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w:t>
      </w:r>
      <w:r w:rsidR="00E7116D" w:rsidRPr="00CD5631">
        <w:rPr>
          <w:rFonts w:ascii="Arial" w:hAnsi="Arial" w:cs="Arial"/>
          <w:sz w:val="22"/>
          <w:szCs w:val="22"/>
        </w:rPr>
        <w:lastRenderedPageBreak/>
        <w:t xml:space="preserve">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3F2F8F1F"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F164E7">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71E2B01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F164E7">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7E56C7D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F164E7">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F164E7">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2500A30E"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lastRenderedPageBreak/>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lastRenderedPageBreak/>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Scaling factors for different generation plant types are applied on their aggregated capacity for both Peak Security and Year Round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w:t>
      </w:r>
      <w:r w:rsidRPr="00B779DB">
        <w:lastRenderedPageBreak/>
        <w:t xml:space="preserve">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w:t>
      </w:r>
      <w:r w:rsidR="006661FE">
        <w:lastRenderedPageBreak/>
        <w:t xml:space="preserve">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lastRenderedPageBreak/>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lastRenderedPageBreak/>
        <w:t>Similarly, the</w:t>
      </w:r>
      <w:r w:rsidR="006661FE">
        <w:t xml:space="preserve"> zonal</w:t>
      </w:r>
      <w:r>
        <w:t xml:space="preserve"> Year Round</w:t>
      </w:r>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lastRenderedPageBreak/>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lastRenderedPageBreak/>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w:t>
      </w:r>
      <w:r w:rsidRPr="03871E98">
        <w:rPr>
          <w:rFonts w:cs="Arial"/>
        </w:rPr>
        <w:lastRenderedPageBreak/>
        <w:t xml:space="preserve">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lastRenderedPageBreak/>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lastRenderedPageBreak/>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lastRenderedPageBreak/>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w:t>
      </w:r>
      <w:r w:rsidR="004F04BE" w:rsidRPr="002052BD">
        <w:lastRenderedPageBreak/>
        <w:t xml:space="preserve">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lastRenderedPageBreak/>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min ( Cap</w:t>
      </w:r>
      <w:r w:rsidRPr="215D4A0F">
        <w:rPr>
          <w:rFonts w:ascii="Arial (W1)" w:hAnsi="Arial (W1)"/>
          <w:sz w:val="22"/>
          <w:szCs w:val="22"/>
          <w:vertAlign w:val="subscript"/>
        </w:rPr>
        <w:t>IBC</w:t>
      </w:r>
      <w:r w:rsidRPr="215D4A0F">
        <w:rPr>
          <w:rFonts w:ascii="Arial (W1)" w:hAnsi="Arial (W1)"/>
          <w:sz w:val="22"/>
          <w:szCs w:val="22"/>
        </w:rPr>
        <w:t>, Cap</w:t>
      </w:r>
      <w:r w:rsidRPr="215D4A0F">
        <w:rPr>
          <w:rFonts w:ascii="Arial (W1)" w:hAnsi="Arial (W1)"/>
          <w:sz w:val="22"/>
          <w:szCs w:val="22"/>
          <w:vertAlign w:val="subscript"/>
        </w:rPr>
        <w:t>C</w:t>
      </w:r>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w:t>
      </w:r>
      <w:r w:rsidRPr="00CD2281">
        <w:rPr>
          <w:rFonts w:ascii="Arial (W1)" w:hAnsi="Arial (W1)"/>
          <w:sz w:val="22"/>
          <w:szCs w:val="22"/>
        </w:rPr>
        <w:lastRenderedPageBreak/>
        <w:t xml:space="preserve">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7" w:name="_Toc274049686"/>
      <w:r w:rsidRPr="00543982">
        <w:rPr>
          <w:rFonts w:ascii="Arial" w:hAnsi="Arial" w:cs="Arial"/>
          <w:b/>
        </w:rPr>
        <w:t>The Locational Onshore Security Factor</w:t>
      </w:r>
      <w:bookmarkEnd w:id="166"/>
      <w:bookmarkEnd w:id="16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8" w:name="_Hlt506963614"/>
      <w:bookmarkEnd w:id="16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6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lastRenderedPageBreak/>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6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lastRenderedPageBreak/>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0" w:name="_Toc49661114"/>
      <w:bookmarkStart w:id="171" w:name="_Toc274049687"/>
      <w:r w:rsidRPr="00887323">
        <w:rPr>
          <w:rFonts w:ascii="Arial" w:hAnsi="Arial" w:cs="Arial"/>
          <w:b/>
        </w:rPr>
        <w:t>Initial Transport Tariff</w:t>
      </w:r>
      <w:bookmarkEnd w:id="170"/>
      <w:bookmarkEnd w:id="17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 xml:space="preserve">The metered </w:t>
      </w:r>
      <w:r w:rsidR="00075548">
        <w:lastRenderedPageBreak/>
        <w:t>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lastRenderedPageBreak/>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lastRenderedPageBreak/>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A55E44"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m:t>
          </m:r>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lastRenderedPageBreak/>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lastRenderedPageBreak/>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A55E44"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A55E44" w:rsidP="00970793">
      <w:pPr>
        <w:ind w:left="1627"/>
        <w:jc w:val="cente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m:t>
                  </m:r>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lastRenderedPageBreak/>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2"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A55E44"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m:t>
              </m:r>
              <m:r>
                <w:rPr>
                  <w:rFonts w:ascii="Cambria Math" w:hAnsi="Cambria Math" w:cs="Arial"/>
                </w:rPr>
                <m:t>=1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3" w:name="_Toc208554779"/>
      <w:bookmarkStart w:id="174" w:name="_Toc208745842"/>
      <w:bookmarkStart w:id="175" w:name="_Toc274049688"/>
      <w:r w:rsidRPr="00D76842">
        <w:rPr>
          <w:color w:val="auto"/>
        </w:rPr>
        <w:t>Deriving the Final Local Tariff</w:t>
      </w:r>
      <w:bookmarkEnd w:id="173"/>
      <w:bookmarkEnd w:id="174"/>
      <w:r>
        <w:rPr>
          <w:color w:val="auto"/>
        </w:rPr>
        <w:t xml:space="preserve"> (</w:t>
      </w:r>
      <w:r w:rsidRPr="00D76842">
        <w:rPr>
          <w:color w:val="auto"/>
        </w:rPr>
        <w:t>£/kW</w:t>
      </w:r>
      <w:r>
        <w:rPr>
          <w:color w:val="auto"/>
        </w:rPr>
        <w:t>)</w:t>
      </w:r>
      <w:bookmarkEnd w:id="175"/>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6" w:name="_Toc208554780"/>
      <w:bookmarkStart w:id="177" w:name="_Toc208745843"/>
      <w:bookmarkStart w:id="178" w:name="_Toc274049689"/>
      <w:r w:rsidRPr="009F4FB0">
        <w:rPr>
          <w:i/>
          <w:color w:val="auto"/>
        </w:rPr>
        <w:t>Local Circuit Tariff</w:t>
      </w:r>
      <w:bookmarkEnd w:id="176"/>
      <w:bookmarkEnd w:id="177"/>
      <w:bookmarkEnd w:id="178"/>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lastRenderedPageBreak/>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79" w:name="_Toc208554781"/>
      <w:bookmarkStart w:id="180" w:name="_Toc208745844"/>
    </w:p>
    <w:p w14:paraId="7839E442" w14:textId="77777777" w:rsidR="006661FE" w:rsidRPr="00543982" w:rsidRDefault="006661FE" w:rsidP="006661FE">
      <w:pPr>
        <w:pStyle w:val="Heading3"/>
        <w:ind w:left="709"/>
        <w:rPr>
          <w:rFonts w:ascii="Arial" w:hAnsi="Arial" w:cs="Arial"/>
          <w:b/>
        </w:rPr>
      </w:pPr>
      <w:bookmarkStart w:id="181" w:name="_Toc274049690"/>
      <w:r w:rsidRPr="00543982">
        <w:rPr>
          <w:rFonts w:ascii="Arial" w:hAnsi="Arial" w:cs="Arial"/>
          <w:b/>
        </w:rPr>
        <w:t>Onshore Local Substation Tariff</w:t>
      </w:r>
      <w:bookmarkEnd w:id="179"/>
      <w:bookmarkEnd w:id="180"/>
      <w:bookmarkEnd w:id="181"/>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2"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lastRenderedPageBreak/>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2"/>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3" w:name="_Toc274049691"/>
      <w:r w:rsidRPr="00543982">
        <w:rPr>
          <w:rFonts w:ascii="Arial" w:hAnsi="Arial" w:cs="Arial"/>
          <w:b/>
        </w:rPr>
        <w:t>Offshore substation local tariff</w:t>
      </w:r>
      <w:bookmarkEnd w:id="183"/>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4" w:name="_Toc49661115"/>
      <w:bookmarkStart w:id="185" w:name="_Toc274049692"/>
      <w:bookmarkEnd w:id="172"/>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as follows:</w:t>
      </w:r>
    </w:p>
    <w:p w14:paraId="5E6F1991" w14:textId="3CD7DAF7" w:rsidR="00D05991" w:rsidRPr="009919C1" w:rsidRDefault="00D05991" w:rsidP="009919C1">
      <w:pPr>
        <w:pStyle w:val="Heading3"/>
        <w:keepNext/>
        <w:ind w:left="709"/>
        <w:jc w:val="center"/>
        <w:rPr>
          <w:rFonts w:ascii="Arial (W1)" w:hAnsi="Arial (W1)"/>
          <w:i/>
          <w:iCs/>
        </w:rPr>
      </w:pPr>
      <w:r w:rsidRPr="009919C1">
        <w:rPr>
          <w:rFonts w:ascii="Arial (W1)" w:hAnsi="Arial (W1)"/>
          <w:i/>
          <w:iCs/>
        </w:rPr>
        <w:t>TRR</w:t>
      </w:r>
      <w:r w:rsidRPr="009919C1">
        <w:rPr>
          <w:i/>
          <w:iCs/>
          <w:vertAlign w:val="subscript"/>
        </w:rPr>
        <w:t>t</w:t>
      </w:r>
      <w:r w:rsidRPr="009919C1">
        <w:rPr>
          <w:rFonts w:ascii="Arial (W1)" w:hAnsi="Arial (W1)"/>
          <w:i/>
          <w:iCs/>
        </w:rPr>
        <w:t xml:space="preserve"> = R</w:t>
      </w:r>
      <w:r w:rsidRPr="009919C1">
        <w:rPr>
          <w:i/>
          <w:iCs/>
          <w:vertAlign w:val="subscript"/>
        </w:rPr>
        <w:t>t</w:t>
      </w:r>
      <w:r w:rsidRPr="009919C1">
        <w:rPr>
          <w:rFonts w:ascii="Arial (W1)" w:hAnsi="Arial (W1)"/>
          <w:i/>
          <w:iCs/>
        </w:rPr>
        <w:t xml:space="preserve"> - PVC</w:t>
      </w:r>
      <w:r w:rsidRPr="009919C1">
        <w:rPr>
          <w:i/>
          <w:iCs/>
          <w:vertAlign w:val="subscript"/>
        </w:rPr>
        <w:t xml:space="preserve">t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r>
        <w:t>Where</w:t>
      </w:r>
    </w:p>
    <w:p w14:paraId="362C6FFD" w14:textId="13FE9584"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lastRenderedPageBreak/>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lastRenderedPageBreak/>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4"/>
    <w:bookmarkEnd w:id="185"/>
    <w:p w14:paraId="612F5192" w14:textId="77777777" w:rsidR="006661FE" w:rsidRDefault="006661FE" w:rsidP="006661FE">
      <w:pPr>
        <w:pStyle w:val="Variableexplanation"/>
        <w:tabs>
          <w:tab w:val="clear" w:pos="1134"/>
          <w:tab w:val="clear" w:pos="1418"/>
          <w:tab w:val="clear" w:pos="1701"/>
        </w:tabs>
        <w:rPr>
          <w:ins w:id="186" w:author="Author" w:date="2025-01-13T14:22:00Z"/>
          <w:rFonts w:ascii="Arial" w:hAnsi="Arial"/>
          <w:sz w:val="22"/>
        </w:rPr>
      </w:pPr>
    </w:p>
    <w:p w14:paraId="5A3A575C" w14:textId="0C2A3EE0" w:rsidR="0008412A" w:rsidRDefault="00741B83" w:rsidP="006661FE">
      <w:pPr>
        <w:pStyle w:val="Variableexplanation"/>
        <w:tabs>
          <w:tab w:val="clear" w:pos="1134"/>
          <w:tab w:val="clear" w:pos="1418"/>
          <w:tab w:val="clear" w:pos="1701"/>
        </w:tabs>
        <w:rPr>
          <w:rFonts w:ascii="Arial" w:hAnsi="Arial"/>
          <w:sz w:val="22"/>
        </w:rPr>
      </w:pPr>
      <w:ins w:id="187" w:author="Author" w:date="2025-01-13T14:22:00Z">
        <w:r>
          <w:rPr>
            <w:rFonts w:ascii="Arial" w:hAnsi="Arial"/>
            <w:sz w:val="22"/>
          </w:rPr>
          <w:t>14.15.142</w:t>
        </w:r>
      </w:ins>
    </w:p>
    <w:p w14:paraId="6F5931B1" w14:textId="68ACA821" w:rsidR="006661FE" w:rsidRDefault="00BD05CB" w:rsidP="006661FE">
      <w:pPr>
        <w:pStyle w:val="Heading2"/>
        <w:rPr>
          <w:ins w:id="188" w:author="Author" w:date="2025-01-13T14:21:00Z"/>
        </w:rPr>
      </w:pPr>
      <w:ins w:id="189" w:author="Author" w:date="2025-01-13T14:20:00Z">
        <w:r>
          <w:t>Applying the Cap and Floor to Wider Generation Tariffs</w:t>
        </w:r>
      </w:ins>
    </w:p>
    <w:p w14:paraId="671BCCFF" w14:textId="77777777" w:rsidR="008546EC" w:rsidRDefault="008546EC" w:rsidP="000F30F9">
      <w:pPr>
        <w:rPr>
          <w:ins w:id="190" w:author="Author" w:date="2025-01-13T14:32:00Z"/>
          <w:rFonts w:ascii="Arial" w:hAnsi="Arial" w:cs="Arial"/>
          <w:sz w:val="22"/>
          <w:szCs w:val="22"/>
          <w:lang w:eastAsia="en-US"/>
        </w:rPr>
      </w:pPr>
    </w:p>
    <w:p w14:paraId="6DD4ACD8" w14:textId="02404E61" w:rsidR="00327D51" w:rsidRDefault="000E5958" w:rsidP="000F30F9">
      <w:pPr>
        <w:rPr>
          <w:ins w:id="191" w:author="Author" w:date="2025-01-13T14:39:00Z"/>
          <w:rFonts w:ascii="Arial" w:hAnsi="Arial" w:cs="Arial"/>
          <w:sz w:val="22"/>
          <w:szCs w:val="22"/>
          <w:lang w:eastAsia="en-US"/>
        </w:rPr>
      </w:pPr>
      <w:ins w:id="192" w:author="Author" w:date="2025-01-13T14:22:00Z">
        <w:r w:rsidRPr="00E561A8">
          <w:rPr>
            <w:rFonts w:ascii="Arial" w:hAnsi="Arial" w:cs="Arial"/>
            <w:sz w:val="22"/>
            <w:szCs w:val="22"/>
            <w:lang w:eastAsia="en-US"/>
          </w:rPr>
          <w:t>To aid with predictabil</w:t>
        </w:r>
      </w:ins>
      <w:ins w:id="193" w:author="Author" w:date="2025-01-13T14:23:00Z">
        <w:r w:rsidRPr="00E561A8">
          <w:rPr>
            <w:rFonts w:ascii="Arial" w:hAnsi="Arial" w:cs="Arial"/>
            <w:sz w:val="22"/>
            <w:szCs w:val="22"/>
            <w:lang w:eastAsia="en-US"/>
          </w:rPr>
          <w:t xml:space="preserve">ity of tariffs, a cap and floor system is applied to </w:t>
        </w:r>
      </w:ins>
      <w:ins w:id="194" w:author="Author" w:date="2025-03-05T15:21:00Z" w16du:dateUtc="2025-03-05T15:21:00Z">
        <w:r w:rsidR="00436CB2">
          <w:rPr>
            <w:rFonts w:ascii="Arial" w:hAnsi="Arial" w:cs="Arial"/>
            <w:sz w:val="22"/>
            <w:szCs w:val="22"/>
            <w:lang w:eastAsia="en-US"/>
          </w:rPr>
          <w:t>w</w:t>
        </w:r>
      </w:ins>
      <w:ins w:id="195" w:author="Author" w:date="2025-02-18T09:19:00Z" w16du:dateUtc="2025-02-18T09:19:00Z">
        <w:r w:rsidR="00104E2B">
          <w:rPr>
            <w:rFonts w:ascii="Arial" w:hAnsi="Arial" w:cs="Arial"/>
            <w:sz w:val="22"/>
            <w:szCs w:val="22"/>
            <w:lang w:eastAsia="en-US"/>
          </w:rPr>
          <w:t xml:space="preserve">ider </w:t>
        </w:r>
      </w:ins>
      <w:ins w:id="196" w:author="Author" w:date="2025-03-05T15:21:00Z" w16du:dateUtc="2025-03-05T15:21:00Z">
        <w:r w:rsidR="00436CB2">
          <w:rPr>
            <w:rFonts w:ascii="Arial" w:hAnsi="Arial" w:cs="Arial"/>
            <w:sz w:val="22"/>
            <w:szCs w:val="22"/>
            <w:lang w:eastAsia="en-US"/>
          </w:rPr>
          <w:t>g</w:t>
        </w:r>
      </w:ins>
      <w:ins w:id="197" w:author="Author" w:date="2025-02-18T09:19:00Z" w16du:dateUtc="2025-02-18T09:19:00Z">
        <w:r w:rsidR="00104E2B">
          <w:rPr>
            <w:rFonts w:ascii="Arial" w:hAnsi="Arial" w:cs="Arial"/>
            <w:sz w:val="22"/>
            <w:szCs w:val="22"/>
            <w:lang w:eastAsia="en-US"/>
          </w:rPr>
          <w:t xml:space="preserve">eneration </w:t>
        </w:r>
      </w:ins>
      <w:ins w:id="198" w:author="Author" w:date="2025-03-05T15:21:00Z" w16du:dateUtc="2025-03-05T15:21:00Z">
        <w:r w:rsidR="00436CB2">
          <w:rPr>
            <w:rFonts w:ascii="Arial" w:hAnsi="Arial" w:cs="Arial"/>
            <w:sz w:val="22"/>
            <w:szCs w:val="22"/>
            <w:lang w:eastAsia="en-US"/>
          </w:rPr>
          <w:t>t</w:t>
        </w:r>
      </w:ins>
      <w:ins w:id="199" w:author="Author" w:date="2025-02-18T09:19:00Z" w16du:dateUtc="2025-02-18T09:19:00Z">
        <w:r w:rsidR="00104E2B">
          <w:rPr>
            <w:rFonts w:ascii="Arial" w:hAnsi="Arial" w:cs="Arial"/>
            <w:sz w:val="22"/>
            <w:szCs w:val="22"/>
            <w:lang w:eastAsia="en-US"/>
          </w:rPr>
          <w:t>ariffs</w:t>
        </w:r>
      </w:ins>
      <w:ins w:id="200" w:author="Author" w:date="2025-01-13T14:27:00Z">
        <w:r w:rsidR="00304C5A" w:rsidRPr="00E561A8">
          <w:rPr>
            <w:rFonts w:ascii="Arial" w:hAnsi="Arial" w:cs="Arial"/>
            <w:sz w:val="22"/>
            <w:szCs w:val="22"/>
            <w:lang w:eastAsia="en-US"/>
          </w:rPr>
          <w:t>. Individual cap and floors wi</w:t>
        </w:r>
        <w:r w:rsidR="005F3E37" w:rsidRPr="00E561A8">
          <w:rPr>
            <w:rFonts w:ascii="Arial" w:hAnsi="Arial" w:cs="Arial"/>
            <w:sz w:val="22"/>
            <w:szCs w:val="22"/>
            <w:lang w:eastAsia="en-US"/>
          </w:rPr>
          <w:t>ll</w:t>
        </w:r>
      </w:ins>
      <w:ins w:id="201" w:author="Author" w:date="2025-01-13T14:28:00Z">
        <w:r w:rsidR="005F3E37" w:rsidRPr="00E561A8">
          <w:rPr>
            <w:rFonts w:ascii="Arial" w:hAnsi="Arial" w:cs="Arial"/>
            <w:sz w:val="22"/>
            <w:szCs w:val="22"/>
            <w:lang w:eastAsia="en-US"/>
          </w:rPr>
          <w:t xml:space="preserve"> be applied to each of the Peak Security, Year Round Shared and Year Round Not Shared</w:t>
        </w:r>
        <w:r w:rsidR="008A5F2B" w:rsidRPr="00E561A8">
          <w:rPr>
            <w:rFonts w:ascii="Arial" w:hAnsi="Arial" w:cs="Arial"/>
            <w:sz w:val="22"/>
            <w:szCs w:val="22"/>
            <w:lang w:eastAsia="en-US"/>
          </w:rPr>
          <w:t xml:space="preserve"> tariff components</w:t>
        </w:r>
      </w:ins>
      <w:ins w:id="202" w:author="Author" w:date="2025-01-13T14:29:00Z">
        <w:r w:rsidR="001F67D6" w:rsidRPr="00E561A8">
          <w:rPr>
            <w:rFonts w:ascii="Arial" w:hAnsi="Arial" w:cs="Arial"/>
            <w:sz w:val="22"/>
            <w:szCs w:val="22"/>
            <w:lang w:eastAsia="en-US"/>
          </w:rPr>
          <w:t xml:space="preserve">. </w:t>
        </w:r>
      </w:ins>
    </w:p>
    <w:p w14:paraId="603A4705" w14:textId="77777777" w:rsidR="00327D51" w:rsidRDefault="00327D51" w:rsidP="000F30F9">
      <w:pPr>
        <w:rPr>
          <w:ins w:id="203" w:author="Author" w:date="2025-01-13T14:39:00Z"/>
          <w:rFonts w:ascii="Arial" w:hAnsi="Arial" w:cs="Arial"/>
          <w:sz w:val="22"/>
          <w:szCs w:val="22"/>
          <w:lang w:eastAsia="en-US"/>
        </w:rPr>
      </w:pPr>
    </w:p>
    <w:p w14:paraId="15030EB4" w14:textId="10D6BCF6" w:rsidR="000F30F9" w:rsidRDefault="001F67D6" w:rsidP="000F30F9">
      <w:pPr>
        <w:rPr>
          <w:ins w:id="204" w:author="Author" w:date="2025-01-13T16:18:00Z" w16du:dateUtc="2025-01-13T16:18:00Z"/>
          <w:rFonts w:ascii="Arial" w:hAnsi="Arial" w:cs="Arial"/>
          <w:sz w:val="22"/>
          <w:szCs w:val="22"/>
          <w:lang w:eastAsia="en-US"/>
        </w:rPr>
      </w:pPr>
      <w:ins w:id="205" w:author="Author" w:date="2025-01-13T14:29:00Z">
        <w:r w:rsidRPr="00E561A8">
          <w:rPr>
            <w:rFonts w:ascii="Arial" w:hAnsi="Arial" w:cs="Arial"/>
            <w:sz w:val="22"/>
            <w:szCs w:val="22"/>
            <w:lang w:eastAsia="en-US"/>
          </w:rPr>
          <w:t>A table showing the initial cap and floor</w:t>
        </w:r>
        <w:r w:rsidR="00D965FD" w:rsidRPr="00E561A8">
          <w:rPr>
            <w:rFonts w:ascii="Arial" w:hAnsi="Arial" w:cs="Arial"/>
            <w:sz w:val="22"/>
            <w:szCs w:val="22"/>
            <w:lang w:eastAsia="en-US"/>
          </w:rPr>
          <w:t xml:space="preserve"> values for each tariff component</w:t>
        </w:r>
      </w:ins>
      <w:ins w:id="206" w:author="Author" w:date="2025-01-13T14:31:00Z">
        <w:r w:rsidR="00F80AD0" w:rsidRPr="00E561A8">
          <w:rPr>
            <w:rFonts w:ascii="Arial" w:hAnsi="Arial" w:cs="Arial"/>
            <w:sz w:val="22"/>
            <w:szCs w:val="22"/>
            <w:lang w:eastAsia="en-US"/>
          </w:rPr>
          <w:t xml:space="preserve"> is shown below</w:t>
        </w:r>
      </w:ins>
      <w:ins w:id="207" w:author="Author" w:date="2025-01-13T14:32:00Z">
        <w:r w:rsidR="00DE3935">
          <w:rPr>
            <w:rFonts w:ascii="Arial" w:hAnsi="Arial" w:cs="Arial"/>
            <w:sz w:val="22"/>
            <w:szCs w:val="22"/>
            <w:lang w:eastAsia="en-US"/>
          </w:rPr>
          <w:t xml:space="preserve">. </w:t>
        </w:r>
      </w:ins>
    </w:p>
    <w:p w14:paraId="72CD89E0" w14:textId="77777777" w:rsidR="00B411C5" w:rsidRDefault="00B411C5" w:rsidP="000F30F9">
      <w:pPr>
        <w:rPr>
          <w:ins w:id="208" w:author="Author" w:date="2025-01-13T16:18:00Z" w16du:dateUtc="2025-01-13T16:18:00Z"/>
          <w:rFonts w:ascii="Arial" w:hAnsi="Arial" w:cs="Arial"/>
          <w:sz w:val="22"/>
          <w:szCs w:val="22"/>
          <w:lang w:eastAsia="en-US"/>
        </w:rPr>
      </w:pPr>
    </w:p>
    <w:tbl>
      <w:tblPr>
        <w:tblStyle w:val="TableGrid"/>
        <w:tblW w:w="0" w:type="auto"/>
        <w:tblLook w:val="04A0" w:firstRow="1" w:lastRow="0" w:firstColumn="1" w:lastColumn="0" w:noHBand="0" w:noVBand="1"/>
      </w:tblPr>
      <w:tblGrid>
        <w:gridCol w:w="2336"/>
        <w:gridCol w:w="2336"/>
        <w:gridCol w:w="2336"/>
        <w:gridCol w:w="2336"/>
      </w:tblGrid>
      <w:tr w:rsidR="00B411C5" w14:paraId="3DE02240" w14:textId="77777777" w:rsidTr="00B411C5">
        <w:trPr>
          <w:ins w:id="209" w:author="Author" w:date="2025-01-13T16:18:00Z"/>
        </w:trPr>
        <w:tc>
          <w:tcPr>
            <w:tcW w:w="2336" w:type="dxa"/>
          </w:tcPr>
          <w:p w14:paraId="6876A83B" w14:textId="7B1F301C" w:rsidR="00347DF4" w:rsidRDefault="00961261" w:rsidP="000F30F9">
            <w:pPr>
              <w:rPr>
                <w:ins w:id="210" w:author="Author" w:date="2025-01-13T16:22:00Z" w16du:dateUtc="2025-01-13T16:22:00Z"/>
                <w:rFonts w:ascii="Arial" w:hAnsi="Arial" w:cs="Arial"/>
                <w:sz w:val="22"/>
                <w:szCs w:val="22"/>
                <w:lang w:eastAsia="en-US"/>
              </w:rPr>
            </w:pPr>
            <w:ins w:id="211" w:author="Author" w:date="2025-01-13T16:19:00Z" w16du:dateUtc="2025-01-13T16:19:00Z">
              <w:r>
                <w:rPr>
                  <w:rFonts w:ascii="Arial" w:hAnsi="Arial" w:cs="Arial"/>
                  <w:sz w:val="22"/>
                  <w:szCs w:val="22"/>
                  <w:lang w:eastAsia="en-US"/>
                </w:rPr>
                <w:t xml:space="preserve">Wider Tariff </w:t>
              </w:r>
            </w:ins>
            <w:ins w:id="212" w:author="Author" w:date="2025-02-18T09:46:00Z" w16du:dateUtc="2025-02-18T09:46:00Z">
              <w:r w:rsidR="00971EBA">
                <w:rPr>
                  <w:rFonts w:ascii="Arial" w:hAnsi="Arial" w:cs="Arial"/>
                  <w:sz w:val="22"/>
                  <w:szCs w:val="22"/>
                  <w:lang w:eastAsia="en-US"/>
                </w:rPr>
                <w:t>Restrictions</w:t>
              </w:r>
            </w:ins>
          </w:p>
          <w:p w14:paraId="075120C2" w14:textId="62DA8BFE" w:rsidR="00B411C5" w:rsidRDefault="00961261" w:rsidP="000F30F9">
            <w:pPr>
              <w:rPr>
                <w:ins w:id="213" w:author="Author" w:date="2025-01-13T16:18:00Z" w16du:dateUtc="2025-01-13T16:18:00Z"/>
                <w:rFonts w:ascii="Arial" w:hAnsi="Arial" w:cs="Arial"/>
                <w:sz w:val="22"/>
                <w:szCs w:val="22"/>
                <w:lang w:eastAsia="en-US"/>
              </w:rPr>
            </w:pPr>
            <w:ins w:id="214" w:author="Author" w:date="2025-01-13T16:19:00Z" w16du:dateUtc="2025-01-13T16:19:00Z">
              <w:r>
                <w:rPr>
                  <w:rFonts w:ascii="Arial" w:hAnsi="Arial" w:cs="Arial"/>
                  <w:sz w:val="22"/>
                  <w:szCs w:val="22"/>
                  <w:lang w:eastAsia="en-US"/>
                </w:rPr>
                <w:t>(£/kW)</w:t>
              </w:r>
            </w:ins>
          </w:p>
        </w:tc>
        <w:tc>
          <w:tcPr>
            <w:tcW w:w="2336" w:type="dxa"/>
          </w:tcPr>
          <w:p w14:paraId="4E625D69" w14:textId="3BE338EA" w:rsidR="00B411C5" w:rsidRDefault="00961261" w:rsidP="000F30F9">
            <w:pPr>
              <w:rPr>
                <w:ins w:id="215" w:author="Author" w:date="2025-01-13T16:18:00Z" w16du:dateUtc="2025-01-13T16:18:00Z"/>
                <w:rFonts w:ascii="Arial" w:hAnsi="Arial" w:cs="Arial"/>
                <w:sz w:val="22"/>
                <w:szCs w:val="22"/>
                <w:lang w:eastAsia="en-US"/>
              </w:rPr>
            </w:pPr>
            <w:ins w:id="216" w:author="Author" w:date="2025-01-13T16:19:00Z" w16du:dateUtc="2025-01-13T16:19:00Z">
              <w:r>
                <w:rPr>
                  <w:rFonts w:ascii="Arial" w:hAnsi="Arial" w:cs="Arial"/>
                  <w:sz w:val="22"/>
                  <w:szCs w:val="22"/>
                  <w:lang w:eastAsia="en-US"/>
                </w:rPr>
                <w:t>Peak Security</w:t>
              </w:r>
            </w:ins>
          </w:p>
        </w:tc>
        <w:tc>
          <w:tcPr>
            <w:tcW w:w="2336" w:type="dxa"/>
          </w:tcPr>
          <w:p w14:paraId="2EA6620F" w14:textId="5F35D01B" w:rsidR="00B411C5" w:rsidRDefault="00961261" w:rsidP="000F30F9">
            <w:pPr>
              <w:rPr>
                <w:ins w:id="217" w:author="Author" w:date="2025-01-13T16:18:00Z" w16du:dateUtc="2025-01-13T16:18:00Z"/>
                <w:rFonts w:ascii="Arial" w:hAnsi="Arial" w:cs="Arial"/>
                <w:sz w:val="22"/>
                <w:szCs w:val="22"/>
                <w:lang w:eastAsia="en-US"/>
              </w:rPr>
            </w:pPr>
            <w:ins w:id="218" w:author="Author" w:date="2025-01-13T16:19:00Z" w16du:dateUtc="2025-01-13T16:19:00Z">
              <w:r>
                <w:rPr>
                  <w:rFonts w:ascii="Arial" w:hAnsi="Arial" w:cs="Arial"/>
                  <w:sz w:val="22"/>
                  <w:szCs w:val="22"/>
                  <w:lang w:eastAsia="en-US"/>
                </w:rPr>
                <w:t>Year Round Shared</w:t>
              </w:r>
            </w:ins>
          </w:p>
        </w:tc>
        <w:tc>
          <w:tcPr>
            <w:tcW w:w="2336" w:type="dxa"/>
          </w:tcPr>
          <w:p w14:paraId="400C95EB" w14:textId="64B71B38" w:rsidR="00B411C5" w:rsidRDefault="00961261" w:rsidP="000F30F9">
            <w:pPr>
              <w:rPr>
                <w:ins w:id="219" w:author="Author" w:date="2025-01-13T16:18:00Z" w16du:dateUtc="2025-01-13T16:18:00Z"/>
                <w:rFonts w:ascii="Arial" w:hAnsi="Arial" w:cs="Arial"/>
                <w:sz w:val="22"/>
                <w:szCs w:val="22"/>
                <w:lang w:eastAsia="en-US"/>
              </w:rPr>
            </w:pPr>
            <w:ins w:id="220" w:author="Author" w:date="2025-01-13T16:19:00Z" w16du:dateUtc="2025-01-13T16:19:00Z">
              <w:r>
                <w:rPr>
                  <w:rFonts w:ascii="Arial" w:hAnsi="Arial" w:cs="Arial"/>
                  <w:sz w:val="22"/>
                  <w:szCs w:val="22"/>
                  <w:lang w:eastAsia="en-US"/>
                </w:rPr>
                <w:t>Year Round Not Shared</w:t>
              </w:r>
            </w:ins>
          </w:p>
        </w:tc>
      </w:tr>
      <w:tr w:rsidR="00446FBC" w14:paraId="64686DEC" w14:textId="77777777" w:rsidTr="00535DCD">
        <w:trPr>
          <w:ins w:id="221" w:author="Author" w:date="2025-01-13T16:18:00Z"/>
        </w:trPr>
        <w:tc>
          <w:tcPr>
            <w:tcW w:w="2336" w:type="dxa"/>
          </w:tcPr>
          <w:p w14:paraId="5A8ECED6" w14:textId="313A9779" w:rsidR="00446FBC" w:rsidRDefault="00446FBC" w:rsidP="00446FBC">
            <w:pPr>
              <w:rPr>
                <w:ins w:id="222" w:author="Author" w:date="2025-01-13T16:18:00Z" w16du:dateUtc="2025-01-13T16:18:00Z"/>
                <w:rFonts w:ascii="Arial" w:hAnsi="Arial" w:cs="Arial"/>
                <w:sz w:val="22"/>
                <w:szCs w:val="22"/>
                <w:lang w:eastAsia="en-US"/>
              </w:rPr>
            </w:pPr>
            <w:ins w:id="223" w:author="Author" w:date="2025-01-13T16:18:00Z" w16du:dateUtc="2025-01-13T16:18:00Z">
              <w:r>
                <w:rPr>
                  <w:rFonts w:ascii="Arial" w:hAnsi="Arial" w:cs="Arial"/>
                  <w:sz w:val="22"/>
                  <w:szCs w:val="22"/>
                  <w:lang w:eastAsia="en-US"/>
                </w:rPr>
                <w:t>Cap</w:t>
              </w:r>
            </w:ins>
          </w:p>
        </w:tc>
        <w:tc>
          <w:tcPr>
            <w:tcW w:w="2336" w:type="dxa"/>
          </w:tcPr>
          <w:p w14:paraId="33A1BC90" w14:textId="01CF2012" w:rsidR="00446FBC" w:rsidRPr="00446FBC" w:rsidRDefault="00446FBC" w:rsidP="00446FBC">
            <w:pPr>
              <w:rPr>
                <w:ins w:id="224" w:author="Author" w:date="2025-01-13T16:18:00Z" w16du:dateUtc="2025-01-13T16:18:00Z"/>
                <w:rFonts w:ascii="Arial" w:hAnsi="Arial" w:cs="Arial"/>
                <w:sz w:val="22"/>
                <w:szCs w:val="22"/>
                <w:lang w:eastAsia="en-US"/>
              </w:rPr>
            </w:pPr>
            <w:ins w:id="225" w:author="Author" w:date="2025-02-20T08:55:00Z" w16du:dateUtc="2025-02-20T08:55:00Z">
              <w:r w:rsidRPr="00446FBC">
                <w:rPr>
                  <w:rFonts w:ascii="Arial" w:hAnsi="Arial" w:cs="Arial"/>
                  <w:sz w:val="22"/>
                  <w:szCs w:val="22"/>
                </w:rPr>
                <w:t>10.4452</w:t>
              </w:r>
            </w:ins>
          </w:p>
        </w:tc>
        <w:tc>
          <w:tcPr>
            <w:tcW w:w="2336" w:type="dxa"/>
          </w:tcPr>
          <w:p w14:paraId="5ECBAB77" w14:textId="020E0233" w:rsidR="00446FBC" w:rsidRPr="00446FBC" w:rsidRDefault="00446FBC" w:rsidP="00446FBC">
            <w:pPr>
              <w:rPr>
                <w:ins w:id="226" w:author="Author" w:date="2025-01-13T16:18:00Z" w16du:dateUtc="2025-01-13T16:18:00Z"/>
                <w:rFonts w:ascii="Arial" w:hAnsi="Arial" w:cs="Arial"/>
                <w:sz w:val="22"/>
                <w:szCs w:val="22"/>
                <w:lang w:eastAsia="en-US"/>
              </w:rPr>
            </w:pPr>
            <w:ins w:id="227" w:author="Author" w:date="2025-02-20T08:55:00Z" w16du:dateUtc="2025-02-20T08:55:00Z">
              <w:r w:rsidRPr="00446FBC">
                <w:rPr>
                  <w:rFonts w:ascii="Arial" w:hAnsi="Arial" w:cs="Arial"/>
                  <w:sz w:val="22"/>
                  <w:szCs w:val="22"/>
                </w:rPr>
                <w:t>39.4636</w:t>
              </w:r>
            </w:ins>
          </w:p>
        </w:tc>
        <w:tc>
          <w:tcPr>
            <w:tcW w:w="2336" w:type="dxa"/>
          </w:tcPr>
          <w:p w14:paraId="467DD530" w14:textId="6E76FFB8" w:rsidR="00446FBC" w:rsidRPr="00446FBC" w:rsidRDefault="00446FBC" w:rsidP="00446FBC">
            <w:pPr>
              <w:rPr>
                <w:ins w:id="228" w:author="Author" w:date="2025-01-13T16:18:00Z" w16du:dateUtc="2025-01-13T16:18:00Z"/>
                <w:rFonts w:ascii="Arial" w:hAnsi="Arial" w:cs="Arial"/>
                <w:sz w:val="22"/>
                <w:szCs w:val="22"/>
                <w:lang w:eastAsia="en-US"/>
              </w:rPr>
            </w:pPr>
            <w:ins w:id="229" w:author="Author" w:date="2025-02-20T08:55:00Z" w16du:dateUtc="2025-02-20T08:55:00Z">
              <w:r w:rsidRPr="00446FBC">
                <w:rPr>
                  <w:rFonts w:ascii="Arial" w:hAnsi="Arial" w:cs="Arial"/>
                  <w:sz w:val="22"/>
                  <w:szCs w:val="22"/>
                </w:rPr>
                <w:t>34.6709</w:t>
              </w:r>
            </w:ins>
          </w:p>
        </w:tc>
      </w:tr>
      <w:tr w:rsidR="00446FBC" w14:paraId="599816AD" w14:textId="77777777" w:rsidTr="00535DCD">
        <w:trPr>
          <w:ins w:id="230" w:author="Author" w:date="2025-01-13T16:18:00Z"/>
        </w:trPr>
        <w:tc>
          <w:tcPr>
            <w:tcW w:w="2336" w:type="dxa"/>
          </w:tcPr>
          <w:p w14:paraId="154DEE9F" w14:textId="59DA6A67" w:rsidR="00446FBC" w:rsidRDefault="00446FBC" w:rsidP="00446FBC">
            <w:pPr>
              <w:rPr>
                <w:ins w:id="231" w:author="Author" w:date="2025-01-13T16:18:00Z" w16du:dateUtc="2025-01-13T16:18:00Z"/>
                <w:rFonts w:ascii="Arial" w:hAnsi="Arial" w:cs="Arial"/>
                <w:sz w:val="22"/>
                <w:szCs w:val="22"/>
                <w:lang w:eastAsia="en-US"/>
              </w:rPr>
            </w:pPr>
            <w:ins w:id="232" w:author="Author" w:date="2025-01-13T16:19:00Z" w16du:dateUtc="2025-01-13T16:19:00Z">
              <w:r>
                <w:rPr>
                  <w:rFonts w:ascii="Arial" w:hAnsi="Arial" w:cs="Arial"/>
                  <w:sz w:val="22"/>
                  <w:szCs w:val="22"/>
                  <w:lang w:eastAsia="en-US"/>
                </w:rPr>
                <w:t>Floor</w:t>
              </w:r>
            </w:ins>
          </w:p>
        </w:tc>
        <w:tc>
          <w:tcPr>
            <w:tcW w:w="2336" w:type="dxa"/>
          </w:tcPr>
          <w:p w14:paraId="69C81536" w14:textId="663D3896" w:rsidR="00446FBC" w:rsidRPr="00446FBC" w:rsidRDefault="00446FBC" w:rsidP="00446FBC">
            <w:pPr>
              <w:rPr>
                <w:ins w:id="233" w:author="Author" w:date="2025-01-13T16:18:00Z" w16du:dateUtc="2025-01-13T16:18:00Z"/>
                <w:rFonts w:ascii="Arial" w:hAnsi="Arial" w:cs="Arial"/>
                <w:sz w:val="22"/>
                <w:szCs w:val="22"/>
                <w:lang w:eastAsia="en-US"/>
              </w:rPr>
            </w:pPr>
            <w:ins w:id="234" w:author="Author" w:date="2025-02-20T08:55:00Z" w16du:dateUtc="2025-02-20T08:55:00Z">
              <w:r w:rsidRPr="00446FBC">
                <w:rPr>
                  <w:rFonts w:ascii="Arial" w:hAnsi="Arial" w:cs="Arial"/>
                  <w:sz w:val="22"/>
                  <w:szCs w:val="22"/>
                </w:rPr>
                <w:t>-4.4588</w:t>
              </w:r>
            </w:ins>
          </w:p>
        </w:tc>
        <w:tc>
          <w:tcPr>
            <w:tcW w:w="2336" w:type="dxa"/>
          </w:tcPr>
          <w:p w14:paraId="3BE2B573" w14:textId="55B0C9B4" w:rsidR="00446FBC" w:rsidRPr="00446FBC" w:rsidRDefault="00446FBC" w:rsidP="00446FBC">
            <w:pPr>
              <w:rPr>
                <w:ins w:id="235" w:author="Author" w:date="2025-01-13T16:18:00Z" w16du:dateUtc="2025-01-13T16:18:00Z"/>
                <w:rFonts w:ascii="Arial" w:hAnsi="Arial" w:cs="Arial"/>
                <w:sz w:val="22"/>
                <w:szCs w:val="22"/>
                <w:lang w:eastAsia="en-US"/>
              </w:rPr>
            </w:pPr>
            <w:ins w:id="236" w:author="Author" w:date="2025-02-20T08:55:00Z" w16du:dateUtc="2025-02-20T08:55:00Z">
              <w:r w:rsidRPr="00446FBC">
                <w:rPr>
                  <w:rFonts w:ascii="Arial" w:hAnsi="Arial" w:cs="Arial"/>
                  <w:sz w:val="22"/>
                  <w:szCs w:val="22"/>
                </w:rPr>
                <w:t>-9.6853</w:t>
              </w:r>
            </w:ins>
          </w:p>
        </w:tc>
        <w:tc>
          <w:tcPr>
            <w:tcW w:w="2336" w:type="dxa"/>
          </w:tcPr>
          <w:p w14:paraId="0357C7C9" w14:textId="7A36D7DA" w:rsidR="00446FBC" w:rsidRPr="00446FBC" w:rsidRDefault="00446FBC" w:rsidP="00446FBC">
            <w:pPr>
              <w:rPr>
                <w:ins w:id="237" w:author="Author" w:date="2025-01-13T16:18:00Z" w16du:dateUtc="2025-01-13T16:18:00Z"/>
                <w:rFonts w:ascii="Arial" w:hAnsi="Arial" w:cs="Arial"/>
                <w:sz w:val="22"/>
                <w:szCs w:val="22"/>
                <w:lang w:eastAsia="en-US"/>
              </w:rPr>
            </w:pPr>
            <w:ins w:id="238" w:author="Author" w:date="2025-02-20T08:55:00Z" w16du:dateUtc="2025-02-20T08:55:00Z">
              <w:r w:rsidRPr="00446FBC">
                <w:rPr>
                  <w:rFonts w:ascii="Arial" w:hAnsi="Arial" w:cs="Arial"/>
                  <w:sz w:val="22"/>
                  <w:szCs w:val="22"/>
                </w:rPr>
                <w:t>-7.5828</w:t>
              </w:r>
            </w:ins>
          </w:p>
        </w:tc>
      </w:tr>
    </w:tbl>
    <w:p w14:paraId="516D3EF8" w14:textId="77777777" w:rsidR="00C56202" w:rsidRDefault="00C56202" w:rsidP="000F30F9">
      <w:pPr>
        <w:rPr>
          <w:ins w:id="239" w:author="Author" w:date="2025-01-13T14:54:00Z"/>
          <w:rFonts w:ascii="Arial" w:hAnsi="Arial" w:cs="Arial"/>
          <w:sz w:val="22"/>
          <w:szCs w:val="22"/>
          <w:lang w:eastAsia="en-US"/>
        </w:rPr>
      </w:pPr>
    </w:p>
    <w:p w14:paraId="4B4F1356" w14:textId="77192F00" w:rsidR="005A56CB" w:rsidRDefault="005A56CB" w:rsidP="000F30F9">
      <w:pPr>
        <w:rPr>
          <w:ins w:id="240" w:author="Author" w:date="2025-01-13T14:52:00Z"/>
          <w:rFonts w:ascii="Arial" w:hAnsi="Arial" w:cs="Arial"/>
          <w:sz w:val="22"/>
          <w:szCs w:val="22"/>
          <w:lang w:eastAsia="en-US"/>
        </w:rPr>
      </w:pPr>
      <w:ins w:id="241" w:author="Author" w:date="2025-01-13T14:54:00Z">
        <w:r>
          <w:rPr>
            <w:rFonts w:ascii="Arial" w:hAnsi="Arial" w:cs="Arial"/>
            <w:sz w:val="22"/>
            <w:szCs w:val="22"/>
            <w:lang w:eastAsia="en-US"/>
          </w:rPr>
          <w:t>1</w:t>
        </w:r>
      </w:ins>
      <w:ins w:id="242" w:author="Author" w:date="2025-01-17T15:16:00Z" w16du:dateUtc="2025-01-17T15:16:00Z">
        <w:r w:rsidR="005D6D77">
          <w:rPr>
            <w:rFonts w:ascii="Arial" w:hAnsi="Arial" w:cs="Arial"/>
            <w:sz w:val="22"/>
            <w:szCs w:val="22"/>
            <w:lang w:eastAsia="en-US"/>
          </w:rPr>
          <w:t>4</w:t>
        </w:r>
      </w:ins>
      <w:ins w:id="243" w:author="Author" w:date="2025-01-13T14:54:00Z">
        <w:r>
          <w:rPr>
            <w:rFonts w:ascii="Arial" w:hAnsi="Arial" w:cs="Arial"/>
            <w:sz w:val="22"/>
            <w:szCs w:val="22"/>
            <w:lang w:eastAsia="en-US"/>
          </w:rPr>
          <w:t>.15.143</w:t>
        </w:r>
      </w:ins>
    </w:p>
    <w:p w14:paraId="69B20D94" w14:textId="297B2E41" w:rsidR="00C56202" w:rsidRDefault="00DD73E1" w:rsidP="00E561A8">
      <w:pPr>
        <w:pStyle w:val="Heading2"/>
        <w:rPr>
          <w:ins w:id="244" w:author="Author" w:date="2025-01-13T14:53:00Z"/>
        </w:rPr>
      </w:pPr>
      <w:ins w:id="245" w:author="Author" w:date="2025-01-17T15:15:00Z" w16du:dateUtc="2025-01-17T15:15:00Z">
        <w:r>
          <w:t>Restricted</w:t>
        </w:r>
      </w:ins>
      <w:ins w:id="246" w:author="Author" w:date="2025-01-13T14:52:00Z">
        <w:r w:rsidR="005A0C7A">
          <w:t xml:space="preserve"> Transport Tariff</w:t>
        </w:r>
      </w:ins>
    </w:p>
    <w:p w14:paraId="31757031" w14:textId="77777777" w:rsidR="005A0C7A" w:rsidRDefault="005A0C7A" w:rsidP="000F30F9">
      <w:pPr>
        <w:rPr>
          <w:ins w:id="247" w:author="Author" w:date="2025-01-13T14:53:00Z"/>
          <w:rFonts w:ascii="Arial" w:hAnsi="Arial" w:cs="Arial"/>
          <w:sz w:val="22"/>
          <w:szCs w:val="22"/>
          <w:lang w:eastAsia="en-US"/>
        </w:rPr>
      </w:pPr>
    </w:p>
    <w:p w14:paraId="5375FA61" w14:textId="3D37B54E" w:rsidR="005A0C7A" w:rsidRPr="00E561A8" w:rsidRDefault="005A0C7A" w:rsidP="000F30F9">
      <w:pPr>
        <w:rPr>
          <w:ins w:id="248" w:author="Author" w:date="2025-01-13T14:21:00Z"/>
          <w:rFonts w:ascii="Arial" w:hAnsi="Arial" w:cs="Arial"/>
          <w:sz w:val="22"/>
          <w:szCs w:val="22"/>
          <w:lang w:eastAsia="en-US"/>
        </w:rPr>
      </w:pPr>
      <w:ins w:id="249" w:author="Author" w:date="2025-01-13T14:53:00Z">
        <w:r>
          <w:rPr>
            <w:rFonts w:ascii="Arial" w:hAnsi="Arial" w:cs="Arial"/>
            <w:sz w:val="22"/>
            <w:szCs w:val="22"/>
            <w:lang w:eastAsia="en-US"/>
          </w:rPr>
          <w:t xml:space="preserve">A </w:t>
        </w:r>
      </w:ins>
      <w:ins w:id="250" w:author="Author" w:date="2025-01-17T15:15:00Z" w16du:dateUtc="2025-01-17T15:15:00Z">
        <w:r w:rsidR="00DD73E1">
          <w:rPr>
            <w:rFonts w:ascii="Arial" w:hAnsi="Arial" w:cs="Arial"/>
            <w:sz w:val="22"/>
            <w:szCs w:val="22"/>
            <w:lang w:eastAsia="en-US"/>
          </w:rPr>
          <w:t>Restricted</w:t>
        </w:r>
      </w:ins>
      <w:ins w:id="251" w:author="Author" w:date="2025-01-13T14:53:00Z">
        <w:r>
          <w:rPr>
            <w:rFonts w:ascii="Arial" w:hAnsi="Arial" w:cs="Arial"/>
            <w:sz w:val="22"/>
            <w:szCs w:val="22"/>
            <w:lang w:eastAsia="en-US"/>
          </w:rPr>
          <w:t xml:space="preserve"> Transport Tariff (</w:t>
        </w:r>
      </w:ins>
      <w:ins w:id="252" w:author="Author" w:date="2025-01-17T15:16:00Z" w16du:dateUtc="2025-01-17T15:16:00Z">
        <w:r w:rsidR="005D6D77">
          <w:rPr>
            <w:rFonts w:ascii="Arial" w:hAnsi="Arial" w:cs="Arial"/>
            <w:sz w:val="22"/>
            <w:szCs w:val="22"/>
            <w:lang w:eastAsia="en-US"/>
          </w:rPr>
          <w:t>R</w:t>
        </w:r>
      </w:ins>
      <w:ins w:id="253" w:author="Author" w:date="2025-01-13T14:53:00Z">
        <w:r>
          <w:rPr>
            <w:rFonts w:ascii="Arial" w:hAnsi="Arial" w:cs="Arial"/>
            <w:sz w:val="22"/>
            <w:szCs w:val="22"/>
            <w:lang w:eastAsia="en-US"/>
          </w:rPr>
          <w:t>TT) is identified for each tariff component in</w:t>
        </w:r>
        <w:r w:rsidR="00B60362">
          <w:rPr>
            <w:rFonts w:ascii="Arial" w:hAnsi="Arial" w:cs="Arial"/>
            <w:sz w:val="22"/>
            <w:szCs w:val="22"/>
            <w:lang w:eastAsia="en-US"/>
          </w:rPr>
          <w:t xml:space="preserve"> every generation zone by applying any cap</w:t>
        </w:r>
      </w:ins>
      <w:ins w:id="254" w:author="Author" w:date="2025-02-18T09:58:00Z" w16du:dateUtc="2025-02-18T09:58:00Z">
        <w:r w:rsidR="00777488">
          <w:rPr>
            <w:rFonts w:ascii="Arial" w:hAnsi="Arial" w:cs="Arial"/>
            <w:sz w:val="22"/>
            <w:szCs w:val="22"/>
            <w:lang w:eastAsia="en-US"/>
          </w:rPr>
          <w:t xml:space="preserve"> and </w:t>
        </w:r>
      </w:ins>
      <w:ins w:id="255" w:author="Author" w:date="2025-01-13T14:53:00Z">
        <w:r w:rsidR="00B60362">
          <w:rPr>
            <w:rFonts w:ascii="Arial" w:hAnsi="Arial" w:cs="Arial"/>
            <w:sz w:val="22"/>
            <w:szCs w:val="22"/>
            <w:lang w:eastAsia="en-US"/>
          </w:rPr>
          <w:t>floor restrictions as per 14.15.14</w:t>
        </w:r>
      </w:ins>
      <w:ins w:id="256" w:author="Author" w:date="2025-01-13T14:54:00Z">
        <w:r w:rsidR="00B60362">
          <w:rPr>
            <w:rFonts w:ascii="Arial" w:hAnsi="Arial" w:cs="Arial"/>
            <w:sz w:val="22"/>
            <w:szCs w:val="22"/>
            <w:lang w:eastAsia="en-US"/>
          </w:rPr>
          <w:t>2</w:t>
        </w:r>
        <w:r w:rsidR="006B473B">
          <w:rPr>
            <w:rFonts w:ascii="Arial" w:hAnsi="Arial" w:cs="Arial"/>
            <w:sz w:val="22"/>
            <w:szCs w:val="22"/>
            <w:lang w:eastAsia="en-US"/>
          </w:rPr>
          <w:t xml:space="preserve">. If the </w:t>
        </w:r>
      </w:ins>
      <w:ins w:id="257" w:author="Author" w:date="2025-01-13T14:55:00Z">
        <w:r w:rsidR="006B473B">
          <w:rPr>
            <w:rFonts w:ascii="Arial" w:hAnsi="Arial" w:cs="Arial"/>
            <w:sz w:val="22"/>
            <w:szCs w:val="22"/>
            <w:lang w:eastAsia="en-US"/>
          </w:rPr>
          <w:t xml:space="preserve">Initial Transport Tariff component is within the cap and floor, the associated </w:t>
        </w:r>
      </w:ins>
      <w:ins w:id="258" w:author="Author" w:date="2025-01-17T15:16:00Z" w16du:dateUtc="2025-01-17T15:16:00Z">
        <w:r w:rsidR="005D6D77">
          <w:rPr>
            <w:rFonts w:ascii="Arial" w:hAnsi="Arial" w:cs="Arial"/>
            <w:sz w:val="22"/>
            <w:szCs w:val="22"/>
            <w:lang w:eastAsia="en-US"/>
          </w:rPr>
          <w:t>Restricted</w:t>
        </w:r>
      </w:ins>
      <w:ins w:id="259" w:author="Author" w:date="2025-01-13T14:55:00Z">
        <w:r w:rsidR="00821696">
          <w:rPr>
            <w:rFonts w:ascii="Arial" w:hAnsi="Arial" w:cs="Arial"/>
            <w:sz w:val="22"/>
            <w:szCs w:val="22"/>
            <w:lang w:eastAsia="en-US"/>
          </w:rPr>
          <w:t xml:space="preserve"> Transport Tariff will be equal</w:t>
        </w:r>
      </w:ins>
      <w:ins w:id="260" w:author="Author" w:date="2025-03-05T15:21:00Z" w16du:dateUtc="2025-03-05T15:21:00Z">
        <w:r w:rsidR="00436CB2">
          <w:rPr>
            <w:rFonts w:ascii="Arial" w:hAnsi="Arial" w:cs="Arial"/>
            <w:sz w:val="22"/>
            <w:szCs w:val="22"/>
            <w:lang w:eastAsia="en-US"/>
          </w:rPr>
          <w:t xml:space="preserve"> to the Initial Transport Tariff</w:t>
        </w:r>
      </w:ins>
      <w:ins w:id="261" w:author="Author" w:date="2025-01-13T14:55:00Z">
        <w:r w:rsidR="00821696">
          <w:rPr>
            <w:rFonts w:ascii="Arial" w:hAnsi="Arial" w:cs="Arial"/>
            <w:sz w:val="22"/>
            <w:szCs w:val="22"/>
            <w:lang w:eastAsia="en-US"/>
          </w:rPr>
          <w:t xml:space="preserve">. </w:t>
        </w:r>
      </w:ins>
      <w:ins w:id="262" w:author="Author" w:date="2025-01-13T16:38:00Z" w16du:dateUtc="2025-01-13T16:38:00Z">
        <w:r w:rsidR="00DE6056">
          <w:rPr>
            <w:rFonts w:ascii="Arial" w:hAnsi="Arial" w:cs="Arial"/>
            <w:sz w:val="22"/>
            <w:szCs w:val="22"/>
            <w:lang w:eastAsia="en-US"/>
          </w:rPr>
          <w:t>If the Initial Transport Tariff</w:t>
        </w:r>
        <w:r w:rsidR="00023CA1">
          <w:rPr>
            <w:rFonts w:ascii="Arial" w:hAnsi="Arial" w:cs="Arial"/>
            <w:sz w:val="22"/>
            <w:szCs w:val="22"/>
            <w:lang w:eastAsia="en-US"/>
          </w:rPr>
          <w:t xml:space="preserve"> component is outside of the cap and floor, the associated </w:t>
        </w:r>
      </w:ins>
      <w:ins w:id="263" w:author="Author" w:date="2025-01-17T15:16:00Z" w16du:dateUtc="2025-01-17T15:16:00Z">
        <w:r w:rsidR="005D6D77">
          <w:rPr>
            <w:rFonts w:ascii="Arial" w:hAnsi="Arial" w:cs="Arial"/>
            <w:sz w:val="22"/>
            <w:szCs w:val="22"/>
            <w:lang w:eastAsia="en-US"/>
          </w:rPr>
          <w:t>Restricted</w:t>
        </w:r>
      </w:ins>
      <w:ins w:id="264" w:author="Author" w:date="2025-01-13T16:38:00Z" w16du:dateUtc="2025-01-13T16:38:00Z">
        <w:r w:rsidR="00023CA1">
          <w:rPr>
            <w:rFonts w:ascii="Arial" w:hAnsi="Arial" w:cs="Arial"/>
            <w:sz w:val="22"/>
            <w:szCs w:val="22"/>
            <w:lang w:eastAsia="en-US"/>
          </w:rPr>
          <w:t xml:space="preserve"> Transport Tariff</w:t>
        </w:r>
      </w:ins>
      <w:ins w:id="265" w:author="Author" w:date="2025-01-13T16:39:00Z" w16du:dateUtc="2025-01-13T16:39:00Z">
        <w:r w:rsidR="00EC1817">
          <w:rPr>
            <w:rFonts w:ascii="Arial" w:hAnsi="Arial" w:cs="Arial"/>
            <w:sz w:val="22"/>
            <w:szCs w:val="22"/>
            <w:lang w:eastAsia="en-US"/>
          </w:rPr>
          <w:t xml:space="preserve"> will </w:t>
        </w:r>
      </w:ins>
      <w:ins w:id="266" w:author="Author" w:date="2025-01-13T16:40:00Z" w16du:dateUtc="2025-01-13T16:40:00Z">
        <w:r w:rsidR="00C52A69">
          <w:rPr>
            <w:rFonts w:ascii="Arial" w:hAnsi="Arial" w:cs="Arial"/>
            <w:sz w:val="22"/>
            <w:szCs w:val="22"/>
            <w:lang w:eastAsia="en-US"/>
          </w:rPr>
          <w:t>equal the</w:t>
        </w:r>
        <w:r w:rsidR="00271FCE">
          <w:rPr>
            <w:rFonts w:ascii="Arial" w:hAnsi="Arial" w:cs="Arial"/>
            <w:sz w:val="22"/>
            <w:szCs w:val="22"/>
            <w:lang w:eastAsia="en-US"/>
          </w:rPr>
          <w:t xml:space="preserve"> cap value when above the cap, or the floor value when below</w:t>
        </w:r>
      </w:ins>
      <w:ins w:id="267" w:author="Author" w:date="2025-01-13T16:41:00Z" w16du:dateUtc="2025-01-13T16:41:00Z">
        <w:r w:rsidR="00271FCE">
          <w:rPr>
            <w:rFonts w:ascii="Arial" w:hAnsi="Arial" w:cs="Arial"/>
            <w:sz w:val="22"/>
            <w:szCs w:val="22"/>
            <w:lang w:eastAsia="en-US"/>
          </w:rPr>
          <w:t xml:space="preserve"> the floor, whichever is relevant. </w:t>
        </w:r>
      </w:ins>
    </w:p>
    <w:p w14:paraId="442B11D7" w14:textId="77777777" w:rsidR="0008412A" w:rsidRPr="00836E99" w:rsidRDefault="0008412A" w:rsidP="00E561A8"/>
    <w:p w14:paraId="4BD44378" w14:textId="77777777" w:rsidR="006661FE" w:rsidRDefault="006661FE" w:rsidP="006661FE">
      <w:pPr>
        <w:pStyle w:val="Heading2"/>
      </w:pPr>
      <w:bookmarkStart w:id="268" w:name="_Toc32201079"/>
      <w:bookmarkStart w:id="269" w:name="_Toc49661116"/>
      <w:bookmarkStart w:id="270" w:name="_Toc274049693"/>
      <w:r>
        <w:t>Final £/kW Tariff</w:t>
      </w:r>
      <w:bookmarkEnd w:id="268"/>
      <w:bookmarkEnd w:id="269"/>
      <w:bookmarkEnd w:id="270"/>
    </w:p>
    <w:p w14:paraId="292D294A" w14:textId="77777777" w:rsidR="006661FE" w:rsidRDefault="006661FE" w:rsidP="006661FE">
      <w:pPr>
        <w:keepNext/>
        <w:rPr>
          <w:rFonts w:ascii="Arial" w:hAnsi="Arial"/>
        </w:rPr>
      </w:pPr>
    </w:p>
    <w:p w14:paraId="4495B56E" w14:textId="5183B82E" w:rsidR="006661FE" w:rsidRDefault="006661FE" w:rsidP="00E561A8">
      <w:pPr>
        <w:pStyle w:val="1"/>
        <w:numPr>
          <w:ilvl w:val="0"/>
          <w:numId w:val="134"/>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ins w:id="271" w:author="Author" w:date="2025-01-17T15:16:00Z" w16du:dateUtc="2025-01-17T15:16:00Z">
        <w:r w:rsidR="005D6D77">
          <w:t>Restricted</w:t>
        </w:r>
      </w:ins>
      <w:r w:rsidR="000E6D72">
        <w:t xml:space="preserve"> T</w:t>
      </w:r>
      <w:r>
        <w:t xml:space="preserve">ransport </w:t>
      </w:r>
      <w:del w:id="272" w:author="Author" w:date="2025-03-05T15:22:00Z" w16du:dateUtc="2025-03-05T15:22:00Z">
        <w:r w:rsidR="000A007F" w:rsidDel="00436CB2">
          <w:delText>W</w:delText>
        </w:r>
        <w:r w:rsidDel="00436CB2">
          <w:delText xml:space="preserve">ider </w:delText>
        </w:r>
      </w:del>
      <w:r w:rsidR="000A007F">
        <w:t>T</w:t>
      </w:r>
      <w:r>
        <w:t>ariff</w:t>
      </w:r>
      <w:r w:rsidR="00B56030">
        <w:t xml:space="preserve">s for </w:t>
      </w:r>
      <w:r w:rsidR="00B56030">
        <w:lastRenderedPageBreak/>
        <w:t xml:space="preserve">Peak Security and </w:t>
      </w:r>
      <w:proofErr w:type="gramStart"/>
      <w:r w:rsidR="00B56030">
        <w:t>Year Round</w:t>
      </w:r>
      <w:proofErr w:type="gramEnd"/>
      <w:r w:rsidR="00B56030">
        <w:t xml:space="preserve">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6D804E51"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del w:id="273" w:author="Author" w:date="2025-01-13T14:59:00Z">
                      <w:rPr>
                        <w:rFonts w:ascii="Cambria Math" w:hAnsi="Cambria Math"/>
                      </w:rPr>
                      <m:t>I</m:t>
                    </w:del>
                  </m:r>
                  <m:r>
                    <w:ins w:id="274" w:author="Author" w:date="2025-01-17T15:16:00Z" w16du:dateUtc="2025-01-17T15:16:00Z">
                      <w:rPr>
                        <w:rFonts w:ascii="Cambria Math" w:hAnsi="Cambria Math"/>
                      </w:rPr>
                      <m:t>R</m:t>
                    </w:ins>
                  </m:r>
                  <m:r>
                    <w:rPr>
                      <w:rFonts w:ascii="Cambria Math" w:hAnsi="Cambria Math"/>
                    </w:rPr>
                    <m:t>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del w:id="275" w:author="Author" w:date="2025-01-13T14:59:00Z">
                      <w:rPr>
                        <w:rFonts w:ascii="Cambria Math" w:hAnsi="Cambria Math"/>
                      </w:rPr>
                      <m:t>I</m:t>
                    </w:del>
                  </m:r>
                  <m:r>
                    <w:ins w:id="276" w:author="Author" w:date="2025-01-17T15:16:00Z" w16du:dateUtc="2025-01-17T15:16:00Z">
                      <w:rPr>
                        <w:rFonts w:ascii="Cambria Math" w:hAnsi="Cambria Math"/>
                      </w:rPr>
                      <m:t>R</m:t>
                    </w:ins>
                  </m:r>
                  <m:r>
                    <w:rPr>
                      <w:rFonts w:ascii="Cambria Math" w:hAnsi="Cambria Math"/>
                    </w:rPr>
                    <m:t>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del w:id="277" w:author="Author" w:date="2025-01-13T15:00:00Z">
                      <w:rPr>
                        <w:rFonts w:ascii="Cambria Math" w:hAnsi="Cambria Math"/>
                      </w:rPr>
                      <m:t>IFF</m:t>
                    </w:del>
                  </m:r>
                  <m:r>
                    <w:ins w:id="278" w:author="Author" w:date="2025-01-17T15:16:00Z" w16du:dateUtc="2025-01-17T15:16:00Z">
                      <w:rPr>
                        <w:rFonts w:ascii="Cambria Math" w:hAnsi="Cambria Math"/>
                      </w:rPr>
                      <m:t>R</m:t>
                    </w:ins>
                  </m:r>
                  <m:r>
                    <w:ins w:id="279" w:author="Author" w:date="2025-01-13T15:00:00Z">
                      <w:rPr>
                        <w:rFonts w:ascii="Cambria Math" w:hAnsi="Cambria Math"/>
                      </w:rPr>
                      <m:t>TT</m:t>
                    </w:ins>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A55E44"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4C4A5346" w:rsidR="00B56030" w:rsidRDefault="006661FE" w:rsidP="00B56030">
      <w:pPr>
        <w:pStyle w:val="Variableexplanation"/>
        <w:tabs>
          <w:tab w:val="left" w:pos="720"/>
        </w:tabs>
        <w:ind w:left="1627" w:hanging="1365"/>
        <w:rPr>
          <w:ins w:id="280" w:author="Author" w:date="2025-01-13T16:16:00Z" w16du:dateUtc="2025-01-13T16:16:00Z"/>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w:t>
      </w:r>
      <w:del w:id="281" w:author="Author" w:date="2025-01-17T15:19:00Z" w16du:dateUtc="2025-01-17T15:19:00Z">
        <w:r w:rsidR="00B56030" w:rsidDel="00675F5F">
          <w:rPr>
            <w:rFonts w:ascii="Arial" w:hAnsi="Arial"/>
            <w:sz w:val="22"/>
          </w:rPr>
          <w:delText>I</w:delText>
        </w:r>
      </w:del>
      <w:ins w:id="282" w:author="Author" w:date="2025-01-17T15:19:00Z" w16du:dateUtc="2025-01-17T15:19:00Z">
        <w:r w:rsidR="00675F5F">
          <w:rPr>
            <w:rFonts w:ascii="Arial" w:hAnsi="Arial"/>
            <w:sz w:val="22"/>
          </w:rPr>
          <w:t>R</w:t>
        </w:r>
      </w:ins>
      <w:r w:rsidR="00B56030">
        <w:rPr>
          <w:rFonts w:ascii="Arial" w:hAnsi="Arial"/>
          <w:sz w:val="22"/>
        </w:rPr>
        <w:t>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xml:space="preserve">, </w:t>
      </w:r>
      <w:del w:id="283" w:author="Author" w:date="2025-01-17T15:19:00Z" w16du:dateUtc="2025-01-17T15:19:00Z">
        <w:r w:rsidR="00B56030" w:rsidRPr="000B6C0D" w:rsidDel="00675F5F">
          <w:rPr>
            <w:rFonts w:ascii="Arial" w:hAnsi="Arial"/>
            <w:sz w:val="22"/>
          </w:rPr>
          <w:delText>I</w:delText>
        </w:r>
      </w:del>
      <w:ins w:id="284"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GiYRNS</w:t>
      </w:r>
      <w:r w:rsidR="00B56030" w:rsidRPr="000B6C0D">
        <w:rPr>
          <w:rFonts w:ascii="Arial" w:hAnsi="Arial"/>
          <w:sz w:val="22"/>
        </w:rPr>
        <w:t xml:space="preserve"> and </w:t>
      </w:r>
      <w:del w:id="285" w:author="Author" w:date="2025-01-17T15:19:00Z" w16du:dateUtc="2025-01-17T15:19:00Z">
        <w:r w:rsidR="00B56030" w:rsidRPr="000B6C0D" w:rsidDel="00675F5F">
          <w:rPr>
            <w:rFonts w:ascii="Arial" w:hAnsi="Arial"/>
            <w:sz w:val="22"/>
          </w:rPr>
          <w:delText>I</w:delText>
        </w:r>
      </w:del>
      <w:ins w:id="286"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659D537" w14:textId="1D65751C" w:rsidR="00836E99" w:rsidRPr="00033A0F" w:rsidRDefault="00836E99" w:rsidP="00836E99">
      <w:pPr>
        <w:pStyle w:val="Variableexplanation"/>
        <w:tabs>
          <w:tab w:val="left" w:pos="720"/>
        </w:tabs>
        <w:ind w:left="2160" w:hanging="1898"/>
        <w:rPr>
          <w:ins w:id="287" w:author="Author" w:date="2025-01-13T16:16:00Z" w16du:dateUtc="2025-01-13T16:16:00Z"/>
          <w:rFonts w:ascii="Arial" w:hAnsi="Arial"/>
          <w:sz w:val="22"/>
        </w:rPr>
      </w:pPr>
      <w:ins w:id="288" w:author="Author" w:date="2025-01-13T16:16:00Z" w16du:dateUtc="2025-01-13T16:16:00Z">
        <w:r>
          <w:rPr>
            <w:rFonts w:ascii="Arial" w:hAnsi="Arial"/>
            <w:sz w:val="22"/>
          </w:rPr>
          <w:tab/>
          <w:t xml:space="preserve"> </w:t>
        </w:r>
      </w:ins>
      <w:ins w:id="289" w:author="Author" w:date="2025-01-17T15:16:00Z" w16du:dateUtc="2025-01-17T15:16:00Z">
        <w:r w:rsidR="005D6D77">
          <w:rPr>
            <w:rFonts w:ascii="Arial" w:hAnsi="Arial"/>
            <w:sz w:val="22"/>
          </w:rPr>
          <w:t>R</w:t>
        </w:r>
      </w:ins>
      <w:ins w:id="290" w:author="Author" w:date="2025-01-13T16:16:00Z" w16du:dateUtc="2025-01-13T16:16:00Z">
        <w:r w:rsidRPr="00033A0F">
          <w:rPr>
            <w:rFonts w:ascii="Arial" w:hAnsi="Arial"/>
            <w:sz w:val="22"/>
          </w:rPr>
          <w:t>TT</w:t>
        </w:r>
        <w:r w:rsidRPr="005859A0">
          <w:rPr>
            <w:rFonts w:ascii="Arial" w:hAnsi="Arial"/>
            <w:sz w:val="22"/>
            <w:vertAlign w:val="subscript"/>
          </w:rPr>
          <w:t>GiPS</w:t>
        </w:r>
        <w:r w:rsidRPr="00033A0F">
          <w:rPr>
            <w:rFonts w:ascii="Arial" w:hAnsi="Arial"/>
            <w:sz w:val="22"/>
          </w:rPr>
          <w:t>=</w:t>
        </w:r>
        <w:r>
          <w:rPr>
            <w:rFonts w:ascii="Arial" w:hAnsi="Arial"/>
            <w:sz w:val="22"/>
          </w:rPr>
          <w:tab/>
        </w:r>
        <w:r>
          <w:rPr>
            <w:rFonts w:ascii="Arial" w:hAnsi="Arial"/>
            <w:sz w:val="22"/>
          </w:rPr>
          <w:tab/>
        </w:r>
        <w:r w:rsidRPr="00033A0F">
          <w:rPr>
            <w:rFonts w:ascii="Arial" w:hAnsi="Arial"/>
            <w:sz w:val="22"/>
          </w:rPr>
          <w:t xml:space="preserve">Peak Security </w:t>
        </w:r>
      </w:ins>
      <w:ins w:id="291" w:author="Author" w:date="2025-01-17T15:17:00Z" w16du:dateUtc="2025-01-17T15:17:00Z">
        <w:r w:rsidR="005D6D77">
          <w:rPr>
            <w:rFonts w:ascii="Arial" w:hAnsi="Arial"/>
            <w:sz w:val="22"/>
          </w:rPr>
          <w:t>Restricted</w:t>
        </w:r>
      </w:ins>
      <w:ins w:id="292" w:author="Author" w:date="2025-01-13T16:16:00Z" w16du:dateUtc="2025-01-13T16:16:00Z">
        <w:r w:rsidRPr="00033A0F">
          <w:rPr>
            <w:rFonts w:ascii="Arial" w:hAnsi="Arial"/>
            <w:sz w:val="22"/>
          </w:rPr>
          <w:t xml:space="preserve"> Transport Tariff (£/MW) for each generation zone</w:t>
        </w:r>
      </w:ins>
    </w:p>
    <w:p w14:paraId="2F557DD7" w14:textId="18C28F23" w:rsidR="00836E99" w:rsidRPr="00033A0F" w:rsidRDefault="00836E99" w:rsidP="00836E99">
      <w:pPr>
        <w:pStyle w:val="Variableexplanation"/>
        <w:tabs>
          <w:tab w:val="left" w:pos="720"/>
        </w:tabs>
        <w:ind w:left="2160" w:hanging="1365"/>
        <w:rPr>
          <w:ins w:id="293" w:author="Author" w:date="2025-01-13T16:16:00Z" w16du:dateUtc="2025-01-13T16:16:00Z"/>
          <w:rFonts w:ascii="Arial" w:hAnsi="Arial"/>
          <w:sz w:val="22"/>
        </w:rPr>
      </w:pPr>
      <w:ins w:id="294" w:author="Author" w:date="2025-01-13T16:16:00Z" w16du:dateUtc="2025-01-13T16:16:00Z">
        <w:r>
          <w:rPr>
            <w:rFonts w:ascii="Arial" w:hAnsi="Arial"/>
            <w:sz w:val="22"/>
          </w:rPr>
          <w:tab/>
        </w:r>
      </w:ins>
      <w:ins w:id="295" w:author="Author" w:date="2025-01-17T15:17:00Z" w16du:dateUtc="2025-01-17T15:17:00Z">
        <w:r w:rsidR="005D6D77">
          <w:rPr>
            <w:rFonts w:ascii="Arial" w:hAnsi="Arial"/>
            <w:sz w:val="22"/>
          </w:rPr>
          <w:t>R</w:t>
        </w:r>
      </w:ins>
      <w:ins w:id="296" w:author="Author" w:date="2025-01-13T16:16:00Z" w16du:dateUtc="2025-01-13T16:16:00Z">
        <w:r w:rsidRPr="00033A0F">
          <w:rPr>
            <w:rFonts w:ascii="Arial" w:hAnsi="Arial"/>
            <w:sz w:val="22"/>
          </w:rPr>
          <w:t>TT</w:t>
        </w:r>
        <w:r w:rsidRPr="005859A0">
          <w:rPr>
            <w:rFonts w:ascii="Arial" w:hAnsi="Arial"/>
            <w:sz w:val="22"/>
            <w:vertAlign w:val="subscript"/>
          </w:rPr>
          <w:t>GiYRNS</w:t>
        </w:r>
        <w:r w:rsidRPr="00033A0F">
          <w:rPr>
            <w:rFonts w:ascii="Arial" w:hAnsi="Arial"/>
            <w:sz w:val="22"/>
          </w:rPr>
          <w:t>=</w:t>
        </w:r>
        <w:r>
          <w:rPr>
            <w:rFonts w:ascii="Arial" w:hAnsi="Arial"/>
            <w:sz w:val="22"/>
          </w:rPr>
          <w:tab/>
        </w:r>
        <w:r w:rsidRPr="00033A0F">
          <w:rPr>
            <w:rFonts w:ascii="Arial" w:hAnsi="Arial"/>
            <w:sz w:val="22"/>
          </w:rPr>
          <w:t>Year Round Not</w:t>
        </w:r>
      </w:ins>
      <w:ins w:id="297" w:author="Author" w:date="2025-02-18T09:45:00Z" w16du:dateUtc="2025-02-18T09:45:00Z">
        <w:r w:rsidR="0032463F">
          <w:rPr>
            <w:rFonts w:ascii="Arial" w:hAnsi="Arial"/>
            <w:sz w:val="22"/>
          </w:rPr>
          <w:t xml:space="preserve"> </w:t>
        </w:r>
      </w:ins>
      <w:ins w:id="298" w:author="Author" w:date="2025-01-13T16:16:00Z" w16du:dateUtc="2025-01-13T16:16:00Z">
        <w:r w:rsidRPr="00033A0F">
          <w:rPr>
            <w:rFonts w:ascii="Arial" w:hAnsi="Arial"/>
            <w:sz w:val="22"/>
          </w:rPr>
          <w:t xml:space="preserve">Shared </w:t>
        </w:r>
      </w:ins>
      <w:ins w:id="299" w:author="Author" w:date="2025-01-17T15:17:00Z" w16du:dateUtc="2025-01-17T15:17:00Z">
        <w:r w:rsidR="005D6D77">
          <w:rPr>
            <w:rFonts w:ascii="Arial" w:hAnsi="Arial"/>
            <w:sz w:val="22"/>
          </w:rPr>
          <w:t>Restricted</w:t>
        </w:r>
      </w:ins>
      <w:ins w:id="300" w:author="Author" w:date="2025-01-13T16:16:00Z" w16du:dateUtc="2025-01-13T16:16:00Z">
        <w:r w:rsidRPr="00033A0F">
          <w:rPr>
            <w:rFonts w:ascii="Arial" w:hAnsi="Arial"/>
            <w:sz w:val="22"/>
          </w:rPr>
          <w:t xml:space="preserve"> Transport Tariff (£/MW) for each generation charging zone</w:t>
        </w:r>
      </w:ins>
    </w:p>
    <w:p w14:paraId="7DC9794B" w14:textId="585CE8F8" w:rsidR="00836E99" w:rsidRDefault="00836E99" w:rsidP="00836E99">
      <w:pPr>
        <w:pStyle w:val="Variableexplanation"/>
        <w:tabs>
          <w:tab w:val="left" w:pos="720"/>
        </w:tabs>
        <w:ind w:left="2160" w:hanging="1365"/>
        <w:rPr>
          <w:ins w:id="301" w:author="Author" w:date="2025-01-13T16:16:00Z" w16du:dateUtc="2025-01-13T16:16:00Z"/>
          <w:rFonts w:ascii="Arial" w:hAnsi="Arial"/>
          <w:sz w:val="22"/>
        </w:rPr>
      </w:pPr>
      <w:ins w:id="302" w:author="Author" w:date="2025-01-13T16:16:00Z" w16du:dateUtc="2025-01-13T16:16:00Z">
        <w:r>
          <w:rPr>
            <w:rFonts w:ascii="Arial" w:hAnsi="Arial"/>
            <w:sz w:val="22"/>
          </w:rPr>
          <w:tab/>
        </w:r>
      </w:ins>
      <w:ins w:id="303" w:author="Author" w:date="2025-01-17T15:17:00Z" w16du:dateUtc="2025-01-17T15:17:00Z">
        <w:r w:rsidR="005D6D77">
          <w:rPr>
            <w:rFonts w:ascii="Arial" w:hAnsi="Arial"/>
            <w:sz w:val="22"/>
          </w:rPr>
          <w:t>R</w:t>
        </w:r>
      </w:ins>
      <w:ins w:id="304" w:author="Author" w:date="2025-01-13T16:16:00Z" w16du:dateUtc="2025-01-13T16:16:00Z">
        <w:r w:rsidRPr="00033A0F">
          <w:rPr>
            <w:rFonts w:ascii="Arial" w:hAnsi="Arial"/>
            <w:sz w:val="22"/>
          </w:rPr>
          <w:t>TT</w:t>
        </w:r>
        <w:r w:rsidRPr="005859A0">
          <w:rPr>
            <w:rFonts w:ascii="Arial" w:hAnsi="Arial"/>
            <w:sz w:val="22"/>
            <w:vertAlign w:val="subscript"/>
          </w:rPr>
          <w:t>GiYRS</w:t>
        </w:r>
        <w:r w:rsidRPr="00033A0F">
          <w:rPr>
            <w:rFonts w:ascii="Arial" w:hAnsi="Arial"/>
            <w:sz w:val="22"/>
          </w:rPr>
          <w:t xml:space="preserve">= </w:t>
        </w:r>
        <w:r>
          <w:rPr>
            <w:rFonts w:ascii="Arial" w:hAnsi="Arial"/>
            <w:sz w:val="22"/>
          </w:rPr>
          <w:tab/>
        </w:r>
        <w:r w:rsidRPr="00033A0F">
          <w:rPr>
            <w:rFonts w:ascii="Arial" w:hAnsi="Arial"/>
            <w:sz w:val="22"/>
          </w:rPr>
          <w:t xml:space="preserve">Year Round Shared </w:t>
        </w:r>
      </w:ins>
      <w:ins w:id="305" w:author="Author" w:date="2025-01-17T15:17:00Z" w16du:dateUtc="2025-01-17T15:17:00Z">
        <w:r w:rsidR="005D6D77">
          <w:rPr>
            <w:rFonts w:ascii="Arial" w:hAnsi="Arial"/>
            <w:sz w:val="22"/>
          </w:rPr>
          <w:t>Restricted</w:t>
        </w:r>
      </w:ins>
      <w:ins w:id="306" w:author="Author" w:date="2025-01-13T16:16:00Z" w16du:dateUtc="2025-01-13T16:16:00Z">
        <w:r w:rsidRPr="00033A0F">
          <w:rPr>
            <w:rFonts w:ascii="Arial" w:hAnsi="Arial"/>
            <w:sz w:val="22"/>
          </w:rPr>
          <w:t xml:space="preserve"> Transport Tariff (£/MW) for each generation </w:t>
        </w:r>
        <w:r>
          <w:rPr>
            <w:rFonts w:ascii="Arial" w:hAnsi="Arial"/>
            <w:sz w:val="22"/>
          </w:rPr>
          <w:t xml:space="preserve">  </w:t>
        </w:r>
        <w:r w:rsidRPr="00033A0F">
          <w:rPr>
            <w:rFonts w:ascii="Arial" w:hAnsi="Arial"/>
            <w:sz w:val="22"/>
          </w:rPr>
          <w:t>charging zone.</w:t>
        </w:r>
      </w:ins>
    </w:p>
    <w:p w14:paraId="059C02EA" w14:textId="77777777" w:rsidR="00836E99" w:rsidRDefault="00836E99" w:rsidP="00B56030">
      <w:pPr>
        <w:pStyle w:val="Variableexplanation"/>
        <w:tabs>
          <w:tab w:val="left" w:pos="720"/>
        </w:tabs>
        <w:ind w:left="1627" w:hanging="1365"/>
        <w:rPr>
          <w:rFonts w:ascii="Arial" w:hAnsi="Arial"/>
          <w:sz w:val="22"/>
        </w:rPr>
      </w:pP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A55E44"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20AA7264"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del w:id="307" w:author="Author" w:date="2025-01-17T15:19:00Z" w16du:dateUtc="2025-01-17T15:19:00Z">
        <w:r w:rsidRPr="00B56030" w:rsidDel="00675F5F">
          <w:rPr>
            <w:rFonts w:ascii="Arial" w:hAnsi="Arial"/>
            <w:sz w:val="22"/>
          </w:rPr>
          <w:delText>I</w:delText>
        </w:r>
      </w:del>
      <w:ins w:id="308" w:author="Author" w:date="2025-01-17T15:19:00Z" w16du:dateUtc="2025-01-17T15:19:00Z">
        <w:r w:rsidR="00675F5F">
          <w:rPr>
            <w:rFonts w:ascii="Arial" w:hAnsi="Arial"/>
            <w:sz w:val="22"/>
          </w:rPr>
          <w:t>R</w:t>
        </w:r>
      </w:ins>
      <w:r w:rsidRPr="00B56030">
        <w:rPr>
          <w:rFonts w:ascii="Arial" w:hAnsi="Arial"/>
          <w:sz w:val="22"/>
        </w:rPr>
        <w:t>TT</w:t>
      </w:r>
      <w:r w:rsidRPr="00B56030">
        <w:rPr>
          <w:rFonts w:ascii="Arial" w:hAnsi="Arial"/>
          <w:sz w:val="22"/>
          <w:vertAlign w:val="subscript"/>
        </w:rPr>
        <w:t>GiPS</w:t>
      </w:r>
      <w:r w:rsidRPr="000B6C0D">
        <w:rPr>
          <w:rFonts w:ascii="Arial" w:hAnsi="Arial"/>
          <w:sz w:val="22"/>
        </w:rPr>
        <w:t xml:space="preserve">; </w:t>
      </w:r>
      <w:del w:id="309" w:author="Author" w:date="2025-01-17T15:19:00Z" w16du:dateUtc="2025-01-17T15:19:00Z">
        <w:r w:rsidRPr="000B6C0D" w:rsidDel="00675F5F">
          <w:rPr>
            <w:rFonts w:ascii="Arial" w:hAnsi="Arial"/>
            <w:sz w:val="22"/>
          </w:rPr>
          <w:delText>I</w:delText>
        </w:r>
      </w:del>
      <w:ins w:id="310"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GiYRNS</w:t>
      </w:r>
      <w:r w:rsidRPr="000B6C0D">
        <w:rPr>
          <w:rFonts w:ascii="Arial" w:hAnsi="Arial"/>
          <w:sz w:val="22"/>
        </w:rPr>
        <w:t xml:space="preserve">, </w:t>
      </w:r>
      <w:del w:id="311" w:author="Author" w:date="2025-01-17T15:19:00Z" w16du:dateUtc="2025-01-17T15:19:00Z">
        <w:r w:rsidRPr="000B6C0D" w:rsidDel="00675F5F">
          <w:rPr>
            <w:rFonts w:ascii="Arial" w:hAnsi="Arial"/>
            <w:sz w:val="22"/>
          </w:rPr>
          <w:delText>I</w:delText>
        </w:r>
      </w:del>
      <w:ins w:id="312"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E561A8">
      <w:pPr>
        <w:pStyle w:val="1"/>
        <w:numPr>
          <w:ilvl w:val="0"/>
          <w:numId w:val="134"/>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lastRenderedPageBreak/>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E561A8">
      <w:pPr>
        <w:pStyle w:val="1"/>
        <w:numPr>
          <w:ilvl w:val="0"/>
          <w:numId w:val="134"/>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E561A8">
      <w:pPr>
        <w:pStyle w:val="1"/>
        <w:numPr>
          <w:ilvl w:val="0"/>
          <w:numId w:val="134"/>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E561A8">
      <w:pPr>
        <w:pStyle w:val="1"/>
        <w:numPr>
          <w:ilvl w:val="0"/>
          <w:numId w:val="134"/>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t>
      </w:r>
      <w:r>
        <w:rPr>
          <w:b/>
        </w:rPr>
        <w:lastRenderedPageBreak/>
        <w:t xml:space="preserve">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E561A8">
      <w:pPr>
        <w:pStyle w:val="1"/>
        <w:numPr>
          <w:ilvl w:val="0"/>
          <w:numId w:val="134"/>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E561A8">
      <w:pPr>
        <w:pStyle w:val="1"/>
        <w:numPr>
          <w:ilvl w:val="0"/>
          <w:numId w:val="134"/>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E561A8">
      <w:pPr>
        <w:pStyle w:val="1"/>
        <w:numPr>
          <w:ilvl w:val="0"/>
          <w:numId w:val="134"/>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E561A8">
      <w:pPr>
        <w:pStyle w:val="1"/>
        <w:numPr>
          <w:ilvl w:val="0"/>
          <w:numId w:val="134"/>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E561A8">
      <w:pPr>
        <w:pStyle w:val="1"/>
        <w:numPr>
          <w:ilvl w:val="0"/>
          <w:numId w:val="134"/>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lastRenderedPageBreak/>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E561A8">
      <w:pPr>
        <w:pStyle w:val="1"/>
        <w:numPr>
          <w:ilvl w:val="0"/>
          <w:numId w:val="134"/>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313" w:name="_Toc274049694"/>
      <w:r w:rsidRPr="007B2988">
        <w:t>Stability &amp; Predictability of TNUoS tariffs</w:t>
      </w:r>
      <w:bookmarkEnd w:id="313"/>
    </w:p>
    <w:p w14:paraId="0D6EB4EA" w14:textId="77777777" w:rsidR="006661FE" w:rsidRDefault="006661FE" w:rsidP="006661FE">
      <w:pPr>
        <w:pStyle w:val="1"/>
        <w:ind w:left="720" w:hanging="720"/>
        <w:jc w:val="both"/>
      </w:pPr>
    </w:p>
    <w:p w14:paraId="03570F5A" w14:textId="4A65D973" w:rsidR="002557D6" w:rsidRDefault="006661FE" w:rsidP="00E561A8">
      <w:pPr>
        <w:pStyle w:val="1"/>
        <w:numPr>
          <w:ilvl w:val="0"/>
          <w:numId w:val="134"/>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E561A8">
      <w:pPr>
        <w:pStyle w:val="1"/>
        <w:numPr>
          <w:ilvl w:val="0"/>
          <w:numId w:val="134"/>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lastRenderedPageBreak/>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314" w:name="_Toc32201081"/>
      <w:bookmarkStart w:id="315"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lastRenderedPageBreak/>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lastRenderedPageBreak/>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316"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316"/>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317"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317"/>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318" w:name="_Toc32201082"/>
      <w:bookmarkStart w:id="319" w:name="_Toc49661119"/>
      <w:bookmarkEnd w:id="314"/>
      <w:bookmarkEnd w:id="315"/>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20" w:name="_Ref506957800"/>
      <w:bookmarkStart w:id="321" w:name="_Toc32201083"/>
      <w:bookmarkStart w:id="322" w:name="_Toc49661120"/>
      <w:bookmarkStart w:id="323" w:name="_Toc98821478"/>
      <w:bookmarkStart w:id="324" w:name="_Toc111259845"/>
      <w:bookmarkStart w:id="325" w:name="_Toc111262532"/>
      <w:bookmarkStart w:id="326" w:name="_Toc274049695"/>
      <w:bookmarkEnd w:id="318"/>
      <w:bookmarkEnd w:id="319"/>
      <w:r w:rsidRPr="00D54761">
        <w:rPr>
          <w:bCs/>
          <w:color w:val="auto"/>
          <w:sz w:val="28"/>
          <w:szCs w:val="28"/>
        </w:rPr>
        <w:t>14.16 Derivation of the Transmission Network Use of System Energy Consumption Tariff</w:t>
      </w:r>
      <w:bookmarkEnd w:id="320"/>
      <w:bookmarkEnd w:id="321"/>
      <w:bookmarkEnd w:id="322"/>
      <w:r w:rsidRPr="00D54761">
        <w:rPr>
          <w:bCs/>
          <w:color w:val="auto"/>
          <w:sz w:val="28"/>
          <w:szCs w:val="28"/>
        </w:rPr>
        <w:t xml:space="preserve"> and Short Term Capacity Tariff</w:t>
      </w:r>
      <w:bookmarkEnd w:id="323"/>
      <w:bookmarkEnd w:id="324"/>
      <w:bookmarkEnd w:id="325"/>
      <w:r w:rsidRPr="00D54761">
        <w:rPr>
          <w:bCs/>
          <w:color w:val="auto"/>
          <w:sz w:val="28"/>
          <w:szCs w:val="28"/>
        </w:rPr>
        <w:t>s</w:t>
      </w:r>
      <w:bookmarkEnd w:id="326"/>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327" w:name="_Toc274049696"/>
      <w:r>
        <w:t>Short Term Transmission Entry Capacity (STTEC) Tariff</w:t>
      </w:r>
      <w:bookmarkEnd w:id="327"/>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328" w:name="_Toc274049697"/>
      <w:r w:rsidRPr="00DC7159">
        <w:t>Limited Duration Transmission Entry Capacity (LDTEC) Tariffs</w:t>
      </w:r>
      <w:bookmarkEnd w:id="328"/>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329"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330" w:name="_Toc32201085"/>
      <w:bookmarkStart w:id="331" w:name="_Toc49661123"/>
      <w:bookmarkStart w:id="332" w:name="_Toc274049698"/>
      <w:bookmarkEnd w:id="329"/>
      <w:r w:rsidRPr="00D54761">
        <w:rPr>
          <w:color w:val="auto"/>
          <w:sz w:val="28"/>
          <w:szCs w:val="28"/>
        </w:rPr>
        <w:lastRenderedPageBreak/>
        <w:t>14.17 Demand Charges</w:t>
      </w:r>
      <w:bookmarkEnd w:id="330"/>
      <w:bookmarkEnd w:id="331"/>
      <w:bookmarkEnd w:id="332"/>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333" w:name="_Toc32201086"/>
      <w:bookmarkStart w:id="334" w:name="_Toc49661124"/>
      <w:bookmarkStart w:id="335" w:name="_Toc274049699"/>
      <w:r>
        <w:t>Parties Liable for Demand Charges</w:t>
      </w:r>
      <w:bookmarkEnd w:id="333"/>
      <w:bookmarkEnd w:id="334"/>
      <w:bookmarkEnd w:id="335"/>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336" w:name="_Toc32201087"/>
      <w:bookmarkStart w:id="337" w:name="_Toc49661125"/>
      <w:bookmarkStart w:id="338" w:name="_Toc274049700"/>
      <w:r>
        <w:t xml:space="preserve">Basis of </w:t>
      </w:r>
      <w:r w:rsidR="00010EB2">
        <w:t>Demand Locational</w:t>
      </w:r>
      <w:r>
        <w:t xml:space="preserve"> Charges</w:t>
      </w:r>
      <w:bookmarkEnd w:id="336"/>
      <w:bookmarkEnd w:id="337"/>
      <w:bookmarkEnd w:id="338"/>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51A37C91">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3682C3EF">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339" w:name="_Toc49661126"/>
      <w:bookmarkStart w:id="340"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339"/>
      <w:bookmarkEnd w:id="340"/>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341" w:name="_Toc49661127"/>
      <w:bookmarkStart w:id="342" w:name="_Toc274049702"/>
      <w:r w:rsidRPr="004248A1">
        <w:rPr>
          <w:rFonts w:ascii="Arial" w:hAnsi="Arial" w:cs="Arial"/>
          <w:b/>
        </w:rPr>
        <w:t>Power Stations with a Bilateral Connection Agreement</w:t>
      </w:r>
      <w:bookmarkEnd w:id="341"/>
      <w:r w:rsidRPr="004248A1">
        <w:rPr>
          <w:rFonts w:ascii="Arial" w:hAnsi="Arial" w:cs="Arial"/>
          <w:b/>
        </w:rPr>
        <w:t xml:space="preserve"> and Licensable Generation with a Bilateral Embedded Generation Agreement</w:t>
      </w:r>
      <w:bookmarkEnd w:id="342"/>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343" w:name="_Toc49661128"/>
      <w:bookmarkStart w:id="344" w:name="_Toc274049703"/>
      <w:r w:rsidRPr="004248A1">
        <w:rPr>
          <w:rFonts w:ascii="Arial" w:hAnsi="Arial" w:cs="Arial"/>
          <w:b/>
        </w:rPr>
        <w:t>Exemptible Generation and Derogated Distribution Interconnectors with a Bilateral Embedded Generation Agreement</w:t>
      </w:r>
      <w:bookmarkEnd w:id="343"/>
      <w:bookmarkEnd w:id="344"/>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345" w:name="_Toc32201088"/>
      <w:bookmarkStart w:id="346" w:name="_Toc49661130"/>
    </w:p>
    <w:p w14:paraId="2145EB86" w14:textId="77777777" w:rsidR="006661FE" w:rsidRDefault="006661FE" w:rsidP="006661FE">
      <w:pPr>
        <w:pStyle w:val="Heading2"/>
      </w:pPr>
      <w:bookmarkStart w:id="347" w:name="_Toc274049704"/>
      <w:r>
        <w:t>Small Generators Tariffs</w:t>
      </w:r>
      <w:bookmarkEnd w:id="347"/>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348" w:name="_Toc274049705"/>
      <w:r>
        <w:t>The Triad</w:t>
      </w:r>
      <w:bookmarkEnd w:id="345"/>
      <w:bookmarkEnd w:id="346"/>
      <w:bookmarkEnd w:id="348"/>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349"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349"/>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350" w:name="_Toc497131269"/>
      <w:r w:rsidR="006661FE">
        <w:fldChar w:fldCharType="begin"/>
      </w:r>
      <w:r w:rsidR="006661FE">
        <w:instrText xml:space="preserve"> XE "Triad" </w:instrText>
      </w:r>
      <w:r w:rsidR="006661FE">
        <w:fldChar w:fldCharType="end"/>
      </w:r>
      <w:bookmarkEnd w:id="350"/>
      <w:r w:rsidR="006661FE">
        <w:fldChar w:fldCharType="begin"/>
      </w:r>
      <w:r w:rsidR="006661FE">
        <w:instrText xml:space="preserve"> XE "Trading Unit" </w:instrText>
      </w:r>
      <w:r w:rsidR="006661FE">
        <w:fldChar w:fldCharType="end"/>
      </w:r>
    </w:p>
    <w:bookmarkStart w:id="351" w:name="_Toc497131270"/>
    <w:p w14:paraId="4571D86A" w14:textId="77777777" w:rsidR="006661FE" w:rsidRDefault="006661FE" w:rsidP="006661FE">
      <w:pPr>
        <w:pStyle w:val="1"/>
        <w:jc w:val="both"/>
      </w:pPr>
      <w:r>
        <w:lastRenderedPageBreak/>
        <w:fldChar w:fldCharType="begin"/>
      </w:r>
      <w:r>
        <w:instrText xml:space="preserve"> XE "Triad" </w:instrText>
      </w:r>
      <w:r>
        <w:fldChar w:fldCharType="end"/>
      </w:r>
      <w:bookmarkEnd w:id="351"/>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352" w:name="_Hlt497734631"/>
      <w:bookmarkEnd w:id="352"/>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w:t>
      </w:r>
      <w:r>
        <w:lastRenderedPageBreak/>
        <w:t xml:space="preserve">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w:t>
      </w:r>
      <w:r>
        <w:rPr>
          <w:rFonts w:ascii="Arial" w:hAnsi="Arial" w:cs="Arial"/>
        </w:rPr>
        <w:lastRenderedPageBreak/>
        <w:t xml:space="preserve">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353" w:name="_Hlk35263653"/>
      <w:bookmarkStart w:id="354" w:name="_Hlk35263622"/>
      <w:r w:rsidRPr="00010EB2">
        <w:rPr>
          <w:rFonts w:ascii="Arial" w:hAnsi="Arial" w:cs="Arial"/>
          <w:b/>
        </w:rPr>
        <w:t>Initial Reconciliation Part 2 – Non-half-hourly metered demand</w:t>
      </w:r>
    </w:p>
    <w:bookmarkEnd w:id="353"/>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355" w:name="_Hlk35263694"/>
      <w:r w:rsidRPr="00010EB2">
        <w:rPr>
          <w:rFonts w:ascii="Arial" w:hAnsi="Arial" w:cs="Arial"/>
        </w:rPr>
        <w:t xml:space="preserve">non-half-hourly metered demand will be </w:t>
      </w:r>
      <w:bookmarkEnd w:id="355"/>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354"/>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6AC5D04B"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lastRenderedPageBreak/>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A55E44"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lastRenderedPageBreak/>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356"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w:t>
      </w:r>
      <w:r w:rsidRPr="007E2F78">
        <w:lastRenderedPageBreak/>
        <w:t xml:space="preserve">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357" w:name="_Toc274049713"/>
      <w:r>
        <w:t>Further Information</w:t>
      </w:r>
      <w:bookmarkEnd w:id="357"/>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lastRenderedPageBreak/>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358" w:name="_Toc32201092"/>
      <w:bookmarkStart w:id="359" w:name="_Toc49661139"/>
      <w:bookmarkStart w:id="360" w:name="_Toc274049714"/>
      <w:bookmarkEnd w:id="356"/>
      <w:r w:rsidRPr="00FE40FB">
        <w:rPr>
          <w:color w:val="auto"/>
          <w:sz w:val="28"/>
          <w:szCs w:val="28"/>
        </w:rPr>
        <w:lastRenderedPageBreak/>
        <w:t>14.18 Generation charges</w:t>
      </w:r>
      <w:bookmarkEnd w:id="358"/>
      <w:bookmarkEnd w:id="359"/>
      <w:bookmarkEnd w:id="360"/>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361" w:name="_Toc32201093"/>
      <w:bookmarkStart w:id="362" w:name="_Toc49661140"/>
      <w:bookmarkStart w:id="363" w:name="_Toc274049715"/>
      <w:r>
        <w:t>Parties Liable for Generation Charges</w:t>
      </w:r>
      <w:bookmarkEnd w:id="361"/>
      <w:bookmarkEnd w:id="362"/>
      <w:bookmarkEnd w:id="363"/>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364" w:name="_Toc274049716"/>
      <w:bookmarkStart w:id="365" w:name="_Toc32201094"/>
      <w:bookmarkStart w:id="366" w:name="_Toc49661141"/>
      <w:r>
        <w:t>Structure of Generation Charges</w:t>
      </w:r>
      <w:bookmarkEnd w:id="364"/>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367" w:name="_Toc274049717"/>
      <w:r>
        <w:t>Basis of Wider Generation Charges</w:t>
      </w:r>
      <w:bookmarkEnd w:id="365"/>
      <w:bookmarkEnd w:id="366"/>
      <w:bookmarkEnd w:id="367"/>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368" w:name="_Toc274049718"/>
      <w:r w:rsidRPr="00887323">
        <w:rPr>
          <w:rFonts w:ascii="Arial" w:hAnsi="Arial" w:cs="Arial"/>
          <w:b/>
        </w:rPr>
        <w:t>Generation with positive wider tariffs</w:t>
      </w:r>
      <w:bookmarkEnd w:id="368"/>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369" w:name="_Ref272935596"/>
      <w:r>
        <w:t>The short-term chargeable capacity for Power Stations situated with positive generation tariffs is any approved STTEC or LDTEC applicable to that Power Station during a valid STTEC Period or LDTEC Period, as appropriate.</w:t>
      </w:r>
      <w:bookmarkEnd w:id="369"/>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372" w:name="_Toc49661143"/>
      <w:bookmarkStart w:id="373" w:name="_Toc274049719"/>
      <w:r w:rsidRPr="004248A1">
        <w:rPr>
          <w:rFonts w:ascii="Arial" w:hAnsi="Arial" w:cs="Arial"/>
          <w:b/>
        </w:rPr>
        <w:t xml:space="preserve">Generation with negative wider </w:t>
      </w:r>
      <w:bookmarkEnd w:id="372"/>
      <w:r w:rsidRPr="004248A1">
        <w:rPr>
          <w:rFonts w:ascii="Arial" w:hAnsi="Arial" w:cs="Arial"/>
          <w:b/>
        </w:rPr>
        <w:t>tariffs</w:t>
      </w:r>
      <w:bookmarkEnd w:id="373"/>
    </w:p>
    <w:p w14:paraId="5B84D42C" w14:textId="77777777" w:rsidR="006661FE" w:rsidRDefault="006661FE" w:rsidP="007D27B2">
      <w:pPr>
        <w:pStyle w:val="1"/>
        <w:numPr>
          <w:ilvl w:val="0"/>
          <w:numId w:val="73"/>
        </w:numPr>
        <w:jc w:val="both"/>
      </w:pPr>
      <w:bookmarkStart w:id="374"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375"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375"/>
    </w:p>
    <w:bookmarkEnd w:id="374"/>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lastRenderedPageBreak/>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376" w:name="_Toc274049720"/>
      <w:r>
        <w:t>Basis of Local Generation Charges</w:t>
      </w:r>
      <w:bookmarkEnd w:id="376"/>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377" w:name="_Toc497131273"/>
      <w:bookmarkStart w:id="378" w:name="_Toc32201095"/>
      <w:bookmarkStart w:id="379" w:name="_Toc49661145"/>
      <w:bookmarkStart w:id="380" w:name="_Toc274049722"/>
      <w:bookmarkStart w:id="381" w:name="_Hlt497625183"/>
      <w:r>
        <w:t>Monthly Charges</w:t>
      </w:r>
      <w:bookmarkEnd w:id="377"/>
      <w:bookmarkEnd w:id="378"/>
      <w:bookmarkEnd w:id="379"/>
      <w:bookmarkEnd w:id="380"/>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382" w:name="_Hlt532284319"/>
      <w:bookmarkStart w:id="383" w:name="_Ref272933161"/>
      <w:bookmarkEnd w:id="382"/>
      <w:r>
        <w:t xml:space="preserve">Initial Transmission Network Use of System Generation Charges for each </w:t>
      </w:r>
      <w:r w:rsidR="00A3322B" w:rsidRPr="00A3322B">
        <w:rPr>
          <w:b/>
        </w:rPr>
        <w:t>Financial Year</w:t>
      </w:r>
      <w:r>
        <w:t xml:space="preserve"> will be based on the Power Station Transmission Entry Capacity </w:t>
      </w:r>
      <w:r>
        <w:lastRenderedPageBreak/>
        <w:t>(TEC)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383"/>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384" w:name="_Toc274049723"/>
      <w:r>
        <w:t>Ad hoc Charges</w:t>
      </w:r>
      <w:bookmarkEnd w:id="384"/>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lastRenderedPageBreak/>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385" w:name="_Toc274049724"/>
      <w:r w:rsidRPr="00FE2E3E">
        <w:t>Embedded Transmission Use of System Charges “ETUoS”</w:t>
      </w:r>
      <w:bookmarkEnd w:id="385"/>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386"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386"/>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w:t>
      </w:r>
      <w:r w:rsidRPr="00BA0D43">
        <w:lastRenderedPageBreak/>
        <w:t xml:space="preserve">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A55E44" w:rsidP="00F1129E">
      <w:pPr>
        <w:jc w:val="center"/>
        <w:rPr>
          <w:u w:val="single"/>
        </w:rPr>
      </w:pPr>
      <m:oMathPara>
        <m:oMath>
          <m:f>
            <m:fPr>
              <m:ctrlPr>
                <w:rPr>
                  <w:rFonts w:ascii="Cambria Math" w:hAnsi="Cambria Math"/>
                  <w:i/>
                  <w:sz w:val="22"/>
                  <w:szCs w:val="22"/>
                </w:rPr>
              </m:ctrlPr>
            </m:fPr>
            <m:num>
              <m:r>
                <w:rPr>
                  <w:rFonts w:ascii="Cambria Math" w:hAnsi="Cambria Math"/>
                </w:rPr>
                <m:t>DNRevOFTO</m:t>
              </m:r>
              <m:r>
                <w:rPr>
                  <w:rFonts w:ascii="Cambria Math" w:hAnsi="Cambria Math"/>
                </w:rPr>
                <m:t>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387" w:name="_Hlk155617635"/>
      <w:r w:rsidR="00CC06E2" w:rsidRPr="00CD5631">
        <w:rPr>
          <w:u w:val="single"/>
          <w:vertAlign w:val="subscript"/>
        </w:rPr>
        <w:t>DNO</w:t>
      </w:r>
      <w:bookmarkEnd w:id="387"/>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lastRenderedPageBreak/>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388" w:name="_Toc32201096"/>
      <w:bookmarkStart w:id="389" w:name="_Toc49661146"/>
      <w:bookmarkStart w:id="390" w:name="_Toc274049725"/>
      <w:r>
        <w:t>Reconciliation of Generation Charges</w:t>
      </w:r>
      <w:bookmarkEnd w:id="388"/>
      <w:bookmarkEnd w:id="389"/>
      <w:bookmarkEnd w:id="390"/>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01791900"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F164E7">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391" w:name="_Toc32201097"/>
      <w:bookmarkStart w:id="392" w:name="_Toc49661147"/>
      <w:bookmarkStart w:id="393" w:name="_Toc274049726"/>
      <w:bookmarkEnd w:id="381"/>
      <w:r>
        <w:t>Further Information</w:t>
      </w:r>
      <w:bookmarkEnd w:id="391"/>
      <w:bookmarkEnd w:id="392"/>
      <w:bookmarkEnd w:id="393"/>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394" w:name="_Toc32201098"/>
      <w:r>
        <w:br w:type="page"/>
      </w:r>
      <w:bookmarkStart w:id="395" w:name="_Toc49661148"/>
      <w:bookmarkStart w:id="396" w:name="_Toc274049727"/>
      <w:r w:rsidRPr="00FE40FB">
        <w:rPr>
          <w:color w:val="auto"/>
          <w:sz w:val="28"/>
          <w:szCs w:val="28"/>
        </w:rPr>
        <w:lastRenderedPageBreak/>
        <w:t>14.19 Data Requirements</w:t>
      </w:r>
      <w:bookmarkEnd w:id="394"/>
      <w:bookmarkEnd w:id="395"/>
      <w:bookmarkEnd w:id="396"/>
    </w:p>
    <w:p w14:paraId="1B1F56AD" w14:textId="77777777" w:rsidR="006661FE" w:rsidRDefault="006661FE" w:rsidP="006661FE">
      <w:pPr>
        <w:pStyle w:val="Heading2"/>
      </w:pPr>
    </w:p>
    <w:p w14:paraId="1C4CFCE6" w14:textId="77777777" w:rsidR="006661FE" w:rsidRDefault="006661FE" w:rsidP="006661FE">
      <w:pPr>
        <w:pStyle w:val="Heading2"/>
      </w:pPr>
      <w:bookmarkStart w:id="397" w:name="_Toc32201099"/>
      <w:bookmarkStart w:id="398" w:name="_Toc49661149"/>
      <w:bookmarkStart w:id="399" w:name="_Toc274049728"/>
      <w:r>
        <w:t>Data Required for Charge Setting</w:t>
      </w:r>
      <w:bookmarkEnd w:id="397"/>
      <w:bookmarkEnd w:id="398"/>
      <w:bookmarkEnd w:id="399"/>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400" w:name="_Toc32201100"/>
      <w:bookmarkStart w:id="401" w:name="_Toc49661150"/>
      <w:bookmarkStart w:id="402" w:name="_Toc274049729"/>
      <w:r>
        <w:t>Data Required for Calculating Users’ Charges</w:t>
      </w:r>
      <w:bookmarkEnd w:id="400"/>
      <w:bookmarkEnd w:id="401"/>
      <w:bookmarkEnd w:id="402"/>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403" w:name="_Toc32201101"/>
      <w:r>
        <w:br w:type="page"/>
      </w:r>
      <w:bookmarkStart w:id="404" w:name="_Toc49661151"/>
      <w:bookmarkStart w:id="405" w:name="_Toc274049730"/>
      <w:r w:rsidRPr="00FE40FB">
        <w:rPr>
          <w:color w:val="auto"/>
          <w:sz w:val="28"/>
          <w:szCs w:val="28"/>
        </w:rPr>
        <w:lastRenderedPageBreak/>
        <w:t>14.20 Applications</w:t>
      </w:r>
      <w:bookmarkEnd w:id="403"/>
      <w:bookmarkEnd w:id="404"/>
      <w:bookmarkEnd w:id="405"/>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406" w:name="_Ref531603538"/>
      <w:bookmarkStart w:id="407" w:name="_Toc32201102"/>
      <w:r>
        <w:br w:type="page"/>
      </w:r>
      <w:bookmarkStart w:id="408" w:name="_Toc49661152"/>
      <w:bookmarkStart w:id="409" w:name="_Toc274049731"/>
      <w:bookmarkEnd w:id="406"/>
      <w:bookmarkEnd w:id="407"/>
      <w:r w:rsidRPr="00FE40FB">
        <w:rPr>
          <w:color w:val="auto"/>
        </w:rPr>
        <w:lastRenderedPageBreak/>
        <w:t xml:space="preserve">14.21 </w:t>
      </w:r>
      <w:r w:rsidRPr="00FE40FB">
        <w:rPr>
          <w:color w:val="auto"/>
          <w:sz w:val="28"/>
          <w:szCs w:val="28"/>
        </w:rPr>
        <w:t>Transport Model Example</w:t>
      </w:r>
      <w:bookmarkEnd w:id="408"/>
      <w:bookmarkEnd w:id="409"/>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A55E44"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115CC7"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B6BC39"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506BF3"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A55E44" w:rsidP="006661FE">
      <w:pPr>
        <w:pStyle w:val="BodyText"/>
        <w:rPr>
          <w:sz w:val="22"/>
        </w:rPr>
      </w:pPr>
      <w:r>
        <w:lastRenderedPageBreak/>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A55E44"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A55E44"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A55E44" w:rsidP="002412ED">
      <w:pPr>
        <w:pStyle w:val="BodyText"/>
        <w:rPr>
          <w:rFonts w:ascii="Arial" w:hAnsi="Arial" w:cs="Arial"/>
          <w:sz w:val="22"/>
        </w:rPr>
      </w:pPr>
      <w:r>
        <w:rPr>
          <w:rFonts w:ascii="Arial" w:hAnsi="Arial" w:cs="Arial"/>
          <w:noProof/>
          <w:sz w:val="22"/>
        </w:rPr>
        <w:lastRenderedPageBreak/>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A55E44" w:rsidP="002412ED">
      <w:pPr>
        <w:pStyle w:val="BodyText2"/>
        <w:jc w:val="both"/>
        <w:rPr>
          <w:rFonts w:ascii="Arial" w:hAnsi="Arial" w:cs="Arial"/>
          <w:i w:val="0"/>
        </w:rPr>
      </w:pPr>
      <w:r>
        <w:rPr>
          <w:rFonts w:ascii="Arial" w:hAnsi="Arial" w:cs="Arial"/>
          <w:i w:val="0"/>
          <w:noProof/>
          <w:lang w:eastAsia="en-GB"/>
        </w:rPr>
        <w:lastRenderedPageBreak/>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29CE1F"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3A55B741"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410" w:name="_Toc32201103"/>
      <w:r>
        <w:br w:type="page"/>
      </w:r>
      <w:bookmarkStart w:id="411" w:name="_Toc49661153"/>
      <w:bookmarkStart w:id="412"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410"/>
      <w:bookmarkEnd w:id="411"/>
      <w:bookmarkEnd w:id="412"/>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29ECA7"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413" w:name="_Toc32201104"/>
      <w:bookmarkStart w:id="414" w:name="_Toc49661154"/>
      <w:bookmarkStart w:id="415"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413"/>
      <w:bookmarkEnd w:id="414"/>
      <w:bookmarkEnd w:id="415"/>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lastRenderedPageBreak/>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416" w:name="_Ref491664379"/>
      <w:bookmarkStart w:id="417" w:name="_Toc32201105"/>
      <w:r w:rsidRPr="416E5148">
        <w:rPr>
          <w:rFonts w:ascii="Arial" w:hAnsi="Arial" w:cs="Arial"/>
          <w:sz w:val="22"/>
          <w:szCs w:val="22"/>
        </w:rPr>
        <w:br w:type="page"/>
      </w:r>
      <w:bookmarkStart w:id="418" w:name="_Toc49661155"/>
      <w:bookmarkStart w:id="419" w:name="_Toc274049734"/>
      <w:r w:rsidR="006661FE" w:rsidRPr="416E5148">
        <w:rPr>
          <w:rFonts w:ascii="Arial" w:hAnsi="Arial" w:cs="Arial"/>
          <w:b/>
          <w:bCs/>
          <w:sz w:val="28"/>
          <w:szCs w:val="28"/>
        </w:rPr>
        <w:lastRenderedPageBreak/>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416"/>
      <w:bookmarkEnd w:id="417"/>
      <w:bookmarkEnd w:id="418"/>
      <w:bookmarkEnd w:id="419"/>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420" w:name="_Hlt479666837"/>
      <w:bookmarkStart w:id="421" w:name="_Hlt506623598"/>
      <w:bookmarkEnd w:id="420"/>
      <w:bookmarkEnd w:id="421"/>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422" w:name="_Toc946728"/>
    </w:p>
    <w:p w14:paraId="2D914181" w14:textId="376F6C98" w:rsidR="006661FE" w:rsidRPr="004248A1" w:rsidRDefault="006661FE" w:rsidP="006661FE">
      <w:pPr>
        <w:pStyle w:val="Heading2"/>
        <w:rPr>
          <w:rFonts w:ascii="Arial" w:hAnsi="Arial" w:cs="Arial"/>
        </w:rPr>
      </w:pPr>
      <w:bookmarkStart w:id="423" w:name="_Toc32201106"/>
      <w:bookmarkStart w:id="424" w:name="_Toc49661156"/>
      <w:bookmarkStart w:id="425"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422"/>
      <w:bookmarkEnd w:id="423"/>
      <w:bookmarkEnd w:id="424"/>
      <w:bookmarkEnd w:id="425"/>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w:t>
      </w:r>
      <w:r w:rsidRPr="004248A1">
        <w:rPr>
          <w:rFonts w:ascii="Arial" w:hAnsi="Arial" w:cs="Arial"/>
          <w:sz w:val="22"/>
        </w:rPr>
        <w:lastRenderedPageBreak/>
        <w:t>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426" w:name="_Toc946729"/>
      <w:bookmarkStart w:id="427" w:name="_Toc32201107"/>
      <w:bookmarkStart w:id="428" w:name="_Toc49661157"/>
      <w:bookmarkStart w:id="429" w:name="_Toc274049736"/>
      <w:r>
        <w:t>Initial Reconciliation (Part 1</w:t>
      </w:r>
      <w:r w:rsidR="003A0CB9">
        <w:t>a</w:t>
      </w:r>
      <w:r w:rsidR="71DDFA40">
        <w:t xml:space="preserve"> – HH Demand</w:t>
      </w:r>
      <w:r>
        <w:t>)</w:t>
      </w:r>
      <w:bookmarkEnd w:id="426"/>
      <w:bookmarkEnd w:id="427"/>
      <w:bookmarkEnd w:id="428"/>
      <w:bookmarkEnd w:id="429"/>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430" w:name="_Toc946730"/>
      <w:bookmarkStart w:id="431" w:name="_Toc32201108"/>
      <w:bookmarkStart w:id="432" w:name="_Toc49661158"/>
      <w:bookmarkStart w:id="433"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430"/>
      <w:bookmarkEnd w:id="431"/>
      <w:bookmarkEnd w:id="432"/>
      <w:bookmarkEnd w:id="433"/>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434" w:name="_Toc946732"/>
      <w:bookmarkStart w:id="435" w:name="_Toc32201109"/>
      <w:bookmarkStart w:id="436"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lastRenderedPageBreak/>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434"/>
    <w:bookmarkEnd w:id="435"/>
    <w:bookmarkEnd w:id="436"/>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 xml:space="preserve">Monthly reconciliation amounts are calculated in a similar way as for the Initial Reconciliation, being (i)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437" w:name="_Ref531684937"/>
      <w:bookmarkStart w:id="438" w:name="_Toc32201110"/>
      <w:r w:rsidRPr="008E4447">
        <w:rPr>
          <w:rFonts w:ascii="Arial" w:hAnsi="Arial" w:cs="Arial"/>
          <w:sz w:val="22"/>
          <w:szCs w:val="22"/>
        </w:rPr>
        <w:br w:type="page"/>
      </w:r>
      <w:bookmarkStart w:id="439" w:name="_Toc274049739"/>
      <w:bookmarkStart w:id="440"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439"/>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D4B6EE"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E07E94"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A250A6"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441" w:name="_Hlt501343668"/>
      <w:bookmarkStart w:id="442" w:name="_Hlt488742812"/>
      <w:bookmarkStart w:id="443" w:name="_Toc32201111"/>
      <w:bookmarkStart w:id="444" w:name="_Toc49661161"/>
      <w:bookmarkStart w:id="445" w:name="_Toc274049740"/>
      <w:bookmarkEnd w:id="437"/>
      <w:bookmarkEnd w:id="438"/>
      <w:bookmarkEnd w:id="440"/>
      <w:bookmarkEnd w:id="441"/>
      <w:bookmarkEnd w:id="442"/>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443"/>
      <w:bookmarkEnd w:id="444"/>
      <w:bookmarkEnd w:id="445"/>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446" w:name="_Toc32201112"/>
      <w:bookmarkStart w:id="447" w:name="_Toc49661162"/>
      <w:bookmarkStart w:id="448" w:name="_Toc274049741"/>
      <w:r>
        <w:t>Demand Charges</w:t>
      </w:r>
      <w:bookmarkEnd w:id="446"/>
      <w:bookmarkEnd w:id="447"/>
      <w:bookmarkEnd w:id="448"/>
    </w:p>
    <w:p w14:paraId="6FFEEB6C" w14:textId="77777777" w:rsidR="00E010AE" w:rsidRDefault="00A55E44" w:rsidP="006661FE">
      <w:pPr>
        <w:pStyle w:val="1"/>
        <w:jc w:val="both"/>
      </w:pPr>
      <w:bookmarkStart w:id="449" w:name="_Toc32201113"/>
      <w:bookmarkStart w:id="450" w:name="_Toc49661163"/>
      <w:r>
        <w:rPr>
          <w:noProof/>
          <w:sz w:val="20"/>
        </w:rPr>
        <w:object w:dxaOrig="1440" w:dyaOrig="1440" w14:anchorId="095B0C15">
          <v:shape id="_x0000_s2083" type="#_x0000_t75" style="position:absolute;left:0;text-align:left;margin-left:-18pt;margin-top:17.7pt;width:570.95pt;height:585pt;z-index:251658266">
            <v:imagedata r:id="rId97" o:title=""/>
            <w10:wrap type="topAndBottom"/>
          </v:shape>
          <o:OLEObject Type="Embed" ProgID="Visio.Drawing.6" ShapeID="_x0000_s2083" DrawAspect="Content" ObjectID="_1802693356" r:id="rId98"/>
        </w:obje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451" w:name="OLE_LINK9"/>
      <w:bookmarkStart w:id="452" w:name="OLE_LINK12"/>
      <w:bookmarkEnd w:id="449"/>
      <w:bookmarkEnd w:id="450"/>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451"/>
      <w:bookmarkEnd w:id="452"/>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453"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453"/>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454"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454"/>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455"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455"/>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456"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456"/>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457" w:name="_Toc70749747"/>
      <w:bookmarkStart w:id="458"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457"/>
      <w:bookmarkEnd w:id="458"/>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459"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459"/>
    </w:p>
    <w:p w14:paraId="70CE6CDB" w14:textId="77777777" w:rsidR="006661FE" w:rsidRDefault="006661FE">
      <w:pPr>
        <w:pStyle w:val="1"/>
        <w:jc w:val="both"/>
      </w:pPr>
    </w:p>
    <w:p w14:paraId="3A32FE67" w14:textId="77777777" w:rsidR="006661FE" w:rsidRPr="007B2988" w:rsidRDefault="006661FE" w:rsidP="006661FE">
      <w:pPr>
        <w:pStyle w:val="Heading2"/>
      </w:pPr>
      <w:bookmarkStart w:id="460" w:name="_Toc274049748"/>
      <w:r w:rsidRPr="007B2988">
        <w:t>Stability of tariffs</w:t>
      </w:r>
      <w:bookmarkEnd w:id="460"/>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461" w:name="_Toc274049749"/>
      <w:r w:rsidRPr="007B2988">
        <w:t>Predictability of tariffs</w:t>
      </w:r>
      <w:bookmarkEnd w:id="461"/>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w:t>
      </w:r>
      <w:r w:rsidRPr="03871E98">
        <w:rPr>
          <w:rFonts w:ascii="Arial" w:hAnsi="Arial" w:cs="Arial"/>
          <w:sz w:val="22"/>
          <w:szCs w:val="22"/>
        </w:rPr>
        <w:lastRenderedPageBreak/>
        <w:t xml:space="preserve">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462" w:name="_Toc3598575"/>
      <w:bookmarkStart w:id="463" w:name="_Toc35675434"/>
      <w:bookmarkStart w:id="464"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462"/>
    <w:bookmarkEnd w:id="463"/>
    <w:bookmarkEnd w:id="464"/>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465" w:name="_Hlt474031874"/>
      <w:bookmarkEnd w:id="465"/>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466"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bookmarkEnd w:id="466"/>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A55E44"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r w:rsidRPr="03871E98">
        <w:rPr>
          <w:rFonts w:ascii="Arial (W1)" w:hAnsi="Arial (W1)"/>
          <w:sz w:val="22"/>
          <w:szCs w:val="22"/>
          <w:lang w:eastAsia="en-US"/>
        </w:rPr>
        <w:t>fBSUoSRTN</w:t>
      </w:r>
      <w:r w:rsidR="00E63783" w:rsidRPr="03871E98">
        <w:rPr>
          <w:vertAlign w:val="subscript"/>
        </w:rPr>
        <w:t>t</w:t>
      </w:r>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out as term RTN</w:t>
      </w:r>
      <w:r w:rsidR="004160D1" w:rsidRPr="03871E98">
        <w:rPr>
          <w:vertAlign w:val="subscript"/>
        </w:rPr>
        <w:t>t</w:t>
      </w:r>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A55E44"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77777777" w:rsidR="00C95284" w:rsidRPr="00D66F37"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Supplier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A55E44"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A55E44"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lastRenderedPageBreak/>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TQMmj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A55E44"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t>
              </m:r>
              <m:r>
                <w:rPr>
                  <w:rFonts w:ascii="Cambria Math" w:hAnsi="Cambria Math"/>
                  <w:sz w:val="22"/>
                  <w:lang w:eastAsia="en-US"/>
                </w:rPr>
                <m:t>,</m:t>
              </m:r>
              <m:r>
                <w:rPr>
                  <w:rFonts w:ascii="Cambria Math" w:hAnsi="Cambria Math"/>
                  <w:sz w:val="22"/>
                  <w:lang w:eastAsia="en-US"/>
                </w:rPr>
                <m:t>m</m:t>
              </m:r>
              <m:r>
                <w:rPr>
                  <w:rFonts w:ascii="Cambria Math" w:hAnsi="Cambria Math"/>
                  <w:sz w:val="22"/>
                  <w:lang w:eastAsia="en-US"/>
                </w:rPr>
                <m:t>∈</m:t>
              </m:r>
              <m:r>
                <w:rPr>
                  <w:rFonts w:ascii="Cambria Math" w:hAnsi="Cambria Math"/>
                  <w:sz w:val="22"/>
                  <w:lang w:eastAsia="en-US"/>
                </w:rPr>
                <m:t>c</m:t>
              </m:r>
            </m:sub>
            <m:sup/>
            <m:e>
              <m:sSub>
                <m:sSubPr>
                  <m:ctrlPr>
                    <w:rPr>
                      <w:rFonts w:ascii="Cambria Math" w:hAnsi="Cambria Math"/>
                      <w:i/>
                      <w:sz w:val="22"/>
                      <w:lang w:eastAsia="en-US"/>
                    </w:rPr>
                  </m:ctrlPr>
                </m:sSubPr>
                <m:e>
                  <m:r>
                    <w:rPr>
                      <w:rFonts w:ascii="Cambria Math" w:hAnsi="Cambria Math"/>
                      <w:sz w:val="22"/>
                      <w:lang w:eastAsia="en-US"/>
                    </w:rPr>
                    <m:t>(</m:t>
                  </m:r>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A55E44"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467"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467"/>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lastRenderedPageBreak/>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lastRenderedPageBreak/>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468" w:name="BSUoSend"/>
      <w:bookmarkEnd w:id="468"/>
    </w:p>
    <w:sectPr w:rsidR="006A4386" w:rsidRPr="00FC681D" w:rsidSect="00B311F1">
      <w:headerReference w:type="even" r:id="rId100"/>
      <w:headerReference w:type="default" r:id="rId101"/>
      <w:footerReference w:type="even" r:id="rId102"/>
      <w:footerReference w:type="default" r:id="rId103"/>
      <w:headerReference w:type="first" r:id="rId104"/>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0D28BE" w14:textId="77777777" w:rsidR="002D1782" w:rsidRDefault="002D1782" w:rsidP="001046D7">
      <w:pPr>
        <w:pStyle w:val="LogoCaption"/>
      </w:pPr>
      <w:r>
        <w:separator/>
      </w:r>
    </w:p>
  </w:endnote>
  <w:endnote w:type="continuationSeparator" w:id="0">
    <w:p w14:paraId="3DD70F56" w14:textId="77777777" w:rsidR="002D1782" w:rsidRDefault="002D1782" w:rsidP="001046D7">
      <w:pPr>
        <w:pStyle w:val="LogoCaption"/>
      </w:pPr>
      <w:r>
        <w:continuationSeparator/>
      </w:r>
    </w:p>
  </w:endnote>
  <w:endnote w:type="continuationNotice" w:id="1">
    <w:p w14:paraId="47A2471D" w14:textId="77777777" w:rsidR="002D1782" w:rsidRDefault="002D17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1CA6B0CB" w:rsidR="00CD5631" w:rsidRDefault="00CD5631">
    <w:pPr>
      <w:pStyle w:val="Footer"/>
    </w:pPr>
    <w:r>
      <w:fldChar w:fldCharType="begin"/>
    </w:r>
    <w:r>
      <w:instrText xml:space="preserve"> DOCPROPERTY "DocID" \* MERGEFORMAT </w:instrText>
    </w:r>
    <w:r>
      <w:fldChar w:fldCharType="separate"/>
    </w:r>
    <w:r w:rsidR="00F164E7">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57CAC2EC"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Pr="325E90A3">
      <w:rPr>
        <w:rFonts w:ascii="Arial" w:hAnsi="Arial" w:cs="Arial"/>
        <w:sz w:val="18"/>
        <w:szCs w:val="18"/>
      </w:rPr>
      <w:t>V1.4</w:t>
    </w:r>
    <w:r w:rsidR="0098730D">
      <w:rPr>
        <w:rFonts w:ascii="Arial" w:hAnsi="Arial" w:cs="Arial"/>
        <w:sz w:val="18"/>
        <w:szCs w:val="18"/>
      </w:rPr>
      <w:t>3</w:t>
    </w:r>
    <w:r w:rsidR="00AC0A24">
      <w:rPr>
        <w:rFonts w:ascii="Arial" w:hAnsi="Arial" w:cs="Arial"/>
        <w:sz w:val="18"/>
        <w:szCs w:val="18"/>
      </w:rPr>
      <w:t xml:space="preserve"> </w:t>
    </w:r>
    <w:r w:rsidR="00431E08">
      <w:rPr>
        <w:rFonts w:ascii="Arial" w:hAnsi="Arial" w:cs="Arial"/>
        <w:sz w:val="18"/>
        <w:szCs w:val="18"/>
      </w:rPr>
      <w:t>0</w:t>
    </w:r>
    <w:r w:rsidR="0098730D">
      <w:rPr>
        <w:rFonts w:ascii="Arial" w:hAnsi="Arial" w:cs="Arial"/>
        <w:sz w:val="18"/>
        <w:szCs w:val="18"/>
      </w:rPr>
      <w:t>2</w:t>
    </w:r>
    <w:r w:rsidR="00AC0A24">
      <w:rPr>
        <w:rFonts w:ascii="Arial" w:hAnsi="Arial" w:cs="Arial"/>
        <w:sz w:val="18"/>
        <w:szCs w:val="18"/>
      </w:rPr>
      <w:t xml:space="preserve">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2AFDAB" w14:textId="77777777" w:rsidR="002D1782" w:rsidRDefault="002D1782" w:rsidP="001046D7">
      <w:pPr>
        <w:pStyle w:val="LogoCaption"/>
      </w:pPr>
      <w:r>
        <w:separator/>
      </w:r>
    </w:p>
  </w:footnote>
  <w:footnote w:type="continuationSeparator" w:id="0">
    <w:p w14:paraId="09434B51" w14:textId="77777777" w:rsidR="002D1782" w:rsidRDefault="002D1782" w:rsidP="001046D7">
      <w:pPr>
        <w:pStyle w:val="LogoCaption"/>
      </w:pPr>
      <w:r>
        <w:continuationSeparator/>
      </w:r>
    </w:p>
  </w:footnote>
  <w:footnote w:type="continuationNotice" w:id="1">
    <w:p w14:paraId="0F448D07" w14:textId="77777777" w:rsidR="002D1782" w:rsidRDefault="002D1782"/>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370" w:name="OLE_LINK4"/>
      <w:bookmarkStart w:id="371" w:name="OLE_LINK5"/>
      <w:r w:rsidRPr="00222B22">
        <w:rPr>
          <w:rFonts w:cs="Arial"/>
          <w:sz w:val="18"/>
          <w:szCs w:val="18"/>
        </w:rPr>
        <w:t xml:space="preserve">LDTEC Indicative Block Offer </w:t>
      </w:r>
      <w:bookmarkEnd w:id="370"/>
      <w:bookmarkEnd w:id="371"/>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469"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470" w:name="bmkLogoCaptionEven" w:colFirst="0" w:colLast="0"/>
          <w:bookmarkEnd w:id="469"/>
        </w:p>
      </w:tc>
    </w:tr>
    <w:bookmarkEnd w:id="470"/>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8E990C9"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98730D">
      <w:rPr>
        <w:rFonts w:ascii="Arial" w:hAnsi="Arial" w:cs="Arial"/>
        <w:sz w:val="18"/>
        <w:szCs w:val="18"/>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471"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472" w:name="bmkLogoCaption" w:colFirst="0" w:colLast="0"/>
          <w:bookmarkEnd w:id="471"/>
        </w:p>
      </w:tc>
    </w:tr>
    <w:bookmarkEnd w:id="472"/>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5321EF"/>
    <w:multiLevelType w:val="hybridMultilevel"/>
    <w:tmpl w:val="EDFEAE3E"/>
    <w:lvl w:ilvl="0" w:tplc="34E82426">
      <w:start w:val="144"/>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7"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4"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5"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6"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7"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8"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9"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4"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5"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6"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8"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0"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6"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9"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0"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2"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3"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1"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2"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3"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4"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5"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6"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7"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9"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0"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1"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3"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5"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6"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8"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9"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1"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3"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5"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7"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8"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9"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5"/>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1"/>
  </w:num>
  <w:num w:numId="14" w16cid:durableId="1717123476">
    <w:abstractNumId w:val="61"/>
  </w:num>
  <w:num w:numId="15" w16cid:durableId="1804423921">
    <w:abstractNumId w:val="92"/>
  </w:num>
  <w:num w:numId="16" w16cid:durableId="222109407">
    <w:abstractNumId w:val="76"/>
  </w:num>
  <w:num w:numId="17" w16cid:durableId="2094357796">
    <w:abstractNumId w:val="10"/>
  </w:num>
  <w:num w:numId="18" w16cid:durableId="1743720666">
    <w:abstractNumId w:val="48"/>
  </w:num>
  <w:num w:numId="19" w16cid:durableId="689529049">
    <w:abstractNumId w:val="81"/>
  </w:num>
  <w:num w:numId="20" w16cid:durableId="1479567228">
    <w:abstractNumId w:val="29"/>
  </w:num>
  <w:num w:numId="21" w16cid:durableId="974681360">
    <w:abstractNumId w:val="39"/>
  </w:num>
  <w:num w:numId="22" w16cid:durableId="2011564590">
    <w:abstractNumId w:val="121"/>
  </w:num>
  <w:num w:numId="23" w16cid:durableId="705788641">
    <w:abstractNumId w:val="112"/>
  </w:num>
  <w:num w:numId="24" w16cid:durableId="738089661">
    <w:abstractNumId w:val="49"/>
  </w:num>
  <w:num w:numId="25" w16cid:durableId="818885184">
    <w:abstractNumId w:val="96"/>
  </w:num>
  <w:num w:numId="26" w16cid:durableId="1342705191">
    <w:abstractNumId w:val="125"/>
  </w:num>
  <w:num w:numId="27" w16cid:durableId="1212688390">
    <w:abstractNumId w:val="86"/>
  </w:num>
  <w:num w:numId="28" w16cid:durableId="2025209318">
    <w:abstractNumId w:val="104"/>
  </w:num>
  <w:num w:numId="29" w16cid:durableId="1116098369">
    <w:abstractNumId w:val="127"/>
  </w:num>
  <w:num w:numId="30" w16cid:durableId="1668022375">
    <w:abstractNumId w:val="46"/>
  </w:num>
  <w:num w:numId="31" w16cid:durableId="1095394850">
    <w:abstractNumId w:val="50"/>
  </w:num>
  <w:num w:numId="32" w16cid:durableId="236868696">
    <w:abstractNumId w:val="123"/>
  </w:num>
  <w:num w:numId="33" w16cid:durableId="1199660472">
    <w:abstractNumId w:val="60"/>
  </w:num>
  <w:num w:numId="34" w16cid:durableId="1562131476">
    <w:abstractNumId w:val="124"/>
  </w:num>
  <w:num w:numId="35" w16cid:durableId="1593783032">
    <w:abstractNumId w:val="41"/>
  </w:num>
  <w:num w:numId="36" w16cid:durableId="1932467391">
    <w:abstractNumId w:val="83"/>
  </w:num>
  <w:num w:numId="37" w16cid:durableId="1825585835">
    <w:abstractNumId w:val="59"/>
  </w:num>
  <w:num w:numId="38" w16cid:durableId="652221816">
    <w:abstractNumId w:val="94"/>
  </w:num>
  <w:num w:numId="39" w16cid:durableId="74860716">
    <w:abstractNumId w:val="103"/>
  </w:num>
  <w:num w:numId="40" w16cid:durableId="394087964">
    <w:abstractNumId w:val="19"/>
  </w:num>
  <w:num w:numId="41" w16cid:durableId="334454382">
    <w:abstractNumId w:val="91"/>
  </w:num>
  <w:num w:numId="42" w16cid:durableId="911429566">
    <w:abstractNumId w:val="54"/>
  </w:num>
  <w:num w:numId="43" w16cid:durableId="1679190630">
    <w:abstractNumId w:val="44"/>
  </w:num>
  <w:num w:numId="44" w16cid:durableId="304820561">
    <w:abstractNumId w:val="80"/>
  </w:num>
  <w:num w:numId="45" w16cid:durableId="141771232">
    <w:abstractNumId w:val="111"/>
  </w:num>
  <w:num w:numId="46" w16cid:durableId="1360278576">
    <w:abstractNumId w:val="16"/>
  </w:num>
  <w:num w:numId="47" w16cid:durableId="834801188">
    <w:abstractNumId w:val="12"/>
  </w:num>
  <w:num w:numId="48" w16cid:durableId="297492059">
    <w:abstractNumId w:val="38"/>
  </w:num>
  <w:num w:numId="49" w16cid:durableId="56363234">
    <w:abstractNumId w:val="95"/>
  </w:num>
  <w:num w:numId="50" w16cid:durableId="1827938530">
    <w:abstractNumId w:val="45"/>
  </w:num>
  <w:num w:numId="51" w16cid:durableId="835192705">
    <w:abstractNumId w:val="89"/>
  </w:num>
  <w:num w:numId="52" w16cid:durableId="1261723885">
    <w:abstractNumId w:val="64"/>
  </w:num>
  <w:num w:numId="53" w16cid:durableId="1162237884">
    <w:abstractNumId w:val="129"/>
  </w:num>
  <w:num w:numId="54" w16cid:durableId="833766499">
    <w:abstractNumId w:val="84"/>
  </w:num>
  <w:num w:numId="55" w16cid:durableId="942301378">
    <w:abstractNumId w:val="78"/>
  </w:num>
  <w:num w:numId="56" w16cid:durableId="1117991261">
    <w:abstractNumId w:val="27"/>
  </w:num>
  <w:num w:numId="57" w16cid:durableId="990256311">
    <w:abstractNumId w:val="117"/>
  </w:num>
  <w:num w:numId="58" w16cid:durableId="1148740566">
    <w:abstractNumId w:val="63"/>
  </w:num>
  <w:num w:numId="59" w16cid:durableId="2141023162">
    <w:abstractNumId w:val="109"/>
  </w:num>
  <w:num w:numId="60" w16cid:durableId="408163391">
    <w:abstractNumId w:val="58"/>
  </w:num>
  <w:num w:numId="61" w16cid:durableId="2093744801">
    <w:abstractNumId w:val="73"/>
  </w:num>
  <w:num w:numId="62" w16cid:durableId="87652595">
    <w:abstractNumId w:val="18"/>
  </w:num>
  <w:num w:numId="63" w16cid:durableId="335770721">
    <w:abstractNumId w:val="62"/>
  </w:num>
  <w:num w:numId="64" w16cid:durableId="123042263">
    <w:abstractNumId w:val="22"/>
  </w:num>
  <w:num w:numId="65" w16cid:durableId="470826849">
    <w:abstractNumId w:val="20"/>
  </w:num>
  <w:num w:numId="66" w16cid:durableId="810556757">
    <w:abstractNumId w:val="26"/>
  </w:num>
  <w:num w:numId="67" w16cid:durableId="1696953868">
    <w:abstractNumId w:val="113"/>
  </w:num>
  <w:num w:numId="68" w16cid:durableId="1570655644">
    <w:abstractNumId w:val="79"/>
  </w:num>
  <w:num w:numId="69" w16cid:durableId="1375809632">
    <w:abstractNumId w:val="52"/>
  </w:num>
  <w:num w:numId="70" w16cid:durableId="2114855525">
    <w:abstractNumId w:val="110"/>
  </w:num>
  <w:num w:numId="71" w16cid:durableId="1608273475">
    <w:abstractNumId w:val="97"/>
  </w:num>
  <w:num w:numId="72" w16cid:durableId="1821463858">
    <w:abstractNumId w:val="24"/>
  </w:num>
  <w:num w:numId="73" w16cid:durableId="1132359222">
    <w:abstractNumId w:val="28"/>
  </w:num>
  <w:num w:numId="74" w16cid:durableId="462238152">
    <w:abstractNumId w:val="70"/>
  </w:num>
  <w:num w:numId="75" w16cid:durableId="56518462">
    <w:abstractNumId w:val="98"/>
  </w:num>
  <w:num w:numId="76" w16cid:durableId="1661079739">
    <w:abstractNumId w:val="71"/>
  </w:num>
  <w:num w:numId="77" w16cid:durableId="1650279771">
    <w:abstractNumId w:val="36"/>
  </w:num>
  <w:num w:numId="78" w16cid:durableId="1618681429">
    <w:abstractNumId w:val="47"/>
  </w:num>
  <w:num w:numId="79" w16cid:durableId="4329660">
    <w:abstractNumId w:val="99"/>
  </w:num>
  <w:num w:numId="80" w16cid:durableId="329065058">
    <w:abstractNumId w:val="120"/>
  </w:num>
  <w:num w:numId="81" w16cid:durableId="371882680">
    <w:abstractNumId w:val="77"/>
  </w:num>
  <w:num w:numId="82" w16cid:durableId="10839006">
    <w:abstractNumId w:val="67"/>
  </w:num>
  <w:num w:numId="83" w16cid:durableId="1920824130">
    <w:abstractNumId w:val="53"/>
  </w:num>
  <w:num w:numId="84" w16cid:durableId="623313609">
    <w:abstractNumId w:val="116"/>
  </w:num>
  <w:num w:numId="85" w16cid:durableId="788816744">
    <w:abstractNumId w:val="93"/>
  </w:num>
  <w:num w:numId="86" w16cid:durableId="1352485846">
    <w:abstractNumId w:val="69"/>
  </w:num>
  <w:num w:numId="87" w16cid:durableId="1413237035">
    <w:abstractNumId w:val="115"/>
  </w:num>
  <w:num w:numId="88" w16cid:durableId="1873180725">
    <w:abstractNumId w:val="55"/>
  </w:num>
  <w:num w:numId="89" w16cid:durableId="31350598">
    <w:abstractNumId w:val="40"/>
  </w:num>
  <w:num w:numId="90" w16cid:durableId="557669809">
    <w:abstractNumId w:val="14"/>
  </w:num>
  <w:num w:numId="91" w16cid:durableId="1510018792">
    <w:abstractNumId w:val="15"/>
  </w:num>
  <w:num w:numId="92" w16cid:durableId="493228684">
    <w:abstractNumId w:val="35"/>
  </w:num>
  <w:num w:numId="93" w16cid:durableId="506677719">
    <w:abstractNumId w:val="126"/>
  </w:num>
  <w:num w:numId="94" w16cid:durableId="1598905189">
    <w:abstractNumId w:val="106"/>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8"/>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5"/>
    <w:lvlOverride w:ilvl="0">
      <w:startOverride w:val="1"/>
    </w:lvlOverride>
  </w:num>
  <w:num w:numId="102" w16cid:durableId="292099872">
    <w:abstractNumId w:val="74"/>
    <w:lvlOverride w:ilvl="0">
      <w:startOverride w:val="2"/>
    </w:lvlOverride>
  </w:num>
  <w:num w:numId="103" w16cid:durableId="1254435813">
    <w:abstractNumId w:val="88"/>
    <w:lvlOverride w:ilvl="0">
      <w:startOverride w:val="3"/>
    </w:lvlOverride>
  </w:num>
  <w:num w:numId="104" w16cid:durableId="112723663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2"/>
  </w:num>
  <w:num w:numId="111" w16cid:durableId="1775595339">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8"/>
  </w:num>
  <w:num w:numId="114" w16cid:durableId="712123631">
    <w:abstractNumId w:val="51"/>
  </w:num>
  <w:num w:numId="115" w16cid:durableId="263922419">
    <w:abstractNumId w:val="102"/>
  </w:num>
  <w:num w:numId="116" w16cid:durableId="131907318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0"/>
  </w:num>
  <w:num w:numId="119" w16cid:durableId="1616595295">
    <w:abstractNumId w:val="82"/>
  </w:num>
  <w:num w:numId="120" w16cid:durableId="722295680">
    <w:abstractNumId w:val="56"/>
  </w:num>
  <w:num w:numId="121" w16cid:durableId="1984769303">
    <w:abstractNumId w:val="72"/>
  </w:num>
  <w:num w:numId="122" w16cid:durableId="2107647054">
    <w:abstractNumId w:val="33"/>
  </w:num>
  <w:num w:numId="123" w16cid:durableId="1380737523">
    <w:abstractNumId w:val="25"/>
  </w:num>
  <w:num w:numId="124" w16cid:durableId="1566379448">
    <w:abstractNumId w:val="128"/>
  </w:num>
  <w:num w:numId="125" w16cid:durableId="1656563205">
    <w:abstractNumId w:val="85"/>
  </w:num>
  <w:num w:numId="126" w16cid:durableId="1493257453">
    <w:abstractNumId w:val="68"/>
  </w:num>
  <w:num w:numId="127" w16cid:durableId="2008901480">
    <w:abstractNumId w:val="11"/>
  </w:num>
  <w:num w:numId="128" w16cid:durableId="1795295263">
    <w:abstractNumId w:val="66"/>
  </w:num>
  <w:num w:numId="129" w16cid:durableId="33697932">
    <w:abstractNumId w:val="119"/>
  </w:num>
  <w:num w:numId="130" w16cid:durableId="1650404688">
    <w:abstractNumId w:val="42"/>
  </w:num>
  <w:num w:numId="131" w16cid:durableId="2143233433">
    <w:abstractNumId w:val="100"/>
  </w:num>
  <w:num w:numId="132" w16cid:durableId="919946704">
    <w:abstractNumId w:val="21"/>
  </w:num>
  <w:num w:numId="133" w16cid:durableId="282805147">
    <w:abstractNumId w:val="23"/>
  </w:num>
  <w:num w:numId="134" w16cid:durableId="596795258">
    <w:abstractNumId w:val="13"/>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AALQubsyn7Tv/kNTAgUjMbtbifai2xgFSeiNwIyllepqzTJjp3jz1f/nOcRdzgvXswAP0FbyxUSSF+FaNAQTrQ==" w:salt="vJ9v2nwD3dEqTNw50J7pxw=="/>
  <w:defaultTabStop w:val="720"/>
  <w:characterSpacingControl w:val="doNotCompress"/>
  <w:hdrShapeDefaults>
    <o:shapedefaults v:ext="edit" spidmax="2438">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3CA1"/>
    <w:rsid w:val="000246FD"/>
    <w:rsid w:val="00024B0C"/>
    <w:rsid w:val="000276FD"/>
    <w:rsid w:val="00030743"/>
    <w:rsid w:val="00031E7C"/>
    <w:rsid w:val="00032C95"/>
    <w:rsid w:val="00034153"/>
    <w:rsid w:val="00034387"/>
    <w:rsid w:val="0003584B"/>
    <w:rsid w:val="000369FD"/>
    <w:rsid w:val="00040B1E"/>
    <w:rsid w:val="0004495E"/>
    <w:rsid w:val="00044A37"/>
    <w:rsid w:val="0004506F"/>
    <w:rsid w:val="000471C6"/>
    <w:rsid w:val="00051F30"/>
    <w:rsid w:val="00052684"/>
    <w:rsid w:val="00053399"/>
    <w:rsid w:val="000540A5"/>
    <w:rsid w:val="0005481E"/>
    <w:rsid w:val="00055182"/>
    <w:rsid w:val="00056367"/>
    <w:rsid w:val="0005639D"/>
    <w:rsid w:val="000565CC"/>
    <w:rsid w:val="00061669"/>
    <w:rsid w:val="00061B21"/>
    <w:rsid w:val="00061D6F"/>
    <w:rsid w:val="000651E2"/>
    <w:rsid w:val="00065B28"/>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2A"/>
    <w:rsid w:val="00084189"/>
    <w:rsid w:val="000853AA"/>
    <w:rsid w:val="00085B88"/>
    <w:rsid w:val="00085C3E"/>
    <w:rsid w:val="00086480"/>
    <w:rsid w:val="00086ADC"/>
    <w:rsid w:val="000909DD"/>
    <w:rsid w:val="00090F85"/>
    <w:rsid w:val="0009105F"/>
    <w:rsid w:val="00092143"/>
    <w:rsid w:val="00093B9A"/>
    <w:rsid w:val="00093F09"/>
    <w:rsid w:val="00094004"/>
    <w:rsid w:val="0009434C"/>
    <w:rsid w:val="00094C68"/>
    <w:rsid w:val="00095307"/>
    <w:rsid w:val="00096D2C"/>
    <w:rsid w:val="00097BB1"/>
    <w:rsid w:val="00097CD6"/>
    <w:rsid w:val="000A007F"/>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958"/>
    <w:rsid w:val="000E5D25"/>
    <w:rsid w:val="000E68CE"/>
    <w:rsid w:val="000E6AD1"/>
    <w:rsid w:val="000E6D72"/>
    <w:rsid w:val="000F13DA"/>
    <w:rsid w:val="000F21AB"/>
    <w:rsid w:val="000F30F9"/>
    <w:rsid w:val="000F3A2F"/>
    <w:rsid w:val="000F71E1"/>
    <w:rsid w:val="00101D61"/>
    <w:rsid w:val="001022F7"/>
    <w:rsid w:val="001028D1"/>
    <w:rsid w:val="00102B50"/>
    <w:rsid w:val="001046D7"/>
    <w:rsid w:val="00104738"/>
    <w:rsid w:val="001048BC"/>
    <w:rsid w:val="00104E2B"/>
    <w:rsid w:val="00106384"/>
    <w:rsid w:val="00106DEA"/>
    <w:rsid w:val="00107BE4"/>
    <w:rsid w:val="001103A4"/>
    <w:rsid w:val="001108DA"/>
    <w:rsid w:val="00110BB3"/>
    <w:rsid w:val="0011135F"/>
    <w:rsid w:val="00111E40"/>
    <w:rsid w:val="00111FB6"/>
    <w:rsid w:val="001141A1"/>
    <w:rsid w:val="00114FE3"/>
    <w:rsid w:val="0011639C"/>
    <w:rsid w:val="00120398"/>
    <w:rsid w:val="00122674"/>
    <w:rsid w:val="00123E50"/>
    <w:rsid w:val="0012409B"/>
    <w:rsid w:val="00125177"/>
    <w:rsid w:val="00125F43"/>
    <w:rsid w:val="00126C7E"/>
    <w:rsid w:val="0012779E"/>
    <w:rsid w:val="00130444"/>
    <w:rsid w:val="00131C05"/>
    <w:rsid w:val="00133479"/>
    <w:rsid w:val="001341C9"/>
    <w:rsid w:val="00134C1E"/>
    <w:rsid w:val="0013626D"/>
    <w:rsid w:val="00137774"/>
    <w:rsid w:val="00143668"/>
    <w:rsid w:val="0014378F"/>
    <w:rsid w:val="0014590A"/>
    <w:rsid w:val="0014709C"/>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38D1"/>
    <w:rsid w:val="001860DC"/>
    <w:rsid w:val="00187455"/>
    <w:rsid w:val="00190457"/>
    <w:rsid w:val="001921D3"/>
    <w:rsid w:val="0019332B"/>
    <w:rsid w:val="0019457B"/>
    <w:rsid w:val="00194F27"/>
    <w:rsid w:val="0019581F"/>
    <w:rsid w:val="00195B72"/>
    <w:rsid w:val="00195BB1"/>
    <w:rsid w:val="00195F66"/>
    <w:rsid w:val="00196F2F"/>
    <w:rsid w:val="00197FB8"/>
    <w:rsid w:val="001A10C6"/>
    <w:rsid w:val="001A3ADB"/>
    <w:rsid w:val="001A4C0F"/>
    <w:rsid w:val="001A4F04"/>
    <w:rsid w:val="001A53F5"/>
    <w:rsid w:val="001B1494"/>
    <w:rsid w:val="001B2020"/>
    <w:rsid w:val="001B204F"/>
    <w:rsid w:val="001B3D38"/>
    <w:rsid w:val="001B541C"/>
    <w:rsid w:val="001B5657"/>
    <w:rsid w:val="001B6394"/>
    <w:rsid w:val="001B7106"/>
    <w:rsid w:val="001B748D"/>
    <w:rsid w:val="001B78C0"/>
    <w:rsid w:val="001C0596"/>
    <w:rsid w:val="001C2698"/>
    <w:rsid w:val="001C458A"/>
    <w:rsid w:val="001C5277"/>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7D6"/>
    <w:rsid w:val="001F6986"/>
    <w:rsid w:val="00200710"/>
    <w:rsid w:val="002012F7"/>
    <w:rsid w:val="002014D6"/>
    <w:rsid w:val="002029B0"/>
    <w:rsid w:val="00204203"/>
    <w:rsid w:val="002052BD"/>
    <w:rsid w:val="002054C7"/>
    <w:rsid w:val="002064B2"/>
    <w:rsid w:val="00207883"/>
    <w:rsid w:val="00210C75"/>
    <w:rsid w:val="002149F1"/>
    <w:rsid w:val="00214F2C"/>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4E"/>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650"/>
    <w:rsid w:val="00267C3E"/>
    <w:rsid w:val="00270010"/>
    <w:rsid w:val="00271288"/>
    <w:rsid w:val="00271E09"/>
    <w:rsid w:val="00271FCE"/>
    <w:rsid w:val="0027251C"/>
    <w:rsid w:val="00274030"/>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3B7F"/>
    <w:rsid w:val="002B4948"/>
    <w:rsid w:val="002B582D"/>
    <w:rsid w:val="002B6746"/>
    <w:rsid w:val="002B731C"/>
    <w:rsid w:val="002C12B4"/>
    <w:rsid w:val="002C242E"/>
    <w:rsid w:val="002C2843"/>
    <w:rsid w:val="002C32C2"/>
    <w:rsid w:val="002C41D0"/>
    <w:rsid w:val="002C4529"/>
    <w:rsid w:val="002C5306"/>
    <w:rsid w:val="002C7719"/>
    <w:rsid w:val="002D039F"/>
    <w:rsid w:val="002D1782"/>
    <w:rsid w:val="002D24ED"/>
    <w:rsid w:val="002D28A6"/>
    <w:rsid w:val="002D39D2"/>
    <w:rsid w:val="002D401D"/>
    <w:rsid w:val="002D52EC"/>
    <w:rsid w:val="002D5BBC"/>
    <w:rsid w:val="002D6A12"/>
    <w:rsid w:val="002D70D9"/>
    <w:rsid w:val="002D7AF1"/>
    <w:rsid w:val="002E0A87"/>
    <w:rsid w:val="002E2177"/>
    <w:rsid w:val="002E217F"/>
    <w:rsid w:val="002E27B8"/>
    <w:rsid w:val="002E4D34"/>
    <w:rsid w:val="002E7341"/>
    <w:rsid w:val="002E7DC1"/>
    <w:rsid w:val="002F229A"/>
    <w:rsid w:val="002F2682"/>
    <w:rsid w:val="002F2A99"/>
    <w:rsid w:val="002F3F7D"/>
    <w:rsid w:val="002F52A1"/>
    <w:rsid w:val="0030048A"/>
    <w:rsid w:val="00302E57"/>
    <w:rsid w:val="0030347C"/>
    <w:rsid w:val="003047CC"/>
    <w:rsid w:val="00304C5A"/>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463F"/>
    <w:rsid w:val="00325397"/>
    <w:rsid w:val="00325888"/>
    <w:rsid w:val="00325A1E"/>
    <w:rsid w:val="00325B74"/>
    <w:rsid w:val="00327D51"/>
    <w:rsid w:val="00331FAC"/>
    <w:rsid w:val="00333C1A"/>
    <w:rsid w:val="00333CCF"/>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47DF4"/>
    <w:rsid w:val="00350610"/>
    <w:rsid w:val="00350AA3"/>
    <w:rsid w:val="0035245A"/>
    <w:rsid w:val="00353CB2"/>
    <w:rsid w:val="0035608E"/>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2F96"/>
    <w:rsid w:val="00383133"/>
    <w:rsid w:val="003834EC"/>
    <w:rsid w:val="003842C9"/>
    <w:rsid w:val="003857B7"/>
    <w:rsid w:val="00386429"/>
    <w:rsid w:val="00391019"/>
    <w:rsid w:val="00391B3A"/>
    <w:rsid w:val="003929DC"/>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A78BB"/>
    <w:rsid w:val="003B066B"/>
    <w:rsid w:val="003B0C47"/>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D0DCA"/>
    <w:rsid w:val="003D1390"/>
    <w:rsid w:val="003D1763"/>
    <w:rsid w:val="003D20FC"/>
    <w:rsid w:val="003D2A23"/>
    <w:rsid w:val="003D53D0"/>
    <w:rsid w:val="003D5CCF"/>
    <w:rsid w:val="003D6656"/>
    <w:rsid w:val="003D6EF1"/>
    <w:rsid w:val="003D75CC"/>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20F1"/>
    <w:rsid w:val="00402B0E"/>
    <w:rsid w:val="00403178"/>
    <w:rsid w:val="00404699"/>
    <w:rsid w:val="00404A52"/>
    <w:rsid w:val="00405263"/>
    <w:rsid w:val="00406BC7"/>
    <w:rsid w:val="0040724B"/>
    <w:rsid w:val="00407433"/>
    <w:rsid w:val="0040792B"/>
    <w:rsid w:val="00412630"/>
    <w:rsid w:val="00412651"/>
    <w:rsid w:val="004138CB"/>
    <w:rsid w:val="00413FDF"/>
    <w:rsid w:val="00414DBA"/>
    <w:rsid w:val="004160D1"/>
    <w:rsid w:val="004166CE"/>
    <w:rsid w:val="00416DAA"/>
    <w:rsid w:val="004200AB"/>
    <w:rsid w:val="0042125C"/>
    <w:rsid w:val="00421691"/>
    <w:rsid w:val="0042186B"/>
    <w:rsid w:val="00423464"/>
    <w:rsid w:val="00423F50"/>
    <w:rsid w:val="004248A1"/>
    <w:rsid w:val="004248BD"/>
    <w:rsid w:val="004300B2"/>
    <w:rsid w:val="00431122"/>
    <w:rsid w:val="00431E08"/>
    <w:rsid w:val="00432074"/>
    <w:rsid w:val="004325A6"/>
    <w:rsid w:val="00434CF7"/>
    <w:rsid w:val="00436045"/>
    <w:rsid w:val="00436CB2"/>
    <w:rsid w:val="004414AE"/>
    <w:rsid w:val="00444C17"/>
    <w:rsid w:val="00445ACF"/>
    <w:rsid w:val="00446FBC"/>
    <w:rsid w:val="004473D1"/>
    <w:rsid w:val="00447ADB"/>
    <w:rsid w:val="00451EFD"/>
    <w:rsid w:val="00452493"/>
    <w:rsid w:val="00452D11"/>
    <w:rsid w:val="004533CD"/>
    <w:rsid w:val="0045707F"/>
    <w:rsid w:val="00457330"/>
    <w:rsid w:val="004573B7"/>
    <w:rsid w:val="00460ACC"/>
    <w:rsid w:val="00461271"/>
    <w:rsid w:val="004633BA"/>
    <w:rsid w:val="00465617"/>
    <w:rsid w:val="00465E2B"/>
    <w:rsid w:val="00466EF2"/>
    <w:rsid w:val="004678E9"/>
    <w:rsid w:val="00467B48"/>
    <w:rsid w:val="0047010D"/>
    <w:rsid w:val="00471666"/>
    <w:rsid w:val="00471C36"/>
    <w:rsid w:val="00471DFA"/>
    <w:rsid w:val="00473F13"/>
    <w:rsid w:val="00475DC1"/>
    <w:rsid w:val="00476BC2"/>
    <w:rsid w:val="00477EDD"/>
    <w:rsid w:val="0048055F"/>
    <w:rsid w:val="00481157"/>
    <w:rsid w:val="0048210A"/>
    <w:rsid w:val="00482A53"/>
    <w:rsid w:val="00482EF5"/>
    <w:rsid w:val="0048371C"/>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29E0"/>
    <w:rsid w:val="004C3870"/>
    <w:rsid w:val="004C5F40"/>
    <w:rsid w:val="004C6079"/>
    <w:rsid w:val="004C76DD"/>
    <w:rsid w:val="004D1492"/>
    <w:rsid w:val="004D2270"/>
    <w:rsid w:val="004D3E10"/>
    <w:rsid w:val="004D3E99"/>
    <w:rsid w:val="004D456F"/>
    <w:rsid w:val="004D5049"/>
    <w:rsid w:val="004D5BDE"/>
    <w:rsid w:val="004D64D4"/>
    <w:rsid w:val="004D7893"/>
    <w:rsid w:val="004E050C"/>
    <w:rsid w:val="004E14D5"/>
    <w:rsid w:val="004E1617"/>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42D7"/>
    <w:rsid w:val="00505BFE"/>
    <w:rsid w:val="00506025"/>
    <w:rsid w:val="005062B9"/>
    <w:rsid w:val="005065B4"/>
    <w:rsid w:val="00506BD8"/>
    <w:rsid w:val="0051009C"/>
    <w:rsid w:val="00510332"/>
    <w:rsid w:val="00511C82"/>
    <w:rsid w:val="005123A0"/>
    <w:rsid w:val="005136DF"/>
    <w:rsid w:val="00513C11"/>
    <w:rsid w:val="0051434E"/>
    <w:rsid w:val="005144F7"/>
    <w:rsid w:val="00516792"/>
    <w:rsid w:val="00516986"/>
    <w:rsid w:val="00517153"/>
    <w:rsid w:val="00517921"/>
    <w:rsid w:val="00517D22"/>
    <w:rsid w:val="0052118D"/>
    <w:rsid w:val="005215B8"/>
    <w:rsid w:val="005227B6"/>
    <w:rsid w:val="005242E7"/>
    <w:rsid w:val="00527073"/>
    <w:rsid w:val="00530B59"/>
    <w:rsid w:val="00530DCB"/>
    <w:rsid w:val="00530F6B"/>
    <w:rsid w:val="0053373B"/>
    <w:rsid w:val="00535658"/>
    <w:rsid w:val="00535DCD"/>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0C7A"/>
    <w:rsid w:val="005A2CC7"/>
    <w:rsid w:val="005A2CD8"/>
    <w:rsid w:val="005A2EEF"/>
    <w:rsid w:val="005A4338"/>
    <w:rsid w:val="005A4381"/>
    <w:rsid w:val="005A509C"/>
    <w:rsid w:val="005A56CB"/>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6D77"/>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199B"/>
    <w:rsid w:val="005F3027"/>
    <w:rsid w:val="005F3E3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BCE"/>
    <w:rsid w:val="00652DF9"/>
    <w:rsid w:val="00652F98"/>
    <w:rsid w:val="00653116"/>
    <w:rsid w:val="006540F7"/>
    <w:rsid w:val="00655C86"/>
    <w:rsid w:val="0065678A"/>
    <w:rsid w:val="00661A29"/>
    <w:rsid w:val="00661D12"/>
    <w:rsid w:val="0066360B"/>
    <w:rsid w:val="00663813"/>
    <w:rsid w:val="006661FE"/>
    <w:rsid w:val="00666691"/>
    <w:rsid w:val="00670075"/>
    <w:rsid w:val="006719F9"/>
    <w:rsid w:val="0067236C"/>
    <w:rsid w:val="00672ACD"/>
    <w:rsid w:val="00673260"/>
    <w:rsid w:val="00673402"/>
    <w:rsid w:val="006734D7"/>
    <w:rsid w:val="00673787"/>
    <w:rsid w:val="00673A51"/>
    <w:rsid w:val="00674102"/>
    <w:rsid w:val="0067469E"/>
    <w:rsid w:val="00674903"/>
    <w:rsid w:val="00675F5F"/>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73B"/>
    <w:rsid w:val="006B4863"/>
    <w:rsid w:val="006B4C0B"/>
    <w:rsid w:val="006B5D12"/>
    <w:rsid w:val="006B6B42"/>
    <w:rsid w:val="006C0884"/>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6F764E"/>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5E2"/>
    <w:rsid w:val="0072207D"/>
    <w:rsid w:val="0072325E"/>
    <w:rsid w:val="007256FB"/>
    <w:rsid w:val="00725C49"/>
    <w:rsid w:val="0072601A"/>
    <w:rsid w:val="00726A1A"/>
    <w:rsid w:val="0072701C"/>
    <w:rsid w:val="00727508"/>
    <w:rsid w:val="00730189"/>
    <w:rsid w:val="007308B1"/>
    <w:rsid w:val="00731A49"/>
    <w:rsid w:val="007359BF"/>
    <w:rsid w:val="0073635E"/>
    <w:rsid w:val="0073672A"/>
    <w:rsid w:val="00736E6F"/>
    <w:rsid w:val="00741B83"/>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71769"/>
    <w:rsid w:val="00777488"/>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2D90"/>
    <w:rsid w:val="007C5811"/>
    <w:rsid w:val="007C720F"/>
    <w:rsid w:val="007C72D9"/>
    <w:rsid w:val="007C79D4"/>
    <w:rsid w:val="007C7A71"/>
    <w:rsid w:val="007D0CB1"/>
    <w:rsid w:val="007D12A4"/>
    <w:rsid w:val="007D2726"/>
    <w:rsid w:val="007D27B2"/>
    <w:rsid w:val="007D4C51"/>
    <w:rsid w:val="007D4E26"/>
    <w:rsid w:val="007D57C6"/>
    <w:rsid w:val="007D60DE"/>
    <w:rsid w:val="007D63D6"/>
    <w:rsid w:val="007D6708"/>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1696"/>
    <w:rsid w:val="0082217D"/>
    <w:rsid w:val="00822EF2"/>
    <w:rsid w:val="00823644"/>
    <w:rsid w:val="008238A7"/>
    <w:rsid w:val="00823C31"/>
    <w:rsid w:val="00824A12"/>
    <w:rsid w:val="0082585E"/>
    <w:rsid w:val="00825F9A"/>
    <w:rsid w:val="008262A6"/>
    <w:rsid w:val="00827319"/>
    <w:rsid w:val="00830A2F"/>
    <w:rsid w:val="00831722"/>
    <w:rsid w:val="008327BA"/>
    <w:rsid w:val="008349E4"/>
    <w:rsid w:val="008354F9"/>
    <w:rsid w:val="00836E9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46EC"/>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30C5"/>
    <w:rsid w:val="008944F9"/>
    <w:rsid w:val="0089492D"/>
    <w:rsid w:val="008958D0"/>
    <w:rsid w:val="008A12ED"/>
    <w:rsid w:val="008A34B1"/>
    <w:rsid w:val="008A41B4"/>
    <w:rsid w:val="008A4333"/>
    <w:rsid w:val="008A4E9A"/>
    <w:rsid w:val="008A52EF"/>
    <w:rsid w:val="008A5980"/>
    <w:rsid w:val="008A5E19"/>
    <w:rsid w:val="008A5EFE"/>
    <w:rsid w:val="008A5F2B"/>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3920"/>
    <w:rsid w:val="008F4104"/>
    <w:rsid w:val="008F4A77"/>
    <w:rsid w:val="008F6753"/>
    <w:rsid w:val="008F6EB5"/>
    <w:rsid w:val="008F7950"/>
    <w:rsid w:val="008F7F8E"/>
    <w:rsid w:val="00900219"/>
    <w:rsid w:val="00901074"/>
    <w:rsid w:val="009016A7"/>
    <w:rsid w:val="0090277D"/>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472DF"/>
    <w:rsid w:val="0095087E"/>
    <w:rsid w:val="00952EEA"/>
    <w:rsid w:val="00953325"/>
    <w:rsid w:val="009534E2"/>
    <w:rsid w:val="00953509"/>
    <w:rsid w:val="00953DAE"/>
    <w:rsid w:val="0095470A"/>
    <w:rsid w:val="009562C9"/>
    <w:rsid w:val="009566C8"/>
    <w:rsid w:val="00961261"/>
    <w:rsid w:val="00961D29"/>
    <w:rsid w:val="00962C1D"/>
    <w:rsid w:val="0096393D"/>
    <w:rsid w:val="00963ACF"/>
    <w:rsid w:val="009703D8"/>
    <w:rsid w:val="00970793"/>
    <w:rsid w:val="00970A62"/>
    <w:rsid w:val="00971EBA"/>
    <w:rsid w:val="0097267F"/>
    <w:rsid w:val="00972B2F"/>
    <w:rsid w:val="00972D89"/>
    <w:rsid w:val="00972EE1"/>
    <w:rsid w:val="00974630"/>
    <w:rsid w:val="00975DD3"/>
    <w:rsid w:val="00977DA6"/>
    <w:rsid w:val="0098033A"/>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CCE"/>
    <w:rsid w:val="009A7C45"/>
    <w:rsid w:val="009B0384"/>
    <w:rsid w:val="009B0B2F"/>
    <w:rsid w:val="009B125F"/>
    <w:rsid w:val="009B2BC9"/>
    <w:rsid w:val="009B35AF"/>
    <w:rsid w:val="009B4836"/>
    <w:rsid w:val="009B4B15"/>
    <w:rsid w:val="009B4D21"/>
    <w:rsid w:val="009B58DA"/>
    <w:rsid w:val="009C02D4"/>
    <w:rsid w:val="009C155B"/>
    <w:rsid w:val="009C285C"/>
    <w:rsid w:val="009C31FE"/>
    <w:rsid w:val="009C34F8"/>
    <w:rsid w:val="009C3D34"/>
    <w:rsid w:val="009C44B5"/>
    <w:rsid w:val="009C5308"/>
    <w:rsid w:val="009C7DC2"/>
    <w:rsid w:val="009D09FB"/>
    <w:rsid w:val="009D0A5F"/>
    <w:rsid w:val="009D1769"/>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228"/>
    <w:rsid w:val="009F6F05"/>
    <w:rsid w:val="009F759D"/>
    <w:rsid w:val="00A01346"/>
    <w:rsid w:val="00A01A20"/>
    <w:rsid w:val="00A02E8D"/>
    <w:rsid w:val="00A0723F"/>
    <w:rsid w:val="00A0735F"/>
    <w:rsid w:val="00A104FD"/>
    <w:rsid w:val="00A12DA3"/>
    <w:rsid w:val="00A13C24"/>
    <w:rsid w:val="00A13C3F"/>
    <w:rsid w:val="00A159A2"/>
    <w:rsid w:val="00A15CA8"/>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5D8E"/>
    <w:rsid w:val="00A37E34"/>
    <w:rsid w:val="00A408E8"/>
    <w:rsid w:val="00A425F0"/>
    <w:rsid w:val="00A426A8"/>
    <w:rsid w:val="00A43A74"/>
    <w:rsid w:val="00A43F37"/>
    <w:rsid w:val="00A444C4"/>
    <w:rsid w:val="00A44A14"/>
    <w:rsid w:val="00A4556B"/>
    <w:rsid w:val="00A460EA"/>
    <w:rsid w:val="00A477A1"/>
    <w:rsid w:val="00A51008"/>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10CC"/>
    <w:rsid w:val="00B25B32"/>
    <w:rsid w:val="00B2673A"/>
    <w:rsid w:val="00B26FB0"/>
    <w:rsid w:val="00B30064"/>
    <w:rsid w:val="00B30701"/>
    <w:rsid w:val="00B311F1"/>
    <w:rsid w:val="00B31A9B"/>
    <w:rsid w:val="00B32C59"/>
    <w:rsid w:val="00B32C78"/>
    <w:rsid w:val="00B32DAE"/>
    <w:rsid w:val="00B37C80"/>
    <w:rsid w:val="00B40480"/>
    <w:rsid w:val="00B409AA"/>
    <w:rsid w:val="00B411C5"/>
    <w:rsid w:val="00B422BA"/>
    <w:rsid w:val="00B43C4C"/>
    <w:rsid w:val="00B44DF1"/>
    <w:rsid w:val="00B45820"/>
    <w:rsid w:val="00B458A9"/>
    <w:rsid w:val="00B460F0"/>
    <w:rsid w:val="00B461C7"/>
    <w:rsid w:val="00B46DB5"/>
    <w:rsid w:val="00B47149"/>
    <w:rsid w:val="00B47185"/>
    <w:rsid w:val="00B47724"/>
    <w:rsid w:val="00B50E8D"/>
    <w:rsid w:val="00B53537"/>
    <w:rsid w:val="00B55928"/>
    <w:rsid w:val="00B56030"/>
    <w:rsid w:val="00B565EB"/>
    <w:rsid w:val="00B578B9"/>
    <w:rsid w:val="00B57BEB"/>
    <w:rsid w:val="00B57C5E"/>
    <w:rsid w:val="00B57E67"/>
    <w:rsid w:val="00B60362"/>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A56"/>
    <w:rsid w:val="00B86849"/>
    <w:rsid w:val="00B90109"/>
    <w:rsid w:val="00B91015"/>
    <w:rsid w:val="00B91556"/>
    <w:rsid w:val="00B9211E"/>
    <w:rsid w:val="00B92767"/>
    <w:rsid w:val="00B92D94"/>
    <w:rsid w:val="00B93130"/>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05CB"/>
    <w:rsid w:val="00BD3764"/>
    <w:rsid w:val="00BD47AE"/>
    <w:rsid w:val="00BD5A63"/>
    <w:rsid w:val="00BD5DCC"/>
    <w:rsid w:val="00BD6D7B"/>
    <w:rsid w:val="00BD7639"/>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1F6C"/>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2916"/>
    <w:rsid w:val="00C33349"/>
    <w:rsid w:val="00C33BCE"/>
    <w:rsid w:val="00C341CB"/>
    <w:rsid w:val="00C3439A"/>
    <w:rsid w:val="00C34419"/>
    <w:rsid w:val="00C3462C"/>
    <w:rsid w:val="00C35134"/>
    <w:rsid w:val="00C358C6"/>
    <w:rsid w:val="00C403C3"/>
    <w:rsid w:val="00C41580"/>
    <w:rsid w:val="00C41A51"/>
    <w:rsid w:val="00C41DDA"/>
    <w:rsid w:val="00C41DFE"/>
    <w:rsid w:val="00C4433A"/>
    <w:rsid w:val="00C44C55"/>
    <w:rsid w:val="00C46BF0"/>
    <w:rsid w:val="00C47792"/>
    <w:rsid w:val="00C479F5"/>
    <w:rsid w:val="00C52A02"/>
    <w:rsid w:val="00C52A69"/>
    <w:rsid w:val="00C52D1A"/>
    <w:rsid w:val="00C5375F"/>
    <w:rsid w:val="00C53AE4"/>
    <w:rsid w:val="00C55213"/>
    <w:rsid w:val="00C5521A"/>
    <w:rsid w:val="00C55CFA"/>
    <w:rsid w:val="00C56202"/>
    <w:rsid w:val="00C563C8"/>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2479"/>
    <w:rsid w:val="00CA36A5"/>
    <w:rsid w:val="00CA3D82"/>
    <w:rsid w:val="00CA55B8"/>
    <w:rsid w:val="00CA5D21"/>
    <w:rsid w:val="00CA6350"/>
    <w:rsid w:val="00CA7CF6"/>
    <w:rsid w:val="00CB05E6"/>
    <w:rsid w:val="00CB17B6"/>
    <w:rsid w:val="00CB3D58"/>
    <w:rsid w:val="00CB4D34"/>
    <w:rsid w:val="00CB53F1"/>
    <w:rsid w:val="00CB7B9C"/>
    <w:rsid w:val="00CC06E2"/>
    <w:rsid w:val="00CC1C89"/>
    <w:rsid w:val="00CC3A5E"/>
    <w:rsid w:val="00CC434B"/>
    <w:rsid w:val="00CC504D"/>
    <w:rsid w:val="00CC6B05"/>
    <w:rsid w:val="00CC75ED"/>
    <w:rsid w:val="00CC788D"/>
    <w:rsid w:val="00CC7FD9"/>
    <w:rsid w:val="00CD2158"/>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991"/>
    <w:rsid w:val="00D05C06"/>
    <w:rsid w:val="00D06B38"/>
    <w:rsid w:val="00D06EF8"/>
    <w:rsid w:val="00D070CF"/>
    <w:rsid w:val="00D0788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3C08"/>
    <w:rsid w:val="00D547BD"/>
    <w:rsid w:val="00D55123"/>
    <w:rsid w:val="00D55BCA"/>
    <w:rsid w:val="00D55E37"/>
    <w:rsid w:val="00D600D2"/>
    <w:rsid w:val="00D60ED8"/>
    <w:rsid w:val="00D61777"/>
    <w:rsid w:val="00D62C23"/>
    <w:rsid w:val="00D630B8"/>
    <w:rsid w:val="00D63717"/>
    <w:rsid w:val="00D66087"/>
    <w:rsid w:val="00D67CE5"/>
    <w:rsid w:val="00D70E63"/>
    <w:rsid w:val="00D71A65"/>
    <w:rsid w:val="00D71BE4"/>
    <w:rsid w:val="00D73042"/>
    <w:rsid w:val="00D75582"/>
    <w:rsid w:val="00D766F8"/>
    <w:rsid w:val="00D774A6"/>
    <w:rsid w:val="00D853E1"/>
    <w:rsid w:val="00D867C6"/>
    <w:rsid w:val="00D870CB"/>
    <w:rsid w:val="00D87CAD"/>
    <w:rsid w:val="00D87E3C"/>
    <w:rsid w:val="00D91593"/>
    <w:rsid w:val="00D93FD2"/>
    <w:rsid w:val="00D9404E"/>
    <w:rsid w:val="00D947D7"/>
    <w:rsid w:val="00D965FD"/>
    <w:rsid w:val="00D96BFD"/>
    <w:rsid w:val="00DA19F8"/>
    <w:rsid w:val="00DA30D5"/>
    <w:rsid w:val="00DB08DB"/>
    <w:rsid w:val="00DB0E0F"/>
    <w:rsid w:val="00DB15E6"/>
    <w:rsid w:val="00DB41F6"/>
    <w:rsid w:val="00DB6202"/>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D73E1"/>
    <w:rsid w:val="00DE092B"/>
    <w:rsid w:val="00DE0A84"/>
    <w:rsid w:val="00DE0FF5"/>
    <w:rsid w:val="00DE1547"/>
    <w:rsid w:val="00DE185B"/>
    <w:rsid w:val="00DE1CFA"/>
    <w:rsid w:val="00DE3079"/>
    <w:rsid w:val="00DE3935"/>
    <w:rsid w:val="00DE3D5D"/>
    <w:rsid w:val="00DE4067"/>
    <w:rsid w:val="00DE54BC"/>
    <w:rsid w:val="00DE5581"/>
    <w:rsid w:val="00DE56D4"/>
    <w:rsid w:val="00DE5778"/>
    <w:rsid w:val="00DE6056"/>
    <w:rsid w:val="00DE7A5F"/>
    <w:rsid w:val="00DF086A"/>
    <w:rsid w:val="00DF0B75"/>
    <w:rsid w:val="00DF4BD8"/>
    <w:rsid w:val="00DF5B3C"/>
    <w:rsid w:val="00DF62E1"/>
    <w:rsid w:val="00DF66F2"/>
    <w:rsid w:val="00E0016A"/>
    <w:rsid w:val="00E010AE"/>
    <w:rsid w:val="00E015A6"/>
    <w:rsid w:val="00E01D0C"/>
    <w:rsid w:val="00E027A5"/>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561A8"/>
    <w:rsid w:val="00E60CFB"/>
    <w:rsid w:val="00E61701"/>
    <w:rsid w:val="00E622C1"/>
    <w:rsid w:val="00E62FF1"/>
    <w:rsid w:val="00E636A8"/>
    <w:rsid w:val="00E63783"/>
    <w:rsid w:val="00E6748D"/>
    <w:rsid w:val="00E7116D"/>
    <w:rsid w:val="00E71EB2"/>
    <w:rsid w:val="00E72575"/>
    <w:rsid w:val="00E72852"/>
    <w:rsid w:val="00E72991"/>
    <w:rsid w:val="00E730D6"/>
    <w:rsid w:val="00E73491"/>
    <w:rsid w:val="00E73CBD"/>
    <w:rsid w:val="00E74741"/>
    <w:rsid w:val="00E74CDC"/>
    <w:rsid w:val="00E754B3"/>
    <w:rsid w:val="00E759D5"/>
    <w:rsid w:val="00E75DBA"/>
    <w:rsid w:val="00E80315"/>
    <w:rsid w:val="00E85F3A"/>
    <w:rsid w:val="00E86998"/>
    <w:rsid w:val="00E9580B"/>
    <w:rsid w:val="00EA0845"/>
    <w:rsid w:val="00EA1182"/>
    <w:rsid w:val="00EA233F"/>
    <w:rsid w:val="00EA23C8"/>
    <w:rsid w:val="00EA3272"/>
    <w:rsid w:val="00EA4AB9"/>
    <w:rsid w:val="00EA4C8C"/>
    <w:rsid w:val="00EA4CFC"/>
    <w:rsid w:val="00EA701B"/>
    <w:rsid w:val="00EA78A9"/>
    <w:rsid w:val="00EB0565"/>
    <w:rsid w:val="00EB0F4D"/>
    <w:rsid w:val="00EB17A0"/>
    <w:rsid w:val="00EB1F51"/>
    <w:rsid w:val="00EB3CC4"/>
    <w:rsid w:val="00EB45DF"/>
    <w:rsid w:val="00EB52A8"/>
    <w:rsid w:val="00EB62F1"/>
    <w:rsid w:val="00EB7AB8"/>
    <w:rsid w:val="00EC1817"/>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0AD0"/>
    <w:rsid w:val="00F816B6"/>
    <w:rsid w:val="00F84AFD"/>
    <w:rsid w:val="00F84FEB"/>
    <w:rsid w:val="00F857FC"/>
    <w:rsid w:val="00F90F1F"/>
    <w:rsid w:val="00F93404"/>
    <w:rsid w:val="00F934A1"/>
    <w:rsid w:val="00F93B38"/>
    <w:rsid w:val="00F94E02"/>
    <w:rsid w:val="00F96061"/>
    <w:rsid w:val="00F965F1"/>
    <w:rsid w:val="00F9675C"/>
    <w:rsid w:val="00F97BBE"/>
    <w:rsid w:val="00FA2592"/>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5D6"/>
    <w:rsid w:val="00FE3C7A"/>
    <w:rsid w:val="00FE4289"/>
    <w:rsid w:val="00FE4A4D"/>
    <w:rsid w:val="00FE4FD7"/>
    <w:rsid w:val="00FE7D64"/>
    <w:rsid w:val="00FF152E"/>
    <w:rsid w:val="00FF26C7"/>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8">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1.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1.xml"/><Relationship Id="rId105"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oleObject" Target="embeddings/oleObject1.bin"/><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footer" Target="foot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image" Target="media/image85.png"/><Relationship Id="rId10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i="http://www.w3.org/2001/XMLSchema-instance" xmlns:xsd="http://www.w3.org/2001/XMLSchema" xmlns="http://www.boldonjames.com/2008/01/sie/internal/label" sislVersion="0" policy="973096ae-7329-4b3b-9368-47aeba6959e1"/>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6.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Props1.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2.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5.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6.xml><?xml version="1.0" encoding="utf-8"?>
<ds:datastoreItem xmlns:ds="http://schemas.openxmlformats.org/officeDocument/2006/customXml" ds:itemID="{73174AC9-19D2-4651-BECE-15F80D782ABC}">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142</Pages>
  <Words>42105</Words>
  <Characters>239999</Characters>
  <Application>Microsoft Office Word</Application>
  <DocSecurity>8</DocSecurity>
  <Lines>1999</Lines>
  <Paragraphs>563</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LinksUpToDate>false</LinksUpToDate>
  <CharactersWithSpaces>281541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CUSC Section 14</dc:subject>
  <dc:creator/>
  <cp:keywords/>
  <dc:description/>
  <cp:lastModifiedBy/>
  <cp:revision>1</cp:revision>
  <dcterms:created xsi:type="dcterms:W3CDTF">2025-02-20T08:55:00Z</dcterms:created>
  <dcterms:modified xsi:type="dcterms:W3CDTF">2025-03-05T15:22:00Z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