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365EB" w:rsidR="006B69AD" w:rsidP="00F95E14" w:rsidRDefault="00F95E14" w14:paraId="4314EBDE" w14:textId="4B77C909">
      <w:pPr>
        <w:pStyle w:val="DocumentTitle"/>
        <w:framePr w:w="10751" w:wrap="notBeside" w:x="291" w:y="2341"/>
        <w:jc w:val="center"/>
        <w:rPr>
          <w:rFonts w:ascii="Poppins" w:hAnsi="Poppins" w:cs="Poppins"/>
          <w:color w:val="auto"/>
        </w:rPr>
      </w:pPr>
      <w:r>
        <w:rPr>
          <w:rFonts w:ascii="Poppins" w:hAnsi="Poppins" w:cs="Poppins"/>
          <w:color w:val="auto"/>
        </w:rPr>
        <w:t>Pricing Methodology Response Proforma</w:t>
      </w:r>
    </w:p>
    <w:p w:rsidRPr="000910DD" w:rsidR="00BB3B24" w:rsidP="079398CD" w:rsidRDefault="00BB3B24" w14:paraId="6714347A" w14:textId="1E95D3A1">
      <w:pPr>
        <w:pStyle w:val="Heading2"/>
        <w:jc w:val="both"/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</w:pPr>
      <w:r w:rsidRPr="079398CD" w:rsidR="00BB3B24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>N</w:t>
      </w:r>
      <w:r w:rsidRPr="079398CD" w:rsidR="000910DD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>ESO</w:t>
      </w:r>
      <w:r w:rsidRPr="079398CD" w:rsidR="00BB3B24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 invites responses to this consultation by 17:00</w:t>
      </w:r>
      <w:r w:rsidRPr="079398CD" w:rsidR="000910DD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 PM</w:t>
      </w:r>
      <w:r w:rsidRPr="079398CD" w:rsidR="00BB3B24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 </w:t>
      </w:r>
      <w:r w:rsidRPr="079398CD" w:rsidR="000910DD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on </w:t>
      </w:r>
      <w:r w:rsidRPr="079398CD" w:rsidR="01F24650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4</w:t>
      </w:r>
      <w:r w:rsidRPr="00BF0790" w:rsidR="01F24650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:vertAlign w:val="superscript"/>
          <w14:ligatures w14:val="none"/>
        </w:rPr>
        <w:t xml:space="preserve">th</w:t>
      </w:r>
      <w:r w:rsidRPr="079398CD" w:rsidR="01F24650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 </w:t>
      </w:r>
      <w:r w:rsidRPr="079398CD" w:rsidR="000910DD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of </w:t>
      </w:r>
      <w:r w:rsidRPr="079398CD" w:rsidR="246C661F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April </w:t>
      </w:r>
      <w:r w:rsidRPr="079398CD" w:rsidR="00BB3B24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>202</w:t>
      </w:r>
      <w:r w:rsidRPr="079398CD" w:rsidR="000910DD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>5</w:t>
      </w:r>
      <w:r w:rsidRPr="079398CD" w:rsidR="00BB3B24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. The responses to the specific consultation questions (below) or any other aspect of this consultation can be provided by completing the following form. Responses received after </w:t>
      </w:r>
      <w:r w:rsidRPr="079398CD" w:rsidR="000910DD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>the</w:t>
      </w:r>
      <w:r w:rsidRPr="079398CD" w:rsidR="5A06972D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 </w:t>
      </w:r>
      <w:r w:rsidRPr="079398CD" w:rsidR="7EBD4A08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4</w:t>
      </w:r>
      <w:r w:rsidRPr="00BF0790" w:rsidR="7EBD4A08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:vertAlign w:val="superscript"/>
          <w14:ligatures w14:val="none"/>
        </w:rPr>
        <w:t xml:space="preserve">th</w:t>
      </w:r>
      <w:r w:rsidRPr="079398CD" w:rsidR="7EBD4A08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 </w:t>
      </w:r>
      <w:r w:rsidRPr="079398CD" w:rsidR="000910DD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of </w:t>
      </w:r>
      <w:r w:rsidRPr="079398CD" w:rsidR="1962853F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April</w:t>
      </w:r>
      <w:r w:rsidRPr="079398CD" w:rsidR="00BB3B24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 202</w:t>
      </w:r>
      <w:r w:rsidRPr="079398CD" w:rsidR="000910DD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>5</w:t>
      </w:r>
      <w:r w:rsidRPr="079398CD" w:rsidR="00BB3B24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 will not be considere</w:t>
      </w:r>
      <w:r w:rsidRPr="079398CD" w:rsidR="000910DD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>d</w:t>
      </w:r>
      <w:r w:rsidRPr="079398CD" w:rsidR="000910DD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>.</w:t>
      </w:r>
    </w:p>
    <w:p w:rsidRPr="00E627E1" w:rsidR="00BB3B24" w:rsidP="079398CD" w:rsidRDefault="00BB3B24" w14:paraId="3B6F9064" w14:textId="00930A12">
      <w:pPr>
        <w:pStyle w:val="Heading2"/>
        <w:jc w:val="both"/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</w:pPr>
      <w:r w:rsidRPr="079398CD" w:rsidR="00BB3B24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Please complete this form </w:t>
      </w:r>
      <w:r w:rsidRPr="079398CD" w:rsidR="00BB3B24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regarding</w:t>
      </w:r>
      <w:r w:rsidRPr="079398CD" w:rsidR="00BB3B24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 the </w:t>
      </w:r>
      <w:r w:rsidRPr="079398CD" w:rsidR="000910DD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>methodology</w:t>
      </w:r>
      <w:r w:rsidRPr="079398CD" w:rsidR="00BB3B24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 titled: “Pricing </w:t>
      </w:r>
      <w:r w:rsidRPr="079398CD" w:rsidR="0F7268F8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>Methodology</w:t>
      </w:r>
      <w:r w:rsidRPr="079398CD" w:rsidR="00BB3B24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 xml:space="preserve"> for Settlement mechanism of balancing </w:t>
      </w:r>
      <w:bookmarkStart w:name="_Hlk190760268" w:id="1"/>
      <w:r w:rsidRPr="079398CD" w:rsidR="00BB3B24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>energy</w:t>
      </w:r>
      <w:r w:rsidRPr="079398CD" w:rsidR="00BB3B24">
        <w:rPr>
          <w:rFonts w:eastAsia="Arial" w:cs="Poppins" w:eastAsiaTheme="minorAscii"/>
          <w:b w:val="0"/>
          <w:bCs w:val="0"/>
          <w:color w:val="auto"/>
          <w:kern w:val="0"/>
          <w:sz w:val="20"/>
          <w:szCs w:val="20"/>
          <w14:ligatures w14:val="none"/>
        </w:rPr>
        <w:t>”.</w:t>
      </w:r>
      <w:bookmarkEnd w:id="1"/>
    </w:p>
    <w:p w:rsidRPr="00556993" w:rsidR="00556993" w:rsidP="079398CD" w:rsidRDefault="00BB3B24" w14:paraId="4F0E2301" w14:textId="5061D7E5">
      <w:pPr>
        <w:pStyle w:val="Heading2"/>
        <w:rPr>
          <w:rFonts w:eastAsia="Arial" w:cs="Poppins" w:eastAsiaTheme="minorAscii"/>
          <w:b w:val="0"/>
          <w:bCs w:val="0"/>
          <w:color w:val="000000" w:themeColor="text1"/>
          <w:kern w:val="0"/>
          <w:sz w:val="20"/>
          <w:szCs w:val="20"/>
          <w14:ligatures w14:val="none"/>
        </w:rPr>
      </w:pPr>
      <w:r w:rsidRPr="079398CD" w:rsidR="00BB3B24">
        <w:rPr>
          <w:rFonts w:eastAsia="Arial" w:cs="Poppins" w:eastAsiaTheme="minorAscii"/>
          <w:b w:val="0"/>
          <w:bCs w:val="0"/>
          <w:color w:val="000000" w:themeColor="text1"/>
          <w:kern w:val="0"/>
          <w:sz w:val="20"/>
          <w:szCs w:val="20"/>
          <w14:ligatures w14:val="none"/>
        </w:rPr>
        <w:t>Please return the completed form to</w:t>
      </w:r>
      <w:r w:rsidRPr="079398CD" w:rsidR="00E627E1">
        <w:rPr>
          <w:rFonts w:eastAsia="Arial" w:cs="Poppins" w:eastAsiaTheme="minorAscii"/>
          <w:b w:val="0"/>
          <w:bCs w:val="0"/>
          <w:color w:val="000000" w:themeColor="text1"/>
          <w:kern w:val="0"/>
          <w:sz w:val="20"/>
          <w:szCs w:val="20"/>
          <w14:ligatures w14:val="none"/>
        </w:rPr>
        <w:t>:</w:t>
      </w:r>
      <w:r w:rsidRPr="079398CD" w:rsidR="0E7BD666">
        <w:rPr>
          <w:rFonts w:eastAsia="Arial" w:cs="Poppins" w:eastAsiaTheme="minorAscii"/>
          <w:b w:val="0"/>
          <w:bCs w:val="0"/>
          <w:color w:val="000000" w:themeColor="text1" w:themeTint="FF" w:themeShade="FF"/>
          <w:sz w:val="20"/>
          <w:szCs w:val="20"/>
        </w:rPr>
        <w:t xml:space="preserve"> </w:t>
      </w:r>
      <w:r w:rsidRPr="079398CD" w:rsidR="0E7BD666">
        <w:rPr>
          <w:rFonts w:eastAsia="Arial" w:cs="Poppins" w:eastAsiaTheme="minorAscii"/>
          <w:b w:val="1"/>
          <w:bCs w:val="1"/>
          <w:color w:val="000000" w:themeColor="text1" w:themeTint="FF" w:themeShade="FF"/>
          <w:sz w:val="20"/>
          <w:szCs w:val="20"/>
          <w:u w:val="single"/>
        </w:rPr>
        <w:t>box.eft@nationalenergyso.com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203"/>
      </w:tblGrid>
      <w:tr w:rsidR="00556993" w:rsidTr="00556993" w14:paraId="68AF22D3" w14:textId="77777777">
        <w:tc>
          <w:tcPr>
            <w:tcW w:w="3539" w:type="dxa"/>
            <w:shd w:val="clear" w:color="auto" w:fill="800080" w:themeFill="accent3" w:themeFillShade="80"/>
          </w:tcPr>
          <w:p w:rsidR="00556993" w:rsidP="00556993" w:rsidRDefault="00556993" w14:paraId="0349A71C" w14:textId="77777777">
            <w:pPr>
              <w:pStyle w:val="BodyText"/>
              <w:rPr>
                <w:b/>
                <w:bCs/>
                <w:color w:val="FFFFFF" w:themeColor="background1"/>
              </w:rPr>
            </w:pPr>
            <w:bookmarkStart w:name="_Hlk190760342" w:id="2"/>
            <w:r w:rsidRPr="00556993">
              <w:rPr>
                <w:b/>
                <w:bCs/>
                <w:color w:val="FFFFFF" w:themeColor="background1"/>
              </w:rPr>
              <w:t>Respondent</w:t>
            </w:r>
          </w:p>
          <w:p w:rsidRPr="00556993" w:rsidR="00556993" w:rsidP="00556993" w:rsidRDefault="00556993" w14:paraId="50D66009" w14:textId="34D485BF">
            <w:pPr>
              <w:pStyle w:val="BodyText"/>
              <w:rPr>
                <w:b/>
                <w:bCs/>
                <w:color w:val="FFFFFF" w:themeColor="background1"/>
              </w:rPr>
            </w:pPr>
          </w:p>
        </w:tc>
        <w:tc>
          <w:tcPr>
            <w:tcW w:w="6203" w:type="dxa"/>
          </w:tcPr>
          <w:p w:rsidR="00556993" w:rsidP="00556993" w:rsidRDefault="00556993" w14:paraId="4B2F17C1" w14:textId="77777777">
            <w:pPr>
              <w:pStyle w:val="BodyText"/>
            </w:pPr>
          </w:p>
        </w:tc>
      </w:tr>
      <w:tr w:rsidR="00556993" w:rsidTr="00556993" w14:paraId="1EE75570" w14:textId="77777777">
        <w:tc>
          <w:tcPr>
            <w:tcW w:w="3539" w:type="dxa"/>
            <w:shd w:val="clear" w:color="auto" w:fill="800080" w:themeFill="accent3" w:themeFillShade="80"/>
          </w:tcPr>
          <w:p w:rsidR="00556993" w:rsidP="00556993" w:rsidRDefault="00556993" w14:paraId="02E14567" w14:textId="77777777">
            <w:pPr>
              <w:pStyle w:val="BodyText"/>
              <w:rPr>
                <w:b/>
                <w:bCs/>
                <w:color w:val="FFFFFF" w:themeColor="background1"/>
              </w:rPr>
            </w:pPr>
            <w:r w:rsidRPr="00556993">
              <w:rPr>
                <w:b/>
                <w:bCs/>
                <w:color w:val="FFFFFF" w:themeColor="background1"/>
              </w:rPr>
              <w:t>Company Name</w:t>
            </w:r>
          </w:p>
          <w:p w:rsidRPr="00556993" w:rsidR="00556993" w:rsidP="00556993" w:rsidRDefault="00556993" w14:paraId="21D7DF15" w14:textId="528DAD8E">
            <w:pPr>
              <w:pStyle w:val="BodyText"/>
              <w:rPr>
                <w:b/>
                <w:bCs/>
                <w:color w:val="FFFFFF" w:themeColor="background1"/>
              </w:rPr>
            </w:pPr>
          </w:p>
        </w:tc>
        <w:tc>
          <w:tcPr>
            <w:tcW w:w="6203" w:type="dxa"/>
          </w:tcPr>
          <w:p w:rsidR="00556993" w:rsidP="00556993" w:rsidRDefault="00556993" w14:paraId="7195E7B7" w14:textId="77777777">
            <w:pPr>
              <w:pStyle w:val="BodyText"/>
            </w:pPr>
          </w:p>
        </w:tc>
      </w:tr>
      <w:tr w:rsidR="00556993" w:rsidTr="00556993" w14:paraId="31C4ADD4" w14:textId="77777777">
        <w:tc>
          <w:tcPr>
            <w:tcW w:w="3539" w:type="dxa"/>
            <w:shd w:val="clear" w:color="auto" w:fill="800080" w:themeFill="accent3" w:themeFillShade="80"/>
          </w:tcPr>
          <w:p w:rsidRPr="00556993" w:rsidR="00556993" w:rsidP="00556993" w:rsidRDefault="00556993" w14:paraId="2BC56A34" w14:textId="49BD8F8C">
            <w:pPr>
              <w:pStyle w:val="BodyText"/>
              <w:rPr>
                <w:b/>
                <w:bCs/>
                <w:color w:val="FFFFFF" w:themeColor="background1"/>
              </w:rPr>
            </w:pPr>
            <w:r w:rsidRPr="00556993">
              <w:rPr>
                <w:b/>
                <w:bCs/>
                <w:color w:val="FFFFFF" w:themeColor="background1"/>
              </w:rPr>
              <w:t>Does this response contain confidential information? If yes, please specify</w:t>
            </w:r>
            <w:r>
              <w:rPr>
                <w:b/>
                <w:bCs/>
                <w:color w:val="FFFFFF" w:themeColor="background1"/>
              </w:rPr>
              <w:t>.</w:t>
            </w:r>
          </w:p>
        </w:tc>
        <w:tc>
          <w:tcPr>
            <w:tcW w:w="6203" w:type="dxa"/>
          </w:tcPr>
          <w:p w:rsidR="00556993" w:rsidP="00556993" w:rsidRDefault="00556993" w14:paraId="4F880F6D" w14:textId="77777777">
            <w:pPr>
              <w:pStyle w:val="BodyText"/>
            </w:pPr>
          </w:p>
        </w:tc>
      </w:tr>
      <w:bookmarkEnd w:id="2"/>
    </w:tbl>
    <w:p w:rsidRPr="00556993" w:rsidR="00556993" w:rsidP="00556993" w:rsidRDefault="00556993" w14:paraId="6E04F8EE" w14:textId="77777777">
      <w:pPr>
        <w:pStyle w:val="BodyText"/>
      </w:pPr>
    </w:p>
    <w:p w:rsidR="002D485F" w:rsidP="00D94EBE" w:rsidRDefault="002D485F" w14:paraId="2001E958" w14:textId="4A543811">
      <w:pPr>
        <w:rPr>
          <w:rFonts w:cs="Poppins"/>
          <w:kern w:val="0"/>
          <w:sz w:val="20"/>
          <w:szCs w:val="20"/>
          <w14:ligatures w14:val="none"/>
        </w:rPr>
      </w:pPr>
    </w:p>
    <w:tbl>
      <w:tblPr>
        <w:tblStyle w:val="TableGrid"/>
        <w:tblW w:w="9742" w:type="dxa"/>
        <w:tblLook w:val="04A0" w:firstRow="1" w:lastRow="0" w:firstColumn="1" w:lastColumn="0" w:noHBand="0" w:noVBand="1"/>
      </w:tblPr>
      <w:tblGrid>
        <w:gridCol w:w="1275"/>
        <w:gridCol w:w="2831"/>
        <w:gridCol w:w="5636"/>
      </w:tblGrid>
      <w:tr w:rsidR="00AE3005" w:rsidTr="53D593CF" w14:paraId="2FF979A1" w14:textId="77777777">
        <w:tc>
          <w:tcPr>
            <w:tcW w:w="1275" w:type="dxa"/>
            <w:shd w:val="clear" w:color="auto" w:fill="800080" w:themeFill="accent3" w:themeFillShade="80"/>
            <w:tcMar/>
          </w:tcPr>
          <w:p w:rsidR="00AE3005" w:rsidP="00AF5AAD" w:rsidRDefault="00AE3005" w14:paraId="7F980BC8" w14:textId="10DB6FEA">
            <w:pPr>
              <w:pStyle w:val="BodyTex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Number</w:t>
            </w:r>
          </w:p>
          <w:p w:rsidRPr="00556993" w:rsidR="00AE3005" w:rsidP="00AF5AAD" w:rsidRDefault="00AE3005" w14:paraId="0708E834" w14:textId="77777777">
            <w:pPr>
              <w:pStyle w:val="BodyText"/>
              <w:rPr>
                <w:b/>
                <w:bCs/>
                <w:color w:val="FFFFFF" w:themeColor="background1"/>
              </w:rPr>
            </w:pPr>
          </w:p>
        </w:tc>
        <w:tc>
          <w:tcPr>
            <w:tcW w:w="2831" w:type="dxa"/>
            <w:shd w:val="clear" w:color="auto" w:fill="800080" w:themeFill="accent3" w:themeFillShade="80"/>
            <w:tcMar/>
          </w:tcPr>
          <w:p w:rsidRPr="00581834" w:rsidR="00AE3005" w:rsidP="00AF5AAD" w:rsidRDefault="00EF14FF" w14:paraId="274A592D" w14:textId="116921D6">
            <w:pPr>
              <w:pStyle w:val="BodyText"/>
              <w:rPr>
                <w:b/>
                <w:bCs/>
              </w:rPr>
            </w:pPr>
            <w:r w:rsidRPr="00581834">
              <w:rPr>
                <w:b/>
                <w:bCs/>
                <w:color w:val="FFFFFF" w:themeColor="background1"/>
              </w:rPr>
              <w:t>Question</w:t>
            </w:r>
          </w:p>
        </w:tc>
        <w:tc>
          <w:tcPr>
            <w:tcW w:w="5636" w:type="dxa"/>
            <w:shd w:val="clear" w:color="auto" w:fill="800080" w:themeFill="accent3" w:themeFillShade="80"/>
            <w:tcMar/>
          </w:tcPr>
          <w:p w:rsidRPr="00581834" w:rsidR="00AE3005" w:rsidP="00AF5AAD" w:rsidRDefault="00EF14FF" w14:paraId="7BC0D6B3" w14:textId="7759EAC5">
            <w:pPr>
              <w:pStyle w:val="BodyText"/>
              <w:rPr>
                <w:b/>
                <w:bCs/>
              </w:rPr>
            </w:pPr>
            <w:r w:rsidRPr="00581834">
              <w:rPr>
                <w:b/>
                <w:bCs/>
                <w:color w:val="FFFFFF" w:themeColor="background1"/>
              </w:rPr>
              <w:t>Response</w:t>
            </w:r>
          </w:p>
        </w:tc>
      </w:tr>
      <w:tr w:rsidR="00AE3005" w:rsidTr="53D593CF" w14:paraId="59799BA2" w14:textId="77777777">
        <w:tc>
          <w:tcPr>
            <w:tcW w:w="1275" w:type="dxa"/>
            <w:shd w:val="clear" w:color="auto" w:fill="800080" w:themeFill="accent3" w:themeFillShade="80"/>
            <w:tcMar/>
          </w:tcPr>
          <w:p w:rsidRPr="00556993" w:rsidR="00AE3005" w:rsidP="00AE3005" w:rsidRDefault="00AE3005" w14:paraId="1260D7A4" w14:textId="7E0B70B8">
            <w:pPr>
              <w:pStyle w:val="BodyTex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1.</w:t>
            </w:r>
          </w:p>
        </w:tc>
        <w:tc>
          <w:tcPr>
            <w:tcW w:w="2831" w:type="dxa"/>
            <w:tcMar/>
          </w:tcPr>
          <w:p w:rsidR="00AE3005" w:rsidP="000835A4" w:rsidRDefault="00B14E03" w14:paraId="3D3EBB79" w14:textId="15E015BB">
            <w:pPr>
              <w:pStyle w:val="BodyText"/>
              <w:jc w:val="both"/>
            </w:pPr>
            <w:r w:rsidR="29D22259">
              <w:rPr/>
              <w:t xml:space="preserve">Do you </w:t>
            </w:r>
            <w:r w:rsidR="29D22259">
              <w:rPr/>
              <w:t xml:space="preserve">agree with the scope of the pricing </w:t>
            </w:r>
            <w:r w:rsidR="29D22259">
              <w:rPr/>
              <w:t>m</w:t>
            </w:r>
            <w:r w:rsidR="5E842B54">
              <w:rPr/>
              <w:t>ethodology</w:t>
            </w:r>
            <w:r w:rsidR="5E842B54">
              <w:rPr/>
              <w:t>?</w:t>
            </w:r>
            <w:r w:rsidR="466063F0">
              <w:rPr/>
              <w:t xml:space="preserve"> Please</w:t>
            </w:r>
            <w:r w:rsidR="5E842B54">
              <w:rPr/>
              <w:t xml:space="preserve"> </w:t>
            </w:r>
            <w:r w:rsidR="3C29B0B9">
              <w:rPr/>
              <w:t>give reasons w</w:t>
            </w:r>
            <w:r w:rsidR="5E842B54">
              <w:rPr/>
              <w:t>hy</w:t>
            </w:r>
            <w:r w:rsidR="0B9AC4B8">
              <w:rPr/>
              <w:t>.</w:t>
            </w:r>
          </w:p>
        </w:tc>
        <w:tc>
          <w:tcPr>
            <w:tcW w:w="5636" w:type="dxa"/>
            <w:tcMar/>
          </w:tcPr>
          <w:p w:rsidR="00AE3005" w:rsidP="00AF5AAD" w:rsidRDefault="00AE3005" w14:paraId="283D79E2" w14:textId="433E047B">
            <w:pPr>
              <w:pStyle w:val="BodyText"/>
            </w:pPr>
          </w:p>
        </w:tc>
      </w:tr>
      <w:tr w:rsidR="00AE3005" w:rsidTr="53D593CF" w14:paraId="01708579" w14:textId="77777777">
        <w:tc>
          <w:tcPr>
            <w:tcW w:w="1275" w:type="dxa"/>
            <w:shd w:val="clear" w:color="auto" w:fill="800080" w:themeFill="accent3" w:themeFillShade="80"/>
            <w:tcMar/>
          </w:tcPr>
          <w:p w:rsidRPr="00556993" w:rsidR="00AE3005" w:rsidP="00AF5AAD" w:rsidRDefault="00AE3005" w14:paraId="29546919" w14:textId="17F037CF">
            <w:pPr>
              <w:pStyle w:val="BodyTex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2.</w:t>
            </w:r>
          </w:p>
        </w:tc>
        <w:tc>
          <w:tcPr>
            <w:tcW w:w="2831" w:type="dxa"/>
            <w:tcMar/>
          </w:tcPr>
          <w:p w:rsidR="00AE3005" w:rsidP="006320C4" w:rsidRDefault="00B55227" w14:paraId="655A5B14" w14:textId="7200CC0D">
            <w:pPr>
              <w:pStyle w:val="BodyText"/>
              <w:jc w:val="both"/>
            </w:pPr>
            <w:r w:rsidR="53969A2F">
              <w:rPr/>
              <w:t xml:space="preserve">How </w:t>
            </w:r>
            <w:r w:rsidR="53969A2F">
              <w:rPr/>
              <w:t>has</w:t>
            </w:r>
            <w:r w:rsidR="53969A2F">
              <w:rPr/>
              <w:t xml:space="preserve"> the implementation of the pricing </w:t>
            </w:r>
            <w:r w:rsidR="53969A2F">
              <w:rPr/>
              <w:t>methodology</w:t>
            </w:r>
            <w:r w:rsidR="53969A2F">
              <w:rPr/>
              <w:t xml:space="preserve"> </w:t>
            </w:r>
            <w:r w:rsidR="53969A2F">
              <w:rPr/>
              <w:t>impacted</w:t>
            </w:r>
            <w:r w:rsidR="206D9E3A">
              <w:rPr/>
              <w:t xml:space="preserve"> </w:t>
            </w:r>
            <w:r w:rsidR="53969A2F">
              <w:rPr/>
              <w:t>your organisation and wider industry</w:t>
            </w:r>
            <w:r w:rsidR="62C9DE3E">
              <w:rPr/>
              <w:t>? Please provide any</w:t>
            </w:r>
            <w:r w:rsidR="784C74EC">
              <w:rPr/>
              <w:t xml:space="preserve"> </w:t>
            </w:r>
            <w:r w:rsidR="784C74EC">
              <w:rPr/>
              <w:t>evidence</w:t>
            </w:r>
            <w:r w:rsidR="62C9DE3E">
              <w:rPr/>
              <w:t xml:space="preserve"> which support</w:t>
            </w:r>
            <w:r w:rsidR="636A867E">
              <w:rPr/>
              <w:t>s your position</w:t>
            </w:r>
            <w:r w:rsidR="62C9DE3E">
              <w:rPr/>
              <w:t>, including potenti</w:t>
            </w:r>
            <w:r w:rsidR="46691AA6">
              <w:rPr/>
              <w:t>al cost/benefits, changes in wholesale prices, costs to industry parties or system costs.</w:t>
            </w:r>
          </w:p>
        </w:tc>
        <w:tc>
          <w:tcPr>
            <w:tcW w:w="5636" w:type="dxa"/>
            <w:tcMar/>
          </w:tcPr>
          <w:p w:rsidR="00AE3005" w:rsidP="00AF5AAD" w:rsidRDefault="00AE3005" w14:paraId="2650B65B" w14:textId="07F53762">
            <w:pPr>
              <w:pStyle w:val="BodyText"/>
            </w:pPr>
          </w:p>
        </w:tc>
      </w:tr>
      <w:tr w:rsidR="00AE3005" w:rsidTr="53D593CF" w14:paraId="469E316D" w14:textId="77777777">
        <w:tc>
          <w:tcPr>
            <w:tcW w:w="1275" w:type="dxa"/>
            <w:shd w:val="clear" w:color="auto" w:fill="800080" w:themeFill="accent3" w:themeFillShade="80"/>
            <w:tcMar/>
          </w:tcPr>
          <w:p w:rsidR="00AE3005" w:rsidP="00AF5AAD" w:rsidRDefault="00AE3005" w14:paraId="133C7206" w14:textId="16A8082E">
            <w:pPr>
              <w:pStyle w:val="BodyText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3.</w:t>
            </w:r>
          </w:p>
        </w:tc>
        <w:tc>
          <w:tcPr>
            <w:tcW w:w="2831" w:type="dxa"/>
            <w:tcMar/>
          </w:tcPr>
          <w:p w:rsidR="00AE3005" w:rsidP="007D727F" w:rsidRDefault="00EF3494" w14:paraId="10EF0C20" w14:textId="571280C5">
            <w:pPr>
              <w:pStyle w:val="BodyText"/>
              <w:jc w:val="both"/>
            </w:pPr>
            <w:r w:rsidR="70269EB8">
              <w:rPr/>
              <w:t>Do you agree with the ec</w:t>
            </w:r>
            <w:r w:rsidR="2349598A">
              <w:rPr/>
              <w:t xml:space="preserve">onomic theory and market criteria outlined in the pricing </w:t>
            </w:r>
            <w:r w:rsidR="2349598A">
              <w:rPr/>
              <w:t>methodology</w:t>
            </w:r>
            <w:r w:rsidR="500E0A70">
              <w:rPr/>
              <w:t xml:space="preserve">? Is there anything further for NESO to </w:t>
            </w:r>
            <w:r w:rsidR="6E2E089B">
              <w:rPr/>
              <w:t>consider?</w:t>
            </w:r>
          </w:p>
        </w:tc>
        <w:tc>
          <w:tcPr>
            <w:tcW w:w="5636" w:type="dxa"/>
            <w:tcMar/>
          </w:tcPr>
          <w:p w:rsidR="00AE3005" w:rsidP="00AF5AAD" w:rsidRDefault="00AE3005" w14:paraId="3DB0E717" w14:textId="77777777">
            <w:pPr>
              <w:pStyle w:val="BodyText"/>
            </w:pPr>
          </w:p>
        </w:tc>
      </w:tr>
      <w:tr w:rsidR="00AE3005" w:rsidTr="53D593CF" w14:paraId="7F3C1F6D" w14:textId="77777777">
        <w:tc>
          <w:tcPr>
            <w:tcW w:w="1275" w:type="dxa"/>
            <w:shd w:val="clear" w:color="auto" w:fill="800080" w:themeFill="accent3" w:themeFillShade="80"/>
            <w:tcMar/>
          </w:tcPr>
          <w:p w:rsidR="00AE3005" w:rsidP="00AF5AAD" w:rsidRDefault="00AE3005" w14:paraId="2093B51C" w14:textId="2D8C5597">
            <w:pPr>
              <w:pStyle w:val="BodyText"/>
              <w:rPr>
                <w:b w:val="1"/>
                <w:bCs w:val="1"/>
                <w:color w:val="FFFFFF" w:themeColor="background1"/>
              </w:rPr>
            </w:pPr>
            <w:r w:rsidRPr="00BF0790" w:rsidR="226086E5">
              <w:rPr>
                <w:b w:val="1"/>
                <w:bCs w:val="1"/>
                <w:color w:val="FFFFFF" w:themeColor="background1" w:themeTint="FF" w:themeShade="FF"/>
              </w:rPr>
              <w:t>4.</w:t>
            </w:r>
          </w:p>
        </w:tc>
        <w:tc>
          <w:tcPr>
            <w:tcW w:w="2831" w:type="dxa"/>
            <w:tcMar/>
          </w:tcPr>
          <w:p w:rsidR="00AE3005" w:rsidP="079398CD" w:rsidRDefault="00532EF8" w14:paraId="12B9ACB1" w14:textId="10675CCB">
            <w:pPr>
              <w:pStyle w:val="Normal"/>
              <w:spacing w:before="75" w:beforeAutospacing="off" w:after="75" w:afterAutospacing="off" w:line="300" w:lineRule="auto"/>
              <w:ind w:left="0" w:right="75"/>
              <w:jc w:val="both"/>
              <w:rPr>
                <w:rFonts w:ascii="Poppins" w:hAnsi="Poppins" w:eastAsia="Poppins" w:cs="Poppins"/>
                <w:b w:val="0"/>
                <w:bCs w:val="0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en-GB"/>
              </w:rPr>
            </w:pPr>
            <w:r w:rsidRPr="53D593CF" w:rsidR="5AAC016E">
              <w:rPr>
                <w:rFonts w:ascii="Poppins" w:hAnsi="Poppins" w:eastAsia="Poppins" w:cs="Poppins"/>
                <w:b w:val="0"/>
                <w:bCs w:val="0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en-GB"/>
              </w:rPr>
              <w:t xml:space="preserve">What are your thoughts on changing the terminology from </w:t>
            </w:r>
            <w:r w:rsidRPr="53D593CF" w:rsidR="5AAC016E">
              <w:rPr>
                <w:rFonts w:ascii="Poppins" w:hAnsi="Poppins" w:eastAsia="Poppins" w:cs="Poppins"/>
                <w:b w:val="0"/>
                <w:bCs w:val="0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en-GB"/>
              </w:rPr>
              <w:t>'legacy' to 'enduring</w:t>
            </w:r>
            <w:r w:rsidRPr="53D593CF" w:rsidR="5AAC016E">
              <w:rPr>
                <w:rFonts w:ascii="Poppins" w:hAnsi="Poppins" w:eastAsia="Poppins" w:cs="Poppins"/>
                <w:b w:val="0"/>
                <w:bCs w:val="0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en-GB"/>
              </w:rPr>
              <w:t>'</w:t>
            </w:r>
            <w:r w:rsidRPr="53D593CF" w:rsidR="778FB506">
              <w:rPr>
                <w:rFonts w:ascii="Poppins" w:hAnsi="Poppins" w:eastAsia="Poppins" w:cs="Poppins"/>
                <w:b w:val="0"/>
                <w:bCs w:val="0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en-GB"/>
              </w:rPr>
              <w:t xml:space="preserve"> in the pricing </w:t>
            </w:r>
            <w:r w:rsidRPr="53D593CF" w:rsidR="778FB506">
              <w:rPr>
                <w:rFonts w:ascii="Poppins" w:hAnsi="Poppins" w:eastAsia="Poppins" w:cs="Poppins"/>
                <w:b w:val="0"/>
                <w:bCs w:val="0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en-GB"/>
              </w:rPr>
              <w:t>methodology</w:t>
            </w:r>
            <w:r w:rsidRPr="53D593CF" w:rsidR="778FB506">
              <w:rPr>
                <w:rFonts w:ascii="Poppins" w:hAnsi="Poppins" w:eastAsia="Poppins" w:cs="Poppins"/>
                <w:b w:val="0"/>
                <w:bCs w:val="0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en-GB"/>
              </w:rPr>
              <w:t xml:space="preserve"> document</w:t>
            </w:r>
            <w:r w:rsidRPr="53D593CF" w:rsidR="5AAC016E">
              <w:rPr>
                <w:rFonts w:ascii="Poppins" w:hAnsi="Poppins" w:eastAsia="Poppins" w:cs="Poppins"/>
                <w:b w:val="0"/>
                <w:bCs w:val="0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en-GB"/>
              </w:rPr>
              <w:t>?</w:t>
            </w:r>
            <w:r w:rsidRPr="53D593CF" w:rsidR="5AAC016E">
              <w:rPr>
                <w:rFonts w:ascii="Poppins" w:hAnsi="Poppins" w:eastAsia="Poppins" w:cs="Poppins"/>
                <w:b w:val="0"/>
                <w:bCs w:val="0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en-GB"/>
              </w:rPr>
              <w:t xml:space="preserve"> Do you think this change enhances the understanding of the product?"</w:t>
            </w:r>
          </w:p>
          <w:p w:rsidR="00AE3005" w:rsidP="00532EF8" w:rsidRDefault="00532EF8" w14:paraId="5D97A67F" w14:textId="00522DF7">
            <w:pPr>
              <w:pStyle w:val="BodyText"/>
              <w:jc w:val="both"/>
            </w:pPr>
          </w:p>
        </w:tc>
        <w:tc>
          <w:tcPr>
            <w:tcW w:w="5636" w:type="dxa"/>
            <w:tcMar/>
          </w:tcPr>
          <w:p w:rsidR="00AE3005" w:rsidP="00AF5AAD" w:rsidRDefault="00AE3005" w14:paraId="1DDB403D" w14:textId="77777777" w14:noSpellErr="1">
            <w:pPr>
              <w:pStyle w:val="BodyText"/>
            </w:pPr>
          </w:p>
        </w:tc>
      </w:tr>
      <w:tr w:rsidR="00AE3005" w:rsidTr="53D593CF" w14:paraId="50D43098" w14:textId="77777777">
        <w:tc>
          <w:tcPr>
            <w:tcW w:w="1275" w:type="dxa"/>
            <w:shd w:val="clear" w:color="auto" w:fill="800080" w:themeFill="accent3" w:themeFillShade="80"/>
            <w:tcMar/>
          </w:tcPr>
          <w:p w:rsidR="00AE3005" w:rsidP="00AF5AAD" w:rsidRDefault="00AE3005" w14:paraId="49AA81EE" w14:textId="326B4C96">
            <w:pPr>
              <w:pStyle w:val="BodyText"/>
              <w:rPr>
                <w:b w:val="1"/>
                <w:bCs w:val="1"/>
                <w:color w:val="FFFFFF" w:themeColor="background1"/>
              </w:rPr>
            </w:pPr>
            <w:r w:rsidRPr="53D593CF" w:rsidR="4A2F3D6C">
              <w:rPr>
                <w:b w:val="1"/>
                <w:bCs w:val="1"/>
                <w:color w:val="FFFFFF" w:themeColor="background1" w:themeTint="FF" w:themeShade="FF"/>
              </w:rPr>
              <w:t>5</w:t>
            </w:r>
            <w:r w:rsidRPr="53D593CF" w:rsidR="226086E5">
              <w:rPr>
                <w:b w:val="1"/>
                <w:bCs w:val="1"/>
                <w:color w:val="FFFFFF" w:themeColor="background1" w:themeTint="FF" w:themeShade="FF"/>
              </w:rPr>
              <w:t>.</w:t>
            </w:r>
          </w:p>
        </w:tc>
        <w:tc>
          <w:tcPr>
            <w:tcW w:w="2831" w:type="dxa"/>
            <w:tcMar/>
          </w:tcPr>
          <w:p w:rsidR="00AE3005" w:rsidP="079398CD" w:rsidRDefault="006E1B50" w14:paraId="2D475995" w14:textId="4396E96E" w14:noSpellErr="1">
            <w:pPr>
              <w:pStyle w:val="BodyText"/>
              <w:jc w:val="both"/>
            </w:pPr>
            <w:r w:rsidR="45F75E1D">
              <w:rPr/>
              <w:t xml:space="preserve">Please provide any further comments </w:t>
            </w:r>
            <w:r w:rsidR="45F75E1D">
              <w:rPr/>
              <w:t>pertaining to</w:t>
            </w:r>
            <w:r w:rsidR="45F75E1D">
              <w:rPr/>
              <w:t xml:space="preserve"> the pricing </w:t>
            </w:r>
            <w:r w:rsidR="45F75E1D">
              <w:rPr/>
              <w:t>methodology</w:t>
            </w:r>
            <w:r w:rsidR="45F75E1D">
              <w:rPr/>
              <w:t xml:space="preserve"> here.</w:t>
            </w:r>
          </w:p>
        </w:tc>
        <w:tc>
          <w:tcPr>
            <w:tcW w:w="5636" w:type="dxa"/>
            <w:tcMar/>
          </w:tcPr>
          <w:p w:rsidR="00AE3005" w:rsidP="00AF5AAD" w:rsidRDefault="00AE3005" w14:paraId="254485F8" w14:textId="77777777">
            <w:pPr>
              <w:pStyle w:val="BodyText"/>
            </w:pPr>
          </w:p>
        </w:tc>
      </w:tr>
    </w:tbl>
    <w:p w:rsidRPr="004365EB" w:rsidR="00EB2BC1" w:rsidP="079398CD" w:rsidRDefault="00EB2BC1" w14:paraId="327D824F" w14:noSpellErr="1" w14:textId="2F03DF07">
      <w:pPr>
        <w:pStyle w:val="Normal"/>
        <w:rPr>
          <w:rStyle w:val="HighlightAccent4"/>
          <w:rFonts w:cs="Poppins"/>
        </w:rPr>
      </w:pPr>
    </w:p>
    <w:p w:rsidRPr="004365EB" w:rsidR="000A730E" w:rsidP="00D94EBE" w:rsidRDefault="000A730E" w14:paraId="13FCEC1D" w14:textId="77777777">
      <w:pPr>
        <w:rPr>
          <w:rStyle w:val="HighlightAccent4"/>
          <w:rFonts w:cs="Poppins"/>
          <w:sz w:val="24"/>
        </w:rPr>
      </w:pPr>
    </w:p>
    <w:p w:rsidRPr="004365EB" w:rsidR="000A730E" w:rsidP="00D94EBE" w:rsidRDefault="000A730E" w14:paraId="68FADF16" w14:textId="77777777">
      <w:pPr>
        <w:rPr>
          <w:rStyle w:val="HighlightAccent4"/>
          <w:rFonts w:cs="Poppins"/>
          <w:sz w:val="24"/>
        </w:rPr>
      </w:pPr>
    </w:p>
    <w:p w:rsidRPr="004365EB" w:rsidR="00F4613D" w:rsidP="079398CD" w:rsidRDefault="00F4613D" w14:paraId="1505DB04" w14:noSpellErr="1" w14:textId="1A5192B8">
      <w:pPr>
        <w:pStyle w:val="Normal"/>
        <w:rPr>
          <w:rStyle w:val="HighlightAccent4"/>
          <w:rFonts w:cs="Poppins"/>
          <w:sz w:val="24"/>
          <w:szCs w:val="24"/>
        </w:rPr>
      </w:pPr>
    </w:p>
    <w:sectPr w:rsidRPr="004365EB" w:rsidR="00F4613D" w:rsidSect="00AE2241">
      <w:headerReference w:type="default" r:id="rId15"/>
      <w:footerReference w:type="default" r:id="rId16"/>
      <w:headerReference w:type="first" r:id="rId17"/>
      <w:footerReference w:type="first" r:id="rId18"/>
      <w:pgSz w:w="11906" w:h="16838" w:orient="portrait" w:code="9"/>
      <w:pgMar w:top="2495" w:right="1077" w:bottom="1361" w:left="1077" w:header="0" w:footer="0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0596E" w:rsidP="00A62BFF" w:rsidRDefault="00E0596E" w14:paraId="729C7E1B" w14:textId="77777777">
      <w:pPr>
        <w:spacing w:after="0"/>
      </w:pPr>
      <w:r>
        <w:separator/>
      </w:r>
    </w:p>
  </w:endnote>
  <w:endnote w:type="continuationSeparator" w:id="0">
    <w:p w:rsidR="00E0596E" w:rsidP="00A62BFF" w:rsidRDefault="00E0596E" w14:paraId="7BACFFB8" w14:textId="77777777">
      <w:pPr>
        <w:spacing w:after="0"/>
      </w:pPr>
      <w:r>
        <w:continuationSeparator/>
      </w:r>
    </w:p>
  </w:endnote>
  <w:endnote w:type="continuationNotice" w:id="1">
    <w:p w:rsidR="00E0596E" w:rsidRDefault="00E0596E" w14:paraId="116D8ADA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496304"/>
      <w:docPartObj>
        <w:docPartGallery w:val="Page Numbers (Bottom of Page)"/>
        <w:docPartUnique/>
      </w:docPartObj>
    </w:sdtPr>
    <w:sdtEndPr/>
    <w:sdtContent>
      <w:p w:rsidR="00AE2241" w:rsidP="00AE2241" w:rsidRDefault="00AE2241" w14:paraId="473EB049" w14:textId="7777777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:rsidRPr="00AE2241" w:rsidR="00B26D29" w:rsidP="00AE2241" w:rsidRDefault="00345BAD" w14:paraId="4AFDC346" w14:textId="77777777">
        <w:pPr>
          <w:pStyle w:val="Footer"/>
          <w:jc w:val="right"/>
          <w:rPr>
            <w:sz w:val="26"/>
            <w:szCs w:val="2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B26D29" w:rsidRDefault="00EB2BC1" w14:paraId="78191095" w14:textId="77777777">
    <w:pPr>
      <w:pStyle w:val="Footer"/>
    </w:pPr>
    <w:r w:rsidRPr="00EB2BC1">
      <w:rPr>
        <w:rFonts w:ascii="Helvetica" w:hAnsi="Helvetica" w:eastAsia="HGPMinchoE"/>
        <w:noProof/>
        <w:sz w:val="28"/>
        <w:szCs w:val="40"/>
      </w:rPr>
      <mc:AlternateContent>
        <mc:Choice Requires="wps">
          <w:drawing>
            <wp:anchor distT="45720" distB="45720" distL="114300" distR="114300" simplePos="0" relativeHeight="251660289" behindDoc="0" locked="0" layoutInCell="1" allowOverlap="1" wp14:anchorId="0D8D5A34" wp14:editId="02CA3A43">
              <wp:simplePos x="0" y="0"/>
              <wp:positionH relativeFrom="rightMargin">
                <wp:posOffset>88265</wp:posOffset>
              </wp:positionH>
              <wp:positionV relativeFrom="paragraph">
                <wp:posOffset>-287655</wp:posOffset>
              </wp:positionV>
              <wp:extent cx="323850" cy="29527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B2BC1" w:rsidP="00F4613D" w:rsidRDefault="00EB2BC1" w14:paraId="2329C6C0" w14:textId="77777777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0D8D5A34">
              <v:stroke joinstyle="miter"/>
              <v:path gradientshapeok="t" o:connecttype="rect"/>
            </v:shapetype>
            <v:shape id="Text Box 2" style="position:absolute;margin-left:6.95pt;margin-top:-22.65pt;width:25.5pt;height:23.25pt;z-index:251660289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">
              <v:textbox>
                <w:txbxContent>
                  <w:p w:rsidR="00EB2BC1" w:rsidP="00F4613D" w:rsidRDefault="00EB2BC1" w14:paraId="2329C6C0" w14:textId="77777777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0596E" w:rsidP="00A62BFF" w:rsidRDefault="00E0596E" w14:paraId="211970B2" w14:textId="77777777">
      <w:pPr>
        <w:spacing w:after="0"/>
      </w:pPr>
      <w:r>
        <w:separator/>
      </w:r>
    </w:p>
  </w:footnote>
  <w:footnote w:type="continuationSeparator" w:id="0">
    <w:p w:rsidR="00E0596E" w:rsidP="00A62BFF" w:rsidRDefault="00E0596E" w14:paraId="28C6FE88" w14:textId="77777777">
      <w:pPr>
        <w:spacing w:after="0"/>
      </w:pPr>
      <w:r>
        <w:continuationSeparator/>
      </w:r>
    </w:p>
  </w:footnote>
  <w:footnote w:type="continuationNotice" w:id="1">
    <w:p w:rsidR="00E0596E" w:rsidRDefault="00E0596E" w14:paraId="52441B5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AE2241" w:rsidP="00607F76" w:rsidRDefault="00EB2BC1" w14:paraId="3CDD5C9C" w14:textId="77777777">
    <w:pPr>
      <w:pStyle w:val="Header"/>
      <w:ind w:left="0"/>
      <w:jc w:val="left"/>
      <w:rPr>
        <w:rFonts w:eastAsia="HGPMinchoE" w:cs="Poppins"/>
        <w:color w:val="3F0730"/>
        <w:sz w:val="28"/>
        <w:szCs w:val="40"/>
      </w:rPr>
    </w:pPr>
    <w:r w:rsidRPr="004365EB">
      <w:rPr>
        <w:rFonts w:cs="Poppins"/>
        <w:b/>
        <w:bCs/>
      </w:rPr>
      <w:drawing>
        <wp:anchor distT="0" distB="0" distL="114300" distR="114300" simplePos="0" relativeHeight="251658241" behindDoc="1" locked="1" layoutInCell="1" allowOverlap="0" wp14:anchorId="192E3DF4" wp14:editId="1E0B7D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1068480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E2241" w:rsidP="00607F76" w:rsidRDefault="00AE2241" w14:paraId="1336AAA3" w14:textId="77777777">
    <w:pPr>
      <w:pStyle w:val="Header"/>
      <w:ind w:left="0"/>
      <w:jc w:val="left"/>
      <w:rPr>
        <w:rFonts w:eastAsia="HGPMinchoE" w:cs="Poppins"/>
        <w:color w:val="3F0730"/>
        <w:sz w:val="28"/>
        <w:szCs w:val="40"/>
      </w:rPr>
    </w:pPr>
  </w:p>
  <w:p w:rsidR="00AE2241" w:rsidP="00607F76" w:rsidRDefault="00AE2241" w14:paraId="333CDA26" w14:textId="77777777">
    <w:pPr>
      <w:pStyle w:val="Header"/>
      <w:ind w:left="0"/>
      <w:jc w:val="left"/>
      <w:rPr>
        <w:rFonts w:eastAsia="HGPMinchoE" w:cs="Poppins"/>
        <w:color w:val="3F0730"/>
        <w:sz w:val="28"/>
        <w:szCs w:val="40"/>
      </w:rPr>
    </w:pPr>
  </w:p>
  <w:p w:rsidR="00AE2241" w:rsidP="00607F76" w:rsidRDefault="00AE2241" w14:paraId="4089C0B7" w14:textId="77777777">
    <w:pPr>
      <w:pStyle w:val="Header"/>
      <w:ind w:left="0"/>
      <w:jc w:val="left"/>
      <w:rPr>
        <w:rFonts w:eastAsia="HGPMinchoE" w:cs="Poppins"/>
        <w:color w:val="3F0730"/>
        <w:sz w:val="28"/>
        <w:szCs w:val="40"/>
      </w:rPr>
    </w:pPr>
  </w:p>
  <w:p w:rsidRPr="004365EB" w:rsidR="008313D5" w:rsidP="00FA59D0" w:rsidRDefault="00FA59D0" w14:paraId="7FB30F4F" w14:textId="77777777">
    <w:pPr>
      <w:pStyle w:val="Header"/>
      <w:ind w:left="0"/>
      <w:jc w:val="left"/>
      <w:rPr>
        <w:rFonts w:eastAsia="HGPMinchoE" w:cs="Poppins"/>
        <w:color w:val="3F0730"/>
        <w:sz w:val="28"/>
        <w:szCs w:val="40"/>
      </w:rPr>
    </w:pPr>
    <w:r w:rsidRPr="00FA59D0">
      <w:rPr>
        <w:rFonts w:eastAsia="HGPMinchoE" w:cs="Poppins"/>
        <w:color w:val="3F0730"/>
        <w:sz w:val="28"/>
        <w:szCs w:val="40"/>
      </w:rPr>
      <w:t>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4365EB" w:rsidR="00DF17EF" w:rsidP="00DF17EF" w:rsidRDefault="006E510D" w14:paraId="23010419" w14:textId="77777777">
    <w:pPr>
      <w:pStyle w:val="Header"/>
      <w:ind w:left="0"/>
      <w:jc w:val="left"/>
      <w:rPr>
        <w:rFonts w:eastAsia="HGPMinchoE" w:cs="Poppins"/>
        <w:sz w:val="28"/>
        <w:szCs w:val="40"/>
      </w:rPr>
    </w:pPr>
    <w:r w:rsidRPr="004365EB">
      <w:rPr>
        <w:rFonts w:eastAsia="HGPMinchoE" w:cs="Poppins"/>
        <w:sz w:val="28"/>
        <w:szCs w:val="40"/>
      </w:rPr>
      <w:drawing>
        <wp:anchor distT="0" distB="0" distL="114300" distR="114300" simplePos="0" relativeHeight="251658240" behindDoc="1" locked="0" layoutInCell="1" allowOverlap="1" wp14:anchorId="39E40CDC" wp14:editId="7CCE3327">
          <wp:simplePos x="0" y="0"/>
          <wp:positionH relativeFrom="column">
            <wp:posOffset>-693986</wp:posOffset>
          </wp:positionH>
          <wp:positionV relativeFrom="paragraph">
            <wp:posOffset>-261620</wp:posOffset>
          </wp:positionV>
          <wp:extent cx="7559524" cy="10688760"/>
          <wp:effectExtent l="0" t="0" r="381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524" cy="10688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4365EB" w:rsidR="00DF17EF" w:rsidP="00DF17EF" w:rsidRDefault="00DF17EF" w14:paraId="79070786" w14:textId="77777777">
    <w:pPr>
      <w:pStyle w:val="Header"/>
      <w:ind w:left="0"/>
      <w:jc w:val="left"/>
      <w:rPr>
        <w:rFonts w:eastAsia="HGPMinchoE" w:cs="Poppins"/>
        <w:sz w:val="28"/>
        <w:szCs w:val="40"/>
      </w:rPr>
    </w:pPr>
  </w:p>
  <w:p w:rsidRPr="004365EB" w:rsidR="00DF17EF" w:rsidP="00DF17EF" w:rsidRDefault="00DF17EF" w14:paraId="1DB894B8" w14:textId="77777777">
    <w:pPr>
      <w:pStyle w:val="Header"/>
      <w:ind w:left="0"/>
      <w:jc w:val="left"/>
      <w:rPr>
        <w:rFonts w:eastAsia="HGPMinchoE" w:cs="Poppins"/>
        <w:sz w:val="28"/>
        <w:szCs w:val="40"/>
      </w:rPr>
    </w:pPr>
  </w:p>
  <w:p w:rsidRPr="004365EB" w:rsidR="00B26D29" w:rsidP="00607F76" w:rsidRDefault="00607F76" w14:paraId="4D2E2631" w14:textId="77777777">
    <w:pPr>
      <w:pStyle w:val="Header"/>
      <w:ind w:left="0"/>
      <w:jc w:val="left"/>
      <w:rPr>
        <w:rFonts w:eastAsia="HGPMinchoE" w:cs="Poppins"/>
        <w:color w:val="3F0730"/>
        <w:sz w:val="28"/>
        <w:szCs w:val="40"/>
      </w:rPr>
    </w:pPr>
    <w:r w:rsidRPr="004365EB">
      <w:rPr>
        <w:rFonts w:eastAsia="HGPMinchoE" w:cs="Poppins"/>
        <w:color w:val="3F0730"/>
        <w:sz w:val="28"/>
        <w:szCs w:val="40"/>
      </w:rPr>
      <w:t>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8"/>
      </w:rPr>
    </w:lvl>
  </w:abstractNum>
  <w:abstractNum w:abstractNumId="10" w15:restartNumberingAfterBreak="0">
    <w:nsid w:val="03917BAC"/>
    <w:multiLevelType w:val="hybridMultilevel"/>
    <w:tmpl w:val="E33E46A4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724149"/>
    <w:multiLevelType w:val="multilevel"/>
    <w:tmpl w:val="CE981792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D43900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hint="default" w:ascii="Symbol" w:hAnsi="Symbol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hint="default" w:ascii="Symbol" w:hAnsi="Symbol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19674420"/>
    <w:multiLevelType w:val="multilevel"/>
    <w:tmpl w:val="9A8437B8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2A360ACD"/>
    <w:multiLevelType w:val="multilevel"/>
    <w:tmpl w:val="ABFED574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hint="default" w:ascii="Symbol" w:hAnsi="Symbol"/>
        <w:color w:val="FF00FF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hint="default" w:ascii="Symbol" w:hAnsi="Symbol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hint="default" w:ascii="Symbol" w:hAnsi="Symbol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35AE1373"/>
    <w:multiLevelType w:val="hybridMultilevel"/>
    <w:tmpl w:val="AF4C7030"/>
    <w:lvl w:ilvl="0" w:tplc="18CA66F2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  <w:color w:val="3F0731" w:themeColor="text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A297C"/>
    <w:multiLevelType w:val="hybridMultilevel"/>
    <w:tmpl w:val="71BE0F1C"/>
    <w:lvl w:ilvl="0" w:tplc="72B87F12">
      <w:start w:val="1"/>
      <w:numFmt w:val="bullet"/>
      <w:pStyle w:val="Bullet3"/>
      <w:lvlText w:val=""/>
      <w:lvlJc w:val="left"/>
      <w:pPr>
        <w:ind w:left="1288" w:hanging="360"/>
      </w:pPr>
      <w:rPr>
        <w:rFonts w:hint="default" w:ascii="Symbol" w:hAnsi="Symbol"/>
        <w:color w:val="FF00FF"/>
      </w:rPr>
    </w:lvl>
    <w:lvl w:ilvl="1" w:tplc="08090003" w:tentative="1">
      <w:start w:val="1"/>
      <w:numFmt w:val="bullet"/>
      <w:lvlText w:val="o"/>
      <w:lvlJc w:val="left"/>
      <w:pPr>
        <w:ind w:left="2008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728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448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168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888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608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328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048" w:hanging="360"/>
      </w:pPr>
      <w:rPr>
        <w:rFonts w:hint="default" w:ascii="Wingdings" w:hAnsi="Wingdings"/>
      </w:rPr>
    </w:lvl>
  </w:abstractNum>
  <w:abstractNum w:abstractNumId="16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17" w15:restartNumberingAfterBreak="0">
    <w:nsid w:val="6C19419A"/>
    <w:multiLevelType w:val="hybridMultilevel"/>
    <w:tmpl w:val="BF887DB2"/>
    <w:lvl w:ilvl="0" w:tplc="972E6C4A">
      <w:start w:val="1"/>
      <w:numFmt w:val="bullet"/>
      <w:pStyle w:val="Bullet2"/>
      <w:lvlText w:val=""/>
      <w:lvlJc w:val="left"/>
      <w:pPr>
        <w:ind w:left="1004" w:hanging="360"/>
      </w:pPr>
      <w:rPr>
        <w:rFonts w:hint="default" w:ascii="Symbol" w:hAnsi="Symbol"/>
        <w:color w:val="FF00FF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8" w15:restartNumberingAfterBreak="0">
    <w:nsid w:val="778E4D1C"/>
    <w:multiLevelType w:val="multilevel"/>
    <w:tmpl w:val="C770AC32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num w:numId="1" w16cid:durableId="98840366">
    <w:abstractNumId w:val="9"/>
  </w:num>
  <w:num w:numId="2" w16cid:durableId="1631471937">
    <w:abstractNumId w:val="7"/>
  </w:num>
  <w:num w:numId="3" w16cid:durableId="186868467">
    <w:abstractNumId w:val="6"/>
  </w:num>
  <w:num w:numId="4" w16cid:durableId="1738285083">
    <w:abstractNumId w:val="5"/>
  </w:num>
  <w:num w:numId="5" w16cid:durableId="992416223">
    <w:abstractNumId w:val="4"/>
  </w:num>
  <w:num w:numId="6" w16cid:durableId="1066412967">
    <w:abstractNumId w:val="8"/>
  </w:num>
  <w:num w:numId="7" w16cid:durableId="371350953">
    <w:abstractNumId w:val="3"/>
  </w:num>
  <w:num w:numId="8" w16cid:durableId="2008558331">
    <w:abstractNumId w:val="2"/>
  </w:num>
  <w:num w:numId="9" w16cid:durableId="1590698444">
    <w:abstractNumId w:val="1"/>
  </w:num>
  <w:num w:numId="10" w16cid:durableId="321347623">
    <w:abstractNumId w:val="0"/>
  </w:num>
  <w:num w:numId="11" w16cid:durableId="400979428">
    <w:abstractNumId w:val="16"/>
  </w:num>
  <w:num w:numId="12" w16cid:durableId="351030145">
    <w:abstractNumId w:val="11"/>
  </w:num>
  <w:num w:numId="13" w16cid:durableId="1217353298">
    <w:abstractNumId w:val="12"/>
  </w:num>
  <w:num w:numId="14" w16cid:durableId="1042053295">
    <w:abstractNumId w:val="13"/>
  </w:num>
  <w:num w:numId="15" w16cid:durableId="401565751">
    <w:abstractNumId w:val="17"/>
  </w:num>
  <w:num w:numId="16" w16cid:durableId="1280262003">
    <w:abstractNumId w:val="15"/>
  </w:num>
  <w:num w:numId="17" w16cid:durableId="895353830">
    <w:abstractNumId w:val="18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18" w16cid:durableId="889268325">
    <w:abstractNumId w:val="14"/>
  </w:num>
  <w:num w:numId="19" w16cid:durableId="1781218940">
    <w:abstractNumId w:val="10"/>
  </w:num>
  <w:numIdMacAtCleanup w:val="19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linkStyles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96E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829"/>
    <w:rsid w:val="00044DA4"/>
    <w:rsid w:val="00045569"/>
    <w:rsid w:val="0004599D"/>
    <w:rsid w:val="000501BC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44B5"/>
    <w:rsid w:val="00076586"/>
    <w:rsid w:val="000772BB"/>
    <w:rsid w:val="00081106"/>
    <w:rsid w:val="000816B3"/>
    <w:rsid w:val="00081F84"/>
    <w:rsid w:val="00081FD6"/>
    <w:rsid w:val="000821BE"/>
    <w:rsid w:val="000835A4"/>
    <w:rsid w:val="00083974"/>
    <w:rsid w:val="00083E12"/>
    <w:rsid w:val="000847DC"/>
    <w:rsid w:val="00084C5F"/>
    <w:rsid w:val="00087020"/>
    <w:rsid w:val="000910DD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A4BCE"/>
    <w:rsid w:val="000A730E"/>
    <w:rsid w:val="000B0F9C"/>
    <w:rsid w:val="000B19B2"/>
    <w:rsid w:val="000B1B73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5017"/>
    <w:rsid w:val="000C53DB"/>
    <w:rsid w:val="000C60C2"/>
    <w:rsid w:val="000C64F6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906"/>
    <w:rsid w:val="00113BF5"/>
    <w:rsid w:val="00113CB3"/>
    <w:rsid w:val="00113F39"/>
    <w:rsid w:val="0011423A"/>
    <w:rsid w:val="001145E7"/>
    <w:rsid w:val="00114BDB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13C2"/>
    <w:rsid w:val="00162ADF"/>
    <w:rsid w:val="0016337B"/>
    <w:rsid w:val="00164401"/>
    <w:rsid w:val="0016480C"/>
    <w:rsid w:val="0016594A"/>
    <w:rsid w:val="001668BE"/>
    <w:rsid w:val="00166A57"/>
    <w:rsid w:val="00166AE0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1D9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067C"/>
    <w:rsid w:val="001C1745"/>
    <w:rsid w:val="001C185D"/>
    <w:rsid w:val="001C1930"/>
    <w:rsid w:val="001C30D3"/>
    <w:rsid w:val="001C4ABF"/>
    <w:rsid w:val="001C4DB5"/>
    <w:rsid w:val="001C67DA"/>
    <w:rsid w:val="001C7AA0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924"/>
    <w:rsid w:val="001E54FC"/>
    <w:rsid w:val="001E6636"/>
    <w:rsid w:val="001E68CF"/>
    <w:rsid w:val="001E6B69"/>
    <w:rsid w:val="001E74F3"/>
    <w:rsid w:val="001E7752"/>
    <w:rsid w:val="001F04C9"/>
    <w:rsid w:val="001F0AA2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17E5E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6FF1"/>
    <w:rsid w:val="0024734E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65B9C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AD9"/>
    <w:rsid w:val="002C112B"/>
    <w:rsid w:val="002C1211"/>
    <w:rsid w:val="002C1261"/>
    <w:rsid w:val="002C2938"/>
    <w:rsid w:val="002C3960"/>
    <w:rsid w:val="002C3C01"/>
    <w:rsid w:val="002C4AC0"/>
    <w:rsid w:val="002C4BAB"/>
    <w:rsid w:val="002C67B0"/>
    <w:rsid w:val="002C7A80"/>
    <w:rsid w:val="002D02A7"/>
    <w:rsid w:val="002D02FA"/>
    <w:rsid w:val="002D313A"/>
    <w:rsid w:val="002D3490"/>
    <w:rsid w:val="002D3503"/>
    <w:rsid w:val="002D485F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17E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24E2"/>
    <w:rsid w:val="00313E6E"/>
    <w:rsid w:val="00314D99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5BAD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365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0415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35BD"/>
    <w:rsid w:val="00435512"/>
    <w:rsid w:val="004365EB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A3D"/>
    <w:rsid w:val="00467853"/>
    <w:rsid w:val="004710DC"/>
    <w:rsid w:val="004713FB"/>
    <w:rsid w:val="00473562"/>
    <w:rsid w:val="00473C1A"/>
    <w:rsid w:val="00474271"/>
    <w:rsid w:val="00474678"/>
    <w:rsid w:val="00477C68"/>
    <w:rsid w:val="00480421"/>
    <w:rsid w:val="004808CC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97F0C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1D6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3E7"/>
    <w:rsid w:val="005228B8"/>
    <w:rsid w:val="00522F09"/>
    <w:rsid w:val="005253BF"/>
    <w:rsid w:val="00527EF2"/>
    <w:rsid w:val="00530B60"/>
    <w:rsid w:val="00532EF8"/>
    <w:rsid w:val="0053334A"/>
    <w:rsid w:val="005337E8"/>
    <w:rsid w:val="00533C8E"/>
    <w:rsid w:val="00535700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3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4B6"/>
    <w:rsid w:val="0057651A"/>
    <w:rsid w:val="005767E1"/>
    <w:rsid w:val="005771C5"/>
    <w:rsid w:val="00577A69"/>
    <w:rsid w:val="00580E46"/>
    <w:rsid w:val="00581834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753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07F76"/>
    <w:rsid w:val="0061022B"/>
    <w:rsid w:val="00610A63"/>
    <w:rsid w:val="006114A6"/>
    <w:rsid w:val="00611B4B"/>
    <w:rsid w:val="00616D69"/>
    <w:rsid w:val="0062036F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F40"/>
    <w:rsid w:val="006320C4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A7D7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7996"/>
    <w:rsid w:val="006D4919"/>
    <w:rsid w:val="006D6073"/>
    <w:rsid w:val="006D6266"/>
    <w:rsid w:val="006E055E"/>
    <w:rsid w:val="006E0E6C"/>
    <w:rsid w:val="006E1030"/>
    <w:rsid w:val="006E1B50"/>
    <w:rsid w:val="006E5041"/>
    <w:rsid w:val="006E510D"/>
    <w:rsid w:val="006E6447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FD2"/>
    <w:rsid w:val="007155D1"/>
    <w:rsid w:val="00716462"/>
    <w:rsid w:val="00717C5D"/>
    <w:rsid w:val="0072207E"/>
    <w:rsid w:val="00722224"/>
    <w:rsid w:val="007246A2"/>
    <w:rsid w:val="00725C76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1CF5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338A"/>
    <w:rsid w:val="0079416A"/>
    <w:rsid w:val="00794C2B"/>
    <w:rsid w:val="0079523B"/>
    <w:rsid w:val="00795852"/>
    <w:rsid w:val="00797132"/>
    <w:rsid w:val="007972F3"/>
    <w:rsid w:val="00797605"/>
    <w:rsid w:val="00797950"/>
    <w:rsid w:val="007A0004"/>
    <w:rsid w:val="007A0294"/>
    <w:rsid w:val="007A1269"/>
    <w:rsid w:val="007A16B1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D727F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CA9"/>
    <w:rsid w:val="007F6E70"/>
    <w:rsid w:val="007F6EB7"/>
    <w:rsid w:val="007F6EFC"/>
    <w:rsid w:val="00801442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3D5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4A7E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4A1A"/>
    <w:rsid w:val="008555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332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256"/>
    <w:rsid w:val="00924420"/>
    <w:rsid w:val="0092544F"/>
    <w:rsid w:val="00931300"/>
    <w:rsid w:val="009338DB"/>
    <w:rsid w:val="00934D6B"/>
    <w:rsid w:val="00936933"/>
    <w:rsid w:val="00937B12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072F"/>
    <w:rsid w:val="009C34E8"/>
    <w:rsid w:val="009C44D0"/>
    <w:rsid w:val="009C4983"/>
    <w:rsid w:val="009C4E4E"/>
    <w:rsid w:val="009C4EF5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5374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EE5"/>
    <w:rsid w:val="00A61393"/>
    <w:rsid w:val="00A61461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3516"/>
    <w:rsid w:val="00A747CE"/>
    <w:rsid w:val="00A74C1D"/>
    <w:rsid w:val="00A7636B"/>
    <w:rsid w:val="00A77D5B"/>
    <w:rsid w:val="00A84E23"/>
    <w:rsid w:val="00A85844"/>
    <w:rsid w:val="00A86291"/>
    <w:rsid w:val="00A87456"/>
    <w:rsid w:val="00A87471"/>
    <w:rsid w:val="00A8770E"/>
    <w:rsid w:val="00A907DE"/>
    <w:rsid w:val="00A90FC5"/>
    <w:rsid w:val="00A938C7"/>
    <w:rsid w:val="00A95EB0"/>
    <w:rsid w:val="00A961D5"/>
    <w:rsid w:val="00A967FD"/>
    <w:rsid w:val="00A97281"/>
    <w:rsid w:val="00AA0280"/>
    <w:rsid w:val="00AA3692"/>
    <w:rsid w:val="00AA640B"/>
    <w:rsid w:val="00AA7BEB"/>
    <w:rsid w:val="00AB05A1"/>
    <w:rsid w:val="00AB0A4D"/>
    <w:rsid w:val="00AB0CB2"/>
    <w:rsid w:val="00AB3F5F"/>
    <w:rsid w:val="00AB4A75"/>
    <w:rsid w:val="00AB5A67"/>
    <w:rsid w:val="00AB5A91"/>
    <w:rsid w:val="00AB5FB9"/>
    <w:rsid w:val="00AB6717"/>
    <w:rsid w:val="00AC0A59"/>
    <w:rsid w:val="00AC2267"/>
    <w:rsid w:val="00AC613B"/>
    <w:rsid w:val="00AC721F"/>
    <w:rsid w:val="00AC78CA"/>
    <w:rsid w:val="00AD2BDC"/>
    <w:rsid w:val="00AD3CA9"/>
    <w:rsid w:val="00AD43E2"/>
    <w:rsid w:val="00AD5D5A"/>
    <w:rsid w:val="00AE087D"/>
    <w:rsid w:val="00AE2241"/>
    <w:rsid w:val="00AE3005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5FF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4E03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273CD"/>
    <w:rsid w:val="00B27F49"/>
    <w:rsid w:val="00B309B6"/>
    <w:rsid w:val="00B30D62"/>
    <w:rsid w:val="00B31D55"/>
    <w:rsid w:val="00B3753F"/>
    <w:rsid w:val="00B379FC"/>
    <w:rsid w:val="00B37DFD"/>
    <w:rsid w:val="00B4166E"/>
    <w:rsid w:val="00B425FB"/>
    <w:rsid w:val="00B4286A"/>
    <w:rsid w:val="00B42BC6"/>
    <w:rsid w:val="00B47721"/>
    <w:rsid w:val="00B50D0E"/>
    <w:rsid w:val="00B51375"/>
    <w:rsid w:val="00B528EA"/>
    <w:rsid w:val="00B532FD"/>
    <w:rsid w:val="00B54EFE"/>
    <w:rsid w:val="00B55227"/>
    <w:rsid w:val="00B552D5"/>
    <w:rsid w:val="00B55BEB"/>
    <w:rsid w:val="00B60800"/>
    <w:rsid w:val="00B60E8B"/>
    <w:rsid w:val="00B6242E"/>
    <w:rsid w:val="00B64D66"/>
    <w:rsid w:val="00B64EA4"/>
    <w:rsid w:val="00B71156"/>
    <w:rsid w:val="00B73DF8"/>
    <w:rsid w:val="00B7445D"/>
    <w:rsid w:val="00B74EB4"/>
    <w:rsid w:val="00B763EA"/>
    <w:rsid w:val="00B81592"/>
    <w:rsid w:val="00B81B6D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0FA9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3B24"/>
    <w:rsid w:val="00BB4553"/>
    <w:rsid w:val="00BB4E49"/>
    <w:rsid w:val="00BB52F3"/>
    <w:rsid w:val="00BB55E9"/>
    <w:rsid w:val="00BB755E"/>
    <w:rsid w:val="00BC099D"/>
    <w:rsid w:val="00BC0E63"/>
    <w:rsid w:val="00BC1019"/>
    <w:rsid w:val="00BC1612"/>
    <w:rsid w:val="00BC249A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0790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34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57DB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5B8C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0168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3F9B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40D"/>
    <w:rsid w:val="00D21631"/>
    <w:rsid w:val="00D2182C"/>
    <w:rsid w:val="00D22E06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3B05"/>
    <w:rsid w:val="00D34518"/>
    <w:rsid w:val="00D35562"/>
    <w:rsid w:val="00D36137"/>
    <w:rsid w:val="00D36ADA"/>
    <w:rsid w:val="00D40CF5"/>
    <w:rsid w:val="00D41319"/>
    <w:rsid w:val="00D43277"/>
    <w:rsid w:val="00D434A8"/>
    <w:rsid w:val="00D43EAB"/>
    <w:rsid w:val="00D45F83"/>
    <w:rsid w:val="00D4627A"/>
    <w:rsid w:val="00D4680A"/>
    <w:rsid w:val="00D479C1"/>
    <w:rsid w:val="00D50BDF"/>
    <w:rsid w:val="00D52C83"/>
    <w:rsid w:val="00D53510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34A"/>
    <w:rsid w:val="00D90712"/>
    <w:rsid w:val="00D94027"/>
    <w:rsid w:val="00D94EBE"/>
    <w:rsid w:val="00D95190"/>
    <w:rsid w:val="00D96571"/>
    <w:rsid w:val="00D96C6E"/>
    <w:rsid w:val="00D977E3"/>
    <w:rsid w:val="00D97C9F"/>
    <w:rsid w:val="00DA0444"/>
    <w:rsid w:val="00DA135A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17EF"/>
    <w:rsid w:val="00DF3165"/>
    <w:rsid w:val="00DF371E"/>
    <w:rsid w:val="00DF6407"/>
    <w:rsid w:val="00DF6561"/>
    <w:rsid w:val="00DF6613"/>
    <w:rsid w:val="00DF7557"/>
    <w:rsid w:val="00E002D6"/>
    <w:rsid w:val="00E02A70"/>
    <w:rsid w:val="00E03154"/>
    <w:rsid w:val="00E039D5"/>
    <w:rsid w:val="00E051E7"/>
    <w:rsid w:val="00E052B7"/>
    <w:rsid w:val="00E0596E"/>
    <w:rsid w:val="00E062A4"/>
    <w:rsid w:val="00E06BA3"/>
    <w:rsid w:val="00E0784E"/>
    <w:rsid w:val="00E10C58"/>
    <w:rsid w:val="00E10E99"/>
    <w:rsid w:val="00E1132C"/>
    <w:rsid w:val="00E1138F"/>
    <w:rsid w:val="00E1232F"/>
    <w:rsid w:val="00E1334F"/>
    <w:rsid w:val="00E1356C"/>
    <w:rsid w:val="00E13D40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62E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27E1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5402"/>
    <w:rsid w:val="00EA5950"/>
    <w:rsid w:val="00EA660C"/>
    <w:rsid w:val="00EA6CF6"/>
    <w:rsid w:val="00EA79DA"/>
    <w:rsid w:val="00EA7B24"/>
    <w:rsid w:val="00EB2129"/>
    <w:rsid w:val="00EB2266"/>
    <w:rsid w:val="00EB2BC1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14FF"/>
    <w:rsid w:val="00EF2BA0"/>
    <w:rsid w:val="00EF2F36"/>
    <w:rsid w:val="00EF3494"/>
    <w:rsid w:val="00EF6D0B"/>
    <w:rsid w:val="00F00265"/>
    <w:rsid w:val="00F0186C"/>
    <w:rsid w:val="00F024CC"/>
    <w:rsid w:val="00F02534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613D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0A5B"/>
    <w:rsid w:val="00F81076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5E14"/>
    <w:rsid w:val="00F96625"/>
    <w:rsid w:val="00F96670"/>
    <w:rsid w:val="00FA03BD"/>
    <w:rsid w:val="00FA0820"/>
    <w:rsid w:val="00FA2F35"/>
    <w:rsid w:val="00FA363C"/>
    <w:rsid w:val="00FA463B"/>
    <w:rsid w:val="00FA4814"/>
    <w:rsid w:val="00FA54FF"/>
    <w:rsid w:val="00FA59D0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A1B"/>
    <w:rsid w:val="00FC33FC"/>
    <w:rsid w:val="00FC41FE"/>
    <w:rsid w:val="00FC425D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9B"/>
    <w:rsid w:val="00FF40BD"/>
    <w:rsid w:val="00FF4518"/>
    <w:rsid w:val="00FF4603"/>
    <w:rsid w:val="00FF6CA9"/>
    <w:rsid w:val="00FF6ED8"/>
    <w:rsid w:val="00FF722C"/>
    <w:rsid w:val="01F24650"/>
    <w:rsid w:val="03684C2B"/>
    <w:rsid w:val="062D58F9"/>
    <w:rsid w:val="06F56271"/>
    <w:rsid w:val="079398CD"/>
    <w:rsid w:val="0B9AC4B8"/>
    <w:rsid w:val="0C282D6D"/>
    <w:rsid w:val="0E7BD666"/>
    <w:rsid w:val="0F7268F8"/>
    <w:rsid w:val="1370472F"/>
    <w:rsid w:val="1962853F"/>
    <w:rsid w:val="1FFB59AD"/>
    <w:rsid w:val="206D9E3A"/>
    <w:rsid w:val="21CE3861"/>
    <w:rsid w:val="226086E5"/>
    <w:rsid w:val="226EB031"/>
    <w:rsid w:val="2349598A"/>
    <w:rsid w:val="246C661F"/>
    <w:rsid w:val="24E07193"/>
    <w:rsid w:val="29D22259"/>
    <w:rsid w:val="3200E354"/>
    <w:rsid w:val="3AF0976A"/>
    <w:rsid w:val="3C29B0B9"/>
    <w:rsid w:val="3D092970"/>
    <w:rsid w:val="3E7E93E1"/>
    <w:rsid w:val="3FEA2861"/>
    <w:rsid w:val="444A9208"/>
    <w:rsid w:val="45F75E1D"/>
    <w:rsid w:val="466063F0"/>
    <w:rsid w:val="46691AA6"/>
    <w:rsid w:val="46D7F864"/>
    <w:rsid w:val="47F6A3F4"/>
    <w:rsid w:val="4A2F3D6C"/>
    <w:rsid w:val="4B755C95"/>
    <w:rsid w:val="500E0A70"/>
    <w:rsid w:val="50D19EC6"/>
    <w:rsid w:val="53969A2F"/>
    <w:rsid w:val="53D593CF"/>
    <w:rsid w:val="5A06972D"/>
    <w:rsid w:val="5AAC016E"/>
    <w:rsid w:val="5C555E09"/>
    <w:rsid w:val="5CB4AAD3"/>
    <w:rsid w:val="5D24AD75"/>
    <w:rsid w:val="5E196CBA"/>
    <w:rsid w:val="5E31FC5A"/>
    <w:rsid w:val="5E842B54"/>
    <w:rsid w:val="5F13023D"/>
    <w:rsid w:val="6019D4F1"/>
    <w:rsid w:val="62C9DE3E"/>
    <w:rsid w:val="636A867E"/>
    <w:rsid w:val="68F8D293"/>
    <w:rsid w:val="69EE1B99"/>
    <w:rsid w:val="6E2E089B"/>
    <w:rsid w:val="70269EB8"/>
    <w:rsid w:val="70D6FA14"/>
    <w:rsid w:val="756F32EF"/>
    <w:rsid w:val="7611EF3F"/>
    <w:rsid w:val="778FB506"/>
    <w:rsid w:val="784C74EC"/>
    <w:rsid w:val="7AAB4B96"/>
    <w:rsid w:val="7B5FE0C3"/>
    <w:rsid w:val="7EBD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F1F401D"/>
  <w15:docId w15:val="{6F15E9DA-7CF5-463D-A4D8-784439088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4" w:semiHidden="1" w:unhideWhenUsed="1" w:qFormat="1"/>
    <w:lsdException w:name="heading 3" w:uiPriority="4" w:semiHidden="1" w:unhideWhenUsed="1" w:qFormat="1"/>
    <w:lsdException w:name="heading 4" w:uiPriority="23" w:semiHidden="1" w:qFormat="1"/>
    <w:lsdException w:name="heading 5" w:uiPriority="23" w:semiHidden="1" w:unhideWhenUsed="1" w:qFormat="1"/>
    <w:lsdException w:name="heading 6" w:uiPriority="23" w:semiHidden="1" w:qFormat="1"/>
    <w:lsdException w:name="heading 7" w:uiPriority="23" w:semiHidden="1" w:qFormat="1"/>
    <w:lsdException w:name="heading 8" w:uiPriority="23" w:semiHidden="1" w:qFormat="1"/>
    <w:lsdException w:name="heading 9" w:uiPriority="23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/>
    <w:lsdException w:name="toc 2" w:uiPriority="39" w:semiHidden="1"/>
    <w:lsdException w:name="toc 3" w:uiPriority="39" w:semiHidden="1"/>
    <w:lsdException w:name="toc 4" w:uiPriority="39" w:semiHidden="1"/>
    <w:lsdException w:name="toc 5" w:uiPriority="39" w:semiHidden="1"/>
    <w:lsdException w:name="toc 6" w:uiPriority="39" w:semiHidden="1"/>
    <w:lsdException w:name="toc 7" w:uiPriority="39" w:semiHidden="1"/>
    <w:lsdException w:name="toc 8" w:uiPriority="39" w:semiHidden="1"/>
    <w:lsdException w:name="toc 9" w:uiPriority="3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6" w:semiHidden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25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9" w:semiHidden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0" w:semiHidden="1" w:qFormat="1"/>
    <w:lsdException w:name="Intense Quote" w:uiPriority="31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6" w:semiHidden="1" w:qFormat="1"/>
    <w:lsdException w:name="Intense Emphasis" w:uiPriority="28" w:semiHidden="1" w:qFormat="1"/>
    <w:lsdException w:name="Subtle Reference" w:uiPriority="32" w:semiHidden="1" w:qFormat="1"/>
    <w:lsdException w:name="Intense Reference" w:uiPriority="33" w:semiHidden="1" w:qFormat="1"/>
    <w:lsdException w:name="Book Title" w:uiPriority="34" w:semiHidden="1" w:qFormat="1"/>
    <w:lsdException w:name="Bibliography" w:uiPriority="38" w:semiHidden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001D6"/>
    <w:pPr>
      <w:spacing w:after="160" w:line="259" w:lineRule="auto"/>
    </w:pPr>
    <w:rPr>
      <w:rFonts w:ascii="Poppins" w:hAnsi="Poppins"/>
      <w:kern w:val="2"/>
      <w:sz w:val="22"/>
      <w:szCs w:val="22"/>
      <w:lang w:val="en-GB"/>
      <w14:ligatures w14:val="standardContextual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AE2241"/>
    <w:pPr>
      <w:keepNext/>
      <w:keepLines/>
      <w:spacing w:before="240"/>
      <w:outlineLvl w:val="0"/>
    </w:pPr>
    <w:rPr>
      <w:rFonts w:eastAsiaTheme="majorEastAsia" w:cstheme="majorBidi"/>
      <w:b/>
      <w:bCs/>
      <w:color w:val="3F0731" w:themeColor="text2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AE2241"/>
    <w:pPr>
      <w:keepNext/>
      <w:keepLines/>
      <w:spacing w:before="240"/>
      <w:outlineLvl w:val="1"/>
    </w:pPr>
    <w:rPr>
      <w:rFonts w:eastAsiaTheme="majorEastAsia" w:cstheme="majorBidi"/>
      <w:b/>
      <w:bCs/>
      <w:color w:val="3F0731" w:themeColor="text2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AE2241"/>
    <w:pPr>
      <w:keepNext/>
      <w:keepLines/>
      <w:spacing w:before="240"/>
      <w:outlineLvl w:val="2"/>
    </w:pPr>
    <w:rPr>
      <w:rFonts w:eastAsiaTheme="majorEastAsia" w:cstheme="majorBidi"/>
      <w:color w:val="3F0731" w:themeColor="text2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AE2241"/>
    <w:pPr>
      <w:keepNext/>
      <w:keepLines/>
      <w:numPr>
        <w:ilvl w:val="3"/>
        <w:numId w:val="13"/>
      </w:numPr>
      <w:spacing w:before="120"/>
      <w:outlineLvl w:val="3"/>
    </w:pPr>
    <w:rPr>
      <w:rFonts w:asciiTheme="majorHAnsi" w:hAnsiTheme="majorHAnsi" w:eastAsiaTheme="majorEastAsia" w:cstheme="majorBidi"/>
      <w:b/>
      <w:iCs/>
      <w:color w:val="7A3864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AE2241"/>
    <w:pPr>
      <w:keepNext/>
      <w:keepLines/>
      <w:numPr>
        <w:ilvl w:val="4"/>
        <w:numId w:val="13"/>
      </w:numPr>
      <w:spacing w:before="40" w:after="0"/>
      <w:outlineLvl w:val="4"/>
    </w:pPr>
    <w:rPr>
      <w:rFonts w:asciiTheme="majorHAnsi" w:hAnsiTheme="majorHAnsi" w:eastAsiaTheme="majorEastAsia" w:cstheme="majorBidi"/>
      <w:color w:val="2F0524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AE2241"/>
    <w:pPr>
      <w:keepNext/>
      <w:keepLines/>
      <w:numPr>
        <w:ilvl w:val="5"/>
        <w:numId w:val="13"/>
      </w:numPr>
      <w:spacing w:before="40" w:after="0"/>
      <w:outlineLvl w:val="5"/>
    </w:pPr>
    <w:rPr>
      <w:rFonts w:asciiTheme="majorHAnsi" w:hAnsiTheme="majorHAnsi" w:eastAsiaTheme="majorEastAsia" w:cstheme="majorBidi"/>
      <w:color w:val="1F0318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AE2241"/>
    <w:pPr>
      <w:keepNext/>
      <w:keepLines/>
      <w:numPr>
        <w:ilvl w:val="6"/>
        <w:numId w:val="13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0318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AE2241"/>
    <w:pPr>
      <w:keepNext/>
      <w:keepLines/>
      <w:numPr>
        <w:ilvl w:val="7"/>
        <w:numId w:val="13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AE2241"/>
    <w:pPr>
      <w:keepNext/>
      <w:keepLines/>
      <w:numPr>
        <w:ilvl w:val="8"/>
        <w:numId w:val="13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ableColumnHeading" w:customStyle="1">
    <w:name w:val="Table Column Heading"/>
    <w:basedOn w:val="BodyText"/>
    <w:uiPriority w:val="7"/>
    <w:qFormat/>
    <w:rsid w:val="00AE2241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B27F49"/>
    <w:pPr>
      <w:tabs>
        <w:tab w:val="center" w:pos="4513"/>
        <w:tab w:val="right" w:pos="9026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B27F49"/>
    <w:rPr>
      <w:kern w:val="2"/>
      <w:sz w:val="22"/>
      <w:szCs w:val="22"/>
      <w:lang w:val="en-GB"/>
      <w14:ligatures w14:val="standardContextual"/>
    </w:rPr>
  </w:style>
  <w:style w:type="paragraph" w:styleId="TableColumnHeadingRight" w:customStyle="1">
    <w:name w:val="Table Column Heading Right"/>
    <w:basedOn w:val="TableColumnHeading"/>
    <w:uiPriority w:val="7"/>
    <w:qFormat/>
    <w:rsid w:val="00AE2241"/>
    <w:pPr>
      <w:jc w:val="right"/>
    </w:pPr>
  </w:style>
  <w:style w:type="paragraph" w:styleId="PageTitle" w:customStyle="1">
    <w:name w:val="Page Title"/>
    <w:basedOn w:val="Normal"/>
    <w:next w:val="BodyText"/>
    <w:uiPriority w:val="3"/>
    <w:qFormat/>
    <w:rsid w:val="00AE2241"/>
    <w:pPr>
      <w:keepNext/>
      <w:spacing w:before="480"/>
      <w:outlineLvl w:val="0"/>
    </w:pPr>
    <w:rPr>
      <w:b/>
      <w:noProof/>
      <w:color w:val="3F0731" w:themeColor="text2"/>
      <w:sz w:val="32"/>
      <w:szCs w:val="48"/>
    </w:rPr>
  </w:style>
  <w:style w:type="paragraph" w:styleId="TableBodyRight" w:customStyle="1">
    <w:name w:val="Table Body Right"/>
    <w:basedOn w:val="TableBody"/>
    <w:uiPriority w:val="8"/>
    <w:qFormat/>
    <w:rsid w:val="00AE2241"/>
    <w:pPr>
      <w:jc w:val="right"/>
    </w:pPr>
  </w:style>
  <w:style w:type="character" w:styleId="Bold" w:customStyle="1">
    <w:name w:val="Bold"/>
    <w:basedOn w:val="DefaultParagraphFont"/>
    <w:uiPriority w:val="2"/>
    <w:qFormat/>
    <w:rsid w:val="00AE2241"/>
    <w:rPr>
      <w:rFonts w:ascii="Poppins" w:hAnsi="Poppins"/>
      <w:b/>
      <w:i w:val="0"/>
      <w:color w:val="000000" w:themeColor="text1"/>
    </w:rPr>
  </w:style>
  <w:style w:type="paragraph" w:styleId="DocumentTitle" w:customStyle="1">
    <w:name w:val="Document Title"/>
    <w:next w:val="DocumentSubtitle"/>
    <w:uiPriority w:val="26"/>
    <w:rsid w:val="00AB5A91"/>
    <w:pPr>
      <w:framePr w:w="8108" w:wrap="notBeside" w:hAnchor="page" w:vAnchor="page" w:x="710" w:y="2149" w:anchorLock="1"/>
      <w:ind w:right="306"/>
    </w:pPr>
    <w:rPr>
      <w:rFonts w:asciiTheme="majorHAnsi" w:hAnsiTheme="majorHAnsi"/>
      <w:b/>
      <w:bCs/>
      <w:color w:val="000000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B5A91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A91"/>
    <w:pPr>
      <w:spacing w:after="0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B5A91"/>
    <w:rPr>
      <w:rFonts w:ascii="Tahoma" w:hAnsi="Tahoma" w:cs="Tahoma"/>
      <w:color w:val="6E6E6E"/>
      <w:sz w:val="16"/>
      <w:szCs w:val="16"/>
      <w:lang w:val="en-GB"/>
    </w:rPr>
  </w:style>
  <w:style w:type="character" w:styleId="HeaderChar" w:customStyle="1">
    <w:name w:val="Header Char"/>
    <w:basedOn w:val="DefaultParagraphFont"/>
    <w:link w:val="Header"/>
    <w:uiPriority w:val="99"/>
    <w:rsid w:val="00AB5A91"/>
    <w:rPr>
      <w:noProof/>
      <w:color w:val="6E6E6E"/>
      <w:sz w:val="18"/>
      <w:lang w:val="en-GB"/>
    </w:rPr>
  </w:style>
  <w:style w:type="character" w:styleId="Heading1Char" w:customStyle="1">
    <w:name w:val="Heading 1 Char"/>
    <w:basedOn w:val="DefaultParagraphFont"/>
    <w:link w:val="Heading1"/>
    <w:uiPriority w:val="4"/>
    <w:rsid w:val="00AE2241"/>
    <w:rPr>
      <w:rFonts w:ascii="Poppins" w:hAnsi="Poppins" w:eastAsiaTheme="majorEastAsia" w:cstheme="majorBidi"/>
      <w:b/>
      <w:bCs/>
      <w:color w:val="3F0731" w:themeColor="text2"/>
      <w:kern w:val="2"/>
      <w:sz w:val="28"/>
      <w:szCs w:val="28"/>
      <w:lang w:val="en-GB"/>
      <w14:ligatures w14:val="standardContextual"/>
    </w:rPr>
  </w:style>
  <w:style w:type="character" w:styleId="Heading2Char" w:customStyle="1">
    <w:name w:val="Heading 2 Char"/>
    <w:basedOn w:val="DefaultParagraphFont"/>
    <w:link w:val="Heading2"/>
    <w:uiPriority w:val="4"/>
    <w:rsid w:val="00AE2241"/>
    <w:rPr>
      <w:rFonts w:ascii="Poppins" w:hAnsi="Poppins" w:eastAsiaTheme="majorEastAsia" w:cstheme="majorBidi"/>
      <w:b/>
      <w:bCs/>
      <w:color w:val="3F0731" w:themeColor="text2"/>
      <w:kern w:val="2"/>
      <w:sz w:val="28"/>
      <w:szCs w:val="26"/>
      <w:lang w:val="en-GB"/>
      <w14:ligatures w14:val="standardContextual"/>
    </w:rPr>
  </w:style>
  <w:style w:type="table" w:styleId="TableGrid">
    <w:name w:val="Table Grid"/>
    <w:basedOn w:val="TableNormal"/>
    <w:uiPriority w:val="59"/>
    <w:rsid w:val="00AB5A91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ableBody" w:customStyle="1">
    <w:name w:val="Table Body"/>
    <w:basedOn w:val="BodyText"/>
    <w:uiPriority w:val="8"/>
    <w:qFormat/>
    <w:rsid w:val="00AE2241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AB5A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AB5A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AB5A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AB5A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AB5A91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AB5A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AB5A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AB5A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AB5A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AB5A91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AB5A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AB5A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AB5A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AB5A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AB5A91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5A91"/>
  </w:style>
  <w:style w:type="character" w:styleId="CommentTextChar" w:customStyle="1">
    <w:name w:val="Comment Text Char"/>
    <w:basedOn w:val="DefaultParagraphFont"/>
    <w:link w:val="CommentText"/>
    <w:uiPriority w:val="99"/>
    <w:rsid w:val="00AB5A91"/>
    <w:rPr>
      <w:color w:val="6E6E6E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A9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B5A91"/>
    <w:rPr>
      <w:b/>
      <w:bCs/>
      <w:color w:val="6E6E6E"/>
      <w:lang w:val="en-GB"/>
    </w:rPr>
  </w:style>
  <w:style w:type="character" w:styleId="Emphasis">
    <w:name w:val="Emphasis"/>
    <w:basedOn w:val="DefaultParagraphFont"/>
    <w:uiPriority w:val="27"/>
    <w:qFormat/>
    <w:rsid w:val="00AE2241"/>
    <w:rPr>
      <w:rFonts w:ascii="Poppins" w:hAnsi="Poppins"/>
      <w:i/>
      <w:iCs/>
    </w:rPr>
  </w:style>
  <w:style w:type="paragraph" w:styleId="DocumentSubtitle" w:customStyle="1">
    <w:name w:val="Document Subtitle"/>
    <w:basedOn w:val="DocumentTitle"/>
    <w:next w:val="Normal"/>
    <w:uiPriority w:val="26"/>
    <w:rsid w:val="00AB5A91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styleId="Heading3Char" w:customStyle="1">
    <w:name w:val="Heading 3 Char"/>
    <w:basedOn w:val="DefaultParagraphFont"/>
    <w:link w:val="Heading3"/>
    <w:uiPriority w:val="4"/>
    <w:rsid w:val="00AE2241"/>
    <w:rPr>
      <w:rFonts w:ascii="Poppins" w:hAnsi="Poppins" w:eastAsiaTheme="majorEastAsia" w:cstheme="majorBidi"/>
      <w:color w:val="3F0731" w:themeColor="text2"/>
      <w:kern w:val="2"/>
      <w:sz w:val="24"/>
      <w:szCs w:val="24"/>
      <w:lang w:val="en-GB"/>
      <w14:ligatures w14:val="standardContextual"/>
    </w:rPr>
  </w:style>
  <w:style w:type="character" w:styleId="Heading5Char" w:customStyle="1">
    <w:name w:val="Heading 5 Char"/>
    <w:basedOn w:val="DefaultParagraphFont"/>
    <w:link w:val="Heading5"/>
    <w:uiPriority w:val="23"/>
    <w:semiHidden/>
    <w:rsid w:val="00AE2241"/>
    <w:rPr>
      <w:rFonts w:asciiTheme="majorHAnsi" w:hAnsiTheme="majorHAnsi" w:eastAsiaTheme="majorEastAsia" w:cstheme="majorBidi"/>
      <w:color w:val="2F0524" w:themeColor="accent1" w:themeShade="BF"/>
      <w:kern w:val="2"/>
      <w:sz w:val="22"/>
      <w:szCs w:val="22"/>
      <w:lang w:val="en-GB"/>
      <w14:ligatures w14:val="standardContextual"/>
    </w:rPr>
  </w:style>
  <w:style w:type="paragraph" w:styleId="Bullet1" w:customStyle="1">
    <w:name w:val="Bullet 1"/>
    <w:basedOn w:val="BodyText"/>
    <w:uiPriority w:val="1"/>
    <w:qFormat/>
    <w:rsid w:val="00AE2241"/>
    <w:pPr>
      <w:numPr>
        <w:numId w:val="14"/>
      </w:numPr>
    </w:pPr>
  </w:style>
  <w:style w:type="paragraph" w:styleId="Bullet2" w:customStyle="1">
    <w:name w:val="Bullet 2"/>
    <w:basedOn w:val="BodyText"/>
    <w:uiPriority w:val="1"/>
    <w:qFormat/>
    <w:rsid w:val="00AE2241"/>
    <w:pPr>
      <w:numPr>
        <w:numId w:val="15"/>
      </w:numPr>
    </w:pPr>
  </w:style>
  <w:style w:type="paragraph" w:styleId="Bullet3" w:customStyle="1">
    <w:name w:val="Bullet 3"/>
    <w:basedOn w:val="BodyText"/>
    <w:uiPriority w:val="1"/>
    <w:qFormat/>
    <w:rsid w:val="00AE2241"/>
    <w:pPr>
      <w:numPr>
        <w:numId w:val="16"/>
      </w:numPr>
    </w:pPr>
  </w:style>
  <w:style w:type="paragraph" w:styleId="NumberedBullet1" w:customStyle="1">
    <w:name w:val="Numbered Bullet 1"/>
    <w:basedOn w:val="BodyText"/>
    <w:uiPriority w:val="5"/>
    <w:qFormat/>
    <w:rsid w:val="00AE2241"/>
    <w:pPr>
      <w:numPr>
        <w:numId w:val="17"/>
      </w:numPr>
      <w:spacing w:before="60" w:after="60"/>
    </w:pPr>
  </w:style>
  <w:style w:type="paragraph" w:styleId="NumberedBullet2" w:customStyle="1">
    <w:name w:val="Numbered Bullet 2"/>
    <w:basedOn w:val="BodyText"/>
    <w:uiPriority w:val="5"/>
    <w:qFormat/>
    <w:rsid w:val="00AE2241"/>
    <w:pPr>
      <w:numPr>
        <w:ilvl w:val="1"/>
        <w:numId w:val="17"/>
      </w:numPr>
      <w:tabs>
        <w:tab w:val="left" w:pos="709"/>
      </w:tabs>
    </w:pPr>
  </w:style>
  <w:style w:type="paragraph" w:styleId="NumberedBullet3" w:customStyle="1">
    <w:name w:val="Numbered Bullet 3"/>
    <w:basedOn w:val="BodyText"/>
    <w:uiPriority w:val="5"/>
    <w:qFormat/>
    <w:rsid w:val="00AE2241"/>
    <w:pPr>
      <w:numPr>
        <w:ilvl w:val="2"/>
        <w:numId w:val="17"/>
      </w:numPr>
      <w:tabs>
        <w:tab w:val="left" w:pos="1276"/>
      </w:tabs>
    </w:pPr>
  </w:style>
  <w:style w:type="numbering" w:styleId="NumberedBulletsList" w:customStyle="1">
    <w:name w:val="Numbered Bullets List"/>
    <w:uiPriority w:val="99"/>
    <w:rsid w:val="00AB5A91"/>
    <w:pPr>
      <w:numPr>
        <w:numId w:val="11"/>
      </w:numPr>
    </w:pPr>
  </w:style>
  <w:style w:type="paragraph" w:styleId="Indent1" w:customStyle="1">
    <w:name w:val="Indent 1"/>
    <w:basedOn w:val="BodyText"/>
    <w:uiPriority w:val="6"/>
    <w:semiHidden/>
    <w:unhideWhenUsed/>
    <w:qFormat/>
    <w:rsid w:val="00AE2241"/>
    <w:pPr>
      <w:ind w:left="284"/>
    </w:pPr>
  </w:style>
  <w:style w:type="paragraph" w:styleId="Indent2" w:customStyle="1">
    <w:name w:val="Indent 2"/>
    <w:basedOn w:val="BodyText"/>
    <w:uiPriority w:val="6"/>
    <w:semiHidden/>
    <w:unhideWhenUsed/>
    <w:qFormat/>
    <w:rsid w:val="00AE2241"/>
    <w:pPr>
      <w:ind w:left="567"/>
    </w:pPr>
  </w:style>
  <w:style w:type="paragraph" w:styleId="Indent3" w:customStyle="1">
    <w:name w:val="Indent 3"/>
    <w:basedOn w:val="BodyText"/>
    <w:uiPriority w:val="6"/>
    <w:semiHidden/>
    <w:unhideWhenUsed/>
    <w:qFormat/>
    <w:rsid w:val="00AE2241"/>
    <w:pPr>
      <w:ind w:left="851"/>
    </w:pPr>
  </w:style>
  <w:style w:type="paragraph" w:styleId="ShadedHeading" w:customStyle="1">
    <w:name w:val="Shaded Heading"/>
    <w:basedOn w:val="BodyText"/>
    <w:next w:val="ShadedBody"/>
    <w:uiPriority w:val="10"/>
    <w:rsid w:val="00AB5A91"/>
    <w:pPr>
      <w:keepNext/>
      <w:keepLines/>
      <w:pBdr>
        <w:top w:val="single" w:color="3F0731" w:themeColor="accent1" w:sz="2" w:space="2"/>
        <w:left w:val="single" w:color="3F0731" w:themeColor="accent1" w:sz="2" w:space="4"/>
        <w:bottom w:val="single" w:color="3F0731" w:themeColor="accent1" w:sz="2" w:space="2"/>
        <w:right w:val="single" w:color="3F0731" w:themeColor="accent1" w:sz="2" w:space="4"/>
      </w:pBdr>
      <w:shd w:val="clear" w:color="auto" w:fill="3F0731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5A91"/>
    <w:rPr>
      <w:color w:val="808080"/>
    </w:rPr>
  </w:style>
  <w:style w:type="paragraph" w:styleId="Authors" w:customStyle="1">
    <w:name w:val="Authors"/>
    <w:basedOn w:val="Footer"/>
    <w:link w:val="AuthorsChar"/>
    <w:uiPriority w:val="99"/>
    <w:rsid w:val="00AB5A91"/>
    <w:pPr>
      <w:spacing w:before="60" w:after="60"/>
    </w:pPr>
  </w:style>
  <w:style w:type="character" w:styleId="Heading4Char" w:customStyle="1">
    <w:name w:val="Heading 4 Char"/>
    <w:aliases w:val="Heading 4 (table &amp; chart) Char"/>
    <w:basedOn w:val="DefaultParagraphFont"/>
    <w:link w:val="Heading4"/>
    <w:uiPriority w:val="23"/>
    <w:semiHidden/>
    <w:rsid w:val="00AE2241"/>
    <w:rPr>
      <w:rFonts w:asciiTheme="majorHAnsi" w:hAnsiTheme="majorHAnsi" w:eastAsiaTheme="majorEastAsia" w:cstheme="majorBidi"/>
      <w:b/>
      <w:iCs/>
      <w:color w:val="7A3864" w:themeColor="accent2"/>
      <w:kern w:val="2"/>
      <w:sz w:val="22"/>
      <w:szCs w:val="22"/>
      <w:lang w:val="en-GB"/>
      <w14:ligatures w14:val="standardContextual"/>
    </w:rPr>
  </w:style>
  <w:style w:type="character" w:styleId="Heading6Char" w:customStyle="1">
    <w:name w:val="Heading 6 Char"/>
    <w:basedOn w:val="DefaultParagraphFont"/>
    <w:link w:val="Heading6"/>
    <w:uiPriority w:val="23"/>
    <w:semiHidden/>
    <w:rsid w:val="00AE2241"/>
    <w:rPr>
      <w:rFonts w:asciiTheme="majorHAnsi" w:hAnsiTheme="majorHAnsi" w:eastAsiaTheme="majorEastAsia" w:cstheme="majorBidi"/>
      <w:color w:val="1F0318" w:themeColor="accent1" w:themeShade="7F"/>
      <w:kern w:val="2"/>
      <w:sz w:val="22"/>
      <w:szCs w:val="22"/>
      <w:lang w:val="en-GB"/>
      <w14:ligatures w14:val="standardContextual"/>
    </w:rPr>
  </w:style>
  <w:style w:type="character" w:styleId="Heading7Char" w:customStyle="1">
    <w:name w:val="Heading 7 Char"/>
    <w:basedOn w:val="DefaultParagraphFont"/>
    <w:link w:val="Heading7"/>
    <w:uiPriority w:val="23"/>
    <w:semiHidden/>
    <w:rsid w:val="00AE2241"/>
    <w:rPr>
      <w:rFonts w:asciiTheme="majorHAnsi" w:hAnsiTheme="majorHAnsi" w:eastAsiaTheme="majorEastAsia" w:cstheme="majorBidi"/>
      <w:i/>
      <w:iCs/>
      <w:color w:val="1F0318" w:themeColor="accent1" w:themeShade="7F"/>
      <w:kern w:val="2"/>
      <w:sz w:val="22"/>
      <w:szCs w:val="22"/>
      <w:lang w:val="en-GB"/>
      <w14:ligatures w14:val="standardContextual"/>
    </w:rPr>
  </w:style>
  <w:style w:type="character" w:styleId="Heading8Char" w:customStyle="1">
    <w:name w:val="Heading 8 Char"/>
    <w:basedOn w:val="DefaultParagraphFont"/>
    <w:link w:val="Heading8"/>
    <w:uiPriority w:val="23"/>
    <w:semiHidden/>
    <w:rsid w:val="00AE2241"/>
    <w:rPr>
      <w:rFonts w:asciiTheme="majorHAnsi" w:hAnsiTheme="majorHAnsi" w:eastAsiaTheme="majorEastAsia" w:cstheme="majorBidi"/>
      <w:color w:val="272727" w:themeColor="text1" w:themeTint="D8"/>
      <w:kern w:val="2"/>
      <w:sz w:val="21"/>
      <w:szCs w:val="21"/>
      <w:lang w:val="en-GB"/>
      <w14:ligatures w14:val="standardContextual"/>
    </w:rPr>
  </w:style>
  <w:style w:type="character" w:styleId="Heading9Char" w:customStyle="1">
    <w:name w:val="Heading 9 Char"/>
    <w:basedOn w:val="DefaultParagraphFont"/>
    <w:link w:val="Heading9"/>
    <w:uiPriority w:val="23"/>
    <w:semiHidden/>
    <w:rsid w:val="00AE2241"/>
    <w:rPr>
      <w:rFonts w:asciiTheme="majorHAnsi" w:hAnsiTheme="majorHAnsi" w:eastAsiaTheme="majorEastAsia" w:cstheme="majorBidi"/>
      <w:i/>
      <w:iCs/>
      <w:color w:val="272727" w:themeColor="text1" w:themeTint="D8"/>
      <w:kern w:val="2"/>
      <w:sz w:val="21"/>
      <w:szCs w:val="21"/>
      <w:lang w:val="en-GB"/>
      <w14:ligatures w14:val="standardContextual"/>
    </w:rPr>
  </w:style>
  <w:style w:type="paragraph" w:styleId="Title">
    <w:name w:val="Title"/>
    <w:basedOn w:val="Normal"/>
    <w:next w:val="Normal"/>
    <w:link w:val="TitleChar"/>
    <w:uiPriority w:val="25"/>
    <w:qFormat/>
    <w:rsid w:val="00AE2241"/>
    <w:pPr>
      <w:spacing w:after="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25"/>
    <w:rsid w:val="00AE2241"/>
    <w:rPr>
      <w:rFonts w:ascii="Poppins" w:hAnsi="Poppins" w:eastAsiaTheme="majorEastAsia" w:cstheme="majorBidi"/>
      <w:spacing w:val="-10"/>
      <w:kern w:val="28"/>
      <w:sz w:val="56"/>
      <w:szCs w:val="56"/>
      <w:lang w:val="en-GB"/>
      <w14:ligatures w14:val="standardContextual"/>
    </w:rPr>
  </w:style>
  <w:style w:type="paragraph" w:styleId="TableRowHeading" w:customStyle="1">
    <w:name w:val="Table Row Heading"/>
    <w:basedOn w:val="TableBody"/>
    <w:uiPriority w:val="7"/>
    <w:qFormat/>
    <w:rsid w:val="00AE2241"/>
    <w:rPr>
      <w:b/>
    </w:rPr>
  </w:style>
  <w:style w:type="character" w:styleId="HighlightAccent4" w:customStyle="1">
    <w:name w:val="Highlight Accent 4"/>
    <w:basedOn w:val="DefaultParagraphFont"/>
    <w:uiPriority w:val="9"/>
    <w:qFormat/>
    <w:rsid w:val="00AE2241"/>
    <w:rPr>
      <w:rFonts w:ascii="Poppins" w:hAnsi="Poppins"/>
      <w:color w:val="000000" w:themeColor="text1"/>
      <w:bdr w:val="none" w:color="auto" w:sz="0" w:space="0"/>
      <w:shd w:val="clear" w:color="auto" w:fill="AEE07E" w:themeFill="accent5" w:themeFillTint="66"/>
    </w:rPr>
  </w:style>
  <w:style w:type="character" w:styleId="HighlightAccent1" w:customStyle="1">
    <w:name w:val="Highlight Accent 1"/>
    <w:basedOn w:val="DefaultParagraphFont"/>
    <w:uiPriority w:val="9"/>
    <w:qFormat/>
    <w:rsid w:val="00AE2241"/>
    <w:rPr>
      <w:rFonts w:ascii="Poppins" w:hAnsi="Poppins"/>
      <w:color w:val="000000" w:themeColor="text1"/>
      <w:bdr w:val="none" w:color="auto" w:sz="0" w:space="0"/>
      <w:shd w:val="clear" w:color="auto" w:fill="ED60CA" w:themeFill="accent1" w:themeFillTint="66"/>
    </w:rPr>
  </w:style>
  <w:style w:type="character" w:styleId="HighlightAccent3" w:customStyle="1">
    <w:name w:val="Highlight Accent 3"/>
    <w:basedOn w:val="DefaultParagraphFont"/>
    <w:uiPriority w:val="9"/>
    <w:qFormat/>
    <w:rsid w:val="00AE2241"/>
    <w:rPr>
      <w:rFonts w:ascii="Poppins" w:hAnsi="Poppins"/>
      <w:color w:val="000000" w:themeColor="text1"/>
      <w:bdr w:val="none" w:color="auto" w:sz="0" w:space="0"/>
      <w:shd w:val="clear" w:color="auto" w:fill="E8A4A1" w:themeFill="accent6" w:themeFillTint="66"/>
    </w:rPr>
  </w:style>
  <w:style w:type="character" w:styleId="Hyperlink">
    <w:name w:val="Hyperlink"/>
    <w:basedOn w:val="DefaultParagraphFont"/>
    <w:uiPriority w:val="99"/>
    <w:unhideWhenUsed/>
    <w:rsid w:val="00AB5A91"/>
    <w:rPr>
      <w:color w:val="000000" w:themeColor="text1"/>
      <w:u w:val="single"/>
    </w:rPr>
  </w:style>
  <w:style w:type="paragraph" w:styleId="ListParagraph">
    <w:name w:val="List Paragraph"/>
    <w:basedOn w:val="Normal"/>
    <w:uiPriority w:val="35"/>
    <w:qFormat/>
    <w:rsid w:val="00AE2241"/>
    <w:pPr>
      <w:ind w:left="720"/>
      <w:contextualSpacing/>
    </w:pPr>
  </w:style>
  <w:style w:type="paragraph" w:styleId="Heading1Numbered" w:customStyle="1">
    <w:name w:val="Heading 1 Numbered"/>
    <w:basedOn w:val="Heading1"/>
    <w:next w:val="BodyText"/>
    <w:uiPriority w:val="4"/>
    <w:qFormat/>
    <w:rsid w:val="00AE2241"/>
    <w:pPr>
      <w:numPr>
        <w:numId w:val="18"/>
      </w:numPr>
    </w:pPr>
  </w:style>
  <w:style w:type="character" w:styleId="HighlightAccent2" w:customStyle="1">
    <w:name w:val="Highlight Accent 2"/>
    <w:basedOn w:val="DefaultParagraphFont"/>
    <w:uiPriority w:val="9"/>
    <w:qFormat/>
    <w:rsid w:val="00AE2241"/>
    <w:rPr>
      <w:rFonts w:ascii="Poppins" w:hAnsi="Poppins"/>
      <w:color w:val="000000" w:themeColor="text1"/>
      <w:bdr w:val="none" w:color="auto" w:sz="0" w:space="0"/>
      <w:shd w:val="clear" w:color="auto" w:fill="D5A3C4" w:themeFill="accent2" w:themeFillTint="66"/>
    </w:rPr>
  </w:style>
  <w:style w:type="character" w:styleId="BoldItalic" w:customStyle="1">
    <w:name w:val="Bold Italic"/>
    <w:basedOn w:val="DefaultParagraphFont"/>
    <w:uiPriority w:val="2"/>
    <w:rsid w:val="00AB5A91"/>
    <w:rPr>
      <w:b/>
      <w:i/>
    </w:rPr>
  </w:style>
  <w:style w:type="paragraph" w:styleId="NoSpacing">
    <w:name w:val="No Spacing"/>
    <w:next w:val="BodyText"/>
    <w:rsid w:val="00AB5A91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B532FD"/>
    <w:pPr>
      <w:tabs>
        <w:tab w:val="right" w:leader="dot" w:pos="10194"/>
      </w:tabs>
      <w:spacing w:before="60" w:after="60"/>
    </w:pPr>
    <w:rPr>
      <w:noProof/>
      <w:color w:val="000000" w:themeColor="text1"/>
    </w:rPr>
  </w:style>
  <w:style w:type="paragraph" w:styleId="TOC1">
    <w:name w:val="toc 1"/>
    <w:basedOn w:val="Normal"/>
    <w:next w:val="Normal"/>
    <w:autoRedefine/>
    <w:uiPriority w:val="39"/>
    <w:rsid w:val="00B27F49"/>
    <w:pPr>
      <w:tabs>
        <w:tab w:val="right" w:leader="dot" w:pos="10194"/>
      </w:tabs>
      <w:spacing w:before="240" w:after="0"/>
    </w:pPr>
    <w:rPr>
      <w:rFonts w:cstheme="minorHAnsi"/>
      <w:noProof/>
      <w:color w:val="3F0731" w:themeColor="text2"/>
      <w:szCs w:val="24"/>
    </w:rPr>
  </w:style>
  <w:style w:type="paragraph" w:styleId="Contents" w:customStyle="1">
    <w:name w:val="Contents"/>
    <w:basedOn w:val="PageTitle"/>
    <w:next w:val="BodyText"/>
    <w:uiPriority w:val="99"/>
    <w:unhideWhenUsed/>
    <w:rsid w:val="00AB5A91"/>
    <w:pPr>
      <w:framePr w:wrap="notBeside" w:hAnchor="text" w:y="710"/>
    </w:pPr>
  </w:style>
  <w:style w:type="paragraph" w:styleId="Dateofpapers" w:customStyle="1">
    <w:name w:val="Date of papers"/>
    <w:basedOn w:val="Footer"/>
    <w:link w:val="DateofpapersChar"/>
    <w:uiPriority w:val="99"/>
    <w:rsid w:val="00AB5A91"/>
    <w:pPr>
      <w:spacing w:before="60" w:after="60"/>
    </w:pPr>
  </w:style>
  <w:style w:type="paragraph" w:styleId="Introtext" w:customStyle="1">
    <w:name w:val="Intro text"/>
    <w:basedOn w:val="Normal"/>
    <w:uiPriority w:val="99"/>
    <w:qFormat/>
    <w:rsid w:val="00AE2241"/>
    <w:rPr>
      <w:color w:val="3F0731" w:themeColor="text2"/>
      <w:sz w:val="24"/>
    </w:rPr>
  </w:style>
  <w:style w:type="paragraph" w:styleId="FrameBody" w:customStyle="1">
    <w:name w:val="Frame Body"/>
    <w:basedOn w:val="FrameHeading"/>
    <w:uiPriority w:val="13"/>
    <w:rsid w:val="00AB5A9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AE2241"/>
    <w:rPr>
      <w:rFonts w:ascii="Poppins" w:hAnsi="Poppins"/>
      <w:color w:val="000000" w:themeColor="text1"/>
      <w:lang w:val="en-GB"/>
    </w:rPr>
  </w:style>
  <w:style w:type="character" w:styleId="BodyTextChar" w:customStyle="1">
    <w:name w:val="Body Text Char"/>
    <w:basedOn w:val="DefaultParagraphFont"/>
    <w:link w:val="BodyText"/>
    <w:rsid w:val="00AE2241"/>
    <w:rPr>
      <w:rFonts w:ascii="Poppins" w:hAnsi="Poppins"/>
      <w:color w:val="000000" w:themeColor="text1"/>
      <w:lang w:val="en-GB"/>
    </w:rPr>
  </w:style>
  <w:style w:type="numbering" w:styleId="Bullets" w:customStyle="1">
    <w:name w:val="Bullets"/>
    <w:uiPriority w:val="99"/>
    <w:rsid w:val="00AB5A91"/>
    <w:pPr>
      <w:numPr>
        <w:numId w:val="12"/>
      </w:numPr>
    </w:pPr>
  </w:style>
  <w:style w:type="paragraph" w:styleId="TableTitle" w:customStyle="1">
    <w:name w:val="Table Title"/>
    <w:basedOn w:val="BodyText"/>
    <w:next w:val="BodyText"/>
    <w:uiPriority w:val="6"/>
    <w:qFormat/>
    <w:rsid w:val="00AE2241"/>
    <w:pPr>
      <w:keepNext/>
      <w:keepLines/>
      <w:spacing w:before="120"/>
    </w:pPr>
    <w:rPr>
      <w:rFonts w:cstheme="majorHAnsi"/>
      <w:b/>
      <w:color w:val="3F0731" w:themeColor="text2"/>
    </w:rPr>
  </w:style>
  <w:style w:type="paragraph" w:styleId="ShadedBody" w:customStyle="1">
    <w:name w:val="Shaded Body"/>
    <w:basedOn w:val="ShadedHeading"/>
    <w:uiPriority w:val="11"/>
    <w:rsid w:val="00AB5A91"/>
    <w:pPr>
      <w:keepNext w:val="0"/>
      <w:spacing w:before="0"/>
    </w:pPr>
    <w:rPr>
      <w:sz w:val="20"/>
    </w:rPr>
  </w:style>
  <w:style w:type="paragraph" w:styleId="FrameHeading" w:customStyle="1">
    <w:name w:val="Frame Heading"/>
    <w:basedOn w:val="BodyText"/>
    <w:next w:val="FrameBody"/>
    <w:uiPriority w:val="12"/>
    <w:rsid w:val="00AB5A91"/>
    <w:pPr>
      <w:keepNext/>
      <w:keepLines/>
      <w:framePr w:w="2268" w:hSpace="170" w:wrap="around" w:hAnchor="page" w:vAnchor="text" w:x="8841" w:y="1"/>
      <w:pBdr>
        <w:top w:val="single" w:color="3F0731" w:themeColor="accent1" w:sz="8" w:space="2"/>
        <w:left w:val="single" w:color="3F0731" w:themeColor="accent1" w:sz="8" w:space="3"/>
        <w:bottom w:val="single" w:color="3F0731" w:themeColor="accent1" w:sz="8" w:space="2"/>
        <w:right w:val="single" w:color="3F0731" w:themeColor="accent1" w:sz="8" w:space="3"/>
      </w:pBdr>
      <w:shd w:val="clear" w:color="auto" w:fill="3F0731" w:themeFill="accent1"/>
    </w:pPr>
    <w:rPr>
      <w:b/>
      <w:sz w:val="24"/>
    </w:rPr>
  </w:style>
  <w:style w:type="character" w:styleId="AuthorsChar" w:customStyle="1">
    <w:name w:val="Authors Char"/>
    <w:basedOn w:val="FooterChar"/>
    <w:link w:val="Authors"/>
    <w:uiPriority w:val="99"/>
    <w:rsid w:val="00AB5A91"/>
    <w:rPr>
      <w:noProof/>
      <w:color w:val="6E6E6E"/>
      <w:kern w:val="2"/>
      <w:sz w:val="18"/>
      <w:szCs w:val="22"/>
      <w:lang w:val="en-GB"/>
      <w14:ligatures w14:val="standardContextual"/>
    </w:rPr>
  </w:style>
  <w:style w:type="character" w:styleId="DateofpapersChar" w:customStyle="1">
    <w:name w:val="Date of papers Char"/>
    <w:basedOn w:val="FooterChar"/>
    <w:link w:val="Dateofpapers"/>
    <w:uiPriority w:val="99"/>
    <w:rsid w:val="00AB5A91"/>
    <w:rPr>
      <w:noProof/>
      <w:color w:val="6E6E6E"/>
      <w:kern w:val="2"/>
      <w:sz w:val="18"/>
      <w:szCs w:val="22"/>
      <w:lang w:val="en-GB"/>
      <w14:ligatures w14:val="standardContextual"/>
    </w:rPr>
  </w:style>
  <w:style w:type="paragraph" w:styleId="CVName" w:customStyle="1">
    <w:name w:val="CV Name"/>
    <w:basedOn w:val="BodyText"/>
    <w:uiPriority w:val="99"/>
    <w:qFormat/>
    <w:rsid w:val="00AE2241"/>
    <w:pPr>
      <w:spacing w:before="60" w:after="0"/>
    </w:pPr>
    <w:rPr>
      <w:b/>
      <w:bCs/>
      <w:color w:val="3F0731" w:themeColor="text2"/>
      <w:sz w:val="22"/>
    </w:rPr>
  </w:style>
  <w:style w:type="paragraph" w:styleId="CVlocation" w:customStyle="1">
    <w:name w:val="CV location"/>
    <w:basedOn w:val="BodyText"/>
    <w:uiPriority w:val="99"/>
    <w:rsid w:val="00AB5A91"/>
    <w:pPr>
      <w:spacing w:after="0"/>
    </w:pPr>
    <w:rPr>
      <w:sz w:val="18"/>
    </w:rPr>
  </w:style>
  <w:style w:type="paragraph" w:styleId="CVTitle" w:customStyle="1">
    <w:name w:val="CV Title"/>
    <w:basedOn w:val="BodyText"/>
    <w:uiPriority w:val="99"/>
    <w:qFormat/>
    <w:rsid w:val="00AE2241"/>
    <w:pPr>
      <w:spacing w:after="0"/>
    </w:pPr>
  </w:style>
  <w:style w:type="paragraph" w:styleId="Backcoverdisclaimer" w:customStyle="1">
    <w:name w:val="Back cover disclaimer"/>
    <w:basedOn w:val="Footer"/>
    <w:uiPriority w:val="99"/>
    <w:qFormat/>
    <w:rsid w:val="00AE2241"/>
    <w:pPr>
      <w:tabs>
        <w:tab w:val="clear" w:pos="4513"/>
        <w:tab w:val="clear" w:pos="9026"/>
      </w:tabs>
      <w:spacing w:after="160"/>
    </w:pPr>
    <w:rPr>
      <w:noProof/>
      <w:sz w:val="18"/>
    </w:rPr>
  </w:style>
  <w:style w:type="paragraph" w:styleId="Disclaimertext" w:customStyle="1">
    <w:name w:val="Disclaimer text"/>
    <w:basedOn w:val="Backcoverdisclaimer"/>
    <w:uiPriority w:val="99"/>
    <w:rsid w:val="00AB5A91"/>
  </w:style>
  <w:style w:type="paragraph" w:styleId="SourceNotes" w:customStyle="1">
    <w:name w:val="Source &amp; Notes"/>
    <w:basedOn w:val="BodyText"/>
    <w:uiPriority w:val="99"/>
    <w:qFormat/>
    <w:rsid w:val="00AE2241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B5A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A91"/>
    <w:rPr>
      <w:color w:val="3F87AA" w:themeColor="followedHyperlink"/>
      <w:u w:val="single"/>
    </w:rPr>
  </w:style>
  <w:style w:type="paragraph" w:styleId="SectionHeading" w:customStyle="1">
    <w:name w:val="Section Heading"/>
    <w:basedOn w:val="DocumentTitle"/>
    <w:uiPriority w:val="99"/>
    <w:rsid w:val="00AB5A91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styleId="SectionHeader" w:customStyle="1">
    <w:name w:val="Section Header"/>
    <w:basedOn w:val="Normal"/>
    <w:uiPriority w:val="99"/>
    <w:qFormat/>
    <w:rsid w:val="00AE2241"/>
    <w:pPr>
      <w:framePr w:w="10038" w:wrap="notBeside" w:hAnchor="page" w:vAnchor="page" w:x="397" w:y="14053" w:anchorLock="1"/>
      <w:numPr>
        <w:numId w:val="19"/>
      </w:numPr>
      <w:spacing w:after="120" w:line="240" w:lineRule="auto"/>
      <w:ind w:right="306"/>
    </w:pPr>
    <w:rPr>
      <w:b/>
      <w:bCs/>
      <w:color w:val="000000" w:themeColor="text1"/>
      <w:kern w:val="0"/>
      <w:sz w:val="56"/>
      <w:szCs w:val="24"/>
      <w14:ligatures w14:val="none"/>
    </w:rPr>
  </w:style>
  <w:style w:type="paragraph" w:styleId="SectionSubtitle" w:customStyle="1">
    <w:name w:val="Section Subtitle"/>
    <w:basedOn w:val="Normal"/>
    <w:uiPriority w:val="99"/>
    <w:qFormat/>
    <w:rsid w:val="00AE2241"/>
    <w:pPr>
      <w:framePr w:w="10038" w:wrap="notBeside" w:hAnchor="page" w:vAnchor="page" w:x="1140" w:y="13885" w:anchorLock="1"/>
      <w:spacing w:after="120" w:line="240" w:lineRule="auto"/>
      <w:ind w:left="1080" w:right="306" w:hanging="720"/>
    </w:pPr>
    <w:rPr>
      <w:color w:val="636462"/>
      <w:kern w:val="0"/>
      <w:sz w:val="52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AB5A91"/>
  </w:style>
  <w:style w:type="paragraph" w:styleId="Shadedheading0" w:customStyle="1">
    <w:name w:val="Shaded heading"/>
    <w:basedOn w:val="SectionHeader"/>
    <w:uiPriority w:val="99"/>
    <w:qFormat/>
    <w:rsid w:val="00AE2241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styleId="AppendixPageTitle" w:customStyle="1">
    <w:name w:val="Appendix Page Title"/>
    <w:basedOn w:val="PageTitle"/>
    <w:next w:val="BodyText"/>
    <w:uiPriority w:val="99"/>
    <w:qFormat/>
    <w:rsid w:val="00AE2241"/>
    <w:pPr>
      <w:pageBreakBefore/>
      <w:framePr w:w="8732" w:wrap="notBeside" w:hAnchor="page" w:vAnchor="page" w:x="1589" w:y="772" w:anchorLock="1"/>
      <w:spacing w:before="240"/>
    </w:pPr>
    <w:rPr>
      <w:noProof w:val="0"/>
      <w:sz w:val="48"/>
    </w:rPr>
  </w:style>
  <w:style w:type="paragraph" w:styleId="CVEmail" w:customStyle="1">
    <w:name w:val="CV Email"/>
    <w:basedOn w:val="BodyText"/>
    <w:uiPriority w:val="99"/>
    <w:qFormat/>
    <w:rsid w:val="00AE2241"/>
    <w:pPr>
      <w:tabs>
        <w:tab w:val="center" w:pos="1438"/>
      </w:tabs>
      <w:spacing w:before="60" w:after="0"/>
    </w:pPr>
    <w:rPr>
      <w:color w:val="3F0731" w:themeColor="text2"/>
      <w:sz w:val="18"/>
    </w:rPr>
  </w:style>
  <w:style w:type="paragraph" w:styleId="NormalWeb">
    <w:name w:val="Normal (Web)"/>
    <w:basedOn w:val="Normal"/>
    <w:uiPriority w:val="99"/>
    <w:unhideWhenUsed/>
    <w:rsid w:val="00AB5A91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table" w:styleId="NESO" w:customStyle="1">
    <w:name w:val="NESO"/>
    <w:basedOn w:val="TableNormal"/>
    <w:uiPriority w:val="99"/>
    <w:rsid w:val="00B27F49"/>
    <w:pPr>
      <w:spacing w:before="60" w:after="60"/>
    </w:pPr>
    <w:tblPr>
      <w:tblBorders>
        <w:top w:val="single" w:color="FF00FF" w:sz="4" w:space="0"/>
        <w:bottom w:val="single" w:color="FF00FF" w:sz="4" w:space="0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color="3F0731" w:themeColor="accent1" w:sz="4" w:space="0"/>
          <w:left w:val="nil"/>
          <w:bottom w:val="single" w:color="3F0731" w:themeColor="accent1" w:sz="8" w:space="0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3F0731" w:themeColor="accent1" w:sz="4" w:space="0"/>
          <w:bottom w:val="single" w:color="3F0731" w:themeColor="accent1" w:sz="4" w:space="0"/>
        </w:tcBorders>
        <w:shd w:val="clear" w:color="auto" w:fill="auto"/>
      </w:tcPr>
    </w:tblStylePr>
  </w:style>
  <w:style w:type="paragraph" w:styleId="Subtitle">
    <w:name w:val="Subtitle"/>
    <w:basedOn w:val="Normal"/>
    <w:next w:val="Normal"/>
    <w:link w:val="SubtitleChar"/>
    <w:uiPriority w:val="25"/>
    <w:qFormat/>
    <w:rsid w:val="00AE22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25"/>
    <w:rsid w:val="00AE2241"/>
    <w:rPr>
      <w:rFonts w:ascii="Poppins" w:hAnsi="Poppins" w:eastAsiaTheme="majorEastAsia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paragraph" w:styleId="Quote">
    <w:name w:val="Quote"/>
    <w:basedOn w:val="Normal"/>
    <w:next w:val="Normal"/>
    <w:link w:val="QuoteChar"/>
    <w:uiPriority w:val="30"/>
    <w:qFormat/>
    <w:rsid w:val="00AE2241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30"/>
    <w:rsid w:val="00AE2241"/>
    <w:rPr>
      <w:rFonts w:ascii="Poppins" w:hAnsi="Poppins"/>
      <w:i/>
      <w:iCs/>
      <w:color w:val="404040" w:themeColor="text1" w:themeTint="BF"/>
      <w:kern w:val="2"/>
      <w:sz w:val="22"/>
      <w:szCs w:val="22"/>
      <w:lang w:val="en-GB"/>
      <w14:ligatures w14:val="standardContextual"/>
    </w:rPr>
  </w:style>
  <w:style w:type="character" w:styleId="IntenseEmphasis">
    <w:name w:val="Intense Emphasis"/>
    <w:basedOn w:val="DefaultParagraphFont"/>
    <w:uiPriority w:val="28"/>
    <w:qFormat/>
    <w:rsid w:val="00AE2241"/>
    <w:rPr>
      <w:i/>
      <w:iCs/>
      <w:color w:val="2F0524" w:themeColor="accent1" w:themeShade="BF"/>
    </w:rPr>
  </w:style>
  <w:style w:type="character" w:styleId="IntenseReference">
    <w:name w:val="Intense Reference"/>
    <w:basedOn w:val="DefaultParagraphFont"/>
    <w:uiPriority w:val="33"/>
    <w:qFormat/>
    <w:rsid w:val="00AE2241"/>
    <w:rPr>
      <w:b/>
      <w:bCs/>
      <w:smallCaps/>
      <w:color w:val="2F0524" w:themeColor="accent1" w:themeShade="BF"/>
      <w:spacing w:val="5"/>
    </w:rPr>
  </w:style>
  <w:style w:type="paragraph" w:styleId="Caption">
    <w:name w:val="caption"/>
    <w:basedOn w:val="Normal"/>
    <w:next w:val="Normal"/>
    <w:uiPriority w:val="36"/>
    <w:semiHidden/>
    <w:qFormat/>
    <w:rsid w:val="00AE2241"/>
    <w:pPr>
      <w:spacing w:after="200" w:line="240" w:lineRule="auto"/>
    </w:pPr>
    <w:rPr>
      <w:i/>
      <w:iCs/>
      <w:color w:val="3F0731" w:themeColor="text2"/>
      <w:sz w:val="18"/>
      <w:szCs w:val="18"/>
    </w:rPr>
  </w:style>
  <w:style w:type="character" w:styleId="Strong">
    <w:name w:val="Strong"/>
    <w:basedOn w:val="DefaultParagraphFont"/>
    <w:uiPriority w:val="29"/>
    <w:semiHidden/>
    <w:qFormat/>
    <w:rsid w:val="00AE2241"/>
    <w:rPr>
      <w:b/>
      <w:bCs/>
    </w:rPr>
  </w:style>
  <w:style w:type="character" w:styleId="SubtleEmphasis">
    <w:name w:val="Subtle Emphasis"/>
    <w:basedOn w:val="DefaultParagraphFont"/>
    <w:uiPriority w:val="26"/>
    <w:semiHidden/>
    <w:qFormat/>
    <w:rsid w:val="00AE224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2"/>
    <w:semiHidden/>
    <w:qFormat/>
    <w:rsid w:val="00AE224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4"/>
    <w:semiHidden/>
    <w:qFormat/>
    <w:rsid w:val="00AE2241"/>
    <w:rPr>
      <w:b/>
      <w:bCs/>
      <w:i/>
      <w:iCs/>
      <w:spacing w:val="5"/>
    </w:rPr>
  </w:style>
  <w:style w:type="table" w:styleId="GridTable4-Accent2">
    <w:name w:val="Grid Table 4 Accent 2"/>
    <w:basedOn w:val="TableNormal"/>
    <w:uiPriority w:val="49"/>
    <w:rsid w:val="00AE2241"/>
    <w:pPr>
      <w:spacing w:after="0"/>
    </w:pPr>
    <w:tblPr>
      <w:tblStyleRowBandSize w:val="1"/>
      <w:tblStyleColBandSize w:val="1"/>
      <w:tblBorders>
        <w:top w:val="single" w:color="C076A7" w:themeColor="accent2" w:themeTint="99" w:sz="4" w:space="0"/>
        <w:left w:val="single" w:color="C076A7" w:themeColor="accent2" w:themeTint="99" w:sz="4" w:space="0"/>
        <w:bottom w:val="single" w:color="C076A7" w:themeColor="accent2" w:themeTint="99" w:sz="4" w:space="0"/>
        <w:right w:val="single" w:color="C076A7" w:themeColor="accent2" w:themeTint="99" w:sz="4" w:space="0"/>
        <w:insideH w:val="single" w:color="C076A7" w:themeColor="accent2" w:themeTint="99" w:sz="4" w:space="0"/>
        <w:insideV w:val="single" w:color="C076A7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A3864" w:themeColor="accent2" w:sz="4" w:space="0"/>
          <w:left w:val="single" w:color="7A3864" w:themeColor="accent2" w:sz="4" w:space="0"/>
          <w:bottom w:val="single" w:color="7A3864" w:themeColor="accent2" w:sz="4" w:space="0"/>
          <w:right w:val="single" w:color="7A3864" w:themeColor="accent2" w:sz="4" w:space="0"/>
          <w:insideH w:val="nil"/>
          <w:insideV w:val="nil"/>
        </w:tcBorders>
        <w:shd w:val="clear" w:color="auto" w:fill="7A3864" w:themeFill="accent2"/>
      </w:tcPr>
    </w:tblStylePr>
    <w:tblStylePr w:type="lastRow">
      <w:rPr>
        <w:b/>
        <w:bCs/>
      </w:rPr>
      <w:tblPr/>
      <w:tcPr>
        <w:tcBorders>
          <w:top w:val="double" w:color="7A3864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1E1" w:themeFill="accent2" w:themeFillTint="33"/>
      </w:tcPr>
    </w:tblStylePr>
    <w:tblStylePr w:type="band1Horz">
      <w:tblPr/>
      <w:tcPr>
        <w:shd w:val="clear" w:color="auto" w:fill="EAD1E1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microsoft.com/office/2011/relationships/people" Target="peop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jemen.ojobo\Downloads\738261_NESO%20Word%20Template%20-%20Blank_S2_Oct_24%20(3).dotx" TargetMode="External"/></Relationships>
</file>

<file path=word/theme/theme1.xml><?xml version="1.0" encoding="utf-8"?>
<a:theme xmlns:a="http://schemas.openxmlformats.org/drawingml/2006/main" name="NGESO_2021">
  <a:themeElements>
    <a:clrScheme name="NESO II">
      <a:dk1>
        <a:sysClr val="windowText" lastClr="000000"/>
      </a:dk1>
      <a:lt1>
        <a:sysClr val="window" lastClr="FFFFFF"/>
      </a:lt1>
      <a:dk2>
        <a:srgbClr val="3F0731"/>
      </a:dk2>
      <a:lt2>
        <a:srgbClr val="070E40"/>
      </a:lt2>
      <a:accent1>
        <a:srgbClr val="3F0731"/>
      </a:accent1>
      <a:accent2>
        <a:srgbClr val="7A3864"/>
      </a:accent2>
      <a:accent3>
        <a:srgbClr val="FF00FF"/>
      </a:accent3>
      <a:accent4>
        <a:srgbClr val="070E40"/>
      </a:accent4>
      <a:accent5>
        <a:srgbClr val="385B16"/>
      </a:accent5>
      <a:accent6>
        <a:srgbClr val="B0322B"/>
      </a:accent6>
      <a:hlink>
        <a:srgbClr val="2CB9FF"/>
      </a:hlink>
      <a:folHlink>
        <a:srgbClr val="3F87A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44EFE6-547C-46A6-9E02-B11BD741E93E}">
  <ds:schemaRefs>
    <ds:schemaRef ds:uri="cadce026-d35b-4a62-a2ee-1436bb44fb55"/>
    <ds:schemaRef ds:uri="http://schemas.microsoft.com/office/2006/documentManagement/types"/>
    <ds:schemaRef ds:uri="http://www.w3.org/XML/1998/namespace"/>
    <ds:schemaRef ds:uri="http://purl.org/dc/dcmitype/"/>
    <ds:schemaRef ds:uri="33ff9299-9e04-432b-8c07-eedc3ee870c8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afe989a-4d3b-4626-89cf-eac1f001f51e"/>
  </ds:schemaRefs>
</ds:datastoreItem>
</file>

<file path=customXml/itemProps2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89CE42-23A1-463E-BD83-1AEDF1B1CA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D53170-6E50-4EA8-B8B4-F6EC105F285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738261_NESO Word Template - Blank_S2_Oct_24 (3)</ap:Template>
  <ap:Application>Microsoft Word for the web</ap:Application>
  <ap:DocSecurity>0</ap:DocSecurity>
  <ap:ScaleCrop>false</ap:ScaleCrop>
  <ap:Company>Hamilton-Brown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Ejemen Ojobo (NESO)</dc:creator>
  <cp:keywords/>
  <dc:description/>
  <cp:lastModifiedBy>Ejemen Ojobo (NESO)</cp:lastModifiedBy>
  <cp:revision>35</cp:revision>
  <cp:lastPrinted>2020-06-01T14:47:00Z</cp:lastPrinted>
  <dcterms:created xsi:type="dcterms:W3CDTF">2025-02-18T08:26:00Z</dcterms:created>
  <dcterms:modified xsi:type="dcterms:W3CDTF">2025-03-13T10:18:29Z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