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12579D" w14:textId="129BDB2B" w:rsidR="07B545F8" w:rsidRDefault="07B545F8" w:rsidP="07B545F8">
      <w:pPr>
        <w:pStyle w:val="DocumentTitle"/>
        <w:framePr w:wrap="notBeside"/>
        <w:spacing w:after="60"/>
        <w:ind w:left="432"/>
        <w:rPr>
          <w:rFonts w:ascii="Poppins" w:hAnsi="Poppins" w:cs="Poppins"/>
        </w:rPr>
      </w:pPr>
    </w:p>
    <w:p w14:paraId="2785E7D7" w14:textId="77777777" w:rsidR="00E94F58" w:rsidRPr="003665CF" w:rsidRDefault="00E94F58" w:rsidP="004B47C8">
      <w:pPr>
        <w:pStyle w:val="DocumentTitle"/>
        <w:framePr w:wrap="notBeside" w:x="982" w:y="1869"/>
        <w:numPr>
          <w:ilvl w:val="0"/>
          <w:numId w:val="28"/>
        </w:numPr>
        <w:spacing w:after="60"/>
        <w:rPr>
          <w:rFonts w:ascii="Poppins" w:hAnsi="Poppins" w:cs="Poppins"/>
          <w:szCs w:val="200"/>
        </w:rPr>
      </w:pPr>
      <w:r w:rsidRPr="003665CF">
        <w:rPr>
          <w:rFonts w:ascii="Poppins" w:hAnsi="Poppins" w:cs="Poppins"/>
          <w:sz w:val="24"/>
          <w:szCs w:val="24"/>
        </w:rPr>
        <w:fldChar w:fldCharType="begin"/>
      </w:r>
      <w:r w:rsidRPr="003665CF">
        <w:rPr>
          <w:rFonts w:ascii="Poppins" w:hAnsi="Poppins" w:cs="Poppins"/>
          <w:sz w:val="24"/>
          <w:szCs w:val="24"/>
        </w:rPr>
        <w:instrText xml:space="preserve"> SUBJECT  "Communications Standards for Electronic Data Communication Facilities and Automatic Logging Devices"  \* MERGEFORMAT </w:instrText>
      </w:r>
      <w:r w:rsidRPr="003665CF">
        <w:rPr>
          <w:rFonts w:ascii="Poppins" w:hAnsi="Poppins" w:cs="Poppins"/>
          <w:sz w:val="24"/>
          <w:szCs w:val="24"/>
        </w:rPr>
        <w:fldChar w:fldCharType="separate"/>
      </w:r>
      <w:r w:rsidRPr="003665CF">
        <w:rPr>
          <w:rFonts w:ascii="Poppins" w:hAnsi="Poppins" w:cs="Poppins"/>
          <w:szCs w:val="200"/>
        </w:rPr>
        <w:t>Communications Standards</w:t>
      </w:r>
    </w:p>
    <w:p w14:paraId="2552DA08" w14:textId="70C95633" w:rsidR="006B69AD" w:rsidRPr="003665CF" w:rsidRDefault="00E94F58" w:rsidP="00E94F58">
      <w:pPr>
        <w:pStyle w:val="DocumentTitle"/>
        <w:framePr w:wrap="notBeside" w:x="982" w:y="1869"/>
        <w:spacing w:after="60"/>
        <w:rPr>
          <w:rFonts w:ascii="Poppins" w:hAnsi="Poppins" w:cs="Poppins"/>
          <w:sz w:val="24"/>
          <w:szCs w:val="24"/>
        </w:rPr>
      </w:pPr>
      <w:r w:rsidRPr="003665CF">
        <w:rPr>
          <w:rFonts w:ascii="Poppins" w:hAnsi="Poppins" w:cs="Poppins"/>
          <w:sz w:val="24"/>
          <w:szCs w:val="24"/>
        </w:rPr>
        <w:t xml:space="preserve">For Electronic Data, Communication Facilities, </w:t>
      </w:r>
      <w:r w:rsidRPr="003665CF">
        <w:rPr>
          <w:rFonts w:ascii="Poppins" w:hAnsi="Poppins" w:cs="Poppins"/>
          <w:sz w:val="24"/>
          <w:szCs w:val="24"/>
        </w:rPr>
        <w:br/>
        <w:t>Operational Metering and Automatic Logging Devices</w:t>
      </w:r>
      <w:r w:rsidRPr="003665CF">
        <w:rPr>
          <w:rFonts w:ascii="Poppins" w:hAnsi="Poppins" w:cs="Poppins"/>
          <w:sz w:val="24"/>
          <w:szCs w:val="24"/>
        </w:rPr>
        <w:fldChar w:fldCharType="end"/>
      </w:r>
    </w:p>
    <w:p w14:paraId="0DF3C7FF" w14:textId="6F5522E5" w:rsidR="00833F89" w:rsidRPr="003665CF" w:rsidRDefault="00A067BF">
      <w:pPr>
        <w:rPr>
          <w:rFonts w:ascii="Poppins" w:hAnsi="Poppins" w:cs="Poppins"/>
          <w:color w:val="auto"/>
        </w:rPr>
      </w:pPr>
      <w:ins w:id="0" w:author="Stuart McLarnon (NESO)" w:date="2024-11-20T14:55:00Z">
        <w:r w:rsidRPr="003665CF">
          <w:rPr>
            <w:rFonts w:ascii="Poppins" w:hAnsi="Poppins" w:cs="Poppins"/>
            <w:noProof/>
            <w:color w:val="auto"/>
          </w:rPr>
          <mc:AlternateContent>
            <mc:Choice Requires="wps">
              <w:drawing>
                <wp:anchor distT="0" distB="0" distL="114300" distR="114300" simplePos="0" relativeHeight="251658242" behindDoc="0" locked="0" layoutInCell="1" allowOverlap="1" wp14:anchorId="3028B0F1" wp14:editId="3A658E1B">
                  <wp:simplePos x="0" y="0"/>
                  <wp:positionH relativeFrom="page">
                    <wp:posOffset>5693434</wp:posOffset>
                  </wp:positionH>
                  <wp:positionV relativeFrom="paragraph">
                    <wp:posOffset>1311215</wp:posOffset>
                  </wp:positionV>
                  <wp:extent cx="1846053" cy="1269880"/>
                  <wp:effectExtent l="0" t="0" r="20955" b="26035"/>
                  <wp:wrapNone/>
                  <wp:docPr id="7" name="Text Box 7"/>
                  <wp:cNvGraphicFramePr/>
                  <a:graphic xmlns:a="http://schemas.openxmlformats.org/drawingml/2006/main">
                    <a:graphicData uri="http://schemas.microsoft.com/office/word/2010/wordprocessingShape">
                      <wps:wsp>
                        <wps:cNvSpPr txBox="1"/>
                        <wps:spPr>
                          <a:xfrm>
                            <a:off x="0" y="0"/>
                            <a:ext cx="1846053" cy="1269880"/>
                          </a:xfrm>
                          <a:prstGeom prst="rect">
                            <a:avLst/>
                          </a:prstGeom>
                          <a:solidFill>
                            <a:srgbClr val="3F0731"/>
                          </a:solidFill>
                          <a:ln w="6350">
                            <a:solidFill>
                              <a:srgbClr val="3F0731"/>
                            </a:solidFill>
                          </a:ln>
                        </wps:spPr>
                        <wps:txbx>
                          <w:txbxContent>
                            <w:p w14:paraId="6F741577" w14:textId="387A8302" w:rsidR="00A067BF" w:rsidRDefault="00A067BF" w:rsidP="00A067BF">
                              <w:pPr>
                                <w:shd w:val="clear" w:color="auto" w:fill="3F0731"/>
                                <w:rPr>
                                  <w:ins w:id="1" w:author="Stuart McLarnon (NESO)" w:date="2024-11-20T14:55:00Z"/>
                                </w:rPr>
                              </w:pPr>
                              <w:ins w:id="2" w:author="Stuart McLarnon (NESO)" w:date="2024-11-20T14:55:00Z">
                                <w:r>
                                  <w:rPr>
                                    <w:rFonts w:ascii="Poppins Medium" w:hAnsi="Poppins Medium" w:cs="Poppins Medium"/>
                                    <w:noProof/>
                                    <w:color w:val="FFFFFF" w:themeColor="background1"/>
                                  </w:rPr>
                                  <w:drawing>
                                    <wp:inline distT="0" distB="0" distL="0" distR="0" wp14:anchorId="4F00A2BE" wp14:editId="465A02EC">
                                      <wp:extent cx="1708150" cy="1154155"/>
                                      <wp:effectExtent l="0" t="0" r="6350" b="8255"/>
                                      <wp:docPr id="5" name="Picture 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logo for a company&#10;&#10;Description automatically generated"/>
                                              <pic:cNvPicPr/>
                                            </pic:nvPicPr>
                                            <pic:blipFill>
                                              <a:blip r:embed="rId12"/>
                                              <a:stretch>
                                                <a:fillRect/>
                                              </a:stretch>
                                            </pic:blipFill>
                                            <pic:spPr>
                                              <a:xfrm>
                                                <a:off x="0" y="0"/>
                                                <a:ext cx="1708150" cy="1154155"/>
                                              </a:xfrm>
                                              <a:prstGeom prst="rect">
                                                <a:avLst/>
                                              </a:prstGeom>
                                            </pic:spPr>
                                          </pic:pic>
                                        </a:graphicData>
                                      </a:graphic>
                                    </wp:inline>
                                  </w:drawing>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28B0F1" id="_x0000_t202" coordsize="21600,21600" o:spt="202" path="m,l,21600r21600,l21600,xe">
                  <v:stroke joinstyle="miter"/>
                  <v:path gradientshapeok="t" o:connecttype="rect"/>
                </v:shapetype>
                <v:shape id="Text Box 7" o:spid="_x0000_s1026" type="#_x0000_t202" style="position:absolute;margin-left:448.3pt;margin-top:103.25pt;width:145.35pt;height:100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" fillcolor="#3f0731" strokecolor="#3f0731" strokeweight=".5pt">
                  <v:textbox>
                    <w:txbxContent>
                      <w:p w14:paraId="6F741577" w14:textId="387A8302" w:rsidR="00A067BF" w:rsidRDefault="00A067BF" w:rsidP="00A067BF">
                        <w:pPr>
                          <w:shd w:val="clear" w:color="auto" w:fill="3F0731"/>
                          <w:rPr>
                            <w:ins w:id="3" w:author="Stuart McLarnon (NESO)" w:date="2024-11-20T14:55:00Z"/>
                          </w:rPr>
                        </w:pPr>
                        <w:ins w:id="4" w:author="Stuart McLarnon (NESO)" w:date="2024-11-20T14:55:00Z">
                          <w:r>
                            <w:rPr>
                              <w:rFonts w:ascii="Poppins Medium" w:hAnsi="Poppins Medium" w:cs="Poppins Medium"/>
                              <w:noProof/>
                              <w:color w:val="FFFFFF" w:themeColor="background1"/>
                            </w:rPr>
                            <w:drawing>
                              <wp:inline distT="0" distB="0" distL="0" distR="0" wp14:anchorId="4F00A2BE" wp14:editId="465A02EC">
                                <wp:extent cx="1708150" cy="1154155"/>
                                <wp:effectExtent l="0" t="0" r="6350" b="8255"/>
                                <wp:docPr id="5" name="Picture 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logo for a company&#10;&#10;Description automatically generated"/>
                                        <pic:cNvPicPr/>
                                      </pic:nvPicPr>
                                      <pic:blipFill>
                                        <a:blip r:embed="rId12"/>
                                        <a:stretch>
                                          <a:fillRect/>
                                        </a:stretch>
                                      </pic:blipFill>
                                      <pic:spPr>
                                        <a:xfrm>
                                          <a:off x="0" y="0"/>
                                          <a:ext cx="1708150" cy="1154155"/>
                                        </a:xfrm>
                                        <a:prstGeom prst="rect">
                                          <a:avLst/>
                                        </a:prstGeom>
                                      </pic:spPr>
                                    </pic:pic>
                                  </a:graphicData>
                                </a:graphic>
                              </wp:inline>
                            </w:drawing>
                          </w:r>
                        </w:ins>
                      </w:p>
                    </w:txbxContent>
                  </v:textbox>
                  <w10:wrap anchorx="page"/>
                </v:shape>
              </w:pict>
            </mc:Fallback>
          </mc:AlternateContent>
        </w:r>
        <w:r w:rsidRPr="003665CF">
          <w:rPr>
            <w:rFonts w:ascii="Poppins" w:hAnsi="Poppins" w:cs="Poppins"/>
            <w:noProof/>
            <w:color w:val="auto"/>
          </w:rPr>
          <mc:AlternateContent>
            <mc:Choice Requires="wps">
              <w:drawing>
                <wp:anchor distT="0" distB="0" distL="114300" distR="114300" simplePos="0" relativeHeight="251658241" behindDoc="0" locked="0" layoutInCell="1" allowOverlap="1" wp14:anchorId="62209D97" wp14:editId="4FBDFB9A">
                  <wp:simplePos x="0" y="0"/>
                  <wp:positionH relativeFrom="column">
                    <wp:posOffset>5076645</wp:posOffset>
                  </wp:positionH>
                  <wp:positionV relativeFrom="paragraph">
                    <wp:posOffset>1639019</wp:posOffset>
                  </wp:positionV>
                  <wp:extent cx="45719" cy="45719"/>
                  <wp:effectExtent l="0" t="0" r="12065" b="12065"/>
                  <wp:wrapNone/>
                  <wp:docPr id="6" name="Text Box 6"/>
                  <wp:cNvGraphicFramePr/>
                  <a:graphic xmlns:a="http://schemas.openxmlformats.org/drawingml/2006/main">
                    <a:graphicData uri="http://schemas.microsoft.com/office/word/2010/wordprocessingShape">
                      <wps:wsp>
                        <wps:cNvSpPr txBox="1"/>
                        <wps:spPr>
                          <a:xfrm>
                            <a:off x="0" y="0"/>
                            <a:ext cx="45719" cy="45719"/>
                          </a:xfrm>
                          <a:prstGeom prst="rect">
                            <a:avLst/>
                          </a:prstGeom>
                          <a:solidFill>
                            <a:schemeClr val="lt1"/>
                          </a:solidFill>
                          <a:ln w="6350">
                            <a:solidFill>
                              <a:prstClr val="black"/>
                            </a:solidFill>
                          </a:ln>
                        </wps:spPr>
                        <wps:txbx>
                          <w:txbxContent>
                            <w:p w14:paraId="4C359AED" w14:textId="77777777" w:rsidR="00A067BF" w:rsidRDefault="00A067BF">
                              <w:pPr>
                                <w:rPr>
                                  <w:ins w:id="5" w:author="Stuart McLarnon (NESO)" w:date="2024-11-20T14:55: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2209D97" id="Text Box 6" o:spid="_x0000_s1027" type="#_x0000_t202" style="position:absolute;margin-left:399.75pt;margin-top:129.05pt;width:3.6pt;height:3.6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" fillcolor="white [3201]" strokeweight=".5pt">
                  <v:textbox>
                    <w:txbxContent>
                      <w:p w14:paraId="4C359AED" w14:textId="77777777" w:rsidR="00A067BF" w:rsidRDefault="00A067BF">
                        <w:pPr>
                          <w:rPr>
                            <w:ins w:id="6" w:author="Stuart McLarnon (NESO)" w:date="2024-11-20T14:55:00Z"/>
                          </w:rPr>
                        </w:pPr>
                      </w:p>
                    </w:txbxContent>
                  </v:textbox>
                </v:shape>
              </w:pict>
            </mc:Fallback>
          </mc:AlternateContent>
        </w:r>
        <w:r w:rsidR="00132392" w:rsidRPr="003665CF">
          <w:rPr>
            <w:rFonts w:ascii="Poppins" w:hAnsi="Poppins" w:cs="Poppins"/>
            <w:noProof/>
            <w:color w:val="auto"/>
          </w:rPr>
          <mc:AlternateContent>
            <mc:Choice Requires="wps">
              <w:drawing>
                <wp:anchor distT="0" distB="0" distL="114300" distR="114300" simplePos="0" relativeHeight="251658240" behindDoc="1" locked="0" layoutInCell="1" allowOverlap="1" wp14:anchorId="4AF2E4C9" wp14:editId="46954009">
                  <wp:simplePos x="0" y="0"/>
                  <wp:positionH relativeFrom="page">
                    <wp:align>right</wp:align>
                  </wp:positionH>
                  <wp:positionV relativeFrom="paragraph">
                    <wp:posOffset>-914400</wp:posOffset>
                  </wp:positionV>
                  <wp:extent cx="8865441" cy="3661479"/>
                  <wp:effectExtent l="0" t="0" r="12065" b="15240"/>
                  <wp:wrapNone/>
                  <wp:docPr id="1" name="Rectangle 1"/>
                  <wp:cNvGraphicFramePr/>
                  <a:graphic xmlns:a="http://schemas.openxmlformats.org/drawingml/2006/main">
                    <a:graphicData uri="http://schemas.microsoft.com/office/word/2010/wordprocessingShape">
                      <wps:wsp>
                        <wps:cNvSpPr/>
                        <wps:spPr>
                          <a:xfrm>
                            <a:off x="0" y="0"/>
                            <a:ext cx="8865441" cy="3661479"/>
                          </a:xfrm>
                          <a:prstGeom prst="rect">
                            <a:avLst/>
                          </a:prstGeom>
                          <a:solidFill>
                            <a:srgbClr val="3F0731"/>
                          </a:solidFill>
                          <a:ln>
                            <a:solidFill>
                              <a:srgbClr val="3F073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14CE0725" id="Rectangle 1" o:spid="_x0000_s1026" style="position:absolute;margin-left:646.85pt;margin-top:-1in;width:698.05pt;height:288.3pt;z-index:-251657216;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" fillcolor="#3f0731" strokecolor="#3f0731" strokeweight="2pt">
                  <w10:wrap anchorx="page"/>
                </v:rect>
              </w:pict>
            </mc:Fallback>
          </mc:AlternateContent>
        </w:r>
      </w:ins>
      <w:r w:rsidR="00B16264" w:rsidRPr="003665CF">
        <w:rPr>
          <w:rFonts w:ascii="Poppins" w:hAnsi="Poppins" w:cs="Poppins"/>
          <w:color w:val="auto"/>
        </w:rPr>
        <w:br w:type="page"/>
      </w:r>
    </w:p>
    <w:p w14:paraId="68C89AFE" w14:textId="77777777" w:rsidR="00E94F58" w:rsidRPr="00D5477D" w:rsidRDefault="00E94F58" w:rsidP="00E94F58">
      <w:pPr>
        <w:rPr>
          <w:rFonts w:ascii="Poppins Medium" w:hAnsi="Poppins Medium" w:cs="Poppins Medium"/>
          <w:b/>
          <w:bCs/>
          <w:color w:val="3F0731"/>
          <w:sz w:val="32"/>
          <w:szCs w:val="32"/>
        </w:rPr>
      </w:pPr>
      <w:r w:rsidRPr="00D5477D">
        <w:rPr>
          <w:rFonts w:ascii="Poppins Medium" w:hAnsi="Poppins Medium" w:cs="Poppins Medium"/>
          <w:b/>
          <w:bCs/>
          <w:color w:val="3F0731"/>
          <w:sz w:val="32"/>
          <w:szCs w:val="32"/>
        </w:rPr>
        <w:lastRenderedPageBreak/>
        <w:t>Contents</w:t>
      </w:r>
    </w:p>
    <w:p w14:paraId="05B9AD1B" w14:textId="5C2F4DAF" w:rsidR="00653B32" w:rsidRPr="003665CF" w:rsidRDefault="00E94F58">
      <w:pPr>
        <w:pStyle w:val="TOC1"/>
        <w:rPr>
          <w:rFonts w:ascii="Poppins" w:eastAsiaTheme="minorEastAsia" w:hAnsi="Poppins" w:cs="Poppins"/>
          <w:color w:val="auto"/>
          <w:sz w:val="20"/>
          <w:lang w:val="en-US"/>
        </w:rPr>
      </w:pPr>
      <w:r w:rsidRPr="003665CF">
        <w:rPr>
          <w:rFonts w:ascii="Poppins" w:hAnsi="Poppins" w:cs="Poppins"/>
          <w:noProof w:val="0"/>
          <w:color w:val="auto"/>
          <w:sz w:val="20"/>
          <w:lang w:eastAsia="zh-CN"/>
        </w:rPr>
        <w:fldChar w:fldCharType="begin"/>
      </w:r>
      <w:r w:rsidRPr="003665CF">
        <w:rPr>
          <w:rFonts w:ascii="Poppins" w:hAnsi="Poppins" w:cs="Poppins"/>
          <w:color w:val="auto"/>
          <w:sz w:val="20"/>
        </w:rPr>
        <w:instrText xml:space="preserve"> TOC \o "1-3" \t "Appendix 2,1" </w:instrText>
      </w:r>
      <w:r w:rsidRPr="003665CF">
        <w:rPr>
          <w:rFonts w:ascii="Poppins" w:hAnsi="Poppins" w:cs="Poppins"/>
          <w:noProof w:val="0"/>
          <w:color w:val="auto"/>
          <w:sz w:val="20"/>
          <w:lang w:eastAsia="zh-CN"/>
        </w:rPr>
        <w:fldChar w:fldCharType="separate"/>
      </w:r>
      <w:r w:rsidR="00653B32" w:rsidRPr="003665CF">
        <w:rPr>
          <w:rFonts w:ascii="Poppins" w:hAnsi="Poppins" w:cs="Poppins"/>
          <w:color w:val="auto"/>
          <w:sz w:val="20"/>
        </w:rPr>
        <w:t>1</w:t>
      </w:r>
      <w:r w:rsidR="00653B32" w:rsidRPr="003665CF">
        <w:rPr>
          <w:rFonts w:ascii="Poppins" w:eastAsiaTheme="minorEastAsia" w:hAnsi="Poppins" w:cs="Poppins"/>
          <w:color w:val="auto"/>
          <w:sz w:val="20"/>
          <w:lang w:val="en-US"/>
        </w:rPr>
        <w:tab/>
      </w:r>
      <w:r w:rsidR="00653B32" w:rsidRPr="003665CF">
        <w:rPr>
          <w:rFonts w:ascii="Poppins" w:hAnsi="Poppins" w:cs="Poppins"/>
          <w:color w:val="auto"/>
          <w:sz w:val="20"/>
        </w:rPr>
        <w:t>Introduction</w:t>
      </w:r>
      <w:r w:rsidR="00653B32" w:rsidRPr="003665CF">
        <w:rPr>
          <w:rFonts w:ascii="Poppins" w:hAnsi="Poppins" w:cs="Poppins"/>
          <w:color w:val="auto"/>
          <w:sz w:val="20"/>
        </w:rPr>
        <w:tab/>
      </w:r>
      <w:r w:rsidR="00653B32" w:rsidRPr="003665CF">
        <w:rPr>
          <w:rFonts w:ascii="Poppins" w:hAnsi="Poppins" w:cs="Poppins"/>
          <w:color w:val="auto"/>
          <w:sz w:val="20"/>
        </w:rPr>
        <w:fldChar w:fldCharType="begin"/>
      </w:r>
      <w:r w:rsidR="00653B32" w:rsidRPr="003665CF">
        <w:rPr>
          <w:rFonts w:ascii="Poppins" w:hAnsi="Poppins" w:cs="Poppins"/>
          <w:color w:val="auto"/>
          <w:sz w:val="20"/>
        </w:rPr>
        <w:instrText xml:space="preserve"> PAGEREF _Toc57024465 \h </w:instrText>
      </w:r>
      <w:r w:rsidR="00653B32" w:rsidRPr="003665CF">
        <w:rPr>
          <w:rFonts w:ascii="Poppins" w:hAnsi="Poppins" w:cs="Poppins"/>
          <w:color w:val="auto"/>
          <w:sz w:val="20"/>
        </w:rPr>
      </w:r>
      <w:r w:rsidR="00653B32" w:rsidRPr="003665CF">
        <w:rPr>
          <w:rFonts w:ascii="Poppins" w:hAnsi="Poppins" w:cs="Poppins"/>
          <w:color w:val="auto"/>
          <w:sz w:val="20"/>
        </w:rPr>
        <w:fldChar w:fldCharType="separate"/>
      </w:r>
      <w:r w:rsidR="008D4A74" w:rsidRPr="003665CF">
        <w:rPr>
          <w:rFonts w:ascii="Poppins" w:hAnsi="Poppins" w:cs="Poppins"/>
          <w:color w:val="auto"/>
          <w:sz w:val="20"/>
        </w:rPr>
        <w:t>3</w:t>
      </w:r>
      <w:r w:rsidR="00653B32" w:rsidRPr="003665CF">
        <w:rPr>
          <w:rFonts w:ascii="Poppins" w:hAnsi="Poppins" w:cs="Poppins"/>
          <w:color w:val="auto"/>
          <w:sz w:val="20"/>
        </w:rPr>
        <w:fldChar w:fldCharType="end"/>
      </w:r>
    </w:p>
    <w:p w14:paraId="3F328F38" w14:textId="05C9886D" w:rsidR="00653B32" w:rsidRPr="003665CF" w:rsidRDefault="00653B32">
      <w:pPr>
        <w:pStyle w:val="TOC1"/>
        <w:rPr>
          <w:rFonts w:ascii="Poppins" w:eastAsiaTheme="minorEastAsia" w:hAnsi="Poppins" w:cs="Poppins"/>
          <w:color w:val="auto"/>
          <w:sz w:val="20"/>
          <w:lang w:val="en-US"/>
        </w:rPr>
      </w:pPr>
      <w:r w:rsidRPr="003665CF">
        <w:rPr>
          <w:rFonts w:ascii="Poppins" w:hAnsi="Poppins" w:cs="Poppins"/>
          <w:color w:val="auto"/>
          <w:sz w:val="20"/>
        </w:rPr>
        <w:t>2</w:t>
      </w:r>
      <w:r w:rsidRPr="003665CF">
        <w:rPr>
          <w:rFonts w:ascii="Poppins" w:eastAsiaTheme="minorEastAsia" w:hAnsi="Poppins" w:cs="Poppins"/>
          <w:color w:val="auto"/>
          <w:sz w:val="20"/>
          <w:lang w:val="en-US"/>
        </w:rPr>
        <w:tab/>
      </w:r>
      <w:r w:rsidRPr="003665CF">
        <w:rPr>
          <w:rFonts w:ascii="Poppins" w:hAnsi="Poppins" w:cs="Poppins"/>
          <w:color w:val="auto"/>
          <w:sz w:val="20"/>
        </w:rPr>
        <w:t>Overview of Responsibilities</w:t>
      </w:r>
      <w:r w:rsidRPr="003665CF">
        <w:rPr>
          <w:rFonts w:ascii="Poppins" w:hAnsi="Poppins" w:cs="Poppins"/>
          <w:color w:val="auto"/>
          <w:sz w:val="20"/>
        </w:rPr>
        <w:tab/>
      </w:r>
      <w:r w:rsidRPr="003665CF">
        <w:rPr>
          <w:rFonts w:ascii="Poppins" w:hAnsi="Poppins" w:cs="Poppins"/>
          <w:color w:val="auto"/>
          <w:sz w:val="20"/>
        </w:rPr>
        <w:fldChar w:fldCharType="begin"/>
      </w:r>
      <w:r w:rsidRPr="003665CF">
        <w:rPr>
          <w:rFonts w:ascii="Poppins" w:hAnsi="Poppins" w:cs="Poppins"/>
          <w:color w:val="auto"/>
          <w:sz w:val="20"/>
        </w:rPr>
        <w:instrText xml:space="preserve"> PAGEREF _Toc57024466 \h </w:instrText>
      </w:r>
      <w:r w:rsidRPr="003665CF">
        <w:rPr>
          <w:rFonts w:ascii="Poppins" w:hAnsi="Poppins" w:cs="Poppins"/>
          <w:color w:val="auto"/>
          <w:sz w:val="20"/>
        </w:rPr>
      </w:r>
      <w:r w:rsidRPr="003665CF">
        <w:rPr>
          <w:rFonts w:ascii="Poppins" w:hAnsi="Poppins" w:cs="Poppins"/>
          <w:color w:val="auto"/>
          <w:sz w:val="20"/>
        </w:rPr>
        <w:fldChar w:fldCharType="separate"/>
      </w:r>
      <w:r w:rsidR="008D4A74" w:rsidRPr="003665CF">
        <w:rPr>
          <w:rFonts w:ascii="Poppins" w:hAnsi="Poppins" w:cs="Poppins"/>
          <w:color w:val="auto"/>
          <w:sz w:val="20"/>
        </w:rPr>
        <w:t>3</w:t>
      </w:r>
      <w:r w:rsidRPr="003665CF">
        <w:rPr>
          <w:rFonts w:ascii="Poppins" w:hAnsi="Poppins" w:cs="Poppins"/>
          <w:color w:val="auto"/>
          <w:sz w:val="20"/>
        </w:rPr>
        <w:fldChar w:fldCharType="end"/>
      </w:r>
    </w:p>
    <w:p w14:paraId="11AD29D8" w14:textId="0DF515D7" w:rsidR="00653B32" w:rsidRPr="003665CF" w:rsidRDefault="00653B32">
      <w:pPr>
        <w:pStyle w:val="TOC1"/>
        <w:rPr>
          <w:rFonts w:ascii="Poppins" w:eastAsiaTheme="minorEastAsia" w:hAnsi="Poppins" w:cs="Poppins"/>
          <w:color w:val="auto"/>
          <w:sz w:val="20"/>
          <w:lang w:val="en-US"/>
        </w:rPr>
      </w:pPr>
      <w:r w:rsidRPr="003665CF">
        <w:rPr>
          <w:rFonts w:ascii="Poppins" w:hAnsi="Poppins" w:cs="Poppins"/>
          <w:color w:val="auto"/>
          <w:sz w:val="20"/>
        </w:rPr>
        <w:t>3</w:t>
      </w:r>
      <w:r w:rsidRPr="003665CF">
        <w:rPr>
          <w:rFonts w:ascii="Poppins" w:eastAsiaTheme="minorEastAsia" w:hAnsi="Poppins" w:cs="Poppins"/>
          <w:color w:val="auto"/>
          <w:sz w:val="20"/>
          <w:lang w:val="en-US"/>
        </w:rPr>
        <w:tab/>
      </w:r>
      <w:r w:rsidRPr="003665CF">
        <w:rPr>
          <w:rFonts w:ascii="Poppins" w:hAnsi="Poppins" w:cs="Poppins"/>
          <w:color w:val="auto"/>
          <w:sz w:val="20"/>
        </w:rPr>
        <w:t>Registering for Services</w:t>
      </w:r>
      <w:r w:rsidRPr="003665CF">
        <w:rPr>
          <w:rFonts w:ascii="Poppins" w:hAnsi="Poppins" w:cs="Poppins"/>
          <w:color w:val="auto"/>
          <w:sz w:val="20"/>
        </w:rPr>
        <w:tab/>
      </w:r>
      <w:r w:rsidRPr="003665CF">
        <w:rPr>
          <w:rFonts w:ascii="Poppins" w:hAnsi="Poppins" w:cs="Poppins"/>
          <w:color w:val="auto"/>
          <w:sz w:val="20"/>
        </w:rPr>
        <w:fldChar w:fldCharType="begin"/>
      </w:r>
      <w:r w:rsidRPr="003665CF">
        <w:rPr>
          <w:rFonts w:ascii="Poppins" w:hAnsi="Poppins" w:cs="Poppins"/>
          <w:color w:val="auto"/>
          <w:sz w:val="20"/>
        </w:rPr>
        <w:instrText xml:space="preserve"> PAGEREF _Toc57024467 \h </w:instrText>
      </w:r>
      <w:r w:rsidRPr="003665CF">
        <w:rPr>
          <w:rFonts w:ascii="Poppins" w:hAnsi="Poppins" w:cs="Poppins"/>
          <w:color w:val="auto"/>
          <w:sz w:val="20"/>
        </w:rPr>
      </w:r>
      <w:r w:rsidRPr="003665CF">
        <w:rPr>
          <w:rFonts w:ascii="Poppins" w:hAnsi="Poppins" w:cs="Poppins"/>
          <w:color w:val="auto"/>
          <w:sz w:val="20"/>
        </w:rPr>
        <w:fldChar w:fldCharType="separate"/>
      </w:r>
      <w:r w:rsidR="008D4A74" w:rsidRPr="003665CF">
        <w:rPr>
          <w:rFonts w:ascii="Poppins" w:hAnsi="Poppins" w:cs="Poppins"/>
          <w:color w:val="auto"/>
          <w:sz w:val="20"/>
        </w:rPr>
        <w:t>3</w:t>
      </w:r>
      <w:r w:rsidRPr="003665CF">
        <w:rPr>
          <w:rFonts w:ascii="Poppins" w:hAnsi="Poppins" w:cs="Poppins"/>
          <w:color w:val="auto"/>
          <w:sz w:val="20"/>
        </w:rPr>
        <w:fldChar w:fldCharType="end"/>
      </w:r>
    </w:p>
    <w:p w14:paraId="3B2AF66C" w14:textId="17768D54" w:rsidR="00653B32" w:rsidRPr="003665CF" w:rsidRDefault="00653B32">
      <w:pPr>
        <w:pStyle w:val="TOC1"/>
        <w:rPr>
          <w:rFonts w:ascii="Poppins" w:eastAsiaTheme="minorEastAsia" w:hAnsi="Poppins" w:cs="Poppins"/>
          <w:color w:val="auto"/>
          <w:sz w:val="20"/>
          <w:lang w:val="en-US"/>
        </w:rPr>
      </w:pPr>
      <w:r w:rsidRPr="003665CF">
        <w:rPr>
          <w:rFonts w:ascii="Poppins" w:hAnsi="Poppins" w:cs="Poppins"/>
          <w:color w:val="auto"/>
          <w:sz w:val="20"/>
        </w:rPr>
        <w:t>4</w:t>
      </w:r>
      <w:r w:rsidRPr="003665CF">
        <w:rPr>
          <w:rFonts w:ascii="Poppins" w:eastAsiaTheme="minorEastAsia" w:hAnsi="Poppins" w:cs="Poppins"/>
          <w:color w:val="auto"/>
          <w:sz w:val="20"/>
          <w:lang w:val="en-US"/>
        </w:rPr>
        <w:tab/>
      </w:r>
      <w:del w:id="7" w:author="Stuart McLarnon (NESO)" w:date="2024-11-20T14:55:00Z">
        <w:r>
          <w:delText>NGESO</w:delText>
        </w:r>
      </w:del>
      <w:ins w:id="8" w:author="Stuart McLarnon (NESO)" w:date="2024-11-20T14:55:00Z">
        <w:r w:rsidRPr="003665CF">
          <w:rPr>
            <w:rFonts w:ascii="Poppins" w:hAnsi="Poppins" w:cs="Poppins"/>
            <w:color w:val="auto"/>
            <w:sz w:val="20"/>
          </w:rPr>
          <w:t>NESO</w:t>
        </w:r>
      </w:ins>
      <w:r w:rsidRPr="003665CF">
        <w:rPr>
          <w:rFonts w:ascii="Poppins" w:hAnsi="Poppins" w:cs="Poppins"/>
          <w:color w:val="auto"/>
          <w:sz w:val="20"/>
        </w:rPr>
        <w:t xml:space="preserve"> Connections Strategy</w:t>
      </w:r>
      <w:r w:rsidRPr="003665CF">
        <w:rPr>
          <w:rFonts w:ascii="Poppins" w:hAnsi="Poppins" w:cs="Poppins"/>
          <w:color w:val="auto"/>
          <w:sz w:val="20"/>
        </w:rPr>
        <w:tab/>
      </w:r>
      <w:r w:rsidRPr="003665CF">
        <w:rPr>
          <w:rFonts w:ascii="Poppins" w:hAnsi="Poppins" w:cs="Poppins"/>
          <w:color w:val="auto"/>
          <w:sz w:val="20"/>
        </w:rPr>
        <w:fldChar w:fldCharType="begin"/>
      </w:r>
      <w:r w:rsidRPr="003665CF">
        <w:rPr>
          <w:rFonts w:ascii="Poppins" w:hAnsi="Poppins" w:cs="Poppins"/>
          <w:color w:val="auto"/>
          <w:sz w:val="20"/>
        </w:rPr>
        <w:instrText xml:space="preserve"> PAGEREF _Toc57024468 \h </w:instrText>
      </w:r>
      <w:r w:rsidRPr="003665CF">
        <w:rPr>
          <w:rFonts w:ascii="Poppins" w:hAnsi="Poppins" w:cs="Poppins"/>
          <w:color w:val="auto"/>
          <w:sz w:val="20"/>
        </w:rPr>
      </w:r>
      <w:r w:rsidRPr="003665CF">
        <w:rPr>
          <w:rFonts w:ascii="Poppins" w:hAnsi="Poppins" w:cs="Poppins"/>
          <w:color w:val="auto"/>
          <w:sz w:val="20"/>
        </w:rPr>
        <w:fldChar w:fldCharType="separate"/>
      </w:r>
      <w:r w:rsidR="008D4A74" w:rsidRPr="003665CF">
        <w:rPr>
          <w:rFonts w:ascii="Poppins" w:hAnsi="Poppins" w:cs="Poppins"/>
          <w:color w:val="auto"/>
          <w:sz w:val="20"/>
        </w:rPr>
        <w:t>5</w:t>
      </w:r>
      <w:r w:rsidRPr="003665CF">
        <w:rPr>
          <w:rFonts w:ascii="Poppins" w:hAnsi="Poppins" w:cs="Poppins"/>
          <w:color w:val="auto"/>
          <w:sz w:val="20"/>
        </w:rPr>
        <w:fldChar w:fldCharType="end"/>
      </w:r>
    </w:p>
    <w:p w14:paraId="7A3C547D" w14:textId="11866F7E" w:rsidR="00653B32" w:rsidRPr="003665CF" w:rsidRDefault="00653B32">
      <w:pPr>
        <w:pStyle w:val="TOC1"/>
        <w:rPr>
          <w:rFonts w:ascii="Poppins" w:eastAsiaTheme="minorEastAsia" w:hAnsi="Poppins" w:cs="Poppins"/>
          <w:color w:val="auto"/>
          <w:sz w:val="20"/>
          <w:lang w:val="en-US"/>
        </w:rPr>
      </w:pPr>
      <w:r w:rsidRPr="003665CF">
        <w:rPr>
          <w:rFonts w:ascii="Poppins" w:hAnsi="Poppins" w:cs="Poppins"/>
          <w:color w:val="auto"/>
          <w:sz w:val="20"/>
        </w:rPr>
        <w:t>5</w:t>
      </w:r>
      <w:r w:rsidRPr="003665CF">
        <w:rPr>
          <w:rFonts w:ascii="Poppins" w:eastAsiaTheme="minorEastAsia" w:hAnsi="Poppins" w:cs="Poppins"/>
          <w:color w:val="auto"/>
          <w:sz w:val="20"/>
          <w:lang w:val="en-US"/>
        </w:rPr>
        <w:tab/>
      </w:r>
      <w:r w:rsidRPr="003665CF">
        <w:rPr>
          <w:rFonts w:ascii="Poppins" w:hAnsi="Poppins" w:cs="Poppins"/>
          <w:color w:val="auto"/>
          <w:sz w:val="20"/>
        </w:rPr>
        <w:t>EDL/EDT</w:t>
      </w:r>
      <w:r w:rsidRPr="003665CF">
        <w:rPr>
          <w:rFonts w:ascii="Poppins" w:hAnsi="Poppins" w:cs="Poppins"/>
          <w:color w:val="auto"/>
          <w:sz w:val="20"/>
        </w:rPr>
        <w:tab/>
      </w:r>
      <w:r w:rsidRPr="003665CF">
        <w:rPr>
          <w:rFonts w:ascii="Poppins" w:hAnsi="Poppins" w:cs="Poppins"/>
          <w:color w:val="auto"/>
          <w:sz w:val="20"/>
        </w:rPr>
        <w:fldChar w:fldCharType="begin"/>
      </w:r>
      <w:r w:rsidRPr="003665CF">
        <w:rPr>
          <w:rFonts w:ascii="Poppins" w:hAnsi="Poppins" w:cs="Poppins"/>
          <w:color w:val="auto"/>
          <w:sz w:val="20"/>
        </w:rPr>
        <w:instrText xml:space="preserve"> PAGEREF _Toc57024469 \h </w:instrText>
      </w:r>
      <w:r w:rsidRPr="003665CF">
        <w:rPr>
          <w:rFonts w:ascii="Poppins" w:hAnsi="Poppins" w:cs="Poppins"/>
          <w:color w:val="auto"/>
          <w:sz w:val="20"/>
        </w:rPr>
      </w:r>
      <w:r w:rsidRPr="003665CF">
        <w:rPr>
          <w:rFonts w:ascii="Poppins" w:hAnsi="Poppins" w:cs="Poppins"/>
          <w:color w:val="auto"/>
          <w:sz w:val="20"/>
        </w:rPr>
        <w:fldChar w:fldCharType="separate"/>
      </w:r>
      <w:r w:rsidR="008D4A74" w:rsidRPr="003665CF">
        <w:rPr>
          <w:rFonts w:ascii="Poppins" w:hAnsi="Poppins" w:cs="Poppins"/>
          <w:color w:val="auto"/>
          <w:sz w:val="20"/>
        </w:rPr>
        <w:t>8</w:t>
      </w:r>
      <w:r w:rsidRPr="003665CF">
        <w:rPr>
          <w:rFonts w:ascii="Poppins" w:hAnsi="Poppins" w:cs="Poppins"/>
          <w:color w:val="auto"/>
          <w:sz w:val="20"/>
        </w:rPr>
        <w:fldChar w:fldCharType="end"/>
      </w:r>
    </w:p>
    <w:p w14:paraId="778235A5" w14:textId="77C940F5"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5.1</w:t>
      </w:r>
      <w:r w:rsidRPr="003665CF">
        <w:rPr>
          <w:rFonts w:ascii="Poppins" w:eastAsiaTheme="minorEastAsia" w:hAnsi="Poppins" w:cs="Poppins"/>
          <w:color w:val="auto"/>
          <w:lang w:val="en-US"/>
        </w:rPr>
        <w:tab/>
      </w:r>
      <w:r w:rsidRPr="003665CF">
        <w:rPr>
          <w:rFonts w:ascii="Poppins" w:hAnsi="Poppins" w:cs="Poppins"/>
          <w:color w:val="auto"/>
        </w:rPr>
        <w:t>Support Arrangements</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_Toc57024470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8</w:t>
      </w:r>
      <w:r w:rsidRPr="003665CF">
        <w:rPr>
          <w:rFonts w:ascii="Poppins" w:hAnsi="Poppins" w:cs="Poppins"/>
          <w:color w:val="auto"/>
        </w:rPr>
        <w:fldChar w:fldCharType="end"/>
      </w:r>
    </w:p>
    <w:p w14:paraId="5950ED0E" w14:textId="3A9DAB86"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5.2</w:t>
      </w:r>
      <w:r w:rsidRPr="003665CF">
        <w:rPr>
          <w:rFonts w:ascii="Poppins" w:eastAsiaTheme="minorEastAsia" w:hAnsi="Poppins" w:cs="Poppins"/>
          <w:color w:val="auto"/>
          <w:lang w:val="en-US"/>
        </w:rPr>
        <w:tab/>
      </w:r>
      <w:r w:rsidRPr="003665CF">
        <w:rPr>
          <w:rFonts w:ascii="Poppins" w:hAnsi="Poppins" w:cs="Poppins"/>
          <w:color w:val="auto"/>
        </w:rPr>
        <w:t>Types of Communication Circuit</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_Toc57024471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8</w:t>
      </w:r>
      <w:r w:rsidRPr="003665CF">
        <w:rPr>
          <w:rFonts w:ascii="Poppins" w:hAnsi="Poppins" w:cs="Poppins"/>
          <w:color w:val="auto"/>
        </w:rPr>
        <w:fldChar w:fldCharType="end"/>
      </w:r>
    </w:p>
    <w:p w14:paraId="10A32481" w14:textId="5B5E7A06"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5.3</w:t>
      </w:r>
      <w:r w:rsidRPr="003665CF">
        <w:rPr>
          <w:rFonts w:ascii="Poppins" w:eastAsiaTheme="minorEastAsia" w:hAnsi="Poppins" w:cs="Poppins"/>
          <w:color w:val="auto"/>
          <w:lang w:val="en-US"/>
        </w:rPr>
        <w:tab/>
      </w:r>
      <w:r w:rsidRPr="003665CF">
        <w:rPr>
          <w:rFonts w:ascii="Poppins" w:hAnsi="Poppins" w:cs="Poppins"/>
          <w:color w:val="auto"/>
        </w:rPr>
        <w:t>Services to Control Points</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_Toc57024472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8</w:t>
      </w:r>
      <w:r w:rsidRPr="003665CF">
        <w:rPr>
          <w:rFonts w:ascii="Poppins" w:hAnsi="Poppins" w:cs="Poppins"/>
          <w:color w:val="auto"/>
        </w:rPr>
        <w:fldChar w:fldCharType="end"/>
      </w:r>
    </w:p>
    <w:p w14:paraId="5DBC2A59" w14:textId="7BEBE593"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5.4</w:t>
      </w:r>
      <w:r w:rsidRPr="003665CF">
        <w:rPr>
          <w:rFonts w:ascii="Poppins" w:eastAsiaTheme="minorEastAsia" w:hAnsi="Poppins" w:cs="Poppins"/>
          <w:color w:val="auto"/>
          <w:lang w:val="en-US"/>
        </w:rPr>
        <w:tab/>
      </w:r>
      <w:r w:rsidRPr="003665CF">
        <w:rPr>
          <w:rFonts w:ascii="Poppins" w:hAnsi="Poppins" w:cs="Poppins"/>
          <w:color w:val="auto"/>
        </w:rPr>
        <w:t>Services from Trading Points</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_Toc57024473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10</w:t>
      </w:r>
      <w:r w:rsidRPr="003665CF">
        <w:rPr>
          <w:rFonts w:ascii="Poppins" w:hAnsi="Poppins" w:cs="Poppins"/>
          <w:color w:val="auto"/>
        </w:rPr>
        <w:fldChar w:fldCharType="end"/>
      </w:r>
    </w:p>
    <w:p w14:paraId="16B18F19" w14:textId="758C0DF4"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5.5</w:t>
      </w:r>
      <w:r w:rsidRPr="003665CF">
        <w:rPr>
          <w:rFonts w:ascii="Poppins" w:eastAsiaTheme="minorEastAsia" w:hAnsi="Poppins" w:cs="Poppins"/>
          <w:color w:val="auto"/>
          <w:lang w:val="en-US"/>
        </w:rPr>
        <w:tab/>
      </w:r>
      <w:r w:rsidRPr="003665CF">
        <w:rPr>
          <w:rFonts w:ascii="Poppins" w:hAnsi="Poppins" w:cs="Poppins"/>
          <w:color w:val="auto"/>
        </w:rPr>
        <w:t>Data Transmission Security</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_Toc57024474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11</w:t>
      </w:r>
      <w:r w:rsidRPr="003665CF">
        <w:rPr>
          <w:rFonts w:ascii="Poppins" w:hAnsi="Poppins" w:cs="Poppins"/>
          <w:color w:val="auto"/>
        </w:rPr>
        <w:fldChar w:fldCharType="end"/>
      </w:r>
    </w:p>
    <w:p w14:paraId="34CB61BD" w14:textId="3AF856F9" w:rsidR="00653B32" w:rsidRPr="003665CF" w:rsidRDefault="00653B32">
      <w:pPr>
        <w:pStyle w:val="TOC3"/>
        <w:rPr>
          <w:rFonts w:ascii="Poppins" w:eastAsiaTheme="minorEastAsia" w:hAnsi="Poppins" w:cs="Poppins"/>
          <w:noProof/>
          <w:color w:val="auto"/>
          <w:lang w:val="en-US"/>
        </w:rPr>
      </w:pPr>
      <w:r w:rsidRPr="003665CF">
        <w:rPr>
          <w:rFonts w:ascii="Poppins" w:hAnsi="Poppins" w:cs="Poppins"/>
          <w:noProof/>
          <w:color w:val="auto"/>
        </w:rPr>
        <w:t>5.5.1</w:t>
      </w:r>
      <w:r w:rsidRPr="003665CF">
        <w:rPr>
          <w:rFonts w:ascii="Poppins" w:eastAsiaTheme="minorEastAsia" w:hAnsi="Poppins" w:cs="Poppins"/>
          <w:noProof/>
          <w:color w:val="auto"/>
          <w:lang w:val="en-US"/>
        </w:rPr>
        <w:tab/>
      </w:r>
      <w:r w:rsidRPr="003665CF">
        <w:rPr>
          <w:rFonts w:ascii="Poppins" w:hAnsi="Poppins" w:cs="Poppins"/>
          <w:noProof/>
          <w:color w:val="auto"/>
        </w:rPr>
        <w:t>Application Level Security</w:t>
      </w:r>
      <w:r w:rsidRPr="003665CF">
        <w:rPr>
          <w:rFonts w:ascii="Poppins" w:hAnsi="Poppins" w:cs="Poppins"/>
          <w:noProof/>
          <w:color w:val="auto"/>
        </w:rPr>
        <w:tab/>
      </w:r>
      <w:r w:rsidRPr="003665CF">
        <w:rPr>
          <w:rFonts w:ascii="Poppins" w:hAnsi="Poppins" w:cs="Poppins"/>
          <w:noProof/>
          <w:color w:val="auto"/>
        </w:rPr>
        <w:fldChar w:fldCharType="begin"/>
      </w:r>
      <w:r w:rsidRPr="003665CF">
        <w:rPr>
          <w:rFonts w:ascii="Poppins" w:hAnsi="Poppins" w:cs="Poppins"/>
          <w:noProof/>
          <w:color w:val="auto"/>
        </w:rPr>
        <w:instrText xml:space="preserve"> PAGEREF _Toc57024475 \h </w:instrText>
      </w:r>
      <w:r w:rsidRPr="003665CF">
        <w:rPr>
          <w:rFonts w:ascii="Poppins" w:hAnsi="Poppins" w:cs="Poppins"/>
          <w:noProof/>
          <w:color w:val="auto"/>
        </w:rPr>
      </w:r>
      <w:r w:rsidRPr="003665CF">
        <w:rPr>
          <w:rFonts w:ascii="Poppins" w:hAnsi="Poppins" w:cs="Poppins"/>
          <w:noProof/>
          <w:color w:val="auto"/>
        </w:rPr>
        <w:fldChar w:fldCharType="separate"/>
      </w:r>
      <w:r w:rsidR="008D4A74" w:rsidRPr="003665CF">
        <w:rPr>
          <w:rFonts w:ascii="Poppins" w:hAnsi="Poppins" w:cs="Poppins"/>
          <w:noProof/>
          <w:color w:val="auto"/>
        </w:rPr>
        <w:t>11</w:t>
      </w:r>
      <w:r w:rsidRPr="003665CF">
        <w:rPr>
          <w:rFonts w:ascii="Poppins" w:hAnsi="Poppins" w:cs="Poppins"/>
          <w:noProof/>
          <w:color w:val="auto"/>
        </w:rPr>
        <w:fldChar w:fldCharType="end"/>
      </w:r>
    </w:p>
    <w:p w14:paraId="79715737" w14:textId="3B942DF7" w:rsidR="00653B32" w:rsidRPr="003665CF" w:rsidRDefault="00653B32">
      <w:pPr>
        <w:pStyle w:val="TOC3"/>
        <w:rPr>
          <w:rFonts w:ascii="Poppins" w:eastAsiaTheme="minorEastAsia" w:hAnsi="Poppins" w:cs="Poppins"/>
          <w:noProof/>
          <w:color w:val="auto"/>
          <w:lang w:val="en-US"/>
        </w:rPr>
      </w:pPr>
      <w:r w:rsidRPr="003665CF">
        <w:rPr>
          <w:rFonts w:ascii="Poppins" w:hAnsi="Poppins" w:cs="Poppins"/>
          <w:noProof/>
          <w:color w:val="auto"/>
        </w:rPr>
        <w:t>5.5.2</w:t>
      </w:r>
      <w:r w:rsidRPr="003665CF">
        <w:rPr>
          <w:rFonts w:ascii="Poppins" w:eastAsiaTheme="minorEastAsia" w:hAnsi="Poppins" w:cs="Poppins"/>
          <w:noProof/>
          <w:color w:val="auto"/>
          <w:lang w:val="en-US"/>
        </w:rPr>
        <w:tab/>
      </w:r>
      <w:r w:rsidRPr="003665CF">
        <w:rPr>
          <w:rFonts w:ascii="Poppins" w:hAnsi="Poppins" w:cs="Poppins"/>
          <w:noProof/>
          <w:color w:val="auto"/>
        </w:rPr>
        <w:t>Router Level Security</w:t>
      </w:r>
      <w:r w:rsidRPr="003665CF">
        <w:rPr>
          <w:rFonts w:ascii="Poppins" w:hAnsi="Poppins" w:cs="Poppins"/>
          <w:noProof/>
          <w:color w:val="auto"/>
        </w:rPr>
        <w:tab/>
      </w:r>
      <w:r w:rsidRPr="003665CF">
        <w:rPr>
          <w:rFonts w:ascii="Poppins" w:hAnsi="Poppins" w:cs="Poppins"/>
          <w:noProof/>
          <w:color w:val="auto"/>
        </w:rPr>
        <w:fldChar w:fldCharType="begin"/>
      </w:r>
      <w:r w:rsidRPr="003665CF">
        <w:rPr>
          <w:rFonts w:ascii="Poppins" w:hAnsi="Poppins" w:cs="Poppins"/>
          <w:noProof/>
          <w:color w:val="auto"/>
        </w:rPr>
        <w:instrText xml:space="preserve"> PAGEREF _Toc57024476 \h </w:instrText>
      </w:r>
      <w:r w:rsidRPr="003665CF">
        <w:rPr>
          <w:rFonts w:ascii="Poppins" w:hAnsi="Poppins" w:cs="Poppins"/>
          <w:noProof/>
          <w:color w:val="auto"/>
        </w:rPr>
      </w:r>
      <w:r w:rsidRPr="003665CF">
        <w:rPr>
          <w:rFonts w:ascii="Poppins" w:hAnsi="Poppins" w:cs="Poppins"/>
          <w:noProof/>
          <w:color w:val="auto"/>
        </w:rPr>
        <w:fldChar w:fldCharType="separate"/>
      </w:r>
      <w:r w:rsidR="008D4A74" w:rsidRPr="003665CF">
        <w:rPr>
          <w:rFonts w:ascii="Poppins" w:hAnsi="Poppins" w:cs="Poppins"/>
          <w:noProof/>
          <w:color w:val="auto"/>
        </w:rPr>
        <w:t>11</w:t>
      </w:r>
      <w:r w:rsidRPr="003665CF">
        <w:rPr>
          <w:rFonts w:ascii="Poppins" w:hAnsi="Poppins" w:cs="Poppins"/>
          <w:noProof/>
          <w:color w:val="auto"/>
        </w:rPr>
        <w:fldChar w:fldCharType="end"/>
      </w:r>
    </w:p>
    <w:p w14:paraId="0C2BC4BB" w14:textId="21BB3AEE" w:rsidR="00653B32" w:rsidRPr="003665CF" w:rsidRDefault="00653B32">
      <w:pPr>
        <w:pStyle w:val="TOC3"/>
        <w:rPr>
          <w:rFonts w:ascii="Poppins" w:eastAsiaTheme="minorEastAsia" w:hAnsi="Poppins" w:cs="Poppins"/>
          <w:noProof/>
          <w:color w:val="auto"/>
          <w:lang w:val="en-US"/>
        </w:rPr>
      </w:pPr>
      <w:r w:rsidRPr="003665CF">
        <w:rPr>
          <w:rFonts w:ascii="Poppins" w:hAnsi="Poppins" w:cs="Poppins"/>
          <w:noProof/>
          <w:color w:val="auto"/>
        </w:rPr>
        <w:t>5.5.3</w:t>
      </w:r>
      <w:r w:rsidRPr="003665CF">
        <w:rPr>
          <w:rFonts w:ascii="Poppins" w:eastAsiaTheme="minorEastAsia" w:hAnsi="Poppins" w:cs="Poppins"/>
          <w:noProof/>
          <w:color w:val="auto"/>
          <w:lang w:val="en-US"/>
        </w:rPr>
        <w:tab/>
      </w:r>
      <w:r w:rsidRPr="003665CF">
        <w:rPr>
          <w:rFonts w:ascii="Poppins" w:hAnsi="Poppins" w:cs="Poppins"/>
          <w:noProof/>
          <w:color w:val="auto"/>
        </w:rPr>
        <w:t>Security Monitoring</w:t>
      </w:r>
      <w:r w:rsidRPr="003665CF">
        <w:rPr>
          <w:rFonts w:ascii="Poppins" w:hAnsi="Poppins" w:cs="Poppins"/>
          <w:noProof/>
          <w:color w:val="auto"/>
        </w:rPr>
        <w:tab/>
      </w:r>
      <w:r w:rsidRPr="003665CF">
        <w:rPr>
          <w:rFonts w:ascii="Poppins" w:hAnsi="Poppins" w:cs="Poppins"/>
          <w:noProof/>
          <w:color w:val="auto"/>
        </w:rPr>
        <w:fldChar w:fldCharType="begin"/>
      </w:r>
      <w:r w:rsidRPr="003665CF">
        <w:rPr>
          <w:rFonts w:ascii="Poppins" w:hAnsi="Poppins" w:cs="Poppins"/>
          <w:noProof/>
          <w:color w:val="auto"/>
        </w:rPr>
        <w:instrText xml:space="preserve"> PAGEREF _Toc57024477 \h </w:instrText>
      </w:r>
      <w:r w:rsidRPr="003665CF">
        <w:rPr>
          <w:rFonts w:ascii="Poppins" w:hAnsi="Poppins" w:cs="Poppins"/>
          <w:noProof/>
          <w:color w:val="auto"/>
        </w:rPr>
      </w:r>
      <w:r w:rsidRPr="003665CF">
        <w:rPr>
          <w:rFonts w:ascii="Poppins" w:hAnsi="Poppins" w:cs="Poppins"/>
          <w:noProof/>
          <w:color w:val="auto"/>
        </w:rPr>
        <w:fldChar w:fldCharType="separate"/>
      </w:r>
      <w:r w:rsidR="008D4A74" w:rsidRPr="003665CF">
        <w:rPr>
          <w:rFonts w:ascii="Poppins" w:hAnsi="Poppins" w:cs="Poppins"/>
          <w:noProof/>
          <w:color w:val="auto"/>
        </w:rPr>
        <w:t>13</w:t>
      </w:r>
      <w:r w:rsidRPr="003665CF">
        <w:rPr>
          <w:rFonts w:ascii="Poppins" w:hAnsi="Poppins" w:cs="Poppins"/>
          <w:noProof/>
          <w:color w:val="auto"/>
        </w:rPr>
        <w:fldChar w:fldCharType="end"/>
      </w:r>
    </w:p>
    <w:p w14:paraId="0626F535" w14:textId="281D9C6F"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5.6</w:t>
      </w:r>
      <w:r w:rsidRPr="003665CF">
        <w:rPr>
          <w:rFonts w:ascii="Poppins" w:eastAsiaTheme="minorEastAsia" w:hAnsi="Poppins" w:cs="Poppins"/>
          <w:color w:val="auto"/>
          <w:lang w:val="en-US"/>
        </w:rPr>
        <w:tab/>
      </w:r>
      <w:r w:rsidRPr="003665CF">
        <w:rPr>
          <w:rFonts w:ascii="Poppins" w:hAnsi="Poppins" w:cs="Poppins"/>
          <w:color w:val="auto"/>
        </w:rPr>
        <w:t>FTP File Transfers</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_Toc57024478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13</w:t>
      </w:r>
      <w:r w:rsidRPr="003665CF">
        <w:rPr>
          <w:rFonts w:ascii="Poppins" w:hAnsi="Poppins" w:cs="Poppins"/>
          <w:color w:val="auto"/>
        </w:rPr>
        <w:fldChar w:fldCharType="end"/>
      </w:r>
    </w:p>
    <w:p w14:paraId="1F99995E" w14:textId="13F30C90"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5.7</w:t>
      </w:r>
      <w:r w:rsidRPr="003665CF">
        <w:rPr>
          <w:rFonts w:ascii="Poppins" w:eastAsiaTheme="minorEastAsia" w:hAnsi="Poppins" w:cs="Poppins"/>
          <w:color w:val="auto"/>
          <w:lang w:val="en-US"/>
        </w:rPr>
        <w:tab/>
      </w:r>
      <w:r w:rsidRPr="003665CF">
        <w:rPr>
          <w:rFonts w:ascii="Poppins" w:hAnsi="Poppins" w:cs="Poppins"/>
          <w:color w:val="auto"/>
        </w:rPr>
        <w:t>Disaster Recovery Sites</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_Toc57024479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14</w:t>
      </w:r>
      <w:r w:rsidRPr="003665CF">
        <w:rPr>
          <w:rFonts w:ascii="Poppins" w:hAnsi="Poppins" w:cs="Poppins"/>
          <w:color w:val="auto"/>
        </w:rPr>
        <w:fldChar w:fldCharType="end"/>
      </w:r>
    </w:p>
    <w:p w14:paraId="629D7DF1" w14:textId="1CB95876" w:rsidR="00653B32" w:rsidRPr="003665CF" w:rsidRDefault="00653B32">
      <w:pPr>
        <w:pStyle w:val="TOC3"/>
        <w:rPr>
          <w:rFonts w:ascii="Poppins" w:eastAsiaTheme="minorEastAsia" w:hAnsi="Poppins" w:cs="Poppins"/>
          <w:noProof/>
          <w:color w:val="auto"/>
          <w:lang w:val="en-US"/>
        </w:rPr>
      </w:pPr>
      <w:r w:rsidRPr="003665CF">
        <w:rPr>
          <w:rFonts w:ascii="Poppins" w:hAnsi="Poppins" w:cs="Poppins"/>
          <w:noProof/>
          <w:color w:val="auto"/>
        </w:rPr>
        <w:t>5.7.1</w:t>
      </w:r>
      <w:r w:rsidRPr="003665CF">
        <w:rPr>
          <w:rFonts w:ascii="Poppins" w:eastAsiaTheme="minorEastAsia" w:hAnsi="Poppins" w:cs="Poppins"/>
          <w:noProof/>
          <w:color w:val="auto"/>
          <w:lang w:val="en-US"/>
        </w:rPr>
        <w:tab/>
      </w:r>
      <w:r w:rsidRPr="003665CF">
        <w:rPr>
          <w:rFonts w:ascii="Poppins" w:hAnsi="Poppins" w:cs="Poppins"/>
          <w:noProof/>
          <w:color w:val="auto"/>
        </w:rPr>
        <w:t>Control Points</w:t>
      </w:r>
      <w:r w:rsidRPr="003665CF">
        <w:rPr>
          <w:rFonts w:ascii="Poppins" w:hAnsi="Poppins" w:cs="Poppins"/>
          <w:noProof/>
          <w:color w:val="auto"/>
        </w:rPr>
        <w:tab/>
      </w:r>
      <w:r w:rsidRPr="003665CF">
        <w:rPr>
          <w:rFonts w:ascii="Poppins" w:hAnsi="Poppins" w:cs="Poppins"/>
          <w:noProof/>
          <w:color w:val="auto"/>
        </w:rPr>
        <w:fldChar w:fldCharType="begin"/>
      </w:r>
      <w:r w:rsidRPr="003665CF">
        <w:rPr>
          <w:rFonts w:ascii="Poppins" w:hAnsi="Poppins" w:cs="Poppins"/>
          <w:noProof/>
          <w:color w:val="auto"/>
        </w:rPr>
        <w:instrText xml:space="preserve"> PAGEREF _Toc57024480 \h </w:instrText>
      </w:r>
      <w:r w:rsidRPr="003665CF">
        <w:rPr>
          <w:rFonts w:ascii="Poppins" w:hAnsi="Poppins" w:cs="Poppins"/>
          <w:noProof/>
          <w:color w:val="auto"/>
        </w:rPr>
      </w:r>
      <w:r w:rsidRPr="003665CF">
        <w:rPr>
          <w:rFonts w:ascii="Poppins" w:hAnsi="Poppins" w:cs="Poppins"/>
          <w:noProof/>
          <w:color w:val="auto"/>
        </w:rPr>
        <w:fldChar w:fldCharType="separate"/>
      </w:r>
      <w:r w:rsidR="008D4A74" w:rsidRPr="003665CF">
        <w:rPr>
          <w:rFonts w:ascii="Poppins" w:hAnsi="Poppins" w:cs="Poppins"/>
          <w:noProof/>
          <w:color w:val="auto"/>
        </w:rPr>
        <w:t>14</w:t>
      </w:r>
      <w:r w:rsidRPr="003665CF">
        <w:rPr>
          <w:rFonts w:ascii="Poppins" w:hAnsi="Poppins" w:cs="Poppins"/>
          <w:noProof/>
          <w:color w:val="auto"/>
        </w:rPr>
        <w:fldChar w:fldCharType="end"/>
      </w:r>
    </w:p>
    <w:p w14:paraId="4EF57BBD" w14:textId="03787048" w:rsidR="00653B32" w:rsidRPr="003665CF" w:rsidRDefault="00653B32">
      <w:pPr>
        <w:pStyle w:val="TOC3"/>
        <w:rPr>
          <w:rFonts w:ascii="Poppins" w:eastAsiaTheme="minorEastAsia" w:hAnsi="Poppins" w:cs="Poppins"/>
          <w:noProof/>
          <w:color w:val="auto"/>
          <w:lang w:val="en-US"/>
        </w:rPr>
      </w:pPr>
      <w:r w:rsidRPr="003665CF">
        <w:rPr>
          <w:rFonts w:ascii="Poppins" w:hAnsi="Poppins" w:cs="Poppins"/>
          <w:noProof/>
          <w:color w:val="auto"/>
        </w:rPr>
        <w:t>5.7.2</w:t>
      </w:r>
      <w:r w:rsidRPr="003665CF">
        <w:rPr>
          <w:rFonts w:ascii="Poppins" w:eastAsiaTheme="minorEastAsia" w:hAnsi="Poppins" w:cs="Poppins"/>
          <w:noProof/>
          <w:color w:val="auto"/>
          <w:lang w:val="en-US"/>
        </w:rPr>
        <w:tab/>
      </w:r>
      <w:r w:rsidRPr="003665CF">
        <w:rPr>
          <w:rFonts w:ascii="Poppins" w:hAnsi="Poppins" w:cs="Poppins"/>
          <w:noProof/>
          <w:color w:val="auto"/>
        </w:rPr>
        <w:t>Trading Points</w:t>
      </w:r>
      <w:r w:rsidRPr="003665CF">
        <w:rPr>
          <w:rFonts w:ascii="Poppins" w:hAnsi="Poppins" w:cs="Poppins"/>
          <w:noProof/>
          <w:color w:val="auto"/>
        </w:rPr>
        <w:tab/>
      </w:r>
      <w:r w:rsidRPr="003665CF">
        <w:rPr>
          <w:rFonts w:ascii="Poppins" w:hAnsi="Poppins" w:cs="Poppins"/>
          <w:noProof/>
          <w:color w:val="auto"/>
        </w:rPr>
        <w:fldChar w:fldCharType="begin"/>
      </w:r>
      <w:r w:rsidRPr="003665CF">
        <w:rPr>
          <w:rFonts w:ascii="Poppins" w:hAnsi="Poppins" w:cs="Poppins"/>
          <w:noProof/>
          <w:color w:val="auto"/>
        </w:rPr>
        <w:instrText xml:space="preserve"> PAGEREF _Toc57024481 \h </w:instrText>
      </w:r>
      <w:r w:rsidRPr="003665CF">
        <w:rPr>
          <w:rFonts w:ascii="Poppins" w:hAnsi="Poppins" w:cs="Poppins"/>
          <w:noProof/>
          <w:color w:val="auto"/>
        </w:rPr>
      </w:r>
      <w:r w:rsidRPr="003665CF">
        <w:rPr>
          <w:rFonts w:ascii="Poppins" w:hAnsi="Poppins" w:cs="Poppins"/>
          <w:noProof/>
          <w:color w:val="auto"/>
        </w:rPr>
        <w:fldChar w:fldCharType="separate"/>
      </w:r>
      <w:r w:rsidR="008D4A74" w:rsidRPr="003665CF">
        <w:rPr>
          <w:rFonts w:ascii="Poppins" w:hAnsi="Poppins" w:cs="Poppins"/>
          <w:noProof/>
          <w:color w:val="auto"/>
        </w:rPr>
        <w:t>14</w:t>
      </w:r>
      <w:r w:rsidRPr="003665CF">
        <w:rPr>
          <w:rFonts w:ascii="Poppins" w:hAnsi="Poppins" w:cs="Poppins"/>
          <w:noProof/>
          <w:color w:val="auto"/>
        </w:rPr>
        <w:fldChar w:fldCharType="end"/>
      </w:r>
    </w:p>
    <w:p w14:paraId="3A98DECC" w14:textId="249AE498"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5.8</w:t>
      </w:r>
      <w:r w:rsidRPr="003665CF">
        <w:rPr>
          <w:rFonts w:ascii="Poppins" w:eastAsiaTheme="minorEastAsia" w:hAnsi="Poppins" w:cs="Poppins"/>
          <w:color w:val="auto"/>
          <w:lang w:val="en-US"/>
        </w:rPr>
        <w:tab/>
      </w:r>
      <w:r w:rsidRPr="003665CF">
        <w:rPr>
          <w:rFonts w:ascii="Poppins" w:hAnsi="Poppins" w:cs="Poppins"/>
          <w:color w:val="auto"/>
        </w:rPr>
        <w:t>Network Access Tests</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_Toc57024482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14</w:t>
      </w:r>
      <w:r w:rsidRPr="003665CF">
        <w:rPr>
          <w:rFonts w:ascii="Poppins" w:hAnsi="Poppins" w:cs="Poppins"/>
          <w:color w:val="auto"/>
        </w:rPr>
        <w:fldChar w:fldCharType="end"/>
      </w:r>
    </w:p>
    <w:p w14:paraId="15A8097C" w14:textId="7082040A" w:rsidR="00653B32" w:rsidRPr="003665CF" w:rsidRDefault="00653B32">
      <w:pPr>
        <w:pStyle w:val="TOC1"/>
        <w:rPr>
          <w:rFonts w:ascii="Poppins" w:eastAsiaTheme="minorEastAsia" w:hAnsi="Poppins" w:cs="Poppins"/>
          <w:color w:val="auto"/>
          <w:sz w:val="20"/>
          <w:lang w:val="en-US"/>
        </w:rPr>
      </w:pPr>
      <w:r w:rsidRPr="003665CF">
        <w:rPr>
          <w:rFonts w:ascii="Poppins" w:hAnsi="Poppins" w:cs="Poppins"/>
          <w:color w:val="auto"/>
          <w:sz w:val="20"/>
        </w:rPr>
        <w:t>6</w:t>
      </w:r>
      <w:r w:rsidRPr="003665CF">
        <w:rPr>
          <w:rFonts w:ascii="Poppins" w:eastAsiaTheme="minorEastAsia" w:hAnsi="Poppins" w:cs="Poppins"/>
          <w:color w:val="auto"/>
          <w:sz w:val="20"/>
          <w:lang w:val="en-US"/>
        </w:rPr>
        <w:tab/>
      </w:r>
      <w:r w:rsidRPr="003665CF">
        <w:rPr>
          <w:rFonts w:ascii="Poppins" w:hAnsi="Poppins" w:cs="Poppins"/>
          <w:color w:val="auto"/>
          <w:sz w:val="20"/>
        </w:rPr>
        <w:t>WA API</w:t>
      </w:r>
      <w:r w:rsidRPr="003665CF">
        <w:rPr>
          <w:rFonts w:ascii="Poppins" w:hAnsi="Poppins" w:cs="Poppins"/>
          <w:color w:val="auto"/>
          <w:sz w:val="20"/>
        </w:rPr>
        <w:tab/>
      </w:r>
      <w:r w:rsidRPr="003665CF">
        <w:rPr>
          <w:rFonts w:ascii="Poppins" w:hAnsi="Poppins" w:cs="Poppins"/>
          <w:color w:val="auto"/>
          <w:sz w:val="20"/>
        </w:rPr>
        <w:fldChar w:fldCharType="begin"/>
      </w:r>
      <w:r w:rsidRPr="003665CF">
        <w:rPr>
          <w:rFonts w:ascii="Poppins" w:hAnsi="Poppins" w:cs="Poppins"/>
          <w:color w:val="auto"/>
          <w:sz w:val="20"/>
        </w:rPr>
        <w:instrText xml:space="preserve"> PAGEREF _Toc57024483 \h </w:instrText>
      </w:r>
      <w:r w:rsidRPr="003665CF">
        <w:rPr>
          <w:rFonts w:ascii="Poppins" w:hAnsi="Poppins" w:cs="Poppins"/>
          <w:color w:val="auto"/>
          <w:sz w:val="20"/>
        </w:rPr>
      </w:r>
      <w:r w:rsidRPr="003665CF">
        <w:rPr>
          <w:rFonts w:ascii="Poppins" w:hAnsi="Poppins" w:cs="Poppins"/>
          <w:color w:val="auto"/>
          <w:sz w:val="20"/>
        </w:rPr>
        <w:fldChar w:fldCharType="separate"/>
      </w:r>
      <w:r w:rsidR="008D4A74" w:rsidRPr="003665CF">
        <w:rPr>
          <w:rFonts w:ascii="Poppins" w:hAnsi="Poppins" w:cs="Poppins"/>
          <w:color w:val="auto"/>
          <w:sz w:val="20"/>
        </w:rPr>
        <w:t>15</w:t>
      </w:r>
      <w:r w:rsidRPr="003665CF">
        <w:rPr>
          <w:rFonts w:ascii="Poppins" w:hAnsi="Poppins" w:cs="Poppins"/>
          <w:color w:val="auto"/>
          <w:sz w:val="20"/>
        </w:rPr>
        <w:fldChar w:fldCharType="end"/>
      </w:r>
    </w:p>
    <w:p w14:paraId="6A809790" w14:textId="622F4EB3"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6.1</w:t>
      </w:r>
      <w:r w:rsidRPr="003665CF">
        <w:rPr>
          <w:rFonts w:ascii="Poppins" w:eastAsiaTheme="minorEastAsia" w:hAnsi="Poppins" w:cs="Poppins"/>
          <w:color w:val="auto"/>
          <w:lang w:val="en-US"/>
        </w:rPr>
        <w:tab/>
      </w:r>
      <w:r w:rsidRPr="003665CF">
        <w:rPr>
          <w:rFonts w:ascii="Poppins" w:hAnsi="Poppins" w:cs="Poppins"/>
          <w:color w:val="auto"/>
        </w:rPr>
        <w:t>Support Arrangements</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_Toc57024484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15</w:t>
      </w:r>
      <w:r w:rsidRPr="003665CF">
        <w:rPr>
          <w:rFonts w:ascii="Poppins" w:hAnsi="Poppins" w:cs="Poppins"/>
          <w:color w:val="auto"/>
        </w:rPr>
        <w:fldChar w:fldCharType="end"/>
      </w:r>
    </w:p>
    <w:p w14:paraId="62434E05" w14:textId="1346DFE6"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6.2</w:t>
      </w:r>
      <w:r w:rsidRPr="003665CF">
        <w:rPr>
          <w:rFonts w:ascii="Poppins" w:eastAsiaTheme="minorEastAsia" w:hAnsi="Poppins" w:cs="Poppins"/>
          <w:color w:val="auto"/>
          <w:lang w:val="en-US"/>
        </w:rPr>
        <w:tab/>
      </w:r>
      <w:r w:rsidRPr="003665CF">
        <w:rPr>
          <w:rFonts w:ascii="Poppins" w:hAnsi="Poppins" w:cs="Poppins"/>
          <w:color w:val="auto"/>
        </w:rPr>
        <w:t>Types of Communication Circuit</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_Toc57024485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15</w:t>
      </w:r>
      <w:r w:rsidRPr="003665CF">
        <w:rPr>
          <w:rFonts w:ascii="Poppins" w:hAnsi="Poppins" w:cs="Poppins"/>
          <w:color w:val="auto"/>
        </w:rPr>
        <w:fldChar w:fldCharType="end"/>
      </w:r>
    </w:p>
    <w:p w14:paraId="4B15066F" w14:textId="53D783B0"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6.3</w:t>
      </w:r>
      <w:r w:rsidRPr="003665CF">
        <w:rPr>
          <w:rFonts w:ascii="Poppins" w:eastAsiaTheme="minorEastAsia" w:hAnsi="Poppins" w:cs="Poppins"/>
          <w:color w:val="auto"/>
          <w:lang w:val="en-US"/>
        </w:rPr>
        <w:tab/>
      </w:r>
      <w:r w:rsidRPr="003665CF">
        <w:rPr>
          <w:rFonts w:ascii="Poppins" w:hAnsi="Poppins" w:cs="Poppins"/>
          <w:color w:val="auto"/>
        </w:rPr>
        <w:t>Wider Access API Services</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_Toc57024486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15</w:t>
      </w:r>
      <w:r w:rsidRPr="003665CF">
        <w:rPr>
          <w:rFonts w:ascii="Poppins" w:hAnsi="Poppins" w:cs="Poppins"/>
          <w:color w:val="auto"/>
        </w:rPr>
        <w:fldChar w:fldCharType="end"/>
      </w:r>
    </w:p>
    <w:p w14:paraId="00A4AA64" w14:textId="77A7D5A5"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6.4</w:t>
      </w:r>
      <w:r w:rsidRPr="003665CF">
        <w:rPr>
          <w:rFonts w:ascii="Poppins" w:eastAsiaTheme="minorEastAsia" w:hAnsi="Poppins" w:cs="Poppins"/>
          <w:color w:val="auto"/>
          <w:lang w:val="en-US"/>
        </w:rPr>
        <w:tab/>
      </w:r>
      <w:r w:rsidRPr="003665CF">
        <w:rPr>
          <w:rFonts w:ascii="Poppins" w:hAnsi="Poppins" w:cs="Poppins"/>
          <w:color w:val="auto"/>
        </w:rPr>
        <w:t>Data Transmission Security</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_Toc57024487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15</w:t>
      </w:r>
      <w:r w:rsidRPr="003665CF">
        <w:rPr>
          <w:rFonts w:ascii="Poppins" w:hAnsi="Poppins" w:cs="Poppins"/>
          <w:color w:val="auto"/>
        </w:rPr>
        <w:fldChar w:fldCharType="end"/>
      </w:r>
    </w:p>
    <w:p w14:paraId="48297E8B" w14:textId="53E0B4DA" w:rsidR="00653B32" w:rsidRPr="003665CF" w:rsidRDefault="00653B32">
      <w:pPr>
        <w:pStyle w:val="TOC3"/>
        <w:rPr>
          <w:rFonts w:ascii="Poppins" w:eastAsiaTheme="minorEastAsia" w:hAnsi="Poppins" w:cs="Poppins"/>
          <w:noProof/>
          <w:color w:val="auto"/>
          <w:lang w:val="en-US"/>
        </w:rPr>
      </w:pPr>
      <w:r w:rsidRPr="003665CF">
        <w:rPr>
          <w:rFonts w:ascii="Poppins" w:eastAsiaTheme="minorEastAsia" w:hAnsi="Poppins" w:cs="Poppins"/>
          <w:noProof/>
          <w:color w:val="auto"/>
        </w:rPr>
        <w:t>6.4.1</w:t>
      </w:r>
      <w:r w:rsidRPr="003665CF">
        <w:rPr>
          <w:rFonts w:ascii="Poppins" w:eastAsiaTheme="minorEastAsia" w:hAnsi="Poppins" w:cs="Poppins"/>
          <w:noProof/>
          <w:color w:val="auto"/>
          <w:lang w:val="en-US"/>
        </w:rPr>
        <w:tab/>
      </w:r>
      <w:r w:rsidRPr="003665CF">
        <w:rPr>
          <w:rFonts w:ascii="Poppins" w:eastAsiaTheme="minorEastAsia" w:hAnsi="Poppins" w:cs="Poppins"/>
          <w:noProof/>
          <w:color w:val="auto"/>
        </w:rPr>
        <w:t>Application Level Security</w:t>
      </w:r>
      <w:r w:rsidRPr="003665CF">
        <w:rPr>
          <w:rFonts w:ascii="Poppins" w:hAnsi="Poppins" w:cs="Poppins"/>
          <w:noProof/>
          <w:color w:val="auto"/>
        </w:rPr>
        <w:tab/>
      </w:r>
      <w:r w:rsidRPr="003665CF">
        <w:rPr>
          <w:rFonts w:ascii="Poppins" w:hAnsi="Poppins" w:cs="Poppins"/>
          <w:noProof/>
          <w:color w:val="auto"/>
        </w:rPr>
        <w:fldChar w:fldCharType="begin"/>
      </w:r>
      <w:r w:rsidRPr="003665CF">
        <w:rPr>
          <w:rFonts w:ascii="Poppins" w:hAnsi="Poppins" w:cs="Poppins"/>
          <w:noProof/>
          <w:color w:val="auto"/>
        </w:rPr>
        <w:instrText xml:space="preserve"> PAGEREF _Toc57024488 \h </w:instrText>
      </w:r>
      <w:r w:rsidRPr="003665CF">
        <w:rPr>
          <w:rFonts w:ascii="Poppins" w:hAnsi="Poppins" w:cs="Poppins"/>
          <w:noProof/>
          <w:color w:val="auto"/>
        </w:rPr>
      </w:r>
      <w:r w:rsidRPr="003665CF">
        <w:rPr>
          <w:rFonts w:ascii="Poppins" w:hAnsi="Poppins" w:cs="Poppins"/>
          <w:noProof/>
          <w:color w:val="auto"/>
        </w:rPr>
        <w:fldChar w:fldCharType="separate"/>
      </w:r>
      <w:r w:rsidR="008D4A74" w:rsidRPr="003665CF">
        <w:rPr>
          <w:rFonts w:ascii="Poppins" w:hAnsi="Poppins" w:cs="Poppins"/>
          <w:noProof/>
          <w:color w:val="auto"/>
        </w:rPr>
        <w:t>15</w:t>
      </w:r>
      <w:r w:rsidRPr="003665CF">
        <w:rPr>
          <w:rFonts w:ascii="Poppins" w:hAnsi="Poppins" w:cs="Poppins"/>
          <w:noProof/>
          <w:color w:val="auto"/>
        </w:rPr>
        <w:fldChar w:fldCharType="end"/>
      </w:r>
    </w:p>
    <w:p w14:paraId="7AE86785" w14:textId="47A9DB52"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6.5</w:t>
      </w:r>
      <w:r w:rsidRPr="003665CF">
        <w:rPr>
          <w:rFonts w:ascii="Poppins" w:eastAsiaTheme="minorEastAsia" w:hAnsi="Poppins" w:cs="Poppins"/>
          <w:color w:val="auto"/>
          <w:lang w:val="en-US"/>
        </w:rPr>
        <w:tab/>
      </w:r>
      <w:r w:rsidRPr="003665CF">
        <w:rPr>
          <w:rFonts w:ascii="Poppins" w:hAnsi="Poppins" w:cs="Poppins"/>
          <w:color w:val="auto"/>
        </w:rPr>
        <w:t>Security Monitoring</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_Toc57024489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16</w:t>
      </w:r>
      <w:r w:rsidRPr="003665CF">
        <w:rPr>
          <w:rFonts w:ascii="Poppins" w:hAnsi="Poppins" w:cs="Poppins"/>
          <w:color w:val="auto"/>
        </w:rPr>
        <w:fldChar w:fldCharType="end"/>
      </w:r>
    </w:p>
    <w:p w14:paraId="40D85A7E" w14:textId="4113FEAD"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6.6</w:t>
      </w:r>
      <w:r w:rsidRPr="003665CF">
        <w:rPr>
          <w:rFonts w:ascii="Poppins" w:eastAsiaTheme="minorEastAsia" w:hAnsi="Poppins" w:cs="Poppins"/>
          <w:color w:val="auto"/>
          <w:lang w:val="en-US"/>
        </w:rPr>
        <w:tab/>
      </w:r>
      <w:r w:rsidRPr="003665CF">
        <w:rPr>
          <w:rFonts w:ascii="Poppins" w:hAnsi="Poppins" w:cs="Poppins"/>
          <w:color w:val="auto"/>
        </w:rPr>
        <w:t>Network Access Tests</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_Toc57024490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16</w:t>
      </w:r>
      <w:r w:rsidRPr="003665CF">
        <w:rPr>
          <w:rFonts w:ascii="Poppins" w:hAnsi="Poppins" w:cs="Poppins"/>
          <w:color w:val="auto"/>
        </w:rPr>
        <w:fldChar w:fldCharType="end"/>
      </w:r>
    </w:p>
    <w:p w14:paraId="4714734F" w14:textId="13F3EEFA" w:rsidR="00653B32" w:rsidRPr="003665CF" w:rsidRDefault="00653B32">
      <w:pPr>
        <w:pStyle w:val="TOC1"/>
        <w:rPr>
          <w:rFonts w:ascii="Poppins" w:eastAsiaTheme="minorEastAsia" w:hAnsi="Poppins" w:cs="Poppins"/>
          <w:color w:val="auto"/>
          <w:sz w:val="20"/>
          <w:lang w:val="en-US"/>
        </w:rPr>
      </w:pPr>
      <w:r w:rsidRPr="003665CF">
        <w:rPr>
          <w:rFonts w:ascii="Poppins" w:hAnsi="Poppins" w:cs="Poppins"/>
          <w:color w:val="auto"/>
          <w:sz w:val="20"/>
        </w:rPr>
        <w:t>7</w:t>
      </w:r>
      <w:r w:rsidRPr="003665CF">
        <w:rPr>
          <w:rFonts w:ascii="Poppins" w:eastAsiaTheme="minorEastAsia" w:hAnsi="Poppins" w:cs="Poppins"/>
          <w:color w:val="auto"/>
          <w:sz w:val="20"/>
          <w:lang w:val="en-US"/>
        </w:rPr>
        <w:tab/>
      </w:r>
      <w:r w:rsidRPr="003665CF">
        <w:rPr>
          <w:rFonts w:ascii="Poppins" w:hAnsi="Poppins" w:cs="Poppins"/>
          <w:color w:val="auto"/>
          <w:sz w:val="20"/>
        </w:rPr>
        <w:t>Operational Metering</w:t>
      </w:r>
      <w:r w:rsidRPr="003665CF">
        <w:rPr>
          <w:rFonts w:ascii="Poppins" w:hAnsi="Poppins" w:cs="Poppins"/>
          <w:color w:val="auto"/>
          <w:sz w:val="20"/>
        </w:rPr>
        <w:tab/>
      </w:r>
      <w:r w:rsidRPr="003665CF">
        <w:rPr>
          <w:rFonts w:ascii="Poppins" w:hAnsi="Poppins" w:cs="Poppins"/>
          <w:color w:val="auto"/>
          <w:sz w:val="20"/>
        </w:rPr>
        <w:fldChar w:fldCharType="begin"/>
      </w:r>
      <w:r w:rsidRPr="003665CF">
        <w:rPr>
          <w:rFonts w:ascii="Poppins" w:hAnsi="Poppins" w:cs="Poppins"/>
          <w:color w:val="auto"/>
          <w:sz w:val="20"/>
        </w:rPr>
        <w:instrText xml:space="preserve"> PAGEREF _Toc57024491 \h </w:instrText>
      </w:r>
      <w:r w:rsidRPr="003665CF">
        <w:rPr>
          <w:rFonts w:ascii="Poppins" w:hAnsi="Poppins" w:cs="Poppins"/>
          <w:color w:val="auto"/>
          <w:sz w:val="20"/>
        </w:rPr>
      </w:r>
      <w:r w:rsidRPr="003665CF">
        <w:rPr>
          <w:rFonts w:ascii="Poppins" w:hAnsi="Poppins" w:cs="Poppins"/>
          <w:color w:val="auto"/>
          <w:sz w:val="20"/>
        </w:rPr>
        <w:fldChar w:fldCharType="separate"/>
      </w:r>
      <w:r w:rsidR="008D4A74" w:rsidRPr="003665CF">
        <w:rPr>
          <w:rFonts w:ascii="Poppins" w:hAnsi="Poppins" w:cs="Poppins"/>
          <w:color w:val="auto"/>
          <w:sz w:val="20"/>
        </w:rPr>
        <w:t>17</w:t>
      </w:r>
      <w:r w:rsidRPr="003665CF">
        <w:rPr>
          <w:rFonts w:ascii="Poppins" w:hAnsi="Poppins" w:cs="Poppins"/>
          <w:color w:val="auto"/>
          <w:sz w:val="20"/>
        </w:rPr>
        <w:fldChar w:fldCharType="end"/>
      </w:r>
    </w:p>
    <w:p w14:paraId="769867E0" w14:textId="45D426B9" w:rsidR="00653B32" w:rsidRPr="003665CF" w:rsidRDefault="00653B32">
      <w:pPr>
        <w:pStyle w:val="TOC1"/>
        <w:rPr>
          <w:rFonts w:ascii="Poppins" w:eastAsiaTheme="minorEastAsia" w:hAnsi="Poppins" w:cs="Poppins"/>
          <w:color w:val="auto"/>
          <w:sz w:val="20"/>
          <w:lang w:val="en-US"/>
        </w:rPr>
      </w:pPr>
      <w:r w:rsidRPr="003665CF">
        <w:rPr>
          <w:rFonts w:ascii="Poppins" w:hAnsi="Poppins" w:cs="Poppins"/>
          <w:color w:val="auto"/>
          <w:sz w:val="20"/>
        </w:rPr>
        <w:t>8</w:t>
      </w:r>
      <w:r w:rsidRPr="003665CF">
        <w:rPr>
          <w:rFonts w:ascii="Poppins" w:eastAsiaTheme="minorEastAsia" w:hAnsi="Poppins" w:cs="Poppins"/>
          <w:color w:val="auto"/>
          <w:sz w:val="20"/>
          <w:lang w:val="en-US"/>
        </w:rPr>
        <w:tab/>
      </w:r>
      <w:r w:rsidRPr="003665CF">
        <w:rPr>
          <w:rFonts w:ascii="Poppins" w:hAnsi="Poppins" w:cs="Poppins"/>
          <w:color w:val="auto"/>
          <w:sz w:val="20"/>
        </w:rPr>
        <w:t>Additional Documents References</w:t>
      </w:r>
      <w:r w:rsidRPr="003665CF">
        <w:rPr>
          <w:rFonts w:ascii="Poppins" w:hAnsi="Poppins" w:cs="Poppins"/>
          <w:color w:val="auto"/>
          <w:sz w:val="20"/>
        </w:rPr>
        <w:tab/>
      </w:r>
      <w:r w:rsidRPr="003665CF">
        <w:rPr>
          <w:rFonts w:ascii="Poppins" w:hAnsi="Poppins" w:cs="Poppins"/>
          <w:color w:val="auto"/>
          <w:sz w:val="20"/>
        </w:rPr>
        <w:fldChar w:fldCharType="begin"/>
      </w:r>
      <w:r w:rsidRPr="003665CF">
        <w:rPr>
          <w:rFonts w:ascii="Poppins" w:hAnsi="Poppins" w:cs="Poppins"/>
          <w:color w:val="auto"/>
          <w:sz w:val="20"/>
        </w:rPr>
        <w:instrText xml:space="preserve"> PAGEREF _Toc57024492 \h </w:instrText>
      </w:r>
      <w:r w:rsidRPr="003665CF">
        <w:rPr>
          <w:rFonts w:ascii="Poppins" w:hAnsi="Poppins" w:cs="Poppins"/>
          <w:color w:val="auto"/>
          <w:sz w:val="20"/>
        </w:rPr>
      </w:r>
      <w:r w:rsidRPr="003665CF">
        <w:rPr>
          <w:rFonts w:ascii="Poppins" w:hAnsi="Poppins" w:cs="Poppins"/>
          <w:color w:val="auto"/>
          <w:sz w:val="20"/>
        </w:rPr>
        <w:fldChar w:fldCharType="separate"/>
      </w:r>
      <w:r w:rsidR="008D4A74" w:rsidRPr="003665CF">
        <w:rPr>
          <w:rFonts w:ascii="Poppins" w:hAnsi="Poppins" w:cs="Poppins"/>
          <w:color w:val="auto"/>
          <w:sz w:val="20"/>
        </w:rPr>
        <w:t>18</w:t>
      </w:r>
      <w:r w:rsidRPr="003665CF">
        <w:rPr>
          <w:rFonts w:ascii="Poppins" w:hAnsi="Poppins" w:cs="Poppins"/>
          <w:color w:val="auto"/>
          <w:sz w:val="20"/>
        </w:rPr>
        <w:fldChar w:fldCharType="end"/>
      </w:r>
    </w:p>
    <w:p w14:paraId="4FD5F5D5" w14:textId="4E0F8614"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8.1</w:t>
      </w:r>
      <w:r w:rsidRPr="003665CF">
        <w:rPr>
          <w:rFonts w:ascii="Poppins" w:eastAsiaTheme="minorEastAsia" w:hAnsi="Poppins" w:cs="Poppins"/>
          <w:color w:val="auto"/>
          <w:lang w:val="en-US"/>
        </w:rPr>
        <w:tab/>
      </w:r>
      <w:r w:rsidRPr="003665CF">
        <w:rPr>
          <w:rFonts w:ascii="Poppins" w:hAnsi="Poppins" w:cs="Poppins"/>
          <w:color w:val="auto"/>
        </w:rPr>
        <w:t>EDL Message Interface Specification</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_Toc57024493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18</w:t>
      </w:r>
      <w:r w:rsidRPr="003665CF">
        <w:rPr>
          <w:rFonts w:ascii="Poppins" w:hAnsi="Poppins" w:cs="Poppins"/>
          <w:color w:val="auto"/>
        </w:rPr>
        <w:fldChar w:fldCharType="end"/>
      </w:r>
    </w:p>
    <w:p w14:paraId="5E44D726" w14:textId="078541B0"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8.2</w:t>
      </w:r>
      <w:r w:rsidRPr="003665CF">
        <w:rPr>
          <w:rFonts w:ascii="Poppins" w:eastAsiaTheme="minorEastAsia" w:hAnsi="Poppins" w:cs="Poppins"/>
          <w:color w:val="auto"/>
          <w:lang w:val="en-US"/>
        </w:rPr>
        <w:tab/>
      </w:r>
      <w:r w:rsidRPr="003665CF">
        <w:rPr>
          <w:rFonts w:ascii="Poppins" w:hAnsi="Poppins" w:cs="Poppins"/>
          <w:color w:val="auto"/>
        </w:rPr>
        <w:t>EDT Interface Specification</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_Toc57024494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18</w:t>
      </w:r>
      <w:r w:rsidRPr="003665CF">
        <w:rPr>
          <w:rFonts w:ascii="Poppins" w:hAnsi="Poppins" w:cs="Poppins"/>
          <w:color w:val="auto"/>
        </w:rPr>
        <w:fldChar w:fldCharType="end"/>
      </w:r>
    </w:p>
    <w:p w14:paraId="11FEC6CB" w14:textId="0B5EF3F6"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8.3</w:t>
      </w:r>
      <w:r w:rsidRPr="003665CF">
        <w:rPr>
          <w:rFonts w:ascii="Poppins" w:eastAsiaTheme="minorEastAsia" w:hAnsi="Poppins" w:cs="Poppins"/>
          <w:color w:val="auto"/>
          <w:lang w:val="en-US"/>
        </w:rPr>
        <w:tab/>
      </w:r>
      <w:r w:rsidRPr="003665CF">
        <w:rPr>
          <w:rFonts w:ascii="Poppins" w:hAnsi="Poppins" w:cs="Poppins"/>
          <w:color w:val="auto"/>
        </w:rPr>
        <w:t>WA API Overview</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_Toc57024495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18</w:t>
      </w:r>
      <w:r w:rsidRPr="003665CF">
        <w:rPr>
          <w:rFonts w:ascii="Poppins" w:hAnsi="Poppins" w:cs="Poppins"/>
          <w:color w:val="auto"/>
        </w:rPr>
        <w:fldChar w:fldCharType="end"/>
      </w:r>
    </w:p>
    <w:p w14:paraId="761D0221" w14:textId="2C0C44EF" w:rsidR="00653B32" w:rsidRPr="003665CF" w:rsidRDefault="00653B32">
      <w:pPr>
        <w:pStyle w:val="TOC2"/>
        <w:rPr>
          <w:rFonts w:ascii="Poppins" w:eastAsiaTheme="minorEastAsia" w:hAnsi="Poppins" w:cs="Poppins"/>
          <w:color w:val="auto"/>
          <w:lang w:val="en-US"/>
        </w:rPr>
      </w:pPr>
      <w:r w:rsidRPr="003665CF">
        <w:rPr>
          <w:rFonts w:ascii="Poppins" w:hAnsi="Poppins" w:cs="Poppins"/>
          <w:color w:val="auto"/>
        </w:rPr>
        <w:t>8.4</w:t>
      </w:r>
      <w:r w:rsidRPr="003665CF">
        <w:rPr>
          <w:rFonts w:ascii="Poppins" w:eastAsiaTheme="minorEastAsia" w:hAnsi="Poppins" w:cs="Poppins"/>
          <w:color w:val="auto"/>
          <w:lang w:val="en-US"/>
        </w:rPr>
        <w:tab/>
      </w:r>
      <w:r w:rsidRPr="003665CF">
        <w:rPr>
          <w:rFonts w:ascii="Poppins" w:hAnsi="Poppins" w:cs="Poppins"/>
          <w:color w:val="auto"/>
        </w:rPr>
        <w:t>Operational Metering overview - Small BMUs</w:t>
      </w:r>
      <w:r w:rsidRPr="003665CF">
        <w:rPr>
          <w:rFonts w:ascii="Poppins" w:hAnsi="Poppins" w:cs="Poppins"/>
          <w:color w:val="auto"/>
        </w:rPr>
        <w:tab/>
      </w:r>
      <w:r w:rsidRPr="003665CF">
        <w:rPr>
          <w:rFonts w:ascii="Poppins" w:hAnsi="Poppins" w:cs="Poppins"/>
          <w:color w:val="auto"/>
        </w:rPr>
        <w:fldChar w:fldCharType="begin"/>
      </w:r>
      <w:r w:rsidRPr="003665CF">
        <w:rPr>
          <w:rFonts w:ascii="Poppins" w:hAnsi="Poppins" w:cs="Poppins"/>
          <w:color w:val="auto"/>
        </w:rPr>
        <w:instrText xml:space="preserve"> PAGEREF _Toc57024496 \h </w:instrText>
      </w:r>
      <w:r w:rsidRPr="003665CF">
        <w:rPr>
          <w:rFonts w:ascii="Poppins" w:hAnsi="Poppins" w:cs="Poppins"/>
          <w:color w:val="auto"/>
        </w:rPr>
      </w:r>
      <w:r w:rsidRPr="003665CF">
        <w:rPr>
          <w:rFonts w:ascii="Poppins" w:hAnsi="Poppins" w:cs="Poppins"/>
          <w:color w:val="auto"/>
        </w:rPr>
        <w:fldChar w:fldCharType="separate"/>
      </w:r>
      <w:r w:rsidR="008D4A74" w:rsidRPr="003665CF">
        <w:rPr>
          <w:rFonts w:ascii="Poppins" w:hAnsi="Poppins" w:cs="Poppins"/>
          <w:color w:val="auto"/>
        </w:rPr>
        <w:t>18</w:t>
      </w:r>
      <w:r w:rsidRPr="003665CF">
        <w:rPr>
          <w:rFonts w:ascii="Poppins" w:hAnsi="Poppins" w:cs="Poppins"/>
          <w:color w:val="auto"/>
        </w:rPr>
        <w:fldChar w:fldCharType="end"/>
      </w:r>
    </w:p>
    <w:p w14:paraId="51E7A885" w14:textId="13EE3C8E" w:rsidR="00653B32" w:rsidRPr="003665CF" w:rsidRDefault="00653B32">
      <w:pPr>
        <w:pStyle w:val="TOC1"/>
        <w:rPr>
          <w:rFonts w:ascii="Poppins" w:eastAsiaTheme="minorEastAsia" w:hAnsi="Poppins" w:cs="Poppins"/>
          <w:color w:val="auto"/>
          <w:sz w:val="20"/>
          <w:lang w:val="en-US"/>
        </w:rPr>
      </w:pPr>
      <w:r w:rsidRPr="003665CF">
        <w:rPr>
          <w:rFonts w:ascii="Poppins" w:hAnsi="Poppins" w:cs="Poppins"/>
          <w:color w:val="auto"/>
          <w:sz w:val="20"/>
        </w:rPr>
        <w:lastRenderedPageBreak/>
        <w:t>9</w:t>
      </w:r>
      <w:r w:rsidRPr="003665CF">
        <w:rPr>
          <w:rFonts w:ascii="Poppins" w:eastAsiaTheme="minorEastAsia" w:hAnsi="Poppins" w:cs="Poppins"/>
          <w:color w:val="auto"/>
          <w:sz w:val="20"/>
          <w:lang w:val="en-US"/>
        </w:rPr>
        <w:tab/>
      </w:r>
      <w:r w:rsidRPr="003665CF">
        <w:rPr>
          <w:rFonts w:ascii="Poppins" w:hAnsi="Poppins" w:cs="Poppins"/>
          <w:color w:val="auto"/>
          <w:sz w:val="20"/>
        </w:rPr>
        <w:t>Glossary</w:t>
      </w:r>
      <w:r w:rsidRPr="003665CF">
        <w:rPr>
          <w:rFonts w:ascii="Poppins" w:hAnsi="Poppins" w:cs="Poppins"/>
          <w:color w:val="auto"/>
          <w:sz w:val="20"/>
        </w:rPr>
        <w:tab/>
      </w:r>
      <w:r w:rsidRPr="003665CF">
        <w:rPr>
          <w:rFonts w:ascii="Poppins" w:hAnsi="Poppins" w:cs="Poppins"/>
          <w:color w:val="auto"/>
          <w:sz w:val="20"/>
        </w:rPr>
        <w:fldChar w:fldCharType="begin"/>
      </w:r>
      <w:r w:rsidRPr="003665CF">
        <w:rPr>
          <w:rFonts w:ascii="Poppins" w:hAnsi="Poppins" w:cs="Poppins"/>
          <w:color w:val="auto"/>
          <w:sz w:val="20"/>
        </w:rPr>
        <w:instrText xml:space="preserve"> PAGEREF _Toc57024497 \h </w:instrText>
      </w:r>
      <w:r w:rsidRPr="003665CF">
        <w:rPr>
          <w:rFonts w:ascii="Poppins" w:hAnsi="Poppins" w:cs="Poppins"/>
          <w:color w:val="auto"/>
          <w:sz w:val="20"/>
        </w:rPr>
      </w:r>
      <w:r w:rsidRPr="003665CF">
        <w:rPr>
          <w:rFonts w:ascii="Poppins" w:hAnsi="Poppins" w:cs="Poppins"/>
          <w:color w:val="auto"/>
          <w:sz w:val="20"/>
        </w:rPr>
        <w:fldChar w:fldCharType="separate"/>
      </w:r>
      <w:r w:rsidR="008D4A74" w:rsidRPr="003665CF">
        <w:rPr>
          <w:rFonts w:ascii="Poppins" w:hAnsi="Poppins" w:cs="Poppins"/>
          <w:color w:val="auto"/>
          <w:sz w:val="20"/>
        </w:rPr>
        <w:t>18</w:t>
      </w:r>
      <w:r w:rsidRPr="003665CF">
        <w:rPr>
          <w:rFonts w:ascii="Poppins" w:hAnsi="Poppins" w:cs="Poppins"/>
          <w:color w:val="auto"/>
          <w:sz w:val="20"/>
        </w:rPr>
        <w:fldChar w:fldCharType="end"/>
      </w:r>
    </w:p>
    <w:p w14:paraId="3F38CBF6" w14:textId="4F4FF37B" w:rsidR="00653B32" w:rsidRPr="003665CF" w:rsidRDefault="00653B32">
      <w:pPr>
        <w:pStyle w:val="TOC1"/>
        <w:rPr>
          <w:rFonts w:ascii="Poppins" w:eastAsiaTheme="minorEastAsia" w:hAnsi="Poppins" w:cs="Poppins"/>
          <w:color w:val="auto"/>
          <w:sz w:val="20"/>
          <w:lang w:val="en-US"/>
        </w:rPr>
      </w:pPr>
      <w:r w:rsidRPr="003665CF">
        <w:rPr>
          <w:rFonts w:ascii="Poppins" w:hAnsi="Poppins" w:cs="Poppins"/>
          <w:color w:val="auto"/>
          <w:sz w:val="20"/>
        </w:rPr>
        <w:t>10</w:t>
      </w:r>
      <w:r w:rsidRPr="003665CF">
        <w:rPr>
          <w:rFonts w:ascii="Poppins" w:eastAsiaTheme="minorEastAsia" w:hAnsi="Poppins" w:cs="Poppins"/>
          <w:color w:val="auto"/>
          <w:sz w:val="20"/>
          <w:lang w:val="en-US"/>
        </w:rPr>
        <w:tab/>
      </w:r>
      <w:r w:rsidRPr="003665CF">
        <w:rPr>
          <w:rFonts w:ascii="Poppins" w:hAnsi="Poppins" w:cs="Poppins"/>
          <w:color w:val="auto"/>
          <w:sz w:val="20"/>
        </w:rPr>
        <w:t>Definitions</w:t>
      </w:r>
      <w:r w:rsidRPr="003665CF">
        <w:rPr>
          <w:rFonts w:ascii="Poppins" w:hAnsi="Poppins" w:cs="Poppins"/>
          <w:color w:val="auto"/>
          <w:sz w:val="20"/>
        </w:rPr>
        <w:tab/>
      </w:r>
      <w:r w:rsidRPr="003665CF">
        <w:rPr>
          <w:rFonts w:ascii="Poppins" w:hAnsi="Poppins" w:cs="Poppins"/>
          <w:color w:val="auto"/>
          <w:sz w:val="20"/>
        </w:rPr>
        <w:fldChar w:fldCharType="begin"/>
      </w:r>
      <w:r w:rsidRPr="003665CF">
        <w:rPr>
          <w:rFonts w:ascii="Poppins" w:hAnsi="Poppins" w:cs="Poppins"/>
          <w:color w:val="auto"/>
          <w:sz w:val="20"/>
        </w:rPr>
        <w:instrText xml:space="preserve"> PAGEREF _Toc57024498 \h </w:instrText>
      </w:r>
      <w:r w:rsidRPr="003665CF">
        <w:rPr>
          <w:rFonts w:ascii="Poppins" w:hAnsi="Poppins" w:cs="Poppins"/>
          <w:color w:val="auto"/>
          <w:sz w:val="20"/>
        </w:rPr>
      </w:r>
      <w:r w:rsidRPr="003665CF">
        <w:rPr>
          <w:rFonts w:ascii="Poppins" w:hAnsi="Poppins" w:cs="Poppins"/>
          <w:color w:val="auto"/>
          <w:sz w:val="20"/>
        </w:rPr>
        <w:fldChar w:fldCharType="separate"/>
      </w:r>
      <w:r w:rsidR="008D4A74" w:rsidRPr="003665CF">
        <w:rPr>
          <w:rFonts w:ascii="Poppins" w:hAnsi="Poppins" w:cs="Poppins"/>
          <w:color w:val="auto"/>
          <w:sz w:val="20"/>
        </w:rPr>
        <w:t>19</w:t>
      </w:r>
      <w:r w:rsidRPr="003665CF">
        <w:rPr>
          <w:rFonts w:ascii="Poppins" w:hAnsi="Poppins" w:cs="Poppins"/>
          <w:color w:val="auto"/>
          <w:sz w:val="20"/>
        </w:rPr>
        <w:fldChar w:fldCharType="end"/>
      </w:r>
    </w:p>
    <w:p w14:paraId="00F56773" w14:textId="3662F66F" w:rsidR="00653B32" w:rsidRPr="003665CF" w:rsidRDefault="00653B32">
      <w:pPr>
        <w:pStyle w:val="TOC1"/>
        <w:tabs>
          <w:tab w:val="left" w:pos="1701"/>
        </w:tabs>
        <w:rPr>
          <w:rFonts w:ascii="Poppins" w:eastAsiaTheme="minorEastAsia" w:hAnsi="Poppins" w:cs="Poppins"/>
          <w:color w:val="auto"/>
          <w:sz w:val="20"/>
          <w:lang w:val="en-US"/>
        </w:rPr>
      </w:pPr>
      <w:r w:rsidRPr="003665CF">
        <w:rPr>
          <w:rFonts w:ascii="Poppins" w:eastAsiaTheme="majorEastAsia" w:hAnsi="Poppins" w:cs="Poppins"/>
          <w:color w:val="auto"/>
          <w:sz w:val="20"/>
        </w:rPr>
        <w:t>Appendix A:</w:t>
      </w:r>
      <w:r w:rsidRPr="003665CF">
        <w:rPr>
          <w:rFonts w:ascii="Poppins" w:eastAsiaTheme="minorEastAsia" w:hAnsi="Poppins" w:cs="Poppins"/>
          <w:color w:val="auto"/>
          <w:sz w:val="20"/>
          <w:lang w:val="en-US"/>
        </w:rPr>
        <w:tab/>
      </w:r>
      <w:r w:rsidRPr="003665CF">
        <w:rPr>
          <w:rFonts w:ascii="Poppins" w:eastAsiaTheme="majorEastAsia" w:hAnsi="Poppins" w:cs="Poppins"/>
          <w:color w:val="auto"/>
          <w:sz w:val="20"/>
        </w:rPr>
        <w:t>Types of Communication Circuit</w:t>
      </w:r>
      <w:r w:rsidRPr="003665CF">
        <w:rPr>
          <w:rFonts w:ascii="Poppins" w:hAnsi="Poppins" w:cs="Poppins"/>
          <w:color w:val="auto"/>
          <w:sz w:val="20"/>
        </w:rPr>
        <w:tab/>
      </w:r>
      <w:r w:rsidRPr="003665CF">
        <w:rPr>
          <w:rFonts w:ascii="Poppins" w:hAnsi="Poppins" w:cs="Poppins"/>
          <w:color w:val="auto"/>
          <w:sz w:val="20"/>
        </w:rPr>
        <w:fldChar w:fldCharType="begin"/>
      </w:r>
      <w:r w:rsidRPr="003665CF">
        <w:rPr>
          <w:rFonts w:ascii="Poppins" w:hAnsi="Poppins" w:cs="Poppins"/>
          <w:color w:val="auto"/>
          <w:sz w:val="20"/>
        </w:rPr>
        <w:instrText xml:space="preserve"> PAGEREF _Toc57024499 \h </w:instrText>
      </w:r>
      <w:r w:rsidRPr="003665CF">
        <w:rPr>
          <w:rFonts w:ascii="Poppins" w:hAnsi="Poppins" w:cs="Poppins"/>
          <w:color w:val="auto"/>
          <w:sz w:val="20"/>
        </w:rPr>
      </w:r>
      <w:r w:rsidRPr="003665CF">
        <w:rPr>
          <w:rFonts w:ascii="Poppins" w:hAnsi="Poppins" w:cs="Poppins"/>
          <w:color w:val="auto"/>
          <w:sz w:val="20"/>
        </w:rPr>
        <w:fldChar w:fldCharType="separate"/>
      </w:r>
      <w:r w:rsidR="008D4A74" w:rsidRPr="003665CF">
        <w:rPr>
          <w:rFonts w:ascii="Poppins" w:hAnsi="Poppins" w:cs="Poppins"/>
          <w:color w:val="auto"/>
          <w:sz w:val="20"/>
        </w:rPr>
        <w:t>21</w:t>
      </w:r>
      <w:r w:rsidRPr="003665CF">
        <w:rPr>
          <w:rFonts w:ascii="Poppins" w:hAnsi="Poppins" w:cs="Poppins"/>
          <w:color w:val="auto"/>
          <w:sz w:val="20"/>
        </w:rPr>
        <w:fldChar w:fldCharType="end"/>
      </w:r>
    </w:p>
    <w:p w14:paraId="6D91DBE1" w14:textId="226B4FF7" w:rsidR="00E94F58" w:rsidRPr="003665CF" w:rsidRDefault="00653B32" w:rsidP="00A87EA8">
      <w:pPr>
        <w:pStyle w:val="TOC1"/>
        <w:tabs>
          <w:tab w:val="left" w:pos="1701"/>
        </w:tabs>
        <w:rPr>
          <w:rFonts w:ascii="Poppins" w:hAnsi="Poppins" w:cs="Poppins"/>
          <w:color w:val="auto"/>
          <w:sz w:val="20"/>
        </w:rPr>
      </w:pPr>
      <w:r w:rsidRPr="003665CF">
        <w:rPr>
          <w:rFonts w:ascii="Poppins" w:eastAsiaTheme="majorEastAsia" w:hAnsi="Poppins" w:cs="Poppins"/>
          <w:bCs/>
          <w:color w:val="auto"/>
          <w:sz w:val="20"/>
        </w:rPr>
        <w:t>Appendix B:</w:t>
      </w:r>
      <w:r w:rsidRPr="003665CF">
        <w:rPr>
          <w:rFonts w:ascii="Poppins" w:eastAsiaTheme="minorEastAsia" w:hAnsi="Poppins" w:cs="Poppins"/>
          <w:color w:val="auto"/>
          <w:sz w:val="20"/>
          <w:lang w:val="en-US"/>
        </w:rPr>
        <w:tab/>
      </w:r>
      <w:r w:rsidRPr="003665CF">
        <w:rPr>
          <w:rFonts w:ascii="Poppins" w:eastAsiaTheme="majorEastAsia" w:hAnsi="Poppins" w:cs="Poppins"/>
          <w:bCs/>
          <w:color w:val="auto"/>
          <w:sz w:val="20"/>
        </w:rPr>
        <w:t>Document Information</w:t>
      </w:r>
      <w:r w:rsidRPr="003665CF">
        <w:rPr>
          <w:rFonts w:ascii="Poppins" w:hAnsi="Poppins" w:cs="Poppins"/>
          <w:color w:val="auto"/>
          <w:sz w:val="20"/>
        </w:rPr>
        <w:tab/>
      </w:r>
      <w:r w:rsidRPr="003665CF">
        <w:rPr>
          <w:rFonts w:ascii="Poppins" w:hAnsi="Poppins" w:cs="Poppins"/>
          <w:color w:val="auto"/>
          <w:sz w:val="20"/>
        </w:rPr>
        <w:fldChar w:fldCharType="begin"/>
      </w:r>
      <w:r w:rsidRPr="003665CF">
        <w:rPr>
          <w:rFonts w:ascii="Poppins" w:hAnsi="Poppins" w:cs="Poppins"/>
          <w:color w:val="auto"/>
          <w:sz w:val="20"/>
        </w:rPr>
        <w:instrText xml:space="preserve"> PAGEREF _Toc57024500 \h </w:instrText>
      </w:r>
      <w:r w:rsidRPr="003665CF">
        <w:rPr>
          <w:rFonts w:ascii="Poppins" w:hAnsi="Poppins" w:cs="Poppins"/>
          <w:color w:val="auto"/>
          <w:sz w:val="20"/>
        </w:rPr>
      </w:r>
      <w:r w:rsidRPr="003665CF">
        <w:rPr>
          <w:rFonts w:ascii="Poppins" w:hAnsi="Poppins" w:cs="Poppins"/>
          <w:color w:val="auto"/>
          <w:sz w:val="20"/>
        </w:rPr>
        <w:fldChar w:fldCharType="separate"/>
      </w:r>
      <w:r w:rsidR="008D4A74" w:rsidRPr="003665CF">
        <w:rPr>
          <w:rFonts w:ascii="Poppins" w:hAnsi="Poppins" w:cs="Poppins"/>
          <w:color w:val="auto"/>
          <w:sz w:val="20"/>
        </w:rPr>
        <w:t>24</w:t>
      </w:r>
      <w:r w:rsidRPr="003665CF">
        <w:rPr>
          <w:rFonts w:ascii="Poppins" w:hAnsi="Poppins" w:cs="Poppins"/>
          <w:color w:val="auto"/>
          <w:sz w:val="20"/>
        </w:rPr>
        <w:fldChar w:fldCharType="end"/>
      </w:r>
      <w:r w:rsidR="00E94F58" w:rsidRPr="003665CF">
        <w:rPr>
          <w:rFonts w:ascii="Poppins" w:hAnsi="Poppins" w:cs="Poppins"/>
          <w:color w:val="auto"/>
          <w:sz w:val="20"/>
        </w:rPr>
        <w:fldChar w:fldCharType="end"/>
      </w:r>
    </w:p>
    <w:p w14:paraId="1B5EF099" w14:textId="7DB4A11F" w:rsidR="00D01960" w:rsidRPr="009F58CF" w:rsidRDefault="00E94F58" w:rsidP="00D01960">
      <w:pPr>
        <w:pStyle w:val="Heading1"/>
        <w:rPr>
          <w:rFonts w:ascii="Poppins Medium" w:hAnsi="Poppins Medium" w:cs="Poppins Medium"/>
          <w:color w:val="auto"/>
        </w:rPr>
      </w:pPr>
      <w:r w:rsidRPr="003665CF">
        <w:rPr>
          <w:rFonts w:ascii="Poppins" w:hAnsi="Poppins" w:cs="Poppins"/>
          <w:color w:val="auto"/>
        </w:rPr>
        <w:br w:type="page"/>
      </w:r>
      <w:bookmarkStart w:id="9" w:name="_Toc53053705"/>
      <w:bookmarkStart w:id="10" w:name="_Toc57024465"/>
      <w:r w:rsidR="006918A8" w:rsidRPr="009F58CF">
        <w:rPr>
          <w:rFonts w:ascii="Poppins Medium" w:hAnsi="Poppins Medium" w:cs="Poppins Medium"/>
          <w:color w:val="3F0731"/>
          <w:sz w:val="32"/>
          <w:szCs w:val="32"/>
        </w:rPr>
        <w:lastRenderedPageBreak/>
        <w:t>Introduction</w:t>
      </w:r>
      <w:bookmarkEnd w:id="9"/>
      <w:bookmarkEnd w:id="10"/>
    </w:p>
    <w:p w14:paraId="2440D51B" w14:textId="36F70FB5"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This document defines the </w:t>
      </w:r>
      <w:r w:rsidR="00A37070" w:rsidRPr="003665CF">
        <w:rPr>
          <w:rFonts w:ascii="Poppins" w:hAnsi="Poppins" w:cs="Poppins"/>
          <w:color w:val="auto"/>
        </w:rPr>
        <w:t>process</w:t>
      </w:r>
      <w:r w:rsidRPr="003665CF">
        <w:rPr>
          <w:rFonts w:ascii="Poppins" w:hAnsi="Poppins" w:cs="Poppins"/>
          <w:color w:val="auto"/>
        </w:rPr>
        <w:t xml:space="preserve"> for connecti</w:t>
      </w:r>
      <w:r w:rsidR="00EE56EE" w:rsidRPr="003665CF">
        <w:rPr>
          <w:rFonts w:ascii="Poppins" w:hAnsi="Poppins" w:cs="Poppins"/>
          <w:color w:val="auto"/>
        </w:rPr>
        <w:t xml:space="preserve">ng </w:t>
      </w:r>
      <w:r w:rsidR="00FB67E2" w:rsidRPr="003665CF">
        <w:rPr>
          <w:rFonts w:ascii="Poppins" w:hAnsi="Poppins" w:cs="Poppins"/>
          <w:color w:val="auto"/>
        </w:rPr>
        <w:t xml:space="preserve">registered </w:t>
      </w:r>
      <w:r w:rsidR="00A40D83" w:rsidRPr="003665CF">
        <w:rPr>
          <w:rFonts w:ascii="Poppins" w:hAnsi="Poppins" w:cs="Poppins"/>
          <w:color w:val="auto"/>
        </w:rPr>
        <w:t xml:space="preserve">Balancing Mechanism </w:t>
      </w:r>
      <w:r w:rsidR="2FB7ABC4" w:rsidRPr="003665CF">
        <w:rPr>
          <w:rFonts w:ascii="Poppins" w:hAnsi="Poppins" w:cs="Poppins"/>
          <w:color w:val="auto"/>
        </w:rPr>
        <w:t xml:space="preserve">Units to the Balancing Mechanism, whether using the internet-based Wider Access API, or dedicated </w:t>
      </w:r>
      <w:r w:rsidRPr="003665CF">
        <w:rPr>
          <w:rFonts w:ascii="Poppins" w:hAnsi="Poppins" w:cs="Poppins"/>
          <w:color w:val="auto"/>
        </w:rPr>
        <w:t xml:space="preserve">communication links from Trading Points and Control Points to </w:t>
      </w:r>
      <w:r w:rsidR="0063024E" w:rsidRPr="003665CF">
        <w:rPr>
          <w:rFonts w:ascii="Poppins" w:hAnsi="Poppins" w:cs="Poppins"/>
          <w:color w:val="auto"/>
        </w:rPr>
        <w:t>T</w:t>
      </w:r>
      <w:r w:rsidRPr="003665CF">
        <w:rPr>
          <w:rFonts w:ascii="Poppins" w:hAnsi="Poppins" w:cs="Poppins"/>
          <w:color w:val="auto"/>
        </w:rPr>
        <w:t xml:space="preserve">he </w:t>
      </w:r>
      <w:r w:rsidR="0063024E" w:rsidRPr="003665CF">
        <w:rPr>
          <w:rFonts w:ascii="Poppins" w:hAnsi="Poppins" w:cs="Poppins"/>
          <w:color w:val="auto"/>
        </w:rPr>
        <w:t>Company’s</w:t>
      </w:r>
      <w:r w:rsidRPr="003665CF">
        <w:rPr>
          <w:rFonts w:ascii="Poppins" w:hAnsi="Poppins" w:cs="Poppins"/>
          <w:color w:val="auto"/>
        </w:rPr>
        <w:t xml:space="preserve"> Operational Wide Area Network (WAN). Th</w:t>
      </w:r>
      <w:r w:rsidR="000754BF" w:rsidRPr="003665CF">
        <w:rPr>
          <w:rFonts w:ascii="Poppins" w:hAnsi="Poppins" w:cs="Poppins"/>
          <w:color w:val="auto"/>
        </w:rPr>
        <w:t>is</w:t>
      </w:r>
      <w:r w:rsidRPr="003665CF">
        <w:rPr>
          <w:rFonts w:ascii="Poppins" w:hAnsi="Poppins" w:cs="Poppins"/>
          <w:color w:val="auto"/>
        </w:rPr>
        <w:t xml:space="preserve"> </w:t>
      </w:r>
      <w:r w:rsidR="000754BF" w:rsidRPr="003665CF">
        <w:rPr>
          <w:rFonts w:ascii="Poppins" w:hAnsi="Poppins" w:cs="Poppins"/>
          <w:color w:val="auto"/>
        </w:rPr>
        <w:t>document</w:t>
      </w:r>
      <w:r w:rsidRPr="003665CF">
        <w:rPr>
          <w:rFonts w:ascii="Poppins" w:hAnsi="Poppins" w:cs="Poppins"/>
          <w:color w:val="auto"/>
        </w:rPr>
        <w:t xml:space="preserve"> cover</w:t>
      </w:r>
      <w:r w:rsidR="000754BF" w:rsidRPr="003665CF">
        <w:rPr>
          <w:rFonts w:ascii="Poppins" w:hAnsi="Poppins" w:cs="Poppins"/>
          <w:color w:val="auto"/>
        </w:rPr>
        <w:t>s</w:t>
      </w:r>
      <w:r w:rsidRPr="003665CF">
        <w:rPr>
          <w:rFonts w:ascii="Poppins" w:hAnsi="Poppins" w:cs="Poppins"/>
          <w:color w:val="auto"/>
        </w:rPr>
        <w:t xml:space="preserve"> the physical means </w:t>
      </w:r>
      <w:r w:rsidR="00800CE2" w:rsidRPr="003665CF">
        <w:rPr>
          <w:rFonts w:ascii="Poppins" w:hAnsi="Poppins" w:cs="Poppins"/>
          <w:color w:val="auto"/>
        </w:rPr>
        <w:t xml:space="preserve">for </w:t>
      </w:r>
      <w:r w:rsidR="007D3A80" w:rsidRPr="003665CF">
        <w:rPr>
          <w:rFonts w:ascii="Poppins" w:hAnsi="Poppins" w:cs="Poppins"/>
          <w:color w:val="auto"/>
        </w:rPr>
        <w:t>the</w:t>
      </w:r>
      <w:r w:rsidR="001B4B83" w:rsidRPr="003665CF">
        <w:rPr>
          <w:rFonts w:ascii="Poppins" w:hAnsi="Poppins" w:cs="Poppins"/>
          <w:color w:val="auto"/>
        </w:rPr>
        <w:t xml:space="preserve"> configuration </w:t>
      </w:r>
      <w:r w:rsidR="007D3A80" w:rsidRPr="003665CF">
        <w:rPr>
          <w:rFonts w:ascii="Poppins" w:hAnsi="Poppins" w:cs="Poppins"/>
          <w:color w:val="auto"/>
        </w:rPr>
        <w:t xml:space="preserve">of </w:t>
      </w:r>
      <w:r w:rsidRPr="003665CF">
        <w:rPr>
          <w:rFonts w:ascii="Poppins" w:hAnsi="Poppins" w:cs="Poppins"/>
          <w:color w:val="auto"/>
        </w:rPr>
        <w:t xml:space="preserve">communication circuits </w:t>
      </w:r>
      <w:r w:rsidR="007D3A80" w:rsidRPr="003665CF">
        <w:rPr>
          <w:rFonts w:ascii="Poppins" w:hAnsi="Poppins" w:cs="Poppins"/>
          <w:color w:val="auto"/>
        </w:rPr>
        <w:t>together with the</w:t>
      </w:r>
      <w:r w:rsidRPr="003665CF">
        <w:rPr>
          <w:rFonts w:ascii="Poppins" w:hAnsi="Poppins" w:cs="Poppins"/>
          <w:color w:val="auto"/>
        </w:rPr>
        <w:t xml:space="preserve"> associated routing, protocol and security arrangements</w:t>
      </w:r>
      <w:r w:rsidR="007D3A80" w:rsidRPr="003665CF">
        <w:rPr>
          <w:rFonts w:ascii="Poppins" w:hAnsi="Poppins" w:cs="Poppins"/>
          <w:color w:val="auto"/>
        </w:rPr>
        <w:t xml:space="preserve"> necessary </w:t>
      </w:r>
      <w:r w:rsidR="00B10D83" w:rsidRPr="003665CF">
        <w:rPr>
          <w:rFonts w:ascii="Poppins" w:hAnsi="Poppins" w:cs="Poppins"/>
          <w:color w:val="auto"/>
        </w:rPr>
        <w:t xml:space="preserve">for a Balancing Mechanism Unit to be </w:t>
      </w:r>
      <w:r w:rsidR="008F3281" w:rsidRPr="003665CF">
        <w:rPr>
          <w:rFonts w:ascii="Poppins" w:hAnsi="Poppins" w:cs="Poppins"/>
          <w:color w:val="auto"/>
        </w:rPr>
        <w:t xml:space="preserve">integrated into the </w:t>
      </w:r>
      <w:r w:rsidR="006F09CF" w:rsidRPr="003665CF">
        <w:rPr>
          <w:rFonts w:ascii="Poppins" w:hAnsi="Poppins" w:cs="Poppins"/>
          <w:color w:val="auto"/>
        </w:rPr>
        <w:t>Balancing Mechanism</w:t>
      </w:r>
      <w:r w:rsidRPr="003665CF">
        <w:rPr>
          <w:rFonts w:ascii="Poppins" w:hAnsi="Poppins" w:cs="Poppins"/>
          <w:color w:val="auto"/>
        </w:rPr>
        <w:t>.</w:t>
      </w:r>
    </w:p>
    <w:p w14:paraId="663C3723" w14:textId="288C6B32"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Compliance with the communication </w:t>
      </w:r>
      <w:r w:rsidR="00F50056" w:rsidRPr="003665CF">
        <w:rPr>
          <w:rFonts w:ascii="Poppins" w:hAnsi="Poppins" w:cs="Poppins"/>
          <w:color w:val="auto"/>
        </w:rPr>
        <w:t>requirements in this document</w:t>
      </w:r>
      <w:r w:rsidRPr="003665CF">
        <w:rPr>
          <w:rFonts w:ascii="Poppins" w:hAnsi="Poppins" w:cs="Poppins"/>
          <w:color w:val="auto"/>
        </w:rPr>
        <w:t xml:space="preserve"> is a condition of approval of requests for connections into </w:t>
      </w:r>
      <w:r w:rsidR="0063024E" w:rsidRPr="003665CF">
        <w:rPr>
          <w:rFonts w:ascii="Poppins" w:hAnsi="Poppins" w:cs="Poppins"/>
          <w:color w:val="auto"/>
        </w:rPr>
        <w:t>T</w:t>
      </w:r>
      <w:r w:rsidRPr="003665CF">
        <w:rPr>
          <w:rFonts w:ascii="Poppins" w:hAnsi="Poppins" w:cs="Poppins"/>
          <w:color w:val="auto"/>
        </w:rPr>
        <w:t xml:space="preserve">he </w:t>
      </w:r>
      <w:r w:rsidR="0063024E" w:rsidRPr="003665CF">
        <w:rPr>
          <w:rFonts w:ascii="Poppins" w:hAnsi="Poppins" w:cs="Poppins"/>
          <w:color w:val="auto"/>
        </w:rPr>
        <w:t>Company’s</w:t>
      </w:r>
      <w:r w:rsidRPr="003665CF">
        <w:rPr>
          <w:rFonts w:ascii="Poppins" w:hAnsi="Poppins" w:cs="Poppins"/>
          <w:color w:val="auto"/>
        </w:rPr>
        <w:t xml:space="preserve"> Operational WAN. This includes EDL and EDT circuits to participant</w:t>
      </w:r>
      <w:r w:rsidR="006225AE" w:rsidRPr="003665CF">
        <w:rPr>
          <w:rFonts w:ascii="Poppins" w:hAnsi="Poppins" w:cs="Poppins"/>
          <w:color w:val="auto"/>
        </w:rPr>
        <w:t>s</w:t>
      </w:r>
      <w:r w:rsidRPr="003665CF">
        <w:rPr>
          <w:rFonts w:ascii="Poppins" w:hAnsi="Poppins" w:cs="Poppins"/>
          <w:color w:val="auto"/>
        </w:rPr>
        <w:t xml:space="preserve"> main sites and participant</w:t>
      </w:r>
      <w:r w:rsidR="00BD2642" w:rsidRPr="003665CF">
        <w:rPr>
          <w:rFonts w:ascii="Poppins" w:hAnsi="Poppins" w:cs="Poppins"/>
          <w:color w:val="auto"/>
        </w:rPr>
        <w:t>s</w:t>
      </w:r>
      <w:r w:rsidRPr="003665CF">
        <w:rPr>
          <w:rFonts w:ascii="Poppins" w:hAnsi="Poppins" w:cs="Poppins"/>
          <w:color w:val="auto"/>
        </w:rPr>
        <w:t xml:space="preserve"> Disaster Recovery (DR) sites.</w:t>
      </w:r>
    </w:p>
    <w:p w14:paraId="2F1C1AC0" w14:textId="0DE6A88E" w:rsidR="00E94F58" w:rsidRPr="003665CF" w:rsidRDefault="00E94F58" w:rsidP="000A54D6">
      <w:pPr>
        <w:ind w:left="567"/>
        <w:jc w:val="both"/>
        <w:rPr>
          <w:rFonts w:ascii="Poppins" w:hAnsi="Poppins" w:cs="Poppins"/>
          <w:color w:val="auto"/>
        </w:rPr>
      </w:pPr>
      <w:r w:rsidRPr="003665CF">
        <w:rPr>
          <w:rFonts w:ascii="Poppins" w:hAnsi="Poppins" w:cs="Poppins"/>
          <w:color w:val="auto"/>
        </w:rPr>
        <w:t>The scope of this document does not include the server platforms, software applications or workstations which utilise the communication links, although some details of application protocols are included for completeness.</w:t>
      </w:r>
    </w:p>
    <w:p w14:paraId="2F7CCB67" w14:textId="5FA3FA5F" w:rsidR="00500020" w:rsidRPr="009F58CF" w:rsidRDefault="00500020" w:rsidP="00412DC8">
      <w:pPr>
        <w:pStyle w:val="Heading1"/>
        <w:rPr>
          <w:rFonts w:ascii="Poppins Medium" w:hAnsi="Poppins Medium" w:cs="Poppins Medium"/>
          <w:color w:val="3F0731"/>
          <w:sz w:val="32"/>
          <w:szCs w:val="32"/>
        </w:rPr>
      </w:pPr>
      <w:bookmarkStart w:id="11" w:name="_Toc53053706"/>
      <w:bookmarkStart w:id="12" w:name="_Toc57024466"/>
      <w:r w:rsidRPr="009F58CF">
        <w:rPr>
          <w:rFonts w:ascii="Poppins Medium" w:hAnsi="Poppins Medium" w:cs="Poppins Medium"/>
          <w:color w:val="3F0731"/>
          <w:sz w:val="32"/>
          <w:szCs w:val="32"/>
        </w:rPr>
        <w:t>Overview of Responsibilities</w:t>
      </w:r>
      <w:bookmarkEnd w:id="11"/>
      <w:bookmarkEnd w:id="12"/>
    </w:p>
    <w:p w14:paraId="0C015EE9" w14:textId="7A5B3071" w:rsidR="00E94F58" w:rsidRPr="003665CF" w:rsidRDefault="00E94F58" w:rsidP="000A54D6">
      <w:pPr>
        <w:ind w:left="567"/>
        <w:jc w:val="both"/>
        <w:rPr>
          <w:rFonts w:ascii="Poppins" w:hAnsi="Poppins" w:cs="Poppins"/>
          <w:color w:val="auto"/>
        </w:rPr>
      </w:pPr>
      <w:r w:rsidRPr="003665CF">
        <w:rPr>
          <w:rFonts w:ascii="Poppins" w:hAnsi="Poppins" w:cs="Poppins"/>
          <w:color w:val="auto"/>
        </w:rPr>
        <w:t>The submission of Bid Offer Acceptances to Control Points is a</w:t>
      </w:r>
      <w:r w:rsidR="008665B6" w:rsidRPr="003665CF">
        <w:rPr>
          <w:rFonts w:ascii="Poppins" w:hAnsi="Poppins" w:cs="Poppins"/>
          <w:color w:val="auto"/>
        </w:rPr>
        <w:t>n</w:t>
      </w:r>
      <w:r w:rsidRPr="003665CF">
        <w:rPr>
          <w:rFonts w:ascii="Poppins" w:hAnsi="Poppins" w:cs="Poppins"/>
          <w:color w:val="auto"/>
        </w:rPr>
        <w:t xml:space="preserve"> activity</w:t>
      </w:r>
      <w:r w:rsidR="008665B6" w:rsidRPr="003665CF">
        <w:rPr>
          <w:rFonts w:ascii="Poppins" w:hAnsi="Poppins" w:cs="Poppins"/>
          <w:color w:val="auto"/>
        </w:rPr>
        <w:t xml:space="preserve"> undertaken by The Company</w:t>
      </w:r>
      <w:r w:rsidR="062F9EFC" w:rsidRPr="003665CF">
        <w:rPr>
          <w:rFonts w:ascii="Poppins" w:hAnsi="Poppins" w:cs="Poppins"/>
          <w:color w:val="auto"/>
        </w:rPr>
        <w:t xml:space="preserve">. There are two ways in which </w:t>
      </w:r>
      <w:r w:rsidR="008665B6" w:rsidRPr="003665CF">
        <w:rPr>
          <w:rFonts w:ascii="Poppins" w:hAnsi="Poppins" w:cs="Poppins"/>
          <w:color w:val="auto"/>
        </w:rPr>
        <w:t>The Company</w:t>
      </w:r>
      <w:r w:rsidR="062F9EFC" w:rsidRPr="003665CF">
        <w:rPr>
          <w:rFonts w:ascii="Poppins" w:hAnsi="Poppins" w:cs="Poppins"/>
          <w:color w:val="auto"/>
        </w:rPr>
        <w:t xml:space="preserve"> can provide these services. For larger units,</w:t>
      </w:r>
      <w:r w:rsidRPr="003665CF">
        <w:rPr>
          <w:rFonts w:ascii="Poppins" w:hAnsi="Poppins" w:cs="Poppins"/>
          <w:color w:val="auto"/>
        </w:rPr>
        <w:t xml:space="preserve"> </w:t>
      </w:r>
      <w:r w:rsidR="008665B6" w:rsidRPr="003665CF">
        <w:rPr>
          <w:rFonts w:ascii="Poppins" w:hAnsi="Poppins" w:cs="Poppins"/>
          <w:color w:val="auto"/>
        </w:rPr>
        <w:t>The Company</w:t>
      </w:r>
      <w:r w:rsidRPr="003665CF">
        <w:rPr>
          <w:rFonts w:ascii="Poppins" w:hAnsi="Poppins" w:cs="Poppins"/>
          <w:color w:val="auto"/>
        </w:rPr>
        <w:t xml:space="preserve"> normally elect to provide and own </w:t>
      </w:r>
      <w:r w:rsidR="6434F9DE" w:rsidRPr="003665CF">
        <w:rPr>
          <w:rFonts w:ascii="Poppins" w:hAnsi="Poppins" w:cs="Poppins"/>
          <w:color w:val="auto"/>
        </w:rPr>
        <w:t xml:space="preserve">dedicated </w:t>
      </w:r>
      <w:r w:rsidRPr="003665CF">
        <w:rPr>
          <w:rFonts w:ascii="Poppins" w:hAnsi="Poppins" w:cs="Poppins"/>
          <w:color w:val="auto"/>
        </w:rPr>
        <w:t>EDL communication circuits to Control Points</w:t>
      </w:r>
      <w:r w:rsidR="3E079BF9" w:rsidRPr="003665CF">
        <w:rPr>
          <w:rFonts w:ascii="Poppins" w:hAnsi="Poppins" w:cs="Poppins"/>
          <w:color w:val="auto"/>
        </w:rPr>
        <w:t xml:space="preserve"> whereas, f</w:t>
      </w:r>
      <w:r w:rsidR="63AF6193" w:rsidRPr="003665CF">
        <w:rPr>
          <w:rFonts w:ascii="Poppins" w:hAnsi="Poppins" w:cs="Poppins"/>
          <w:color w:val="auto"/>
        </w:rPr>
        <w:t>or smaller units, the Wider Access API</w:t>
      </w:r>
      <w:r w:rsidR="5DA5923D" w:rsidRPr="003665CF">
        <w:rPr>
          <w:rFonts w:ascii="Poppins" w:hAnsi="Poppins" w:cs="Poppins"/>
          <w:color w:val="auto"/>
        </w:rPr>
        <w:t xml:space="preserve"> may be a more appropriate communications mechanism.</w:t>
      </w:r>
    </w:p>
    <w:p w14:paraId="643AF3D7" w14:textId="0ED927D7" w:rsidR="00E94F58" w:rsidRPr="003665CF" w:rsidRDefault="5DA5923D" w:rsidP="000A54D6">
      <w:pPr>
        <w:ind w:left="567"/>
        <w:jc w:val="both"/>
        <w:rPr>
          <w:rFonts w:ascii="Poppins" w:hAnsi="Poppins" w:cs="Poppins"/>
          <w:color w:val="auto"/>
        </w:rPr>
      </w:pPr>
      <w:r w:rsidRPr="003665CF">
        <w:rPr>
          <w:rFonts w:ascii="Poppins" w:hAnsi="Poppins" w:cs="Poppins"/>
          <w:color w:val="auto"/>
        </w:rPr>
        <w:t>When implementing dedicated EDL communications circuits, t</w:t>
      </w:r>
      <w:r w:rsidR="00E94F58" w:rsidRPr="003665CF">
        <w:rPr>
          <w:rFonts w:ascii="Poppins" w:hAnsi="Poppins" w:cs="Poppins"/>
          <w:color w:val="auto"/>
        </w:rPr>
        <w:t xml:space="preserve">he requirement for Automatic Logging Devices to be installed at Control Points, and therefore EDL communication circuits, is specified in </w:t>
      </w:r>
      <w:r w:rsidR="00C42246">
        <w:rPr>
          <w:rFonts w:ascii="Poppins" w:hAnsi="Poppins" w:cs="Poppins"/>
          <w:color w:val="auto"/>
        </w:rPr>
        <w:t>Grid Code</w:t>
      </w:r>
      <w:r w:rsidR="00E94F58" w:rsidRPr="003665CF">
        <w:rPr>
          <w:rFonts w:ascii="Poppins" w:hAnsi="Poppins" w:cs="Poppins"/>
          <w:color w:val="auto"/>
        </w:rPr>
        <w:t xml:space="preserve"> CC.6.5.8 (or ECC.6.5.8). </w:t>
      </w:r>
      <w:del w:id="13" w:author="Stuart McLarnon (NESO)" w:date="2025-01-22T10:46:00Z" w16du:dateUtc="2025-01-22T10:46:00Z">
        <w:r w:rsidR="00E94F58" w:rsidRPr="003665CF" w:rsidDel="00273699">
          <w:rPr>
            <w:rFonts w:ascii="Poppins" w:hAnsi="Poppins" w:cs="Poppins"/>
            <w:color w:val="auto"/>
          </w:rPr>
          <w:delText xml:space="preserve"> </w:delText>
        </w:r>
      </w:del>
      <w:r w:rsidR="00E94F58" w:rsidRPr="003665CF">
        <w:rPr>
          <w:rFonts w:ascii="Poppins" w:hAnsi="Poppins" w:cs="Poppins"/>
          <w:color w:val="auto"/>
        </w:rPr>
        <w:t xml:space="preserve">Where requested by market participants, </w:t>
      </w:r>
      <w:r w:rsidR="001D03B8" w:rsidRPr="003665CF">
        <w:rPr>
          <w:rFonts w:ascii="Poppins" w:hAnsi="Poppins" w:cs="Poppins"/>
          <w:color w:val="auto"/>
        </w:rPr>
        <w:t>The Company</w:t>
      </w:r>
      <w:r w:rsidR="00E94F58" w:rsidRPr="003665CF">
        <w:rPr>
          <w:rFonts w:ascii="Poppins" w:hAnsi="Poppins" w:cs="Poppins"/>
          <w:color w:val="auto"/>
        </w:rPr>
        <w:t xml:space="preserve"> shall use its discretion to decide whether to provide EDL link(s) to:</w:t>
      </w:r>
    </w:p>
    <w:p w14:paraId="44A972DF" w14:textId="3A187AC0" w:rsidR="00E94F58" w:rsidRPr="003665CF" w:rsidRDefault="00E94F58" w:rsidP="000A54D6">
      <w:pPr>
        <w:pStyle w:val="ListParagraph"/>
        <w:numPr>
          <w:ilvl w:val="0"/>
          <w:numId w:val="25"/>
        </w:numPr>
        <w:jc w:val="both"/>
        <w:rPr>
          <w:rFonts w:ascii="Poppins" w:hAnsi="Poppins" w:cs="Poppins"/>
          <w:color w:val="auto"/>
        </w:rPr>
      </w:pPr>
      <w:r w:rsidRPr="003665CF">
        <w:rPr>
          <w:rFonts w:ascii="Poppins" w:hAnsi="Poppins" w:cs="Poppins"/>
          <w:color w:val="auto"/>
        </w:rPr>
        <w:t>A Control Point not covered by the provisions of CC.6.5.8 (or ECC.6.5.8</w:t>
      </w:r>
      <w:del w:id="14" w:author="Stuart McLarnon (NESO)" w:date="2024-11-20T14:55:00Z">
        <w:r w:rsidRPr="006918A8">
          <w:delText>)</w:delText>
        </w:r>
      </w:del>
      <w:ins w:id="15" w:author="Stuart McLarnon (NESO)" w:date="2024-11-20T14:55:00Z">
        <w:r w:rsidRPr="003665CF">
          <w:rPr>
            <w:rFonts w:ascii="Poppins" w:hAnsi="Poppins" w:cs="Poppins"/>
            <w:color w:val="auto"/>
          </w:rPr>
          <w:t>)</w:t>
        </w:r>
        <w:r w:rsidR="0024717C">
          <w:rPr>
            <w:rFonts w:ascii="Poppins" w:hAnsi="Poppins" w:cs="Poppins"/>
            <w:color w:val="auto"/>
          </w:rPr>
          <w:t>; and</w:t>
        </w:r>
      </w:ins>
    </w:p>
    <w:p w14:paraId="33A8A0D7" w14:textId="02BF8196" w:rsidR="00E94F58" w:rsidRPr="003665CF" w:rsidRDefault="00444B4B" w:rsidP="005B08F8">
      <w:pPr>
        <w:pStyle w:val="ListParagraph"/>
        <w:numPr>
          <w:ilvl w:val="0"/>
          <w:numId w:val="25"/>
        </w:numPr>
        <w:jc w:val="both"/>
        <w:rPr>
          <w:rFonts w:ascii="Poppins" w:hAnsi="Poppins" w:cs="Poppins"/>
          <w:color w:val="auto"/>
        </w:rPr>
      </w:pPr>
      <w:r w:rsidRPr="003665CF">
        <w:rPr>
          <w:rFonts w:ascii="Poppins" w:hAnsi="Poppins" w:cs="Poppins"/>
          <w:color w:val="auto"/>
        </w:rPr>
        <w:t>Non</w:t>
      </w:r>
      <w:r w:rsidR="00E75A5F" w:rsidRPr="003665CF">
        <w:rPr>
          <w:rFonts w:ascii="Poppins" w:hAnsi="Poppins" w:cs="Poppins"/>
          <w:color w:val="auto"/>
        </w:rPr>
        <w:t>-</w:t>
      </w:r>
      <w:r w:rsidR="00147B44" w:rsidRPr="003665CF">
        <w:rPr>
          <w:rFonts w:ascii="Poppins" w:hAnsi="Poppins" w:cs="Poppins"/>
          <w:color w:val="auto"/>
        </w:rPr>
        <w:t>s</w:t>
      </w:r>
      <w:r w:rsidRPr="003665CF">
        <w:rPr>
          <w:rFonts w:ascii="Poppins" w:hAnsi="Poppins" w:cs="Poppins"/>
          <w:color w:val="auto"/>
        </w:rPr>
        <w:t xml:space="preserve">tandard </w:t>
      </w:r>
      <w:r w:rsidR="00E94F58" w:rsidRPr="003665CF">
        <w:rPr>
          <w:rFonts w:ascii="Poppins" w:hAnsi="Poppins" w:cs="Poppins"/>
          <w:color w:val="auto"/>
        </w:rPr>
        <w:t>Control Point</w:t>
      </w:r>
      <w:r w:rsidRPr="003665CF">
        <w:rPr>
          <w:rFonts w:ascii="Poppins" w:hAnsi="Poppins" w:cs="Poppins"/>
          <w:color w:val="auto"/>
        </w:rPr>
        <w:t xml:space="preserve">s </w:t>
      </w:r>
      <w:del w:id="16" w:author="Stuart McLarnon (NESO)" w:date="2025-01-22T10:51:00Z" w16du:dateUtc="2025-01-22T10:51:00Z">
        <w:r w:rsidRPr="003665CF" w:rsidDel="00830CF0">
          <w:rPr>
            <w:rFonts w:ascii="Poppins" w:hAnsi="Poppins" w:cs="Poppins"/>
            <w:color w:val="auto"/>
          </w:rPr>
          <w:delText>-</w:delText>
        </w:r>
      </w:del>
      <w:ins w:id="17" w:author="Stuart McLarnon (NESO)" w:date="2025-01-22T10:51:00Z" w16du:dateUtc="2025-01-22T10:51:00Z">
        <w:r w:rsidR="00830CF0">
          <w:rPr>
            <w:rFonts w:ascii="Poppins" w:hAnsi="Poppins" w:cs="Poppins"/>
            <w:color w:val="auto"/>
          </w:rPr>
          <w:t>–</w:t>
        </w:r>
      </w:ins>
      <w:r w:rsidR="00991B10" w:rsidRPr="003665CF">
        <w:rPr>
          <w:rFonts w:ascii="Poppins" w:hAnsi="Poppins" w:cs="Poppins"/>
          <w:color w:val="auto"/>
        </w:rPr>
        <w:t xml:space="preserve"> </w:t>
      </w:r>
      <w:r w:rsidRPr="003665CF">
        <w:rPr>
          <w:rFonts w:ascii="Poppins" w:hAnsi="Poppins" w:cs="Poppins"/>
          <w:color w:val="auto"/>
        </w:rPr>
        <w:t>e</w:t>
      </w:r>
      <w:ins w:id="18" w:author="Stuart McLarnon (NESO)" w:date="2025-01-22T10:51:00Z" w16du:dateUtc="2025-01-22T10:51:00Z">
        <w:r w:rsidR="00830CF0">
          <w:rPr>
            <w:rFonts w:ascii="Poppins" w:hAnsi="Poppins" w:cs="Poppins"/>
            <w:color w:val="auto"/>
          </w:rPr>
          <w:t>.</w:t>
        </w:r>
      </w:ins>
      <w:r w:rsidRPr="003665CF">
        <w:rPr>
          <w:rFonts w:ascii="Poppins" w:hAnsi="Poppins" w:cs="Poppins"/>
          <w:color w:val="auto"/>
        </w:rPr>
        <w:t>g</w:t>
      </w:r>
      <w:ins w:id="19" w:author="Stuart McLarnon (NESO)" w:date="2025-01-22T10:51:00Z" w16du:dateUtc="2025-01-22T10:51:00Z">
        <w:r w:rsidR="00830CF0">
          <w:rPr>
            <w:rFonts w:ascii="Poppins" w:hAnsi="Poppins" w:cs="Poppins"/>
            <w:color w:val="auto"/>
          </w:rPr>
          <w:t>.</w:t>
        </w:r>
      </w:ins>
      <w:r w:rsidRPr="003665CF">
        <w:rPr>
          <w:rFonts w:ascii="Poppins" w:hAnsi="Poppins" w:cs="Poppins"/>
          <w:color w:val="auto"/>
        </w:rPr>
        <w:t xml:space="preserve"> where there are discrete Control Points used at different times or </w:t>
      </w:r>
      <w:r w:rsidR="00623770" w:rsidRPr="003665CF">
        <w:rPr>
          <w:rFonts w:ascii="Poppins" w:hAnsi="Poppins" w:cs="Poppins"/>
          <w:color w:val="auto"/>
        </w:rPr>
        <w:t>duplicated Control Points.</w:t>
      </w:r>
    </w:p>
    <w:p w14:paraId="672F2B0D" w14:textId="5829EA2C" w:rsidR="006A6C13" w:rsidRPr="003665CF" w:rsidRDefault="00E94F58" w:rsidP="000A54D6">
      <w:pPr>
        <w:ind w:left="567"/>
        <w:jc w:val="both"/>
        <w:rPr>
          <w:rFonts w:ascii="Poppins" w:hAnsi="Poppins" w:cs="Poppins"/>
          <w:color w:val="auto"/>
        </w:rPr>
      </w:pPr>
      <w:r w:rsidRPr="003665CF">
        <w:rPr>
          <w:rFonts w:ascii="Poppins" w:hAnsi="Poppins" w:cs="Poppins"/>
          <w:color w:val="auto"/>
        </w:rPr>
        <w:t xml:space="preserve">The number of EDL links provided to a Control Point is at the discretion of </w:t>
      </w:r>
      <w:del w:id="20" w:author="Stuart McLarnon (NESO)" w:date="2024-11-20T14:55:00Z">
        <w:r w:rsidRPr="00E94F58">
          <w:delText>National Grid ESO</w:delText>
        </w:r>
      </w:del>
      <w:ins w:id="21" w:author="Stuart McLarnon (NESO)" w:date="2024-11-20T14:55:00Z">
        <w:r w:rsidR="00CF778E">
          <w:rPr>
            <w:rFonts w:ascii="Poppins" w:hAnsi="Poppins" w:cs="Poppins"/>
            <w:color w:val="auto"/>
          </w:rPr>
          <w:t>The Company</w:t>
        </w:r>
      </w:ins>
      <w:r w:rsidRPr="003665CF">
        <w:rPr>
          <w:rFonts w:ascii="Poppins" w:hAnsi="Poppins" w:cs="Poppins"/>
          <w:color w:val="auto"/>
        </w:rPr>
        <w:t>, being dependent upon the operational need for this facility at the sites in question.</w:t>
      </w:r>
    </w:p>
    <w:p w14:paraId="7F1E4202" w14:textId="58AB3511" w:rsidR="4B32D5BF" w:rsidRPr="003665CF" w:rsidRDefault="51F2CB55" w:rsidP="000A54D6">
      <w:pPr>
        <w:ind w:left="567"/>
        <w:jc w:val="both"/>
        <w:rPr>
          <w:rFonts w:ascii="Poppins" w:hAnsi="Poppins" w:cs="Poppins"/>
          <w:color w:val="auto"/>
        </w:rPr>
      </w:pPr>
      <w:r w:rsidRPr="003665CF">
        <w:rPr>
          <w:rFonts w:ascii="Poppins" w:hAnsi="Poppins" w:cs="Poppins"/>
          <w:color w:val="auto"/>
        </w:rPr>
        <w:t xml:space="preserve">When implementing communications via the Wider Access API, </w:t>
      </w:r>
      <w:r w:rsidR="001D03B8" w:rsidRPr="003665CF">
        <w:rPr>
          <w:rFonts w:ascii="Poppins" w:hAnsi="Poppins" w:cs="Poppins"/>
          <w:color w:val="auto"/>
        </w:rPr>
        <w:t>The Company</w:t>
      </w:r>
      <w:r w:rsidRPr="003665CF">
        <w:rPr>
          <w:rFonts w:ascii="Poppins" w:hAnsi="Poppins" w:cs="Poppins"/>
          <w:color w:val="auto"/>
        </w:rPr>
        <w:t xml:space="preserve"> expect the market participant to provide suitable internet connectivity </w:t>
      </w:r>
      <w:r w:rsidR="31B40698" w:rsidRPr="003665CF">
        <w:rPr>
          <w:rFonts w:ascii="Poppins" w:hAnsi="Poppins" w:cs="Poppins"/>
          <w:color w:val="auto"/>
        </w:rPr>
        <w:t xml:space="preserve">with appropriate security control </w:t>
      </w:r>
      <w:del w:id="22" w:author="Stuart McLarnon (NESO)" w:date="2025-01-22T10:54:00Z" w16du:dateUtc="2025-01-22T10:54:00Z">
        <w:r w:rsidR="31B40698" w:rsidRPr="003665CF" w:rsidDel="0046710D">
          <w:rPr>
            <w:rFonts w:ascii="Poppins" w:hAnsi="Poppins" w:cs="Poppins"/>
            <w:color w:val="auto"/>
          </w:rPr>
          <w:delText>inline</w:delText>
        </w:r>
      </w:del>
      <w:ins w:id="23" w:author="Stuart McLarnon (NESO)" w:date="2025-01-22T10:54:00Z" w16du:dateUtc="2025-01-22T10:54:00Z">
        <w:r w:rsidR="0046710D" w:rsidRPr="003665CF">
          <w:rPr>
            <w:rFonts w:ascii="Poppins" w:hAnsi="Poppins" w:cs="Poppins"/>
            <w:color w:val="auto"/>
          </w:rPr>
          <w:t>in line</w:t>
        </w:r>
      </w:ins>
      <w:r w:rsidR="31B40698" w:rsidRPr="003665CF">
        <w:rPr>
          <w:rFonts w:ascii="Poppins" w:hAnsi="Poppins" w:cs="Poppins"/>
          <w:color w:val="auto"/>
        </w:rPr>
        <w:t xml:space="preserve"> with NIS guidelines.</w:t>
      </w:r>
    </w:p>
    <w:p w14:paraId="17936E7D" w14:textId="3AC75934" w:rsidR="00E94F58" w:rsidRPr="003665CF" w:rsidRDefault="00E94F58" w:rsidP="000A54D6">
      <w:pPr>
        <w:ind w:left="567"/>
        <w:jc w:val="both"/>
        <w:rPr>
          <w:rFonts w:ascii="Poppins" w:hAnsi="Poppins" w:cs="Poppins"/>
          <w:color w:val="auto"/>
        </w:rPr>
      </w:pPr>
      <w:r w:rsidRPr="003665CF">
        <w:rPr>
          <w:rFonts w:ascii="Poppins" w:hAnsi="Poppins" w:cs="Poppins"/>
          <w:color w:val="auto"/>
        </w:rPr>
        <w:t>It is a Trading Party</w:t>
      </w:r>
      <w:r w:rsidR="003050FE" w:rsidRPr="003665CF">
        <w:rPr>
          <w:rFonts w:ascii="Poppins" w:hAnsi="Poppins" w:cs="Poppins"/>
          <w:color w:val="auto"/>
        </w:rPr>
        <w:t>’s</w:t>
      </w:r>
      <w:r w:rsidRPr="003665CF">
        <w:rPr>
          <w:rFonts w:ascii="Poppins" w:hAnsi="Poppins" w:cs="Poppins"/>
          <w:color w:val="auto"/>
        </w:rPr>
        <w:t xml:space="preserve"> responsibility to submit Physical Notifications, Export &amp; Import Limits and Bid Offer Data prices to </w:t>
      </w:r>
      <w:r w:rsidR="002E6124" w:rsidRPr="003665CF">
        <w:rPr>
          <w:rFonts w:ascii="Poppins" w:hAnsi="Poppins" w:cs="Poppins"/>
          <w:color w:val="auto"/>
        </w:rPr>
        <w:t>The Company</w:t>
      </w:r>
      <w:r w:rsidRPr="003665CF">
        <w:rPr>
          <w:rFonts w:ascii="Poppins" w:hAnsi="Poppins" w:cs="Poppins"/>
          <w:color w:val="auto"/>
        </w:rPr>
        <w:t>, and therefore</w:t>
      </w:r>
      <w:r w:rsidR="7743B44F" w:rsidRPr="003665CF">
        <w:rPr>
          <w:rFonts w:ascii="Poppins" w:hAnsi="Poppins" w:cs="Poppins"/>
          <w:color w:val="auto"/>
        </w:rPr>
        <w:t>, if not using the Wider Access API, to</w:t>
      </w:r>
      <w:r w:rsidRPr="003665CF">
        <w:rPr>
          <w:rFonts w:ascii="Poppins" w:hAnsi="Poppins" w:cs="Poppins"/>
          <w:color w:val="auto"/>
        </w:rPr>
        <w:t xml:space="preserve"> provide and own the circuits from Trading Points to </w:t>
      </w:r>
      <w:r w:rsidR="002E6124" w:rsidRPr="003665CF">
        <w:rPr>
          <w:rFonts w:ascii="Poppins" w:hAnsi="Poppins" w:cs="Poppins"/>
          <w:color w:val="auto"/>
        </w:rPr>
        <w:t>The Company</w:t>
      </w:r>
      <w:r w:rsidR="009B0ADC" w:rsidRPr="003665CF">
        <w:rPr>
          <w:rFonts w:ascii="Poppins" w:hAnsi="Poppins" w:cs="Poppins"/>
          <w:color w:val="auto"/>
        </w:rPr>
        <w:t>’s premises</w:t>
      </w:r>
      <w:r w:rsidR="00F50020" w:rsidRPr="003665CF">
        <w:rPr>
          <w:rFonts w:ascii="Poppins" w:hAnsi="Poppins" w:cs="Poppins"/>
          <w:color w:val="auto"/>
        </w:rPr>
        <w:t xml:space="preserve"> which would be specified in the Bilateral Connection Agreement.</w:t>
      </w:r>
      <w:r w:rsidR="00C50D38" w:rsidRPr="003665CF">
        <w:rPr>
          <w:rFonts w:ascii="Poppins" w:hAnsi="Poppins" w:cs="Poppins"/>
          <w:color w:val="auto"/>
        </w:rPr>
        <w:t xml:space="preserve"> </w:t>
      </w:r>
    </w:p>
    <w:p w14:paraId="71865FDC" w14:textId="289F6C51" w:rsidR="002B5213" w:rsidRPr="003665CF" w:rsidRDefault="002B5213" w:rsidP="000A54D6">
      <w:pPr>
        <w:ind w:left="567"/>
        <w:jc w:val="both"/>
        <w:rPr>
          <w:rFonts w:ascii="Poppins" w:hAnsi="Poppins" w:cs="Poppins"/>
          <w:color w:val="auto"/>
        </w:rPr>
      </w:pPr>
      <w:r w:rsidRPr="003665CF">
        <w:rPr>
          <w:rFonts w:ascii="Poppins" w:hAnsi="Poppins" w:cs="Poppins"/>
          <w:color w:val="auto"/>
        </w:rPr>
        <w:t>Notes</w:t>
      </w:r>
      <w:r w:rsidR="6972B0DC" w:rsidRPr="003665CF">
        <w:rPr>
          <w:rFonts w:ascii="Poppins" w:hAnsi="Poppins" w:cs="Poppins"/>
          <w:color w:val="auto"/>
        </w:rPr>
        <w:t xml:space="preserve"> with regards to submissions over dedicated communications circuits</w:t>
      </w:r>
      <w:r w:rsidRPr="003665CF">
        <w:rPr>
          <w:rFonts w:ascii="Poppins" w:hAnsi="Poppins" w:cs="Poppins"/>
          <w:color w:val="auto"/>
        </w:rPr>
        <w:t xml:space="preserve">:  </w:t>
      </w:r>
    </w:p>
    <w:p w14:paraId="2C4790EB" w14:textId="5B096C54" w:rsidR="0076058E" w:rsidRPr="003665CF" w:rsidRDefault="002B5213" w:rsidP="000A54D6">
      <w:pPr>
        <w:pStyle w:val="ListParagraph"/>
        <w:numPr>
          <w:ilvl w:val="0"/>
          <w:numId w:val="26"/>
        </w:numPr>
        <w:jc w:val="both"/>
        <w:rPr>
          <w:rFonts w:ascii="Poppins" w:hAnsi="Poppins" w:cs="Poppins"/>
          <w:color w:val="auto"/>
        </w:rPr>
      </w:pPr>
      <w:r w:rsidRPr="003665CF">
        <w:rPr>
          <w:rFonts w:ascii="Poppins" w:hAnsi="Poppins" w:cs="Poppins"/>
          <w:color w:val="auto"/>
        </w:rPr>
        <w:t>S</w:t>
      </w:r>
      <w:r w:rsidR="006918A8" w:rsidRPr="003665CF">
        <w:rPr>
          <w:rFonts w:ascii="Poppins" w:hAnsi="Poppins" w:cs="Poppins"/>
          <w:color w:val="auto"/>
        </w:rPr>
        <w:t>ubmissions</w:t>
      </w:r>
      <w:r w:rsidR="00E94F58" w:rsidRPr="003665CF">
        <w:rPr>
          <w:rFonts w:ascii="Poppins" w:hAnsi="Poppins" w:cs="Poppins"/>
          <w:color w:val="auto"/>
        </w:rPr>
        <w:t xml:space="preserve"> of Dynamic Parameters and short term Export &amp; Import Limits (i.e.: up to 4 hours ahead of real time) are made from Control Points, and such submissions will </w:t>
      </w:r>
      <w:r w:rsidR="00E94F58" w:rsidRPr="003665CF">
        <w:rPr>
          <w:rFonts w:ascii="Poppins" w:hAnsi="Poppins" w:cs="Poppins"/>
          <w:color w:val="auto"/>
        </w:rPr>
        <w:lastRenderedPageBreak/>
        <w:t xml:space="preserve">therefore take place over the EDL circuits which are also used by </w:t>
      </w:r>
      <w:r w:rsidR="002E6124" w:rsidRPr="003665CF">
        <w:rPr>
          <w:rFonts w:ascii="Poppins" w:hAnsi="Poppins" w:cs="Poppins"/>
          <w:color w:val="auto"/>
        </w:rPr>
        <w:t>The Company</w:t>
      </w:r>
      <w:r w:rsidR="00E94F58" w:rsidRPr="003665CF">
        <w:rPr>
          <w:rFonts w:ascii="Poppins" w:hAnsi="Poppins" w:cs="Poppins"/>
          <w:color w:val="auto"/>
        </w:rPr>
        <w:t xml:space="preserve"> for Bid Offer Acceptances and other instructions</w:t>
      </w:r>
      <w:del w:id="24" w:author="Stuart McLarnon (NESO)" w:date="2024-11-20T14:55:00Z">
        <w:r w:rsidR="00E94F58" w:rsidRPr="00E94F58">
          <w:delText xml:space="preserve">.  </w:delText>
        </w:r>
      </w:del>
      <w:ins w:id="25" w:author="Stuart McLarnon (NESO)" w:date="2024-11-20T14:55:00Z">
        <w:r w:rsidR="00545E0F">
          <w:rPr>
            <w:rFonts w:ascii="Poppins" w:hAnsi="Poppins" w:cs="Poppins"/>
            <w:color w:val="auto"/>
          </w:rPr>
          <w:t>; and</w:t>
        </w:r>
      </w:ins>
    </w:p>
    <w:p w14:paraId="0E025FF2" w14:textId="4B663D39" w:rsidR="00E94F58" w:rsidRPr="003665CF" w:rsidRDefault="00E94F58" w:rsidP="000A54D6">
      <w:pPr>
        <w:pStyle w:val="ListParagraph"/>
        <w:numPr>
          <w:ilvl w:val="0"/>
          <w:numId w:val="26"/>
        </w:numPr>
        <w:jc w:val="both"/>
        <w:rPr>
          <w:rFonts w:ascii="Poppins" w:hAnsi="Poppins" w:cs="Poppins"/>
          <w:color w:val="auto"/>
        </w:rPr>
      </w:pPr>
      <w:r w:rsidRPr="003665CF">
        <w:rPr>
          <w:rFonts w:ascii="Poppins" w:hAnsi="Poppins" w:cs="Poppins"/>
          <w:color w:val="auto"/>
        </w:rPr>
        <w:t xml:space="preserve">Longer term submissions of Export and Import Limits must be made via EDT links. </w:t>
      </w:r>
    </w:p>
    <w:p w14:paraId="0C2772AD" w14:textId="3B8534C1" w:rsidR="00E94F58" w:rsidRPr="003665CF" w:rsidRDefault="0F3D1D6F" w:rsidP="000A54D6">
      <w:pPr>
        <w:ind w:left="567"/>
        <w:jc w:val="both"/>
        <w:rPr>
          <w:rFonts w:ascii="Poppins" w:hAnsi="Poppins" w:cs="Poppins"/>
          <w:color w:val="auto"/>
        </w:rPr>
      </w:pPr>
      <w:r w:rsidRPr="003665CF">
        <w:rPr>
          <w:rFonts w:ascii="Poppins" w:hAnsi="Poppins" w:cs="Poppins"/>
          <w:color w:val="auto"/>
        </w:rPr>
        <w:t>Unlike Wider Access API which utilises a common interface, in</w:t>
      </w:r>
      <w:r w:rsidR="00E94F58" w:rsidRPr="003665CF">
        <w:rPr>
          <w:rFonts w:ascii="Poppins" w:hAnsi="Poppins" w:cs="Poppins"/>
          <w:color w:val="auto"/>
        </w:rPr>
        <w:t xml:space="preserve"> those cases where </w:t>
      </w:r>
      <w:r w:rsidR="00695978" w:rsidRPr="003665CF">
        <w:rPr>
          <w:rFonts w:ascii="Poppins" w:hAnsi="Poppins" w:cs="Poppins"/>
          <w:color w:val="auto"/>
        </w:rPr>
        <w:t>The Company</w:t>
      </w:r>
      <w:r w:rsidR="00E94F58" w:rsidRPr="003665CF">
        <w:rPr>
          <w:rFonts w:ascii="Poppins" w:hAnsi="Poppins" w:cs="Poppins"/>
          <w:color w:val="auto"/>
        </w:rPr>
        <w:t xml:space="preserve"> provide and own communication links to a Control Point which is also designated as a Trading Point, the standard arrangement is to have separate circuits for EDL purposes and EDT purposes; i.e. these services do not share common communication links.</w:t>
      </w:r>
    </w:p>
    <w:p w14:paraId="12C1BB0D" w14:textId="2945B3E7" w:rsidR="00E94F58" w:rsidRPr="009F58CF" w:rsidRDefault="00E94F58" w:rsidP="00412DC8">
      <w:pPr>
        <w:pStyle w:val="Heading1"/>
        <w:rPr>
          <w:rFonts w:ascii="Poppins Medium" w:hAnsi="Poppins Medium" w:cs="Poppins Medium"/>
          <w:color w:val="3F0731"/>
          <w:sz w:val="32"/>
          <w:szCs w:val="32"/>
        </w:rPr>
      </w:pPr>
      <w:bookmarkStart w:id="26" w:name="_Toc53053707"/>
      <w:bookmarkStart w:id="27" w:name="_Toc57024467"/>
      <w:r w:rsidRPr="009F58CF">
        <w:rPr>
          <w:rFonts w:ascii="Poppins Medium" w:hAnsi="Poppins Medium" w:cs="Poppins Medium"/>
          <w:color w:val="3F0731"/>
          <w:sz w:val="32"/>
          <w:szCs w:val="32"/>
        </w:rPr>
        <w:t>Registering for Services</w:t>
      </w:r>
      <w:bookmarkEnd w:id="26"/>
      <w:bookmarkEnd w:id="27"/>
    </w:p>
    <w:p w14:paraId="22499356" w14:textId="138DC443"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Companies wishing to register for new </w:t>
      </w:r>
      <w:r w:rsidR="49167AB4" w:rsidRPr="003665CF">
        <w:rPr>
          <w:rFonts w:ascii="Poppins" w:hAnsi="Poppins" w:cs="Poppins"/>
          <w:color w:val="auto"/>
        </w:rPr>
        <w:t>Balancing Mechanism</w:t>
      </w:r>
      <w:r w:rsidRPr="003665CF">
        <w:rPr>
          <w:rFonts w:ascii="Poppins" w:hAnsi="Poppins" w:cs="Poppins"/>
          <w:color w:val="auto"/>
        </w:rPr>
        <w:t xml:space="preserve"> services, or wishing to undertake modifications to existing services, should send an e-mail précis of their requirements to </w:t>
      </w:r>
      <w:r w:rsidR="00695978" w:rsidRPr="003665CF">
        <w:rPr>
          <w:rFonts w:ascii="Poppins" w:hAnsi="Poppins" w:cs="Poppins"/>
          <w:color w:val="auto"/>
        </w:rPr>
        <w:t>The Company</w:t>
      </w:r>
      <w:r w:rsidRPr="003665CF">
        <w:rPr>
          <w:rFonts w:ascii="Poppins" w:hAnsi="Poppins" w:cs="Poppins"/>
          <w:color w:val="auto"/>
        </w:rPr>
        <w:t xml:space="preserve"> at </w:t>
      </w:r>
      <w:r w:rsidR="0049163E">
        <w:fldChar w:fldCharType="begin"/>
      </w:r>
      <w:r w:rsidR="0049163E">
        <w:instrText>HYPERLINK "mailto:bmu.registration@nationalgrid.com"</w:instrText>
      </w:r>
      <w:r w:rsidR="0049163E">
        <w:fldChar w:fldCharType="separate"/>
      </w:r>
      <w:r w:rsidR="00AA3E1E" w:rsidRPr="00E104BF">
        <w:rPr>
          <w:rFonts w:ascii="Poppins" w:hAnsi="Poppins" w:cs="Poppins"/>
          <w:color w:val="auto"/>
        </w:rPr>
        <w:t>bmu.registration@</w:t>
      </w:r>
      <w:del w:id="28" w:author="Stuart McLarnon (NESO)" w:date="2024-11-20T14:55:00Z">
        <w:r w:rsidRPr="002B5213">
          <w:rPr>
            <w:color w:val="FFC000"/>
          </w:rPr>
          <w:delText>nationalgrideso</w:delText>
        </w:r>
      </w:del>
      <w:ins w:id="29" w:author="Stuart McLarnon (NESO)" w:date="2024-11-20T14:55:00Z">
        <w:r w:rsidR="00AA3E1E" w:rsidRPr="00E104BF">
          <w:rPr>
            <w:rFonts w:ascii="Poppins" w:hAnsi="Poppins" w:cs="Poppins"/>
            <w:color w:val="auto"/>
          </w:rPr>
          <w:t>nationalenergyso</w:t>
        </w:r>
      </w:ins>
      <w:r w:rsidR="00AA3E1E" w:rsidRPr="00E104BF">
        <w:rPr>
          <w:rFonts w:ascii="Poppins" w:hAnsi="Poppins" w:cs="Poppins"/>
          <w:color w:val="auto"/>
        </w:rPr>
        <w:t>.com</w:t>
      </w:r>
      <w:r w:rsidR="0049163E">
        <w:rPr>
          <w:rFonts w:ascii="Poppins" w:hAnsi="Poppins" w:cs="Poppins"/>
          <w:color w:val="auto"/>
        </w:rPr>
        <w:fldChar w:fldCharType="end"/>
      </w:r>
      <w:r w:rsidRPr="00E104BF">
        <w:rPr>
          <w:rFonts w:ascii="Poppins" w:hAnsi="Poppins" w:cs="Poppins"/>
          <w:color w:val="auto"/>
        </w:rPr>
        <w:t>.</w:t>
      </w:r>
    </w:p>
    <w:p w14:paraId="7E7D972F" w14:textId="77777777" w:rsidR="00E94F58" w:rsidRPr="003665CF" w:rsidRDefault="00E94F58" w:rsidP="000A54D6">
      <w:pPr>
        <w:ind w:left="567"/>
        <w:jc w:val="both"/>
        <w:rPr>
          <w:rFonts w:ascii="Poppins" w:hAnsi="Poppins" w:cs="Poppins"/>
          <w:color w:val="auto"/>
        </w:rPr>
      </w:pPr>
      <w:r w:rsidRPr="003665CF">
        <w:rPr>
          <w:rFonts w:ascii="Poppins" w:hAnsi="Poppins" w:cs="Poppins"/>
          <w:color w:val="auto"/>
        </w:rPr>
        <w:t>If the query concerns the registration of new Balancing Mechanism Units (BMUs), details of the procedures involved will be provided via return e-mail.</w:t>
      </w:r>
    </w:p>
    <w:p w14:paraId="173E8473" w14:textId="57531EE9" w:rsidR="00338B51" w:rsidRPr="003665CF" w:rsidRDefault="00338B51" w:rsidP="000A54D6">
      <w:pPr>
        <w:ind w:left="567"/>
        <w:jc w:val="both"/>
        <w:rPr>
          <w:rFonts w:ascii="Poppins" w:hAnsi="Poppins" w:cs="Poppins"/>
          <w:color w:val="auto"/>
        </w:rPr>
      </w:pPr>
      <w:r w:rsidRPr="003665CF">
        <w:rPr>
          <w:rFonts w:ascii="Poppins" w:hAnsi="Poppins" w:cs="Poppins"/>
          <w:color w:val="auto"/>
        </w:rPr>
        <w:t xml:space="preserve">In the case of requests for new or modified communication links for EDL or EDT purposes, </w:t>
      </w:r>
      <w:r w:rsidR="00F834D0" w:rsidRPr="003665CF">
        <w:rPr>
          <w:rFonts w:ascii="Poppins" w:hAnsi="Poppins" w:cs="Poppins"/>
          <w:color w:val="auto"/>
        </w:rPr>
        <w:t xml:space="preserve">or access to the WA API, </w:t>
      </w:r>
      <w:r w:rsidRPr="003665CF">
        <w:rPr>
          <w:rFonts w:ascii="Poppins" w:hAnsi="Poppins" w:cs="Poppins"/>
          <w:color w:val="auto"/>
        </w:rPr>
        <w:t>a questionnaire will be sent out in response to e-mail enquiries.</w:t>
      </w:r>
    </w:p>
    <w:p w14:paraId="1B2F52CF" w14:textId="40AEE77A"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Completing and returning this questionnaire is the first step in the approval process for </w:t>
      </w:r>
      <w:r w:rsidR="000B7683" w:rsidRPr="003665CF">
        <w:rPr>
          <w:rFonts w:ascii="Poppins" w:hAnsi="Poppins" w:cs="Poppins"/>
          <w:color w:val="auto"/>
        </w:rPr>
        <w:t xml:space="preserve">arranging </w:t>
      </w:r>
      <w:r w:rsidRPr="003665CF">
        <w:rPr>
          <w:rFonts w:ascii="Poppins" w:hAnsi="Poppins" w:cs="Poppins"/>
          <w:color w:val="auto"/>
        </w:rPr>
        <w:t>communication</w:t>
      </w:r>
      <w:r w:rsidR="000B7683" w:rsidRPr="003665CF">
        <w:rPr>
          <w:rFonts w:ascii="Poppins" w:hAnsi="Poppins" w:cs="Poppins"/>
          <w:color w:val="auto"/>
        </w:rPr>
        <w:t>s</w:t>
      </w:r>
      <w:r w:rsidRPr="003665CF">
        <w:rPr>
          <w:rFonts w:ascii="Poppins" w:hAnsi="Poppins" w:cs="Poppins"/>
          <w:color w:val="auto"/>
        </w:rPr>
        <w:t xml:space="preserve"> links into </w:t>
      </w:r>
      <w:r w:rsidR="00EB610E" w:rsidRPr="003665CF">
        <w:rPr>
          <w:rFonts w:ascii="Poppins" w:hAnsi="Poppins" w:cs="Poppins"/>
          <w:color w:val="auto"/>
        </w:rPr>
        <w:t xml:space="preserve">The </w:t>
      </w:r>
      <w:del w:id="30" w:author="Stuart McLarnon (NESO)" w:date="2024-11-20T14:55:00Z">
        <w:r w:rsidR="00EB610E">
          <w:delText>Company</w:delText>
        </w:r>
      </w:del>
      <w:ins w:id="31" w:author="Stuart McLarnon (NESO)" w:date="2024-11-20T14:55:00Z">
        <w:r w:rsidR="00EB610E" w:rsidRPr="003665CF">
          <w:rPr>
            <w:rFonts w:ascii="Poppins" w:hAnsi="Poppins" w:cs="Poppins"/>
            <w:color w:val="auto"/>
          </w:rPr>
          <w:t>Company</w:t>
        </w:r>
        <w:r w:rsidR="00944EE8">
          <w:rPr>
            <w:rFonts w:ascii="Poppins" w:hAnsi="Poppins" w:cs="Poppins"/>
            <w:color w:val="auto"/>
          </w:rPr>
          <w:t>’s</w:t>
        </w:r>
      </w:ins>
      <w:r w:rsidRPr="003665CF">
        <w:rPr>
          <w:rFonts w:ascii="Poppins" w:hAnsi="Poppins" w:cs="Poppins"/>
          <w:color w:val="auto"/>
        </w:rPr>
        <w:t xml:space="preserve"> Operational WAN. Following receipt of the completed questionnaire, applicants will receive a follow-up telephone call from </w:t>
      </w:r>
      <w:r w:rsidR="00EB610E" w:rsidRPr="003665CF">
        <w:rPr>
          <w:rFonts w:ascii="Poppins" w:hAnsi="Poppins" w:cs="Poppins"/>
          <w:color w:val="auto"/>
        </w:rPr>
        <w:t>The Company</w:t>
      </w:r>
      <w:r w:rsidRPr="003665CF">
        <w:rPr>
          <w:rFonts w:ascii="Poppins" w:hAnsi="Poppins" w:cs="Poppins"/>
          <w:color w:val="auto"/>
        </w:rPr>
        <w:t xml:space="preserve"> to discuss their requirements.</w:t>
      </w:r>
    </w:p>
    <w:p w14:paraId="3BB8ED54" w14:textId="77777777" w:rsidR="00C671D7" w:rsidRPr="003665CF" w:rsidRDefault="00C671D7">
      <w:pPr>
        <w:rPr>
          <w:rFonts w:ascii="Poppins" w:hAnsi="Poppins" w:cs="Poppins"/>
          <w:color w:val="auto"/>
        </w:rPr>
      </w:pPr>
      <w:r w:rsidRPr="003665CF">
        <w:rPr>
          <w:rFonts w:ascii="Poppins" w:hAnsi="Poppins" w:cs="Poppins"/>
          <w:color w:val="auto"/>
        </w:rPr>
        <w:br w:type="page"/>
      </w:r>
    </w:p>
    <w:p w14:paraId="340D5367" w14:textId="10F30273" w:rsidR="00C671D7" w:rsidRPr="009F58CF" w:rsidRDefault="00B22CF4" w:rsidP="00412DC8">
      <w:pPr>
        <w:pStyle w:val="Heading1"/>
        <w:rPr>
          <w:rFonts w:ascii="Poppins Medium" w:hAnsi="Poppins Medium" w:cs="Poppins Medium"/>
          <w:color w:val="3F0731"/>
          <w:sz w:val="32"/>
          <w:szCs w:val="32"/>
        </w:rPr>
      </w:pPr>
      <w:bookmarkStart w:id="32" w:name="_Toc53053708"/>
      <w:bookmarkStart w:id="33" w:name="_Toc57024468"/>
      <w:del w:id="34" w:author="Stuart McLarnon (NESO)" w:date="2024-11-20T14:55:00Z">
        <w:r w:rsidRPr="00412DC8">
          <w:lastRenderedPageBreak/>
          <w:delText>NGESO</w:delText>
        </w:r>
      </w:del>
      <w:ins w:id="35" w:author="Stuart McLarnon (NESO)" w:date="2024-11-20T14:55:00Z">
        <w:r w:rsidRPr="009F58CF">
          <w:rPr>
            <w:rFonts w:ascii="Poppins Medium" w:hAnsi="Poppins Medium" w:cs="Poppins Medium"/>
            <w:color w:val="3F0731"/>
            <w:sz w:val="32"/>
            <w:szCs w:val="32"/>
          </w:rPr>
          <w:t>NESO</w:t>
        </w:r>
      </w:ins>
      <w:r w:rsidRPr="009F58CF">
        <w:rPr>
          <w:rFonts w:ascii="Poppins Medium" w:hAnsi="Poppins Medium" w:cs="Poppins Medium"/>
          <w:color w:val="3F0731"/>
          <w:sz w:val="32"/>
          <w:szCs w:val="32"/>
        </w:rPr>
        <w:t xml:space="preserve"> </w:t>
      </w:r>
      <w:r w:rsidR="00C671D7" w:rsidRPr="009F58CF">
        <w:rPr>
          <w:rFonts w:ascii="Poppins Medium" w:hAnsi="Poppins Medium" w:cs="Poppins Medium"/>
          <w:color w:val="3F0731"/>
          <w:sz w:val="32"/>
          <w:szCs w:val="32"/>
        </w:rPr>
        <w:t>Connection</w:t>
      </w:r>
      <w:r w:rsidR="00BD5FB7" w:rsidRPr="009F58CF">
        <w:rPr>
          <w:rFonts w:ascii="Poppins Medium" w:hAnsi="Poppins Medium" w:cs="Poppins Medium"/>
          <w:color w:val="3F0731"/>
          <w:sz w:val="32"/>
          <w:szCs w:val="32"/>
        </w:rPr>
        <w:t>s</w:t>
      </w:r>
      <w:r w:rsidR="00C671D7" w:rsidRPr="009F58CF">
        <w:rPr>
          <w:rFonts w:ascii="Poppins Medium" w:hAnsi="Poppins Medium" w:cs="Poppins Medium"/>
          <w:color w:val="3F0731"/>
          <w:sz w:val="32"/>
          <w:szCs w:val="32"/>
        </w:rPr>
        <w:t xml:space="preserve"> Strategy</w:t>
      </w:r>
      <w:bookmarkEnd w:id="32"/>
      <w:bookmarkEnd w:id="33"/>
    </w:p>
    <w:p w14:paraId="7FDEC87B" w14:textId="5DD4BB73" w:rsidR="00511E1D" w:rsidRPr="003665CF" w:rsidRDefault="0021109C" w:rsidP="000A54D6">
      <w:pPr>
        <w:ind w:left="567"/>
        <w:jc w:val="both"/>
        <w:rPr>
          <w:rFonts w:ascii="Poppins" w:hAnsi="Poppins" w:cs="Poppins"/>
          <w:color w:val="auto"/>
        </w:rPr>
      </w:pPr>
      <w:r w:rsidRPr="003665CF">
        <w:rPr>
          <w:rFonts w:ascii="Poppins" w:hAnsi="Poppins" w:cs="Poppins"/>
          <w:color w:val="auto"/>
        </w:rPr>
        <w:t>The Company</w:t>
      </w:r>
      <w:r w:rsidR="004D2460" w:rsidRPr="003665CF">
        <w:rPr>
          <w:rFonts w:ascii="Poppins" w:hAnsi="Poppins" w:cs="Poppins"/>
          <w:color w:val="auto"/>
        </w:rPr>
        <w:t xml:space="preserve"> recognises the need the embrace the I</w:t>
      </w:r>
      <w:r w:rsidR="00EB21E3" w:rsidRPr="003665CF">
        <w:rPr>
          <w:rFonts w:ascii="Poppins" w:hAnsi="Poppins" w:cs="Poppins"/>
          <w:color w:val="auto"/>
        </w:rPr>
        <w:t xml:space="preserve">nternet </w:t>
      </w:r>
      <w:r w:rsidR="004D2460" w:rsidRPr="003665CF">
        <w:rPr>
          <w:rFonts w:ascii="Poppins" w:hAnsi="Poppins" w:cs="Poppins"/>
          <w:color w:val="auto"/>
        </w:rPr>
        <w:t>o</w:t>
      </w:r>
      <w:r w:rsidR="00EB21E3" w:rsidRPr="003665CF">
        <w:rPr>
          <w:rFonts w:ascii="Poppins" w:hAnsi="Poppins" w:cs="Poppins"/>
          <w:color w:val="auto"/>
        </w:rPr>
        <w:t xml:space="preserve">f </w:t>
      </w:r>
      <w:r w:rsidR="004D2460" w:rsidRPr="003665CF">
        <w:rPr>
          <w:rFonts w:ascii="Poppins" w:hAnsi="Poppins" w:cs="Poppins"/>
          <w:color w:val="auto"/>
        </w:rPr>
        <w:t>T</w:t>
      </w:r>
      <w:r w:rsidR="00EB21E3" w:rsidRPr="003665CF">
        <w:rPr>
          <w:rFonts w:ascii="Poppins" w:hAnsi="Poppins" w:cs="Poppins"/>
          <w:color w:val="auto"/>
        </w:rPr>
        <w:t>hings (IoT)</w:t>
      </w:r>
      <w:r w:rsidR="004D2460" w:rsidRPr="003665CF">
        <w:rPr>
          <w:rFonts w:ascii="Poppins" w:hAnsi="Poppins" w:cs="Poppins"/>
          <w:color w:val="auto"/>
        </w:rPr>
        <w:t xml:space="preserve">, but at the same time </w:t>
      </w:r>
      <w:r w:rsidR="00BD2642" w:rsidRPr="003665CF">
        <w:rPr>
          <w:rFonts w:ascii="Poppins" w:hAnsi="Poppins" w:cs="Poppins"/>
          <w:color w:val="auto"/>
        </w:rPr>
        <w:t>m</w:t>
      </w:r>
      <w:r w:rsidR="004D2460" w:rsidRPr="003665CF">
        <w:rPr>
          <w:rFonts w:ascii="Poppins" w:hAnsi="Poppins" w:cs="Poppins"/>
          <w:color w:val="auto"/>
        </w:rPr>
        <w:t>aintain the resilience the of the Balancing Mechanism</w:t>
      </w:r>
      <w:r w:rsidR="00511E1D" w:rsidRPr="003665CF">
        <w:rPr>
          <w:rFonts w:ascii="Poppins" w:hAnsi="Poppins" w:cs="Poppins"/>
          <w:color w:val="auto"/>
        </w:rPr>
        <w:t>,</w:t>
      </w:r>
      <w:r w:rsidR="004D2460" w:rsidRPr="003665CF">
        <w:rPr>
          <w:rFonts w:ascii="Poppins" w:hAnsi="Poppins" w:cs="Poppins"/>
          <w:color w:val="auto"/>
        </w:rPr>
        <w:t xml:space="preserve"> </w:t>
      </w:r>
      <w:r w:rsidR="00511E1D" w:rsidRPr="003665CF">
        <w:rPr>
          <w:rFonts w:ascii="Poppins" w:hAnsi="Poppins" w:cs="Poppins"/>
          <w:color w:val="auto"/>
        </w:rPr>
        <w:t xml:space="preserve">by ensuring that Market Participants have appropriate levels of connectivity and Power-Supply (loss of mains) </w:t>
      </w:r>
      <w:r w:rsidR="005F1B11" w:rsidRPr="003665CF">
        <w:rPr>
          <w:rFonts w:ascii="Poppins" w:hAnsi="Poppins" w:cs="Poppins"/>
          <w:color w:val="auto"/>
        </w:rPr>
        <w:t>resilience</w:t>
      </w:r>
      <w:r w:rsidR="00E70CBE" w:rsidRPr="003665CF">
        <w:rPr>
          <w:rFonts w:ascii="Poppins" w:hAnsi="Poppins" w:cs="Poppins"/>
          <w:color w:val="auto"/>
        </w:rPr>
        <w:t xml:space="preserve"> </w:t>
      </w:r>
      <w:r w:rsidR="00511E1D" w:rsidRPr="003665CF">
        <w:rPr>
          <w:rFonts w:ascii="Poppins" w:hAnsi="Poppins" w:cs="Poppins"/>
          <w:color w:val="auto"/>
        </w:rPr>
        <w:t>protection.</w:t>
      </w:r>
      <w:r w:rsidR="00AF167F" w:rsidRPr="003665CF" w:rsidDel="00AF167F">
        <w:rPr>
          <w:rFonts w:ascii="Poppins" w:hAnsi="Poppins" w:cs="Poppins"/>
          <w:color w:val="auto"/>
        </w:rPr>
        <w:t xml:space="preserve"> </w:t>
      </w:r>
    </w:p>
    <w:p w14:paraId="01D00FBC" w14:textId="4040BC33" w:rsidR="00CF018D" w:rsidRPr="003665CF" w:rsidRDefault="00511E1D" w:rsidP="000A54D6">
      <w:pPr>
        <w:ind w:left="567"/>
        <w:jc w:val="both"/>
        <w:rPr>
          <w:rFonts w:ascii="Poppins" w:hAnsi="Poppins" w:cs="Poppins"/>
          <w:color w:val="auto"/>
        </w:rPr>
      </w:pPr>
      <w:r w:rsidRPr="003665CF">
        <w:rPr>
          <w:rFonts w:ascii="Poppins" w:hAnsi="Poppins" w:cs="Poppins"/>
          <w:color w:val="auto"/>
        </w:rPr>
        <w:t xml:space="preserve">Traditionally, communication services between </w:t>
      </w:r>
      <w:r w:rsidR="0021109C" w:rsidRPr="003665CF">
        <w:rPr>
          <w:rFonts w:ascii="Poppins" w:hAnsi="Poppins" w:cs="Poppins"/>
          <w:color w:val="auto"/>
        </w:rPr>
        <w:t>The Company</w:t>
      </w:r>
      <w:r w:rsidRPr="003665CF">
        <w:rPr>
          <w:rFonts w:ascii="Poppins" w:hAnsi="Poppins" w:cs="Poppins"/>
          <w:color w:val="auto"/>
        </w:rPr>
        <w:t xml:space="preserve"> and </w:t>
      </w:r>
      <w:r w:rsidR="00AF167F" w:rsidRPr="003665CF">
        <w:rPr>
          <w:rFonts w:ascii="Poppins" w:hAnsi="Poppins" w:cs="Poppins"/>
          <w:color w:val="auto"/>
        </w:rPr>
        <w:t>p</w:t>
      </w:r>
      <w:r w:rsidRPr="003665CF">
        <w:rPr>
          <w:rFonts w:ascii="Poppins" w:hAnsi="Poppins" w:cs="Poppins"/>
          <w:color w:val="auto"/>
        </w:rPr>
        <w:t xml:space="preserve">articipants have been solely through the use of fixed-line </w:t>
      </w:r>
      <w:r w:rsidR="00A10A2E" w:rsidRPr="003665CF">
        <w:rPr>
          <w:rFonts w:ascii="Poppins" w:hAnsi="Poppins" w:cs="Poppins"/>
          <w:color w:val="auto"/>
        </w:rPr>
        <w:t xml:space="preserve">Multi-Protocol Label Switching </w:t>
      </w:r>
      <w:r w:rsidRPr="003665CF">
        <w:rPr>
          <w:rFonts w:ascii="Poppins" w:hAnsi="Poppins" w:cs="Poppins"/>
          <w:color w:val="auto"/>
        </w:rPr>
        <w:t>(MPLS) connections</w:t>
      </w:r>
      <w:r w:rsidR="00B2698E" w:rsidRPr="003665CF">
        <w:rPr>
          <w:rFonts w:ascii="Poppins" w:hAnsi="Poppins" w:cs="Poppins"/>
          <w:color w:val="auto"/>
        </w:rPr>
        <w:t>, for EDL/EDT services</w:t>
      </w:r>
      <w:r w:rsidRPr="003665CF">
        <w:rPr>
          <w:rFonts w:ascii="Poppins" w:hAnsi="Poppins" w:cs="Poppins"/>
          <w:color w:val="auto"/>
        </w:rPr>
        <w:t xml:space="preserve">.  It is recognised that </w:t>
      </w:r>
      <w:r w:rsidR="00CF018D" w:rsidRPr="003665CF">
        <w:rPr>
          <w:rFonts w:ascii="Poppins" w:hAnsi="Poppins" w:cs="Poppins"/>
          <w:color w:val="auto"/>
        </w:rPr>
        <w:t>these</w:t>
      </w:r>
      <w:r w:rsidRPr="003665CF">
        <w:rPr>
          <w:rFonts w:ascii="Poppins" w:hAnsi="Poppins" w:cs="Poppins"/>
          <w:color w:val="auto"/>
        </w:rPr>
        <w:t xml:space="preserve"> services can be potentially cost-prohibitive, especially for Market Participants wishing to enter the Balancing Mechanism for the first time.</w:t>
      </w:r>
    </w:p>
    <w:p w14:paraId="02574E98" w14:textId="616F2221" w:rsidR="00653B32" w:rsidRPr="003665CF" w:rsidRDefault="0021109C" w:rsidP="000A54D6">
      <w:pPr>
        <w:ind w:left="567"/>
        <w:jc w:val="both"/>
        <w:rPr>
          <w:rFonts w:ascii="Poppins" w:hAnsi="Poppins" w:cs="Poppins"/>
          <w:color w:val="auto"/>
        </w:rPr>
      </w:pPr>
      <w:r w:rsidRPr="003665CF">
        <w:rPr>
          <w:rFonts w:ascii="Poppins" w:hAnsi="Poppins" w:cs="Poppins"/>
          <w:color w:val="auto"/>
        </w:rPr>
        <w:t>The Company</w:t>
      </w:r>
      <w:r w:rsidR="00CF018D" w:rsidRPr="003665CF">
        <w:rPr>
          <w:rFonts w:ascii="Poppins" w:hAnsi="Poppins" w:cs="Poppins"/>
          <w:color w:val="auto"/>
        </w:rPr>
        <w:t xml:space="preserve"> has embraced IoT technology, making available the WA API and </w:t>
      </w:r>
      <w:r w:rsidR="00AF167F" w:rsidRPr="003665CF">
        <w:rPr>
          <w:rFonts w:ascii="Poppins" w:hAnsi="Poppins" w:cs="Poppins"/>
          <w:color w:val="auto"/>
        </w:rPr>
        <w:t xml:space="preserve">the </w:t>
      </w:r>
      <w:r w:rsidR="00CF018D" w:rsidRPr="003665CF">
        <w:rPr>
          <w:rFonts w:ascii="Poppins" w:hAnsi="Poppins" w:cs="Poppins"/>
          <w:color w:val="auto"/>
        </w:rPr>
        <w:t xml:space="preserve">Operational Metering hub to Market Participants.  Market Participants are free to use such technologies, until such time </w:t>
      </w:r>
      <w:r w:rsidR="005F1B11" w:rsidRPr="003665CF">
        <w:rPr>
          <w:rFonts w:ascii="Poppins" w:hAnsi="Poppins" w:cs="Poppins"/>
          <w:color w:val="auto"/>
        </w:rPr>
        <w:t xml:space="preserve">that </w:t>
      </w:r>
      <w:r w:rsidR="00CF018D" w:rsidRPr="003665CF">
        <w:rPr>
          <w:rFonts w:ascii="Poppins" w:hAnsi="Poppins" w:cs="Poppins"/>
          <w:color w:val="auto"/>
        </w:rPr>
        <w:t xml:space="preserve">their portfolio </w:t>
      </w:r>
      <w:r w:rsidR="005F1B11" w:rsidRPr="003665CF">
        <w:rPr>
          <w:rFonts w:ascii="Poppins" w:hAnsi="Poppins" w:cs="Poppins"/>
          <w:color w:val="auto"/>
        </w:rPr>
        <w:t>of BM Units</w:t>
      </w:r>
      <w:r w:rsidR="00E13D20" w:rsidRPr="003665CF">
        <w:rPr>
          <w:rFonts w:ascii="Poppins" w:hAnsi="Poppins" w:cs="Poppins"/>
          <w:color w:val="auto"/>
        </w:rPr>
        <w:t xml:space="preserve"> </w:t>
      </w:r>
      <w:r w:rsidR="00CF018D" w:rsidRPr="003665CF">
        <w:rPr>
          <w:rFonts w:ascii="Poppins" w:hAnsi="Poppins" w:cs="Poppins"/>
          <w:color w:val="auto"/>
        </w:rPr>
        <w:t>exceeds certain thresholds</w:t>
      </w:r>
      <w:r w:rsidR="00967646" w:rsidRPr="003665CF">
        <w:rPr>
          <w:rFonts w:ascii="Poppins" w:hAnsi="Poppins" w:cs="Poppins"/>
          <w:color w:val="auto"/>
        </w:rPr>
        <w:t xml:space="preserve"> or </w:t>
      </w:r>
      <w:r w:rsidR="00720D1B" w:rsidRPr="003665CF">
        <w:rPr>
          <w:rFonts w:ascii="Poppins" w:hAnsi="Poppins" w:cs="Poppins"/>
          <w:color w:val="auto"/>
        </w:rPr>
        <w:t>for Market Participants</w:t>
      </w:r>
      <w:r w:rsidR="004872BA" w:rsidRPr="003665CF">
        <w:rPr>
          <w:rFonts w:ascii="Poppins" w:hAnsi="Poppins" w:cs="Poppins"/>
          <w:color w:val="auto"/>
        </w:rPr>
        <w:t xml:space="preserve"> who are</w:t>
      </w:r>
      <w:r w:rsidR="00967646" w:rsidRPr="003665CF">
        <w:rPr>
          <w:rFonts w:ascii="Poppins" w:hAnsi="Poppins" w:cs="Poppins"/>
          <w:color w:val="auto"/>
        </w:rPr>
        <w:t xml:space="preserve"> </w:t>
      </w:r>
      <w:r w:rsidR="00045015" w:rsidRPr="003665CF">
        <w:rPr>
          <w:rFonts w:ascii="Poppins" w:hAnsi="Poppins" w:cs="Poppins"/>
          <w:color w:val="auto"/>
        </w:rPr>
        <w:t>Defence Service Provider</w:t>
      </w:r>
      <w:r w:rsidR="004872BA" w:rsidRPr="003665CF">
        <w:rPr>
          <w:rFonts w:ascii="Poppins" w:hAnsi="Poppins" w:cs="Poppins"/>
          <w:color w:val="auto"/>
        </w:rPr>
        <w:t>s</w:t>
      </w:r>
      <w:r w:rsidR="00045015" w:rsidRPr="003665CF">
        <w:rPr>
          <w:rFonts w:ascii="Poppins" w:hAnsi="Poppins" w:cs="Poppins"/>
          <w:color w:val="auto"/>
        </w:rPr>
        <w:t xml:space="preserve"> or a </w:t>
      </w:r>
      <w:r w:rsidR="00967646" w:rsidRPr="003665CF">
        <w:rPr>
          <w:rFonts w:ascii="Poppins" w:hAnsi="Poppins" w:cs="Poppins"/>
          <w:color w:val="auto"/>
        </w:rPr>
        <w:t xml:space="preserve">Restoration </w:t>
      </w:r>
      <w:r w:rsidR="00297DFA" w:rsidRPr="003665CF">
        <w:rPr>
          <w:rFonts w:ascii="Poppins" w:hAnsi="Poppins" w:cs="Poppins"/>
          <w:color w:val="auto"/>
        </w:rPr>
        <w:t>Contracto</w:t>
      </w:r>
      <w:r w:rsidR="00CD6A8C" w:rsidRPr="003665CF">
        <w:rPr>
          <w:rFonts w:ascii="Poppins" w:hAnsi="Poppins" w:cs="Poppins"/>
          <w:color w:val="auto"/>
        </w:rPr>
        <w:t>rs</w:t>
      </w:r>
      <w:r w:rsidR="00CF018D" w:rsidRPr="003665CF">
        <w:rPr>
          <w:rFonts w:ascii="Poppins" w:hAnsi="Poppins" w:cs="Poppins"/>
          <w:color w:val="auto"/>
        </w:rPr>
        <w:t xml:space="preserve">.  </w:t>
      </w:r>
      <w:r w:rsidR="00372FDA" w:rsidRPr="003665CF">
        <w:rPr>
          <w:rFonts w:ascii="Poppins" w:hAnsi="Poppins" w:cs="Poppins"/>
          <w:color w:val="auto"/>
        </w:rPr>
        <w:t>Above</w:t>
      </w:r>
      <w:r w:rsidR="00CF018D" w:rsidRPr="003665CF">
        <w:rPr>
          <w:rFonts w:ascii="Poppins" w:hAnsi="Poppins" w:cs="Poppins"/>
          <w:color w:val="auto"/>
        </w:rPr>
        <w:t xml:space="preserve"> these limits, the </w:t>
      </w:r>
      <w:r w:rsidR="00372FDA" w:rsidRPr="003665CF">
        <w:rPr>
          <w:rFonts w:ascii="Poppins" w:hAnsi="Poppins" w:cs="Poppins"/>
          <w:color w:val="auto"/>
        </w:rPr>
        <w:t>participants</w:t>
      </w:r>
      <w:r w:rsidR="00CF018D" w:rsidRPr="003665CF">
        <w:rPr>
          <w:rFonts w:ascii="Poppins" w:hAnsi="Poppins" w:cs="Poppins"/>
          <w:color w:val="auto"/>
        </w:rPr>
        <w:t xml:space="preserve"> will be required to move over to fixed-line</w:t>
      </w:r>
      <w:r w:rsidR="00A27341" w:rsidRPr="003665CF">
        <w:rPr>
          <w:rFonts w:ascii="Poppins" w:hAnsi="Poppins" w:cs="Poppins"/>
          <w:color w:val="auto"/>
        </w:rPr>
        <w:t xml:space="preserve"> and RTU</w:t>
      </w:r>
      <w:r w:rsidR="00CF018D" w:rsidRPr="003665CF">
        <w:rPr>
          <w:rFonts w:ascii="Poppins" w:hAnsi="Poppins" w:cs="Poppins"/>
          <w:color w:val="auto"/>
        </w:rPr>
        <w:t xml:space="preserve"> technology, where power-resilience is guaranteed through telecom service providers.</w:t>
      </w:r>
    </w:p>
    <w:p w14:paraId="08755525" w14:textId="0E5771A8" w:rsidR="00653B32" w:rsidRPr="003665CF" w:rsidRDefault="00653B32" w:rsidP="000A54D6">
      <w:pPr>
        <w:ind w:left="567"/>
        <w:jc w:val="both"/>
        <w:rPr>
          <w:rFonts w:ascii="Poppins" w:hAnsi="Poppins" w:cs="Poppins"/>
          <w:color w:val="auto"/>
        </w:rPr>
      </w:pPr>
      <w:r w:rsidRPr="003665CF">
        <w:rPr>
          <w:rFonts w:ascii="Poppins" w:hAnsi="Poppins" w:cs="Poppins"/>
          <w:color w:val="auto"/>
        </w:rPr>
        <w:t xml:space="preserve">Data </w:t>
      </w:r>
      <w:r w:rsidR="00AE4850" w:rsidRPr="003665CF">
        <w:rPr>
          <w:rFonts w:ascii="Poppins" w:hAnsi="Poppins" w:cs="Poppins"/>
          <w:color w:val="auto"/>
        </w:rPr>
        <w:t>l</w:t>
      </w:r>
      <w:r w:rsidRPr="003665CF">
        <w:rPr>
          <w:rFonts w:ascii="Poppins" w:hAnsi="Poppins" w:cs="Poppins"/>
          <w:color w:val="auto"/>
        </w:rPr>
        <w:t xml:space="preserve">atency (transmission time between the Market Participant and </w:t>
      </w:r>
      <w:r w:rsidR="00D156E6" w:rsidRPr="003665CF">
        <w:rPr>
          <w:rFonts w:ascii="Poppins" w:hAnsi="Poppins" w:cs="Poppins"/>
          <w:color w:val="auto"/>
        </w:rPr>
        <w:t>The Company</w:t>
      </w:r>
      <w:r w:rsidRPr="003665CF">
        <w:rPr>
          <w:rFonts w:ascii="Poppins" w:hAnsi="Poppins" w:cs="Poppins"/>
          <w:color w:val="auto"/>
        </w:rPr>
        <w:t xml:space="preserve"> boundary) should be kept as low as possible, but it is recognised that maximum limits may need to be applied. Such limits will remain under constant review</w:t>
      </w:r>
      <w:r w:rsidR="00D4562C" w:rsidRPr="003665CF">
        <w:rPr>
          <w:rFonts w:ascii="Poppins" w:hAnsi="Poppins" w:cs="Poppins"/>
          <w:color w:val="auto"/>
        </w:rPr>
        <w:t xml:space="preserve"> by </w:t>
      </w:r>
      <w:r w:rsidR="00D156E6" w:rsidRPr="003665CF">
        <w:rPr>
          <w:rFonts w:ascii="Poppins" w:hAnsi="Poppins" w:cs="Poppins"/>
          <w:color w:val="auto"/>
        </w:rPr>
        <w:t>The Company</w:t>
      </w:r>
      <w:r w:rsidRPr="003665CF">
        <w:rPr>
          <w:rFonts w:ascii="Poppins" w:hAnsi="Poppins" w:cs="Poppins"/>
          <w:color w:val="auto"/>
        </w:rPr>
        <w:t xml:space="preserve"> and published </w:t>
      </w:r>
      <w:r w:rsidR="004972A5" w:rsidRPr="003665CF">
        <w:rPr>
          <w:rFonts w:ascii="Poppins" w:hAnsi="Poppins" w:cs="Poppins"/>
          <w:color w:val="auto"/>
        </w:rPr>
        <w:t xml:space="preserve">by </w:t>
      </w:r>
      <w:r w:rsidR="00D156E6" w:rsidRPr="003665CF">
        <w:rPr>
          <w:rFonts w:ascii="Poppins" w:hAnsi="Poppins" w:cs="Poppins"/>
          <w:color w:val="auto"/>
        </w:rPr>
        <w:t>The Company</w:t>
      </w:r>
      <w:r w:rsidR="004972A5" w:rsidRPr="003665CF">
        <w:rPr>
          <w:rFonts w:ascii="Poppins" w:hAnsi="Poppins" w:cs="Poppins"/>
          <w:color w:val="auto"/>
        </w:rPr>
        <w:t xml:space="preserve"> on </w:t>
      </w:r>
      <w:r w:rsidR="00D156E6" w:rsidRPr="003665CF">
        <w:rPr>
          <w:rFonts w:ascii="Poppins" w:hAnsi="Poppins" w:cs="Poppins"/>
          <w:color w:val="auto"/>
        </w:rPr>
        <w:t>The Company</w:t>
      </w:r>
      <w:r w:rsidR="004972A5" w:rsidRPr="003665CF">
        <w:rPr>
          <w:rFonts w:ascii="Poppins" w:hAnsi="Poppins" w:cs="Poppins"/>
          <w:color w:val="auto"/>
        </w:rPr>
        <w:t xml:space="preserve">’s Website </w:t>
      </w:r>
      <w:r w:rsidR="00643F5D" w:rsidRPr="003665CF">
        <w:rPr>
          <w:rFonts w:ascii="Poppins" w:hAnsi="Poppins" w:cs="Poppins"/>
          <w:color w:val="auto"/>
        </w:rPr>
        <w:t>t</w:t>
      </w:r>
      <w:r w:rsidR="00282358" w:rsidRPr="003665CF">
        <w:rPr>
          <w:rFonts w:ascii="Poppins" w:hAnsi="Poppins" w:cs="Poppins"/>
          <w:color w:val="auto"/>
        </w:rPr>
        <w:t>hough they would not be expected to apply retrospectively</w:t>
      </w:r>
      <w:r w:rsidRPr="003665CF">
        <w:rPr>
          <w:rFonts w:ascii="Poppins" w:hAnsi="Poppins" w:cs="Poppins"/>
          <w:color w:val="auto"/>
        </w:rPr>
        <w:t>.</w:t>
      </w:r>
    </w:p>
    <w:p w14:paraId="2D0AC468" w14:textId="77777777" w:rsidR="00653B32" w:rsidRPr="003665CF" w:rsidRDefault="00653B32" w:rsidP="00B16264">
      <w:pPr>
        <w:ind w:left="567"/>
        <w:rPr>
          <w:rFonts w:ascii="Poppins" w:hAnsi="Poppins" w:cs="Poppins"/>
          <w:color w:val="auto"/>
        </w:rPr>
      </w:pPr>
    </w:p>
    <w:p w14:paraId="50758D4A" w14:textId="77777777" w:rsidR="00653B32" w:rsidRPr="003665CF" w:rsidRDefault="00653B32">
      <w:pPr>
        <w:rPr>
          <w:rFonts w:ascii="Poppins" w:hAnsi="Poppins" w:cs="Poppins"/>
          <w:color w:val="auto"/>
        </w:rPr>
      </w:pPr>
      <w:r w:rsidRPr="003665CF">
        <w:rPr>
          <w:rFonts w:ascii="Poppins" w:hAnsi="Poppins" w:cs="Poppins"/>
          <w:color w:val="auto"/>
        </w:rPr>
        <w:br w:type="page"/>
      </w:r>
    </w:p>
    <w:p w14:paraId="4269099F" w14:textId="63B599BE" w:rsidR="00CF018D" w:rsidRPr="003665CF" w:rsidRDefault="00695317" w:rsidP="00B16264">
      <w:pPr>
        <w:ind w:left="567"/>
        <w:rPr>
          <w:rFonts w:ascii="Poppins" w:hAnsi="Poppins" w:cs="Poppins"/>
          <w:color w:val="auto"/>
        </w:rPr>
      </w:pPr>
      <w:r w:rsidRPr="003665CF">
        <w:rPr>
          <w:rFonts w:ascii="Poppins" w:hAnsi="Poppins" w:cs="Poppins"/>
          <w:color w:val="auto"/>
        </w:rPr>
        <w:lastRenderedPageBreak/>
        <w:t>Table 1.0:- Communications requirements based on Control Point Threshold</w:t>
      </w:r>
    </w:p>
    <w:tbl>
      <w:tblPr>
        <w:tblStyle w:val="TableGrid"/>
        <w:tblW w:w="0" w:type="auto"/>
        <w:jc w:val="center"/>
        <w:tblLook w:val="04A0" w:firstRow="1" w:lastRow="0" w:firstColumn="1" w:lastColumn="0" w:noHBand="0" w:noVBand="1"/>
      </w:tblPr>
      <w:tblGrid>
        <w:gridCol w:w="1144"/>
        <w:gridCol w:w="1084"/>
        <w:gridCol w:w="907"/>
        <w:gridCol w:w="571"/>
        <w:gridCol w:w="987"/>
        <w:gridCol w:w="1372"/>
        <w:gridCol w:w="832"/>
        <w:gridCol w:w="1191"/>
        <w:gridCol w:w="1339"/>
      </w:tblGrid>
      <w:tr w:rsidR="003665CF" w:rsidRPr="003665CF" w14:paraId="4BECBDA3" w14:textId="77777777" w:rsidTr="000A54D6">
        <w:trPr>
          <w:trHeight w:val="490"/>
          <w:jc w:val="center"/>
        </w:trPr>
        <w:tc>
          <w:tcPr>
            <w:tcW w:w="1087" w:type="dxa"/>
            <w:vMerge w:val="restart"/>
            <w:shd w:val="clear" w:color="auto" w:fill="FFFFFF" w:themeFill="background1"/>
            <w:vAlign w:val="center"/>
          </w:tcPr>
          <w:p w14:paraId="04D55085" w14:textId="686C6616" w:rsidR="00B27BF3" w:rsidRPr="003665CF" w:rsidRDefault="00B27BF3" w:rsidP="00F50F58">
            <w:pPr>
              <w:jc w:val="center"/>
              <w:rPr>
                <w:rFonts w:ascii="Poppins" w:hAnsi="Poppins" w:cs="Poppins"/>
                <w:b/>
                <w:color w:val="auto"/>
                <w:sz w:val="18"/>
                <w:szCs w:val="18"/>
              </w:rPr>
            </w:pPr>
            <w:r w:rsidRPr="003665CF">
              <w:rPr>
                <w:rFonts w:ascii="Poppins" w:hAnsi="Poppins" w:cs="Poppins"/>
                <w:b/>
                <w:color w:val="auto"/>
                <w:sz w:val="18"/>
                <w:szCs w:val="18"/>
              </w:rPr>
              <w:t>Control Point Threshold per Site (MW)</w:t>
            </w:r>
          </w:p>
          <w:p w14:paraId="067EA50F" w14:textId="77777777" w:rsidR="00B27BF3" w:rsidRPr="003665CF" w:rsidRDefault="00B27BF3" w:rsidP="00F50F58">
            <w:pPr>
              <w:jc w:val="center"/>
              <w:rPr>
                <w:rFonts w:ascii="Poppins" w:hAnsi="Poppins" w:cs="Poppins"/>
                <w:b/>
                <w:color w:val="auto"/>
                <w:sz w:val="18"/>
                <w:szCs w:val="18"/>
              </w:rPr>
            </w:pPr>
          </w:p>
        </w:tc>
        <w:tc>
          <w:tcPr>
            <w:tcW w:w="1839" w:type="dxa"/>
            <w:gridSpan w:val="2"/>
          </w:tcPr>
          <w:p w14:paraId="438EE067" w14:textId="5C4288B9" w:rsidR="00B27BF3" w:rsidRPr="003665CF" w:rsidRDefault="00B27BF3" w:rsidP="00F50F58">
            <w:pPr>
              <w:jc w:val="center"/>
              <w:rPr>
                <w:rFonts w:ascii="Poppins" w:hAnsi="Poppins" w:cs="Poppins"/>
                <w:b/>
                <w:color w:val="auto"/>
                <w:sz w:val="18"/>
                <w:szCs w:val="18"/>
              </w:rPr>
            </w:pPr>
            <w:r w:rsidRPr="003665CF">
              <w:rPr>
                <w:rFonts w:ascii="Poppins" w:hAnsi="Poppins" w:cs="Poppins"/>
                <w:b/>
                <w:color w:val="auto"/>
                <w:sz w:val="18"/>
                <w:szCs w:val="18"/>
              </w:rPr>
              <w:t>BM Unit Thresholds</w:t>
            </w:r>
            <w:r w:rsidR="000D484A" w:rsidRPr="003665CF">
              <w:rPr>
                <w:rFonts w:ascii="Poppins" w:hAnsi="Poppins" w:cs="Poppins"/>
                <w:b/>
                <w:color w:val="auto"/>
                <w:sz w:val="18"/>
                <w:szCs w:val="18"/>
              </w:rPr>
              <w:t xml:space="preserve"> (MW)</w:t>
            </w:r>
          </w:p>
        </w:tc>
        <w:tc>
          <w:tcPr>
            <w:tcW w:w="571" w:type="dxa"/>
            <w:vMerge w:val="restart"/>
            <w:vAlign w:val="center"/>
          </w:tcPr>
          <w:p w14:paraId="5B43B2D9" w14:textId="6F5D5819" w:rsidR="00B27BF3" w:rsidRPr="003665CF" w:rsidRDefault="00B27BF3" w:rsidP="00F50F58">
            <w:pPr>
              <w:jc w:val="center"/>
              <w:rPr>
                <w:rFonts w:ascii="Poppins" w:hAnsi="Poppins" w:cs="Poppins"/>
                <w:b/>
                <w:color w:val="auto"/>
                <w:sz w:val="18"/>
                <w:szCs w:val="18"/>
              </w:rPr>
            </w:pPr>
            <w:r w:rsidRPr="003665CF">
              <w:rPr>
                <w:rFonts w:ascii="Poppins" w:hAnsi="Poppins" w:cs="Poppins"/>
                <w:b/>
                <w:color w:val="auto"/>
                <w:sz w:val="18"/>
                <w:szCs w:val="18"/>
              </w:rPr>
              <w:t>API</w:t>
            </w:r>
          </w:p>
          <w:p w14:paraId="4F310A18" w14:textId="77777777" w:rsidR="00B27BF3" w:rsidRPr="003665CF" w:rsidRDefault="00B27BF3" w:rsidP="00F50F58">
            <w:pPr>
              <w:jc w:val="center"/>
              <w:rPr>
                <w:rFonts w:ascii="Poppins" w:hAnsi="Poppins" w:cs="Poppins"/>
                <w:b/>
                <w:color w:val="auto"/>
                <w:sz w:val="18"/>
                <w:szCs w:val="18"/>
              </w:rPr>
            </w:pPr>
          </w:p>
        </w:tc>
        <w:tc>
          <w:tcPr>
            <w:tcW w:w="987" w:type="dxa"/>
            <w:vMerge w:val="restart"/>
            <w:vAlign w:val="center"/>
          </w:tcPr>
          <w:p w14:paraId="275D1DB3" w14:textId="0298FAA3" w:rsidR="00B27BF3" w:rsidRPr="003665CF" w:rsidRDefault="00B27BF3" w:rsidP="00F50F58">
            <w:pPr>
              <w:jc w:val="center"/>
              <w:rPr>
                <w:rFonts w:ascii="Poppins" w:hAnsi="Poppins" w:cs="Poppins"/>
                <w:b/>
                <w:color w:val="auto"/>
                <w:sz w:val="18"/>
                <w:szCs w:val="18"/>
              </w:rPr>
            </w:pPr>
            <w:r w:rsidRPr="003665CF">
              <w:rPr>
                <w:rFonts w:ascii="Poppins" w:hAnsi="Poppins" w:cs="Poppins"/>
                <w:b/>
                <w:color w:val="auto"/>
                <w:sz w:val="18"/>
                <w:szCs w:val="18"/>
              </w:rPr>
              <w:t>EDL/EDT</w:t>
            </w:r>
          </w:p>
          <w:p w14:paraId="3A4933D8" w14:textId="793AD72E" w:rsidR="00B27BF3" w:rsidRPr="003665CF" w:rsidRDefault="00B27BF3" w:rsidP="00F50F58">
            <w:pPr>
              <w:jc w:val="center"/>
              <w:rPr>
                <w:rFonts w:ascii="Poppins" w:hAnsi="Poppins" w:cs="Poppins"/>
                <w:b/>
                <w:color w:val="auto"/>
                <w:sz w:val="14"/>
                <w:szCs w:val="18"/>
              </w:rPr>
            </w:pPr>
            <w:r w:rsidRPr="003665CF">
              <w:rPr>
                <w:rFonts w:ascii="Poppins" w:hAnsi="Poppins" w:cs="Poppins"/>
                <w:b/>
                <w:color w:val="auto"/>
                <w:sz w:val="14"/>
                <w:szCs w:val="18"/>
              </w:rPr>
              <w:t>(Fixed Lines)</w:t>
            </w:r>
          </w:p>
          <w:p w14:paraId="2556BAD0" w14:textId="77777777" w:rsidR="00B27BF3" w:rsidRPr="003665CF" w:rsidRDefault="00B27BF3" w:rsidP="00F50F58">
            <w:pPr>
              <w:jc w:val="center"/>
              <w:rPr>
                <w:rFonts w:ascii="Poppins" w:hAnsi="Poppins" w:cs="Poppins"/>
                <w:b/>
                <w:color w:val="auto"/>
                <w:sz w:val="18"/>
                <w:szCs w:val="18"/>
              </w:rPr>
            </w:pPr>
          </w:p>
        </w:tc>
        <w:tc>
          <w:tcPr>
            <w:tcW w:w="2039" w:type="dxa"/>
            <w:gridSpan w:val="2"/>
            <w:vAlign w:val="center"/>
          </w:tcPr>
          <w:p w14:paraId="0B499322" w14:textId="563ABF89" w:rsidR="00B27BF3" w:rsidRPr="003665CF" w:rsidRDefault="00B27BF3" w:rsidP="00F50F58">
            <w:pPr>
              <w:jc w:val="center"/>
              <w:rPr>
                <w:rFonts w:ascii="Poppins" w:hAnsi="Poppins" w:cs="Poppins"/>
                <w:b/>
                <w:color w:val="auto"/>
                <w:sz w:val="18"/>
                <w:szCs w:val="18"/>
              </w:rPr>
            </w:pPr>
            <w:r w:rsidRPr="003665CF">
              <w:rPr>
                <w:rFonts w:ascii="Poppins" w:hAnsi="Poppins" w:cs="Poppins"/>
                <w:b/>
                <w:color w:val="auto"/>
                <w:sz w:val="18"/>
                <w:szCs w:val="18"/>
              </w:rPr>
              <w:t>Operational Metering</w:t>
            </w:r>
          </w:p>
        </w:tc>
        <w:tc>
          <w:tcPr>
            <w:tcW w:w="1117" w:type="dxa"/>
            <w:vMerge w:val="restart"/>
            <w:vAlign w:val="center"/>
          </w:tcPr>
          <w:p w14:paraId="209E4377" w14:textId="3FE52EA1" w:rsidR="00B27BF3" w:rsidRPr="003665CF" w:rsidRDefault="00B27BF3" w:rsidP="00F50F58">
            <w:pPr>
              <w:jc w:val="center"/>
              <w:rPr>
                <w:rFonts w:ascii="Poppins" w:hAnsi="Poppins" w:cs="Poppins"/>
                <w:b/>
                <w:color w:val="auto"/>
                <w:sz w:val="18"/>
                <w:szCs w:val="18"/>
              </w:rPr>
            </w:pPr>
            <w:r w:rsidRPr="003665CF">
              <w:rPr>
                <w:rFonts w:ascii="Poppins" w:hAnsi="Poppins" w:cs="Poppins"/>
                <w:b/>
                <w:color w:val="auto"/>
                <w:sz w:val="18"/>
                <w:szCs w:val="18"/>
              </w:rPr>
              <w:t>Telephony</w:t>
            </w:r>
          </w:p>
        </w:tc>
        <w:tc>
          <w:tcPr>
            <w:tcW w:w="1227" w:type="dxa"/>
            <w:vMerge w:val="restart"/>
            <w:vAlign w:val="center"/>
          </w:tcPr>
          <w:p w14:paraId="728EE3F9" w14:textId="0DDA3266" w:rsidR="00B27BF3" w:rsidRPr="003665CF" w:rsidRDefault="00B27BF3" w:rsidP="00F50F58">
            <w:pPr>
              <w:jc w:val="center"/>
              <w:rPr>
                <w:rFonts w:ascii="Poppins" w:hAnsi="Poppins" w:cs="Poppins"/>
                <w:b/>
                <w:color w:val="auto"/>
                <w:sz w:val="18"/>
                <w:szCs w:val="18"/>
              </w:rPr>
            </w:pPr>
            <w:r w:rsidRPr="003665CF">
              <w:rPr>
                <w:rFonts w:ascii="Poppins" w:hAnsi="Poppins" w:cs="Poppins"/>
                <w:b/>
                <w:color w:val="auto"/>
                <w:sz w:val="18"/>
                <w:szCs w:val="18"/>
              </w:rPr>
              <w:t>24/7</w:t>
            </w:r>
          </w:p>
          <w:p w14:paraId="6ECCCD0D" w14:textId="62E32A93" w:rsidR="00B27BF3" w:rsidRPr="003665CF" w:rsidRDefault="00B27BF3" w:rsidP="00F50F58">
            <w:pPr>
              <w:jc w:val="center"/>
              <w:rPr>
                <w:rFonts w:ascii="Poppins" w:hAnsi="Poppins" w:cs="Poppins"/>
                <w:b/>
                <w:color w:val="auto"/>
                <w:sz w:val="18"/>
                <w:szCs w:val="18"/>
              </w:rPr>
            </w:pPr>
            <w:r w:rsidRPr="003665CF">
              <w:rPr>
                <w:rFonts w:ascii="Poppins" w:hAnsi="Poppins" w:cs="Poppins"/>
                <w:b/>
                <w:color w:val="auto"/>
                <w:sz w:val="18"/>
                <w:szCs w:val="18"/>
              </w:rPr>
              <w:t>(Staffed Operations)</w:t>
            </w:r>
          </w:p>
          <w:p w14:paraId="41E366D4" w14:textId="77777777" w:rsidR="00B27BF3" w:rsidRPr="003665CF" w:rsidRDefault="00B27BF3" w:rsidP="00F50F58">
            <w:pPr>
              <w:jc w:val="center"/>
              <w:rPr>
                <w:rFonts w:ascii="Poppins" w:hAnsi="Poppins" w:cs="Poppins"/>
                <w:b/>
                <w:color w:val="auto"/>
                <w:sz w:val="18"/>
                <w:szCs w:val="18"/>
              </w:rPr>
            </w:pPr>
          </w:p>
        </w:tc>
      </w:tr>
      <w:tr w:rsidR="003665CF" w:rsidRPr="003665CF" w14:paraId="24BFF30A" w14:textId="77777777" w:rsidTr="000A54D6">
        <w:trPr>
          <w:trHeight w:val="567"/>
          <w:jc w:val="center"/>
        </w:trPr>
        <w:tc>
          <w:tcPr>
            <w:tcW w:w="1087" w:type="dxa"/>
            <w:vMerge/>
            <w:shd w:val="clear" w:color="auto" w:fill="FFFFFF" w:themeFill="background1"/>
            <w:vAlign w:val="center"/>
          </w:tcPr>
          <w:p w14:paraId="54340243" w14:textId="77777777" w:rsidR="00B27BF3" w:rsidRPr="003665CF" w:rsidRDefault="00B27BF3" w:rsidP="00F50F58">
            <w:pPr>
              <w:jc w:val="center"/>
              <w:rPr>
                <w:rFonts w:ascii="Poppins" w:hAnsi="Poppins" w:cs="Poppins"/>
                <w:color w:val="auto"/>
                <w:sz w:val="18"/>
                <w:szCs w:val="18"/>
              </w:rPr>
            </w:pPr>
          </w:p>
        </w:tc>
        <w:tc>
          <w:tcPr>
            <w:tcW w:w="932" w:type="dxa"/>
          </w:tcPr>
          <w:p w14:paraId="6A479B54" w14:textId="22CB131F" w:rsidR="00B27BF3" w:rsidRPr="003665CF" w:rsidRDefault="00B27BF3" w:rsidP="00F50F58">
            <w:pPr>
              <w:jc w:val="center"/>
              <w:rPr>
                <w:rFonts w:ascii="Poppins" w:hAnsi="Poppins" w:cs="Poppins"/>
                <w:b/>
                <w:color w:val="auto"/>
                <w:sz w:val="14"/>
                <w:szCs w:val="18"/>
              </w:rPr>
            </w:pPr>
            <w:r w:rsidRPr="003665CF">
              <w:rPr>
                <w:rFonts w:ascii="Poppins" w:hAnsi="Poppins" w:cs="Poppins"/>
                <w:b/>
                <w:color w:val="auto"/>
                <w:sz w:val="14"/>
                <w:szCs w:val="18"/>
              </w:rPr>
              <w:t xml:space="preserve">Aggregated </w:t>
            </w:r>
          </w:p>
        </w:tc>
        <w:tc>
          <w:tcPr>
            <w:tcW w:w="907" w:type="dxa"/>
          </w:tcPr>
          <w:p w14:paraId="581EE14C" w14:textId="70A07DB7" w:rsidR="00B27BF3" w:rsidRPr="003665CF" w:rsidRDefault="00B27BF3" w:rsidP="00F50F58">
            <w:pPr>
              <w:jc w:val="center"/>
              <w:rPr>
                <w:rFonts w:ascii="Poppins" w:hAnsi="Poppins" w:cs="Poppins"/>
                <w:b/>
                <w:color w:val="auto"/>
                <w:sz w:val="14"/>
                <w:szCs w:val="18"/>
              </w:rPr>
            </w:pPr>
            <w:r w:rsidRPr="003665CF">
              <w:rPr>
                <w:rFonts w:ascii="Poppins" w:hAnsi="Poppins" w:cs="Poppins"/>
                <w:b/>
                <w:color w:val="auto"/>
                <w:sz w:val="14"/>
                <w:szCs w:val="18"/>
              </w:rPr>
              <w:t>Primary or Sub-assets</w:t>
            </w:r>
          </w:p>
        </w:tc>
        <w:tc>
          <w:tcPr>
            <w:tcW w:w="571" w:type="dxa"/>
            <w:vMerge/>
            <w:vAlign w:val="center"/>
          </w:tcPr>
          <w:p w14:paraId="33B5FD26" w14:textId="77777777" w:rsidR="00B27BF3" w:rsidRPr="003665CF" w:rsidRDefault="00B27BF3" w:rsidP="00F50F58">
            <w:pPr>
              <w:jc w:val="center"/>
              <w:rPr>
                <w:rFonts w:ascii="Poppins" w:hAnsi="Poppins" w:cs="Poppins"/>
                <w:color w:val="auto"/>
                <w:sz w:val="18"/>
                <w:szCs w:val="18"/>
              </w:rPr>
            </w:pPr>
          </w:p>
        </w:tc>
        <w:tc>
          <w:tcPr>
            <w:tcW w:w="987" w:type="dxa"/>
            <w:vMerge/>
            <w:vAlign w:val="center"/>
          </w:tcPr>
          <w:p w14:paraId="67BD5ACB" w14:textId="77777777" w:rsidR="00B27BF3" w:rsidRPr="003665CF" w:rsidRDefault="00B27BF3" w:rsidP="00F50F58">
            <w:pPr>
              <w:jc w:val="center"/>
              <w:rPr>
                <w:rFonts w:ascii="Poppins" w:hAnsi="Poppins" w:cs="Poppins"/>
                <w:color w:val="auto"/>
                <w:sz w:val="18"/>
                <w:szCs w:val="18"/>
              </w:rPr>
            </w:pPr>
          </w:p>
        </w:tc>
        <w:tc>
          <w:tcPr>
            <w:tcW w:w="1207" w:type="dxa"/>
            <w:vAlign w:val="center"/>
          </w:tcPr>
          <w:p w14:paraId="6650FC3B" w14:textId="77116018"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Hub</w:t>
            </w:r>
          </w:p>
        </w:tc>
        <w:tc>
          <w:tcPr>
            <w:tcW w:w="832" w:type="dxa"/>
            <w:vAlign w:val="center"/>
          </w:tcPr>
          <w:p w14:paraId="4BE93F25" w14:textId="219548AA"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RTU</w:t>
            </w:r>
          </w:p>
        </w:tc>
        <w:tc>
          <w:tcPr>
            <w:tcW w:w="1117" w:type="dxa"/>
            <w:vMerge/>
            <w:vAlign w:val="center"/>
          </w:tcPr>
          <w:p w14:paraId="4E2854DE" w14:textId="77777777" w:rsidR="00B27BF3" w:rsidRPr="003665CF" w:rsidRDefault="00B27BF3" w:rsidP="00F50F58">
            <w:pPr>
              <w:jc w:val="center"/>
              <w:rPr>
                <w:rFonts w:ascii="Poppins" w:hAnsi="Poppins" w:cs="Poppins"/>
                <w:color w:val="auto"/>
                <w:sz w:val="18"/>
                <w:szCs w:val="18"/>
              </w:rPr>
            </w:pPr>
          </w:p>
        </w:tc>
        <w:tc>
          <w:tcPr>
            <w:tcW w:w="1227" w:type="dxa"/>
            <w:vMerge/>
            <w:vAlign w:val="center"/>
          </w:tcPr>
          <w:p w14:paraId="7C4CAE19" w14:textId="77777777" w:rsidR="00B27BF3" w:rsidRPr="003665CF" w:rsidRDefault="00B27BF3" w:rsidP="00F50F58">
            <w:pPr>
              <w:jc w:val="center"/>
              <w:rPr>
                <w:rFonts w:ascii="Poppins" w:hAnsi="Poppins" w:cs="Poppins"/>
                <w:color w:val="auto"/>
                <w:sz w:val="18"/>
                <w:szCs w:val="18"/>
              </w:rPr>
            </w:pPr>
          </w:p>
        </w:tc>
      </w:tr>
      <w:tr w:rsidR="003665CF" w:rsidRPr="003665CF" w14:paraId="7E774F38" w14:textId="77777777" w:rsidTr="00F50F58">
        <w:trPr>
          <w:trHeight w:val="567"/>
          <w:jc w:val="center"/>
        </w:trPr>
        <w:tc>
          <w:tcPr>
            <w:tcW w:w="1087" w:type="dxa"/>
            <w:vAlign w:val="center"/>
          </w:tcPr>
          <w:p w14:paraId="72DB8725" w14:textId="46A28B3F"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≤10</w:t>
            </w:r>
          </w:p>
        </w:tc>
        <w:tc>
          <w:tcPr>
            <w:tcW w:w="932" w:type="dxa"/>
            <w:vAlign w:val="center"/>
          </w:tcPr>
          <w:p w14:paraId="6ADC7F57" w14:textId="6A6BDA4C"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NA</w:t>
            </w:r>
          </w:p>
        </w:tc>
        <w:tc>
          <w:tcPr>
            <w:tcW w:w="907" w:type="dxa"/>
            <w:vAlign w:val="center"/>
          </w:tcPr>
          <w:p w14:paraId="280E11D6" w14:textId="3DC9310F"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NA</w:t>
            </w:r>
          </w:p>
        </w:tc>
        <w:tc>
          <w:tcPr>
            <w:tcW w:w="571" w:type="dxa"/>
            <w:vAlign w:val="center"/>
          </w:tcPr>
          <w:p w14:paraId="3ECF0181" w14:textId="2467D0FD"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w:t>
            </w:r>
          </w:p>
        </w:tc>
        <w:tc>
          <w:tcPr>
            <w:tcW w:w="987" w:type="dxa"/>
            <w:vAlign w:val="center"/>
          </w:tcPr>
          <w:p w14:paraId="267985A3" w14:textId="65D12AE7"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c>
          <w:tcPr>
            <w:tcW w:w="1207" w:type="dxa"/>
            <w:vAlign w:val="center"/>
          </w:tcPr>
          <w:p w14:paraId="1F08748A" w14:textId="0491BB75"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 xml:space="preserve">√ </w:t>
            </w:r>
          </w:p>
        </w:tc>
        <w:tc>
          <w:tcPr>
            <w:tcW w:w="832" w:type="dxa"/>
            <w:vAlign w:val="center"/>
          </w:tcPr>
          <w:p w14:paraId="226BA00F" w14:textId="3A9F1913"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c>
          <w:tcPr>
            <w:tcW w:w="1117" w:type="dxa"/>
            <w:vAlign w:val="center"/>
          </w:tcPr>
          <w:p w14:paraId="15E835B2" w14:textId="71468D13"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System</w:t>
            </w:r>
          </w:p>
        </w:tc>
        <w:tc>
          <w:tcPr>
            <w:tcW w:w="1227" w:type="dxa"/>
            <w:vAlign w:val="center"/>
          </w:tcPr>
          <w:p w14:paraId="0860A3C4" w14:textId="63A94EF2"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r>
      <w:tr w:rsidR="003665CF" w:rsidRPr="003665CF" w14:paraId="62D4C7D6" w14:textId="77777777" w:rsidTr="00F50F58">
        <w:trPr>
          <w:trHeight w:val="567"/>
          <w:jc w:val="center"/>
        </w:trPr>
        <w:tc>
          <w:tcPr>
            <w:tcW w:w="1087" w:type="dxa"/>
            <w:vAlign w:val="center"/>
          </w:tcPr>
          <w:p w14:paraId="42272050" w14:textId="47020901"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≤50</w:t>
            </w:r>
          </w:p>
        </w:tc>
        <w:tc>
          <w:tcPr>
            <w:tcW w:w="932" w:type="dxa"/>
            <w:vAlign w:val="center"/>
          </w:tcPr>
          <w:p w14:paraId="720F7866" w14:textId="697BA1FB"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NA</w:t>
            </w:r>
          </w:p>
        </w:tc>
        <w:tc>
          <w:tcPr>
            <w:tcW w:w="907" w:type="dxa"/>
            <w:vAlign w:val="center"/>
          </w:tcPr>
          <w:p w14:paraId="568ACB01" w14:textId="352BB997"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NA</w:t>
            </w:r>
          </w:p>
        </w:tc>
        <w:tc>
          <w:tcPr>
            <w:tcW w:w="571" w:type="dxa"/>
            <w:vAlign w:val="center"/>
          </w:tcPr>
          <w:p w14:paraId="259AB936" w14:textId="64553DAB"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w:t>
            </w:r>
          </w:p>
        </w:tc>
        <w:tc>
          <w:tcPr>
            <w:tcW w:w="987" w:type="dxa"/>
            <w:vAlign w:val="center"/>
          </w:tcPr>
          <w:p w14:paraId="3BC009E9" w14:textId="6AF56CA1"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c>
          <w:tcPr>
            <w:tcW w:w="1207" w:type="dxa"/>
            <w:vAlign w:val="center"/>
          </w:tcPr>
          <w:p w14:paraId="5148F973" w14:textId="30C0AE8F"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w:t>
            </w:r>
          </w:p>
        </w:tc>
        <w:tc>
          <w:tcPr>
            <w:tcW w:w="832" w:type="dxa"/>
            <w:vAlign w:val="center"/>
          </w:tcPr>
          <w:p w14:paraId="77968764" w14:textId="25CC7C13"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c>
          <w:tcPr>
            <w:tcW w:w="1117" w:type="dxa"/>
            <w:vAlign w:val="center"/>
          </w:tcPr>
          <w:p w14:paraId="64D506A1" w14:textId="6D7E6A9A"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System</w:t>
            </w:r>
          </w:p>
        </w:tc>
        <w:tc>
          <w:tcPr>
            <w:tcW w:w="1227" w:type="dxa"/>
            <w:vAlign w:val="center"/>
          </w:tcPr>
          <w:p w14:paraId="5B6C3FB4" w14:textId="64C4D078"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r>
      <w:tr w:rsidR="003665CF" w:rsidRPr="003665CF" w14:paraId="3BD3445E" w14:textId="77777777" w:rsidTr="00F50F58">
        <w:trPr>
          <w:trHeight w:val="567"/>
          <w:jc w:val="center"/>
        </w:trPr>
        <w:tc>
          <w:tcPr>
            <w:tcW w:w="1087" w:type="dxa"/>
            <w:vAlign w:val="center"/>
          </w:tcPr>
          <w:p w14:paraId="180348B7" w14:textId="121FB0B9"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&lt;100 **</w:t>
            </w:r>
          </w:p>
        </w:tc>
        <w:tc>
          <w:tcPr>
            <w:tcW w:w="932" w:type="dxa"/>
            <w:vAlign w:val="center"/>
          </w:tcPr>
          <w:p w14:paraId="51096481" w14:textId="71DBA396"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NA</w:t>
            </w:r>
          </w:p>
        </w:tc>
        <w:tc>
          <w:tcPr>
            <w:tcW w:w="907" w:type="dxa"/>
            <w:vAlign w:val="center"/>
          </w:tcPr>
          <w:p w14:paraId="70618266" w14:textId="598C2E5E"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NA</w:t>
            </w:r>
          </w:p>
        </w:tc>
        <w:tc>
          <w:tcPr>
            <w:tcW w:w="571" w:type="dxa"/>
            <w:vAlign w:val="center"/>
          </w:tcPr>
          <w:p w14:paraId="67D48594" w14:textId="5F18E814"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w:t>
            </w:r>
          </w:p>
        </w:tc>
        <w:tc>
          <w:tcPr>
            <w:tcW w:w="987" w:type="dxa"/>
            <w:vAlign w:val="center"/>
          </w:tcPr>
          <w:p w14:paraId="5F1568CA" w14:textId="1B4C745E"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c>
          <w:tcPr>
            <w:tcW w:w="1207" w:type="dxa"/>
            <w:vAlign w:val="center"/>
          </w:tcPr>
          <w:p w14:paraId="5361E80C" w14:textId="35C680EA"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w:t>
            </w:r>
          </w:p>
        </w:tc>
        <w:tc>
          <w:tcPr>
            <w:tcW w:w="832" w:type="dxa"/>
            <w:vAlign w:val="center"/>
          </w:tcPr>
          <w:p w14:paraId="6E0FE5F4" w14:textId="4445687E"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c>
          <w:tcPr>
            <w:tcW w:w="1117" w:type="dxa"/>
            <w:vAlign w:val="center"/>
          </w:tcPr>
          <w:p w14:paraId="72F5BA6C" w14:textId="530364F8"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Control</w:t>
            </w:r>
          </w:p>
        </w:tc>
        <w:tc>
          <w:tcPr>
            <w:tcW w:w="1227" w:type="dxa"/>
            <w:vAlign w:val="center"/>
          </w:tcPr>
          <w:p w14:paraId="57FDB9F1" w14:textId="342037A4"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r>
      <w:tr w:rsidR="003665CF" w:rsidRPr="003665CF" w14:paraId="30F58DB0" w14:textId="77777777" w:rsidTr="00F50F58">
        <w:trPr>
          <w:trHeight w:val="567"/>
          <w:jc w:val="center"/>
        </w:trPr>
        <w:tc>
          <w:tcPr>
            <w:tcW w:w="1087" w:type="dxa"/>
            <w:vAlign w:val="center"/>
          </w:tcPr>
          <w:p w14:paraId="32F2A09E" w14:textId="10D74C49"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&lt;300</w:t>
            </w:r>
          </w:p>
        </w:tc>
        <w:tc>
          <w:tcPr>
            <w:tcW w:w="932" w:type="dxa"/>
            <w:vAlign w:val="center"/>
          </w:tcPr>
          <w:p w14:paraId="21089867" w14:textId="4A1E8B6A" w:rsidR="00B27BF3" w:rsidRPr="003665CF" w:rsidRDefault="00B27BF3" w:rsidP="00F50F58">
            <w:pPr>
              <w:spacing w:line="259" w:lineRule="auto"/>
              <w:jc w:val="center"/>
              <w:rPr>
                <w:rFonts w:ascii="Poppins" w:hAnsi="Poppins" w:cs="Poppins"/>
                <w:color w:val="auto"/>
                <w:sz w:val="18"/>
                <w:szCs w:val="18"/>
              </w:rPr>
            </w:pPr>
            <w:r w:rsidRPr="003665CF">
              <w:rPr>
                <w:rFonts w:ascii="Poppins" w:hAnsi="Poppins" w:cs="Poppins"/>
                <w:color w:val="auto"/>
                <w:sz w:val="18"/>
                <w:szCs w:val="18"/>
              </w:rPr>
              <w:t>NA</w:t>
            </w:r>
          </w:p>
        </w:tc>
        <w:tc>
          <w:tcPr>
            <w:tcW w:w="907" w:type="dxa"/>
            <w:vAlign w:val="center"/>
          </w:tcPr>
          <w:p w14:paraId="61CB7A70" w14:textId="1150216A"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&lt;100</w:t>
            </w:r>
          </w:p>
        </w:tc>
        <w:tc>
          <w:tcPr>
            <w:tcW w:w="571" w:type="dxa"/>
            <w:vAlign w:val="center"/>
          </w:tcPr>
          <w:p w14:paraId="5624FE6B" w14:textId="19CE1033"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w:t>
            </w:r>
          </w:p>
        </w:tc>
        <w:tc>
          <w:tcPr>
            <w:tcW w:w="987" w:type="dxa"/>
            <w:vAlign w:val="center"/>
          </w:tcPr>
          <w:p w14:paraId="64411FA4" w14:textId="444157B2"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c>
          <w:tcPr>
            <w:tcW w:w="1207" w:type="dxa"/>
            <w:vAlign w:val="center"/>
          </w:tcPr>
          <w:p w14:paraId="3167CF70" w14:textId="1C60AFB4"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w:t>
            </w:r>
          </w:p>
        </w:tc>
        <w:tc>
          <w:tcPr>
            <w:tcW w:w="832" w:type="dxa"/>
            <w:vAlign w:val="center"/>
          </w:tcPr>
          <w:p w14:paraId="768DD500" w14:textId="73018538"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c>
          <w:tcPr>
            <w:tcW w:w="1117" w:type="dxa"/>
            <w:vAlign w:val="center"/>
          </w:tcPr>
          <w:p w14:paraId="3A314E9F" w14:textId="6B27DACB"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Control</w:t>
            </w:r>
          </w:p>
        </w:tc>
        <w:tc>
          <w:tcPr>
            <w:tcW w:w="1227" w:type="dxa"/>
            <w:vAlign w:val="center"/>
          </w:tcPr>
          <w:p w14:paraId="10A1F9B7" w14:textId="64CB6D2A"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r>
      <w:tr w:rsidR="003665CF" w:rsidRPr="003665CF" w14:paraId="4E68EFF8" w14:textId="77777777" w:rsidTr="00F50F58">
        <w:trPr>
          <w:trHeight w:val="567"/>
          <w:jc w:val="center"/>
        </w:trPr>
        <w:tc>
          <w:tcPr>
            <w:tcW w:w="1087" w:type="dxa"/>
            <w:vAlign w:val="center"/>
          </w:tcPr>
          <w:p w14:paraId="57497938" w14:textId="3B10AA94"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&lt;300</w:t>
            </w:r>
          </w:p>
        </w:tc>
        <w:tc>
          <w:tcPr>
            <w:tcW w:w="932" w:type="dxa"/>
            <w:vAlign w:val="center"/>
          </w:tcPr>
          <w:p w14:paraId="38BC42D8" w14:textId="0A6E0DB6"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NA</w:t>
            </w:r>
          </w:p>
        </w:tc>
        <w:tc>
          <w:tcPr>
            <w:tcW w:w="907" w:type="dxa"/>
            <w:vAlign w:val="center"/>
          </w:tcPr>
          <w:p w14:paraId="295D28B8" w14:textId="583F2B54" w:rsidR="00B27BF3" w:rsidRPr="003665CF" w:rsidRDefault="00B27BF3" w:rsidP="00F50F58">
            <w:pPr>
              <w:spacing w:line="259" w:lineRule="auto"/>
              <w:jc w:val="center"/>
              <w:rPr>
                <w:rFonts w:ascii="Poppins" w:hAnsi="Poppins" w:cs="Poppins"/>
                <w:color w:val="auto"/>
                <w:sz w:val="18"/>
                <w:szCs w:val="18"/>
              </w:rPr>
            </w:pPr>
            <w:r w:rsidRPr="003665CF">
              <w:rPr>
                <w:rFonts w:ascii="Poppins" w:hAnsi="Poppins" w:cs="Poppins"/>
                <w:color w:val="auto"/>
                <w:sz w:val="18"/>
                <w:szCs w:val="18"/>
              </w:rPr>
              <w:t>&gt;100</w:t>
            </w:r>
          </w:p>
        </w:tc>
        <w:tc>
          <w:tcPr>
            <w:tcW w:w="571" w:type="dxa"/>
            <w:vAlign w:val="center"/>
          </w:tcPr>
          <w:p w14:paraId="75EFE2EC" w14:textId="1A9EC6D9"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X</w:t>
            </w:r>
          </w:p>
        </w:tc>
        <w:tc>
          <w:tcPr>
            <w:tcW w:w="987" w:type="dxa"/>
            <w:vAlign w:val="center"/>
          </w:tcPr>
          <w:p w14:paraId="0EE16DE6" w14:textId="5DF85341"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c>
          <w:tcPr>
            <w:tcW w:w="1207" w:type="dxa"/>
            <w:vAlign w:val="center"/>
          </w:tcPr>
          <w:p w14:paraId="7941D543" w14:textId="428AB2C0"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w:t>
            </w:r>
          </w:p>
        </w:tc>
        <w:tc>
          <w:tcPr>
            <w:tcW w:w="832" w:type="dxa"/>
            <w:vAlign w:val="center"/>
          </w:tcPr>
          <w:p w14:paraId="6D9F5AD5" w14:textId="5078BA2A"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c>
          <w:tcPr>
            <w:tcW w:w="1117" w:type="dxa"/>
            <w:vAlign w:val="center"/>
          </w:tcPr>
          <w:p w14:paraId="156C8203" w14:textId="5433560B"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Control</w:t>
            </w:r>
          </w:p>
        </w:tc>
        <w:tc>
          <w:tcPr>
            <w:tcW w:w="1227" w:type="dxa"/>
            <w:vAlign w:val="center"/>
          </w:tcPr>
          <w:p w14:paraId="7EC45E77" w14:textId="2E9639C7"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r>
      <w:tr w:rsidR="003665CF" w:rsidRPr="003665CF" w14:paraId="2FED06BF" w14:textId="77777777" w:rsidTr="00F50F58">
        <w:trPr>
          <w:trHeight w:val="567"/>
          <w:jc w:val="center"/>
        </w:trPr>
        <w:tc>
          <w:tcPr>
            <w:tcW w:w="1087" w:type="dxa"/>
            <w:vAlign w:val="center"/>
          </w:tcPr>
          <w:p w14:paraId="2ACAD6EF" w14:textId="2B5CFE93"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&lt;600</w:t>
            </w:r>
          </w:p>
        </w:tc>
        <w:tc>
          <w:tcPr>
            <w:tcW w:w="932" w:type="dxa"/>
            <w:vAlign w:val="center"/>
          </w:tcPr>
          <w:p w14:paraId="42A4607F" w14:textId="2E13096A"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&lt;300</w:t>
            </w:r>
          </w:p>
        </w:tc>
        <w:tc>
          <w:tcPr>
            <w:tcW w:w="907" w:type="dxa"/>
            <w:vAlign w:val="center"/>
          </w:tcPr>
          <w:p w14:paraId="3716C187" w14:textId="68FC31E5"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&lt;100</w:t>
            </w:r>
          </w:p>
        </w:tc>
        <w:tc>
          <w:tcPr>
            <w:tcW w:w="571" w:type="dxa"/>
            <w:vAlign w:val="center"/>
          </w:tcPr>
          <w:p w14:paraId="7F0B2644" w14:textId="7A3F49B9"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w:t>
            </w:r>
          </w:p>
        </w:tc>
        <w:tc>
          <w:tcPr>
            <w:tcW w:w="987" w:type="dxa"/>
            <w:vAlign w:val="center"/>
          </w:tcPr>
          <w:p w14:paraId="69C7F0D1" w14:textId="1DDE751B"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c>
          <w:tcPr>
            <w:tcW w:w="1207" w:type="dxa"/>
            <w:vAlign w:val="center"/>
          </w:tcPr>
          <w:p w14:paraId="366E7458" w14:textId="31FD383B"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2</w:t>
            </w:r>
            <w:r w:rsidRPr="003665CF">
              <w:rPr>
                <w:rFonts w:ascii="Poppins" w:hAnsi="Poppins" w:cs="Poppins"/>
                <w:color w:val="auto"/>
                <w:sz w:val="18"/>
                <w:szCs w:val="18"/>
                <w:vertAlign w:val="superscript"/>
              </w:rPr>
              <w:t>nd</w:t>
            </w:r>
            <w:r w:rsidRPr="003665CF">
              <w:rPr>
                <w:rFonts w:ascii="Poppins" w:hAnsi="Poppins" w:cs="Poppins"/>
                <w:color w:val="auto"/>
                <w:sz w:val="18"/>
                <w:szCs w:val="18"/>
              </w:rPr>
              <w:t xml:space="preserve"> independent VPN</w:t>
            </w:r>
            <w:r w:rsidR="0070316D" w:rsidRPr="003665CF">
              <w:rPr>
                <w:rFonts w:ascii="Poppins" w:hAnsi="Poppins" w:cs="Poppins"/>
                <w:color w:val="auto"/>
                <w:sz w:val="18"/>
                <w:szCs w:val="18"/>
              </w:rPr>
              <w:t>*</w:t>
            </w:r>
          </w:p>
        </w:tc>
        <w:tc>
          <w:tcPr>
            <w:tcW w:w="832" w:type="dxa"/>
            <w:vAlign w:val="center"/>
          </w:tcPr>
          <w:p w14:paraId="46721575" w14:textId="7B69F2DF"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c>
          <w:tcPr>
            <w:tcW w:w="1117" w:type="dxa"/>
            <w:vAlign w:val="center"/>
          </w:tcPr>
          <w:p w14:paraId="21ADF9E7" w14:textId="29C4BBEB"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Control</w:t>
            </w:r>
          </w:p>
        </w:tc>
        <w:tc>
          <w:tcPr>
            <w:tcW w:w="1227" w:type="dxa"/>
            <w:vAlign w:val="center"/>
          </w:tcPr>
          <w:p w14:paraId="2A58E8F0" w14:textId="096CB0BB"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r>
      <w:tr w:rsidR="003665CF" w:rsidRPr="003665CF" w14:paraId="13DB5E5D" w14:textId="77777777" w:rsidTr="00F50F58">
        <w:trPr>
          <w:trHeight w:val="567"/>
          <w:jc w:val="center"/>
        </w:trPr>
        <w:tc>
          <w:tcPr>
            <w:tcW w:w="1087" w:type="dxa"/>
            <w:vAlign w:val="center"/>
          </w:tcPr>
          <w:p w14:paraId="332892C5" w14:textId="54CC0F79"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&lt;600</w:t>
            </w:r>
          </w:p>
        </w:tc>
        <w:tc>
          <w:tcPr>
            <w:tcW w:w="932" w:type="dxa"/>
            <w:vAlign w:val="center"/>
          </w:tcPr>
          <w:p w14:paraId="3693710D" w14:textId="2F7C761D"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NA</w:t>
            </w:r>
          </w:p>
        </w:tc>
        <w:tc>
          <w:tcPr>
            <w:tcW w:w="907" w:type="dxa"/>
            <w:vAlign w:val="center"/>
          </w:tcPr>
          <w:p w14:paraId="5164BF43" w14:textId="4723478B"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&gt;100</w:t>
            </w:r>
          </w:p>
        </w:tc>
        <w:tc>
          <w:tcPr>
            <w:tcW w:w="571" w:type="dxa"/>
            <w:vAlign w:val="center"/>
          </w:tcPr>
          <w:p w14:paraId="210A4861" w14:textId="662F7EE0"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X</w:t>
            </w:r>
          </w:p>
        </w:tc>
        <w:tc>
          <w:tcPr>
            <w:tcW w:w="987" w:type="dxa"/>
            <w:vAlign w:val="center"/>
          </w:tcPr>
          <w:p w14:paraId="22877F51" w14:textId="3037C28E"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c>
          <w:tcPr>
            <w:tcW w:w="1207" w:type="dxa"/>
            <w:vAlign w:val="center"/>
          </w:tcPr>
          <w:p w14:paraId="432C043E" w14:textId="70281C01"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2</w:t>
            </w:r>
            <w:r w:rsidRPr="003665CF">
              <w:rPr>
                <w:rFonts w:ascii="Poppins" w:hAnsi="Poppins" w:cs="Poppins"/>
                <w:color w:val="auto"/>
                <w:sz w:val="18"/>
                <w:szCs w:val="18"/>
                <w:vertAlign w:val="superscript"/>
              </w:rPr>
              <w:t>nd</w:t>
            </w:r>
            <w:r w:rsidRPr="003665CF">
              <w:rPr>
                <w:rFonts w:ascii="Poppins" w:hAnsi="Poppins" w:cs="Poppins"/>
                <w:color w:val="auto"/>
                <w:sz w:val="18"/>
                <w:szCs w:val="18"/>
              </w:rPr>
              <w:t xml:space="preserve"> independent VPN</w:t>
            </w:r>
            <w:r w:rsidR="0070316D" w:rsidRPr="003665CF">
              <w:rPr>
                <w:rFonts w:ascii="Poppins" w:hAnsi="Poppins" w:cs="Poppins"/>
                <w:color w:val="auto"/>
                <w:sz w:val="18"/>
                <w:szCs w:val="18"/>
              </w:rPr>
              <w:t>*</w:t>
            </w:r>
          </w:p>
        </w:tc>
        <w:tc>
          <w:tcPr>
            <w:tcW w:w="832" w:type="dxa"/>
            <w:vAlign w:val="center"/>
          </w:tcPr>
          <w:p w14:paraId="0AAB92BF" w14:textId="265F32D7"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c>
          <w:tcPr>
            <w:tcW w:w="1117" w:type="dxa"/>
            <w:vAlign w:val="center"/>
          </w:tcPr>
          <w:p w14:paraId="73296327" w14:textId="5A1302CC"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Control</w:t>
            </w:r>
          </w:p>
        </w:tc>
        <w:tc>
          <w:tcPr>
            <w:tcW w:w="1227" w:type="dxa"/>
            <w:vAlign w:val="center"/>
          </w:tcPr>
          <w:p w14:paraId="15CDD119" w14:textId="299F29CA"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r>
      <w:tr w:rsidR="003665CF" w:rsidRPr="003665CF" w14:paraId="4004A964" w14:textId="77777777" w:rsidTr="00F50F58">
        <w:trPr>
          <w:trHeight w:val="567"/>
          <w:jc w:val="center"/>
        </w:trPr>
        <w:tc>
          <w:tcPr>
            <w:tcW w:w="1087" w:type="dxa"/>
            <w:vAlign w:val="center"/>
          </w:tcPr>
          <w:p w14:paraId="61BFC4B0" w14:textId="6D87817E"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&lt;600</w:t>
            </w:r>
          </w:p>
        </w:tc>
        <w:tc>
          <w:tcPr>
            <w:tcW w:w="932" w:type="dxa"/>
            <w:vAlign w:val="center"/>
          </w:tcPr>
          <w:p w14:paraId="14E988E7" w14:textId="5A78F623"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&gt;300</w:t>
            </w:r>
          </w:p>
        </w:tc>
        <w:tc>
          <w:tcPr>
            <w:tcW w:w="907" w:type="dxa"/>
            <w:vAlign w:val="center"/>
          </w:tcPr>
          <w:p w14:paraId="5E35CE26" w14:textId="6D4DBDD8"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NA</w:t>
            </w:r>
          </w:p>
        </w:tc>
        <w:tc>
          <w:tcPr>
            <w:tcW w:w="571" w:type="dxa"/>
            <w:vAlign w:val="center"/>
          </w:tcPr>
          <w:p w14:paraId="5132658A" w14:textId="1D374B3A"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X</w:t>
            </w:r>
          </w:p>
        </w:tc>
        <w:tc>
          <w:tcPr>
            <w:tcW w:w="987" w:type="dxa"/>
            <w:vAlign w:val="center"/>
          </w:tcPr>
          <w:p w14:paraId="156E41E4" w14:textId="52FF0A34"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c>
          <w:tcPr>
            <w:tcW w:w="1207" w:type="dxa"/>
            <w:vAlign w:val="center"/>
          </w:tcPr>
          <w:p w14:paraId="41E28ABD" w14:textId="1B249266"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2</w:t>
            </w:r>
            <w:r w:rsidRPr="003665CF">
              <w:rPr>
                <w:rFonts w:ascii="Poppins" w:hAnsi="Poppins" w:cs="Poppins"/>
                <w:color w:val="auto"/>
                <w:sz w:val="18"/>
                <w:szCs w:val="18"/>
                <w:vertAlign w:val="superscript"/>
              </w:rPr>
              <w:t>nd</w:t>
            </w:r>
            <w:r w:rsidRPr="003665CF">
              <w:rPr>
                <w:rFonts w:ascii="Poppins" w:hAnsi="Poppins" w:cs="Poppins"/>
                <w:color w:val="auto"/>
                <w:sz w:val="18"/>
                <w:szCs w:val="18"/>
              </w:rPr>
              <w:t xml:space="preserve"> independent VPN</w:t>
            </w:r>
            <w:r w:rsidR="0070316D" w:rsidRPr="003665CF">
              <w:rPr>
                <w:rFonts w:ascii="Poppins" w:hAnsi="Poppins" w:cs="Poppins"/>
                <w:color w:val="auto"/>
                <w:sz w:val="18"/>
                <w:szCs w:val="18"/>
              </w:rPr>
              <w:t>*</w:t>
            </w:r>
          </w:p>
        </w:tc>
        <w:tc>
          <w:tcPr>
            <w:tcW w:w="832" w:type="dxa"/>
            <w:vAlign w:val="center"/>
          </w:tcPr>
          <w:p w14:paraId="2AF1565E" w14:textId="4280CB0B"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c>
          <w:tcPr>
            <w:tcW w:w="1117" w:type="dxa"/>
            <w:vAlign w:val="center"/>
          </w:tcPr>
          <w:p w14:paraId="078B2899" w14:textId="7E77518F"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Control</w:t>
            </w:r>
          </w:p>
        </w:tc>
        <w:tc>
          <w:tcPr>
            <w:tcW w:w="1227" w:type="dxa"/>
            <w:vAlign w:val="center"/>
          </w:tcPr>
          <w:p w14:paraId="00A11DE6" w14:textId="337A861A"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r>
      <w:tr w:rsidR="003665CF" w:rsidRPr="003665CF" w14:paraId="0344720F" w14:textId="77777777" w:rsidTr="00F50F58">
        <w:trPr>
          <w:trHeight w:val="567"/>
          <w:jc w:val="center"/>
        </w:trPr>
        <w:tc>
          <w:tcPr>
            <w:tcW w:w="1087" w:type="dxa"/>
            <w:vAlign w:val="center"/>
          </w:tcPr>
          <w:p w14:paraId="0DE33AF2" w14:textId="20ADF667"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&lt;1000</w:t>
            </w:r>
          </w:p>
        </w:tc>
        <w:tc>
          <w:tcPr>
            <w:tcW w:w="932" w:type="dxa"/>
            <w:vAlign w:val="center"/>
          </w:tcPr>
          <w:p w14:paraId="61591E25" w14:textId="354E876B"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&lt;300</w:t>
            </w:r>
          </w:p>
        </w:tc>
        <w:tc>
          <w:tcPr>
            <w:tcW w:w="907" w:type="dxa"/>
            <w:vAlign w:val="center"/>
          </w:tcPr>
          <w:p w14:paraId="32E64F2E" w14:textId="46A4A4AE"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&lt;100</w:t>
            </w:r>
          </w:p>
        </w:tc>
        <w:tc>
          <w:tcPr>
            <w:tcW w:w="571" w:type="dxa"/>
            <w:vAlign w:val="center"/>
          </w:tcPr>
          <w:p w14:paraId="4878541A" w14:textId="64204FDC"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w:t>
            </w:r>
          </w:p>
        </w:tc>
        <w:tc>
          <w:tcPr>
            <w:tcW w:w="987" w:type="dxa"/>
            <w:vAlign w:val="center"/>
          </w:tcPr>
          <w:p w14:paraId="4B3F52B8" w14:textId="6F63D647"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c>
          <w:tcPr>
            <w:tcW w:w="1207" w:type="dxa"/>
            <w:vAlign w:val="center"/>
          </w:tcPr>
          <w:p w14:paraId="57553E8D" w14:textId="2DEA0B6B"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2</w:t>
            </w:r>
            <w:r w:rsidRPr="003665CF">
              <w:rPr>
                <w:rFonts w:ascii="Poppins" w:hAnsi="Poppins" w:cs="Poppins"/>
                <w:color w:val="auto"/>
                <w:sz w:val="18"/>
                <w:szCs w:val="18"/>
                <w:vertAlign w:val="superscript"/>
              </w:rPr>
              <w:t>nd</w:t>
            </w:r>
            <w:r w:rsidRPr="003665CF">
              <w:rPr>
                <w:rFonts w:ascii="Poppins" w:hAnsi="Poppins" w:cs="Poppins"/>
                <w:color w:val="auto"/>
                <w:sz w:val="18"/>
                <w:szCs w:val="18"/>
              </w:rPr>
              <w:t xml:space="preserve"> independent VPN</w:t>
            </w:r>
            <w:r w:rsidR="0070316D" w:rsidRPr="003665CF">
              <w:rPr>
                <w:rFonts w:ascii="Poppins" w:hAnsi="Poppins" w:cs="Poppins"/>
                <w:color w:val="auto"/>
                <w:sz w:val="18"/>
                <w:szCs w:val="18"/>
              </w:rPr>
              <w:t>*</w:t>
            </w:r>
          </w:p>
        </w:tc>
        <w:tc>
          <w:tcPr>
            <w:tcW w:w="832" w:type="dxa"/>
            <w:vAlign w:val="center"/>
          </w:tcPr>
          <w:p w14:paraId="7C4D7BAA" w14:textId="0F0139FC"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O</w:t>
            </w:r>
          </w:p>
        </w:tc>
        <w:tc>
          <w:tcPr>
            <w:tcW w:w="1117" w:type="dxa"/>
            <w:vAlign w:val="center"/>
          </w:tcPr>
          <w:p w14:paraId="438E1DCC" w14:textId="75D1DC66"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Control</w:t>
            </w:r>
          </w:p>
        </w:tc>
        <w:tc>
          <w:tcPr>
            <w:tcW w:w="1227" w:type="dxa"/>
            <w:vAlign w:val="center"/>
          </w:tcPr>
          <w:p w14:paraId="3E19EA75" w14:textId="027FA461"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r>
      <w:tr w:rsidR="003665CF" w:rsidRPr="003665CF" w14:paraId="6FC0A75E" w14:textId="77777777" w:rsidTr="00F50F58">
        <w:trPr>
          <w:trHeight w:val="567"/>
          <w:jc w:val="center"/>
        </w:trPr>
        <w:tc>
          <w:tcPr>
            <w:tcW w:w="1087" w:type="dxa"/>
            <w:vAlign w:val="center"/>
          </w:tcPr>
          <w:p w14:paraId="73D85DF9" w14:textId="21FC07DC"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&lt;1000</w:t>
            </w:r>
          </w:p>
        </w:tc>
        <w:tc>
          <w:tcPr>
            <w:tcW w:w="932" w:type="dxa"/>
            <w:vAlign w:val="center"/>
          </w:tcPr>
          <w:p w14:paraId="4E99FFF6" w14:textId="50ECA829"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NA</w:t>
            </w:r>
          </w:p>
        </w:tc>
        <w:tc>
          <w:tcPr>
            <w:tcW w:w="907" w:type="dxa"/>
            <w:vAlign w:val="center"/>
          </w:tcPr>
          <w:p w14:paraId="04FD5D82" w14:textId="38AFF23C"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&gt;100</w:t>
            </w:r>
          </w:p>
        </w:tc>
        <w:tc>
          <w:tcPr>
            <w:tcW w:w="571" w:type="dxa"/>
            <w:vAlign w:val="center"/>
          </w:tcPr>
          <w:p w14:paraId="06F8EF3D" w14:textId="7AE83115"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X</w:t>
            </w:r>
          </w:p>
        </w:tc>
        <w:tc>
          <w:tcPr>
            <w:tcW w:w="987" w:type="dxa"/>
            <w:vAlign w:val="center"/>
          </w:tcPr>
          <w:p w14:paraId="16FEB4AE" w14:textId="6EFCFFA4"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c>
          <w:tcPr>
            <w:tcW w:w="1207" w:type="dxa"/>
            <w:vAlign w:val="center"/>
          </w:tcPr>
          <w:p w14:paraId="44662F8F" w14:textId="6B993116"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X</w:t>
            </w:r>
          </w:p>
        </w:tc>
        <w:tc>
          <w:tcPr>
            <w:tcW w:w="832" w:type="dxa"/>
            <w:vAlign w:val="center"/>
          </w:tcPr>
          <w:p w14:paraId="1F3B4B35" w14:textId="4EDF67AD"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c>
          <w:tcPr>
            <w:tcW w:w="1117" w:type="dxa"/>
            <w:vAlign w:val="center"/>
          </w:tcPr>
          <w:p w14:paraId="40C0E3F4" w14:textId="47958A17"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Control</w:t>
            </w:r>
          </w:p>
        </w:tc>
        <w:tc>
          <w:tcPr>
            <w:tcW w:w="1227" w:type="dxa"/>
            <w:vAlign w:val="center"/>
          </w:tcPr>
          <w:p w14:paraId="42F5EE38" w14:textId="4CD2A1C9"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r>
      <w:tr w:rsidR="003665CF" w:rsidRPr="003665CF" w14:paraId="1BAE40DD" w14:textId="77777777" w:rsidTr="00F50F58">
        <w:trPr>
          <w:trHeight w:val="567"/>
          <w:jc w:val="center"/>
        </w:trPr>
        <w:tc>
          <w:tcPr>
            <w:tcW w:w="1087" w:type="dxa"/>
            <w:vAlign w:val="center"/>
          </w:tcPr>
          <w:p w14:paraId="4CE1B6DC" w14:textId="35F6A270"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&lt;1000</w:t>
            </w:r>
          </w:p>
        </w:tc>
        <w:tc>
          <w:tcPr>
            <w:tcW w:w="932" w:type="dxa"/>
            <w:vAlign w:val="center"/>
          </w:tcPr>
          <w:p w14:paraId="0A30FD8D" w14:textId="70E901CA"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&gt;300</w:t>
            </w:r>
          </w:p>
        </w:tc>
        <w:tc>
          <w:tcPr>
            <w:tcW w:w="907" w:type="dxa"/>
            <w:vAlign w:val="center"/>
          </w:tcPr>
          <w:p w14:paraId="147BC5B8" w14:textId="262B9467"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NA</w:t>
            </w:r>
          </w:p>
        </w:tc>
        <w:tc>
          <w:tcPr>
            <w:tcW w:w="571" w:type="dxa"/>
            <w:vAlign w:val="center"/>
          </w:tcPr>
          <w:p w14:paraId="6B5CDFDC" w14:textId="48D172BD"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X</w:t>
            </w:r>
          </w:p>
        </w:tc>
        <w:tc>
          <w:tcPr>
            <w:tcW w:w="987" w:type="dxa"/>
            <w:vAlign w:val="center"/>
          </w:tcPr>
          <w:p w14:paraId="6504E7B7" w14:textId="76662CCC"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c>
          <w:tcPr>
            <w:tcW w:w="1207" w:type="dxa"/>
            <w:vAlign w:val="center"/>
          </w:tcPr>
          <w:p w14:paraId="083A4DCC" w14:textId="7EB810B7"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X</w:t>
            </w:r>
          </w:p>
        </w:tc>
        <w:tc>
          <w:tcPr>
            <w:tcW w:w="832" w:type="dxa"/>
            <w:vAlign w:val="center"/>
          </w:tcPr>
          <w:p w14:paraId="3FC73751" w14:textId="73C8F050"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c>
          <w:tcPr>
            <w:tcW w:w="1117" w:type="dxa"/>
            <w:vAlign w:val="center"/>
          </w:tcPr>
          <w:p w14:paraId="58A1FEB5" w14:textId="3E12D6D8"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Control</w:t>
            </w:r>
          </w:p>
        </w:tc>
        <w:tc>
          <w:tcPr>
            <w:tcW w:w="1227" w:type="dxa"/>
            <w:vAlign w:val="center"/>
          </w:tcPr>
          <w:p w14:paraId="59B54F40" w14:textId="5CC64A07"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r>
      <w:tr w:rsidR="003665CF" w:rsidRPr="003665CF" w14:paraId="3C411E5F" w14:textId="77777777" w:rsidTr="00F50F58">
        <w:trPr>
          <w:trHeight w:val="567"/>
          <w:jc w:val="center"/>
        </w:trPr>
        <w:tc>
          <w:tcPr>
            <w:tcW w:w="1087" w:type="dxa"/>
            <w:vAlign w:val="center"/>
          </w:tcPr>
          <w:p w14:paraId="06FB265F" w14:textId="33A576D3"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≥1000 to 3600</w:t>
            </w:r>
          </w:p>
        </w:tc>
        <w:tc>
          <w:tcPr>
            <w:tcW w:w="932" w:type="dxa"/>
            <w:vAlign w:val="center"/>
          </w:tcPr>
          <w:p w14:paraId="6BFBB3F2" w14:textId="41D17616"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NA</w:t>
            </w:r>
          </w:p>
        </w:tc>
        <w:tc>
          <w:tcPr>
            <w:tcW w:w="907" w:type="dxa"/>
            <w:vAlign w:val="center"/>
          </w:tcPr>
          <w:p w14:paraId="323335EA" w14:textId="194D3405"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NA</w:t>
            </w:r>
          </w:p>
        </w:tc>
        <w:tc>
          <w:tcPr>
            <w:tcW w:w="571" w:type="dxa"/>
            <w:vAlign w:val="center"/>
          </w:tcPr>
          <w:p w14:paraId="71A8142B" w14:textId="7E890C5F" w:rsidR="00B27BF3" w:rsidRPr="003665CF" w:rsidRDefault="00B27BF3" w:rsidP="00F50F58">
            <w:pPr>
              <w:jc w:val="center"/>
              <w:rPr>
                <w:rFonts w:ascii="Poppins" w:hAnsi="Poppins" w:cs="Poppins"/>
                <w:color w:val="auto"/>
                <w:sz w:val="18"/>
                <w:szCs w:val="18"/>
              </w:rPr>
            </w:pPr>
          </w:p>
        </w:tc>
        <w:tc>
          <w:tcPr>
            <w:tcW w:w="987" w:type="dxa"/>
            <w:vAlign w:val="center"/>
          </w:tcPr>
          <w:p w14:paraId="581A9E5F" w14:textId="7FDEF36D"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c>
          <w:tcPr>
            <w:tcW w:w="1207" w:type="dxa"/>
            <w:vAlign w:val="center"/>
          </w:tcPr>
          <w:p w14:paraId="103A79F5" w14:textId="0DE406A0"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X</w:t>
            </w:r>
          </w:p>
        </w:tc>
        <w:tc>
          <w:tcPr>
            <w:tcW w:w="832" w:type="dxa"/>
            <w:vAlign w:val="center"/>
          </w:tcPr>
          <w:p w14:paraId="2E655E82" w14:textId="04536205"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c>
          <w:tcPr>
            <w:tcW w:w="1117" w:type="dxa"/>
            <w:vAlign w:val="center"/>
          </w:tcPr>
          <w:p w14:paraId="01E7650A" w14:textId="29E2FEBD"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Control</w:t>
            </w:r>
          </w:p>
        </w:tc>
        <w:tc>
          <w:tcPr>
            <w:tcW w:w="1227" w:type="dxa"/>
            <w:vAlign w:val="center"/>
          </w:tcPr>
          <w:p w14:paraId="251BF2DF" w14:textId="51C2667F"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M</w:t>
            </w:r>
          </w:p>
        </w:tc>
      </w:tr>
      <w:tr w:rsidR="003665CF" w:rsidRPr="003665CF" w14:paraId="05F05DC0" w14:textId="77777777" w:rsidTr="000A54D6">
        <w:trPr>
          <w:trHeight w:val="567"/>
          <w:jc w:val="center"/>
        </w:trPr>
        <w:tc>
          <w:tcPr>
            <w:tcW w:w="1087" w:type="dxa"/>
            <w:vAlign w:val="center"/>
          </w:tcPr>
          <w:p w14:paraId="2936E653" w14:textId="062A81E9"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&gt;3600</w:t>
            </w:r>
          </w:p>
        </w:tc>
        <w:tc>
          <w:tcPr>
            <w:tcW w:w="7780" w:type="dxa"/>
            <w:gridSpan w:val="8"/>
            <w:shd w:val="clear" w:color="auto" w:fill="FFFFFF" w:themeFill="background1"/>
            <w:vAlign w:val="center"/>
          </w:tcPr>
          <w:p w14:paraId="3A2EC064" w14:textId="51758496"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Fixed-line (MPLS) Connection required</w:t>
            </w:r>
          </w:p>
          <w:p w14:paraId="2E9785AF" w14:textId="687EBDCA" w:rsidR="00B27BF3" w:rsidRPr="003665CF" w:rsidRDefault="00B27BF3" w:rsidP="00F50F58">
            <w:pPr>
              <w:jc w:val="center"/>
              <w:rPr>
                <w:rFonts w:ascii="Poppins" w:hAnsi="Poppins" w:cs="Poppins"/>
                <w:color w:val="auto"/>
                <w:sz w:val="18"/>
                <w:szCs w:val="18"/>
              </w:rPr>
            </w:pPr>
            <w:r w:rsidRPr="003665CF">
              <w:rPr>
                <w:rFonts w:ascii="Poppins" w:hAnsi="Poppins" w:cs="Poppins"/>
                <w:color w:val="auto"/>
                <w:sz w:val="18"/>
                <w:szCs w:val="18"/>
              </w:rPr>
              <w:t>3600MW is the Maximum industry limit for use of the API</w:t>
            </w:r>
          </w:p>
        </w:tc>
      </w:tr>
    </w:tbl>
    <w:p w14:paraId="50F9A4A1" w14:textId="4F707696" w:rsidR="0070316D" w:rsidRPr="003665CF" w:rsidRDefault="0070316D" w:rsidP="0070316D">
      <w:pPr>
        <w:pStyle w:val="ListParagraph"/>
        <w:ind w:left="567"/>
        <w:rPr>
          <w:rFonts w:ascii="Poppins" w:hAnsi="Poppins" w:cs="Poppins"/>
          <w:color w:val="auto"/>
        </w:rPr>
      </w:pPr>
      <w:r w:rsidRPr="003665CF">
        <w:rPr>
          <w:rFonts w:ascii="Poppins" w:hAnsi="Poppins" w:cs="Poppins"/>
          <w:color w:val="auto"/>
        </w:rPr>
        <w:t xml:space="preserve">* a second independent and unique VPN (or a second resilient link in the case of MQTT </w:t>
      </w:r>
      <w:r w:rsidR="006935BC" w:rsidRPr="003665CF">
        <w:rPr>
          <w:rFonts w:ascii="Poppins" w:hAnsi="Poppins" w:cs="Poppins"/>
          <w:color w:val="auto"/>
        </w:rPr>
        <w:t>(Message Queuing Telemetry Transport)</w:t>
      </w:r>
      <w:r w:rsidR="00B21BF0" w:rsidRPr="003665CF">
        <w:rPr>
          <w:rFonts w:ascii="Poppins" w:hAnsi="Poppins" w:cs="Poppins"/>
          <w:color w:val="auto"/>
        </w:rPr>
        <w:t xml:space="preserve"> </w:t>
      </w:r>
      <w:r w:rsidRPr="003665CF">
        <w:rPr>
          <w:rFonts w:ascii="Poppins" w:hAnsi="Poppins" w:cs="Poppins"/>
          <w:color w:val="auto"/>
        </w:rPr>
        <w:t>protocol is required in order to avoid a single point of failure.</w:t>
      </w:r>
    </w:p>
    <w:p w14:paraId="45542D2A" w14:textId="71F9ED4F" w:rsidR="0060543E" w:rsidRPr="003665CF" w:rsidRDefault="0060543E" w:rsidP="00B16264">
      <w:pPr>
        <w:ind w:left="567"/>
        <w:rPr>
          <w:rFonts w:ascii="Poppins" w:hAnsi="Poppins" w:cs="Poppins"/>
          <w:color w:val="auto"/>
        </w:rPr>
      </w:pPr>
    </w:p>
    <w:p w14:paraId="3FB6D2FF" w14:textId="5367BAAF" w:rsidR="00E54748" w:rsidRPr="003665CF" w:rsidRDefault="00E54748" w:rsidP="00B16264">
      <w:pPr>
        <w:ind w:left="567"/>
        <w:rPr>
          <w:rFonts w:ascii="Poppins" w:hAnsi="Poppins" w:cs="Poppins"/>
          <w:color w:val="auto"/>
          <w:u w:val="single"/>
        </w:rPr>
      </w:pPr>
      <w:r w:rsidRPr="003665CF">
        <w:rPr>
          <w:rFonts w:ascii="Poppins" w:hAnsi="Poppins" w:cs="Poppins"/>
          <w:color w:val="auto"/>
          <w:u w:val="single"/>
        </w:rPr>
        <w:t>Table key</w:t>
      </w:r>
    </w:p>
    <w:p w14:paraId="5F35AA86" w14:textId="7488B268" w:rsidR="000873EC" w:rsidRPr="003665CF" w:rsidRDefault="001A3E7E" w:rsidP="0082042D">
      <w:pPr>
        <w:ind w:left="2552" w:hanging="1985"/>
        <w:rPr>
          <w:rFonts w:ascii="Poppins" w:hAnsi="Poppins" w:cs="Poppins"/>
          <w:color w:val="auto"/>
        </w:rPr>
      </w:pPr>
      <w:r w:rsidRPr="003665CF">
        <w:rPr>
          <w:rFonts w:ascii="Poppins" w:hAnsi="Poppins" w:cs="Poppins"/>
          <w:color w:val="auto"/>
        </w:rPr>
        <w:t xml:space="preserve">Aggregated BMU – </w:t>
      </w:r>
      <w:r w:rsidR="0082042D" w:rsidRPr="003665CF">
        <w:rPr>
          <w:rFonts w:ascii="Poppins" w:hAnsi="Poppins" w:cs="Poppins"/>
          <w:color w:val="auto"/>
        </w:rPr>
        <w:tab/>
      </w:r>
      <w:r w:rsidRPr="003665CF">
        <w:rPr>
          <w:rFonts w:ascii="Poppins" w:hAnsi="Poppins" w:cs="Poppins"/>
          <w:color w:val="auto"/>
        </w:rPr>
        <w:t xml:space="preserve">a </w:t>
      </w:r>
      <w:r w:rsidR="0082042D" w:rsidRPr="003665CF">
        <w:rPr>
          <w:rFonts w:ascii="Poppins" w:hAnsi="Poppins" w:cs="Poppins"/>
          <w:color w:val="auto"/>
        </w:rPr>
        <w:t xml:space="preserve">registered </w:t>
      </w:r>
      <w:r w:rsidRPr="003665CF">
        <w:rPr>
          <w:rFonts w:ascii="Poppins" w:hAnsi="Poppins" w:cs="Poppins"/>
          <w:color w:val="auto"/>
        </w:rPr>
        <w:t>BMU comprising of multiple sub-assets at different locations, but within the same Constrained Group.</w:t>
      </w:r>
    </w:p>
    <w:p w14:paraId="5B18634C" w14:textId="1CCE823F" w:rsidR="001A3E7E" w:rsidRPr="003665CF" w:rsidRDefault="001A3E7E" w:rsidP="0082042D">
      <w:pPr>
        <w:ind w:left="2552" w:hanging="1985"/>
        <w:rPr>
          <w:rFonts w:ascii="Poppins" w:hAnsi="Poppins" w:cs="Poppins"/>
          <w:color w:val="auto"/>
        </w:rPr>
      </w:pPr>
      <w:r w:rsidRPr="003665CF">
        <w:rPr>
          <w:rFonts w:ascii="Poppins" w:hAnsi="Poppins" w:cs="Poppins"/>
          <w:color w:val="auto"/>
        </w:rPr>
        <w:t xml:space="preserve">Primary BMU – </w:t>
      </w:r>
      <w:r w:rsidR="0082042D" w:rsidRPr="003665CF">
        <w:rPr>
          <w:rFonts w:ascii="Poppins" w:hAnsi="Poppins" w:cs="Poppins"/>
          <w:color w:val="auto"/>
        </w:rPr>
        <w:tab/>
      </w:r>
      <w:r w:rsidRPr="003665CF">
        <w:rPr>
          <w:rFonts w:ascii="Poppins" w:hAnsi="Poppins" w:cs="Poppins"/>
          <w:color w:val="auto"/>
        </w:rPr>
        <w:t xml:space="preserve">a </w:t>
      </w:r>
      <w:r w:rsidR="0082042D" w:rsidRPr="003665CF">
        <w:rPr>
          <w:rFonts w:ascii="Poppins" w:hAnsi="Poppins" w:cs="Poppins"/>
          <w:color w:val="auto"/>
        </w:rPr>
        <w:t xml:space="preserve">registered </w:t>
      </w:r>
      <w:r w:rsidRPr="003665CF">
        <w:rPr>
          <w:rFonts w:ascii="Poppins" w:hAnsi="Poppins" w:cs="Poppins"/>
          <w:color w:val="auto"/>
        </w:rPr>
        <w:t>BMU comprising of a single asset located on it’s own site and operated independently.</w:t>
      </w:r>
    </w:p>
    <w:p w14:paraId="31D3FAE7" w14:textId="7C394310" w:rsidR="001A3E7E" w:rsidRPr="003665CF" w:rsidRDefault="00E73339" w:rsidP="0082042D">
      <w:pPr>
        <w:ind w:left="2552" w:hanging="1985"/>
        <w:rPr>
          <w:rFonts w:ascii="Poppins" w:hAnsi="Poppins" w:cs="Poppins"/>
          <w:color w:val="auto"/>
        </w:rPr>
      </w:pPr>
      <w:r w:rsidRPr="003665CF">
        <w:rPr>
          <w:rFonts w:ascii="Poppins" w:hAnsi="Poppins" w:cs="Poppins"/>
          <w:color w:val="auto"/>
        </w:rPr>
        <w:lastRenderedPageBreak/>
        <w:t>2</w:t>
      </w:r>
      <w:r w:rsidRPr="003665CF">
        <w:rPr>
          <w:rFonts w:ascii="Poppins" w:hAnsi="Poppins" w:cs="Poppins"/>
          <w:color w:val="auto"/>
          <w:vertAlign w:val="superscript"/>
        </w:rPr>
        <w:t>nd</w:t>
      </w:r>
      <w:r w:rsidRPr="003665CF">
        <w:rPr>
          <w:rFonts w:ascii="Poppins" w:hAnsi="Poppins" w:cs="Poppins"/>
          <w:color w:val="auto"/>
        </w:rPr>
        <w:t xml:space="preserve"> Independent VPN – </w:t>
      </w:r>
      <w:r w:rsidR="00E54748" w:rsidRPr="003665CF">
        <w:rPr>
          <w:rFonts w:ascii="Poppins" w:hAnsi="Poppins" w:cs="Poppins"/>
          <w:color w:val="auto"/>
        </w:rPr>
        <w:t xml:space="preserve">the connection of another parallel VPN </w:t>
      </w:r>
      <w:r w:rsidR="0082042D" w:rsidRPr="003665CF">
        <w:rPr>
          <w:rFonts w:ascii="Poppins" w:hAnsi="Poppins" w:cs="Poppins"/>
          <w:color w:val="auto"/>
        </w:rPr>
        <w:t xml:space="preserve">(for Operational Metering) </w:t>
      </w:r>
      <w:r w:rsidR="00E54748" w:rsidRPr="003665CF">
        <w:rPr>
          <w:rFonts w:ascii="Poppins" w:hAnsi="Poppins" w:cs="Poppins"/>
          <w:color w:val="auto"/>
        </w:rPr>
        <w:t>channel, with a different ISP</w:t>
      </w:r>
      <w:r w:rsidR="00D934B5" w:rsidRPr="003665CF">
        <w:rPr>
          <w:rFonts w:ascii="Poppins" w:hAnsi="Poppins" w:cs="Poppins"/>
          <w:color w:val="auto"/>
        </w:rPr>
        <w:t xml:space="preserve"> and unique for the HUB VPN.</w:t>
      </w:r>
    </w:p>
    <w:p w14:paraId="44FCBCB2" w14:textId="3731198E" w:rsidR="00E73339" w:rsidRPr="003665CF" w:rsidRDefault="00E73339" w:rsidP="00B16264">
      <w:pPr>
        <w:ind w:left="567"/>
        <w:rPr>
          <w:rFonts w:ascii="Poppins" w:hAnsi="Poppins" w:cs="Poppins"/>
          <w:color w:val="auto"/>
        </w:rPr>
      </w:pPr>
    </w:p>
    <w:p w14:paraId="1CB59635" w14:textId="5A41EBAB" w:rsidR="00E1149F" w:rsidRPr="003665CF" w:rsidRDefault="00C71D54" w:rsidP="00B16264">
      <w:pPr>
        <w:ind w:left="567"/>
        <w:rPr>
          <w:rFonts w:ascii="Poppins" w:hAnsi="Poppins" w:cs="Poppins"/>
          <w:color w:val="auto"/>
        </w:rPr>
      </w:pPr>
      <w:r w:rsidRPr="003665CF">
        <w:rPr>
          <w:rFonts w:ascii="Poppins" w:hAnsi="Poppins" w:cs="Poppins"/>
          <w:color w:val="auto"/>
        </w:rPr>
        <w:t>√ - Compliant to use-</w:t>
      </w:r>
    </w:p>
    <w:p w14:paraId="785225EE" w14:textId="609581B6" w:rsidR="00C671D7" w:rsidRPr="003665CF" w:rsidRDefault="00993A7C" w:rsidP="00B16264">
      <w:pPr>
        <w:ind w:left="567"/>
        <w:rPr>
          <w:rFonts w:ascii="Poppins" w:hAnsi="Poppins" w:cs="Poppins"/>
          <w:color w:val="auto"/>
        </w:rPr>
      </w:pPr>
      <w:r w:rsidRPr="003665CF">
        <w:rPr>
          <w:rFonts w:ascii="Poppins" w:hAnsi="Poppins" w:cs="Poppins"/>
          <w:color w:val="auto"/>
        </w:rPr>
        <w:t>O = Optional</w:t>
      </w:r>
    </w:p>
    <w:p w14:paraId="629DFFF4" w14:textId="7CDF7486" w:rsidR="00C71D54" w:rsidRPr="003665CF" w:rsidRDefault="00C71D54" w:rsidP="00B16264">
      <w:pPr>
        <w:ind w:left="567"/>
        <w:rPr>
          <w:rFonts w:ascii="Poppins" w:hAnsi="Poppins" w:cs="Poppins"/>
          <w:color w:val="auto"/>
        </w:rPr>
      </w:pPr>
      <w:r w:rsidRPr="003665CF">
        <w:rPr>
          <w:rFonts w:ascii="Poppins" w:hAnsi="Poppins" w:cs="Poppins"/>
          <w:color w:val="auto"/>
        </w:rPr>
        <w:t>M - Mandatory</w:t>
      </w:r>
    </w:p>
    <w:p w14:paraId="032A8286" w14:textId="7B4D9FA0" w:rsidR="008A361D" w:rsidRPr="003665CF" w:rsidRDefault="00993A7C" w:rsidP="00B16264">
      <w:pPr>
        <w:ind w:left="567"/>
        <w:rPr>
          <w:rFonts w:ascii="Poppins" w:hAnsi="Poppins" w:cs="Poppins"/>
          <w:color w:val="auto"/>
        </w:rPr>
      </w:pPr>
      <w:r w:rsidRPr="003665CF">
        <w:rPr>
          <w:rFonts w:ascii="Poppins" w:hAnsi="Poppins" w:cs="Poppins"/>
          <w:color w:val="auto"/>
        </w:rPr>
        <w:t xml:space="preserve">X </w:t>
      </w:r>
      <w:r w:rsidR="00E10019" w:rsidRPr="003665CF">
        <w:rPr>
          <w:rFonts w:ascii="Poppins" w:hAnsi="Poppins" w:cs="Poppins"/>
          <w:color w:val="auto"/>
        </w:rPr>
        <w:t>–</w:t>
      </w:r>
      <w:r w:rsidRPr="003665CF">
        <w:rPr>
          <w:rFonts w:ascii="Poppins" w:hAnsi="Poppins" w:cs="Poppins"/>
          <w:color w:val="auto"/>
        </w:rPr>
        <w:t xml:space="preserve"> </w:t>
      </w:r>
      <w:r w:rsidR="00E10019" w:rsidRPr="003665CF">
        <w:rPr>
          <w:rFonts w:ascii="Poppins" w:hAnsi="Poppins" w:cs="Poppins"/>
          <w:color w:val="auto"/>
        </w:rPr>
        <w:t xml:space="preserve">Service </w:t>
      </w:r>
      <w:r w:rsidR="00C71D54" w:rsidRPr="003665CF">
        <w:rPr>
          <w:rFonts w:ascii="Poppins" w:hAnsi="Poppins" w:cs="Poppins"/>
          <w:color w:val="auto"/>
        </w:rPr>
        <w:t xml:space="preserve">option </w:t>
      </w:r>
      <w:r w:rsidR="00B96472" w:rsidRPr="003665CF">
        <w:rPr>
          <w:rFonts w:ascii="Poppins" w:hAnsi="Poppins" w:cs="Poppins"/>
          <w:color w:val="auto"/>
        </w:rPr>
        <w:t xml:space="preserve">- Not </w:t>
      </w:r>
      <w:r w:rsidR="00E10019" w:rsidRPr="003665CF">
        <w:rPr>
          <w:rFonts w:ascii="Poppins" w:hAnsi="Poppins" w:cs="Poppins"/>
          <w:color w:val="auto"/>
        </w:rPr>
        <w:t>available</w:t>
      </w:r>
    </w:p>
    <w:p w14:paraId="45AAFD89" w14:textId="626B3476" w:rsidR="00BE2B11" w:rsidRPr="003665CF" w:rsidRDefault="00BE2B11" w:rsidP="00B16264">
      <w:pPr>
        <w:ind w:left="567"/>
        <w:rPr>
          <w:rFonts w:ascii="Poppins" w:hAnsi="Poppins" w:cs="Poppins"/>
          <w:color w:val="auto"/>
        </w:rPr>
      </w:pPr>
      <w:r w:rsidRPr="003665CF">
        <w:rPr>
          <w:rFonts w:ascii="Poppins" w:hAnsi="Poppins" w:cs="Poppins"/>
          <w:color w:val="auto"/>
        </w:rPr>
        <w:t>NA – Not applicable as other thresholds determine the availability of the service option</w:t>
      </w:r>
    </w:p>
    <w:p w14:paraId="32DD97CB" w14:textId="04200146" w:rsidR="008A361D" w:rsidRPr="003665CF" w:rsidRDefault="00A91566" w:rsidP="005B08F8">
      <w:pPr>
        <w:ind w:left="567"/>
        <w:jc w:val="both"/>
        <w:rPr>
          <w:rFonts w:ascii="Poppins" w:hAnsi="Poppins" w:cs="Poppins"/>
          <w:color w:val="auto"/>
        </w:rPr>
      </w:pPr>
      <w:r w:rsidRPr="003665CF">
        <w:rPr>
          <w:rFonts w:ascii="Poppins" w:hAnsi="Poppins" w:cs="Poppins"/>
          <w:color w:val="auto"/>
        </w:rPr>
        <w:t xml:space="preserve">Critical Tools and Facilities are defined in the </w:t>
      </w:r>
      <w:r w:rsidR="00C42246">
        <w:rPr>
          <w:rFonts w:ascii="Poppins" w:hAnsi="Poppins" w:cs="Poppins"/>
          <w:color w:val="auto"/>
        </w:rPr>
        <w:t>Grid Code</w:t>
      </w:r>
      <w:r w:rsidRPr="003665CF">
        <w:rPr>
          <w:rFonts w:ascii="Poppins" w:hAnsi="Poppins" w:cs="Poppins"/>
          <w:color w:val="auto"/>
        </w:rPr>
        <w:t xml:space="preserve"> Glossary and Definitions</w:t>
      </w:r>
      <w:r w:rsidR="00B46836" w:rsidRPr="003665CF">
        <w:rPr>
          <w:rFonts w:ascii="Poppins" w:hAnsi="Poppins" w:cs="Poppins"/>
          <w:color w:val="auto"/>
        </w:rPr>
        <w:t xml:space="preserve">.  These Critical Tools and Facilities include items such as EDL, Control Telephony and Operational Metering, all of which require a 72 hour mains resilience period as defined in CC/ECC.7.10.1 of the </w:t>
      </w:r>
      <w:r w:rsidR="00C42246">
        <w:rPr>
          <w:rFonts w:ascii="Poppins" w:hAnsi="Poppins" w:cs="Poppins"/>
          <w:color w:val="auto"/>
        </w:rPr>
        <w:t>Grid Code</w:t>
      </w:r>
      <w:r w:rsidR="00B46836" w:rsidRPr="003665CF">
        <w:rPr>
          <w:rFonts w:ascii="Poppins" w:hAnsi="Poppins" w:cs="Poppins"/>
          <w:color w:val="auto"/>
        </w:rPr>
        <w:t>.</w:t>
      </w:r>
    </w:p>
    <w:p w14:paraId="60EE053E" w14:textId="41D51961" w:rsidR="008A361D" w:rsidRPr="009F58CF" w:rsidRDefault="003705C3" w:rsidP="000A54D6">
      <w:pPr>
        <w:ind w:left="2410" w:hanging="1843"/>
        <w:jc w:val="both"/>
        <w:rPr>
          <w:rFonts w:ascii="Poppins" w:hAnsi="Poppins" w:cs="Poppins"/>
          <w:b/>
          <w:color w:val="FF0000"/>
        </w:rPr>
      </w:pPr>
      <w:r w:rsidRPr="009F58CF">
        <w:rPr>
          <w:rFonts w:ascii="Poppins" w:hAnsi="Poppins" w:cs="Poppins"/>
          <w:b/>
          <w:color w:val="FF0000"/>
        </w:rPr>
        <w:t>Critical</w:t>
      </w:r>
      <w:r w:rsidR="00C77D4B" w:rsidRPr="009F58CF">
        <w:rPr>
          <w:rFonts w:ascii="Poppins" w:hAnsi="Poppins" w:cs="Poppins"/>
          <w:b/>
          <w:color w:val="FF0000"/>
        </w:rPr>
        <w:t xml:space="preserve"> </w:t>
      </w:r>
      <w:r w:rsidR="00CC5B79" w:rsidRPr="009F58CF">
        <w:rPr>
          <w:rFonts w:ascii="Poppins" w:hAnsi="Poppins" w:cs="Poppins"/>
          <w:b/>
          <w:color w:val="FF0000"/>
        </w:rPr>
        <w:t>Note</w:t>
      </w:r>
      <w:r w:rsidR="00BD5FB7" w:rsidRPr="009F58CF">
        <w:rPr>
          <w:rFonts w:ascii="Poppins" w:hAnsi="Poppins" w:cs="Poppins"/>
          <w:b/>
          <w:color w:val="FF0000"/>
        </w:rPr>
        <w:t>s</w:t>
      </w:r>
      <w:r w:rsidR="00CC5B79" w:rsidRPr="009F58CF">
        <w:rPr>
          <w:rFonts w:ascii="Poppins" w:hAnsi="Poppins" w:cs="Poppins"/>
          <w:b/>
          <w:color w:val="FF0000"/>
        </w:rPr>
        <w:t>:  **</w:t>
      </w:r>
      <w:r w:rsidRPr="009F58CF">
        <w:rPr>
          <w:rFonts w:ascii="Poppins" w:hAnsi="Poppins" w:cs="Poppins"/>
          <w:b/>
          <w:color w:val="FF0000"/>
        </w:rPr>
        <w:tab/>
      </w:r>
      <w:r w:rsidR="00E10019" w:rsidRPr="009F58CF">
        <w:rPr>
          <w:rFonts w:ascii="Poppins" w:hAnsi="Poppins" w:cs="Poppins"/>
          <w:b/>
          <w:color w:val="FF0000"/>
        </w:rPr>
        <w:t>Any Control Point</w:t>
      </w:r>
      <w:r w:rsidR="00C77D4B" w:rsidRPr="009F58CF">
        <w:rPr>
          <w:rFonts w:ascii="Poppins" w:hAnsi="Poppins" w:cs="Poppins"/>
          <w:b/>
          <w:color w:val="FF0000"/>
        </w:rPr>
        <w:t xml:space="preserve"> managing</w:t>
      </w:r>
      <w:r w:rsidR="00E10019" w:rsidRPr="009F58CF">
        <w:rPr>
          <w:rFonts w:ascii="Poppins" w:hAnsi="Poppins" w:cs="Poppins"/>
          <w:b/>
          <w:color w:val="FF0000"/>
        </w:rPr>
        <w:t xml:space="preserve"> </w:t>
      </w:r>
      <w:r w:rsidR="0082042D" w:rsidRPr="009F58CF">
        <w:rPr>
          <w:rFonts w:ascii="Poppins" w:hAnsi="Poppins" w:cs="Poppins"/>
          <w:b/>
          <w:color w:val="FF0000"/>
        </w:rPr>
        <w:t>any</w:t>
      </w:r>
      <w:r w:rsidR="00CC5B79" w:rsidRPr="009F58CF">
        <w:rPr>
          <w:rFonts w:ascii="Poppins" w:hAnsi="Poppins" w:cs="Poppins"/>
          <w:b/>
          <w:color w:val="FF0000"/>
        </w:rPr>
        <w:t xml:space="preserve"> asset ≥</w:t>
      </w:r>
      <w:r w:rsidR="00E10019" w:rsidRPr="009F58CF">
        <w:rPr>
          <w:rFonts w:ascii="Poppins" w:hAnsi="Poppins" w:cs="Poppins"/>
          <w:b/>
          <w:color w:val="FF0000"/>
        </w:rPr>
        <w:t xml:space="preserve"> 100MW,</w:t>
      </w:r>
      <w:r w:rsidR="00CC5B79" w:rsidRPr="009F58CF">
        <w:rPr>
          <w:rFonts w:ascii="Poppins" w:hAnsi="Poppins" w:cs="Poppins"/>
          <w:b/>
          <w:color w:val="FF0000"/>
        </w:rPr>
        <w:t xml:space="preserve"> </w:t>
      </w:r>
      <w:r w:rsidR="00DD2E24" w:rsidRPr="009F58CF">
        <w:rPr>
          <w:rFonts w:ascii="Poppins" w:hAnsi="Poppins" w:cs="Poppins"/>
          <w:b/>
          <w:color w:val="FF0000"/>
        </w:rPr>
        <w:t xml:space="preserve">or </w:t>
      </w:r>
      <w:r w:rsidR="008818D9" w:rsidRPr="009F58CF">
        <w:rPr>
          <w:rFonts w:ascii="Poppins" w:hAnsi="Poppins" w:cs="Poppins"/>
          <w:b/>
          <w:color w:val="FF0000"/>
        </w:rPr>
        <w:t xml:space="preserve">any Plant </w:t>
      </w:r>
      <w:r w:rsidR="00266EBC" w:rsidRPr="009F58CF">
        <w:rPr>
          <w:rFonts w:ascii="Poppins" w:hAnsi="Poppins" w:cs="Poppins"/>
          <w:b/>
          <w:color w:val="FF0000"/>
        </w:rPr>
        <w:t xml:space="preserve">which is </w:t>
      </w:r>
      <w:r w:rsidR="00D309E3" w:rsidRPr="009F58CF">
        <w:rPr>
          <w:rFonts w:ascii="Poppins" w:hAnsi="Poppins" w:cs="Poppins"/>
          <w:b/>
          <w:color w:val="FF0000"/>
        </w:rPr>
        <w:t>owned and operated by a</w:t>
      </w:r>
      <w:r w:rsidR="00266EBC" w:rsidRPr="009F58CF">
        <w:rPr>
          <w:rFonts w:ascii="Poppins" w:hAnsi="Poppins" w:cs="Poppins"/>
          <w:b/>
          <w:color w:val="FF0000"/>
        </w:rPr>
        <w:t xml:space="preserve"> Defence Service Provider or Restoration </w:t>
      </w:r>
      <w:r w:rsidR="00CD6A8C" w:rsidRPr="009F58CF">
        <w:rPr>
          <w:rFonts w:ascii="Poppins" w:hAnsi="Poppins" w:cs="Poppins"/>
          <w:b/>
          <w:color w:val="FF0000"/>
        </w:rPr>
        <w:t>Contractor</w:t>
      </w:r>
      <w:r w:rsidR="001A710E" w:rsidRPr="009F58CF">
        <w:rPr>
          <w:rFonts w:ascii="Poppins" w:hAnsi="Poppins" w:cs="Poppins"/>
          <w:b/>
          <w:color w:val="FF0000"/>
        </w:rPr>
        <w:t>,</w:t>
      </w:r>
      <w:r w:rsidR="00266EBC" w:rsidRPr="009F58CF">
        <w:rPr>
          <w:rFonts w:ascii="Poppins" w:hAnsi="Poppins" w:cs="Poppins"/>
          <w:b/>
          <w:color w:val="FF0000"/>
        </w:rPr>
        <w:t xml:space="preserve"> </w:t>
      </w:r>
      <w:r w:rsidR="00CC5B79" w:rsidRPr="009F58CF">
        <w:rPr>
          <w:rFonts w:ascii="Poppins" w:hAnsi="Poppins" w:cs="Poppins"/>
          <w:b/>
          <w:color w:val="FF0000"/>
        </w:rPr>
        <w:t>automatically trigger</w:t>
      </w:r>
      <w:r w:rsidR="00E10019" w:rsidRPr="009F58CF">
        <w:rPr>
          <w:rFonts w:ascii="Poppins" w:hAnsi="Poppins" w:cs="Poppins"/>
          <w:b/>
          <w:color w:val="FF0000"/>
        </w:rPr>
        <w:t>s</w:t>
      </w:r>
      <w:r w:rsidR="00CC5B79" w:rsidRPr="009F58CF">
        <w:rPr>
          <w:rFonts w:ascii="Poppins" w:hAnsi="Poppins" w:cs="Poppins"/>
          <w:b/>
          <w:color w:val="FF0000"/>
        </w:rPr>
        <w:t xml:space="preserve"> the requirement to upgrade to fixed</w:t>
      </w:r>
      <w:r w:rsidR="006436C0" w:rsidRPr="009F58CF">
        <w:rPr>
          <w:rFonts w:ascii="Poppins" w:hAnsi="Poppins" w:cs="Poppins"/>
          <w:b/>
          <w:color w:val="FF0000"/>
        </w:rPr>
        <w:t xml:space="preserve"> </w:t>
      </w:r>
      <w:r w:rsidR="00CC5B79" w:rsidRPr="009F58CF">
        <w:rPr>
          <w:rFonts w:ascii="Poppins" w:hAnsi="Poppins" w:cs="Poppins"/>
          <w:b/>
          <w:color w:val="FF0000"/>
        </w:rPr>
        <w:t>line</w:t>
      </w:r>
      <w:r w:rsidR="00E10019" w:rsidRPr="009F58CF">
        <w:rPr>
          <w:rFonts w:ascii="Poppins" w:hAnsi="Poppins" w:cs="Poppins"/>
          <w:b/>
          <w:color w:val="FF0000"/>
        </w:rPr>
        <w:t>/RTU technology</w:t>
      </w:r>
      <w:r w:rsidR="00C77D4B" w:rsidRPr="009F58CF">
        <w:rPr>
          <w:rFonts w:ascii="Poppins" w:hAnsi="Poppins" w:cs="Poppins"/>
          <w:b/>
          <w:color w:val="FF0000"/>
        </w:rPr>
        <w:t>.</w:t>
      </w:r>
    </w:p>
    <w:p w14:paraId="465A9C74" w14:textId="3D27C47D" w:rsidR="008A361D" w:rsidRPr="009F58CF" w:rsidRDefault="008A361D" w:rsidP="00B16264">
      <w:pPr>
        <w:ind w:left="567"/>
        <w:rPr>
          <w:rFonts w:ascii="Poppins" w:hAnsi="Poppins" w:cs="Poppins"/>
          <w:color w:val="FF0000"/>
        </w:rPr>
      </w:pPr>
    </w:p>
    <w:p w14:paraId="4077E585" w14:textId="2FBC85F7" w:rsidR="008A361D" w:rsidRPr="003665CF" w:rsidRDefault="00004667" w:rsidP="000A54D6">
      <w:pPr>
        <w:ind w:left="2410"/>
        <w:jc w:val="both"/>
        <w:rPr>
          <w:rFonts w:ascii="Poppins" w:eastAsiaTheme="majorEastAsia" w:hAnsi="Poppins" w:cs="Poppins"/>
          <w:b/>
          <w:bCs/>
          <w:color w:val="auto"/>
          <w:sz w:val="28"/>
          <w:szCs w:val="28"/>
        </w:rPr>
      </w:pPr>
      <w:r w:rsidRPr="009F58CF">
        <w:rPr>
          <w:rFonts w:ascii="Poppins" w:hAnsi="Poppins" w:cs="Poppins"/>
          <w:b/>
          <w:color w:val="FF0000"/>
        </w:rPr>
        <w:t>The Company</w:t>
      </w:r>
      <w:r w:rsidR="00DC41AA" w:rsidRPr="009F58CF">
        <w:rPr>
          <w:rFonts w:ascii="Poppins" w:hAnsi="Poppins" w:cs="Poppins"/>
          <w:b/>
          <w:color w:val="FF0000"/>
        </w:rPr>
        <w:t xml:space="preserve"> will </w:t>
      </w:r>
      <w:r w:rsidR="003705C3" w:rsidRPr="009F58CF">
        <w:rPr>
          <w:rFonts w:ascii="Poppins" w:hAnsi="Poppins" w:cs="Poppins"/>
          <w:b/>
          <w:color w:val="FF0000"/>
        </w:rPr>
        <w:t xml:space="preserve">adopt </w:t>
      </w:r>
      <w:r w:rsidR="00DC41AA" w:rsidRPr="009F58CF">
        <w:rPr>
          <w:rFonts w:ascii="Poppins" w:hAnsi="Poppins" w:cs="Poppins"/>
          <w:b/>
          <w:color w:val="FF0000"/>
        </w:rPr>
        <w:t xml:space="preserve">an absolute </w:t>
      </w:r>
      <w:r w:rsidR="003705C3" w:rsidRPr="009F58CF">
        <w:rPr>
          <w:rFonts w:ascii="Poppins" w:hAnsi="Poppins" w:cs="Poppins"/>
          <w:b/>
          <w:color w:val="FF0000"/>
        </w:rPr>
        <w:t xml:space="preserve">maximum </w:t>
      </w:r>
      <w:r w:rsidR="00DC41AA" w:rsidRPr="009F58CF">
        <w:rPr>
          <w:rFonts w:ascii="Poppins" w:hAnsi="Poppins" w:cs="Poppins"/>
          <w:b/>
          <w:color w:val="FF0000"/>
        </w:rPr>
        <w:t xml:space="preserve">limit of 3600MW, for the </w:t>
      </w:r>
      <w:r w:rsidR="00C530AE" w:rsidRPr="009F58CF">
        <w:rPr>
          <w:rFonts w:ascii="Poppins" w:hAnsi="Poppins" w:cs="Poppins"/>
          <w:b/>
          <w:color w:val="FF0000"/>
        </w:rPr>
        <w:t xml:space="preserve">total portfolio </w:t>
      </w:r>
      <w:r w:rsidR="00DC41AA" w:rsidRPr="009F58CF">
        <w:rPr>
          <w:rFonts w:ascii="Poppins" w:hAnsi="Poppins" w:cs="Poppins"/>
          <w:b/>
          <w:color w:val="FF0000"/>
        </w:rPr>
        <w:t xml:space="preserve">of BMUs using the </w:t>
      </w:r>
      <w:r w:rsidR="001E76AC" w:rsidRPr="009F58CF">
        <w:rPr>
          <w:rFonts w:ascii="Poppins" w:hAnsi="Poppins" w:cs="Poppins"/>
          <w:b/>
          <w:color w:val="FF0000"/>
        </w:rPr>
        <w:t xml:space="preserve">WA </w:t>
      </w:r>
      <w:r w:rsidR="00DC41AA" w:rsidRPr="009F58CF">
        <w:rPr>
          <w:rFonts w:ascii="Poppins" w:hAnsi="Poppins" w:cs="Poppins"/>
          <w:b/>
          <w:color w:val="FF0000"/>
        </w:rPr>
        <w:t>API</w:t>
      </w:r>
      <w:r w:rsidR="00BD5FB7" w:rsidRPr="009F58CF">
        <w:rPr>
          <w:rFonts w:ascii="Poppins" w:hAnsi="Poppins" w:cs="Poppins"/>
          <w:b/>
          <w:color w:val="FF0000"/>
        </w:rPr>
        <w:t>.</w:t>
      </w:r>
      <w:r w:rsidR="003705C3" w:rsidRPr="009F58CF">
        <w:rPr>
          <w:rFonts w:ascii="Poppins" w:hAnsi="Poppins" w:cs="Poppins"/>
          <w:b/>
          <w:color w:val="FF0000"/>
        </w:rPr>
        <w:t xml:space="preserve">  This limit will remain under constant review </w:t>
      </w:r>
      <w:r w:rsidR="001E76AC" w:rsidRPr="009F58CF">
        <w:rPr>
          <w:rFonts w:ascii="Poppins" w:hAnsi="Poppins" w:cs="Poppins"/>
          <w:b/>
          <w:color w:val="FF0000"/>
        </w:rPr>
        <w:t xml:space="preserve">by </w:t>
      </w:r>
      <w:r w:rsidR="00E918CB" w:rsidRPr="009F58CF">
        <w:rPr>
          <w:rFonts w:ascii="Poppins" w:hAnsi="Poppins" w:cs="Poppins"/>
          <w:b/>
          <w:color w:val="FF0000"/>
        </w:rPr>
        <w:t>The Company</w:t>
      </w:r>
      <w:r w:rsidR="001E76AC" w:rsidRPr="009F58CF">
        <w:rPr>
          <w:rFonts w:ascii="Poppins" w:hAnsi="Poppins" w:cs="Poppins"/>
          <w:b/>
          <w:color w:val="FF0000"/>
        </w:rPr>
        <w:t xml:space="preserve"> </w:t>
      </w:r>
      <w:r w:rsidR="003705C3" w:rsidRPr="009F58CF">
        <w:rPr>
          <w:rFonts w:ascii="Poppins" w:hAnsi="Poppins" w:cs="Poppins"/>
          <w:b/>
          <w:color w:val="FF0000"/>
        </w:rPr>
        <w:t xml:space="preserve">and will be subject to the perceived IoT resilience and </w:t>
      </w:r>
      <w:r w:rsidR="00E918CB" w:rsidRPr="009F58CF">
        <w:rPr>
          <w:rFonts w:ascii="Poppins" w:hAnsi="Poppins" w:cs="Poppins"/>
          <w:b/>
          <w:color w:val="FF0000"/>
        </w:rPr>
        <w:t>The Company’s</w:t>
      </w:r>
      <w:r w:rsidR="003705C3" w:rsidRPr="009F58CF">
        <w:rPr>
          <w:rFonts w:ascii="Poppins" w:hAnsi="Poppins" w:cs="Poppins"/>
          <w:b/>
          <w:color w:val="FF0000"/>
        </w:rPr>
        <w:t xml:space="preserve"> communication infrastructure.</w:t>
      </w:r>
      <w:r w:rsidR="008A361D" w:rsidRPr="003665CF">
        <w:rPr>
          <w:rFonts w:ascii="Poppins" w:hAnsi="Poppins" w:cs="Poppins"/>
          <w:color w:val="auto"/>
        </w:rPr>
        <w:br w:type="page"/>
      </w:r>
    </w:p>
    <w:p w14:paraId="168555BC" w14:textId="0576FA95" w:rsidR="006918A8" w:rsidRPr="009F58CF" w:rsidRDefault="006918A8" w:rsidP="00412DC8">
      <w:pPr>
        <w:pStyle w:val="Heading1"/>
        <w:rPr>
          <w:rFonts w:ascii="Poppins Medium" w:hAnsi="Poppins Medium" w:cs="Poppins Medium"/>
          <w:color w:val="3F0731"/>
          <w:sz w:val="32"/>
          <w:szCs w:val="32"/>
        </w:rPr>
      </w:pPr>
      <w:bookmarkStart w:id="36" w:name="_Toc53053709"/>
      <w:bookmarkStart w:id="37" w:name="_Toc57024469"/>
      <w:r w:rsidRPr="009F58CF">
        <w:rPr>
          <w:rFonts w:ascii="Poppins Medium" w:hAnsi="Poppins Medium" w:cs="Poppins Medium"/>
          <w:color w:val="3F0731"/>
          <w:sz w:val="32"/>
          <w:szCs w:val="32"/>
        </w:rPr>
        <w:lastRenderedPageBreak/>
        <w:t>EDL/EDT</w:t>
      </w:r>
      <w:bookmarkEnd w:id="36"/>
      <w:bookmarkEnd w:id="37"/>
    </w:p>
    <w:p w14:paraId="552CEAC1" w14:textId="77777777" w:rsidR="00E94F58" w:rsidRPr="009F58CF" w:rsidRDefault="00E94F58" w:rsidP="00BD1794">
      <w:pPr>
        <w:pStyle w:val="Heading2"/>
        <w:rPr>
          <w:rFonts w:ascii="Poppins Medium" w:hAnsi="Poppins Medium" w:cs="Poppins Medium"/>
          <w:color w:val="3F0731"/>
          <w:sz w:val="32"/>
          <w:szCs w:val="28"/>
        </w:rPr>
      </w:pPr>
      <w:bookmarkStart w:id="38" w:name="_Toc53053710"/>
      <w:bookmarkStart w:id="39" w:name="_Toc57024470"/>
      <w:r w:rsidRPr="009F58CF">
        <w:rPr>
          <w:rFonts w:ascii="Poppins Medium" w:hAnsi="Poppins Medium" w:cs="Poppins Medium"/>
          <w:color w:val="3F0731"/>
          <w:sz w:val="32"/>
          <w:szCs w:val="28"/>
        </w:rPr>
        <w:t>Support Arrangements</w:t>
      </w:r>
      <w:bookmarkEnd w:id="38"/>
      <w:bookmarkEnd w:id="39"/>
      <w:r w:rsidRPr="009F58CF">
        <w:rPr>
          <w:rFonts w:ascii="Poppins Medium" w:hAnsi="Poppins Medium" w:cs="Poppins Medium"/>
          <w:color w:val="3F0731"/>
          <w:sz w:val="32"/>
          <w:szCs w:val="28"/>
        </w:rPr>
        <w:t xml:space="preserve"> </w:t>
      </w:r>
    </w:p>
    <w:p w14:paraId="3736E028" w14:textId="3808E00C"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Although each of the communication circuits has a designated formal owner, as defined in section </w:t>
      </w:r>
      <w:r w:rsidR="006C5BB9" w:rsidRPr="003665CF">
        <w:rPr>
          <w:rFonts w:ascii="Poppins" w:hAnsi="Poppins" w:cs="Poppins"/>
          <w:color w:val="auto"/>
        </w:rPr>
        <w:t>2.0,</w:t>
      </w:r>
      <w:r w:rsidRPr="003665CF">
        <w:rPr>
          <w:rFonts w:ascii="Poppins" w:hAnsi="Poppins" w:cs="Poppins"/>
          <w:color w:val="auto"/>
        </w:rPr>
        <w:t xml:space="preserve"> the practical maintenance and operation of these circuits requires the active cooperation of parties at both ends of the circuit and the Multi-Protocol Label Switching (MPLS) provider.</w:t>
      </w:r>
    </w:p>
    <w:p w14:paraId="375A4A23" w14:textId="29AFA5B9"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It is the formal responsibility of each Trading Party to diagnose and resolve faults and problems on the EDT communication services to their Trading Point. This excludes responsibility for the core communication infrastructure located within </w:t>
      </w:r>
      <w:r w:rsidR="00614F19" w:rsidRPr="003665CF">
        <w:rPr>
          <w:rFonts w:ascii="Poppins" w:hAnsi="Poppins" w:cs="Poppins"/>
          <w:color w:val="auto"/>
        </w:rPr>
        <w:t>The Company</w:t>
      </w:r>
      <w:r w:rsidRPr="003665CF">
        <w:rPr>
          <w:rFonts w:ascii="Poppins" w:hAnsi="Poppins" w:cs="Poppins"/>
          <w:color w:val="auto"/>
        </w:rPr>
        <w:t>’s communications provider’s MPLS network, but includes responsibility for the communication circuits between the Trading Party and the MPLS network and the EDT routers which terminate these services on the Trading Party premises.</w:t>
      </w:r>
    </w:p>
    <w:p w14:paraId="73F07515" w14:textId="7F972634" w:rsidR="00E94F58" w:rsidRPr="003665CF" w:rsidRDefault="00FB11D1" w:rsidP="000A54D6">
      <w:pPr>
        <w:ind w:left="567"/>
        <w:jc w:val="both"/>
        <w:rPr>
          <w:rFonts w:ascii="Poppins" w:hAnsi="Poppins" w:cs="Poppins"/>
          <w:color w:val="auto"/>
        </w:rPr>
      </w:pPr>
      <w:r w:rsidRPr="003665CF">
        <w:rPr>
          <w:rFonts w:ascii="Poppins" w:hAnsi="Poppins" w:cs="Poppins"/>
          <w:color w:val="auto"/>
        </w:rPr>
        <w:t>The Company</w:t>
      </w:r>
      <w:r w:rsidR="00E94F58" w:rsidRPr="003665CF">
        <w:rPr>
          <w:rFonts w:ascii="Poppins" w:hAnsi="Poppins" w:cs="Poppins"/>
          <w:color w:val="auto"/>
        </w:rPr>
        <w:t xml:space="preserve"> will, however, provide Trading Parties with reasonable assistance in diagnosing and correcting problems on their EDT communication services.  </w:t>
      </w:r>
    </w:p>
    <w:p w14:paraId="2F95410A" w14:textId="633EF75B"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The maintenance of EDL links is the formal responsibility of </w:t>
      </w:r>
      <w:r w:rsidR="00FB11D1" w:rsidRPr="003665CF">
        <w:rPr>
          <w:rFonts w:ascii="Poppins" w:hAnsi="Poppins" w:cs="Poppins"/>
          <w:color w:val="auto"/>
        </w:rPr>
        <w:t>The Company</w:t>
      </w:r>
      <w:r w:rsidRPr="003665CF">
        <w:rPr>
          <w:rFonts w:ascii="Poppins" w:hAnsi="Poppins" w:cs="Poppins"/>
          <w:color w:val="auto"/>
        </w:rPr>
        <w:t xml:space="preserve">; this includes the communication circuits and also the EDL communication router which is usually located at each Control Point. The boundary of responsibility is the Local Area Network (LAN) port on the EDL router; i.e. </w:t>
      </w:r>
      <w:r w:rsidR="00470891" w:rsidRPr="003665CF">
        <w:rPr>
          <w:rFonts w:ascii="Poppins" w:hAnsi="Poppins" w:cs="Poppins"/>
          <w:color w:val="auto"/>
        </w:rPr>
        <w:t>The Company’s</w:t>
      </w:r>
      <w:r w:rsidRPr="003665CF">
        <w:rPr>
          <w:rFonts w:ascii="Poppins" w:hAnsi="Poppins" w:cs="Poppins"/>
          <w:color w:val="auto"/>
        </w:rPr>
        <w:t xml:space="preserve"> responsibility does not extend to any networks or network devices which may be connected to the EDL router.  Beyond this boundary point maintenance and support is the responsibility of the BM Participant</w:t>
      </w:r>
      <w:ins w:id="40" w:author="Stuart McLarnon (NESO)" w:date="2025-01-22T10:55:00Z" w16du:dateUtc="2025-01-22T10:55:00Z">
        <w:r w:rsidR="008044EC">
          <w:rPr>
            <w:rFonts w:ascii="Poppins" w:hAnsi="Poppins" w:cs="Poppins"/>
            <w:color w:val="auto"/>
          </w:rPr>
          <w:t>.</w:t>
        </w:r>
      </w:ins>
    </w:p>
    <w:p w14:paraId="1B879F57" w14:textId="1D3DA89A"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BM Participants and their agents are expected to provide </w:t>
      </w:r>
      <w:r w:rsidR="00470891" w:rsidRPr="003665CF">
        <w:rPr>
          <w:rFonts w:ascii="Poppins" w:hAnsi="Poppins" w:cs="Poppins"/>
          <w:color w:val="auto"/>
        </w:rPr>
        <w:t>The C</w:t>
      </w:r>
      <w:r w:rsidR="004B5765" w:rsidRPr="003665CF">
        <w:rPr>
          <w:rFonts w:ascii="Poppins" w:hAnsi="Poppins" w:cs="Poppins"/>
          <w:color w:val="auto"/>
        </w:rPr>
        <w:t>ompany</w:t>
      </w:r>
      <w:r w:rsidRPr="003665CF">
        <w:rPr>
          <w:rFonts w:ascii="Poppins" w:hAnsi="Poppins" w:cs="Poppins"/>
          <w:color w:val="auto"/>
        </w:rPr>
        <w:t xml:space="preserve"> with reasonable assistance to resolve faults and problems on EDL communication services.</w:t>
      </w:r>
    </w:p>
    <w:p w14:paraId="267E5E79" w14:textId="6179E586"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Faults should be reported to </w:t>
      </w:r>
      <w:r w:rsidR="005278B5" w:rsidRPr="003665CF">
        <w:rPr>
          <w:rFonts w:ascii="Poppins" w:hAnsi="Poppins" w:cs="Poppins"/>
          <w:color w:val="auto"/>
        </w:rPr>
        <w:t>T</w:t>
      </w:r>
      <w:r w:rsidRPr="003665CF">
        <w:rPr>
          <w:rFonts w:ascii="Poppins" w:hAnsi="Poppins" w:cs="Poppins"/>
          <w:color w:val="auto"/>
        </w:rPr>
        <w:t xml:space="preserve">he </w:t>
      </w:r>
      <w:r w:rsidR="005278B5" w:rsidRPr="003665CF">
        <w:rPr>
          <w:rFonts w:ascii="Poppins" w:hAnsi="Poppins" w:cs="Poppins"/>
          <w:color w:val="auto"/>
        </w:rPr>
        <w:t>Company’s</w:t>
      </w:r>
      <w:r w:rsidRPr="003665CF">
        <w:rPr>
          <w:rFonts w:ascii="Poppins" w:hAnsi="Poppins" w:cs="Poppins"/>
          <w:color w:val="auto"/>
        </w:rPr>
        <w:t xml:space="preserve"> Service Desk on 0800 917 7111 (overseas callers should use +44 </w:t>
      </w:r>
      <w:r w:rsidR="001F2644" w:rsidRPr="003665CF">
        <w:rPr>
          <w:rFonts w:ascii="Poppins" w:hAnsi="Poppins" w:cs="Poppins"/>
          <w:color w:val="auto"/>
        </w:rPr>
        <w:t>2030334634</w:t>
      </w:r>
      <w:r w:rsidRPr="003665CF">
        <w:rPr>
          <w:rFonts w:ascii="Poppins" w:hAnsi="Poppins" w:cs="Poppins"/>
          <w:color w:val="auto"/>
        </w:rPr>
        <w:t>) and quote EDL or EDT as appropriate.  This will ensure that the Service Desk engage the correct resolver group.</w:t>
      </w:r>
    </w:p>
    <w:p w14:paraId="58FB095E" w14:textId="77777777" w:rsidR="00E94F58" w:rsidRPr="009F58CF" w:rsidRDefault="00E94F58" w:rsidP="00BD1794">
      <w:pPr>
        <w:pStyle w:val="Heading2"/>
        <w:rPr>
          <w:rFonts w:ascii="Poppins Medium" w:hAnsi="Poppins Medium" w:cs="Poppins Medium"/>
          <w:color w:val="3F0731"/>
          <w:sz w:val="32"/>
          <w:szCs w:val="28"/>
        </w:rPr>
      </w:pPr>
      <w:bookmarkStart w:id="41" w:name="_Toc53053711"/>
      <w:bookmarkStart w:id="42" w:name="_Toc57024471"/>
      <w:r w:rsidRPr="009F58CF">
        <w:rPr>
          <w:rFonts w:ascii="Poppins Medium" w:hAnsi="Poppins Medium" w:cs="Poppins Medium"/>
          <w:color w:val="3F0731"/>
          <w:sz w:val="32"/>
          <w:szCs w:val="28"/>
        </w:rPr>
        <w:t>Types of Communication Circuit</w:t>
      </w:r>
      <w:bookmarkEnd w:id="41"/>
      <w:bookmarkEnd w:id="42"/>
      <w:r w:rsidRPr="009F58CF">
        <w:rPr>
          <w:rFonts w:ascii="Poppins Medium" w:hAnsi="Poppins Medium" w:cs="Poppins Medium"/>
          <w:color w:val="3F0731"/>
          <w:sz w:val="32"/>
          <w:szCs w:val="28"/>
        </w:rPr>
        <w:t xml:space="preserve">  </w:t>
      </w:r>
    </w:p>
    <w:p w14:paraId="31A34AF1" w14:textId="77777777" w:rsidR="00E94F58" w:rsidRPr="003665CF" w:rsidRDefault="00E94F58" w:rsidP="00F834D0">
      <w:pPr>
        <w:ind w:firstLine="567"/>
        <w:rPr>
          <w:rFonts w:ascii="Poppins" w:hAnsi="Poppins" w:cs="Poppins"/>
          <w:color w:val="auto"/>
        </w:rPr>
      </w:pPr>
      <w:r w:rsidRPr="003665CF">
        <w:rPr>
          <w:rFonts w:ascii="Poppins" w:hAnsi="Poppins" w:cs="Poppins"/>
          <w:color w:val="auto"/>
        </w:rPr>
        <w:t>The types of communication circuit are described in Appendix A.</w:t>
      </w:r>
    </w:p>
    <w:p w14:paraId="607ED9B0" w14:textId="77777777" w:rsidR="00E94F58" w:rsidRPr="009F58CF" w:rsidRDefault="00E94F58" w:rsidP="00BD1794">
      <w:pPr>
        <w:pStyle w:val="Heading2"/>
        <w:rPr>
          <w:rFonts w:ascii="Poppins Medium" w:hAnsi="Poppins Medium" w:cs="Poppins Medium"/>
          <w:color w:val="3F0731"/>
          <w:sz w:val="32"/>
          <w:szCs w:val="28"/>
        </w:rPr>
      </w:pPr>
      <w:bookmarkStart w:id="43" w:name="_Toc53053712"/>
      <w:bookmarkStart w:id="44" w:name="_Toc57024472"/>
      <w:r w:rsidRPr="009F58CF">
        <w:rPr>
          <w:rFonts w:ascii="Poppins Medium" w:hAnsi="Poppins Medium" w:cs="Poppins Medium"/>
          <w:color w:val="3F0731"/>
          <w:sz w:val="32"/>
          <w:szCs w:val="28"/>
        </w:rPr>
        <w:t>Services to Control Points</w:t>
      </w:r>
      <w:bookmarkEnd w:id="43"/>
      <w:bookmarkEnd w:id="44"/>
      <w:r w:rsidRPr="009F58CF">
        <w:rPr>
          <w:rFonts w:ascii="Poppins Medium" w:hAnsi="Poppins Medium" w:cs="Poppins Medium"/>
          <w:color w:val="3F0731"/>
          <w:sz w:val="32"/>
          <w:szCs w:val="28"/>
        </w:rPr>
        <w:t xml:space="preserve"> </w:t>
      </w:r>
    </w:p>
    <w:p w14:paraId="7D72227B" w14:textId="64B36563" w:rsidR="00E94F58" w:rsidRPr="003665CF" w:rsidRDefault="005278B5" w:rsidP="000A54D6">
      <w:pPr>
        <w:ind w:left="567"/>
        <w:jc w:val="both"/>
        <w:rPr>
          <w:rFonts w:ascii="Poppins" w:hAnsi="Poppins" w:cs="Poppins"/>
          <w:color w:val="auto"/>
        </w:rPr>
      </w:pPr>
      <w:r w:rsidRPr="003665CF">
        <w:rPr>
          <w:rFonts w:ascii="Poppins" w:hAnsi="Poppins" w:cs="Poppins"/>
          <w:color w:val="auto"/>
        </w:rPr>
        <w:t>The Company</w:t>
      </w:r>
      <w:r w:rsidR="00E94F58" w:rsidRPr="003665CF">
        <w:rPr>
          <w:rFonts w:ascii="Poppins" w:hAnsi="Poppins" w:cs="Poppins"/>
          <w:color w:val="auto"/>
        </w:rPr>
        <w:t xml:space="preserve"> will provide a Main Route to each Control Point, and may also elect to provide an Alternate Route depending upon the extent of demand or generation which is controlled from that point. The standard for these is described in Appendix A.  </w:t>
      </w:r>
    </w:p>
    <w:p w14:paraId="3D1ADB71" w14:textId="7FCE32AF"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In circumstances where </w:t>
      </w:r>
      <w:r w:rsidR="005022E5" w:rsidRPr="003665CF">
        <w:rPr>
          <w:rFonts w:ascii="Poppins" w:hAnsi="Poppins" w:cs="Poppins"/>
          <w:color w:val="auto"/>
        </w:rPr>
        <w:t>The Company</w:t>
      </w:r>
      <w:r w:rsidRPr="003665CF">
        <w:rPr>
          <w:rFonts w:ascii="Poppins" w:hAnsi="Poppins" w:cs="Poppins"/>
          <w:color w:val="auto"/>
        </w:rPr>
        <w:t xml:space="preserve"> and the BM Participant agree to provide communications to a location other than the Control Point, then </w:t>
      </w:r>
      <w:r w:rsidR="005022E5" w:rsidRPr="003665CF">
        <w:rPr>
          <w:rFonts w:ascii="Poppins" w:hAnsi="Poppins" w:cs="Poppins"/>
          <w:color w:val="auto"/>
        </w:rPr>
        <w:t>The Company</w:t>
      </w:r>
      <w:r w:rsidRPr="003665CF">
        <w:rPr>
          <w:rFonts w:ascii="Poppins" w:hAnsi="Poppins" w:cs="Poppins"/>
          <w:color w:val="auto"/>
        </w:rPr>
        <w:t xml:space="preserve"> will provide communications to this location, and the BM Participant will be responsible for onward communications to the Control Point.  All EDL Managed Service Providers must conform to the requirements in this standard.  </w:t>
      </w:r>
      <w:r w:rsidR="00D260F3" w:rsidRPr="003665CF">
        <w:rPr>
          <w:rFonts w:ascii="Poppins" w:hAnsi="Poppins" w:cs="Poppins"/>
          <w:color w:val="auto"/>
        </w:rPr>
        <w:t>The Company</w:t>
      </w:r>
      <w:r w:rsidRPr="003665CF">
        <w:rPr>
          <w:rFonts w:ascii="Poppins" w:hAnsi="Poppins" w:cs="Poppins"/>
          <w:color w:val="auto"/>
        </w:rPr>
        <w:t xml:space="preserve"> reserve the right not to provide EDL to this other location until these requirements are met.  In these situations, on </w:t>
      </w:r>
      <w:r w:rsidR="00D260F3" w:rsidRPr="003665CF">
        <w:rPr>
          <w:rFonts w:ascii="Poppins" w:hAnsi="Poppins" w:cs="Poppins"/>
          <w:color w:val="auto"/>
        </w:rPr>
        <w:t>The Company</w:t>
      </w:r>
      <w:r w:rsidRPr="003665CF">
        <w:rPr>
          <w:rFonts w:ascii="Poppins" w:hAnsi="Poppins" w:cs="Poppins"/>
          <w:color w:val="auto"/>
        </w:rPr>
        <w:t xml:space="preserve">’s request, system architecture arrangements shall be shared with </w:t>
      </w:r>
      <w:r w:rsidR="00D260F3" w:rsidRPr="003665CF">
        <w:rPr>
          <w:rFonts w:ascii="Poppins" w:hAnsi="Poppins" w:cs="Poppins"/>
          <w:color w:val="auto"/>
        </w:rPr>
        <w:t>The Company</w:t>
      </w:r>
      <w:r w:rsidRPr="003665CF">
        <w:rPr>
          <w:rFonts w:ascii="Poppins" w:hAnsi="Poppins" w:cs="Poppins"/>
          <w:color w:val="auto"/>
        </w:rPr>
        <w:t xml:space="preserve">.  </w:t>
      </w:r>
    </w:p>
    <w:p w14:paraId="10481C1A" w14:textId="2B4B2B14" w:rsidR="00E94F58" w:rsidRPr="003665CF" w:rsidRDefault="00E94F58" w:rsidP="000A54D6">
      <w:pPr>
        <w:ind w:left="567"/>
        <w:jc w:val="both"/>
        <w:rPr>
          <w:rFonts w:ascii="Poppins" w:hAnsi="Poppins" w:cs="Poppins"/>
          <w:color w:val="auto"/>
          <w:szCs w:val="22"/>
        </w:rPr>
      </w:pPr>
      <w:r w:rsidRPr="003665CF">
        <w:rPr>
          <w:rFonts w:ascii="Poppins" w:hAnsi="Poppins" w:cs="Poppins"/>
          <w:color w:val="auto"/>
        </w:rPr>
        <w:lastRenderedPageBreak/>
        <w:t xml:space="preserve">Main Routes and Alternate Routes will terminate at geographically separate </w:t>
      </w:r>
      <w:r w:rsidR="00DA7AE9" w:rsidRPr="003665CF">
        <w:rPr>
          <w:rFonts w:ascii="Poppins" w:hAnsi="Poppins" w:cs="Poppins"/>
          <w:color w:val="auto"/>
        </w:rPr>
        <w:t xml:space="preserve">Company </w:t>
      </w:r>
      <w:del w:id="45" w:author="Stuart McLarnon (NESO)" w:date="2025-01-22T10:57:00Z" w16du:dateUtc="2025-01-22T10:57:00Z">
        <w:r w:rsidRPr="003665CF" w:rsidDel="00296DD7">
          <w:rPr>
            <w:rFonts w:ascii="Poppins" w:hAnsi="Poppins" w:cs="Poppins"/>
            <w:color w:val="auto"/>
          </w:rPr>
          <w:delText xml:space="preserve"> </w:delText>
        </w:r>
      </w:del>
      <w:r w:rsidRPr="003665CF">
        <w:rPr>
          <w:rFonts w:ascii="Poppins" w:hAnsi="Poppins" w:cs="Poppins"/>
          <w:color w:val="auto"/>
        </w:rPr>
        <w:t xml:space="preserve">premises, with onward linking via </w:t>
      </w:r>
      <w:r w:rsidR="00DA7AE9" w:rsidRPr="003665CF">
        <w:rPr>
          <w:rFonts w:ascii="Poppins" w:hAnsi="Poppins" w:cs="Poppins"/>
          <w:color w:val="auto"/>
        </w:rPr>
        <w:t>The Company’s</w:t>
      </w:r>
      <w:r w:rsidRPr="003665CF">
        <w:rPr>
          <w:rFonts w:ascii="Poppins" w:hAnsi="Poppins" w:cs="Poppins"/>
          <w:color w:val="auto"/>
        </w:rPr>
        <w:t xml:space="preserve"> Operational WAN.</w:t>
      </w:r>
    </w:p>
    <w:p w14:paraId="524D69AB" w14:textId="58DE373C" w:rsidR="00E94F58" w:rsidRPr="003665CF" w:rsidRDefault="00DE146E" w:rsidP="000A54D6">
      <w:pPr>
        <w:ind w:left="567"/>
        <w:jc w:val="both"/>
        <w:rPr>
          <w:rFonts w:ascii="Poppins" w:hAnsi="Poppins" w:cs="Poppins"/>
          <w:color w:val="auto"/>
          <w:szCs w:val="22"/>
        </w:rPr>
      </w:pPr>
      <w:r w:rsidRPr="003665CF">
        <w:rPr>
          <w:rFonts w:ascii="Poppins" w:hAnsi="Poppins" w:cs="Poppins"/>
          <w:color w:val="auto"/>
        </w:rPr>
        <w:t>The Company</w:t>
      </w:r>
      <w:r w:rsidR="00E94F58" w:rsidRPr="003665CF">
        <w:rPr>
          <w:rFonts w:ascii="Poppins" w:hAnsi="Poppins" w:cs="Poppins"/>
          <w:color w:val="auto"/>
        </w:rPr>
        <w:t xml:space="preserve"> will provide, install and configure a router to terminate EDL services at each Control Point, hosting site or alternative location agreed with the BM Participant. Maintenance and operation of the routers is </w:t>
      </w:r>
      <w:r w:rsidR="00CC4FB9" w:rsidRPr="003665CF">
        <w:rPr>
          <w:rFonts w:ascii="Poppins" w:hAnsi="Poppins" w:cs="Poppins"/>
          <w:color w:val="auto"/>
        </w:rPr>
        <w:t>The Company’s</w:t>
      </w:r>
      <w:r w:rsidR="00E94F58" w:rsidRPr="003665CF">
        <w:rPr>
          <w:rFonts w:ascii="Poppins" w:hAnsi="Poppins" w:cs="Poppins"/>
          <w:color w:val="auto"/>
        </w:rPr>
        <w:t xml:space="preserve"> responsibility.</w:t>
      </w:r>
    </w:p>
    <w:p w14:paraId="4DF1CC8F" w14:textId="77777777" w:rsidR="00E94F58" w:rsidRPr="003665CF" w:rsidRDefault="00E94F58" w:rsidP="000A54D6">
      <w:pPr>
        <w:ind w:left="567"/>
        <w:jc w:val="both"/>
        <w:rPr>
          <w:rFonts w:ascii="Poppins" w:hAnsi="Poppins" w:cs="Poppins"/>
          <w:color w:val="auto"/>
          <w:szCs w:val="22"/>
        </w:rPr>
      </w:pPr>
      <w:r w:rsidRPr="003665CF">
        <w:rPr>
          <w:rFonts w:ascii="Poppins" w:hAnsi="Poppins" w:cs="Poppins"/>
          <w:color w:val="auto"/>
        </w:rPr>
        <w:t>The network protocol used over these links is restricted to IPv4, with Border Gateway Protocol (BGP or eBGP) for the exchange of routing information. The use of other routing protocols or static routes is not permitted for this purpose.</w:t>
      </w:r>
    </w:p>
    <w:p w14:paraId="79BA75BD" w14:textId="7E22DB56" w:rsidR="00E94F58" w:rsidRPr="003665CF" w:rsidRDefault="00E94F58" w:rsidP="000A54D6">
      <w:pPr>
        <w:ind w:left="567"/>
        <w:jc w:val="both"/>
        <w:rPr>
          <w:rFonts w:ascii="Poppins" w:hAnsi="Poppins" w:cs="Poppins"/>
          <w:color w:val="auto"/>
          <w:szCs w:val="22"/>
        </w:rPr>
      </w:pPr>
      <w:r w:rsidRPr="003665CF">
        <w:rPr>
          <w:rFonts w:ascii="Poppins" w:hAnsi="Poppins" w:cs="Poppins"/>
          <w:color w:val="auto"/>
        </w:rPr>
        <w:t xml:space="preserve">The application level protocol is as referenced in the Electrical Standards annex to the </w:t>
      </w:r>
      <w:r w:rsidR="00C42246">
        <w:rPr>
          <w:rFonts w:ascii="Poppins" w:hAnsi="Poppins" w:cs="Poppins"/>
          <w:color w:val="auto"/>
        </w:rPr>
        <w:t>Grid Code</w:t>
      </w:r>
      <w:r w:rsidRPr="003665CF">
        <w:rPr>
          <w:rFonts w:ascii="Poppins" w:hAnsi="Poppins" w:cs="Poppins"/>
          <w:color w:val="auto"/>
        </w:rPr>
        <w:t xml:space="preserve"> General Conditions.  Further details of the EDL application protocol are given in Reference </w:t>
      </w:r>
      <w:r w:rsidR="002D426B" w:rsidRPr="003665CF">
        <w:rPr>
          <w:rFonts w:ascii="Poppins" w:hAnsi="Poppins" w:cs="Poppins"/>
          <w:color w:val="auto"/>
        </w:rPr>
        <w:t>8.</w:t>
      </w:r>
      <w:r w:rsidRPr="003665CF">
        <w:rPr>
          <w:rFonts w:ascii="Poppins" w:hAnsi="Poppins" w:cs="Poppins"/>
          <w:color w:val="auto"/>
        </w:rPr>
        <w:t>1</w:t>
      </w:r>
      <w:r w:rsidR="002D426B" w:rsidRPr="003665CF">
        <w:rPr>
          <w:rFonts w:ascii="Poppins" w:hAnsi="Poppins" w:cs="Poppins"/>
          <w:color w:val="auto"/>
        </w:rPr>
        <w:t xml:space="preserve"> of this document</w:t>
      </w:r>
      <w:r w:rsidRPr="003665CF">
        <w:rPr>
          <w:rFonts w:ascii="Poppins" w:hAnsi="Poppins" w:cs="Poppins"/>
          <w:color w:val="auto"/>
        </w:rPr>
        <w:t>.</w:t>
      </w:r>
    </w:p>
    <w:p w14:paraId="20F2E4BE" w14:textId="7FF41052" w:rsidR="00E94F58" w:rsidRPr="003665CF" w:rsidRDefault="00E94F58" w:rsidP="000A54D6">
      <w:pPr>
        <w:ind w:left="567"/>
        <w:jc w:val="both"/>
        <w:rPr>
          <w:rFonts w:ascii="Poppins" w:hAnsi="Poppins" w:cs="Poppins"/>
          <w:color w:val="auto"/>
          <w:szCs w:val="22"/>
        </w:rPr>
      </w:pPr>
      <w:r w:rsidRPr="003665CF">
        <w:rPr>
          <w:rFonts w:ascii="Poppins" w:hAnsi="Poppins" w:cs="Poppins"/>
          <w:color w:val="auto"/>
        </w:rPr>
        <w:t xml:space="preserve">Where </w:t>
      </w:r>
      <w:r w:rsidR="00F27085" w:rsidRPr="003665CF">
        <w:rPr>
          <w:rFonts w:ascii="Poppins" w:hAnsi="Poppins" w:cs="Poppins"/>
          <w:color w:val="auto"/>
        </w:rPr>
        <w:t>C</w:t>
      </w:r>
      <w:r w:rsidRPr="003665CF">
        <w:rPr>
          <w:rFonts w:ascii="Poppins" w:hAnsi="Poppins" w:cs="Poppins"/>
          <w:color w:val="auto"/>
        </w:rPr>
        <w:t xml:space="preserve">ontrol </w:t>
      </w:r>
      <w:r w:rsidR="00F27085" w:rsidRPr="003665CF">
        <w:rPr>
          <w:rFonts w:ascii="Poppins" w:hAnsi="Poppins" w:cs="Poppins"/>
          <w:color w:val="auto"/>
        </w:rPr>
        <w:t>T</w:t>
      </w:r>
      <w:r w:rsidRPr="003665CF">
        <w:rPr>
          <w:rFonts w:ascii="Poppins" w:hAnsi="Poppins" w:cs="Poppins"/>
          <w:color w:val="auto"/>
        </w:rPr>
        <w:t xml:space="preserve">elephony is provided to Control Points, this may be delivered via separate communication circuits to the services used for EDL, however </w:t>
      </w:r>
      <w:r w:rsidR="005114B1" w:rsidRPr="003665CF">
        <w:rPr>
          <w:rFonts w:ascii="Poppins" w:hAnsi="Poppins" w:cs="Poppins"/>
          <w:color w:val="auto"/>
        </w:rPr>
        <w:t>The Company</w:t>
      </w:r>
      <w:r w:rsidRPr="003665CF">
        <w:rPr>
          <w:rFonts w:ascii="Poppins" w:hAnsi="Poppins" w:cs="Poppins"/>
          <w:color w:val="auto"/>
        </w:rPr>
        <w:t xml:space="preserve"> may elect to share communications circuits for both EDL and Control Telephony.</w:t>
      </w:r>
    </w:p>
    <w:p w14:paraId="65D946D0" w14:textId="70BB601B" w:rsidR="00E94F58" w:rsidRPr="003665CF" w:rsidRDefault="005114B1" w:rsidP="000A54D6">
      <w:pPr>
        <w:ind w:left="567"/>
        <w:jc w:val="both"/>
        <w:rPr>
          <w:rFonts w:ascii="Poppins" w:hAnsi="Poppins" w:cs="Poppins"/>
          <w:color w:val="auto"/>
          <w:szCs w:val="22"/>
        </w:rPr>
      </w:pPr>
      <w:r w:rsidRPr="003665CF">
        <w:rPr>
          <w:rFonts w:ascii="Poppins" w:hAnsi="Poppins" w:cs="Poppins"/>
          <w:color w:val="auto"/>
        </w:rPr>
        <w:t>The Company</w:t>
      </w:r>
      <w:r w:rsidR="00E94F58" w:rsidRPr="003665CF">
        <w:rPr>
          <w:rFonts w:ascii="Poppins" w:hAnsi="Poppins" w:cs="Poppins"/>
          <w:color w:val="auto"/>
        </w:rPr>
        <w:t xml:space="preserve"> will act as custodian of all network addresses which communicate with </w:t>
      </w:r>
      <w:r w:rsidRPr="003665CF">
        <w:rPr>
          <w:rFonts w:ascii="Poppins" w:hAnsi="Poppins" w:cs="Poppins"/>
          <w:color w:val="auto"/>
        </w:rPr>
        <w:t>T</w:t>
      </w:r>
      <w:r w:rsidR="00E94F58" w:rsidRPr="003665CF">
        <w:rPr>
          <w:rFonts w:ascii="Poppins" w:hAnsi="Poppins" w:cs="Poppins"/>
          <w:color w:val="auto"/>
        </w:rPr>
        <w:t xml:space="preserve">he </w:t>
      </w:r>
      <w:r w:rsidRPr="003665CF">
        <w:rPr>
          <w:rFonts w:ascii="Poppins" w:hAnsi="Poppins" w:cs="Poppins"/>
          <w:color w:val="auto"/>
        </w:rPr>
        <w:t>Company’s</w:t>
      </w:r>
      <w:r w:rsidR="00E94F58" w:rsidRPr="003665CF">
        <w:rPr>
          <w:rFonts w:ascii="Poppins" w:hAnsi="Poppins" w:cs="Poppins"/>
          <w:color w:val="auto"/>
        </w:rPr>
        <w:t xml:space="preserve"> Operational WAN, and will allocate Registered Private IP Addresses for EDL at Control Points in accordance with </w:t>
      </w:r>
      <w:r w:rsidR="00137D5D" w:rsidRPr="003665CF">
        <w:rPr>
          <w:rFonts w:ascii="Poppins" w:hAnsi="Poppins" w:cs="Poppins"/>
          <w:color w:val="auto"/>
        </w:rPr>
        <w:t>T</w:t>
      </w:r>
      <w:r w:rsidR="00E94F58" w:rsidRPr="003665CF">
        <w:rPr>
          <w:rFonts w:ascii="Poppins" w:hAnsi="Poppins" w:cs="Poppins"/>
          <w:color w:val="auto"/>
        </w:rPr>
        <w:t xml:space="preserve">he </w:t>
      </w:r>
      <w:r w:rsidR="00CD5672" w:rsidRPr="003665CF">
        <w:rPr>
          <w:rFonts w:ascii="Poppins" w:hAnsi="Poppins" w:cs="Poppins"/>
          <w:color w:val="auto"/>
        </w:rPr>
        <w:t>Company’s</w:t>
      </w:r>
      <w:r w:rsidR="00E94F58" w:rsidRPr="003665CF">
        <w:rPr>
          <w:rFonts w:ascii="Poppins" w:hAnsi="Poppins" w:cs="Poppins"/>
          <w:color w:val="auto"/>
        </w:rPr>
        <w:t xml:space="preserve"> standard addressing scheme. These are the only addresses which may be used by Automatic Logging Devices for communication with </w:t>
      </w:r>
      <w:r w:rsidR="00CD5672" w:rsidRPr="003665CF">
        <w:rPr>
          <w:rFonts w:ascii="Poppins" w:hAnsi="Poppins" w:cs="Poppins"/>
          <w:color w:val="auto"/>
        </w:rPr>
        <w:t>The Company</w:t>
      </w:r>
      <w:r w:rsidR="00E94F58" w:rsidRPr="003665CF">
        <w:rPr>
          <w:rFonts w:ascii="Poppins" w:hAnsi="Poppins" w:cs="Poppins"/>
          <w:color w:val="auto"/>
        </w:rPr>
        <w:t>.</w:t>
      </w:r>
    </w:p>
    <w:p w14:paraId="21750612" w14:textId="6DE304D7"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Where </w:t>
      </w:r>
      <w:r w:rsidR="00CD5672" w:rsidRPr="003665CF">
        <w:rPr>
          <w:rFonts w:ascii="Poppins" w:hAnsi="Poppins" w:cs="Poppins"/>
          <w:color w:val="auto"/>
        </w:rPr>
        <w:t>The Company</w:t>
      </w:r>
      <w:r w:rsidRPr="003665CF">
        <w:rPr>
          <w:rFonts w:ascii="Poppins" w:hAnsi="Poppins" w:cs="Poppins"/>
          <w:color w:val="auto"/>
        </w:rPr>
        <w:t xml:space="preserve"> and the BM Participant </w:t>
      </w:r>
      <w:r w:rsidR="002D6DFE" w:rsidRPr="003665CF">
        <w:rPr>
          <w:rFonts w:ascii="Poppins" w:hAnsi="Poppins" w:cs="Poppins"/>
          <w:color w:val="auto"/>
        </w:rPr>
        <w:t xml:space="preserve">or relevant Restoration </w:t>
      </w:r>
      <w:r w:rsidR="002C257D" w:rsidRPr="003665CF">
        <w:rPr>
          <w:rFonts w:ascii="Poppins" w:hAnsi="Poppins" w:cs="Poppins"/>
          <w:color w:val="auto"/>
        </w:rPr>
        <w:t>Contractor</w:t>
      </w:r>
      <w:r w:rsidR="002D6DFE" w:rsidRPr="003665CF">
        <w:rPr>
          <w:rFonts w:ascii="Poppins" w:hAnsi="Poppins" w:cs="Poppins"/>
          <w:color w:val="auto"/>
        </w:rPr>
        <w:t xml:space="preserve"> </w:t>
      </w:r>
      <w:r w:rsidRPr="003665CF">
        <w:rPr>
          <w:rFonts w:ascii="Poppins" w:hAnsi="Poppins" w:cs="Poppins"/>
          <w:color w:val="auto"/>
        </w:rPr>
        <w:t xml:space="preserve">agree that </w:t>
      </w:r>
      <w:r w:rsidR="00CD5672" w:rsidRPr="003665CF">
        <w:rPr>
          <w:rFonts w:ascii="Poppins" w:hAnsi="Poppins" w:cs="Poppins"/>
          <w:color w:val="auto"/>
        </w:rPr>
        <w:t>The Company</w:t>
      </w:r>
      <w:r w:rsidRPr="003665CF">
        <w:rPr>
          <w:rFonts w:ascii="Poppins" w:hAnsi="Poppins" w:cs="Poppins"/>
          <w:color w:val="auto"/>
        </w:rPr>
        <w:t xml:space="preserve"> will provide communications to a point other than the Control Point, then the resilience, support and redundancy requirements for the onward communication system to the Control Point is the responsibility of the BM Participant </w:t>
      </w:r>
      <w:r w:rsidR="002D6DFE" w:rsidRPr="003665CF">
        <w:rPr>
          <w:rFonts w:ascii="Poppins" w:hAnsi="Poppins" w:cs="Poppins"/>
          <w:color w:val="auto"/>
        </w:rPr>
        <w:t xml:space="preserve">and/or relevant Restoration </w:t>
      </w:r>
      <w:r w:rsidR="002C257D" w:rsidRPr="003665CF">
        <w:rPr>
          <w:rFonts w:ascii="Poppins" w:hAnsi="Poppins" w:cs="Poppins"/>
          <w:color w:val="auto"/>
        </w:rPr>
        <w:t>Contractor</w:t>
      </w:r>
      <w:r w:rsidR="002D6DFE" w:rsidRPr="003665CF">
        <w:rPr>
          <w:rFonts w:ascii="Poppins" w:hAnsi="Poppins" w:cs="Poppins"/>
          <w:color w:val="auto"/>
        </w:rPr>
        <w:t xml:space="preserve"> </w:t>
      </w:r>
      <w:r w:rsidRPr="003665CF">
        <w:rPr>
          <w:rFonts w:ascii="Poppins" w:hAnsi="Poppins" w:cs="Poppins"/>
          <w:color w:val="auto"/>
        </w:rPr>
        <w:t xml:space="preserve">and must comply with the following requirements to ensure that systemic risks are mitigated:  </w:t>
      </w:r>
    </w:p>
    <w:p w14:paraId="2176A28E" w14:textId="77777777" w:rsidR="00E94F58" w:rsidRPr="003665CF" w:rsidRDefault="00E94F58" w:rsidP="004B47C8">
      <w:pPr>
        <w:pStyle w:val="ListParagraph"/>
        <w:numPr>
          <w:ilvl w:val="0"/>
          <w:numId w:val="22"/>
        </w:numPr>
        <w:ind w:left="284" w:firstLine="425"/>
        <w:contextualSpacing w:val="0"/>
        <w:rPr>
          <w:rFonts w:ascii="Poppins" w:hAnsi="Poppins" w:cs="Poppins"/>
          <w:color w:val="auto"/>
        </w:rPr>
      </w:pPr>
      <w:r w:rsidRPr="003665CF">
        <w:rPr>
          <w:rFonts w:ascii="Poppins" w:hAnsi="Poppins" w:cs="Poppins"/>
          <w:color w:val="auto"/>
        </w:rPr>
        <w:t>Data in transit is:</w:t>
      </w:r>
    </w:p>
    <w:p w14:paraId="5F46D609" w14:textId="77777777" w:rsidR="00E94F58" w:rsidRPr="003665CF" w:rsidRDefault="00E94F58" w:rsidP="004B47C8">
      <w:pPr>
        <w:pStyle w:val="ListParagraph"/>
        <w:numPr>
          <w:ilvl w:val="1"/>
          <w:numId w:val="22"/>
        </w:numPr>
        <w:ind w:left="568" w:firstLine="425"/>
        <w:contextualSpacing w:val="0"/>
        <w:rPr>
          <w:rFonts w:ascii="Poppins" w:hAnsi="Poppins" w:cs="Poppins"/>
          <w:color w:val="auto"/>
        </w:rPr>
      </w:pPr>
      <w:r w:rsidRPr="003665CF">
        <w:rPr>
          <w:rFonts w:ascii="Poppins" w:hAnsi="Poppins" w:cs="Poppins"/>
          <w:color w:val="auto"/>
        </w:rPr>
        <w:t>protected between the end user device(s) and the service</w:t>
      </w:r>
    </w:p>
    <w:p w14:paraId="3B8DF6CE" w14:textId="77777777" w:rsidR="00E94F58" w:rsidRPr="003665CF" w:rsidRDefault="00E94F58" w:rsidP="004B47C8">
      <w:pPr>
        <w:pStyle w:val="ListParagraph"/>
        <w:numPr>
          <w:ilvl w:val="1"/>
          <w:numId w:val="22"/>
        </w:numPr>
        <w:ind w:left="568" w:firstLine="425"/>
        <w:contextualSpacing w:val="0"/>
        <w:rPr>
          <w:rFonts w:ascii="Poppins" w:hAnsi="Poppins" w:cs="Poppins"/>
          <w:color w:val="auto"/>
        </w:rPr>
      </w:pPr>
      <w:r w:rsidRPr="003665CF">
        <w:rPr>
          <w:rFonts w:ascii="Poppins" w:hAnsi="Poppins" w:cs="Poppins"/>
          <w:color w:val="auto"/>
        </w:rPr>
        <w:t>protected internally within the service</w:t>
      </w:r>
    </w:p>
    <w:p w14:paraId="1013F78D" w14:textId="60F1B085" w:rsidR="00E94F58" w:rsidRPr="003665CF" w:rsidRDefault="00E94F58" w:rsidP="004B47C8">
      <w:pPr>
        <w:pStyle w:val="ListParagraph"/>
        <w:numPr>
          <w:ilvl w:val="1"/>
          <w:numId w:val="22"/>
        </w:numPr>
        <w:ind w:left="568" w:firstLine="425"/>
        <w:contextualSpacing w:val="0"/>
        <w:rPr>
          <w:rFonts w:ascii="Poppins" w:hAnsi="Poppins" w:cs="Poppins"/>
          <w:color w:val="auto"/>
        </w:rPr>
      </w:pPr>
      <w:r w:rsidRPr="003665CF">
        <w:rPr>
          <w:rFonts w:ascii="Poppins" w:hAnsi="Poppins" w:cs="Poppins"/>
          <w:color w:val="auto"/>
        </w:rPr>
        <w:t>protected between the service and other services (e.g. where APIs are exposed)</w:t>
      </w:r>
    </w:p>
    <w:p w14:paraId="690CA08E" w14:textId="77777777" w:rsidR="00E94F58" w:rsidRPr="003665CF" w:rsidRDefault="00E94F58" w:rsidP="004B47C8">
      <w:pPr>
        <w:pStyle w:val="ListParagraph"/>
        <w:numPr>
          <w:ilvl w:val="0"/>
          <w:numId w:val="22"/>
        </w:numPr>
        <w:ind w:left="284" w:firstLine="425"/>
        <w:contextualSpacing w:val="0"/>
        <w:rPr>
          <w:rFonts w:ascii="Poppins" w:hAnsi="Poppins" w:cs="Poppins"/>
          <w:color w:val="auto"/>
        </w:rPr>
      </w:pPr>
      <w:r w:rsidRPr="003665CF">
        <w:rPr>
          <w:rFonts w:ascii="Poppins" w:hAnsi="Poppins" w:cs="Poppins"/>
          <w:color w:val="auto"/>
        </w:rPr>
        <w:t>The means of communication should be either of the following:</w:t>
      </w:r>
    </w:p>
    <w:p w14:paraId="24785A9A" w14:textId="77777777" w:rsidR="00E94F58" w:rsidRPr="003665CF" w:rsidRDefault="00E94F58" w:rsidP="004B47C8">
      <w:pPr>
        <w:pStyle w:val="ListParagraph"/>
        <w:numPr>
          <w:ilvl w:val="1"/>
          <w:numId w:val="22"/>
        </w:numPr>
        <w:ind w:left="568" w:firstLine="425"/>
        <w:contextualSpacing w:val="0"/>
        <w:rPr>
          <w:rFonts w:ascii="Poppins" w:hAnsi="Poppins" w:cs="Poppins"/>
          <w:color w:val="auto"/>
        </w:rPr>
      </w:pPr>
      <w:r w:rsidRPr="003665CF">
        <w:rPr>
          <w:rFonts w:ascii="Poppins" w:hAnsi="Poppins" w:cs="Poppins"/>
          <w:color w:val="auto"/>
        </w:rPr>
        <w:t>Use a dedicated circuit replicating the current EDL leased line;</w:t>
      </w:r>
    </w:p>
    <w:p w14:paraId="383898D1" w14:textId="77777777" w:rsidR="00E94F58" w:rsidRPr="003665CF" w:rsidRDefault="00E94F58" w:rsidP="004B47C8">
      <w:pPr>
        <w:pStyle w:val="ListParagraph"/>
        <w:numPr>
          <w:ilvl w:val="1"/>
          <w:numId w:val="22"/>
        </w:numPr>
        <w:ind w:left="568" w:firstLine="425"/>
        <w:contextualSpacing w:val="0"/>
        <w:rPr>
          <w:rFonts w:ascii="Poppins" w:hAnsi="Poppins" w:cs="Poppins"/>
          <w:color w:val="auto"/>
        </w:rPr>
      </w:pPr>
      <w:r w:rsidRPr="003665CF">
        <w:rPr>
          <w:rFonts w:ascii="Poppins" w:hAnsi="Poppins" w:cs="Poppins"/>
          <w:color w:val="auto"/>
        </w:rPr>
        <w:t>If using an internet based connection:</w:t>
      </w:r>
    </w:p>
    <w:p w14:paraId="6E4B5FB7" w14:textId="77777777" w:rsidR="00E94F58" w:rsidRPr="003665CF" w:rsidRDefault="00E94F58" w:rsidP="004B47C8">
      <w:pPr>
        <w:pStyle w:val="ListParagraph"/>
        <w:numPr>
          <w:ilvl w:val="2"/>
          <w:numId w:val="22"/>
        </w:numPr>
        <w:ind w:left="993" w:firstLine="425"/>
        <w:contextualSpacing w:val="0"/>
        <w:rPr>
          <w:rFonts w:ascii="Poppins" w:hAnsi="Poppins" w:cs="Poppins"/>
          <w:color w:val="auto"/>
        </w:rPr>
      </w:pPr>
      <w:r w:rsidRPr="003665CF">
        <w:rPr>
          <w:rFonts w:ascii="Poppins" w:hAnsi="Poppins" w:cs="Poppins"/>
          <w:color w:val="auto"/>
        </w:rPr>
        <w:t xml:space="preserve">IpSec VPN to </w:t>
      </w:r>
    </w:p>
    <w:p w14:paraId="5CA3EEDB" w14:textId="77777777" w:rsidR="00E94F58" w:rsidRPr="003665CF" w:rsidRDefault="00E94F58" w:rsidP="004B47C8">
      <w:pPr>
        <w:pStyle w:val="ListParagraph"/>
        <w:numPr>
          <w:ilvl w:val="2"/>
          <w:numId w:val="22"/>
        </w:numPr>
        <w:ind w:left="993" w:firstLine="425"/>
        <w:contextualSpacing w:val="0"/>
        <w:rPr>
          <w:rFonts w:ascii="Poppins" w:hAnsi="Poppins" w:cs="Poppins"/>
          <w:color w:val="auto"/>
        </w:rPr>
      </w:pPr>
      <w:r w:rsidRPr="003665CF">
        <w:rPr>
          <w:rFonts w:ascii="Poppins" w:hAnsi="Poppins" w:cs="Poppins"/>
          <w:color w:val="auto"/>
        </w:rPr>
        <w:t>Minimum of, cryptographic algorithm based on:</w:t>
      </w:r>
    </w:p>
    <w:p w14:paraId="180F3FAC" w14:textId="77777777" w:rsidR="00E94F58" w:rsidRPr="003665CF" w:rsidRDefault="00E94F58" w:rsidP="004B47C8">
      <w:pPr>
        <w:pStyle w:val="ListParagraph"/>
        <w:numPr>
          <w:ilvl w:val="3"/>
          <w:numId w:val="22"/>
        </w:numPr>
        <w:ind w:left="1276" w:firstLine="425"/>
        <w:contextualSpacing w:val="0"/>
        <w:rPr>
          <w:rFonts w:ascii="Poppins" w:hAnsi="Poppins" w:cs="Poppins"/>
          <w:color w:val="auto"/>
        </w:rPr>
      </w:pPr>
      <w:r w:rsidRPr="003665CF">
        <w:rPr>
          <w:rFonts w:ascii="Poppins" w:hAnsi="Poppins" w:cs="Poppins"/>
          <w:color w:val="auto"/>
        </w:rPr>
        <w:t>Key length 128 bit</w:t>
      </w:r>
    </w:p>
    <w:p w14:paraId="1C0A637B" w14:textId="77777777" w:rsidR="00E94F58" w:rsidRPr="003665CF" w:rsidRDefault="00E94F58" w:rsidP="004B47C8">
      <w:pPr>
        <w:pStyle w:val="ListParagraph"/>
        <w:numPr>
          <w:ilvl w:val="3"/>
          <w:numId w:val="22"/>
        </w:numPr>
        <w:ind w:left="1276" w:firstLine="425"/>
        <w:contextualSpacing w:val="0"/>
        <w:rPr>
          <w:rFonts w:ascii="Poppins" w:hAnsi="Poppins" w:cs="Poppins"/>
          <w:color w:val="auto"/>
        </w:rPr>
      </w:pPr>
      <w:r w:rsidRPr="003665CF">
        <w:rPr>
          <w:rFonts w:ascii="Poppins" w:hAnsi="Poppins" w:cs="Poppins"/>
          <w:color w:val="auto"/>
        </w:rPr>
        <w:t>Symmetric key algorithm: CAST AES-128</w:t>
      </w:r>
    </w:p>
    <w:p w14:paraId="55972FC9" w14:textId="77777777" w:rsidR="00E94F58" w:rsidRPr="003665CF" w:rsidRDefault="00E94F58" w:rsidP="004B47C8">
      <w:pPr>
        <w:pStyle w:val="ListParagraph"/>
        <w:numPr>
          <w:ilvl w:val="3"/>
          <w:numId w:val="22"/>
        </w:numPr>
        <w:ind w:left="1276" w:firstLine="425"/>
        <w:contextualSpacing w:val="0"/>
        <w:rPr>
          <w:rFonts w:ascii="Poppins" w:hAnsi="Poppins" w:cs="Poppins"/>
          <w:color w:val="auto"/>
        </w:rPr>
      </w:pPr>
      <w:r w:rsidRPr="003665CF">
        <w:rPr>
          <w:rFonts w:ascii="Poppins" w:hAnsi="Poppins" w:cs="Poppins"/>
          <w:color w:val="auto"/>
        </w:rPr>
        <w:t>Hashing algorithm SHA-256</w:t>
      </w:r>
    </w:p>
    <w:p w14:paraId="24112483" w14:textId="2DDC4A2B" w:rsidR="00E94F58" w:rsidRPr="003665CF" w:rsidRDefault="00E94F58" w:rsidP="00F8042E">
      <w:pPr>
        <w:pStyle w:val="ListParagraph"/>
        <w:numPr>
          <w:ilvl w:val="2"/>
          <w:numId w:val="22"/>
        </w:numPr>
        <w:ind w:left="1417" w:hanging="425"/>
        <w:contextualSpacing w:val="0"/>
        <w:jc w:val="both"/>
        <w:rPr>
          <w:rFonts w:ascii="Poppins" w:hAnsi="Poppins" w:cs="Poppins"/>
          <w:color w:val="auto"/>
        </w:rPr>
      </w:pPr>
      <w:r w:rsidRPr="003665CF">
        <w:rPr>
          <w:rFonts w:ascii="Poppins" w:hAnsi="Poppins" w:cs="Poppins"/>
          <w:color w:val="auto"/>
        </w:rPr>
        <w:lastRenderedPageBreak/>
        <w:t xml:space="preserve">Security event and alarm monitoring, making </w:t>
      </w:r>
      <w:del w:id="46" w:author="Stuart McLarnon (NESO)" w:date="2024-11-20T14:55:00Z">
        <w:r w:rsidRPr="00E94F58">
          <w:delText>National Grid ESO</w:delText>
        </w:r>
      </w:del>
      <w:ins w:id="47" w:author="Stuart McLarnon (NESO)" w:date="2025-01-22T10:58:00Z" w16du:dateUtc="2025-01-22T10:58:00Z">
        <w:r w:rsidR="009863E8">
          <w:rPr>
            <w:rFonts w:ascii="Poppins" w:hAnsi="Poppins" w:cs="Poppins"/>
            <w:color w:val="auto"/>
          </w:rPr>
          <w:t>The Company</w:t>
        </w:r>
      </w:ins>
      <w:r w:rsidRPr="003665CF">
        <w:rPr>
          <w:rFonts w:ascii="Poppins" w:hAnsi="Poppins" w:cs="Poppins"/>
          <w:color w:val="auto"/>
        </w:rPr>
        <w:t xml:space="preserve"> aware of significant breaches</w:t>
      </w:r>
    </w:p>
    <w:p w14:paraId="40B27E0C" w14:textId="7A5EB867" w:rsidR="00E94F58" w:rsidRPr="003665CF" w:rsidRDefault="00E94F58" w:rsidP="000A54D6">
      <w:pPr>
        <w:pStyle w:val="ListParagraph"/>
        <w:numPr>
          <w:ilvl w:val="0"/>
          <w:numId w:val="22"/>
        </w:numPr>
        <w:ind w:left="1560" w:hanging="851"/>
        <w:contextualSpacing w:val="0"/>
        <w:jc w:val="both"/>
        <w:rPr>
          <w:rFonts w:ascii="Poppins" w:hAnsi="Poppins" w:cs="Poppins"/>
          <w:color w:val="auto"/>
        </w:rPr>
      </w:pPr>
      <w:r w:rsidRPr="003665CF">
        <w:rPr>
          <w:rFonts w:ascii="Poppins" w:hAnsi="Poppins" w:cs="Poppins"/>
          <w:color w:val="auto"/>
        </w:rPr>
        <w:t xml:space="preserve">The BM Participant </w:t>
      </w:r>
      <w:r w:rsidR="001944E1" w:rsidRPr="003665CF">
        <w:rPr>
          <w:rFonts w:ascii="Poppins" w:hAnsi="Poppins" w:cs="Poppins"/>
          <w:color w:val="auto"/>
        </w:rPr>
        <w:t xml:space="preserve">and/or Restoration </w:t>
      </w:r>
      <w:r w:rsidR="002F2117" w:rsidRPr="003665CF">
        <w:rPr>
          <w:rFonts w:ascii="Poppins" w:hAnsi="Poppins" w:cs="Poppins"/>
          <w:color w:val="auto"/>
        </w:rPr>
        <w:t>Contractor</w:t>
      </w:r>
      <w:r w:rsidR="001944E1" w:rsidRPr="003665CF">
        <w:rPr>
          <w:rFonts w:ascii="Poppins" w:hAnsi="Poppins" w:cs="Poppins"/>
          <w:color w:val="auto"/>
        </w:rPr>
        <w:t xml:space="preserve"> </w:t>
      </w:r>
      <w:r w:rsidRPr="003665CF">
        <w:rPr>
          <w:rFonts w:ascii="Poppins" w:hAnsi="Poppins" w:cs="Poppins"/>
          <w:color w:val="auto"/>
        </w:rPr>
        <w:t xml:space="preserve">shall ensure that independent penetration tests and vulnerability assessments are carried out on the hosted environment at least annually, based upon HMG National Cyber Security Centre </w:t>
      </w:r>
      <w:del w:id="48" w:author="Stuart McLarnon (NESO)" w:date="2024-11-20T14:55:00Z">
        <w:r w:rsidRPr="00E94F58">
          <w:delText>Cyber</w:delText>
        </w:r>
        <w:r w:rsidR="007610CE">
          <w:delText xml:space="preserve"> </w:delText>
        </w:r>
      </w:del>
      <w:r w:rsidR="007610CE" w:rsidRPr="003665CF">
        <w:rPr>
          <w:rFonts w:ascii="Poppins" w:hAnsi="Poppins" w:cs="Poppins"/>
          <w:color w:val="auto"/>
        </w:rPr>
        <w:t>(HMG NCSC</w:t>
      </w:r>
      <w:del w:id="49" w:author="Stuart McLarnon (NESO)" w:date="2024-11-20T14:55:00Z">
        <w:r w:rsidR="007610CE">
          <w:delText>).</w:delText>
        </w:r>
      </w:del>
      <w:ins w:id="50" w:author="Stuart McLarnon (NESO)" w:date="2024-11-20T14:55:00Z">
        <w:r w:rsidR="007610CE" w:rsidRPr="003665CF">
          <w:rPr>
            <w:rFonts w:ascii="Poppins" w:hAnsi="Poppins" w:cs="Poppins"/>
            <w:color w:val="auto"/>
          </w:rPr>
          <w:t>)</w:t>
        </w:r>
        <w:r w:rsidR="00442164">
          <w:rPr>
            <w:rFonts w:ascii="Poppins" w:hAnsi="Poppins" w:cs="Poppins"/>
            <w:color w:val="auto"/>
          </w:rPr>
          <w:t xml:space="preserve"> Cyber</w:t>
        </w:r>
      </w:ins>
      <w:r w:rsidRPr="003665CF">
        <w:rPr>
          <w:rFonts w:ascii="Poppins" w:hAnsi="Poppins" w:cs="Poppins"/>
          <w:color w:val="auto"/>
        </w:rPr>
        <w:t xml:space="preserve"> Essentials (</w:t>
      </w:r>
      <w:hyperlink r:id="rId13" w:history="1">
        <w:r w:rsidRPr="003665CF">
          <w:rPr>
            <w:rFonts w:ascii="Poppins" w:hAnsi="Poppins" w:cs="Poppins"/>
            <w:color w:val="auto"/>
          </w:rPr>
          <w:t>https://www.cyberessentials.ncsc.gov.uk/</w:t>
        </w:r>
      </w:hyperlink>
      <w:r w:rsidRPr="003665CF">
        <w:rPr>
          <w:rFonts w:ascii="Poppins" w:hAnsi="Poppins" w:cs="Poppins"/>
          <w:color w:val="auto"/>
        </w:rPr>
        <w:t>)</w:t>
      </w:r>
      <w:r w:rsidR="001944E1" w:rsidRPr="003665CF">
        <w:rPr>
          <w:rFonts w:ascii="Poppins" w:hAnsi="Poppins" w:cs="Poppins"/>
          <w:color w:val="auto"/>
        </w:rPr>
        <w:t xml:space="preserve"> and </w:t>
      </w:r>
      <w:r w:rsidR="008F1A27" w:rsidRPr="003665CF">
        <w:rPr>
          <w:rFonts w:ascii="Poppins" w:hAnsi="Poppins" w:cs="Poppins"/>
          <w:color w:val="auto"/>
        </w:rPr>
        <w:t>Security of Network and Information System (NIS) Regulations</w:t>
      </w:r>
      <w:r w:rsidRPr="003665CF">
        <w:rPr>
          <w:rFonts w:ascii="Poppins" w:hAnsi="Poppins" w:cs="Poppins"/>
          <w:color w:val="auto"/>
        </w:rPr>
        <w:t xml:space="preserve">.  Any consequent issues and remediation plans must be shared with </w:t>
      </w:r>
      <w:r w:rsidR="00A64DC2" w:rsidRPr="003665CF">
        <w:rPr>
          <w:rFonts w:ascii="Poppins" w:hAnsi="Poppins" w:cs="Poppins"/>
          <w:color w:val="auto"/>
        </w:rPr>
        <w:t>The Company</w:t>
      </w:r>
      <w:r w:rsidR="00F12D7B" w:rsidRPr="003665CF">
        <w:rPr>
          <w:rFonts w:ascii="Poppins" w:hAnsi="Poppins" w:cs="Poppins"/>
          <w:color w:val="auto"/>
        </w:rPr>
        <w:t>.</w:t>
      </w:r>
    </w:p>
    <w:p w14:paraId="5F61883A" w14:textId="77777777" w:rsidR="0022109C" w:rsidRPr="003665CF" w:rsidRDefault="0022109C">
      <w:pPr>
        <w:rPr>
          <w:rFonts w:ascii="Poppins" w:hAnsi="Poppins" w:cs="Poppins"/>
          <w:color w:val="auto"/>
        </w:rPr>
      </w:pPr>
      <w:r w:rsidRPr="003665CF">
        <w:rPr>
          <w:rFonts w:ascii="Poppins" w:hAnsi="Poppins" w:cs="Poppins"/>
          <w:color w:val="auto"/>
        </w:rPr>
        <w:br w:type="page"/>
      </w:r>
    </w:p>
    <w:p w14:paraId="1A9A5EA4" w14:textId="5DA739F0" w:rsidR="00E94F58" w:rsidRPr="003665CF" w:rsidRDefault="00E94F58" w:rsidP="004B47C8">
      <w:pPr>
        <w:pStyle w:val="ListParagraph"/>
        <w:numPr>
          <w:ilvl w:val="0"/>
          <w:numId w:val="22"/>
        </w:numPr>
        <w:ind w:left="1276" w:hanging="567"/>
        <w:contextualSpacing w:val="0"/>
        <w:rPr>
          <w:rFonts w:ascii="Poppins" w:hAnsi="Poppins" w:cs="Poppins"/>
          <w:color w:val="auto"/>
        </w:rPr>
      </w:pPr>
      <w:r w:rsidRPr="003665CF">
        <w:rPr>
          <w:rFonts w:ascii="Poppins" w:hAnsi="Poppins" w:cs="Poppins"/>
          <w:color w:val="auto"/>
        </w:rPr>
        <w:lastRenderedPageBreak/>
        <w:t>The following table shows the fix times, availability and redundancy requirements f</w:t>
      </w:r>
      <w:r w:rsidR="00106D3D" w:rsidRPr="003665CF">
        <w:rPr>
          <w:rFonts w:ascii="Poppins" w:hAnsi="Poppins" w:cs="Poppins"/>
          <w:color w:val="auto"/>
        </w:rPr>
        <w:t xml:space="preserve">or </w:t>
      </w:r>
      <w:r w:rsidR="00AF5956" w:rsidRPr="003665CF">
        <w:rPr>
          <w:rFonts w:ascii="Poppins" w:hAnsi="Poppins" w:cs="Poppins"/>
          <w:color w:val="auto"/>
        </w:rPr>
        <w:t xml:space="preserve">fixed-line (MPLS) connections </w:t>
      </w:r>
      <w:r w:rsidR="00D74772" w:rsidRPr="003665CF">
        <w:rPr>
          <w:rFonts w:ascii="Poppins" w:hAnsi="Poppins" w:cs="Poppins"/>
          <w:color w:val="auto"/>
        </w:rPr>
        <w:t xml:space="preserve">between </w:t>
      </w:r>
      <w:r w:rsidR="00A64DC2" w:rsidRPr="003665CF">
        <w:rPr>
          <w:rFonts w:ascii="Poppins" w:hAnsi="Poppins" w:cs="Poppins"/>
          <w:color w:val="auto"/>
        </w:rPr>
        <w:t>T</w:t>
      </w:r>
      <w:r w:rsidR="003824B2" w:rsidRPr="003665CF">
        <w:rPr>
          <w:rFonts w:ascii="Poppins" w:hAnsi="Poppins" w:cs="Poppins"/>
          <w:color w:val="auto"/>
        </w:rPr>
        <w:t xml:space="preserve">he </w:t>
      </w:r>
      <w:r w:rsidR="00A64DC2" w:rsidRPr="003665CF">
        <w:rPr>
          <w:rFonts w:ascii="Poppins" w:hAnsi="Poppins" w:cs="Poppins"/>
          <w:color w:val="auto"/>
        </w:rPr>
        <w:t>Company</w:t>
      </w:r>
      <w:r w:rsidR="00D74772" w:rsidRPr="003665CF">
        <w:rPr>
          <w:rFonts w:ascii="Poppins" w:hAnsi="Poppins" w:cs="Poppins"/>
          <w:color w:val="auto"/>
        </w:rPr>
        <w:t xml:space="preserve"> </w:t>
      </w:r>
      <w:r w:rsidR="00984FB2" w:rsidRPr="003665CF">
        <w:rPr>
          <w:rFonts w:ascii="Poppins" w:hAnsi="Poppins" w:cs="Poppins"/>
          <w:color w:val="auto"/>
        </w:rPr>
        <w:t xml:space="preserve">operational WAN </w:t>
      </w:r>
      <w:r w:rsidR="00D74772" w:rsidRPr="003665CF">
        <w:rPr>
          <w:rFonts w:ascii="Poppins" w:hAnsi="Poppins" w:cs="Poppins"/>
          <w:color w:val="auto"/>
        </w:rPr>
        <w:t>and the Control Point.</w:t>
      </w:r>
      <w:r w:rsidRPr="003665CF">
        <w:rPr>
          <w:rFonts w:ascii="Poppins" w:hAnsi="Poppins" w:cs="Poppins"/>
          <w:color w:val="auto"/>
        </w:rPr>
        <w:t xml:space="preserve"> </w:t>
      </w:r>
    </w:p>
    <w:p w14:paraId="3127AFA9" w14:textId="2B40768F" w:rsidR="00695317" w:rsidRPr="003665CF" w:rsidRDefault="00695317" w:rsidP="00695317">
      <w:pPr>
        <w:pStyle w:val="ListParagraph"/>
        <w:ind w:left="1276"/>
        <w:contextualSpacing w:val="0"/>
        <w:rPr>
          <w:rFonts w:ascii="Poppins" w:hAnsi="Poppins" w:cs="Poppins"/>
          <w:color w:val="auto"/>
        </w:rPr>
      </w:pPr>
    </w:p>
    <w:p w14:paraId="63110CC3" w14:textId="7BA0CDC8" w:rsidR="00695317" w:rsidRPr="003665CF" w:rsidRDefault="00695317" w:rsidP="00695317">
      <w:pPr>
        <w:pStyle w:val="ListParagraph"/>
        <w:ind w:left="1276"/>
        <w:contextualSpacing w:val="0"/>
        <w:rPr>
          <w:rFonts w:ascii="Poppins" w:hAnsi="Poppins" w:cs="Poppins"/>
          <w:color w:val="auto"/>
        </w:rPr>
      </w:pPr>
      <w:r w:rsidRPr="003665CF">
        <w:rPr>
          <w:rFonts w:ascii="Poppins" w:hAnsi="Poppins" w:cs="Poppins"/>
          <w:color w:val="auto"/>
        </w:rPr>
        <w:t>Table 2.0 – Fix times, availability and redundancy requirements for fixed line MPLS Connections</w:t>
      </w:r>
    </w:p>
    <w:tbl>
      <w:tblPr>
        <w:tblStyle w:val="TableGrid"/>
        <w:tblW w:w="7552" w:type="dxa"/>
        <w:tblInd w:w="1271" w:type="dxa"/>
        <w:tblLayout w:type="fixed"/>
        <w:tblLook w:val="04A0" w:firstRow="1" w:lastRow="0" w:firstColumn="1" w:lastColumn="0" w:noHBand="0" w:noVBand="1"/>
        <w:tblPrChange w:id="51" w:author="Stuart McLarnon (NESO)" w:date="2025-01-22T11:00:00Z" w16du:dateUtc="2025-01-22T11:00:00Z">
          <w:tblPr>
            <w:tblStyle w:val="TableGrid"/>
            <w:tblW w:w="8470" w:type="dxa"/>
            <w:tblInd w:w="1271" w:type="dxa"/>
            <w:tblLayout w:type="fixed"/>
            <w:tblLook w:val="04A0" w:firstRow="1" w:lastRow="0" w:firstColumn="1" w:lastColumn="0" w:noHBand="0" w:noVBand="1"/>
          </w:tblPr>
        </w:tblPrChange>
      </w:tblPr>
      <w:tblGrid>
        <w:gridCol w:w="1132"/>
        <w:gridCol w:w="1223"/>
        <w:gridCol w:w="916"/>
        <w:gridCol w:w="1529"/>
        <w:gridCol w:w="2752"/>
        <w:tblGridChange w:id="52">
          <w:tblGrid>
            <w:gridCol w:w="1132"/>
            <w:gridCol w:w="1223"/>
            <w:gridCol w:w="916"/>
            <w:gridCol w:w="1529"/>
            <w:gridCol w:w="2752"/>
          </w:tblGrid>
        </w:tblGridChange>
      </w:tblGrid>
      <w:tr w:rsidR="00CE1B0B" w:rsidRPr="003665CF" w14:paraId="0C213677" w14:textId="77777777" w:rsidTr="00CE1B0B">
        <w:tc>
          <w:tcPr>
            <w:tcW w:w="1132" w:type="dxa"/>
            <w:tcPrChange w:id="53" w:author="Stuart McLarnon (NESO)" w:date="2025-01-22T11:00:00Z" w16du:dateUtc="2025-01-22T11:00:00Z">
              <w:tcPr>
                <w:tcW w:w="1132" w:type="dxa"/>
              </w:tcPr>
            </w:tcPrChange>
          </w:tcPr>
          <w:p w14:paraId="2F2D699C" w14:textId="77777777" w:rsidR="00CE1B0B" w:rsidRPr="003665CF" w:rsidRDefault="00CE1B0B" w:rsidP="00E94F58">
            <w:pPr>
              <w:rPr>
                <w:rFonts w:ascii="Poppins" w:hAnsi="Poppins" w:cs="Poppins"/>
                <w:b/>
                <w:bCs/>
                <w:color w:val="auto"/>
                <w:sz w:val="16"/>
              </w:rPr>
            </w:pPr>
            <w:r w:rsidRPr="003665CF">
              <w:rPr>
                <w:rFonts w:ascii="Poppins" w:hAnsi="Poppins" w:cs="Poppins"/>
                <w:b/>
                <w:bCs/>
                <w:color w:val="auto"/>
                <w:sz w:val="16"/>
              </w:rPr>
              <w:t>Total MW capacity at risk / affected</w:t>
            </w:r>
          </w:p>
        </w:tc>
        <w:tc>
          <w:tcPr>
            <w:tcW w:w="1223" w:type="dxa"/>
            <w:tcPrChange w:id="54" w:author="Stuart McLarnon (NESO)" w:date="2025-01-22T11:00:00Z" w16du:dateUtc="2025-01-22T11:00:00Z">
              <w:tcPr>
                <w:tcW w:w="1223" w:type="dxa"/>
              </w:tcPr>
            </w:tcPrChange>
          </w:tcPr>
          <w:p w14:paraId="7C3949B4" w14:textId="77777777" w:rsidR="00CE1B0B" w:rsidRPr="003665CF" w:rsidRDefault="00CE1B0B" w:rsidP="00E94F58">
            <w:pPr>
              <w:pStyle w:val="ListParagraph"/>
              <w:ind w:left="0"/>
              <w:rPr>
                <w:rFonts w:ascii="Poppins" w:hAnsi="Poppins" w:cs="Poppins"/>
                <w:b/>
                <w:bCs/>
                <w:color w:val="auto"/>
                <w:sz w:val="16"/>
              </w:rPr>
            </w:pPr>
            <w:r w:rsidRPr="003665CF">
              <w:rPr>
                <w:rFonts w:ascii="Poppins" w:hAnsi="Poppins" w:cs="Poppins"/>
                <w:b/>
                <w:bCs/>
                <w:color w:val="auto"/>
                <w:sz w:val="16"/>
              </w:rPr>
              <w:t>No. of BM Units at risk / affected</w:t>
            </w:r>
          </w:p>
        </w:tc>
        <w:tc>
          <w:tcPr>
            <w:tcW w:w="916" w:type="dxa"/>
            <w:tcPrChange w:id="55" w:author="Stuart McLarnon (NESO)" w:date="2025-01-22T11:00:00Z" w16du:dateUtc="2025-01-22T11:00:00Z">
              <w:tcPr>
                <w:tcW w:w="916" w:type="dxa"/>
              </w:tcPr>
            </w:tcPrChange>
          </w:tcPr>
          <w:p w14:paraId="3CCD7BE5" w14:textId="77777777" w:rsidR="00CE1B0B" w:rsidRPr="003665CF" w:rsidRDefault="00CE1B0B" w:rsidP="00E94F58">
            <w:pPr>
              <w:pStyle w:val="ListParagraph"/>
              <w:ind w:left="0"/>
              <w:rPr>
                <w:rFonts w:ascii="Poppins" w:hAnsi="Poppins" w:cs="Poppins"/>
                <w:b/>
                <w:color w:val="auto"/>
                <w:sz w:val="16"/>
              </w:rPr>
            </w:pPr>
            <w:r w:rsidRPr="003665CF">
              <w:rPr>
                <w:rFonts w:ascii="Poppins" w:hAnsi="Poppins" w:cs="Poppins"/>
                <w:b/>
                <w:bCs/>
                <w:color w:val="auto"/>
                <w:sz w:val="16"/>
              </w:rPr>
              <w:t>Fix Time within</w:t>
            </w:r>
          </w:p>
        </w:tc>
        <w:tc>
          <w:tcPr>
            <w:tcW w:w="1529" w:type="dxa"/>
            <w:tcPrChange w:id="56" w:author="Stuart McLarnon (NESO)" w:date="2025-01-22T11:00:00Z" w16du:dateUtc="2025-01-22T11:00:00Z">
              <w:tcPr>
                <w:tcW w:w="1529" w:type="dxa"/>
              </w:tcPr>
            </w:tcPrChange>
          </w:tcPr>
          <w:p w14:paraId="3216E39F" w14:textId="77777777" w:rsidR="00CE1B0B" w:rsidRPr="003665CF" w:rsidRDefault="00CE1B0B" w:rsidP="00E94F58">
            <w:pPr>
              <w:pStyle w:val="ListParagraph"/>
              <w:ind w:left="0"/>
              <w:rPr>
                <w:rFonts w:ascii="Poppins" w:hAnsi="Poppins" w:cs="Poppins"/>
                <w:b/>
                <w:color w:val="auto"/>
                <w:sz w:val="16"/>
              </w:rPr>
            </w:pPr>
            <w:r w:rsidRPr="003665CF">
              <w:rPr>
                <w:rFonts w:ascii="Poppins" w:hAnsi="Poppins" w:cs="Poppins"/>
                <w:b/>
                <w:bCs/>
                <w:color w:val="auto"/>
                <w:sz w:val="16"/>
              </w:rPr>
              <w:t>Average Availability</w:t>
            </w:r>
          </w:p>
        </w:tc>
        <w:tc>
          <w:tcPr>
            <w:tcW w:w="2752" w:type="dxa"/>
            <w:tcPrChange w:id="57" w:author="Stuart McLarnon (NESO)" w:date="2025-01-22T11:00:00Z" w16du:dateUtc="2025-01-22T11:00:00Z">
              <w:tcPr>
                <w:tcW w:w="2752" w:type="dxa"/>
              </w:tcPr>
            </w:tcPrChange>
          </w:tcPr>
          <w:p w14:paraId="33272607" w14:textId="0ECEADAC" w:rsidR="00CE1B0B" w:rsidRPr="003665CF" w:rsidRDefault="00CE1B0B" w:rsidP="00E94F58">
            <w:pPr>
              <w:pStyle w:val="ListParagraph"/>
              <w:ind w:left="0"/>
              <w:rPr>
                <w:rFonts w:ascii="Poppins" w:hAnsi="Poppins" w:cs="Poppins"/>
                <w:b/>
                <w:bCs/>
                <w:color w:val="auto"/>
                <w:sz w:val="16"/>
              </w:rPr>
            </w:pPr>
            <w:r w:rsidRPr="003665CF">
              <w:rPr>
                <w:rFonts w:ascii="Poppins" w:hAnsi="Poppins" w:cs="Poppins"/>
                <w:b/>
                <w:bCs/>
                <w:color w:val="auto"/>
                <w:sz w:val="16"/>
              </w:rPr>
              <w:t>Minimum Redundancy</w:t>
            </w:r>
            <w:r w:rsidRPr="003665CF">
              <w:rPr>
                <w:rStyle w:val="FootnoteReference"/>
                <w:rFonts w:ascii="Poppins" w:hAnsi="Poppins" w:cs="Poppins"/>
                <w:b/>
                <w:bCs/>
                <w:color w:val="auto"/>
                <w:sz w:val="16"/>
              </w:rPr>
              <w:footnoteReference w:id="2"/>
            </w:r>
          </w:p>
          <w:p w14:paraId="7FEA9728" w14:textId="77777777" w:rsidR="00CE1B0B" w:rsidRPr="003665CF" w:rsidRDefault="00CE1B0B" w:rsidP="00E94F58">
            <w:pPr>
              <w:pStyle w:val="ListParagraph"/>
              <w:ind w:left="0"/>
              <w:rPr>
                <w:rFonts w:ascii="Poppins" w:hAnsi="Poppins" w:cs="Poppins"/>
                <w:color w:val="auto"/>
                <w:sz w:val="16"/>
              </w:rPr>
            </w:pPr>
            <w:r w:rsidRPr="003665CF">
              <w:rPr>
                <w:rFonts w:ascii="Poppins" w:hAnsi="Poppins" w:cs="Poppins"/>
                <w:bCs/>
                <w:color w:val="auto"/>
                <w:sz w:val="16"/>
              </w:rPr>
              <w:t>[Schematic in Appendix A]</w:t>
            </w:r>
          </w:p>
        </w:tc>
      </w:tr>
      <w:tr w:rsidR="00CE1B0B" w:rsidRPr="003665CF" w14:paraId="3DF32681" w14:textId="77777777" w:rsidTr="00CE1B0B">
        <w:trPr>
          <w:trHeight w:val="505"/>
          <w:trPrChange w:id="58" w:author="Stuart McLarnon (NESO)" w:date="2025-01-22T11:00:00Z" w16du:dateUtc="2025-01-22T11:00:00Z">
            <w:trPr>
              <w:trHeight w:val="505"/>
            </w:trPr>
          </w:trPrChange>
        </w:trPr>
        <w:tc>
          <w:tcPr>
            <w:tcW w:w="1132" w:type="dxa"/>
            <w:vAlign w:val="center"/>
            <w:tcPrChange w:id="59" w:author="Stuart McLarnon (NESO)" w:date="2025-01-22T11:00:00Z" w16du:dateUtc="2025-01-22T11:00:00Z">
              <w:tcPr>
                <w:tcW w:w="1132" w:type="dxa"/>
                <w:vAlign w:val="center"/>
              </w:tcPr>
            </w:tcPrChange>
          </w:tcPr>
          <w:p w14:paraId="60BF5812" w14:textId="74F02A58" w:rsidR="00CE1B0B" w:rsidRPr="003665CF" w:rsidRDefault="00CE1B0B" w:rsidP="003F6128">
            <w:pPr>
              <w:pStyle w:val="ListParagraph"/>
              <w:ind w:left="0"/>
              <w:rPr>
                <w:rFonts w:ascii="Poppins" w:hAnsi="Poppins" w:cs="Poppins"/>
                <w:color w:val="auto"/>
                <w:sz w:val="16"/>
              </w:rPr>
            </w:pPr>
            <w:r w:rsidRPr="003665CF">
              <w:rPr>
                <w:rFonts w:ascii="Poppins" w:hAnsi="Poppins" w:cs="Poppins"/>
                <w:color w:val="auto"/>
                <w:sz w:val="16"/>
              </w:rPr>
              <w:t>0 – &lt;100MW</w:t>
            </w:r>
          </w:p>
        </w:tc>
        <w:tc>
          <w:tcPr>
            <w:tcW w:w="1223" w:type="dxa"/>
            <w:vAlign w:val="center"/>
            <w:tcPrChange w:id="60" w:author="Stuart McLarnon (NESO)" w:date="2025-01-22T11:00:00Z" w16du:dateUtc="2025-01-22T11:00:00Z">
              <w:tcPr>
                <w:tcW w:w="1223" w:type="dxa"/>
                <w:vAlign w:val="center"/>
              </w:tcPr>
            </w:tcPrChange>
          </w:tcPr>
          <w:p w14:paraId="27A2A174" w14:textId="37600F2D" w:rsidR="00CE1B0B" w:rsidRPr="003665CF" w:rsidRDefault="00CE1B0B" w:rsidP="003F6128">
            <w:pPr>
              <w:pStyle w:val="ListParagraph"/>
              <w:ind w:left="0"/>
              <w:rPr>
                <w:rFonts w:ascii="Poppins" w:hAnsi="Poppins" w:cs="Poppins"/>
                <w:color w:val="auto"/>
                <w:sz w:val="16"/>
              </w:rPr>
            </w:pPr>
            <w:r w:rsidRPr="003665CF">
              <w:rPr>
                <w:rFonts w:ascii="Poppins" w:hAnsi="Poppins" w:cs="Poppins"/>
                <w:color w:val="auto"/>
                <w:sz w:val="16"/>
              </w:rPr>
              <w:t>n/a</w:t>
            </w:r>
          </w:p>
        </w:tc>
        <w:tc>
          <w:tcPr>
            <w:tcW w:w="916" w:type="dxa"/>
            <w:vAlign w:val="center"/>
            <w:tcPrChange w:id="61" w:author="Stuart McLarnon (NESO)" w:date="2025-01-22T11:00:00Z" w16du:dateUtc="2025-01-22T11:00:00Z">
              <w:tcPr>
                <w:tcW w:w="916" w:type="dxa"/>
                <w:vAlign w:val="center"/>
              </w:tcPr>
            </w:tcPrChange>
          </w:tcPr>
          <w:p w14:paraId="25189CBC" w14:textId="7B32F801" w:rsidR="00CE1B0B" w:rsidRPr="003665CF" w:rsidRDefault="00CE1B0B" w:rsidP="003F6128">
            <w:pPr>
              <w:pStyle w:val="ListParagraph"/>
              <w:ind w:left="0"/>
              <w:rPr>
                <w:rFonts w:ascii="Poppins" w:hAnsi="Poppins" w:cs="Poppins"/>
                <w:color w:val="auto"/>
                <w:sz w:val="16"/>
              </w:rPr>
            </w:pPr>
            <w:r w:rsidRPr="003665CF">
              <w:rPr>
                <w:rFonts w:ascii="Poppins" w:hAnsi="Poppins" w:cs="Poppins"/>
                <w:color w:val="auto"/>
                <w:sz w:val="16"/>
              </w:rPr>
              <w:t>12 hrs 24/7</w:t>
            </w:r>
          </w:p>
        </w:tc>
        <w:tc>
          <w:tcPr>
            <w:tcW w:w="1529" w:type="dxa"/>
            <w:vAlign w:val="center"/>
            <w:tcPrChange w:id="62" w:author="Stuart McLarnon (NESO)" w:date="2025-01-22T11:00:00Z" w16du:dateUtc="2025-01-22T11:00:00Z">
              <w:tcPr>
                <w:tcW w:w="1529" w:type="dxa"/>
                <w:vAlign w:val="center"/>
              </w:tcPr>
            </w:tcPrChange>
          </w:tcPr>
          <w:p w14:paraId="3C41979D" w14:textId="6D613A38" w:rsidR="00CE1B0B" w:rsidRPr="003665CF" w:rsidRDefault="00CE1B0B" w:rsidP="003F6128">
            <w:pPr>
              <w:pStyle w:val="ListParagraph"/>
              <w:ind w:left="0"/>
              <w:rPr>
                <w:rFonts w:ascii="Poppins" w:hAnsi="Poppins" w:cs="Poppins"/>
                <w:color w:val="auto"/>
                <w:sz w:val="16"/>
              </w:rPr>
            </w:pPr>
            <w:r w:rsidRPr="003665CF">
              <w:rPr>
                <w:rFonts w:ascii="Poppins" w:hAnsi="Poppins" w:cs="Poppins"/>
                <w:color w:val="auto"/>
                <w:sz w:val="16"/>
              </w:rPr>
              <w:t>&lt; 12 hrs downtime pa</w:t>
            </w:r>
          </w:p>
        </w:tc>
        <w:tc>
          <w:tcPr>
            <w:tcW w:w="2752" w:type="dxa"/>
            <w:vAlign w:val="center"/>
            <w:tcPrChange w:id="63" w:author="Stuart McLarnon (NESO)" w:date="2025-01-22T11:00:00Z" w16du:dateUtc="2025-01-22T11:00:00Z">
              <w:tcPr>
                <w:tcW w:w="2752" w:type="dxa"/>
                <w:vAlign w:val="center"/>
              </w:tcPr>
            </w:tcPrChange>
          </w:tcPr>
          <w:p w14:paraId="460359EC" w14:textId="77777777" w:rsidR="00CE1B0B" w:rsidRPr="003665CF" w:rsidRDefault="00CE1B0B" w:rsidP="003F6128">
            <w:pPr>
              <w:pStyle w:val="ListParagraph"/>
              <w:ind w:left="0"/>
              <w:rPr>
                <w:rFonts w:ascii="Poppins" w:hAnsi="Poppins" w:cs="Poppins"/>
                <w:color w:val="auto"/>
                <w:sz w:val="16"/>
              </w:rPr>
            </w:pPr>
            <w:r w:rsidRPr="003665CF">
              <w:rPr>
                <w:rFonts w:ascii="Poppins" w:hAnsi="Poppins" w:cs="Poppins"/>
                <w:color w:val="auto"/>
                <w:sz w:val="16"/>
              </w:rPr>
              <w:t>Not specified</w:t>
            </w:r>
          </w:p>
          <w:p w14:paraId="3B62282B" w14:textId="3C9570AC" w:rsidR="00CE1B0B" w:rsidRPr="003665CF" w:rsidRDefault="00CE1B0B" w:rsidP="003F6128">
            <w:pPr>
              <w:pStyle w:val="ListParagraph"/>
              <w:ind w:left="0"/>
              <w:rPr>
                <w:rFonts w:ascii="Poppins" w:hAnsi="Poppins" w:cs="Poppins"/>
                <w:color w:val="auto"/>
                <w:sz w:val="16"/>
              </w:rPr>
            </w:pPr>
            <w:r w:rsidRPr="003665CF">
              <w:rPr>
                <w:rFonts w:ascii="Poppins" w:hAnsi="Poppins" w:cs="Poppins"/>
                <w:color w:val="auto"/>
                <w:sz w:val="16"/>
              </w:rPr>
              <w:t>[Example 1, 4a]</w:t>
            </w:r>
          </w:p>
        </w:tc>
      </w:tr>
      <w:tr w:rsidR="00CE1B0B" w:rsidRPr="003665CF" w14:paraId="557CF78B" w14:textId="77777777" w:rsidTr="00CE1B0B">
        <w:trPr>
          <w:trHeight w:val="505"/>
          <w:trPrChange w:id="64" w:author="Stuart McLarnon (NESO)" w:date="2025-01-22T11:00:00Z" w16du:dateUtc="2025-01-22T11:00:00Z">
            <w:trPr>
              <w:trHeight w:val="505"/>
            </w:trPr>
          </w:trPrChange>
        </w:trPr>
        <w:tc>
          <w:tcPr>
            <w:tcW w:w="1132" w:type="dxa"/>
            <w:vAlign w:val="center"/>
            <w:tcPrChange w:id="65" w:author="Stuart McLarnon (NESO)" w:date="2025-01-22T11:00:00Z" w16du:dateUtc="2025-01-22T11:00:00Z">
              <w:tcPr>
                <w:tcW w:w="1132" w:type="dxa"/>
                <w:vAlign w:val="center"/>
              </w:tcPr>
            </w:tcPrChange>
          </w:tcPr>
          <w:p w14:paraId="7133226F" w14:textId="3C0E72FD"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100 – &lt;300MW</w:t>
            </w:r>
          </w:p>
        </w:tc>
        <w:tc>
          <w:tcPr>
            <w:tcW w:w="1223" w:type="dxa"/>
            <w:vAlign w:val="center"/>
            <w:tcPrChange w:id="66" w:author="Stuart McLarnon (NESO)" w:date="2025-01-22T11:00:00Z" w16du:dateUtc="2025-01-22T11:00:00Z">
              <w:tcPr>
                <w:tcW w:w="1223" w:type="dxa"/>
                <w:vAlign w:val="center"/>
              </w:tcPr>
            </w:tcPrChange>
          </w:tcPr>
          <w:p w14:paraId="51BCE6CC" w14:textId="77777777"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n/a</w:t>
            </w:r>
          </w:p>
        </w:tc>
        <w:tc>
          <w:tcPr>
            <w:tcW w:w="916" w:type="dxa"/>
            <w:vAlign w:val="center"/>
            <w:tcPrChange w:id="67" w:author="Stuart McLarnon (NESO)" w:date="2025-01-22T11:00:00Z" w16du:dateUtc="2025-01-22T11:00:00Z">
              <w:tcPr>
                <w:tcW w:w="916" w:type="dxa"/>
                <w:vAlign w:val="center"/>
              </w:tcPr>
            </w:tcPrChange>
          </w:tcPr>
          <w:p w14:paraId="56EEFE4B" w14:textId="77777777"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12 hrs 24/7</w:t>
            </w:r>
          </w:p>
        </w:tc>
        <w:tc>
          <w:tcPr>
            <w:tcW w:w="1529" w:type="dxa"/>
            <w:vAlign w:val="center"/>
            <w:tcPrChange w:id="68" w:author="Stuart McLarnon (NESO)" w:date="2025-01-22T11:00:00Z" w16du:dateUtc="2025-01-22T11:00:00Z">
              <w:tcPr>
                <w:tcW w:w="1529" w:type="dxa"/>
                <w:vAlign w:val="center"/>
              </w:tcPr>
            </w:tcPrChange>
          </w:tcPr>
          <w:p w14:paraId="299E6973" w14:textId="77777777"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&lt; 12 hrs downtime pa</w:t>
            </w:r>
          </w:p>
        </w:tc>
        <w:tc>
          <w:tcPr>
            <w:tcW w:w="2752" w:type="dxa"/>
            <w:vAlign w:val="center"/>
            <w:tcPrChange w:id="69" w:author="Stuart McLarnon (NESO)" w:date="2025-01-22T11:00:00Z" w16du:dateUtc="2025-01-22T11:00:00Z">
              <w:tcPr>
                <w:tcW w:w="2752" w:type="dxa"/>
                <w:vAlign w:val="center"/>
              </w:tcPr>
            </w:tcPrChange>
          </w:tcPr>
          <w:p w14:paraId="62B1211B" w14:textId="6F8EEEEC"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Dual redundancy on communication links</w:t>
            </w:r>
            <w:r w:rsidRPr="003665CF">
              <w:rPr>
                <w:rStyle w:val="FootnoteReference"/>
                <w:rFonts w:ascii="Poppins" w:hAnsi="Poppins" w:cs="Poppins"/>
                <w:color w:val="auto"/>
                <w:sz w:val="16"/>
              </w:rPr>
              <w:footnoteReference w:id="3"/>
            </w:r>
            <w:r w:rsidRPr="003665CF">
              <w:rPr>
                <w:rFonts w:ascii="Poppins" w:hAnsi="Poppins" w:cs="Poppins"/>
                <w:color w:val="auto"/>
                <w:sz w:val="16"/>
              </w:rPr>
              <w:t>[Example 2, 4]</w:t>
            </w:r>
          </w:p>
        </w:tc>
      </w:tr>
      <w:tr w:rsidR="00CE1B0B" w:rsidRPr="003665CF" w14:paraId="04F52C12" w14:textId="77777777" w:rsidTr="00CE1B0B">
        <w:trPr>
          <w:trHeight w:val="412"/>
          <w:trPrChange w:id="70" w:author="Stuart McLarnon (NESO)" w:date="2025-01-22T11:00:00Z" w16du:dateUtc="2025-01-22T11:00:00Z">
            <w:trPr>
              <w:trHeight w:val="412"/>
            </w:trPr>
          </w:trPrChange>
        </w:trPr>
        <w:tc>
          <w:tcPr>
            <w:tcW w:w="1132" w:type="dxa"/>
            <w:vAlign w:val="center"/>
            <w:tcPrChange w:id="71" w:author="Stuart McLarnon (NESO)" w:date="2025-01-22T11:00:00Z" w16du:dateUtc="2025-01-22T11:00:00Z">
              <w:tcPr>
                <w:tcW w:w="1132" w:type="dxa"/>
                <w:vAlign w:val="center"/>
              </w:tcPr>
            </w:tcPrChange>
          </w:tcPr>
          <w:p w14:paraId="363169EF" w14:textId="57F92F41"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300MW – &lt;1 GW</w:t>
            </w:r>
          </w:p>
        </w:tc>
        <w:tc>
          <w:tcPr>
            <w:tcW w:w="1223" w:type="dxa"/>
            <w:vAlign w:val="center"/>
            <w:tcPrChange w:id="72" w:author="Stuart McLarnon (NESO)" w:date="2025-01-22T11:00:00Z" w16du:dateUtc="2025-01-22T11:00:00Z">
              <w:tcPr>
                <w:tcW w:w="1223" w:type="dxa"/>
                <w:vAlign w:val="center"/>
              </w:tcPr>
            </w:tcPrChange>
          </w:tcPr>
          <w:p w14:paraId="20B9D8E2" w14:textId="77777777"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n/a</w:t>
            </w:r>
          </w:p>
        </w:tc>
        <w:tc>
          <w:tcPr>
            <w:tcW w:w="916" w:type="dxa"/>
            <w:vMerge w:val="restart"/>
            <w:vAlign w:val="center"/>
            <w:tcPrChange w:id="73" w:author="Stuart McLarnon (NESO)" w:date="2025-01-22T11:00:00Z" w16du:dateUtc="2025-01-22T11:00:00Z">
              <w:tcPr>
                <w:tcW w:w="916" w:type="dxa"/>
                <w:vMerge w:val="restart"/>
                <w:vAlign w:val="center"/>
              </w:tcPr>
            </w:tcPrChange>
          </w:tcPr>
          <w:p w14:paraId="14C20E87" w14:textId="77777777"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12 hrs 24/7</w:t>
            </w:r>
          </w:p>
          <w:p w14:paraId="73B3FBE6" w14:textId="77777777" w:rsidR="00CE1B0B" w:rsidRPr="003665CF" w:rsidRDefault="00CE1B0B" w:rsidP="00E94F58">
            <w:pPr>
              <w:pStyle w:val="ListParagraph"/>
              <w:ind w:left="0"/>
              <w:rPr>
                <w:rFonts w:ascii="Poppins" w:hAnsi="Poppins" w:cs="Poppins"/>
                <w:color w:val="auto"/>
                <w:sz w:val="16"/>
              </w:rPr>
            </w:pPr>
          </w:p>
        </w:tc>
        <w:tc>
          <w:tcPr>
            <w:tcW w:w="1529" w:type="dxa"/>
            <w:vMerge w:val="restart"/>
            <w:vAlign w:val="center"/>
            <w:tcPrChange w:id="74" w:author="Stuart McLarnon (NESO)" w:date="2025-01-22T11:00:00Z" w16du:dateUtc="2025-01-22T11:00:00Z">
              <w:tcPr>
                <w:tcW w:w="1529" w:type="dxa"/>
                <w:vMerge w:val="restart"/>
                <w:vAlign w:val="center"/>
              </w:tcPr>
            </w:tcPrChange>
          </w:tcPr>
          <w:p w14:paraId="5AD3A2DC" w14:textId="77777777"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&lt; 4 hrs downtime pa</w:t>
            </w:r>
          </w:p>
          <w:p w14:paraId="041BB8F4" w14:textId="77777777" w:rsidR="00CE1B0B" w:rsidRPr="003665CF" w:rsidRDefault="00CE1B0B" w:rsidP="00E94F58">
            <w:pPr>
              <w:pStyle w:val="ListParagraph"/>
              <w:ind w:left="0"/>
              <w:rPr>
                <w:rFonts w:ascii="Poppins" w:hAnsi="Poppins" w:cs="Poppins"/>
                <w:color w:val="auto"/>
                <w:sz w:val="16"/>
              </w:rPr>
            </w:pPr>
          </w:p>
        </w:tc>
        <w:tc>
          <w:tcPr>
            <w:tcW w:w="2752" w:type="dxa"/>
            <w:vMerge w:val="restart"/>
            <w:vAlign w:val="center"/>
            <w:tcPrChange w:id="75" w:author="Stuart McLarnon (NESO)" w:date="2025-01-22T11:00:00Z" w16du:dateUtc="2025-01-22T11:00:00Z">
              <w:tcPr>
                <w:tcW w:w="2752" w:type="dxa"/>
                <w:vMerge w:val="restart"/>
                <w:vAlign w:val="center"/>
              </w:tcPr>
            </w:tcPrChange>
          </w:tcPr>
          <w:p w14:paraId="369312C0" w14:textId="7D4A3E0A"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Dual redundancy on communication links</w:t>
            </w:r>
            <w:r w:rsidRPr="003665CF">
              <w:rPr>
                <w:rStyle w:val="FootnoteReference"/>
                <w:rFonts w:ascii="Poppins" w:hAnsi="Poppins" w:cs="Poppins"/>
                <w:color w:val="auto"/>
                <w:sz w:val="16"/>
              </w:rPr>
              <w:footnoteReference w:id="4"/>
            </w:r>
          </w:p>
          <w:p w14:paraId="43432CBC" w14:textId="77777777"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[Example 2,4]</w:t>
            </w:r>
          </w:p>
        </w:tc>
      </w:tr>
      <w:tr w:rsidR="00CE1B0B" w:rsidRPr="003665CF" w14:paraId="653958DA" w14:textId="77777777" w:rsidTr="00CE1B0B">
        <w:trPr>
          <w:trHeight w:val="419"/>
          <w:trPrChange w:id="76" w:author="Stuart McLarnon (NESO)" w:date="2025-01-22T11:00:00Z" w16du:dateUtc="2025-01-22T11:00:00Z">
            <w:trPr>
              <w:trHeight w:val="419"/>
            </w:trPr>
          </w:trPrChange>
        </w:trPr>
        <w:tc>
          <w:tcPr>
            <w:tcW w:w="1132" w:type="dxa"/>
            <w:vAlign w:val="center"/>
            <w:tcPrChange w:id="77" w:author="Stuart McLarnon (NESO)" w:date="2025-01-22T11:00:00Z" w16du:dateUtc="2025-01-22T11:00:00Z">
              <w:tcPr>
                <w:tcW w:w="1132" w:type="dxa"/>
                <w:vAlign w:val="center"/>
              </w:tcPr>
            </w:tcPrChange>
          </w:tcPr>
          <w:p w14:paraId="4CA8707A" w14:textId="3188E3C6" w:rsidR="00CE1B0B" w:rsidRPr="003665CF" w:rsidRDefault="00CE1B0B" w:rsidP="00E94F58">
            <w:pPr>
              <w:rPr>
                <w:rFonts w:ascii="Poppins" w:hAnsi="Poppins" w:cs="Poppins"/>
                <w:color w:val="auto"/>
                <w:sz w:val="16"/>
              </w:rPr>
            </w:pPr>
            <w:r w:rsidRPr="003665CF">
              <w:rPr>
                <w:rFonts w:ascii="Poppins" w:hAnsi="Poppins" w:cs="Poppins"/>
                <w:color w:val="auto"/>
                <w:sz w:val="16"/>
              </w:rPr>
              <w:t>1 GW – &lt;3.6 GW</w:t>
            </w:r>
          </w:p>
        </w:tc>
        <w:tc>
          <w:tcPr>
            <w:tcW w:w="1223" w:type="dxa"/>
            <w:vAlign w:val="center"/>
            <w:tcPrChange w:id="78" w:author="Stuart McLarnon (NESO)" w:date="2025-01-22T11:00:00Z" w16du:dateUtc="2025-01-22T11:00:00Z">
              <w:tcPr>
                <w:tcW w:w="1223" w:type="dxa"/>
                <w:vAlign w:val="center"/>
              </w:tcPr>
            </w:tcPrChange>
          </w:tcPr>
          <w:p w14:paraId="74EFCC2A" w14:textId="77777777"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&lt;=20</w:t>
            </w:r>
          </w:p>
        </w:tc>
        <w:tc>
          <w:tcPr>
            <w:tcW w:w="916" w:type="dxa"/>
            <w:vMerge/>
            <w:vAlign w:val="center"/>
            <w:tcPrChange w:id="79" w:author="Stuart McLarnon (NESO)" w:date="2025-01-22T11:00:00Z" w16du:dateUtc="2025-01-22T11:00:00Z">
              <w:tcPr>
                <w:tcW w:w="916" w:type="dxa"/>
                <w:vMerge/>
                <w:vAlign w:val="center"/>
              </w:tcPr>
            </w:tcPrChange>
          </w:tcPr>
          <w:p w14:paraId="2E784AEA" w14:textId="77777777" w:rsidR="00CE1B0B" w:rsidRPr="003665CF" w:rsidRDefault="00CE1B0B" w:rsidP="00E94F58">
            <w:pPr>
              <w:pStyle w:val="ListParagraph"/>
              <w:ind w:left="0"/>
              <w:rPr>
                <w:rFonts w:ascii="Poppins" w:hAnsi="Poppins" w:cs="Poppins"/>
                <w:color w:val="auto"/>
                <w:sz w:val="16"/>
              </w:rPr>
            </w:pPr>
          </w:p>
        </w:tc>
        <w:tc>
          <w:tcPr>
            <w:tcW w:w="1529" w:type="dxa"/>
            <w:vMerge/>
            <w:vAlign w:val="center"/>
            <w:tcPrChange w:id="80" w:author="Stuart McLarnon (NESO)" w:date="2025-01-22T11:00:00Z" w16du:dateUtc="2025-01-22T11:00:00Z">
              <w:tcPr>
                <w:tcW w:w="1529" w:type="dxa"/>
                <w:vMerge/>
                <w:vAlign w:val="center"/>
              </w:tcPr>
            </w:tcPrChange>
          </w:tcPr>
          <w:p w14:paraId="57DEBCF6" w14:textId="77777777" w:rsidR="00CE1B0B" w:rsidRPr="003665CF" w:rsidRDefault="00CE1B0B" w:rsidP="00E94F58">
            <w:pPr>
              <w:pStyle w:val="ListParagraph"/>
              <w:ind w:left="0"/>
              <w:rPr>
                <w:rFonts w:ascii="Poppins" w:hAnsi="Poppins" w:cs="Poppins"/>
                <w:color w:val="auto"/>
                <w:sz w:val="16"/>
              </w:rPr>
            </w:pPr>
          </w:p>
        </w:tc>
        <w:tc>
          <w:tcPr>
            <w:tcW w:w="2752" w:type="dxa"/>
            <w:vMerge/>
            <w:vAlign w:val="center"/>
            <w:tcPrChange w:id="81" w:author="Stuart McLarnon (NESO)" w:date="2025-01-22T11:00:00Z" w16du:dateUtc="2025-01-22T11:00:00Z">
              <w:tcPr>
                <w:tcW w:w="2752" w:type="dxa"/>
                <w:vMerge/>
                <w:vAlign w:val="center"/>
              </w:tcPr>
            </w:tcPrChange>
          </w:tcPr>
          <w:p w14:paraId="17040DEC" w14:textId="77777777" w:rsidR="00CE1B0B" w:rsidRPr="003665CF" w:rsidRDefault="00CE1B0B" w:rsidP="00E94F58">
            <w:pPr>
              <w:pStyle w:val="ListParagraph"/>
              <w:ind w:left="0"/>
              <w:rPr>
                <w:rFonts w:ascii="Poppins" w:hAnsi="Poppins" w:cs="Poppins"/>
                <w:color w:val="auto"/>
                <w:sz w:val="16"/>
              </w:rPr>
            </w:pPr>
          </w:p>
        </w:tc>
      </w:tr>
      <w:tr w:rsidR="00CE1B0B" w:rsidRPr="003665CF" w14:paraId="4C806245" w14:textId="77777777" w:rsidTr="00CE1B0B">
        <w:tc>
          <w:tcPr>
            <w:tcW w:w="1132" w:type="dxa"/>
            <w:vAlign w:val="center"/>
            <w:tcPrChange w:id="82" w:author="Stuart McLarnon (NESO)" w:date="2025-01-22T11:00:00Z" w16du:dateUtc="2025-01-22T11:00:00Z">
              <w:tcPr>
                <w:tcW w:w="1132" w:type="dxa"/>
                <w:vAlign w:val="center"/>
              </w:tcPr>
            </w:tcPrChange>
          </w:tcPr>
          <w:p w14:paraId="641280A1" w14:textId="18B66B1B" w:rsidR="00CE1B0B" w:rsidRPr="003665CF" w:rsidRDefault="00CE1B0B" w:rsidP="00E94F58">
            <w:pPr>
              <w:rPr>
                <w:rFonts w:ascii="Poppins" w:hAnsi="Poppins" w:cs="Poppins"/>
                <w:color w:val="auto"/>
                <w:sz w:val="16"/>
              </w:rPr>
            </w:pPr>
            <w:r w:rsidRPr="003665CF">
              <w:rPr>
                <w:rFonts w:ascii="Poppins" w:hAnsi="Poppins" w:cs="Poppins"/>
                <w:color w:val="auto"/>
                <w:sz w:val="16"/>
              </w:rPr>
              <w:t>1 GW – &lt;3.6 GW</w:t>
            </w:r>
          </w:p>
        </w:tc>
        <w:tc>
          <w:tcPr>
            <w:tcW w:w="1223" w:type="dxa"/>
            <w:vAlign w:val="center"/>
            <w:tcPrChange w:id="83" w:author="Stuart McLarnon (NESO)" w:date="2025-01-22T11:00:00Z" w16du:dateUtc="2025-01-22T11:00:00Z">
              <w:tcPr>
                <w:tcW w:w="1223" w:type="dxa"/>
                <w:vAlign w:val="center"/>
              </w:tcPr>
            </w:tcPrChange>
          </w:tcPr>
          <w:p w14:paraId="34DD8DBC" w14:textId="77777777"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&gt;20</w:t>
            </w:r>
          </w:p>
        </w:tc>
        <w:tc>
          <w:tcPr>
            <w:tcW w:w="916" w:type="dxa"/>
            <w:vAlign w:val="center"/>
            <w:tcPrChange w:id="84" w:author="Stuart McLarnon (NESO)" w:date="2025-01-22T11:00:00Z" w16du:dateUtc="2025-01-22T11:00:00Z">
              <w:tcPr>
                <w:tcW w:w="916" w:type="dxa"/>
                <w:vAlign w:val="center"/>
              </w:tcPr>
            </w:tcPrChange>
          </w:tcPr>
          <w:p w14:paraId="329338B1" w14:textId="77777777"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12 hrs 24/7</w:t>
            </w:r>
          </w:p>
        </w:tc>
        <w:tc>
          <w:tcPr>
            <w:tcW w:w="1529" w:type="dxa"/>
            <w:vAlign w:val="center"/>
            <w:tcPrChange w:id="85" w:author="Stuart McLarnon (NESO)" w:date="2025-01-22T11:00:00Z" w16du:dateUtc="2025-01-22T11:00:00Z">
              <w:tcPr>
                <w:tcW w:w="1529" w:type="dxa"/>
                <w:vAlign w:val="center"/>
              </w:tcPr>
            </w:tcPrChange>
          </w:tcPr>
          <w:p w14:paraId="54F2BE82" w14:textId="77777777"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&lt; 4 hrs downtime pa, or &lt; 1 hr downtime pa (preferred)</w:t>
            </w:r>
          </w:p>
        </w:tc>
        <w:tc>
          <w:tcPr>
            <w:tcW w:w="2752" w:type="dxa"/>
            <w:vAlign w:val="center"/>
            <w:tcPrChange w:id="86" w:author="Stuart McLarnon (NESO)" w:date="2025-01-22T11:00:00Z" w16du:dateUtc="2025-01-22T11:00:00Z">
              <w:tcPr>
                <w:tcW w:w="2752" w:type="dxa"/>
                <w:vAlign w:val="center"/>
              </w:tcPr>
            </w:tcPrChange>
          </w:tcPr>
          <w:p w14:paraId="7F8363C1" w14:textId="77777777"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Dual redundancy on comms links. [Example 2,4]</w:t>
            </w:r>
          </w:p>
          <w:p w14:paraId="6E96DDD8" w14:textId="1EE4255E"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Preferred dual redundancy throughout system (no single event</w:t>
            </w:r>
            <w:r w:rsidRPr="003665CF">
              <w:rPr>
                <w:rStyle w:val="FootnoteReference"/>
                <w:rFonts w:ascii="Poppins" w:hAnsi="Poppins" w:cs="Poppins"/>
                <w:color w:val="auto"/>
                <w:sz w:val="16"/>
              </w:rPr>
              <w:footnoteReference w:id="5"/>
            </w:r>
            <w:r w:rsidRPr="003665CF">
              <w:rPr>
                <w:rFonts w:ascii="Poppins" w:hAnsi="Poppins" w:cs="Poppins"/>
                <w:color w:val="auto"/>
                <w:sz w:val="16"/>
              </w:rPr>
              <w:t xml:space="preserve"> will remove service) [Example 3,5]</w:t>
            </w:r>
          </w:p>
        </w:tc>
      </w:tr>
      <w:tr w:rsidR="00CE1B0B" w:rsidRPr="003665CF" w14:paraId="57BB6C69" w14:textId="77777777" w:rsidTr="00CE1B0B">
        <w:tc>
          <w:tcPr>
            <w:tcW w:w="1132" w:type="dxa"/>
            <w:vAlign w:val="center"/>
            <w:tcPrChange w:id="87" w:author="Stuart McLarnon (NESO)" w:date="2025-01-22T11:00:00Z" w16du:dateUtc="2025-01-22T11:00:00Z">
              <w:tcPr>
                <w:tcW w:w="1132" w:type="dxa"/>
                <w:vAlign w:val="center"/>
              </w:tcPr>
            </w:tcPrChange>
          </w:tcPr>
          <w:p w14:paraId="7446C908" w14:textId="0ED22E5D" w:rsidR="00CE1B0B" w:rsidRPr="003665CF" w:rsidRDefault="00CE1B0B" w:rsidP="00E94F58">
            <w:pPr>
              <w:rPr>
                <w:rFonts w:ascii="Poppins" w:hAnsi="Poppins" w:cs="Poppins"/>
                <w:color w:val="auto"/>
                <w:sz w:val="16"/>
              </w:rPr>
            </w:pPr>
            <w:r w:rsidRPr="003665CF">
              <w:rPr>
                <w:rFonts w:ascii="Poppins" w:hAnsi="Poppins" w:cs="Poppins"/>
                <w:color w:val="auto"/>
                <w:sz w:val="16"/>
              </w:rPr>
              <w:t>3.6 GW or more</w:t>
            </w:r>
          </w:p>
        </w:tc>
        <w:tc>
          <w:tcPr>
            <w:tcW w:w="1223" w:type="dxa"/>
            <w:vAlign w:val="center"/>
            <w:tcPrChange w:id="88" w:author="Stuart McLarnon (NESO)" w:date="2025-01-22T11:00:00Z" w16du:dateUtc="2025-01-22T11:00:00Z">
              <w:tcPr>
                <w:tcW w:w="1223" w:type="dxa"/>
                <w:vAlign w:val="center"/>
              </w:tcPr>
            </w:tcPrChange>
          </w:tcPr>
          <w:p w14:paraId="5A9B1B2F" w14:textId="77777777"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n/a</w:t>
            </w:r>
          </w:p>
        </w:tc>
        <w:tc>
          <w:tcPr>
            <w:tcW w:w="916" w:type="dxa"/>
            <w:vAlign w:val="center"/>
            <w:tcPrChange w:id="89" w:author="Stuart McLarnon (NESO)" w:date="2025-01-22T11:00:00Z" w16du:dateUtc="2025-01-22T11:00:00Z">
              <w:tcPr>
                <w:tcW w:w="916" w:type="dxa"/>
                <w:vAlign w:val="center"/>
              </w:tcPr>
            </w:tcPrChange>
          </w:tcPr>
          <w:p w14:paraId="0B6ECDD8" w14:textId="77777777"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12 hrs 24/7</w:t>
            </w:r>
          </w:p>
        </w:tc>
        <w:tc>
          <w:tcPr>
            <w:tcW w:w="1529" w:type="dxa"/>
            <w:vAlign w:val="center"/>
            <w:tcPrChange w:id="90" w:author="Stuart McLarnon (NESO)" w:date="2025-01-22T11:00:00Z" w16du:dateUtc="2025-01-22T11:00:00Z">
              <w:tcPr>
                <w:tcW w:w="1529" w:type="dxa"/>
                <w:vAlign w:val="center"/>
              </w:tcPr>
            </w:tcPrChange>
          </w:tcPr>
          <w:p w14:paraId="34DB7CEF" w14:textId="77777777"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&lt; 1 hr downtime pa</w:t>
            </w:r>
          </w:p>
        </w:tc>
        <w:tc>
          <w:tcPr>
            <w:tcW w:w="2752" w:type="dxa"/>
            <w:vAlign w:val="center"/>
            <w:tcPrChange w:id="91" w:author="Stuart McLarnon (NESO)" w:date="2025-01-22T11:00:00Z" w16du:dateUtc="2025-01-22T11:00:00Z">
              <w:tcPr>
                <w:tcW w:w="2752" w:type="dxa"/>
                <w:vAlign w:val="center"/>
              </w:tcPr>
            </w:tcPrChange>
          </w:tcPr>
          <w:p w14:paraId="6354AFC5" w14:textId="1ED53E68" w:rsidR="00CE1B0B" w:rsidRPr="003665CF" w:rsidRDefault="00CE1B0B" w:rsidP="00E94F58">
            <w:pPr>
              <w:pStyle w:val="ListParagraph"/>
              <w:ind w:left="0"/>
              <w:rPr>
                <w:rFonts w:ascii="Poppins" w:hAnsi="Poppins" w:cs="Poppins"/>
                <w:color w:val="auto"/>
                <w:sz w:val="16"/>
              </w:rPr>
            </w:pPr>
            <w:r w:rsidRPr="003665CF">
              <w:rPr>
                <w:rFonts w:ascii="Poppins" w:hAnsi="Poppins" w:cs="Poppins"/>
                <w:color w:val="auto"/>
                <w:sz w:val="16"/>
              </w:rPr>
              <w:t>Dual redundancy throughout system (no single event</w:t>
            </w:r>
            <w:r>
              <w:rPr>
                <w:rStyle w:val="FootnoteReference"/>
                <w:rFonts w:ascii="Poppins" w:hAnsi="Poppins" w:cs="Poppins"/>
                <w:color w:val="auto"/>
                <w:sz w:val="16"/>
              </w:rPr>
              <w:footnoteReference w:id="6"/>
            </w:r>
            <w:del w:id="92" w:author="Stuart McLarnon (NESO)" w:date="2024-11-20T14:55:00Z">
              <w:r>
                <w:rPr>
                  <w:rStyle w:val="FootnoteReference"/>
                  <w:sz w:val="16"/>
                </w:rPr>
                <w:footnoteReference w:customMarkFollows="1" w:id="7"/>
                <w:delText>5</w:delText>
              </w:r>
            </w:del>
            <w:r w:rsidRPr="003665CF">
              <w:rPr>
                <w:rFonts w:ascii="Poppins" w:hAnsi="Poppins" w:cs="Poppins"/>
                <w:color w:val="auto"/>
                <w:sz w:val="16"/>
              </w:rPr>
              <w:t xml:space="preserve"> will remove service) [Example 3,5]</w:t>
            </w:r>
          </w:p>
        </w:tc>
      </w:tr>
    </w:tbl>
    <w:p w14:paraId="4C3ACA44" w14:textId="2B6C4FD1" w:rsidR="00E94F58" w:rsidRPr="003665CF" w:rsidRDefault="00E94F58" w:rsidP="00E94F58">
      <w:pPr>
        <w:rPr>
          <w:rFonts w:ascii="Poppins" w:hAnsi="Poppins" w:cs="Poppins"/>
          <w:color w:val="auto"/>
        </w:rPr>
      </w:pPr>
    </w:p>
    <w:p w14:paraId="73CECD5C" w14:textId="09766B11" w:rsidR="00D74772" w:rsidRPr="003665CF" w:rsidRDefault="00D74772" w:rsidP="000A54D6">
      <w:pPr>
        <w:pStyle w:val="ListParagraph"/>
        <w:numPr>
          <w:ilvl w:val="0"/>
          <w:numId w:val="22"/>
        </w:numPr>
        <w:ind w:left="1418" w:hanging="709"/>
        <w:contextualSpacing w:val="0"/>
        <w:jc w:val="both"/>
        <w:rPr>
          <w:rFonts w:ascii="Poppins" w:hAnsi="Poppins" w:cs="Poppins"/>
          <w:color w:val="auto"/>
          <w:szCs w:val="22"/>
        </w:rPr>
      </w:pPr>
      <w:r w:rsidRPr="003665CF">
        <w:rPr>
          <w:rFonts w:ascii="Poppins" w:hAnsi="Poppins" w:cs="Poppins"/>
          <w:color w:val="auto"/>
          <w:szCs w:val="22"/>
        </w:rPr>
        <w:t xml:space="preserve">Where </w:t>
      </w:r>
      <w:r w:rsidR="003E3F44" w:rsidRPr="003665CF">
        <w:rPr>
          <w:rFonts w:ascii="Poppins" w:hAnsi="Poppins" w:cs="Poppins"/>
          <w:color w:val="auto"/>
          <w:szCs w:val="22"/>
        </w:rPr>
        <w:t>The Company</w:t>
      </w:r>
      <w:r w:rsidRPr="003665CF">
        <w:rPr>
          <w:rFonts w:ascii="Poppins" w:hAnsi="Poppins" w:cs="Poppins"/>
          <w:color w:val="auto"/>
          <w:szCs w:val="22"/>
        </w:rPr>
        <w:t xml:space="preserve"> has agreed with t</w:t>
      </w:r>
      <w:r w:rsidRPr="003665CF">
        <w:rPr>
          <w:rFonts w:ascii="Poppins" w:hAnsi="Poppins" w:cs="Poppins"/>
          <w:color w:val="auto"/>
        </w:rPr>
        <w:t xml:space="preserve">he BM Participant to provide the EDL connection to an alternative location, the communications between that location and control point, may use IoT technology in accordance with the requirements specified in </w:t>
      </w:r>
      <w:r w:rsidR="0005776D" w:rsidRPr="003665CF">
        <w:rPr>
          <w:rFonts w:ascii="Poppins" w:hAnsi="Poppins" w:cs="Poppins"/>
          <w:color w:val="auto"/>
        </w:rPr>
        <w:t>Section 4 for WA API.</w:t>
      </w:r>
    </w:p>
    <w:p w14:paraId="066E6F8B" w14:textId="0FF64B2A" w:rsidR="00E94F58" w:rsidRPr="003665CF" w:rsidRDefault="00E94F58" w:rsidP="000A54D6">
      <w:pPr>
        <w:pStyle w:val="ListParagraph"/>
        <w:numPr>
          <w:ilvl w:val="0"/>
          <w:numId w:val="22"/>
        </w:numPr>
        <w:ind w:left="1418" w:hanging="709"/>
        <w:contextualSpacing w:val="0"/>
        <w:jc w:val="both"/>
        <w:rPr>
          <w:rFonts w:ascii="Poppins" w:hAnsi="Poppins" w:cs="Poppins"/>
          <w:color w:val="auto"/>
          <w:szCs w:val="22"/>
        </w:rPr>
      </w:pPr>
      <w:r w:rsidRPr="003665CF">
        <w:rPr>
          <w:rFonts w:ascii="Poppins" w:hAnsi="Poppins" w:cs="Poppins"/>
          <w:color w:val="auto"/>
        </w:rPr>
        <w:t xml:space="preserve">The BM Participant must tell </w:t>
      </w:r>
      <w:r w:rsidR="003F03B2" w:rsidRPr="003665CF">
        <w:rPr>
          <w:rFonts w:ascii="Poppins" w:hAnsi="Poppins" w:cs="Poppins"/>
          <w:color w:val="auto"/>
        </w:rPr>
        <w:t>The Company</w:t>
      </w:r>
      <w:r w:rsidRPr="003665CF">
        <w:rPr>
          <w:rFonts w:ascii="Poppins" w:hAnsi="Poppins" w:cs="Poppins"/>
          <w:color w:val="auto"/>
        </w:rPr>
        <w:t xml:space="preserve"> (via </w:t>
      </w:r>
      <w:r w:rsidR="0049163E">
        <w:fldChar w:fldCharType="begin"/>
      </w:r>
      <w:r w:rsidR="0049163E">
        <w:instrText>HYPERLINK "mailto:bmu.registration@nationalgrid.com"</w:instrText>
      </w:r>
      <w:r w:rsidR="0049163E">
        <w:fldChar w:fldCharType="separate"/>
      </w:r>
      <w:r w:rsidR="00AA3E1E" w:rsidRPr="00E104BF">
        <w:rPr>
          <w:rStyle w:val="Hyperlink"/>
          <w:rFonts w:ascii="Poppins" w:hAnsi="Poppins" w:cs="Poppins"/>
          <w:color w:val="auto"/>
          <w:u w:val="none"/>
        </w:rPr>
        <w:t>bmu.registration@</w:t>
      </w:r>
      <w:del w:id="93" w:author="Stuart McLarnon (NESO)" w:date="2024-11-20T14:55:00Z">
        <w:r w:rsidRPr="00E94F58">
          <w:rPr>
            <w:rStyle w:val="Hyperlink"/>
            <w:u w:val="none"/>
          </w:rPr>
          <w:delText>nationalgrideso</w:delText>
        </w:r>
      </w:del>
      <w:ins w:id="94" w:author="Stuart McLarnon (NESO)" w:date="2024-11-20T14:55:00Z">
        <w:r w:rsidR="00AA3E1E" w:rsidRPr="00E104BF">
          <w:rPr>
            <w:rStyle w:val="Hyperlink"/>
            <w:rFonts w:ascii="Poppins" w:hAnsi="Poppins" w:cs="Poppins"/>
            <w:color w:val="auto"/>
            <w:u w:val="none"/>
          </w:rPr>
          <w:t>nationalenergyso</w:t>
        </w:r>
      </w:ins>
      <w:r w:rsidR="00AA3E1E" w:rsidRPr="00E104BF">
        <w:rPr>
          <w:rStyle w:val="Hyperlink"/>
          <w:rFonts w:ascii="Poppins" w:hAnsi="Poppins" w:cs="Poppins"/>
          <w:color w:val="auto"/>
          <w:u w:val="none"/>
        </w:rPr>
        <w:t>.com</w:t>
      </w:r>
      <w:r w:rsidR="0049163E">
        <w:rPr>
          <w:rStyle w:val="Hyperlink"/>
          <w:rFonts w:ascii="Poppins" w:hAnsi="Poppins" w:cs="Poppins"/>
          <w:color w:val="auto"/>
          <w:u w:val="none"/>
        </w:rPr>
        <w:fldChar w:fldCharType="end"/>
      </w:r>
      <w:r w:rsidRPr="003665CF">
        <w:rPr>
          <w:rFonts w:ascii="Poppins" w:hAnsi="Poppins" w:cs="Poppins"/>
          <w:color w:val="auto"/>
        </w:rPr>
        <w:t xml:space="preserve">) which EDL Managed Service Provider they intend using.  </w:t>
      </w:r>
      <w:r w:rsidR="00587273" w:rsidRPr="003665CF">
        <w:rPr>
          <w:rFonts w:ascii="Poppins" w:hAnsi="Poppins" w:cs="Poppins"/>
          <w:color w:val="auto"/>
        </w:rPr>
        <w:t>The Company</w:t>
      </w:r>
      <w:r w:rsidRPr="003665CF">
        <w:rPr>
          <w:rFonts w:ascii="Poppins" w:hAnsi="Poppins" w:cs="Poppins"/>
          <w:color w:val="auto"/>
        </w:rPr>
        <w:t xml:space="preserve"> may review the individual arrangements on a case by case basis and track the underlying risks, e.g. multiple EDL Managed Service Providers inadvertently using the same Data Centre, to ensure that this standard is met and that the risks have been mitigated sufficiently</w:t>
      </w:r>
      <w:r w:rsidR="0085341A" w:rsidRPr="003665CF">
        <w:rPr>
          <w:rFonts w:ascii="Poppins" w:hAnsi="Poppins" w:cs="Poppins"/>
          <w:color w:val="auto"/>
        </w:rPr>
        <w:t>.</w:t>
      </w:r>
      <w:r w:rsidRPr="003665CF">
        <w:rPr>
          <w:rFonts w:ascii="Poppins" w:hAnsi="Poppins" w:cs="Poppins"/>
          <w:color w:val="auto"/>
        </w:rPr>
        <w:t xml:space="preserve">  </w:t>
      </w:r>
    </w:p>
    <w:p w14:paraId="55B9DCFE" w14:textId="5D0CB6E4" w:rsidR="00E94F58" w:rsidRPr="003665CF" w:rsidRDefault="00E94F58" w:rsidP="000A54D6">
      <w:pPr>
        <w:pStyle w:val="ListParagraph"/>
        <w:numPr>
          <w:ilvl w:val="0"/>
          <w:numId w:val="22"/>
        </w:numPr>
        <w:ind w:left="1418" w:hanging="709"/>
        <w:contextualSpacing w:val="0"/>
        <w:jc w:val="both"/>
        <w:rPr>
          <w:rFonts w:ascii="Poppins" w:hAnsi="Poppins" w:cs="Poppins"/>
          <w:color w:val="auto"/>
        </w:rPr>
      </w:pPr>
      <w:r w:rsidRPr="003665CF">
        <w:rPr>
          <w:rFonts w:ascii="Poppins" w:hAnsi="Poppins" w:cs="Poppins"/>
          <w:color w:val="auto"/>
        </w:rPr>
        <w:lastRenderedPageBreak/>
        <w:t xml:space="preserve">The health of the communications route through to the Control Point must be indicated back to </w:t>
      </w:r>
      <w:r w:rsidR="00C62137" w:rsidRPr="003665CF">
        <w:rPr>
          <w:rFonts w:ascii="Poppins" w:hAnsi="Poppins" w:cs="Poppins"/>
          <w:color w:val="auto"/>
        </w:rPr>
        <w:t>The Company</w:t>
      </w:r>
      <w:r w:rsidRPr="003665CF">
        <w:rPr>
          <w:rFonts w:ascii="Poppins" w:hAnsi="Poppins" w:cs="Poppins"/>
          <w:color w:val="auto"/>
        </w:rPr>
        <w:t xml:space="preserve"> to ensure </w:t>
      </w:r>
      <w:r w:rsidR="00C62137" w:rsidRPr="003665CF">
        <w:rPr>
          <w:rFonts w:ascii="Poppins" w:hAnsi="Poppins" w:cs="Poppins"/>
          <w:color w:val="auto"/>
        </w:rPr>
        <w:t>The Company</w:t>
      </w:r>
      <w:r w:rsidRPr="003665CF">
        <w:rPr>
          <w:rFonts w:ascii="Poppins" w:hAnsi="Poppins" w:cs="Poppins"/>
          <w:color w:val="auto"/>
        </w:rPr>
        <w:t>’s Control Room knows whether electronic instructions will get to the Control Point in question</w:t>
      </w:r>
      <w:r w:rsidR="0085341A" w:rsidRPr="003665CF">
        <w:rPr>
          <w:rFonts w:ascii="Poppins" w:hAnsi="Poppins" w:cs="Poppins"/>
          <w:color w:val="auto"/>
        </w:rPr>
        <w:t>.</w:t>
      </w:r>
    </w:p>
    <w:p w14:paraId="565FF0A3" w14:textId="43A2300B" w:rsidR="00E94F58" w:rsidRPr="003665CF" w:rsidRDefault="00E94F58" w:rsidP="000A54D6">
      <w:pPr>
        <w:pStyle w:val="ListParagraph"/>
        <w:numPr>
          <w:ilvl w:val="0"/>
          <w:numId w:val="22"/>
        </w:numPr>
        <w:ind w:left="1418" w:hanging="709"/>
        <w:contextualSpacing w:val="0"/>
        <w:jc w:val="both"/>
        <w:rPr>
          <w:rFonts w:ascii="Poppins" w:hAnsi="Poppins" w:cs="Poppins"/>
          <w:color w:val="auto"/>
        </w:rPr>
      </w:pPr>
      <w:r w:rsidRPr="003665CF">
        <w:rPr>
          <w:rFonts w:ascii="Poppins" w:hAnsi="Poppins" w:cs="Poppins"/>
          <w:color w:val="auto"/>
        </w:rPr>
        <w:t>If an EDL Managed Service Provider is identified by HMG NCSC as an “Operator of Essential Services” (OES), the service will be subject to the HMG NIS Directive</w:t>
      </w:r>
      <w:r w:rsidR="0085341A" w:rsidRPr="003665CF">
        <w:rPr>
          <w:rFonts w:ascii="Poppins" w:hAnsi="Poppins" w:cs="Poppins"/>
          <w:color w:val="auto"/>
        </w:rPr>
        <w:t>.</w:t>
      </w:r>
    </w:p>
    <w:p w14:paraId="399F7A6D" w14:textId="4BD13F5D" w:rsidR="00E94F58" w:rsidRPr="003665CF" w:rsidRDefault="00E94F58" w:rsidP="000A54D6">
      <w:pPr>
        <w:ind w:left="709"/>
        <w:jc w:val="both"/>
        <w:rPr>
          <w:rFonts w:ascii="Poppins" w:hAnsi="Poppins" w:cs="Poppins"/>
          <w:color w:val="auto"/>
        </w:rPr>
      </w:pPr>
      <w:r w:rsidRPr="003665CF">
        <w:rPr>
          <w:rFonts w:ascii="Poppins" w:hAnsi="Poppins" w:cs="Poppins"/>
          <w:color w:val="auto"/>
        </w:rPr>
        <w:t xml:space="preserve">If necessary </w:t>
      </w:r>
      <w:r w:rsidR="00C62137" w:rsidRPr="003665CF">
        <w:rPr>
          <w:rFonts w:ascii="Poppins" w:hAnsi="Poppins" w:cs="Poppins"/>
          <w:color w:val="auto"/>
        </w:rPr>
        <w:t>The Company</w:t>
      </w:r>
      <w:r w:rsidRPr="003665CF">
        <w:rPr>
          <w:rFonts w:ascii="Poppins" w:hAnsi="Poppins" w:cs="Poppins"/>
          <w:color w:val="auto"/>
        </w:rPr>
        <w:t xml:space="preserve"> may revert to standard EDL arrangements to the Control Point.  </w:t>
      </w:r>
    </w:p>
    <w:p w14:paraId="36287FF0" w14:textId="77777777" w:rsidR="00E94F58" w:rsidRPr="009F58CF" w:rsidRDefault="00E94F58" w:rsidP="00BD1794">
      <w:pPr>
        <w:pStyle w:val="Heading2"/>
        <w:rPr>
          <w:rFonts w:ascii="Poppins Medium" w:hAnsi="Poppins Medium" w:cs="Poppins Medium"/>
          <w:color w:val="3F0731"/>
          <w:sz w:val="32"/>
          <w:szCs w:val="28"/>
        </w:rPr>
      </w:pPr>
      <w:bookmarkStart w:id="95" w:name="_Toc527541495"/>
      <w:bookmarkStart w:id="96" w:name="_Toc529519178"/>
      <w:bookmarkStart w:id="97" w:name="_Toc53053713"/>
      <w:bookmarkStart w:id="98" w:name="_Toc57024473"/>
      <w:bookmarkEnd w:id="95"/>
      <w:bookmarkEnd w:id="96"/>
      <w:r w:rsidRPr="009F58CF">
        <w:rPr>
          <w:rFonts w:ascii="Poppins Medium" w:hAnsi="Poppins Medium" w:cs="Poppins Medium"/>
          <w:color w:val="3F0731"/>
          <w:sz w:val="32"/>
          <w:szCs w:val="28"/>
        </w:rPr>
        <w:t>Services from Trading Points</w:t>
      </w:r>
      <w:bookmarkEnd w:id="97"/>
      <w:bookmarkEnd w:id="98"/>
    </w:p>
    <w:p w14:paraId="4AC0F9F2" w14:textId="2470B499" w:rsidR="00E94F58" w:rsidRPr="003665CF" w:rsidRDefault="00C62137" w:rsidP="000A54D6">
      <w:pPr>
        <w:ind w:left="567"/>
        <w:jc w:val="both"/>
        <w:rPr>
          <w:rFonts w:ascii="Poppins" w:hAnsi="Poppins" w:cs="Poppins"/>
          <w:color w:val="auto"/>
          <w:szCs w:val="22"/>
        </w:rPr>
      </w:pPr>
      <w:r w:rsidRPr="003665CF">
        <w:rPr>
          <w:rFonts w:ascii="Poppins" w:hAnsi="Poppins" w:cs="Poppins"/>
          <w:color w:val="auto"/>
        </w:rPr>
        <w:t>The Company</w:t>
      </w:r>
      <w:r w:rsidR="00E94F58" w:rsidRPr="003665CF">
        <w:rPr>
          <w:rFonts w:ascii="Poppins" w:hAnsi="Poppins" w:cs="Poppins"/>
          <w:color w:val="auto"/>
        </w:rPr>
        <w:t xml:space="preserve"> will expect the Trading Party to implement communication links for EDT using one or more of the circuit types described in Appendix A.</w:t>
      </w:r>
    </w:p>
    <w:p w14:paraId="3770FEBC" w14:textId="54FE4721" w:rsidR="00E94F58" w:rsidRPr="003665CF" w:rsidRDefault="00E94F58" w:rsidP="000A54D6">
      <w:pPr>
        <w:ind w:left="567"/>
        <w:jc w:val="both"/>
        <w:rPr>
          <w:rFonts w:ascii="Poppins" w:hAnsi="Poppins" w:cs="Poppins"/>
          <w:color w:val="auto"/>
          <w:szCs w:val="22"/>
        </w:rPr>
      </w:pPr>
      <w:r w:rsidRPr="003665CF">
        <w:rPr>
          <w:rFonts w:ascii="Poppins" w:hAnsi="Poppins" w:cs="Poppins"/>
          <w:color w:val="auto"/>
        </w:rPr>
        <w:t xml:space="preserve">Where a Trading Party provides an Alternate Route, it is recommended that this terminates on geographically separate </w:t>
      </w:r>
      <w:r w:rsidR="003C796E" w:rsidRPr="003665CF">
        <w:rPr>
          <w:rFonts w:ascii="Poppins" w:hAnsi="Poppins" w:cs="Poppins"/>
          <w:color w:val="auto"/>
        </w:rPr>
        <w:t>Company</w:t>
      </w:r>
      <w:r w:rsidRPr="003665CF">
        <w:rPr>
          <w:rFonts w:ascii="Poppins" w:hAnsi="Poppins" w:cs="Poppins"/>
          <w:color w:val="auto"/>
        </w:rPr>
        <w:t xml:space="preserve"> premises to the Main Route, with onward linking via </w:t>
      </w:r>
      <w:r w:rsidR="003C796E" w:rsidRPr="003665CF">
        <w:rPr>
          <w:rFonts w:ascii="Poppins" w:hAnsi="Poppins" w:cs="Poppins"/>
          <w:color w:val="auto"/>
        </w:rPr>
        <w:t>The Company</w:t>
      </w:r>
      <w:r w:rsidRPr="003665CF">
        <w:rPr>
          <w:rFonts w:ascii="Poppins" w:hAnsi="Poppins" w:cs="Poppins"/>
          <w:color w:val="auto"/>
        </w:rPr>
        <w:t xml:space="preserve"> Operational WAN.</w:t>
      </w:r>
    </w:p>
    <w:p w14:paraId="020CCF91" w14:textId="7AA26069" w:rsidR="00E94F58" w:rsidRPr="003665CF" w:rsidRDefault="00E94F58" w:rsidP="000A54D6">
      <w:pPr>
        <w:ind w:left="567"/>
        <w:jc w:val="both"/>
        <w:rPr>
          <w:rFonts w:ascii="Poppins" w:hAnsi="Poppins" w:cs="Poppins"/>
          <w:color w:val="auto"/>
          <w:szCs w:val="22"/>
        </w:rPr>
      </w:pPr>
      <w:r w:rsidRPr="003665CF">
        <w:rPr>
          <w:rFonts w:ascii="Poppins" w:hAnsi="Poppins" w:cs="Poppins"/>
          <w:color w:val="auto"/>
        </w:rPr>
        <w:t xml:space="preserve">Participants who do not wish to provide an Alternate Route may wish to utilise an ISDN </w:t>
      </w:r>
      <w:r w:rsidR="00BE708B" w:rsidRPr="003665CF">
        <w:rPr>
          <w:rFonts w:ascii="Poppins" w:hAnsi="Poppins" w:cs="Poppins"/>
          <w:color w:val="auto"/>
        </w:rPr>
        <w:t xml:space="preserve">(Integrated Services Digital Network) </w:t>
      </w:r>
      <w:r w:rsidRPr="003665CF">
        <w:rPr>
          <w:rFonts w:ascii="Poppins" w:hAnsi="Poppins" w:cs="Poppins"/>
          <w:color w:val="auto"/>
        </w:rPr>
        <w:t xml:space="preserve">service as their Main Route, rather than an MPLS Circuit.  This is because an ISDN service, which operates as a dial-up link, may be rapidly reconfigured to communicate with alternative </w:t>
      </w:r>
      <w:r w:rsidR="008D697F" w:rsidRPr="003665CF">
        <w:rPr>
          <w:rFonts w:ascii="Poppins" w:hAnsi="Poppins" w:cs="Poppins"/>
          <w:color w:val="auto"/>
        </w:rPr>
        <w:t>Company</w:t>
      </w:r>
      <w:r w:rsidRPr="003665CF">
        <w:rPr>
          <w:rFonts w:ascii="Poppins" w:hAnsi="Poppins" w:cs="Poppins"/>
          <w:color w:val="auto"/>
        </w:rPr>
        <w:t xml:space="preserve"> sites, such as </w:t>
      </w:r>
      <w:r w:rsidR="008D697F" w:rsidRPr="003665CF">
        <w:rPr>
          <w:rFonts w:ascii="Poppins" w:hAnsi="Poppins" w:cs="Poppins"/>
          <w:color w:val="auto"/>
        </w:rPr>
        <w:t>T</w:t>
      </w:r>
      <w:r w:rsidRPr="003665CF">
        <w:rPr>
          <w:rFonts w:ascii="Poppins" w:hAnsi="Poppins" w:cs="Poppins"/>
          <w:color w:val="auto"/>
        </w:rPr>
        <w:t xml:space="preserve">he </w:t>
      </w:r>
      <w:r w:rsidR="008D697F" w:rsidRPr="003665CF">
        <w:rPr>
          <w:rFonts w:ascii="Poppins" w:hAnsi="Poppins" w:cs="Poppins"/>
          <w:color w:val="auto"/>
        </w:rPr>
        <w:t>Company</w:t>
      </w:r>
      <w:r w:rsidRPr="003665CF">
        <w:rPr>
          <w:rFonts w:ascii="Poppins" w:hAnsi="Poppins" w:cs="Poppins"/>
          <w:color w:val="auto"/>
        </w:rPr>
        <w:t xml:space="preserve"> DR site. In contrast to this, it would take a period of weeks to establish a new </w:t>
      </w:r>
      <w:r w:rsidR="001E7289" w:rsidRPr="003665CF">
        <w:rPr>
          <w:rFonts w:ascii="Poppins" w:hAnsi="Poppins" w:cs="Poppins"/>
          <w:color w:val="auto"/>
        </w:rPr>
        <w:t>d</w:t>
      </w:r>
      <w:r w:rsidRPr="003665CF">
        <w:rPr>
          <w:rFonts w:ascii="Poppins" w:hAnsi="Poppins" w:cs="Poppins"/>
          <w:color w:val="auto"/>
        </w:rPr>
        <w:t xml:space="preserve">edicated </w:t>
      </w:r>
      <w:r w:rsidR="001E7289" w:rsidRPr="003665CF">
        <w:rPr>
          <w:rFonts w:ascii="Poppins" w:hAnsi="Poppins" w:cs="Poppins"/>
          <w:color w:val="auto"/>
        </w:rPr>
        <w:t>c</w:t>
      </w:r>
      <w:r w:rsidRPr="003665CF">
        <w:rPr>
          <w:rFonts w:ascii="Poppins" w:hAnsi="Poppins" w:cs="Poppins"/>
          <w:color w:val="auto"/>
        </w:rPr>
        <w:t xml:space="preserve">ircuit to </w:t>
      </w:r>
      <w:r w:rsidR="008D697F" w:rsidRPr="003665CF">
        <w:rPr>
          <w:rFonts w:ascii="Poppins" w:hAnsi="Poppins" w:cs="Poppins"/>
          <w:color w:val="auto"/>
        </w:rPr>
        <w:t>T</w:t>
      </w:r>
      <w:r w:rsidRPr="003665CF">
        <w:rPr>
          <w:rFonts w:ascii="Poppins" w:hAnsi="Poppins" w:cs="Poppins"/>
          <w:color w:val="auto"/>
        </w:rPr>
        <w:t xml:space="preserve">he </w:t>
      </w:r>
      <w:r w:rsidR="008D697F" w:rsidRPr="003665CF">
        <w:rPr>
          <w:rFonts w:ascii="Poppins" w:hAnsi="Poppins" w:cs="Poppins"/>
          <w:color w:val="auto"/>
        </w:rPr>
        <w:t>Company</w:t>
      </w:r>
      <w:r w:rsidRPr="003665CF">
        <w:rPr>
          <w:rFonts w:ascii="Poppins" w:hAnsi="Poppins" w:cs="Poppins"/>
          <w:color w:val="auto"/>
        </w:rPr>
        <w:t xml:space="preserve"> DR site.</w:t>
      </w:r>
    </w:p>
    <w:p w14:paraId="15FAD923" w14:textId="0273D839"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Participants who opt for a single communications route are also advised that they will lose the ability to submit data to </w:t>
      </w:r>
      <w:r w:rsidR="008F5A0C" w:rsidRPr="003665CF">
        <w:rPr>
          <w:rFonts w:ascii="Poppins" w:hAnsi="Poppins" w:cs="Poppins"/>
          <w:color w:val="auto"/>
        </w:rPr>
        <w:t>The Company</w:t>
      </w:r>
      <w:r w:rsidRPr="003665CF">
        <w:rPr>
          <w:rFonts w:ascii="Poppins" w:hAnsi="Poppins" w:cs="Poppins"/>
          <w:color w:val="auto"/>
        </w:rPr>
        <w:t xml:space="preserve"> if their sole </w:t>
      </w:r>
      <w:r w:rsidR="001E7289" w:rsidRPr="003665CF">
        <w:rPr>
          <w:rFonts w:ascii="Poppins" w:hAnsi="Poppins" w:cs="Poppins"/>
          <w:color w:val="auto"/>
        </w:rPr>
        <w:t>m</w:t>
      </w:r>
      <w:r w:rsidRPr="003665CF">
        <w:rPr>
          <w:rFonts w:ascii="Poppins" w:hAnsi="Poppins" w:cs="Poppins"/>
          <w:color w:val="auto"/>
        </w:rPr>
        <w:t xml:space="preserve">ain </w:t>
      </w:r>
      <w:r w:rsidR="007C3E09" w:rsidRPr="003665CF">
        <w:rPr>
          <w:rFonts w:ascii="Poppins" w:hAnsi="Poppins" w:cs="Poppins"/>
          <w:color w:val="auto"/>
        </w:rPr>
        <w:t>r</w:t>
      </w:r>
      <w:r w:rsidRPr="003665CF">
        <w:rPr>
          <w:rFonts w:ascii="Poppins" w:hAnsi="Poppins" w:cs="Poppins"/>
          <w:color w:val="auto"/>
        </w:rPr>
        <w:t>oute fails, until such time as the route is returned to service.</w:t>
      </w:r>
    </w:p>
    <w:p w14:paraId="76D68726" w14:textId="313AA720" w:rsidR="00E94F58" w:rsidRPr="003665CF" w:rsidRDefault="00E94F58" w:rsidP="000A54D6">
      <w:pPr>
        <w:ind w:left="567"/>
        <w:jc w:val="both"/>
        <w:rPr>
          <w:rFonts w:ascii="Poppins" w:hAnsi="Poppins" w:cs="Poppins"/>
          <w:color w:val="auto"/>
          <w:szCs w:val="22"/>
        </w:rPr>
      </w:pPr>
      <w:r w:rsidRPr="003665CF">
        <w:rPr>
          <w:rFonts w:ascii="Poppins" w:hAnsi="Poppins" w:cs="Poppins"/>
          <w:color w:val="auto"/>
        </w:rPr>
        <w:t xml:space="preserve">The </w:t>
      </w:r>
      <w:r w:rsidR="008F5A0C" w:rsidRPr="003665CF">
        <w:rPr>
          <w:rFonts w:ascii="Poppins" w:hAnsi="Poppins" w:cs="Poppins"/>
          <w:color w:val="auto"/>
        </w:rPr>
        <w:t>Company</w:t>
      </w:r>
      <w:r w:rsidRPr="003665CF">
        <w:rPr>
          <w:rFonts w:ascii="Poppins" w:hAnsi="Poppins" w:cs="Poppins"/>
          <w:color w:val="auto"/>
        </w:rPr>
        <w:t xml:space="preserve"> recommended standard for termination of all routes at the Trading Point premises is a Cisco router or compatible alternative.</w:t>
      </w:r>
    </w:p>
    <w:p w14:paraId="1FEEAC72" w14:textId="322A34BE" w:rsidR="00E94F58" w:rsidRPr="003665CF" w:rsidRDefault="00E94F58" w:rsidP="000A54D6">
      <w:pPr>
        <w:ind w:left="567"/>
        <w:jc w:val="both"/>
        <w:rPr>
          <w:rFonts w:ascii="Poppins" w:hAnsi="Poppins" w:cs="Poppins"/>
          <w:color w:val="auto"/>
          <w:szCs w:val="22"/>
        </w:rPr>
      </w:pPr>
      <w:r w:rsidRPr="003665CF">
        <w:rPr>
          <w:rFonts w:ascii="Poppins" w:hAnsi="Poppins" w:cs="Poppins"/>
          <w:color w:val="auto"/>
        </w:rPr>
        <w:t xml:space="preserve">The Trading Party must agree their selected options with </w:t>
      </w:r>
      <w:r w:rsidR="008F5A0C" w:rsidRPr="003665CF">
        <w:rPr>
          <w:rFonts w:ascii="Poppins" w:hAnsi="Poppins" w:cs="Poppins"/>
          <w:color w:val="auto"/>
        </w:rPr>
        <w:t>The Company</w:t>
      </w:r>
      <w:r w:rsidRPr="003665CF">
        <w:rPr>
          <w:rFonts w:ascii="Poppins" w:hAnsi="Poppins" w:cs="Poppins"/>
          <w:color w:val="auto"/>
        </w:rPr>
        <w:t xml:space="preserve"> in advance of placing any orders for communication circuits.</w:t>
      </w:r>
    </w:p>
    <w:p w14:paraId="7D1744BA" w14:textId="77777777" w:rsidR="00E94F58" w:rsidRPr="003665CF" w:rsidRDefault="00E94F58" w:rsidP="000A54D6">
      <w:pPr>
        <w:ind w:left="567"/>
        <w:jc w:val="both"/>
        <w:rPr>
          <w:rFonts w:ascii="Poppins" w:hAnsi="Poppins" w:cs="Poppins"/>
          <w:color w:val="auto"/>
          <w:szCs w:val="22"/>
        </w:rPr>
      </w:pPr>
      <w:r w:rsidRPr="003665CF">
        <w:rPr>
          <w:rFonts w:ascii="Poppins" w:hAnsi="Poppins" w:cs="Poppins"/>
          <w:color w:val="auto"/>
        </w:rPr>
        <w:t>The network protocol used over the links will be IPv4, with Border Gateway Protocol (BGP or eBGP) for exchange of routing information. The use of other routing protocols or static routes is not permitted for this purpose.</w:t>
      </w:r>
    </w:p>
    <w:p w14:paraId="2BCF3682" w14:textId="75A8ECB5" w:rsidR="00E94F58" w:rsidRPr="003665CF" w:rsidRDefault="00E94F58" w:rsidP="000A54D6">
      <w:pPr>
        <w:ind w:left="567"/>
        <w:jc w:val="both"/>
        <w:rPr>
          <w:rFonts w:ascii="Poppins" w:hAnsi="Poppins" w:cs="Poppins"/>
          <w:color w:val="auto"/>
          <w:szCs w:val="22"/>
        </w:rPr>
      </w:pPr>
      <w:r w:rsidRPr="003665CF">
        <w:rPr>
          <w:rFonts w:ascii="Poppins" w:hAnsi="Poppins" w:cs="Poppins"/>
          <w:color w:val="auto"/>
        </w:rPr>
        <w:t xml:space="preserve">Exchange of data is as referenced in the Electrical Standards annex to the </w:t>
      </w:r>
      <w:r w:rsidR="00C42246">
        <w:rPr>
          <w:rFonts w:ascii="Poppins" w:hAnsi="Poppins" w:cs="Poppins"/>
          <w:color w:val="auto"/>
        </w:rPr>
        <w:t>Grid Code</w:t>
      </w:r>
      <w:r w:rsidRPr="003665CF">
        <w:rPr>
          <w:rFonts w:ascii="Poppins" w:hAnsi="Poppins" w:cs="Poppins"/>
          <w:color w:val="auto"/>
        </w:rPr>
        <w:t xml:space="preserve"> General Conditions.  Further details of the EDT FTP file formats are given in </w:t>
      </w:r>
      <w:r w:rsidR="00100778" w:rsidRPr="003665CF">
        <w:rPr>
          <w:rFonts w:ascii="Poppins" w:hAnsi="Poppins" w:cs="Poppins"/>
          <w:color w:val="auto"/>
        </w:rPr>
        <w:t>Section</w:t>
      </w:r>
      <w:r w:rsidRPr="003665CF">
        <w:rPr>
          <w:rFonts w:ascii="Poppins" w:hAnsi="Poppins" w:cs="Poppins"/>
          <w:color w:val="auto"/>
        </w:rPr>
        <w:t xml:space="preserve"> </w:t>
      </w:r>
      <w:r w:rsidR="007003CB" w:rsidRPr="003665CF">
        <w:rPr>
          <w:rFonts w:ascii="Poppins" w:hAnsi="Poppins" w:cs="Poppins"/>
          <w:color w:val="auto"/>
        </w:rPr>
        <w:t>8.</w:t>
      </w:r>
      <w:r w:rsidRPr="003665CF">
        <w:rPr>
          <w:rFonts w:ascii="Poppins" w:hAnsi="Poppins" w:cs="Poppins"/>
          <w:color w:val="auto"/>
        </w:rPr>
        <w:t>2</w:t>
      </w:r>
      <w:r w:rsidR="007003CB" w:rsidRPr="003665CF">
        <w:rPr>
          <w:rFonts w:ascii="Poppins" w:hAnsi="Poppins" w:cs="Poppins"/>
          <w:color w:val="auto"/>
        </w:rPr>
        <w:t xml:space="preserve"> of this document</w:t>
      </w:r>
      <w:r w:rsidRPr="003665CF">
        <w:rPr>
          <w:rFonts w:ascii="Poppins" w:hAnsi="Poppins" w:cs="Poppins"/>
          <w:color w:val="auto"/>
        </w:rPr>
        <w:t>.</w:t>
      </w:r>
    </w:p>
    <w:p w14:paraId="68D70011" w14:textId="186305DD" w:rsidR="00E94F58" w:rsidRPr="003665CF" w:rsidRDefault="00871745" w:rsidP="000A54D6">
      <w:pPr>
        <w:ind w:left="567"/>
        <w:jc w:val="both"/>
        <w:rPr>
          <w:rFonts w:ascii="Poppins" w:hAnsi="Poppins" w:cs="Poppins"/>
          <w:color w:val="auto"/>
          <w:szCs w:val="22"/>
        </w:rPr>
      </w:pPr>
      <w:r w:rsidRPr="003665CF">
        <w:rPr>
          <w:rFonts w:ascii="Poppins" w:hAnsi="Poppins" w:cs="Poppins"/>
          <w:color w:val="auto"/>
        </w:rPr>
        <w:t>The Company</w:t>
      </w:r>
      <w:r w:rsidR="00E94F58" w:rsidRPr="003665CF">
        <w:rPr>
          <w:rFonts w:ascii="Poppins" w:hAnsi="Poppins" w:cs="Poppins"/>
          <w:color w:val="auto"/>
        </w:rPr>
        <w:t xml:space="preserve"> will act as custodian of all network addresses which communicate with </w:t>
      </w:r>
      <w:r w:rsidRPr="003665CF">
        <w:rPr>
          <w:rFonts w:ascii="Poppins" w:hAnsi="Poppins" w:cs="Poppins"/>
          <w:color w:val="auto"/>
        </w:rPr>
        <w:t>T</w:t>
      </w:r>
      <w:r w:rsidR="00E94F58" w:rsidRPr="003665CF">
        <w:rPr>
          <w:rFonts w:ascii="Poppins" w:hAnsi="Poppins" w:cs="Poppins"/>
          <w:color w:val="auto"/>
        </w:rPr>
        <w:t xml:space="preserve">he </w:t>
      </w:r>
      <w:del w:id="99" w:author="Stuart McLarnon (NESO)" w:date="2024-11-20T14:55:00Z">
        <w:r>
          <w:delText>Company</w:delText>
        </w:r>
      </w:del>
      <w:ins w:id="100" w:author="Stuart McLarnon (NESO)" w:date="2024-11-20T14:55:00Z">
        <w:r w:rsidRPr="003665CF">
          <w:rPr>
            <w:rFonts w:ascii="Poppins" w:hAnsi="Poppins" w:cs="Poppins"/>
            <w:color w:val="auto"/>
          </w:rPr>
          <w:t>Company</w:t>
        </w:r>
        <w:r w:rsidR="00795662">
          <w:rPr>
            <w:rFonts w:ascii="Poppins" w:hAnsi="Poppins" w:cs="Poppins"/>
            <w:color w:val="auto"/>
          </w:rPr>
          <w:t>’s</w:t>
        </w:r>
      </w:ins>
      <w:r w:rsidR="00E94F58" w:rsidRPr="003665CF">
        <w:rPr>
          <w:rFonts w:ascii="Poppins" w:hAnsi="Poppins" w:cs="Poppins"/>
          <w:color w:val="auto"/>
        </w:rPr>
        <w:t xml:space="preserve"> Operational WAN, and will allocate Registered Private IP Addresses for EDT to Trading Parties in accordance with </w:t>
      </w:r>
      <w:r w:rsidRPr="003665CF">
        <w:rPr>
          <w:rFonts w:ascii="Poppins" w:hAnsi="Poppins" w:cs="Poppins"/>
          <w:color w:val="auto"/>
        </w:rPr>
        <w:t>T</w:t>
      </w:r>
      <w:r w:rsidR="00E94F58" w:rsidRPr="003665CF">
        <w:rPr>
          <w:rFonts w:ascii="Poppins" w:hAnsi="Poppins" w:cs="Poppins"/>
          <w:color w:val="auto"/>
        </w:rPr>
        <w:t xml:space="preserve">he </w:t>
      </w:r>
      <w:del w:id="101" w:author="Stuart McLarnon (NESO)" w:date="2024-11-20T14:55:00Z">
        <w:r>
          <w:delText>Company</w:delText>
        </w:r>
      </w:del>
      <w:ins w:id="102" w:author="Stuart McLarnon (NESO)" w:date="2024-11-20T14:55:00Z">
        <w:r w:rsidRPr="003665CF">
          <w:rPr>
            <w:rFonts w:ascii="Poppins" w:hAnsi="Poppins" w:cs="Poppins"/>
            <w:color w:val="auto"/>
          </w:rPr>
          <w:t>Company</w:t>
        </w:r>
        <w:r w:rsidR="00D07726">
          <w:rPr>
            <w:rFonts w:ascii="Poppins" w:hAnsi="Poppins" w:cs="Poppins"/>
            <w:color w:val="auto"/>
          </w:rPr>
          <w:t>’s</w:t>
        </w:r>
      </w:ins>
      <w:r w:rsidR="00E94F58" w:rsidRPr="003665CF">
        <w:rPr>
          <w:rFonts w:ascii="Poppins" w:hAnsi="Poppins" w:cs="Poppins"/>
          <w:color w:val="auto"/>
        </w:rPr>
        <w:t xml:space="preserve"> standard addressing scheme. These are the only addresses which may be used by Electronic Data Communication Facilities for communication with </w:t>
      </w:r>
      <w:r w:rsidR="002029C0" w:rsidRPr="003665CF">
        <w:rPr>
          <w:rFonts w:ascii="Poppins" w:hAnsi="Poppins" w:cs="Poppins"/>
          <w:color w:val="auto"/>
        </w:rPr>
        <w:t>The Company</w:t>
      </w:r>
      <w:r w:rsidR="00E94F58" w:rsidRPr="003665CF">
        <w:rPr>
          <w:rFonts w:ascii="Poppins" w:hAnsi="Poppins" w:cs="Poppins"/>
          <w:color w:val="auto"/>
        </w:rPr>
        <w:t>.</w:t>
      </w:r>
    </w:p>
    <w:p w14:paraId="1B2A8CC1" w14:textId="77777777" w:rsidR="00E94F58" w:rsidRPr="009F58CF" w:rsidRDefault="00E94F58" w:rsidP="00BD1794">
      <w:pPr>
        <w:pStyle w:val="Heading2"/>
        <w:rPr>
          <w:rFonts w:ascii="Poppins Medium" w:hAnsi="Poppins Medium" w:cs="Poppins Medium"/>
          <w:color w:val="3F0731"/>
          <w:sz w:val="32"/>
          <w:szCs w:val="28"/>
        </w:rPr>
      </w:pPr>
      <w:bookmarkStart w:id="103" w:name="_Toc53053714"/>
      <w:bookmarkStart w:id="104" w:name="_Toc57024474"/>
      <w:r w:rsidRPr="009F58CF">
        <w:rPr>
          <w:rFonts w:ascii="Poppins Medium" w:hAnsi="Poppins Medium" w:cs="Poppins Medium"/>
          <w:color w:val="3F0731"/>
          <w:sz w:val="32"/>
          <w:szCs w:val="28"/>
        </w:rPr>
        <w:lastRenderedPageBreak/>
        <w:t>Data Transmission Security</w:t>
      </w:r>
      <w:bookmarkEnd w:id="103"/>
      <w:bookmarkEnd w:id="104"/>
    </w:p>
    <w:p w14:paraId="58EFAEBA" w14:textId="7DB91B4F" w:rsidR="00E94F58" w:rsidRPr="00C00220" w:rsidRDefault="00E94F58" w:rsidP="00BD1794">
      <w:pPr>
        <w:pStyle w:val="Heading3"/>
        <w:rPr>
          <w:rFonts w:ascii="Poppins Medium" w:eastAsiaTheme="minorHAnsi" w:hAnsi="Poppins Medium" w:cs="Poppins Medium"/>
          <w:b/>
          <w:bCs/>
          <w:color w:val="3F0731"/>
          <w:sz w:val="20"/>
          <w:szCs w:val="20"/>
        </w:rPr>
      </w:pPr>
      <w:bookmarkStart w:id="105" w:name="_Toc53053715"/>
      <w:bookmarkStart w:id="106" w:name="_Toc57024475"/>
      <w:r w:rsidRPr="00C00220">
        <w:rPr>
          <w:rFonts w:ascii="Poppins Medium" w:hAnsi="Poppins Medium" w:cs="Poppins Medium"/>
          <w:b/>
          <w:bCs/>
          <w:color w:val="3F0731"/>
        </w:rPr>
        <w:t>Application Level Security</w:t>
      </w:r>
      <w:bookmarkEnd w:id="105"/>
      <w:bookmarkEnd w:id="106"/>
    </w:p>
    <w:p w14:paraId="7E0EF6D3" w14:textId="77777777" w:rsidR="00E94F58" w:rsidRPr="003665CF" w:rsidRDefault="00E94F58" w:rsidP="00BD1794">
      <w:pPr>
        <w:pStyle w:val="Heading4"/>
        <w:rPr>
          <w:rFonts w:ascii="Poppins" w:eastAsiaTheme="minorHAnsi" w:hAnsi="Poppins" w:cs="Poppins"/>
          <w:color w:val="auto"/>
        </w:rPr>
      </w:pPr>
      <w:r w:rsidRPr="003665CF">
        <w:rPr>
          <w:rFonts w:ascii="Poppins" w:hAnsi="Poppins" w:cs="Poppins"/>
          <w:color w:val="auto"/>
        </w:rPr>
        <w:t>Links to Trading Points</w:t>
      </w:r>
    </w:p>
    <w:p w14:paraId="1F1FF404" w14:textId="1171B83E"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Each link from a Trading Point will have an EDT account on </w:t>
      </w:r>
      <w:r w:rsidR="002029C0" w:rsidRPr="003665CF">
        <w:rPr>
          <w:rFonts w:ascii="Poppins" w:hAnsi="Poppins" w:cs="Poppins"/>
          <w:color w:val="auto"/>
        </w:rPr>
        <w:t>The Company</w:t>
      </w:r>
      <w:r w:rsidRPr="003665CF">
        <w:rPr>
          <w:rFonts w:ascii="Poppins" w:hAnsi="Poppins" w:cs="Poppins"/>
          <w:color w:val="auto"/>
        </w:rPr>
        <w:t xml:space="preserve"> servers which is dedicated for use by that Trading Party only. The accounts will have the minimum access rights which are necessary for data transfer. Submission accounts will have write-only access to a single directory, and notification accounts will have read-only access to a single directory.</w:t>
      </w:r>
    </w:p>
    <w:p w14:paraId="783AA8AD" w14:textId="29E4B5A5" w:rsidR="006302FA" w:rsidRPr="00E104BF" w:rsidRDefault="00E94F58" w:rsidP="000A54D6">
      <w:pPr>
        <w:ind w:left="567"/>
        <w:jc w:val="both"/>
        <w:rPr>
          <w:rFonts w:ascii="Poppins" w:hAnsi="Poppins" w:cs="Poppins"/>
          <w:color w:val="auto"/>
        </w:rPr>
      </w:pPr>
      <w:r w:rsidRPr="00E104BF">
        <w:rPr>
          <w:rFonts w:ascii="Poppins" w:hAnsi="Poppins" w:cs="Poppins"/>
          <w:color w:val="auto"/>
        </w:rPr>
        <w:t xml:space="preserve">The changing of EDT account passwords is carried out at the discretion of participants, and it is recommended that this be done at minimum intervals of 90 days. Participants wishing to change their passwords should submit an e-mail notification to </w:t>
      </w:r>
      <w:r w:rsidR="00D22BC6" w:rsidRPr="00E104BF">
        <w:rPr>
          <w:rFonts w:ascii="Poppins" w:hAnsi="Poppins" w:cs="Poppins"/>
          <w:color w:val="auto"/>
        </w:rPr>
        <w:t>The Company</w:t>
      </w:r>
      <w:r w:rsidRPr="00E104BF">
        <w:rPr>
          <w:rFonts w:ascii="Poppins" w:hAnsi="Poppins" w:cs="Poppins"/>
          <w:color w:val="auto"/>
        </w:rPr>
        <w:t xml:space="preserve"> at </w:t>
      </w:r>
      <w:r w:rsidR="0049163E">
        <w:fldChar w:fldCharType="begin"/>
      </w:r>
      <w:r w:rsidR="0049163E">
        <w:instrText>HYPERLINK "mailto:bmu.registration@nationalgrid.com"</w:instrText>
      </w:r>
      <w:r w:rsidR="0049163E">
        <w:fldChar w:fldCharType="separate"/>
      </w:r>
      <w:r w:rsidR="00AA3E1E" w:rsidRPr="00E104BF">
        <w:rPr>
          <w:rStyle w:val="Hyperlink"/>
          <w:rFonts w:ascii="Poppins" w:hAnsi="Poppins" w:cs="Poppins"/>
          <w:color w:val="auto"/>
          <w:u w:val="none"/>
        </w:rPr>
        <w:t>bmu.registration@</w:t>
      </w:r>
      <w:del w:id="107" w:author="Stuart McLarnon (NESO)" w:date="2024-11-20T14:55:00Z">
        <w:r w:rsidRPr="00E94F58">
          <w:rPr>
            <w:rStyle w:val="Hyperlink"/>
            <w:u w:val="none"/>
          </w:rPr>
          <w:delText>nationalgrideso</w:delText>
        </w:r>
      </w:del>
      <w:ins w:id="108" w:author="Stuart McLarnon (NESO)" w:date="2024-11-20T14:55:00Z">
        <w:r w:rsidR="00AA3E1E" w:rsidRPr="00E104BF">
          <w:rPr>
            <w:rStyle w:val="Hyperlink"/>
            <w:rFonts w:ascii="Poppins" w:hAnsi="Poppins" w:cs="Poppins"/>
            <w:color w:val="auto"/>
            <w:u w:val="none"/>
          </w:rPr>
          <w:t>nationalenergyso</w:t>
        </w:r>
      </w:ins>
      <w:r w:rsidR="00AA3E1E" w:rsidRPr="00E104BF">
        <w:rPr>
          <w:rStyle w:val="Hyperlink"/>
          <w:rFonts w:ascii="Poppins" w:hAnsi="Poppins" w:cs="Poppins"/>
          <w:color w:val="auto"/>
          <w:u w:val="none"/>
        </w:rPr>
        <w:t>.com</w:t>
      </w:r>
      <w:r w:rsidR="0049163E">
        <w:rPr>
          <w:rStyle w:val="Hyperlink"/>
          <w:rFonts w:ascii="Poppins" w:hAnsi="Poppins" w:cs="Poppins"/>
          <w:color w:val="auto"/>
          <w:u w:val="none"/>
        </w:rPr>
        <w:fldChar w:fldCharType="end"/>
      </w:r>
      <w:r w:rsidRPr="00E104BF">
        <w:rPr>
          <w:rFonts w:ascii="Poppins" w:hAnsi="Poppins" w:cs="Poppins"/>
          <w:color w:val="auto"/>
        </w:rPr>
        <w:t>.</w:t>
      </w:r>
    </w:p>
    <w:p w14:paraId="6E36E539" w14:textId="448F7F7B" w:rsidR="00E94F58" w:rsidRPr="003665CF" w:rsidRDefault="00D22BC6" w:rsidP="000A54D6">
      <w:pPr>
        <w:ind w:left="567"/>
        <w:jc w:val="both"/>
        <w:rPr>
          <w:rFonts w:ascii="Poppins" w:hAnsi="Poppins" w:cs="Poppins"/>
          <w:color w:val="auto"/>
        </w:rPr>
      </w:pPr>
      <w:r w:rsidRPr="00E104BF">
        <w:rPr>
          <w:rFonts w:ascii="Poppins" w:hAnsi="Poppins" w:cs="Poppins"/>
          <w:color w:val="auto"/>
        </w:rPr>
        <w:t>The Company</w:t>
      </w:r>
      <w:r w:rsidR="00E94F58" w:rsidRPr="00E104BF">
        <w:rPr>
          <w:rFonts w:ascii="Poppins" w:hAnsi="Poppins" w:cs="Poppins"/>
          <w:color w:val="auto"/>
        </w:rPr>
        <w:t xml:space="preserve"> will respond to these requests by</w:t>
      </w:r>
      <w:r w:rsidR="00E94F58" w:rsidRPr="003665CF">
        <w:rPr>
          <w:rFonts w:ascii="Poppins" w:hAnsi="Poppins" w:cs="Poppins"/>
          <w:color w:val="auto"/>
        </w:rPr>
        <w:t xml:space="preserve"> contacting one of the Authorised Parties previously nominated by the Participant, and agreeing details and timing of the required change.</w:t>
      </w:r>
    </w:p>
    <w:p w14:paraId="4B04C008" w14:textId="77777777" w:rsidR="00E94F58" w:rsidRPr="003665CF" w:rsidRDefault="00E94F58" w:rsidP="00BD1794">
      <w:pPr>
        <w:pStyle w:val="Heading4"/>
        <w:rPr>
          <w:rFonts w:ascii="Poppins" w:eastAsiaTheme="minorHAnsi" w:hAnsi="Poppins" w:cs="Poppins"/>
          <w:color w:val="auto"/>
        </w:rPr>
      </w:pPr>
      <w:r w:rsidRPr="003665CF">
        <w:rPr>
          <w:rFonts w:ascii="Poppins" w:hAnsi="Poppins" w:cs="Poppins"/>
          <w:color w:val="auto"/>
        </w:rPr>
        <w:t>Links to Control Points</w:t>
      </w:r>
    </w:p>
    <w:p w14:paraId="1047C45B" w14:textId="2070A74B"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EDL links to Control Points will use direct application-to-application data transfer using </w:t>
      </w:r>
      <w:r w:rsidR="00D22BC6" w:rsidRPr="003665CF">
        <w:rPr>
          <w:rFonts w:ascii="Poppins" w:hAnsi="Poppins" w:cs="Poppins"/>
          <w:color w:val="auto"/>
        </w:rPr>
        <w:t>T</w:t>
      </w:r>
      <w:r w:rsidRPr="003665CF">
        <w:rPr>
          <w:rFonts w:ascii="Poppins" w:hAnsi="Poppins" w:cs="Poppins"/>
          <w:color w:val="auto"/>
        </w:rPr>
        <w:t xml:space="preserve">he </w:t>
      </w:r>
      <w:r w:rsidR="00D22BC6" w:rsidRPr="003665CF">
        <w:rPr>
          <w:rFonts w:ascii="Poppins" w:hAnsi="Poppins" w:cs="Poppins"/>
          <w:color w:val="auto"/>
        </w:rPr>
        <w:t>Company</w:t>
      </w:r>
      <w:r w:rsidRPr="003665CF">
        <w:rPr>
          <w:rFonts w:ascii="Poppins" w:hAnsi="Poppins" w:cs="Poppins"/>
          <w:color w:val="auto"/>
        </w:rPr>
        <w:t xml:space="preserve">-specific Master Message Server and Client Message Server protocol. This protocol has built in security mechanisms, under which client connections are automatically established by </w:t>
      </w:r>
      <w:r w:rsidR="00EA09FB" w:rsidRPr="003665CF">
        <w:rPr>
          <w:rFonts w:ascii="Poppins" w:hAnsi="Poppins" w:cs="Poppins"/>
          <w:color w:val="auto"/>
        </w:rPr>
        <w:t>The Company</w:t>
      </w:r>
      <w:r w:rsidRPr="003665CF">
        <w:rPr>
          <w:rFonts w:ascii="Poppins" w:hAnsi="Poppins" w:cs="Poppins"/>
          <w:color w:val="auto"/>
        </w:rPr>
        <w:t>'s Master Message Server to the remote EDL Client Server. There are no manual password changes associated with these protocols.</w:t>
      </w:r>
    </w:p>
    <w:p w14:paraId="2C449B8B" w14:textId="77777777" w:rsidR="00E94F58" w:rsidRPr="00C00220" w:rsidRDefault="00E94F58" w:rsidP="00BD1794">
      <w:pPr>
        <w:pStyle w:val="Heading3"/>
        <w:rPr>
          <w:rFonts w:ascii="Poppins Medium" w:eastAsiaTheme="minorHAnsi" w:hAnsi="Poppins Medium" w:cs="Poppins Medium"/>
          <w:b/>
          <w:bCs/>
          <w:color w:val="3F0731"/>
          <w:sz w:val="20"/>
          <w:szCs w:val="20"/>
        </w:rPr>
      </w:pPr>
      <w:bookmarkStart w:id="109" w:name="_Toc53053716"/>
      <w:bookmarkStart w:id="110" w:name="_Toc57024476"/>
      <w:r w:rsidRPr="00C00220">
        <w:rPr>
          <w:rFonts w:ascii="Poppins Medium" w:eastAsiaTheme="minorHAnsi" w:hAnsi="Poppins Medium" w:cs="Poppins Medium"/>
          <w:b/>
          <w:bCs/>
          <w:color w:val="3F0731"/>
        </w:rPr>
        <w:t>Router Level Security</w:t>
      </w:r>
      <w:bookmarkEnd w:id="109"/>
      <w:bookmarkEnd w:id="110"/>
    </w:p>
    <w:p w14:paraId="5F0FFE15" w14:textId="77777777" w:rsidR="00E94F58" w:rsidRPr="003665CF" w:rsidRDefault="00E94F58" w:rsidP="00BD1794">
      <w:pPr>
        <w:pStyle w:val="Heading4"/>
        <w:rPr>
          <w:rFonts w:ascii="Poppins" w:eastAsiaTheme="minorHAnsi" w:hAnsi="Poppins" w:cs="Poppins"/>
          <w:color w:val="auto"/>
        </w:rPr>
      </w:pPr>
      <w:r w:rsidRPr="003665CF">
        <w:rPr>
          <w:rFonts w:ascii="Poppins" w:eastAsiaTheme="minorHAnsi" w:hAnsi="Poppins" w:cs="Poppins"/>
          <w:color w:val="auto"/>
        </w:rPr>
        <w:t>IP Addressing</w:t>
      </w:r>
    </w:p>
    <w:p w14:paraId="03935CA0" w14:textId="034A176B"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All routed connections will be firewalled at </w:t>
      </w:r>
      <w:r w:rsidR="00EA09FB" w:rsidRPr="003665CF">
        <w:rPr>
          <w:rFonts w:ascii="Poppins" w:hAnsi="Poppins" w:cs="Poppins"/>
          <w:color w:val="auto"/>
        </w:rPr>
        <w:t>T</w:t>
      </w:r>
      <w:r w:rsidRPr="003665CF">
        <w:rPr>
          <w:rFonts w:ascii="Poppins" w:hAnsi="Poppins" w:cs="Poppins"/>
          <w:color w:val="auto"/>
        </w:rPr>
        <w:t xml:space="preserve">he </w:t>
      </w:r>
      <w:r w:rsidR="00EA09FB" w:rsidRPr="003665CF">
        <w:rPr>
          <w:rFonts w:ascii="Poppins" w:hAnsi="Poppins" w:cs="Poppins"/>
          <w:color w:val="auto"/>
        </w:rPr>
        <w:t>Company</w:t>
      </w:r>
      <w:r w:rsidR="004B373D" w:rsidRPr="003665CF">
        <w:rPr>
          <w:rFonts w:ascii="Poppins" w:hAnsi="Poppins" w:cs="Poppins"/>
          <w:color w:val="auto"/>
        </w:rPr>
        <w:t>’s</w:t>
      </w:r>
      <w:r w:rsidRPr="003665CF">
        <w:rPr>
          <w:rFonts w:ascii="Poppins" w:hAnsi="Poppins" w:cs="Poppins"/>
          <w:color w:val="auto"/>
        </w:rPr>
        <w:t xml:space="preserve"> end of the circuit, to restrict access rights to designated source and origin IP addresses only, via designated network IP addresses. </w:t>
      </w:r>
    </w:p>
    <w:p w14:paraId="2645804F" w14:textId="77777777" w:rsidR="00E94F58" w:rsidRPr="003665CF" w:rsidRDefault="00E94F58" w:rsidP="000A54D6">
      <w:pPr>
        <w:ind w:left="567"/>
        <w:jc w:val="both"/>
        <w:rPr>
          <w:rFonts w:ascii="Poppins" w:hAnsi="Poppins" w:cs="Poppins"/>
          <w:color w:val="auto"/>
        </w:rPr>
      </w:pPr>
      <w:r w:rsidRPr="003665CF">
        <w:rPr>
          <w:rFonts w:ascii="Poppins" w:hAnsi="Poppins" w:cs="Poppins"/>
          <w:color w:val="auto"/>
        </w:rPr>
        <w:t>ISDN routes will have the additional protection of Point-to-Point Protocol (PPP). Under this protocol the routers at both ends of the link are configured with a password, and exchange of passwords is necessary before any data can be passed in either direction.</w:t>
      </w:r>
    </w:p>
    <w:p w14:paraId="1944D047" w14:textId="6D93D3FF" w:rsidR="0050363C" w:rsidRPr="003665CF" w:rsidRDefault="00E94F58" w:rsidP="000A54D6">
      <w:pPr>
        <w:ind w:left="567"/>
        <w:jc w:val="both"/>
        <w:rPr>
          <w:rFonts w:ascii="Poppins" w:hAnsi="Poppins" w:cs="Poppins"/>
          <w:color w:val="auto"/>
        </w:rPr>
      </w:pPr>
      <w:r w:rsidRPr="003665CF">
        <w:rPr>
          <w:rFonts w:ascii="Poppins" w:hAnsi="Poppins" w:cs="Poppins"/>
          <w:color w:val="auto"/>
        </w:rPr>
        <w:t xml:space="preserve">In order to ensure that participant data can pass through </w:t>
      </w:r>
      <w:r w:rsidR="004B373D" w:rsidRPr="003665CF">
        <w:rPr>
          <w:rFonts w:ascii="Poppins" w:hAnsi="Poppins" w:cs="Poppins"/>
          <w:color w:val="auto"/>
        </w:rPr>
        <w:t>The Company</w:t>
      </w:r>
      <w:r w:rsidRPr="003665CF">
        <w:rPr>
          <w:rFonts w:ascii="Poppins" w:hAnsi="Poppins" w:cs="Poppins"/>
          <w:color w:val="auto"/>
        </w:rPr>
        <w:t xml:space="preserve"> firewalls participants should only use the Registered IP Address assigned to them by </w:t>
      </w:r>
      <w:r w:rsidR="004B373D" w:rsidRPr="003665CF">
        <w:rPr>
          <w:rFonts w:ascii="Poppins" w:hAnsi="Poppins" w:cs="Poppins"/>
          <w:color w:val="auto"/>
        </w:rPr>
        <w:t>The Company</w:t>
      </w:r>
      <w:r w:rsidRPr="003665CF">
        <w:rPr>
          <w:rFonts w:ascii="Poppins" w:hAnsi="Poppins" w:cs="Poppins"/>
          <w:color w:val="auto"/>
        </w:rPr>
        <w:t xml:space="preserve"> at the time their communication links are commissioned. A number of options are available to accommodate the Registered IP address within individual participant addressing schemes:</w:t>
      </w:r>
    </w:p>
    <w:p w14:paraId="2563815C" w14:textId="1907C8C5" w:rsidR="00E94F58" w:rsidRPr="003665CF" w:rsidRDefault="00E94F58" w:rsidP="004B47C8">
      <w:pPr>
        <w:numPr>
          <w:ilvl w:val="0"/>
          <w:numId w:val="18"/>
        </w:numPr>
        <w:ind w:left="1134" w:hanging="567"/>
        <w:rPr>
          <w:rFonts w:ascii="Poppins" w:hAnsi="Poppins" w:cs="Poppins"/>
          <w:color w:val="auto"/>
        </w:rPr>
      </w:pPr>
      <w:r w:rsidRPr="003665CF">
        <w:rPr>
          <w:rFonts w:ascii="Poppins" w:hAnsi="Poppins" w:cs="Poppins"/>
          <w:color w:val="auto"/>
        </w:rPr>
        <w:t>Use the IP address as a native address where this does not conflict with existing participant addressing schemes.</w:t>
      </w:r>
    </w:p>
    <w:p w14:paraId="780E5F1D" w14:textId="0A7C830B" w:rsidR="00E94F58" w:rsidRPr="003665CF" w:rsidRDefault="00E94F58" w:rsidP="004B47C8">
      <w:pPr>
        <w:numPr>
          <w:ilvl w:val="0"/>
          <w:numId w:val="18"/>
        </w:numPr>
        <w:ind w:left="1134" w:hanging="567"/>
        <w:rPr>
          <w:rFonts w:ascii="Poppins" w:hAnsi="Poppins" w:cs="Poppins"/>
          <w:color w:val="auto"/>
        </w:rPr>
      </w:pPr>
      <w:r w:rsidRPr="003665CF">
        <w:rPr>
          <w:rFonts w:ascii="Poppins" w:hAnsi="Poppins" w:cs="Poppins"/>
          <w:color w:val="auto"/>
        </w:rPr>
        <w:t>Use dual-homed servers with two Network Interface Cards to co-reside in two different addressing domains.</w:t>
      </w:r>
    </w:p>
    <w:p w14:paraId="41794FDC" w14:textId="7F744D1D" w:rsidR="00E94F58" w:rsidRPr="00E104BF" w:rsidRDefault="00E94F58" w:rsidP="004B47C8">
      <w:pPr>
        <w:numPr>
          <w:ilvl w:val="0"/>
          <w:numId w:val="18"/>
        </w:numPr>
        <w:ind w:left="1134" w:hanging="567"/>
        <w:rPr>
          <w:rFonts w:ascii="Poppins" w:hAnsi="Poppins" w:cs="Poppins"/>
          <w:color w:val="auto"/>
        </w:rPr>
      </w:pPr>
      <w:r w:rsidRPr="00E104BF">
        <w:rPr>
          <w:rFonts w:ascii="Poppins" w:hAnsi="Poppins" w:cs="Poppins"/>
          <w:color w:val="auto"/>
        </w:rPr>
        <w:t>The BM Participant implements Network Address Translation.</w:t>
      </w:r>
    </w:p>
    <w:p w14:paraId="65F97D31" w14:textId="461943EC" w:rsidR="00E94F58" w:rsidRPr="00E104BF" w:rsidRDefault="00E94F58" w:rsidP="000A54D6">
      <w:pPr>
        <w:ind w:left="567"/>
        <w:jc w:val="both"/>
        <w:rPr>
          <w:rFonts w:ascii="Poppins" w:hAnsi="Poppins" w:cs="Poppins"/>
          <w:color w:val="auto"/>
        </w:rPr>
      </w:pPr>
      <w:r w:rsidRPr="00E104BF">
        <w:rPr>
          <w:rFonts w:ascii="Poppins" w:hAnsi="Poppins" w:cs="Poppins"/>
          <w:color w:val="auto"/>
        </w:rPr>
        <w:lastRenderedPageBreak/>
        <w:t xml:space="preserve">Option (iii) is the most commonly implemented configuration on participant EDT services, and is used by </w:t>
      </w:r>
      <w:r w:rsidR="00BA1ABD" w:rsidRPr="00E104BF">
        <w:rPr>
          <w:rFonts w:ascii="Poppins" w:hAnsi="Poppins" w:cs="Poppins"/>
          <w:color w:val="auto"/>
        </w:rPr>
        <w:t>The Company</w:t>
      </w:r>
      <w:r w:rsidRPr="00E104BF">
        <w:rPr>
          <w:rFonts w:ascii="Poppins" w:hAnsi="Poppins" w:cs="Poppins"/>
          <w:color w:val="auto"/>
        </w:rPr>
        <w:t xml:space="preserve"> on all EDL services to Control Points. Further advice on this topic can be obtained via e-mail to </w:t>
      </w:r>
      <w:r w:rsidR="0049163E">
        <w:fldChar w:fldCharType="begin"/>
      </w:r>
      <w:r w:rsidR="0049163E">
        <w:instrText>HYPERLINK "mailto:bmu.registration@nationalgrid.com"</w:instrText>
      </w:r>
      <w:r w:rsidR="0049163E">
        <w:fldChar w:fldCharType="separate"/>
      </w:r>
      <w:r w:rsidR="00AA3E1E" w:rsidRPr="00E104BF">
        <w:rPr>
          <w:rStyle w:val="Hyperlink"/>
          <w:rFonts w:ascii="Poppins" w:hAnsi="Poppins" w:cs="Poppins"/>
          <w:color w:val="auto"/>
          <w:u w:val="none"/>
        </w:rPr>
        <w:t>bmu.registration@</w:t>
      </w:r>
      <w:del w:id="111" w:author="Stuart McLarnon (NESO)" w:date="2024-11-20T14:55:00Z">
        <w:r w:rsidRPr="00E94F58">
          <w:rPr>
            <w:rStyle w:val="Hyperlink"/>
            <w:u w:val="none"/>
          </w:rPr>
          <w:delText>nationalgrideso</w:delText>
        </w:r>
      </w:del>
      <w:ins w:id="112" w:author="Stuart McLarnon (NESO)" w:date="2024-11-20T14:55:00Z">
        <w:r w:rsidR="00AA3E1E" w:rsidRPr="00E104BF">
          <w:rPr>
            <w:rStyle w:val="Hyperlink"/>
            <w:rFonts w:ascii="Poppins" w:hAnsi="Poppins" w:cs="Poppins"/>
            <w:color w:val="auto"/>
            <w:u w:val="none"/>
          </w:rPr>
          <w:t>nationalenergyso</w:t>
        </w:r>
      </w:ins>
      <w:r w:rsidR="00AA3E1E" w:rsidRPr="00E104BF">
        <w:rPr>
          <w:rStyle w:val="Hyperlink"/>
          <w:rFonts w:ascii="Poppins" w:hAnsi="Poppins" w:cs="Poppins"/>
          <w:color w:val="auto"/>
          <w:u w:val="none"/>
        </w:rPr>
        <w:t>.com</w:t>
      </w:r>
      <w:r w:rsidR="0049163E">
        <w:rPr>
          <w:rStyle w:val="Hyperlink"/>
          <w:rFonts w:ascii="Poppins" w:hAnsi="Poppins" w:cs="Poppins"/>
          <w:color w:val="auto"/>
          <w:u w:val="none"/>
        </w:rPr>
        <w:fldChar w:fldCharType="end"/>
      </w:r>
      <w:r w:rsidRPr="00E104BF">
        <w:rPr>
          <w:rFonts w:ascii="Poppins" w:hAnsi="Poppins" w:cs="Poppins"/>
          <w:color w:val="auto"/>
        </w:rPr>
        <w:t>.</w:t>
      </w:r>
    </w:p>
    <w:p w14:paraId="2F44AB93" w14:textId="77777777" w:rsidR="00E94F58" w:rsidRPr="00E104BF" w:rsidRDefault="00E94F58" w:rsidP="00BD1794">
      <w:pPr>
        <w:pStyle w:val="Heading3"/>
        <w:rPr>
          <w:rFonts w:ascii="Poppins Medium" w:eastAsiaTheme="minorHAnsi" w:hAnsi="Poppins Medium" w:cs="Poppins Medium"/>
          <w:b/>
          <w:bCs/>
          <w:color w:val="3F0731"/>
          <w:sz w:val="20"/>
          <w:szCs w:val="20"/>
        </w:rPr>
      </w:pPr>
      <w:bookmarkStart w:id="113" w:name="_Toc379968925"/>
      <w:bookmarkStart w:id="114" w:name="_Toc380150192"/>
      <w:bookmarkStart w:id="115" w:name="_Toc53053717"/>
      <w:bookmarkStart w:id="116" w:name="_Toc57024477"/>
      <w:bookmarkEnd w:id="113"/>
      <w:bookmarkEnd w:id="114"/>
      <w:r w:rsidRPr="00E104BF">
        <w:rPr>
          <w:rFonts w:ascii="Poppins Medium" w:eastAsiaTheme="minorHAnsi" w:hAnsi="Poppins Medium" w:cs="Poppins Medium"/>
          <w:b/>
          <w:bCs/>
          <w:color w:val="3F0731"/>
        </w:rPr>
        <w:t>Security Monitoring</w:t>
      </w:r>
      <w:bookmarkEnd w:id="115"/>
      <w:bookmarkEnd w:id="116"/>
    </w:p>
    <w:p w14:paraId="69DF2EB4" w14:textId="524F8B6D" w:rsidR="00E94F58" w:rsidRPr="003665CF" w:rsidRDefault="00BA1ABD" w:rsidP="000A54D6">
      <w:pPr>
        <w:ind w:left="567"/>
        <w:jc w:val="both"/>
        <w:rPr>
          <w:rFonts w:ascii="Poppins" w:hAnsi="Poppins" w:cs="Poppins"/>
          <w:color w:val="auto"/>
        </w:rPr>
      </w:pPr>
      <w:r w:rsidRPr="003665CF">
        <w:rPr>
          <w:rFonts w:ascii="Poppins" w:hAnsi="Poppins" w:cs="Poppins"/>
          <w:color w:val="auto"/>
        </w:rPr>
        <w:t>The Company</w:t>
      </w:r>
      <w:r w:rsidR="00E94F58" w:rsidRPr="003665CF">
        <w:rPr>
          <w:rFonts w:ascii="Poppins" w:hAnsi="Poppins" w:cs="Poppins"/>
          <w:color w:val="auto"/>
        </w:rPr>
        <w:t xml:space="preserve"> will carry out routine security monitoring of external communication links to </w:t>
      </w:r>
      <w:r w:rsidRPr="003665CF">
        <w:rPr>
          <w:rFonts w:ascii="Poppins" w:hAnsi="Poppins" w:cs="Poppins"/>
          <w:color w:val="auto"/>
        </w:rPr>
        <w:t>T</w:t>
      </w:r>
      <w:r w:rsidR="00E94F58" w:rsidRPr="003665CF">
        <w:rPr>
          <w:rFonts w:ascii="Poppins" w:hAnsi="Poppins" w:cs="Poppins"/>
          <w:color w:val="auto"/>
        </w:rPr>
        <w:t xml:space="preserve">he </w:t>
      </w:r>
      <w:del w:id="117" w:author="Stuart McLarnon (NESO)" w:date="2024-11-20T14:55:00Z">
        <w:r>
          <w:delText>Company</w:delText>
        </w:r>
      </w:del>
      <w:ins w:id="118" w:author="Stuart McLarnon (NESO)" w:date="2024-11-20T14:55:00Z">
        <w:r w:rsidRPr="003665CF">
          <w:rPr>
            <w:rFonts w:ascii="Poppins" w:hAnsi="Poppins" w:cs="Poppins"/>
            <w:color w:val="auto"/>
          </w:rPr>
          <w:t>Company</w:t>
        </w:r>
        <w:r w:rsidR="004713A9">
          <w:rPr>
            <w:rFonts w:ascii="Poppins" w:hAnsi="Poppins" w:cs="Poppins"/>
            <w:color w:val="auto"/>
          </w:rPr>
          <w:t>’s</w:t>
        </w:r>
      </w:ins>
      <w:r w:rsidR="00E94F58" w:rsidRPr="003665CF">
        <w:rPr>
          <w:rFonts w:ascii="Poppins" w:hAnsi="Poppins" w:cs="Poppins"/>
          <w:color w:val="auto"/>
        </w:rPr>
        <w:t xml:space="preserve"> Operational WAN. In the event that activity upon any external link presents a threat to network integrity, the links may be blocked, and associated access rights suspended until the situation is resolved. The circumstances in which this action may be taken include the following: -</w:t>
      </w:r>
    </w:p>
    <w:p w14:paraId="19750995" w14:textId="4E3288F2" w:rsidR="00E94F58" w:rsidRPr="003665CF" w:rsidRDefault="00E94F58" w:rsidP="000A54D6">
      <w:pPr>
        <w:numPr>
          <w:ilvl w:val="0"/>
          <w:numId w:val="19"/>
        </w:numPr>
        <w:ind w:left="1134" w:hanging="567"/>
        <w:jc w:val="both"/>
        <w:rPr>
          <w:rFonts w:ascii="Poppins" w:hAnsi="Poppins" w:cs="Poppins"/>
          <w:color w:val="auto"/>
        </w:rPr>
      </w:pPr>
      <w:r w:rsidRPr="003665CF">
        <w:rPr>
          <w:rFonts w:ascii="Poppins" w:hAnsi="Poppins" w:cs="Poppins"/>
          <w:color w:val="auto"/>
        </w:rPr>
        <w:t>There is reasonable cause to believe that the links are being used for unauthorised purposes, or being accessed by unauthorised parties.</w:t>
      </w:r>
    </w:p>
    <w:p w14:paraId="46C0F8D9" w14:textId="623AA86B" w:rsidR="00E94F58" w:rsidRPr="003665CF" w:rsidRDefault="00E94F58" w:rsidP="000A54D6">
      <w:pPr>
        <w:numPr>
          <w:ilvl w:val="0"/>
          <w:numId w:val="19"/>
        </w:numPr>
        <w:ind w:left="1134" w:hanging="567"/>
        <w:jc w:val="both"/>
        <w:rPr>
          <w:rFonts w:ascii="Poppins" w:hAnsi="Poppins" w:cs="Poppins"/>
          <w:color w:val="auto"/>
        </w:rPr>
      </w:pPr>
      <w:r w:rsidRPr="003665CF">
        <w:rPr>
          <w:rFonts w:ascii="Poppins" w:hAnsi="Poppins" w:cs="Poppins"/>
          <w:color w:val="auto"/>
        </w:rPr>
        <w:t xml:space="preserve">Breaches of agreed security arrangements on client premises jeopardise the peripheral security of </w:t>
      </w:r>
      <w:r w:rsidR="003A36FD" w:rsidRPr="003665CF">
        <w:rPr>
          <w:rFonts w:ascii="Poppins" w:hAnsi="Poppins" w:cs="Poppins"/>
          <w:color w:val="auto"/>
        </w:rPr>
        <w:t>T</w:t>
      </w:r>
      <w:r w:rsidRPr="003665CF">
        <w:rPr>
          <w:rFonts w:ascii="Poppins" w:hAnsi="Poppins" w:cs="Poppins"/>
          <w:color w:val="auto"/>
        </w:rPr>
        <w:t xml:space="preserve">he </w:t>
      </w:r>
      <w:r w:rsidR="003A36FD" w:rsidRPr="003665CF">
        <w:rPr>
          <w:rFonts w:ascii="Poppins" w:hAnsi="Poppins" w:cs="Poppins"/>
          <w:color w:val="auto"/>
        </w:rPr>
        <w:t>Company’s</w:t>
      </w:r>
      <w:r w:rsidRPr="003665CF">
        <w:rPr>
          <w:rFonts w:ascii="Poppins" w:hAnsi="Poppins" w:cs="Poppins"/>
          <w:color w:val="auto"/>
        </w:rPr>
        <w:t xml:space="preserve"> network.</w:t>
      </w:r>
    </w:p>
    <w:p w14:paraId="459A7A5A" w14:textId="311B2D9A" w:rsidR="00E94F58" w:rsidRPr="003665CF" w:rsidRDefault="00E94F58" w:rsidP="000A54D6">
      <w:pPr>
        <w:numPr>
          <w:ilvl w:val="0"/>
          <w:numId w:val="19"/>
        </w:numPr>
        <w:ind w:left="1134" w:hanging="567"/>
        <w:jc w:val="both"/>
        <w:rPr>
          <w:rFonts w:ascii="Poppins" w:hAnsi="Poppins" w:cs="Poppins"/>
          <w:color w:val="auto"/>
        </w:rPr>
      </w:pPr>
      <w:r w:rsidRPr="003665CF">
        <w:rPr>
          <w:rFonts w:ascii="Poppins" w:hAnsi="Poppins" w:cs="Poppins"/>
          <w:color w:val="auto"/>
        </w:rPr>
        <w:t>Excessive levels of data traffic are detected upon the links, which is outside normal operational parameters to the extent that the ability of application servers to process the data is put at risk.</w:t>
      </w:r>
    </w:p>
    <w:p w14:paraId="1437286E" w14:textId="4627D2EF" w:rsidR="00E94F58" w:rsidRPr="003665CF" w:rsidRDefault="00E94F58" w:rsidP="000A54D6">
      <w:pPr>
        <w:numPr>
          <w:ilvl w:val="0"/>
          <w:numId w:val="19"/>
        </w:numPr>
        <w:ind w:left="1134" w:hanging="567"/>
        <w:jc w:val="both"/>
        <w:rPr>
          <w:rFonts w:ascii="Poppins" w:hAnsi="Poppins" w:cs="Poppins"/>
          <w:color w:val="auto"/>
        </w:rPr>
      </w:pPr>
      <w:r w:rsidRPr="003665CF">
        <w:rPr>
          <w:rFonts w:ascii="Poppins" w:hAnsi="Poppins" w:cs="Poppins"/>
          <w:color w:val="auto"/>
        </w:rPr>
        <w:t>Corrupt or abnormally formatted data is received which presents a risk to application processing.</w:t>
      </w:r>
    </w:p>
    <w:p w14:paraId="3851A354" w14:textId="221EBBB0" w:rsidR="00E94F58" w:rsidRPr="003665CF" w:rsidRDefault="00BD34E4" w:rsidP="000A54D6">
      <w:pPr>
        <w:ind w:left="567"/>
        <w:jc w:val="both"/>
        <w:rPr>
          <w:rFonts w:ascii="Poppins" w:hAnsi="Poppins" w:cs="Poppins"/>
          <w:color w:val="auto"/>
        </w:rPr>
      </w:pPr>
      <w:r w:rsidRPr="003665CF">
        <w:rPr>
          <w:rFonts w:ascii="Poppins" w:hAnsi="Poppins" w:cs="Poppins"/>
          <w:color w:val="auto"/>
        </w:rPr>
        <w:t>The Company</w:t>
      </w:r>
      <w:r w:rsidR="00E94F58" w:rsidRPr="003665CF">
        <w:rPr>
          <w:rFonts w:ascii="Poppins" w:hAnsi="Poppins" w:cs="Poppins"/>
          <w:color w:val="auto"/>
        </w:rPr>
        <w:t xml:space="preserve"> will normally make all reasonable efforts to contact the parties concerned before any action is taken to block a communications link. The blocking of links without any warning will only occur in circumstances where there is an immediate and unacceptable risk to </w:t>
      </w:r>
      <w:r w:rsidRPr="003665CF">
        <w:rPr>
          <w:rFonts w:ascii="Poppins" w:hAnsi="Poppins" w:cs="Poppins"/>
          <w:color w:val="auto"/>
        </w:rPr>
        <w:t>The Company</w:t>
      </w:r>
      <w:r w:rsidR="00E94F58" w:rsidRPr="003665CF">
        <w:rPr>
          <w:rFonts w:ascii="Poppins" w:hAnsi="Poppins" w:cs="Poppins"/>
          <w:color w:val="auto"/>
        </w:rPr>
        <w:t>’s operational networks and/or systems.</w:t>
      </w:r>
    </w:p>
    <w:p w14:paraId="2EF3979F" w14:textId="50A4B481"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Access to authorised user accounts on </w:t>
      </w:r>
      <w:r w:rsidR="00BD34E4" w:rsidRPr="003665CF">
        <w:rPr>
          <w:rFonts w:ascii="Poppins" w:hAnsi="Poppins" w:cs="Poppins"/>
          <w:color w:val="auto"/>
        </w:rPr>
        <w:t>The Company’s</w:t>
      </w:r>
      <w:r w:rsidRPr="003665CF">
        <w:rPr>
          <w:rFonts w:ascii="Poppins" w:hAnsi="Poppins" w:cs="Poppins"/>
          <w:color w:val="auto"/>
        </w:rPr>
        <w:t xml:space="preserve"> servers will also be monitored for security purposes. Where three successive failed login attempts are made upon such an account, the account will be frozen until the authorised user of the account contacts </w:t>
      </w:r>
      <w:r w:rsidR="00363A2E" w:rsidRPr="003665CF">
        <w:rPr>
          <w:rFonts w:ascii="Poppins" w:hAnsi="Poppins" w:cs="Poppins"/>
          <w:color w:val="auto"/>
        </w:rPr>
        <w:t>The Company</w:t>
      </w:r>
      <w:r w:rsidRPr="003665CF">
        <w:rPr>
          <w:rFonts w:ascii="Poppins" w:hAnsi="Poppins" w:cs="Poppins"/>
          <w:color w:val="auto"/>
        </w:rPr>
        <w:t xml:space="preserve"> support on the telephone number given in section 5.</w:t>
      </w:r>
      <w:del w:id="119" w:author="Stuart McLarnon (NESO)" w:date="2024-11-20T14:55:00Z">
        <w:r w:rsidRPr="00E94F58">
          <w:delText>0</w:delText>
        </w:r>
      </w:del>
      <w:ins w:id="120" w:author="Stuart McLarnon (NESO)" w:date="2024-11-20T14:55:00Z">
        <w:r w:rsidR="00E91F78">
          <w:rPr>
            <w:rFonts w:ascii="Poppins" w:hAnsi="Poppins" w:cs="Poppins"/>
            <w:color w:val="auto"/>
          </w:rPr>
          <w:t>1</w:t>
        </w:r>
      </w:ins>
      <w:r w:rsidRPr="003665CF">
        <w:rPr>
          <w:rFonts w:ascii="Poppins" w:hAnsi="Poppins" w:cs="Poppins"/>
          <w:color w:val="auto"/>
        </w:rPr>
        <w:t xml:space="preserve"> and a new password (and if necessary a new user ID) is issued.</w:t>
      </w:r>
    </w:p>
    <w:p w14:paraId="520C7AE3" w14:textId="77777777" w:rsidR="00E94F58" w:rsidRPr="00C00220" w:rsidRDefault="00E94F58" w:rsidP="00BD1794">
      <w:pPr>
        <w:pStyle w:val="Heading2"/>
        <w:rPr>
          <w:rFonts w:ascii="Poppins Medium" w:hAnsi="Poppins Medium" w:cs="Poppins Medium"/>
          <w:color w:val="3F0731"/>
          <w:sz w:val="32"/>
          <w:szCs w:val="28"/>
        </w:rPr>
      </w:pPr>
      <w:bookmarkStart w:id="121" w:name="_Toc53053718"/>
      <w:bookmarkStart w:id="122" w:name="_Toc57024478"/>
      <w:r w:rsidRPr="00C00220">
        <w:rPr>
          <w:rFonts w:ascii="Poppins Medium" w:hAnsi="Poppins Medium" w:cs="Poppins Medium"/>
          <w:color w:val="3F0731"/>
          <w:sz w:val="32"/>
          <w:szCs w:val="28"/>
        </w:rPr>
        <w:t>FTP File Transfers</w:t>
      </w:r>
      <w:bookmarkEnd w:id="121"/>
      <w:bookmarkEnd w:id="122"/>
      <w:r w:rsidRPr="00C00220">
        <w:rPr>
          <w:rFonts w:ascii="Poppins Medium" w:hAnsi="Poppins Medium" w:cs="Poppins Medium"/>
          <w:color w:val="3F0731"/>
          <w:sz w:val="32"/>
          <w:szCs w:val="28"/>
        </w:rPr>
        <w:t xml:space="preserve"> </w:t>
      </w:r>
    </w:p>
    <w:p w14:paraId="43D34549" w14:textId="32DC4A28"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The standard method used by Trading Parties to transfer EDT submission files to </w:t>
      </w:r>
      <w:r w:rsidR="00363A2E" w:rsidRPr="003665CF">
        <w:rPr>
          <w:rFonts w:ascii="Poppins" w:hAnsi="Poppins" w:cs="Poppins"/>
          <w:color w:val="auto"/>
        </w:rPr>
        <w:t>The Company</w:t>
      </w:r>
      <w:r w:rsidRPr="003665CF">
        <w:rPr>
          <w:rFonts w:ascii="Poppins" w:hAnsi="Poppins" w:cs="Poppins"/>
          <w:color w:val="auto"/>
        </w:rPr>
        <w:t xml:space="preserve"> is via FTP (File Transfer Protocol), with submission files 'pushed' to the submission directories and corresponding notification files 'pulled' from notification directories. The following guidelines should be followed in relation to this:</w:t>
      </w:r>
    </w:p>
    <w:p w14:paraId="3ACBD5E6" w14:textId="4815B413" w:rsidR="00E94F58" w:rsidRPr="003665CF" w:rsidRDefault="00E94F58" w:rsidP="000A54D6">
      <w:pPr>
        <w:numPr>
          <w:ilvl w:val="0"/>
          <w:numId w:val="20"/>
        </w:numPr>
        <w:ind w:left="1134" w:hanging="567"/>
        <w:jc w:val="both"/>
        <w:rPr>
          <w:rFonts w:ascii="Poppins" w:hAnsi="Poppins" w:cs="Poppins"/>
          <w:color w:val="auto"/>
        </w:rPr>
      </w:pPr>
      <w:r w:rsidRPr="003665CF">
        <w:rPr>
          <w:rFonts w:ascii="Poppins" w:hAnsi="Poppins" w:cs="Poppins"/>
          <w:color w:val="auto"/>
        </w:rPr>
        <w:t xml:space="preserve">Participants should only establish FTP connections to </w:t>
      </w:r>
      <w:r w:rsidR="00845DB8" w:rsidRPr="003665CF">
        <w:rPr>
          <w:rFonts w:ascii="Poppins" w:hAnsi="Poppins" w:cs="Poppins"/>
          <w:color w:val="auto"/>
        </w:rPr>
        <w:t>The Company</w:t>
      </w:r>
      <w:r w:rsidRPr="003665CF">
        <w:rPr>
          <w:rFonts w:ascii="Poppins" w:hAnsi="Poppins" w:cs="Poppins"/>
          <w:color w:val="auto"/>
        </w:rPr>
        <w:t xml:space="preserve"> servers when they have data to submit, or notifications to retrieve. FTP connections should not be left 'permanently' open.</w:t>
      </w:r>
    </w:p>
    <w:p w14:paraId="12362306" w14:textId="03AA2B0D" w:rsidR="00E94F58" w:rsidRPr="003665CF" w:rsidRDefault="00E94F58" w:rsidP="000A54D6">
      <w:pPr>
        <w:numPr>
          <w:ilvl w:val="0"/>
          <w:numId w:val="20"/>
        </w:numPr>
        <w:ind w:left="1134" w:hanging="567"/>
        <w:jc w:val="both"/>
        <w:rPr>
          <w:rFonts w:ascii="Poppins" w:hAnsi="Poppins" w:cs="Poppins"/>
          <w:color w:val="auto"/>
        </w:rPr>
      </w:pPr>
      <w:r w:rsidRPr="003665CF">
        <w:rPr>
          <w:rFonts w:ascii="Poppins" w:hAnsi="Poppins" w:cs="Poppins"/>
          <w:color w:val="auto"/>
        </w:rPr>
        <w:t xml:space="preserve">FTP connections should be terminated when submission of data is complete and notification of this has been received. Participants should not rely upon </w:t>
      </w:r>
      <w:r w:rsidR="00845DB8" w:rsidRPr="003665CF">
        <w:rPr>
          <w:rFonts w:ascii="Poppins" w:hAnsi="Poppins" w:cs="Poppins"/>
          <w:color w:val="auto"/>
        </w:rPr>
        <w:t>The Company</w:t>
      </w:r>
      <w:r w:rsidRPr="003665CF">
        <w:rPr>
          <w:rFonts w:ascii="Poppins" w:hAnsi="Poppins" w:cs="Poppins"/>
          <w:color w:val="auto"/>
        </w:rPr>
        <w:t>'s inactivity timeout for this purpose.</w:t>
      </w:r>
    </w:p>
    <w:p w14:paraId="54505846" w14:textId="324245A6" w:rsidR="00E94F58" w:rsidRPr="003665CF" w:rsidRDefault="00845DB8" w:rsidP="000A54D6">
      <w:pPr>
        <w:numPr>
          <w:ilvl w:val="0"/>
          <w:numId w:val="20"/>
        </w:numPr>
        <w:ind w:left="1134" w:hanging="567"/>
        <w:jc w:val="both"/>
        <w:rPr>
          <w:rFonts w:ascii="Poppins" w:hAnsi="Poppins" w:cs="Poppins"/>
          <w:color w:val="auto"/>
        </w:rPr>
      </w:pPr>
      <w:r w:rsidRPr="003665CF">
        <w:rPr>
          <w:rFonts w:ascii="Poppins" w:hAnsi="Poppins" w:cs="Poppins"/>
          <w:color w:val="auto"/>
        </w:rPr>
        <w:lastRenderedPageBreak/>
        <w:t>The Company</w:t>
      </w:r>
      <w:r w:rsidR="00E94F58" w:rsidRPr="003665CF">
        <w:rPr>
          <w:rFonts w:ascii="Poppins" w:hAnsi="Poppins" w:cs="Poppins"/>
          <w:color w:val="auto"/>
        </w:rPr>
        <w:t xml:space="preserve"> currently supports a maximum of 3 concurrent FTP sessions from any single Trading Party EDT account.</w:t>
      </w:r>
    </w:p>
    <w:p w14:paraId="152CDFE1" w14:textId="3376C66D" w:rsidR="00E94F58" w:rsidRPr="003665CF" w:rsidRDefault="00E94F58" w:rsidP="000A54D6">
      <w:pPr>
        <w:numPr>
          <w:ilvl w:val="0"/>
          <w:numId w:val="20"/>
        </w:numPr>
        <w:ind w:left="1134" w:hanging="567"/>
        <w:jc w:val="both"/>
        <w:rPr>
          <w:rFonts w:ascii="Poppins" w:hAnsi="Poppins" w:cs="Poppins"/>
          <w:color w:val="auto"/>
        </w:rPr>
      </w:pPr>
      <w:r w:rsidRPr="003665CF">
        <w:rPr>
          <w:rFonts w:ascii="Poppins" w:hAnsi="Poppins" w:cs="Poppins"/>
          <w:color w:val="auto"/>
        </w:rPr>
        <w:t xml:space="preserve">Participants should not send rapid sequences of FTP connection requests at short intervals to </w:t>
      </w:r>
      <w:r w:rsidR="008231A9" w:rsidRPr="003665CF">
        <w:rPr>
          <w:rFonts w:ascii="Poppins" w:hAnsi="Poppins" w:cs="Poppins"/>
          <w:color w:val="auto"/>
        </w:rPr>
        <w:t>The Company</w:t>
      </w:r>
      <w:r w:rsidRPr="003665CF">
        <w:rPr>
          <w:rFonts w:ascii="Poppins" w:hAnsi="Poppins" w:cs="Poppins"/>
          <w:color w:val="auto"/>
        </w:rPr>
        <w:t>. This may be construed as abnormal traffic and could result in the disconnection of the participant's link.</w:t>
      </w:r>
    </w:p>
    <w:p w14:paraId="0324A977" w14:textId="6EA70442" w:rsidR="00E94F58" w:rsidRPr="003665CF" w:rsidRDefault="00E94F58" w:rsidP="000A54D6">
      <w:pPr>
        <w:numPr>
          <w:ilvl w:val="0"/>
          <w:numId w:val="20"/>
        </w:numPr>
        <w:ind w:left="1134" w:hanging="567"/>
        <w:jc w:val="both"/>
        <w:rPr>
          <w:rFonts w:ascii="Poppins" w:hAnsi="Poppins" w:cs="Poppins"/>
          <w:color w:val="auto"/>
        </w:rPr>
      </w:pPr>
      <w:r w:rsidRPr="003665CF">
        <w:rPr>
          <w:rFonts w:ascii="Poppins" w:hAnsi="Poppins" w:cs="Poppins"/>
          <w:color w:val="auto"/>
        </w:rPr>
        <w:t xml:space="preserve">It is, however, permissible to poll </w:t>
      </w:r>
      <w:r w:rsidR="008231A9" w:rsidRPr="003665CF">
        <w:rPr>
          <w:rFonts w:ascii="Poppins" w:hAnsi="Poppins" w:cs="Poppins"/>
          <w:color w:val="auto"/>
        </w:rPr>
        <w:t>The Company’s</w:t>
      </w:r>
      <w:r w:rsidRPr="003665CF">
        <w:rPr>
          <w:rFonts w:ascii="Poppins" w:hAnsi="Poppins" w:cs="Poppins"/>
          <w:color w:val="auto"/>
        </w:rPr>
        <w:t xml:space="preserve"> servers with FTP connection requests at intervals when submissions are due to be sent, or notifications are awaited. The interval between successive connection requests should be no less than 20 seconds.</w:t>
      </w:r>
    </w:p>
    <w:p w14:paraId="3085DD39" w14:textId="77777777" w:rsidR="00E94F58" w:rsidRPr="003665CF" w:rsidRDefault="00E94F58" w:rsidP="000A54D6">
      <w:pPr>
        <w:numPr>
          <w:ilvl w:val="0"/>
          <w:numId w:val="20"/>
        </w:numPr>
        <w:ind w:left="1134" w:hanging="567"/>
        <w:jc w:val="both"/>
        <w:rPr>
          <w:rFonts w:ascii="Poppins" w:hAnsi="Poppins" w:cs="Poppins"/>
          <w:color w:val="auto"/>
        </w:rPr>
      </w:pPr>
      <w:r w:rsidRPr="003665CF">
        <w:rPr>
          <w:rFonts w:ascii="Poppins" w:hAnsi="Poppins" w:cs="Poppins"/>
          <w:color w:val="auto"/>
        </w:rPr>
        <w:t>Once established, a single FTP connection can be used to alternately push submission files and pull notification files.</w:t>
      </w:r>
    </w:p>
    <w:p w14:paraId="1A84A6E2" w14:textId="77777777" w:rsidR="00E94F58" w:rsidRPr="00C00220" w:rsidRDefault="00E94F58" w:rsidP="00BD1794">
      <w:pPr>
        <w:pStyle w:val="Heading2"/>
        <w:rPr>
          <w:rFonts w:ascii="Poppins Medium" w:hAnsi="Poppins Medium" w:cs="Poppins Medium"/>
          <w:color w:val="3F0731"/>
          <w:sz w:val="32"/>
          <w:szCs w:val="28"/>
        </w:rPr>
      </w:pPr>
      <w:bookmarkStart w:id="123" w:name="_Toc53053719"/>
      <w:bookmarkStart w:id="124" w:name="_Toc57024479"/>
      <w:r w:rsidRPr="00C00220">
        <w:rPr>
          <w:rFonts w:ascii="Poppins Medium" w:hAnsi="Poppins Medium" w:cs="Poppins Medium"/>
          <w:color w:val="3F0731"/>
          <w:sz w:val="32"/>
          <w:szCs w:val="28"/>
        </w:rPr>
        <w:t>Disaster Recovery Sites</w:t>
      </w:r>
      <w:bookmarkEnd w:id="123"/>
      <w:bookmarkEnd w:id="124"/>
    </w:p>
    <w:p w14:paraId="35A719CC" w14:textId="1E8CD180" w:rsidR="00E94F58" w:rsidRPr="00C00220" w:rsidRDefault="00E94F58" w:rsidP="00BD1794">
      <w:pPr>
        <w:pStyle w:val="Heading3"/>
        <w:rPr>
          <w:rFonts w:ascii="Poppins Medium" w:eastAsiaTheme="minorHAnsi" w:hAnsi="Poppins Medium" w:cs="Poppins Medium"/>
          <w:b/>
          <w:bCs/>
          <w:color w:val="3F0731"/>
          <w:sz w:val="20"/>
          <w:szCs w:val="20"/>
        </w:rPr>
      </w:pPr>
      <w:bookmarkStart w:id="125" w:name="_Toc53053720"/>
      <w:bookmarkStart w:id="126" w:name="_Toc57024480"/>
      <w:r w:rsidRPr="00C00220">
        <w:rPr>
          <w:rFonts w:ascii="Poppins Medium" w:eastAsiaTheme="minorHAnsi" w:hAnsi="Poppins Medium" w:cs="Poppins Medium"/>
          <w:b/>
          <w:bCs/>
          <w:color w:val="3F0731"/>
        </w:rPr>
        <w:t>Control Points</w:t>
      </w:r>
      <w:bookmarkEnd w:id="125"/>
      <w:bookmarkEnd w:id="126"/>
    </w:p>
    <w:p w14:paraId="66958046" w14:textId="59ADA5E2" w:rsidR="00E94F58" w:rsidRPr="003665CF" w:rsidRDefault="00E94F58" w:rsidP="000A54D6">
      <w:pPr>
        <w:ind w:left="567"/>
        <w:jc w:val="both"/>
        <w:rPr>
          <w:rFonts w:ascii="Poppins" w:hAnsi="Poppins" w:cs="Poppins"/>
          <w:color w:val="auto"/>
        </w:rPr>
      </w:pPr>
      <w:del w:id="127" w:author="Stuart McLarnon (NESO)" w:date="2024-11-20T14:55:00Z">
        <w:r w:rsidRPr="00E94F58">
          <w:delText>National Grid ESO</w:delText>
        </w:r>
      </w:del>
      <w:ins w:id="128" w:author="Stuart McLarnon (NESO)" w:date="2024-11-20T14:55:00Z">
        <w:r w:rsidR="00225CBB">
          <w:rPr>
            <w:rFonts w:ascii="Poppins" w:hAnsi="Poppins" w:cs="Poppins"/>
            <w:color w:val="auto"/>
          </w:rPr>
          <w:t>The Company</w:t>
        </w:r>
      </w:ins>
      <w:r w:rsidR="00225CBB">
        <w:rPr>
          <w:rFonts w:ascii="Poppins" w:hAnsi="Poppins" w:cs="Poppins"/>
          <w:color w:val="auto"/>
        </w:rPr>
        <w:t xml:space="preserve"> will</w:t>
      </w:r>
      <w:r w:rsidRPr="003665CF">
        <w:rPr>
          <w:rFonts w:ascii="Poppins" w:hAnsi="Poppins" w:cs="Poppins"/>
          <w:color w:val="auto"/>
        </w:rPr>
        <w:t xml:space="preserve"> not normally provide </w:t>
      </w:r>
      <w:r w:rsidR="007C3E09" w:rsidRPr="003665CF">
        <w:rPr>
          <w:rFonts w:ascii="Poppins" w:hAnsi="Poppins" w:cs="Poppins"/>
          <w:color w:val="auto"/>
        </w:rPr>
        <w:t>d</w:t>
      </w:r>
      <w:r w:rsidRPr="003665CF">
        <w:rPr>
          <w:rFonts w:ascii="Poppins" w:hAnsi="Poppins" w:cs="Poppins"/>
          <w:color w:val="auto"/>
        </w:rPr>
        <w:t xml:space="preserve">isaster </w:t>
      </w:r>
      <w:r w:rsidR="007C3E09" w:rsidRPr="003665CF">
        <w:rPr>
          <w:rFonts w:ascii="Poppins" w:hAnsi="Poppins" w:cs="Poppins"/>
          <w:color w:val="auto"/>
        </w:rPr>
        <w:t>r</w:t>
      </w:r>
      <w:r w:rsidRPr="003665CF">
        <w:rPr>
          <w:rFonts w:ascii="Poppins" w:hAnsi="Poppins" w:cs="Poppins"/>
          <w:color w:val="auto"/>
        </w:rPr>
        <w:t>ecovery communication circuits relating to the loss of Control Points.   The loss of a site on which a Control Point is situated would normally imply that the physical plant controlled from there is no longer available to accept instructions.</w:t>
      </w:r>
    </w:p>
    <w:p w14:paraId="56F545DD" w14:textId="7A315C89"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Exceptions to this may be made from time to time at the discretion of </w:t>
      </w:r>
      <w:r w:rsidR="002321BE" w:rsidRPr="003665CF">
        <w:rPr>
          <w:rFonts w:ascii="Poppins" w:hAnsi="Poppins" w:cs="Poppins"/>
          <w:color w:val="auto"/>
        </w:rPr>
        <w:t>The Company</w:t>
      </w:r>
      <w:r w:rsidRPr="003665CF">
        <w:rPr>
          <w:rFonts w:ascii="Poppins" w:hAnsi="Poppins" w:cs="Poppins"/>
          <w:color w:val="auto"/>
        </w:rPr>
        <w:t xml:space="preserve"> in cases where a Control Point is acting as a </w:t>
      </w:r>
      <w:r w:rsidR="007C3E09" w:rsidRPr="003665CF">
        <w:rPr>
          <w:rFonts w:ascii="Poppins" w:hAnsi="Poppins" w:cs="Poppins"/>
          <w:color w:val="auto"/>
        </w:rPr>
        <w:t>c</w:t>
      </w:r>
      <w:r w:rsidRPr="003665CF">
        <w:rPr>
          <w:rFonts w:ascii="Poppins" w:hAnsi="Poppins" w:cs="Poppins"/>
          <w:color w:val="auto"/>
        </w:rPr>
        <w:t xml:space="preserve">ontrol </w:t>
      </w:r>
      <w:r w:rsidR="007C3E09" w:rsidRPr="003665CF">
        <w:rPr>
          <w:rFonts w:ascii="Poppins" w:hAnsi="Poppins" w:cs="Poppins"/>
          <w:color w:val="auto"/>
        </w:rPr>
        <w:t>a</w:t>
      </w:r>
      <w:r w:rsidRPr="003665CF">
        <w:rPr>
          <w:rFonts w:ascii="Poppins" w:hAnsi="Poppins" w:cs="Poppins"/>
          <w:color w:val="auto"/>
        </w:rPr>
        <w:t xml:space="preserve">gent for a number of geographically dispersed supply or demand blocks. When making such decisions, </w:t>
      </w:r>
      <w:r w:rsidR="00D43EF9" w:rsidRPr="003665CF">
        <w:rPr>
          <w:rFonts w:ascii="Poppins" w:hAnsi="Poppins" w:cs="Poppins"/>
          <w:color w:val="auto"/>
        </w:rPr>
        <w:t>The Company</w:t>
      </w:r>
      <w:r w:rsidRPr="003665CF">
        <w:rPr>
          <w:rFonts w:ascii="Poppins" w:hAnsi="Poppins" w:cs="Poppins"/>
          <w:color w:val="auto"/>
        </w:rPr>
        <w:t xml:space="preserve"> will take into account the total amount of supply or demand which is under control, and the operational need to re-establish electronic despatch if the Control Agent site is lost.</w:t>
      </w:r>
    </w:p>
    <w:p w14:paraId="1A860FCC" w14:textId="09F3CF16" w:rsidR="00E94F58" w:rsidRPr="00C00220" w:rsidRDefault="00E94F58" w:rsidP="00BD1794">
      <w:pPr>
        <w:pStyle w:val="Heading3"/>
        <w:rPr>
          <w:rFonts w:ascii="Poppins Medium" w:eastAsiaTheme="minorHAnsi" w:hAnsi="Poppins Medium" w:cs="Poppins Medium"/>
          <w:b/>
          <w:bCs/>
          <w:color w:val="3F0731"/>
          <w:sz w:val="20"/>
          <w:szCs w:val="20"/>
        </w:rPr>
      </w:pPr>
      <w:bookmarkStart w:id="129" w:name="_Toc53053721"/>
      <w:bookmarkStart w:id="130" w:name="_Toc57024481"/>
      <w:r w:rsidRPr="00C00220">
        <w:rPr>
          <w:rFonts w:ascii="Poppins Medium" w:eastAsiaTheme="minorHAnsi" w:hAnsi="Poppins Medium" w:cs="Poppins Medium"/>
          <w:b/>
          <w:bCs/>
          <w:color w:val="3F0731"/>
        </w:rPr>
        <w:t>Trading Points</w:t>
      </w:r>
      <w:bookmarkEnd w:id="129"/>
      <w:bookmarkEnd w:id="130"/>
    </w:p>
    <w:p w14:paraId="2418B6CA" w14:textId="52B7DB52"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Requests for communication circuits to Trading Party DR sites should be submitted for approval in exactly the same way as requests for connections to Trading Party main sites. If approved, then </w:t>
      </w:r>
      <w:r w:rsidR="00A86866" w:rsidRPr="003665CF">
        <w:rPr>
          <w:rFonts w:ascii="Poppins" w:hAnsi="Poppins" w:cs="Poppins"/>
          <w:color w:val="auto"/>
        </w:rPr>
        <w:t>The Company</w:t>
      </w:r>
      <w:r w:rsidRPr="003665CF">
        <w:rPr>
          <w:rFonts w:ascii="Poppins" w:hAnsi="Poppins" w:cs="Poppins"/>
          <w:color w:val="auto"/>
        </w:rPr>
        <w:t xml:space="preserve"> will assign a specific IP address for use by the Trading Party for their DR servers. This will be a different IP address to that assigned for the main site servers.</w:t>
      </w:r>
    </w:p>
    <w:p w14:paraId="3CD44B46" w14:textId="75C1B3F4" w:rsidR="00E94F58" w:rsidRPr="003665CF" w:rsidRDefault="00E94F58" w:rsidP="000A54D6">
      <w:pPr>
        <w:ind w:left="567"/>
        <w:jc w:val="both"/>
        <w:rPr>
          <w:rFonts w:ascii="Poppins" w:hAnsi="Poppins" w:cs="Poppins"/>
          <w:color w:val="auto"/>
        </w:rPr>
      </w:pPr>
      <w:r w:rsidRPr="003665CF">
        <w:rPr>
          <w:rFonts w:ascii="Poppins" w:hAnsi="Poppins" w:cs="Poppins"/>
          <w:color w:val="auto"/>
        </w:rPr>
        <w:t>In the event that participants lose facilities at their main site and need to invoke DR facilities, then</w:t>
      </w:r>
      <w:del w:id="131" w:author="Stuart McLarnon (NESO)" w:date="2025-01-22T11:03:00Z" w16du:dateUtc="2025-01-22T11:03:00Z">
        <w:r w:rsidRPr="003665CF" w:rsidDel="00E22D09">
          <w:rPr>
            <w:rFonts w:ascii="Poppins" w:hAnsi="Poppins" w:cs="Poppins"/>
            <w:color w:val="auto"/>
          </w:rPr>
          <w:delText xml:space="preserve"> </w:delText>
        </w:r>
      </w:del>
      <w:r w:rsidRPr="003665CF">
        <w:rPr>
          <w:rFonts w:ascii="Poppins" w:hAnsi="Poppins" w:cs="Poppins"/>
          <w:color w:val="auto"/>
        </w:rPr>
        <w:t xml:space="preserve"> </w:t>
      </w:r>
      <w:r w:rsidR="00875B2A" w:rsidRPr="003665CF">
        <w:rPr>
          <w:rFonts w:ascii="Poppins" w:hAnsi="Poppins" w:cs="Poppins"/>
          <w:color w:val="auto"/>
        </w:rPr>
        <w:t>The Company</w:t>
      </w:r>
      <w:r w:rsidRPr="003665CF">
        <w:rPr>
          <w:rFonts w:ascii="Poppins" w:hAnsi="Poppins" w:cs="Poppins"/>
          <w:color w:val="auto"/>
        </w:rPr>
        <w:t xml:space="preserve"> Operational WAN should already be configured to allow access from the IP address assigned for DR use.  It may, however, be necessary to contact </w:t>
      </w:r>
      <w:r w:rsidR="00875B2A" w:rsidRPr="003665CF">
        <w:rPr>
          <w:rFonts w:ascii="Poppins" w:hAnsi="Poppins" w:cs="Poppins"/>
          <w:color w:val="auto"/>
        </w:rPr>
        <w:t>The Company</w:t>
      </w:r>
      <w:r w:rsidRPr="003665CF">
        <w:rPr>
          <w:rFonts w:ascii="Poppins" w:hAnsi="Poppins" w:cs="Poppins"/>
          <w:color w:val="auto"/>
        </w:rPr>
        <w:t xml:space="preserve"> support (on the telephone number given in section 5.</w:t>
      </w:r>
      <w:del w:id="132" w:author="Stuart McLarnon (NESO)" w:date="2024-11-20T14:55:00Z">
        <w:r w:rsidRPr="00E94F58">
          <w:delText>0</w:delText>
        </w:r>
      </w:del>
      <w:ins w:id="133" w:author="Stuart McLarnon (NESO)" w:date="2024-11-20T14:55:00Z">
        <w:r w:rsidR="00225CBB">
          <w:rPr>
            <w:rFonts w:ascii="Poppins" w:hAnsi="Poppins" w:cs="Poppins"/>
            <w:color w:val="auto"/>
          </w:rPr>
          <w:t>1</w:t>
        </w:r>
      </w:ins>
      <w:r w:rsidRPr="003665CF">
        <w:rPr>
          <w:rFonts w:ascii="Poppins" w:hAnsi="Poppins" w:cs="Poppins"/>
          <w:color w:val="auto"/>
        </w:rPr>
        <w:t>) for other reasons, for example to align EDT sequence numbers.</w:t>
      </w:r>
    </w:p>
    <w:p w14:paraId="375881AA" w14:textId="77777777" w:rsidR="00E94F58" w:rsidRPr="00C00220" w:rsidRDefault="00E94F58" w:rsidP="00BD1794">
      <w:pPr>
        <w:pStyle w:val="Heading2"/>
        <w:rPr>
          <w:rFonts w:ascii="Poppins Medium" w:hAnsi="Poppins Medium" w:cs="Poppins Medium"/>
          <w:color w:val="3F0731"/>
          <w:sz w:val="32"/>
          <w:szCs w:val="28"/>
        </w:rPr>
      </w:pPr>
      <w:bookmarkStart w:id="134" w:name="_Toc53053722"/>
      <w:bookmarkStart w:id="135" w:name="_Toc57024482"/>
      <w:r w:rsidRPr="00C00220">
        <w:rPr>
          <w:rFonts w:ascii="Poppins Medium" w:hAnsi="Poppins Medium" w:cs="Poppins Medium"/>
          <w:color w:val="3F0731"/>
          <w:sz w:val="32"/>
          <w:szCs w:val="28"/>
        </w:rPr>
        <w:t>Network Access Tests</w:t>
      </w:r>
      <w:bookmarkEnd w:id="134"/>
      <w:bookmarkEnd w:id="135"/>
    </w:p>
    <w:p w14:paraId="59732A4D" w14:textId="737434D2"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All new communication circuits to </w:t>
      </w:r>
      <w:r w:rsidR="00875B2A" w:rsidRPr="003665CF">
        <w:rPr>
          <w:rFonts w:ascii="Poppins" w:hAnsi="Poppins" w:cs="Poppins"/>
          <w:color w:val="auto"/>
        </w:rPr>
        <w:t>T</w:t>
      </w:r>
      <w:r w:rsidRPr="003665CF">
        <w:rPr>
          <w:rFonts w:ascii="Poppins" w:hAnsi="Poppins" w:cs="Poppins"/>
          <w:color w:val="auto"/>
        </w:rPr>
        <w:t xml:space="preserve">he </w:t>
      </w:r>
      <w:r w:rsidR="00875B2A" w:rsidRPr="003665CF">
        <w:rPr>
          <w:rFonts w:ascii="Poppins" w:hAnsi="Poppins" w:cs="Poppins"/>
          <w:color w:val="auto"/>
        </w:rPr>
        <w:t>Company</w:t>
      </w:r>
      <w:r w:rsidRPr="003665CF">
        <w:rPr>
          <w:rFonts w:ascii="Poppins" w:hAnsi="Poppins" w:cs="Poppins"/>
          <w:color w:val="auto"/>
        </w:rPr>
        <w:t xml:space="preserve"> Operational WAN must undergo Network Access Tests (NATs) before they can be approved for the transfer of live operational data. These tests are normally conducted using offline servers within </w:t>
      </w:r>
      <w:r w:rsidR="00E630AA" w:rsidRPr="003665CF">
        <w:rPr>
          <w:rFonts w:ascii="Poppins" w:hAnsi="Poppins" w:cs="Poppins"/>
          <w:color w:val="auto"/>
        </w:rPr>
        <w:t>The Company</w:t>
      </w:r>
      <w:r w:rsidRPr="003665CF">
        <w:rPr>
          <w:rFonts w:ascii="Poppins" w:hAnsi="Poppins" w:cs="Poppins"/>
          <w:color w:val="auto"/>
        </w:rPr>
        <w:t>.</w:t>
      </w:r>
    </w:p>
    <w:p w14:paraId="2C32EB30" w14:textId="23218437"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If participants are commissioning new EDL or EDT servers, additional tests to confirm the functionality of the application software running upon the servers are also needed.   This may also apply when participants make </w:t>
      </w:r>
      <w:r w:rsidRPr="00E104BF">
        <w:rPr>
          <w:rFonts w:ascii="Poppins" w:hAnsi="Poppins" w:cs="Poppins"/>
          <w:color w:val="auto"/>
        </w:rPr>
        <w:t xml:space="preserve">software modifications to their existing servers. </w:t>
      </w:r>
      <w:r w:rsidRPr="00E104BF">
        <w:rPr>
          <w:rFonts w:ascii="Poppins" w:hAnsi="Poppins" w:cs="Poppins"/>
          <w:color w:val="auto"/>
        </w:rPr>
        <w:lastRenderedPageBreak/>
        <w:t xml:space="preserve">Participants should contact </w:t>
      </w:r>
      <w:r w:rsidR="00E630AA" w:rsidRPr="00E104BF">
        <w:rPr>
          <w:rFonts w:ascii="Poppins" w:hAnsi="Poppins" w:cs="Poppins"/>
          <w:color w:val="auto"/>
        </w:rPr>
        <w:t>The Company</w:t>
      </w:r>
      <w:r w:rsidRPr="00E104BF">
        <w:rPr>
          <w:rFonts w:ascii="Poppins" w:hAnsi="Poppins" w:cs="Poppins"/>
          <w:color w:val="auto"/>
        </w:rPr>
        <w:t xml:space="preserve"> at </w:t>
      </w:r>
      <w:r w:rsidR="0049163E">
        <w:fldChar w:fldCharType="begin"/>
      </w:r>
      <w:r w:rsidR="0049163E">
        <w:instrText>HYPERLINK "mailto:bmu.registration@nationalgrid.com"</w:instrText>
      </w:r>
      <w:r w:rsidR="0049163E">
        <w:fldChar w:fldCharType="separate"/>
      </w:r>
      <w:r w:rsidR="00AA3E1E" w:rsidRPr="00E104BF">
        <w:rPr>
          <w:rStyle w:val="Hyperlink"/>
          <w:rFonts w:ascii="Poppins" w:hAnsi="Poppins" w:cs="Poppins"/>
          <w:color w:val="auto"/>
          <w:u w:val="none"/>
        </w:rPr>
        <w:t>bmu.registration@</w:t>
      </w:r>
      <w:del w:id="136" w:author="Stuart McLarnon (NESO)" w:date="2024-11-20T14:55:00Z">
        <w:r w:rsidRPr="00E94F58">
          <w:rPr>
            <w:rStyle w:val="Hyperlink"/>
            <w:u w:val="none"/>
          </w:rPr>
          <w:delText>nationalgrideso</w:delText>
        </w:r>
      </w:del>
      <w:ins w:id="137" w:author="Stuart McLarnon (NESO)" w:date="2024-11-20T14:55:00Z">
        <w:r w:rsidR="00AA3E1E" w:rsidRPr="00E104BF">
          <w:rPr>
            <w:rStyle w:val="Hyperlink"/>
            <w:rFonts w:ascii="Poppins" w:hAnsi="Poppins" w:cs="Poppins"/>
            <w:color w:val="auto"/>
            <w:u w:val="none"/>
          </w:rPr>
          <w:t>nationalenergyso</w:t>
        </w:r>
      </w:ins>
      <w:r w:rsidR="00AA3E1E" w:rsidRPr="00E104BF">
        <w:rPr>
          <w:rStyle w:val="Hyperlink"/>
          <w:rFonts w:ascii="Poppins" w:hAnsi="Poppins" w:cs="Poppins"/>
          <w:color w:val="auto"/>
          <w:u w:val="none"/>
        </w:rPr>
        <w:t>.com</w:t>
      </w:r>
      <w:r w:rsidR="0049163E">
        <w:rPr>
          <w:rStyle w:val="Hyperlink"/>
          <w:rFonts w:ascii="Poppins" w:hAnsi="Poppins" w:cs="Poppins"/>
          <w:color w:val="auto"/>
          <w:u w:val="none"/>
        </w:rPr>
        <w:fldChar w:fldCharType="end"/>
      </w:r>
      <w:r w:rsidRPr="00E104BF">
        <w:rPr>
          <w:rFonts w:ascii="Poppins" w:hAnsi="Poppins" w:cs="Poppins"/>
          <w:color w:val="auto"/>
        </w:rPr>
        <w:t xml:space="preserve"> at an early stage in drawing up their programme of work</w:t>
      </w:r>
      <w:r w:rsidRPr="003665CF">
        <w:rPr>
          <w:rFonts w:ascii="Poppins" w:hAnsi="Poppins" w:cs="Poppins"/>
          <w:color w:val="auto"/>
        </w:rPr>
        <w:t xml:space="preserve"> in order to determine the extent of testing required, and to agree any test dates.</w:t>
      </w:r>
    </w:p>
    <w:p w14:paraId="0AC5DF9E" w14:textId="511706B7"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All tests, whether involving network access or application software, shall be agreed in advance with </w:t>
      </w:r>
      <w:r w:rsidR="00E630AA" w:rsidRPr="003665CF">
        <w:rPr>
          <w:rFonts w:ascii="Poppins" w:hAnsi="Poppins" w:cs="Poppins"/>
          <w:color w:val="auto"/>
        </w:rPr>
        <w:t>The Company</w:t>
      </w:r>
      <w:r w:rsidRPr="003665CF">
        <w:rPr>
          <w:rFonts w:ascii="Poppins" w:hAnsi="Poppins" w:cs="Poppins"/>
          <w:color w:val="auto"/>
        </w:rPr>
        <w:t>.</w:t>
      </w:r>
    </w:p>
    <w:p w14:paraId="483D0A36" w14:textId="7B698447" w:rsidR="00E94F58" w:rsidRPr="003665CF" w:rsidRDefault="00E94F58" w:rsidP="000A54D6">
      <w:pPr>
        <w:ind w:left="567"/>
        <w:jc w:val="both"/>
        <w:rPr>
          <w:rFonts w:ascii="Poppins" w:hAnsi="Poppins" w:cs="Poppins"/>
          <w:color w:val="auto"/>
        </w:rPr>
      </w:pPr>
      <w:r w:rsidRPr="003665CF">
        <w:rPr>
          <w:rFonts w:ascii="Poppins" w:hAnsi="Poppins" w:cs="Poppins"/>
          <w:color w:val="auto"/>
        </w:rPr>
        <w:t xml:space="preserve">Where participants are undertaking development work at the same time as they are running existing production systems, </w:t>
      </w:r>
      <w:r w:rsidR="00E630AA" w:rsidRPr="003665CF">
        <w:rPr>
          <w:rFonts w:ascii="Poppins" w:hAnsi="Poppins" w:cs="Poppins"/>
          <w:color w:val="auto"/>
        </w:rPr>
        <w:t>The Company</w:t>
      </w:r>
      <w:r w:rsidRPr="003665CF">
        <w:rPr>
          <w:rFonts w:ascii="Poppins" w:hAnsi="Poppins" w:cs="Poppins"/>
          <w:color w:val="auto"/>
        </w:rPr>
        <w:t xml:space="preserve"> may assign an additional IP address to the participant to use for development system testing. </w:t>
      </w:r>
    </w:p>
    <w:p w14:paraId="18B82111" w14:textId="77777777" w:rsidR="006918A8" w:rsidRPr="003665CF" w:rsidRDefault="006918A8">
      <w:pPr>
        <w:rPr>
          <w:rFonts w:ascii="Poppins" w:hAnsi="Poppins" w:cs="Poppins"/>
          <w:color w:val="auto"/>
        </w:rPr>
      </w:pPr>
      <w:r w:rsidRPr="003665CF">
        <w:rPr>
          <w:rFonts w:ascii="Poppins" w:hAnsi="Poppins" w:cs="Poppins"/>
          <w:color w:val="auto"/>
        </w:rPr>
        <w:br w:type="page"/>
      </w:r>
    </w:p>
    <w:p w14:paraId="4407A017" w14:textId="229BFDD7" w:rsidR="006918A8" w:rsidRPr="00C00220" w:rsidRDefault="006918A8" w:rsidP="00412DC8">
      <w:pPr>
        <w:pStyle w:val="Heading1"/>
        <w:rPr>
          <w:rFonts w:ascii="Poppins Medium" w:hAnsi="Poppins Medium" w:cs="Poppins Medium"/>
          <w:color w:val="3F0731"/>
          <w:sz w:val="32"/>
          <w:szCs w:val="32"/>
        </w:rPr>
      </w:pPr>
      <w:bookmarkStart w:id="138" w:name="_Toc53053723"/>
      <w:bookmarkStart w:id="139" w:name="_Toc57024483"/>
      <w:r w:rsidRPr="00C00220">
        <w:rPr>
          <w:rFonts w:ascii="Poppins Medium" w:hAnsi="Poppins Medium" w:cs="Poppins Medium"/>
          <w:color w:val="3F0731"/>
          <w:sz w:val="32"/>
          <w:szCs w:val="32"/>
        </w:rPr>
        <w:lastRenderedPageBreak/>
        <w:t>WA API</w:t>
      </w:r>
      <w:bookmarkEnd w:id="138"/>
      <w:bookmarkEnd w:id="139"/>
    </w:p>
    <w:p w14:paraId="09A6928A" w14:textId="4D153C65" w:rsidR="531C1F45" w:rsidRPr="00C00220" w:rsidRDefault="531C1F45" w:rsidP="00BD1794">
      <w:pPr>
        <w:pStyle w:val="Heading2"/>
        <w:rPr>
          <w:rFonts w:ascii="Poppins Medium" w:hAnsi="Poppins Medium" w:cs="Poppins Medium"/>
          <w:color w:val="3F0731"/>
          <w:sz w:val="32"/>
          <w:szCs w:val="28"/>
        </w:rPr>
      </w:pPr>
      <w:bookmarkStart w:id="140" w:name="_Toc53053724"/>
      <w:bookmarkStart w:id="141" w:name="_Toc57024484"/>
      <w:r w:rsidRPr="00C00220">
        <w:rPr>
          <w:rFonts w:ascii="Poppins Medium" w:hAnsi="Poppins Medium" w:cs="Poppins Medium"/>
          <w:color w:val="3F0731"/>
          <w:sz w:val="32"/>
          <w:szCs w:val="28"/>
        </w:rPr>
        <w:t>Support Arrangements</w:t>
      </w:r>
      <w:bookmarkEnd w:id="140"/>
      <w:bookmarkEnd w:id="141"/>
      <w:r w:rsidRPr="00C00220">
        <w:rPr>
          <w:rFonts w:ascii="Poppins Medium" w:hAnsi="Poppins Medium" w:cs="Poppins Medium"/>
          <w:color w:val="3F0731"/>
          <w:sz w:val="32"/>
          <w:szCs w:val="28"/>
        </w:rPr>
        <w:t xml:space="preserve"> </w:t>
      </w:r>
    </w:p>
    <w:p w14:paraId="78F6FD26" w14:textId="1A0483EB" w:rsidR="531C1F45" w:rsidRPr="003665CF" w:rsidRDefault="00E630AA" w:rsidP="000A54D6">
      <w:pPr>
        <w:ind w:left="567"/>
        <w:jc w:val="both"/>
        <w:rPr>
          <w:rFonts w:ascii="Poppins" w:hAnsi="Poppins" w:cs="Poppins"/>
          <w:color w:val="auto"/>
        </w:rPr>
      </w:pPr>
      <w:r w:rsidRPr="003665CF">
        <w:rPr>
          <w:rFonts w:ascii="Poppins" w:hAnsi="Poppins" w:cs="Poppins"/>
          <w:color w:val="auto"/>
        </w:rPr>
        <w:t>The Company</w:t>
      </w:r>
      <w:r w:rsidR="531C1F45" w:rsidRPr="003665CF">
        <w:rPr>
          <w:rFonts w:ascii="Poppins" w:hAnsi="Poppins" w:cs="Poppins"/>
          <w:color w:val="auto"/>
        </w:rPr>
        <w:t xml:space="preserve"> provide an internet-based API for providing access to the Balancing Mechanism. </w:t>
      </w:r>
    </w:p>
    <w:p w14:paraId="6E4E4EDD" w14:textId="0BED29AA" w:rsidR="531C1F45" w:rsidRPr="003665CF" w:rsidRDefault="531C1F45" w:rsidP="000A54D6">
      <w:pPr>
        <w:ind w:left="567"/>
        <w:jc w:val="both"/>
        <w:rPr>
          <w:rFonts w:ascii="Poppins" w:hAnsi="Poppins" w:cs="Poppins"/>
          <w:color w:val="auto"/>
        </w:rPr>
      </w:pPr>
      <w:r w:rsidRPr="003665CF">
        <w:rPr>
          <w:rFonts w:ascii="Poppins" w:hAnsi="Poppins" w:cs="Poppins"/>
          <w:color w:val="auto"/>
        </w:rPr>
        <w:t>It is the formal responsibility of each Trading Party to diagnose and resolve faults and problems on the communication services bet</w:t>
      </w:r>
      <w:r w:rsidR="555085AA" w:rsidRPr="003665CF">
        <w:rPr>
          <w:rFonts w:ascii="Poppins" w:hAnsi="Poppins" w:cs="Poppins"/>
          <w:color w:val="auto"/>
        </w:rPr>
        <w:t>ween</w:t>
      </w:r>
      <w:r w:rsidRPr="003665CF">
        <w:rPr>
          <w:rFonts w:ascii="Poppins" w:hAnsi="Poppins" w:cs="Poppins"/>
          <w:color w:val="auto"/>
        </w:rPr>
        <w:t xml:space="preserve"> their Trading Point</w:t>
      </w:r>
      <w:r w:rsidR="6E10E809" w:rsidRPr="003665CF">
        <w:rPr>
          <w:rFonts w:ascii="Poppins" w:hAnsi="Poppins" w:cs="Poppins"/>
          <w:color w:val="auto"/>
        </w:rPr>
        <w:t xml:space="preserve"> and </w:t>
      </w:r>
      <w:r w:rsidR="00E630AA" w:rsidRPr="003665CF">
        <w:rPr>
          <w:rFonts w:ascii="Poppins" w:hAnsi="Poppins" w:cs="Poppins"/>
          <w:color w:val="auto"/>
        </w:rPr>
        <w:t>T</w:t>
      </w:r>
      <w:r w:rsidR="6E10E809" w:rsidRPr="003665CF">
        <w:rPr>
          <w:rFonts w:ascii="Poppins" w:hAnsi="Poppins" w:cs="Poppins"/>
          <w:color w:val="auto"/>
        </w:rPr>
        <w:t xml:space="preserve">he </w:t>
      </w:r>
      <w:r w:rsidR="00E630AA" w:rsidRPr="003665CF">
        <w:rPr>
          <w:rFonts w:ascii="Poppins" w:hAnsi="Poppins" w:cs="Poppins"/>
          <w:color w:val="auto"/>
        </w:rPr>
        <w:t>Company</w:t>
      </w:r>
      <w:r w:rsidR="6E10E809" w:rsidRPr="003665CF">
        <w:rPr>
          <w:rFonts w:ascii="Poppins" w:hAnsi="Poppins" w:cs="Poppins"/>
          <w:color w:val="auto"/>
        </w:rPr>
        <w:t xml:space="preserve"> </w:t>
      </w:r>
      <w:r w:rsidR="6EE4A04A" w:rsidRPr="003665CF">
        <w:rPr>
          <w:rFonts w:ascii="Poppins" w:hAnsi="Poppins" w:cs="Poppins"/>
          <w:color w:val="auto"/>
        </w:rPr>
        <w:t xml:space="preserve">Wider Access </w:t>
      </w:r>
      <w:r w:rsidR="6E10E809" w:rsidRPr="003665CF">
        <w:rPr>
          <w:rFonts w:ascii="Poppins" w:hAnsi="Poppins" w:cs="Poppins"/>
          <w:color w:val="auto"/>
        </w:rPr>
        <w:t>API</w:t>
      </w:r>
      <w:r w:rsidRPr="003665CF">
        <w:rPr>
          <w:rFonts w:ascii="Poppins" w:hAnsi="Poppins" w:cs="Poppins"/>
          <w:color w:val="auto"/>
        </w:rPr>
        <w:t xml:space="preserve">. This excludes responsibility for the core communication infrastructure located within </w:t>
      </w:r>
      <w:r w:rsidR="00E630AA" w:rsidRPr="003665CF">
        <w:rPr>
          <w:rFonts w:ascii="Poppins" w:hAnsi="Poppins" w:cs="Poppins"/>
          <w:color w:val="auto"/>
        </w:rPr>
        <w:t>The Company</w:t>
      </w:r>
      <w:r w:rsidRPr="003665CF">
        <w:rPr>
          <w:rFonts w:ascii="Poppins" w:hAnsi="Poppins" w:cs="Poppins"/>
          <w:color w:val="auto"/>
        </w:rPr>
        <w:t>.</w:t>
      </w:r>
    </w:p>
    <w:p w14:paraId="0B7E31FC" w14:textId="2DA39EE7" w:rsidR="531C1F45" w:rsidRPr="003665CF" w:rsidRDefault="00E630AA" w:rsidP="000A54D6">
      <w:pPr>
        <w:ind w:left="567"/>
        <w:jc w:val="both"/>
        <w:rPr>
          <w:rFonts w:ascii="Poppins" w:hAnsi="Poppins" w:cs="Poppins"/>
          <w:color w:val="auto"/>
        </w:rPr>
      </w:pPr>
      <w:r w:rsidRPr="003665CF">
        <w:rPr>
          <w:rFonts w:ascii="Poppins" w:hAnsi="Poppins" w:cs="Poppins"/>
          <w:color w:val="auto"/>
        </w:rPr>
        <w:t>The Company</w:t>
      </w:r>
      <w:r w:rsidR="531C1F45" w:rsidRPr="003665CF">
        <w:rPr>
          <w:rFonts w:ascii="Poppins" w:hAnsi="Poppins" w:cs="Poppins"/>
          <w:color w:val="auto"/>
        </w:rPr>
        <w:t xml:space="preserve"> will, however, provide Trading Parties with reasonable assistance in diagnosing and correcting problems on their </w:t>
      </w:r>
      <w:r w:rsidR="3BAD9EA2" w:rsidRPr="003665CF">
        <w:rPr>
          <w:rFonts w:ascii="Poppins" w:hAnsi="Poppins" w:cs="Poppins"/>
          <w:color w:val="auto"/>
        </w:rPr>
        <w:t>Wider Access</w:t>
      </w:r>
      <w:r w:rsidR="531C1F45" w:rsidRPr="003665CF">
        <w:rPr>
          <w:rFonts w:ascii="Poppins" w:hAnsi="Poppins" w:cs="Poppins"/>
          <w:color w:val="auto"/>
        </w:rPr>
        <w:t xml:space="preserve"> communication services.  </w:t>
      </w:r>
    </w:p>
    <w:p w14:paraId="072816CC" w14:textId="087A0057" w:rsidR="531C1F45" w:rsidRPr="003665CF" w:rsidRDefault="531C1F45" w:rsidP="000A54D6">
      <w:pPr>
        <w:ind w:left="567"/>
        <w:jc w:val="both"/>
        <w:rPr>
          <w:rFonts w:ascii="Poppins" w:hAnsi="Poppins" w:cs="Poppins"/>
          <w:color w:val="auto"/>
        </w:rPr>
      </w:pPr>
      <w:r w:rsidRPr="003665CF">
        <w:rPr>
          <w:rFonts w:ascii="Poppins" w:hAnsi="Poppins" w:cs="Poppins"/>
          <w:color w:val="auto"/>
        </w:rPr>
        <w:t xml:space="preserve">The maintenance </w:t>
      </w:r>
      <w:r w:rsidR="5533BF6B" w:rsidRPr="003665CF">
        <w:rPr>
          <w:rFonts w:ascii="Poppins" w:hAnsi="Poppins" w:cs="Poppins"/>
          <w:color w:val="auto"/>
        </w:rPr>
        <w:t>and</w:t>
      </w:r>
      <w:r w:rsidR="280BC4A8" w:rsidRPr="003665CF">
        <w:rPr>
          <w:rFonts w:ascii="Poppins" w:hAnsi="Poppins" w:cs="Poppins"/>
          <w:color w:val="auto"/>
        </w:rPr>
        <w:t xml:space="preserve"> availability </w:t>
      </w:r>
      <w:r w:rsidRPr="003665CF">
        <w:rPr>
          <w:rFonts w:ascii="Poppins" w:hAnsi="Poppins" w:cs="Poppins"/>
          <w:color w:val="auto"/>
        </w:rPr>
        <w:t xml:space="preserve">of </w:t>
      </w:r>
      <w:r w:rsidR="49B7E1D4" w:rsidRPr="003665CF">
        <w:rPr>
          <w:rFonts w:ascii="Poppins" w:hAnsi="Poppins" w:cs="Poppins"/>
          <w:color w:val="auto"/>
        </w:rPr>
        <w:t xml:space="preserve">the Wider Access API is the responsibility of </w:t>
      </w:r>
      <w:r w:rsidR="00EA7544" w:rsidRPr="003665CF">
        <w:rPr>
          <w:rFonts w:ascii="Poppins" w:hAnsi="Poppins" w:cs="Poppins"/>
          <w:color w:val="auto"/>
        </w:rPr>
        <w:t>T</w:t>
      </w:r>
      <w:r w:rsidR="49B7E1D4" w:rsidRPr="003665CF">
        <w:rPr>
          <w:rFonts w:ascii="Poppins" w:hAnsi="Poppins" w:cs="Poppins"/>
          <w:color w:val="auto"/>
        </w:rPr>
        <w:t xml:space="preserve">he </w:t>
      </w:r>
      <w:r w:rsidR="00EA7544" w:rsidRPr="003665CF">
        <w:rPr>
          <w:rFonts w:ascii="Poppins" w:hAnsi="Poppins" w:cs="Poppins"/>
          <w:color w:val="auto"/>
        </w:rPr>
        <w:t>Company</w:t>
      </w:r>
      <w:r w:rsidR="3FC2C6B2" w:rsidRPr="003665CF">
        <w:rPr>
          <w:rFonts w:ascii="Poppins" w:hAnsi="Poppins" w:cs="Poppins"/>
          <w:color w:val="auto"/>
        </w:rPr>
        <w:t>; t</w:t>
      </w:r>
      <w:r w:rsidRPr="003665CF">
        <w:rPr>
          <w:rFonts w:ascii="Poppins" w:hAnsi="Poppins" w:cs="Poppins"/>
          <w:color w:val="auto"/>
        </w:rPr>
        <w:t>he boundary of responsibility</w:t>
      </w:r>
      <w:r w:rsidR="343F6294" w:rsidRPr="003665CF">
        <w:rPr>
          <w:rFonts w:ascii="Poppins" w:hAnsi="Poppins" w:cs="Poppins"/>
          <w:color w:val="auto"/>
        </w:rPr>
        <w:t xml:space="preserve">, however, is the point of Hand-off from </w:t>
      </w:r>
      <w:r w:rsidR="00EA7544" w:rsidRPr="003665CF">
        <w:rPr>
          <w:rFonts w:ascii="Poppins" w:hAnsi="Poppins" w:cs="Poppins"/>
          <w:color w:val="auto"/>
        </w:rPr>
        <w:t>T</w:t>
      </w:r>
      <w:r w:rsidR="343F6294" w:rsidRPr="003665CF">
        <w:rPr>
          <w:rFonts w:ascii="Poppins" w:hAnsi="Poppins" w:cs="Poppins"/>
          <w:color w:val="auto"/>
        </w:rPr>
        <w:t xml:space="preserve">he </w:t>
      </w:r>
      <w:r w:rsidR="00EA7544" w:rsidRPr="003665CF">
        <w:rPr>
          <w:rFonts w:ascii="Poppins" w:hAnsi="Poppins" w:cs="Poppins"/>
          <w:color w:val="auto"/>
        </w:rPr>
        <w:t>Company’s</w:t>
      </w:r>
      <w:r w:rsidR="343F6294" w:rsidRPr="003665CF">
        <w:rPr>
          <w:rFonts w:ascii="Poppins" w:hAnsi="Poppins" w:cs="Poppins"/>
          <w:color w:val="auto"/>
        </w:rPr>
        <w:t xml:space="preserve"> Network to the Internet.</w:t>
      </w:r>
      <w:r w:rsidRPr="003665CF">
        <w:rPr>
          <w:rFonts w:ascii="Poppins" w:hAnsi="Poppins" w:cs="Poppins"/>
          <w:color w:val="auto"/>
        </w:rPr>
        <w:t xml:space="preserve"> </w:t>
      </w:r>
      <w:r w:rsidR="2CD4FA7B" w:rsidRPr="003665CF">
        <w:rPr>
          <w:rFonts w:ascii="Poppins" w:hAnsi="Poppins" w:cs="Poppins"/>
          <w:color w:val="auto"/>
        </w:rPr>
        <w:t xml:space="preserve">Infrastructure between this boundary and the BM Participant’s Hand-off to the Internet is treated as an external infrastructure. </w:t>
      </w:r>
      <w:r w:rsidR="00561AF3" w:rsidRPr="003665CF">
        <w:rPr>
          <w:rFonts w:ascii="Poppins" w:hAnsi="Poppins" w:cs="Poppins"/>
          <w:color w:val="auto"/>
        </w:rPr>
        <w:t>The Company</w:t>
      </w:r>
      <w:r w:rsidR="781209C2" w:rsidRPr="003665CF">
        <w:rPr>
          <w:rFonts w:ascii="Poppins" w:hAnsi="Poppins" w:cs="Poppins"/>
          <w:color w:val="auto"/>
        </w:rPr>
        <w:t xml:space="preserve"> will, however, provide Trading Parties with reasonable assistance in diagnosing faults in this.</w:t>
      </w:r>
    </w:p>
    <w:p w14:paraId="6E3F9EBF" w14:textId="7CBADD65" w:rsidR="00127CC0" w:rsidRPr="003665CF" w:rsidRDefault="00127CC0" w:rsidP="000A54D6">
      <w:pPr>
        <w:ind w:left="567"/>
        <w:jc w:val="both"/>
        <w:rPr>
          <w:rFonts w:ascii="Poppins" w:hAnsi="Poppins" w:cs="Poppins"/>
          <w:color w:val="auto"/>
        </w:rPr>
      </w:pPr>
      <w:bookmarkStart w:id="142" w:name="_Toc53053725"/>
      <w:r w:rsidRPr="003665CF">
        <w:rPr>
          <w:rFonts w:ascii="Poppins" w:hAnsi="Poppins" w:cs="Poppins"/>
          <w:color w:val="auto"/>
        </w:rPr>
        <w:t xml:space="preserve">Faults should be reported to </w:t>
      </w:r>
      <w:r w:rsidR="00E025B6" w:rsidRPr="003665CF">
        <w:rPr>
          <w:rFonts w:ascii="Poppins" w:hAnsi="Poppins" w:cs="Poppins"/>
          <w:color w:val="auto"/>
        </w:rPr>
        <w:t>T</w:t>
      </w:r>
      <w:r w:rsidRPr="003665CF">
        <w:rPr>
          <w:rFonts w:ascii="Poppins" w:hAnsi="Poppins" w:cs="Poppins"/>
          <w:color w:val="auto"/>
        </w:rPr>
        <w:t xml:space="preserve">he </w:t>
      </w:r>
      <w:r w:rsidR="00E025B6" w:rsidRPr="003665CF">
        <w:rPr>
          <w:rFonts w:ascii="Poppins" w:hAnsi="Poppins" w:cs="Poppins"/>
          <w:color w:val="auto"/>
        </w:rPr>
        <w:t>Company’s</w:t>
      </w:r>
      <w:r w:rsidRPr="003665CF">
        <w:rPr>
          <w:rFonts w:ascii="Poppins" w:hAnsi="Poppins" w:cs="Poppins"/>
          <w:color w:val="auto"/>
        </w:rPr>
        <w:t xml:space="preserve"> Service Desk on 0800 917 7111 (overseas callers should use +44 2030334634) and quote </w:t>
      </w:r>
      <w:r w:rsidR="0050795B" w:rsidRPr="003665CF">
        <w:rPr>
          <w:rFonts w:ascii="Poppins" w:hAnsi="Poppins" w:cs="Poppins"/>
          <w:color w:val="auto"/>
        </w:rPr>
        <w:t>API</w:t>
      </w:r>
      <w:r w:rsidRPr="003665CF">
        <w:rPr>
          <w:rFonts w:ascii="Poppins" w:hAnsi="Poppins" w:cs="Poppins"/>
          <w:color w:val="auto"/>
        </w:rPr>
        <w:t xml:space="preserve"> as appropriate.  This will ensure that the Service Desk engage the correct resolver group.</w:t>
      </w:r>
    </w:p>
    <w:p w14:paraId="3A844D06" w14:textId="77777777" w:rsidR="4057BF17" w:rsidRPr="00C00220" w:rsidRDefault="4057BF17" w:rsidP="00BD1794">
      <w:pPr>
        <w:pStyle w:val="Heading2"/>
        <w:rPr>
          <w:rFonts w:ascii="Poppins Medium" w:hAnsi="Poppins Medium" w:cs="Poppins Medium"/>
          <w:color w:val="3F0731"/>
          <w:sz w:val="32"/>
          <w:szCs w:val="28"/>
        </w:rPr>
      </w:pPr>
      <w:bookmarkStart w:id="143" w:name="_Toc57024485"/>
      <w:r w:rsidRPr="00C00220">
        <w:rPr>
          <w:rFonts w:ascii="Poppins Medium" w:hAnsi="Poppins Medium" w:cs="Poppins Medium"/>
          <w:color w:val="3F0731"/>
          <w:sz w:val="32"/>
          <w:szCs w:val="28"/>
        </w:rPr>
        <w:t>Types of Communication Circuit</w:t>
      </w:r>
      <w:bookmarkEnd w:id="142"/>
      <w:bookmarkEnd w:id="143"/>
      <w:r w:rsidRPr="00C00220">
        <w:rPr>
          <w:rFonts w:ascii="Poppins Medium" w:hAnsi="Poppins Medium" w:cs="Poppins Medium"/>
          <w:color w:val="3F0731"/>
          <w:sz w:val="32"/>
          <w:szCs w:val="28"/>
        </w:rPr>
        <w:t xml:space="preserve">  </w:t>
      </w:r>
    </w:p>
    <w:p w14:paraId="7CF62C2A" w14:textId="27CC71F7" w:rsidR="5179701C" w:rsidRPr="003665CF" w:rsidRDefault="4057BF17" w:rsidP="000A54D6">
      <w:pPr>
        <w:ind w:left="567"/>
        <w:jc w:val="both"/>
        <w:rPr>
          <w:rFonts w:ascii="Poppins" w:hAnsi="Poppins" w:cs="Poppins"/>
          <w:color w:val="auto"/>
        </w:rPr>
      </w:pPr>
      <w:r w:rsidRPr="003665CF">
        <w:rPr>
          <w:rFonts w:ascii="Poppins" w:hAnsi="Poppins" w:cs="Poppins"/>
          <w:color w:val="auto"/>
        </w:rPr>
        <w:t xml:space="preserve">The Trading Party is responsible for selecting </w:t>
      </w:r>
      <w:r w:rsidR="245CA17F" w:rsidRPr="003665CF">
        <w:rPr>
          <w:rFonts w:ascii="Poppins" w:hAnsi="Poppins" w:cs="Poppins"/>
          <w:color w:val="auto"/>
        </w:rPr>
        <w:t xml:space="preserve">and managing </w:t>
      </w:r>
      <w:r w:rsidRPr="003665CF">
        <w:rPr>
          <w:rFonts w:ascii="Poppins" w:hAnsi="Poppins" w:cs="Poppins"/>
          <w:color w:val="auto"/>
        </w:rPr>
        <w:t xml:space="preserve">suitable connectivity to the Internet but </w:t>
      </w:r>
      <w:r w:rsidR="00E025B6" w:rsidRPr="003665CF">
        <w:rPr>
          <w:rFonts w:ascii="Poppins" w:hAnsi="Poppins" w:cs="Poppins"/>
          <w:color w:val="auto"/>
        </w:rPr>
        <w:t>The Company</w:t>
      </w:r>
      <w:r w:rsidRPr="003665CF">
        <w:rPr>
          <w:rFonts w:ascii="Poppins" w:hAnsi="Poppins" w:cs="Poppins"/>
          <w:color w:val="auto"/>
        </w:rPr>
        <w:t xml:space="preserve"> recommend that it is a permanent link with appropriate SLA and uses fixed IP addresses.</w:t>
      </w:r>
      <w:r w:rsidR="4D72522B" w:rsidRPr="003665CF">
        <w:rPr>
          <w:rFonts w:ascii="Poppins" w:hAnsi="Poppins" w:cs="Poppins"/>
          <w:color w:val="auto"/>
        </w:rPr>
        <w:t xml:space="preserve"> It is the Market Participant’s responsibility to ensure the SLA with their provider supports their intended hours of operation and recovery in the event of a problem.</w:t>
      </w:r>
    </w:p>
    <w:p w14:paraId="6580F5BC" w14:textId="33BF28D5" w:rsidR="00184896" w:rsidRPr="00C00220" w:rsidRDefault="00184896" w:rsidP="00BD1794">
      <w:pPr>
        <w:pStyle w:val="Heading2"/>
        <w:rPr>
          <w:rFonts w:ascii="Poppins Medium" w:hAnsi="Poppins Medium" w:cs="Poppins Medium"/>
          <w:color w:val="3F0731"/>
          <w:sz w:val="32"/>
          <w:szCs w:val="28"/>
        </w:rPr>
      </w:pPr>
      <w:bookmarkStart w:id="144" w:name="_Toc53053726"/>
      <w:bookmarkStart w:id="145" w:name="_Toc57024486"/>
      <w:r w:rsidRPr="00C00220">
        <w:rPr>
          <w:rFonts w:ascii="Poppins Medium" w:hAnsi="Poppins Medium" w:cs="Poppins Medium"/>
          <w:color w:val="3F0731"/>
          <w:sz w:val="32"/>
          <w:szCs w:val="28"/>
        </w:rPr>
        <w:t>Wider Access API Services</w:t>
      </w:r>
      <w:bookmarkEnd w:id="144"/>
      <w:bookmarkEnd w:id="145"/>
    </w:p>
    <w:p w14:paraId="3709671A" w14:textId="5E1FD5D1" w:rsidR="00184896" w:rsidRPr="003665CF" w:rsidRDefault="00E025B6" w:rsidP="000A54D6">
      <w:pPr>
        <w:ind w:left="567"/>
        <w:jc w:val="both"/>
        <w:rPr>
          <w:rFonts w:ascii="Poppins" w:hAnsi="Poppins" w:cs="Poppins"/>
          <w:color w:val="auto"/>
        </w:rPr>
      </w:pPr>
      <w:r w:rsidRPr="003665CF">
        <w:rPr>
          <w:rFonts w:ascii="Poppins" w:hAnsi="Poppins" w:cs="Poppins"/>
          <w:color w:val="auto"/>
        </w:rPr>
        <w:t>The Company</w:t>
      </w:r>
      <w:r w:rsidR="00184896" w:rsidRPr="003665CF">
        <w:rPr>
          <w:rFonts w:ascii="Poppins" w:hAnsi="Poppins" w:cs="Poppins"/>
          <w:color w:val="auto"/>
        </w:rPr>
        <w:t xml:space="preserve"> will provide a Main Access Point (URL) for BM Participants to access the inbound Wider Access API Services over the Internet. This URL will have a FQDN that always point to the Wider Access API irrespective of whether </w:t>
      </w:r>
      <w:r w:rsidRPr="003665CF">
        <w:rPr>
          <w:rFonts w:ascii="Poppins" w:hAnsi="Poppins" w:cs="Poppins"/>
          <w:color w:val="auto"/>
        </w:rPr>
        <w:t>The Company</w:t>
      </w:r>
      <w:r w:rsidR="00184896" w:rsidRPr="003665CF">
        <w:rPr>
          <w:rFonts w:ascii="Poppins" w:hAnsi="Poppins" w:cs="Poppins"/>
          <w:color w:val="auto"/>
        </w:rPr>
        <w:t xml:space="preserve"> is under normal or DR operation.</w:t>
      </w:r>
    </w:p>
    <w:p w14:paraId="4BA7F740" w14:textId="065A9F80" w:rsidR="00184896" w:rsidRPr="003665CF" w:rsidRDefault="00184896" w:rsidP="000A54D6">
      <w:pPr>
        <w:ind w:left="567"/>
        <w:jc w:val="both"/>
        <w:rPr>
          <w:rFonts w:ascii="Poppins" w:hAnsi="Poppins" w:cs="Poppins"/>
          <w:color w:val="auto"/>
        </w:rPr>
      </w:pPr>
      <w:r w:rsidRPr="003665CF">
        <w:rPr>
          <w:rFonts w:ascii="Poppins" w:hAnsi="Poppins" w:cs="Poppins"/>
          <w:color w:val="auto"/>
        </w:rPr>
        <w:t xml:space="preserve">BM Participants are expected to provide a similar URL for the outbound Wider Access API calls made from </w:t>
      </w:r>
      <w:r w:rsidR="0093555A" w:rsidRPr="003665CF">
        <w:rPr>
          <w:rFonts w:ascii="Poppins" w:hAnsi="Poppins" w:cs="Poppins"/>
          <w:color w:val="auto"/>
        </w:rPr>
        <w:t>The Company</w:t>
      </w:r>
      <w:r w:rsidRPr="003665CF">
        <w:rPr>
          <w:rFonts w:ascii="Poppins" w:hAnsi="Poppins" w:cs="Poppins"/>
          <w:color w:val="auto"/>
        </w:rPr>
        <w:t xml:space="preserve"> to the BM Participant. It is expected that, should a BM Participant enter DR and move their Internet Handoff to a different location, this URL will remain the same and the DNS entry for the URL’s FQDN will be updated.</w:t>
      </w:r>
    </w:p>
    <w:p w14:paraId="09BACF41" w14:textId="5DA5AC8B" w:rsidR="007050D0" w:rsidRPr="003665CF" w:rsidRDefault="0093555A" w:rsidP="000A54D6">
      <w:pPr>
        <w:ind w:left="567"/>
        <w:jc w:val="both"/>
        <w:rPr>
          <w:rFonts w:ascii="Poppins" w:hAnsi="Poppins" w:cs="Poppins"/>
          <w:color w:val="auto"/>
        </w:rPr>
      </w:pPr>
      <w:r w:rsidRPr="003665CF">
        <w:rPr>
          <w:rFonts w:ascii="Poppins" w:hAnsi="Poppins" w:cs="Poppins"/>
          <w:color w:val="auto"/>
        </w:rPr>
        <w:t>The Company</w:t>
      </w:r>
      <w:r w:rsidR="007050D0" w:rsidRPr="003665CF">
        <w:rPr>
          <w:rFonts w:ascii="Poppins" w:hAnsi="Poppins" w:cs="Poppins"/>
          <w:color w:val="auto"/>
        </w:rPr>
        <w:t xml:space="preserve"> will provide a number of credentials to the BM Participant. This will consist of Developer/Admin credentials for accessing the Development Portal plus system credentials for automated systems to access the API directly. Developer/Admin credentials are limited to a total of 5 per BM Participant.</w:t>
      </w:r>
      <w:r w:rsidR="4085FB4A" w:rsidRPr="003665CF">
        <w:rPr>
          <w:rFonts w:ascii="Poppins" w:hAnsi="Poppins" w:cs="Poppins"/>
          <w:color w:val="auto"/>
        </w:rPr>
        <w:t xml:space="preserve"> Developer/Admin credentials allow access to</w:t>
      </w:r>
      <w:r w:rsidR="15A66ABA" w:rsidRPr="003665CF">
        <w:rPr>
          <w:rFonts w:ascii="Poppins" w:hAnsi="Poppins" w:cs="Poppins"/>
          <w:color w:val="auto"/>
        </w:rPr>
        <w:t xml:space="preserve"> the Developer Portal that contains</w:t>
      </w:r>
      <w:r w:rsidR="4085FB4A" w:rsidRPr="003665CF">
        <w:rPr>
          <w:rFonts w:ascii="Poppins" w:hAnsi="Poppins" w:cs="Poppins"/>
          <w:color w:val="auto"/>
        </w:rPr>
        <w:t xml:space="preserve"> the latest Swagger definitions for the Wider Access API, and </w:t>
      </w:r>
      <w:r w:rsidR="348C3A38" w:rsidRPr="003665CF">
        <w:rPr>
          <w:rFonts w:ascii="Poppins" w:hAnsi="Poppins" w:cs="Poppins"/>
          <w:color w:val="auto"/>
        </w:rPr>
        <w:t xml:space="preserve">allows </w:t>
      </w:r>
      <w:r w:rsidR="4085FB4A" w:rsidRPr="003665CF">
        <w:rPr>
          <w:rFonts w:ascii="Poppins" w:hAnsi="Poppins" w:cs="Poppins"/>
          <w:color w:val="auto"/>
        </w:rPr>
        <w:t>generation of Access Tokens for testing purposes.</w:t>
      </w:r>
    </w:p>
    <w:p w14:paraId="78322B4C" w14:textId="7FE330FE" w:rsidR="007050D0" w:rsidRPr="00C00220" w:rsidRDefault="007050D0" w:rsidP="00BD1794">
      <w:pPr>
        <w:pStyle w:val="Heading2"/>
        <w:rPr>
          <w:rFonts w:ascii="Poppins Medium" w:hAnsi="Poppins Medium" w:cs="Poppins Medium"/>
          <w:color w:val="3F0731"/>
          <w:sz w:val="32"/>
          <w:szCs w:val="28"/>
        </w:rPr>
      </w:pPr>
      <w:bookmarkStart w:id="146" w:name="_Toc53053727"/>
      <w:bookmarkStart w:id="147" w:name="_Toc57024487"/>
      <w:r w:rsidRPr="00C00220">
        <w:rPr>
          <w:rFonts w:ascii="Poppins Medium" w:hAnsi="Poppins Medium" w:cs="Poppins Medium"/>
          <w:color w:val="3F0731"/>
          <w:sz w:val="32"/>
          <w:szCs w:val="28"/>
        </w:rPr>
        <w:lastRenderedPageBreak/>
        <w:t>Data Transmission Security</w:t>
      </w:r>
      <w:bookmarkEnd w:id="146"/>
      <w:bookmarkEnd w:id="147"/>
    </w:p>
    <w:p w14:paraId="49DB6AF9" w14:textId="2C26D4C6" w:rsidR="000212A2" w:rsidRPr="00C00220" w:rsidRDefault="000212A2" w:rsidP="00BD1794">
      <w:pPr>
        <w:pStyle w:val="Heading3"/>
        <w:rPr>
          <w:rFonts w:ascii="Poppins Medium" w:eastAsiaTheme="minorEastAsia" w:hAnsi="Poppins Medium" w:cs="Poppins Medium"/>
          <w:b/>
          <w:bCs/>
          <w:color w:val="3F0731"/>
        </w:rPr>
      </w:pPr>
      <w:bookmarkStart w:id="148" w:name="_Toc53053728"/>
      <w:bookmarkStart w:id="149" w:name="_Toc57024488"/>
      <w:r w:rsidRPr="00C00220">
        <w:rPr>
          <w:rFonts w:ascii="Poppins Medium" w:eastAsiaTheme="minorEastAsia" w:hAnsi="Poppins Medium" w:cs="Poppins Medium"/>
          <w:b/>
          <w:bCs/>
          <w:color w:val="3F0731"/>
        </w:rPr>
        <w:t>Application Level Security</w:t>
      </w:r>
      <w:bookmarkEnd w:id="148"/>
      <w:bookmarkEnd w:id="149"/>
    </w:p>
    <w:p w14:paraId="79C50359" w14:textId="110421C4" w:rsidR="00184896" w:rsidRPr="003665CF" w:rsidRDefault="00676D72" w:rsidP="000A54D6">
      <w:pPr>
        <w:ind w:left="567"/>
        <w:jc w:val="both"/>
        <w:rPr>
          <w:rFonts w:ascii="Poppins" w:hAnsi="Poppins" w:cs="Poppins"/>
          <w:color w:val="auto"/>
        </w:rPr>
      </w:pPr>
      <w:r w:rsidRPr="003665CF">
        <w:rPr>
          <w:rFonts w:ascii="Poppins" w:hAnsi="Poppins" w:cs="Poppins"/>
          <w:color w:val="auto"/>
        </w:rPr>
        <w:t>The Company</w:t>
      </w:r>
      <w:r w:rsidR="00184896" w:rsidRPr="003665CF">
        <w:rPr>
          <w:rFonts w:ascii="Poppins" w:hAnsi="Poppins" w:cs="Poppins"/>
          <w:color w:val="auto"/>
        </w:rPr>
        <w:t xml:space="preserve"> limit</w:t>
      </w:r>
      <w:ins w:id="150" w:author="Stuart McLarnon (NESO)" w:date="2025-01-22T11:13:00Z" w16du:dateUtc="2025-01-22T11:13:00Z">
        <w:r w:rsidR="007C2013">
          <w:rPr>
            <w:rFonts w:ascii="Poppins" w:hAnsi="Poppins" w:cs="Poppins"/>
            <w:color w:val="auto"/>
          </w:rPr>
          <w:t>s</w:t>
        </w:r>
      </w:ins>
      <w:r w:rsidR="00184896" w:rsidRPr="003665CF">
        <w:rPr>
          <w:rFonts w:ascii="Poppins" w:hAnsi="Poppins" w:cs="Poppins"/>
          <w:color w:val="auto"/>
        </w:rPr>
        <w:t xml:space="preserve"> access to the Wider Access API Services based on the originating IP Address of the incoming traffic. It is important that the BM Participant provides all IP addresses that their traffic may originate from </w:t>
      </w:r>
      <w:r w:rsidR="004E202F" w:rsidRPr="003665CF">
        <w:rPr>
          <w:rFonts w:ascii="Poppins" w:hAnsi="Poppins" w:cs="Poppins"/>
          <w:color w:val="auto"/>
        </w:rPr>
        <w:t>during both normal and DR operation. Failure to provide all IP addresses may result in intermittent connectivity or an increased time to restore access to services should the BM Participant invoke DR.</w:t>
      </w:r>
    </w:p>
    <w:p w14:paraId="3ADF6B03" w14:textId="21FD6E1F" w:rsidR="00184896" w:rsidRPr="003665CF" w:rsidRDefault="00676D72" w:rsidP="000A54D6">
      <w:pPr>
        <w:ind w:left="567"/>
        <w:jc w:val="both"/>
        <w:rPr>
          <w:rFonts w:ascii="Poppins" w:hAnsi="Poppins" w:cs="Poppins"/>
          <w:color w:val="auto"/>
        </w:rPr>
      </w:pPr>
      <w:r w:rsidRPr="003665CF">
        <w:rPr>
          <w:rFonts w:ascii="Poppins" w:hAnsi="Poppins" w:cs="Poppins"/>
          <w:color w:val="auto"/>
        </w:rPr>
        <w:t>The Company</w:t>
      </w:r>
      <w:r w:rsidR="004E202F" w:rsidRPr="003665CF">
        <w:rPr>
          <w:rFonts w:ascii="Poppins" w:hAnsi="Poppins" w:cs="Poppins"/>
          <w:color w:val="auto"/>
        </w:rPr>
        <w:t xml:space="preserve"> can make their originating IP Addresses available to the BM Participant upon request.</w:t>
      </w:r>
    </w:p>
    <w:p w14:paraId="2ACE5CAD" w14:textId="127668F7" w:rsidR="00B04512" w:rsidRPr="003665CF" w:rsidRDefault="00C333A7" w:rsidP="000A54D6">
      <w:pPr>
        <w:ind w:left="567"/>
        <w:jc w:val="both"/>
        <w:rPr>
          <w:rFonts w:ascii="Poppins" w:hAnsi="Poppins" w:cs="Poppins"/>
          <w:color w:val="auto"/>
        </w:rPr>
      </w:pPr>
      <w:r w:rsidRPr="003665CF">
        <w:rPr>
          <w:rFonts w:ascii="Poppins" w:hAnsi="Poppins" w:cs="Poppins"/>
          <w:color w:val="auto"/>
        </w:rPr>
        <w:t xml:space="preserve">All </w:t>
      </w:r>
      <w:r w:rsidR="00B04512" w:rsidRPr="003665CF">
        <w:rPr>
          <w:rFonts w:ascii="Poppins" w:hAnsi="Poppins" w:cs="Poppins"/>
          <w:color w:val="auto"/>
        </w:rPr>
        <w:t xml:space="preserve">API </w:t>
      </w:r>
      <w:r w:rsidRPr="003665CF">
        <w:rPr>
          <w:rFonts w:ascii="Poppins" w:hAnsi="Poppins" w:cs="Poppins"/>
          <w:color w:val="auto"/>
        </w:rPr>
        <w:t xml:space="preserve">connectivity should be secured using TLS1.3, and </w:t>
      </w:r>
      <w:r w:rsidR="00B04512" w:rsidRPr="003665CF">
        <w:rPr>
          <w:rFonts w:ascii="Poppins" w:hAnsi="Poppins" w:cs="Poppins"/>
          <w:color w:val="auto"/>
        </w:rPr>
        <w:t xml:space="preserve">all URLs should </w:t>
      </w:r>
      <w:r w:rsidRPr="003665CF">
        <w:rPr>
          <w:rFonts w:ascii="Poppins" w:hAnsi="Poppins" w:cs="Poppins"/>
          <w:color w:val="auto"/>
        </w:rPr>
        <w:t>present suitable</w:t>
      </w:r>
      <w:r w:rsidR="00B04512" w:rsidRPr="003665CF">
        <w:rPr>
          <w:rFonts w:ascii="Poppins" w:hAnsi="Poppins" w:cs="Poppins"/>
          <w:color w:val="auto"/>
        </w:rPr>
        <w:t xml:space="preserve"> Certificates to incoming HTTPS connections. These certificates should be signed by an agreed public Certification Authority. </w:t>
      </w:r>
      <w:r w:rsidR="00BD3CE6" w:rsidRPr="003665CF">
        <w:rPr>
          <w:rFonts w:ascii="Poppins" w:hAnsi="Poppins" w:cs="Poppins"/>
          <w:color w:val="auto"/>
        </w:rPr>
        <w:t>The Company</w:t>
      </w:r>
      <w:r w:rsidR="00B04512" w:rsidRPr="003665CF">
        <w:rPr>
          <w:rFonts w:ascii="Poppins" w:hAnsi="Poppins" w:cs="Poppins"/>
          <w:color w:val="auto"/>
        </w:rPr>
        <w:t xml:space="preserve"> will supply a list of recognised Certification Authorities upon request.</w:t>
      </w:r>
    </w:p>
    <w:p w14:paraId="20012876" w14:textId="6121AE00" w:rsidR="00B04512" w:rsidRPr="003665CF" w:rsidRDefault="00B04512" w:rsidP="000A54D6">
      <w:pPr>
        <w:ind w:left="567"/>
        <w:jc w:val="both"/>
        <w:rPr>
          <w:rFonts w:ascii="Poppins" w:hAnsi="Poppins" w:cs="Poppins"/>
          <w:color w:val="auto"/>
        </w:rPr>
      </w:pPr>
      <w:r w:rsidRPr="003665CF">
        <w:rPr>
          <w:rFonts w:ascii="Poppins" w:hAnsi="Poppins" w:cs="Poppins"/>
          <w:color w:val="auto"/>
        </w:rPr>
        <w:t xml:space="preserve">All API Payloads must be signed by the originating party. </w:t>
      </w:r>
      <w:r w:rsidR="00BD3CE6" w:rsidRPr="003665CF">
        <w:rPr>
          <w:rFonts w:ascii="Poppins" w:hAnsi="Poppins" w:cs="Poppins"/>
          <w:color w:val="auto"/>
        </w:rPr>
        <w:t>The Company</w:t>
      </w:r>
      <w:r w:rsidRPr="003665CF">
        <w:rPr>
          <w:rFonts w:ascii="Poppins" w:hAnsi="Poppins" w:cs="Poppins"/>
          <w:color w:val="auto"/>
        </w:rPr>
        <w:t xml:space="preserve"> will provide their public key to the BM Participant as part of the Certification Process. The BM Participant will also need to supply their public key to </w:t>
      </w:r>
      <w:r w:rsidR="00BD3CE6" w:rsidRPr="003665CF">
        <w:rPr>
          <w:rFonts w:ascii="Poppins" w:hAnsi="Poppins" w:cs="Poppins"/>
          <w:color w:val="auto"/>
        </w:rPr>
        <w:t>The Company</w:t>
      </w:r>
      <w:r w:rsidRPr="003665CF">
        <w:rPr>
          <w:rFonts w:ascii="Poppins" w:hAnsi="Poppins" w:cs="Poppins"/>
          <w:color w:val="auto"/>
        </w:rPr>
        <w:t xml:space="preserve"> as part of the Certification and Onboarding Processes. All signatures and public/private keys should use SHA256 with RSA</w:t>
      </w:r>
      <w:r w:rsidR="007050D0" w:rsidRPr="003665CF">
        <w:rPr>
          <w:rFonts w:ascii="Poppins" w:hAnsi="Poppins" w:cs="Poppins"/>
          <w:color w:val="auto"/>
        </w:rPr>
        <w:t>; the keys used must of 2048bits in length.</w:t>
      </w:r>
    </w:p>
    <w:p w14:paraId="724AAF95" w14:textId="0545E046" w:rsidR="000212A2" w:rsidRPr="00C00220" w:rsidRDefault="000212A2" w:rsidP="00BD1794">
      <w:pPr>
        <w:pStyle w:val="Heading2"/>
        <w:rPr>
          <w:rFonts w:ascii="Poppins Medium" w:hAnsi="Poppins Medium" w:cs="Poppins Medium"/>
          <w:color w:val="3F0731"/>
          <w:sz w:val="32"/>
          <w:szCs w:val="28"/>
        </w:rPr>
      </w:pPr>
      <w:bookmarkStart w:id="151" w:name="_Toc53053729"/>
      <w:bookmarkStart w:id="152" w:name="_Toc57024489"/>
      <w:r w:rsidRPr="00C00220">
        <w:rPr>
          <w:rFonts w:ascii="Poppins Medium" w:hAnsi="Poppins Medium" w:cs="Poppins Medium"/>
          <w:color w:val="3F0731"/>
          <w:sz w:val="32"/>
          <w:szCs w:val="28"/>
        </w:rPr>
        <w:t>Security Monitoring</w:t>
      </w:r>
      <w:bookmarkEnd w:id="151"/>
      <w:bookmarkEnd w:id="152"/>
    </w:p>
    <w:p w14:paraId="65C88429" w14:textId="641D1442" w:rsidR="000212A2" w:rsidRPr="003665CF" w:rsidRDefault="00BD3CE6" w:rsidP="000A54D6">
      <w:pPr>
        <w:ind w:left="567"/>
        <w:jc w:val="both"/>
        <w:rPr>
          <w:rFonts w:ascii="Poppins" w:hAnsi="Poppins" w:cs="Poppins"/>
          <w:color w:val="auto"/>
        </w:rPr>
      </w:pPr>
      <w:r w:rsidRPr="003665CF">
        <w:rPr>
          <w:rFonts w:ascii="Poppins" w:hAnsi="Poppins" w:cs="Poppins"/>
          <w:color w:val="auto"/>
        </w:rPr>
        <w:t>The Company</w:t>
      </w:r>
      <w:r w:rsidR="000212A2" w:rsidRPr="003665CF">
        <w:rPr>
          <w:rFonts w:ascii="Poppins" w:hAnsi="Poppins" w:cs="Poppins"/>
          <w:color w:val="auto"/>
        </w:rPr>
        <w:t xml:space="preserve"> will carry out routine security monitoring of connections using the Wider Access API. In the event that activity upon any external link presents a threat to network integrity, the links may be blocked, and associated access rights suspended until the situation is resolved. The circumstances in which this action may be taken include the following: -</w:t>
      </w:r>
    </w:p>
    <w:p w14:paraId="58830B4F" w14:textId="77777777" w:rsidR="000212A2" w:rsidRPr="003665CF" w:rsidRDefault="000212A2" w:rsidP="000A54D6">
      <w:pPr>
        <w:numPr>
          <w:ilvl w:val="0"/>
          <w:numId w:val="24"/>
        </w:numPr>
        <w:ind w:left="1701" w:hanging="850"/>
        <w:jc w:val="both"/>
        <w:rPr>
          <w:rFonts w:ascii="Poppins" w:hAnsi="Poppins" w:cs="Poppins"/>
          <w:color w:val="auto"/>
        </w:rPr>
      </w:pPr>
      <w:r w:rsidRPr="003665CF">
        <w:rPr>
          <w:rFonts w:ascii="Poppins" w:hAnsi="Poppins" w:cs="Poppins"/>
          <w:color w:val="auto"/>
        </w:rPr>
        <w:t>There is reasonable cause to believe that the links are being used for unauthorised purposes, or being accessed by unauthorised parties.</w:t>
      </w:r>
    </w:p>
    <w:p w14:paraId="3655BD8D" w14:textId="4A9F1526" w:rsidR="000212A2" w:rsidRPr="003665CF" w:rsidRDefault="000212A2" w:rsidP="000A54D6">
      <w:pPr>
        <w:numPr>
          <w:ilvl w:val="0"/>
          <w:numId w:val="24"/>
        </w:numPr>
        <w:ind w:left="1701" w:hanging="850"/>
        <w:jc w:val="both"/>
        <w:rPr>
          <w:rFonts w:ascii="Poppins" w:hAnsi="Poppins" w:cs="Poppins"/>
          <w:color w:val="auto"/>
        </w:rPr>
      </w:pPr>
      <w:r w:rsidRPr="003665CF">
        <w:rPr>
          <w:rFonts w:ascii="Poppins" w:hAnsi="Poppins" w:cs="Poppins"/>
          <w:color w:val="auto"/>
        </w:rPr>
        <w:t xml:space="preserve">Breaches of agreed security arrangements on client premises jeopardise the peripheral security of </w:t>
      </w:r>
      <w:r w:rsidR="005F5AAB" w:rsidRPr="003665CF">
        <w:rPr>
          <w:rFonts w:ascii="Poppins" w:hAnsi="Poppins" w:cs="Poppins"/>
          <w:color w:val="auto"/>
        </w:rPr>
        <w:t>T</w:t>
      </w:r>
      <w:r w:rsidRPr="003665CF">
        <w:rPr>
          <w:rFonts w:ascii="Poppins" w:hAnsi="Poppins" w:cs="Poppins"/>
          <w:color w:val="auto"/>
        </w:rPr>
        <w:t xml:space="preserve">he </w:t>
      </w:r>
      <w:r w:rsidR="005F5AAB" w:rsidRPr="003665CF">
        <w:rPr>
          <w:rFonts w:ascii="Poppins" w:hAnsi="Poppins" w:cs="Poppins"/>
          <w:color w:val="auto"/>
        </w:rPr>
        <w:t>Company</w:t>
      </w:r>
      <w:r w:rsidRPr="003665CF">
        <w:rPr>
          <w:rFonts w:ascii="Poppins" w:hAnsi="Poppins" w:cs="Poppins"/>
          <w:color w:val="auto"/>
        </w:rPr>
        <w:t xml:space="preserve"> network.</w:t>
      </w:r>
    </w:p>
    <w:p w14:paraId="12559AA0" w14:textId="77777777" w:rsidR="000212A2" w:rsidRPr="003665CF" w:rsidRDefault="000212A2" w:rsidP="000A54D6">
      <w:pPr>
        <w:numPr>
          <w:ilvl w:val="0"/>
          <w:numId w:val="24"/>
        </w:numPr>
        <w:ind w:left="1701" w:hanging="850"/>
        <w:jc w:val="both"/>
        <w:rPr>
          <w:rFonts w:ascii="Poppins" w:hAnsi="Poppins" w:cs="Poppins"/>
          <w:color w:val="auto"/>
        </w:rPr>
      </w:pPr>
      <w:r w:rsidRPr="003665CF">
        <w:rPr>
          <w:rFonts w:ascii="Poppins" w:hAnsi="Poppins" w:cs="Poppins"/>
          <w:color w:val="auto"/>
        </w:rPr>
        <w:t>Excessive levels of data traffic are detected upon the links, which is outside normal operational parameters to the extent that the ability of application servers to process the data is put at risk.</w:t>
      </w:r>
    </w:p>
    <w:p w14:paraId="79199BC7" w14:textId="77777777" w:rsidR="000212A2" w:rsidRPr="003665CF" w:rsidRDefault="000212A2" w:rsidP="000A54D6">
      <w:pPr>
        <w:numPr>
          <w:ilvl w:val="0"/>
          <w:numId w:val="24"/>
        </w:numPr>
        <w:ind w:left="1701" w:hanging="850"/>
        <w:jc w:val="both"/>
        <w:rPr>
          <w:rFonts w:ascii="Poppins" w:hAnsi="Poppins" w:cs="Poppins"/>
          <w:color w:val="auto"/>
        </w:rPr>
      </w:pPr>
      <w:r w:rsidRPr="003665CF">
        <w:rPr>
          <w:rFonts w:ascii="Poppins" w:hAnsi="Poppins" w:cs="Poppins"/>
          <w:color w:val="auto"/>
        </w:rPr>
        <w:t>Corrupt or abnormally formatted data is received which presents a risk to application processing.</w:t>
      </w:r>
    </w:p>
    <w:p w14:paraId="541A8F23" w14:textId="3E629A8E" w:rsidR="000212A2" w:rsidRPr="003665CF" w:rsidRDefault="005F5AAB" w:rsidP="000A54D6">
      <w:pPr>
        <w:ind w:left="720"/>
        <w:jc w:val="both"/>
        <w:rPr>
          <w:rFonts w:ascii="Poppins" w:hAnsi="Poppins" w:cs="Poppins"/>
          <w:color w:val="auto"/>
        </w:rPr>
      </w:pPr>
      <w:r w:rsidRPr="003665CF">
        <w:rPr>
          <w:rFonts w:ascii="Poppins" w:hAnsi="Poppins" w:cs="Poppins"/>
          <w:color w:val="auto"/>
        </w:rPr>
        <w:t>The Company</w:t>
      </w:r>
      <w:r w:rsidR="000212A2" w:rsidRPr="003665CF">
        <w:rPr>
          <w:rFonts w:ascii="Poppins" w:hAnsi="Poppins" w:cs="Poppins"/>
          <w:color w:val="auto"/>
        </w:rPr>
        <w:t xml:space="preserve"> will normally make all reasonable efforts to contact the parties concerned before any action is taken to block a communications link. The blocking of links without any warning will only occur in circumstances where there is an immediate and unacceptable risk to </w:t>
      </w:r>
      <w:r w:rsidR="008D1606" w:rsidRPr="003665CF">
        <w:rPr>
          <w:rFonts w:ascii="Poppins" w:hAnsi="Poppins" w:cs="Poppins"/>
          <w:color w:val="auto"/>
        </w:rPr>
        <w:t>The Company</w:t>
      </w:r>
      <w:r w:rsidR="000212A2" w:rsidRPr="003665CF">
        <w:rPr>
          <w:rFonts w:ascii="Poppins" w:hAnsi="Poppins" w:cs="Poppins"/>
          <w:color w:val="auto"/>
        </w:rPr>
        <w:t>’s operational networks and/or systems</w:t>
      </w:r>
      <w:r w:rsidR="007371A3" w:rsidRPr="003665CF">
        <w:rPr>
          <w:rFonts w:ascii="Poppins" w:hAnsi="Poppins" w:cs="Poppins"/>
          <w:color w:val="auto"/>
        </w:rPr>
        <w:t>.</w:t>
      </w:r>
    </w:p>
    <w:p w14:paraId="36C1C56E" w14:textId="57D9ED19" w:rsidR="00C23A17" w:rsidRPr="003665CF" w:rsidRDefault="00C23A17" w:rsidP="000A54D6">
      <w:pPr>
        <w:ind w:left="720"/>
        <w:jc w:val="both"/>
        <w:rPr>
          <w:rFonts w:ascii="Poppins" w:hAnsi="Poppins" w:cs="Poppins"/>
          <w:color w:val="auto"/>
        </w:rPr>
      </w:pPr>
      <w:r w:rsidRPr="003665CF">
        <w:rPr>
          <w:rFonts w:ascii="Poppins" w:hAnsi="Poppins" w:cs="Poppins"/>
          <w:color w:val="auto"/>
        </w:rPr>
        <w:t xml:space="preserve">Access to authorised user accounts on </w:t>
      </w:r>
      <w:r w:rsidR="008D1606" w:rsidRPr="003665CF">
        <w:rPr>
          <w:rFonts w:ascii="Poppins" w:hAnsi="Poppins" w:cs="Poppins"/>
          <w:color w:val="auto"/>
        </w:rPr>
        <w:t>The Company’s</w:t>
      </w:r>
      <w:r w:rsidRPr="003665CF">
        <w:rPr>
          <w:rFonts w:ascii="Poppins" w:hAnsi="Poppins" w:cs="Poppins"/>
          <w:color w:val="auto"/>
        </w:rPr>
        <w:t xml:space="preserve"> servers will also be monitored for security purposes. Where three successive failed login attempts are made upon such an </w:t>
      </w:r>
      <w:r w:rsidRPr="003665CF">
        <w:rPr>
          <w:rFonts w:ascii="Poppins" w:hAnsi="Poppins" w:cs="Poppins"/>
          <w:color w:val="auto"/>
        </w:rPr>
        <w:lastRenderedPageBreak/>
        <w:t xml:space="preserve">account, the account will be frozen until the authorised user of the account contacts </w:t>
      </w:r>
      <w:r w:rsidR="004F5F3B" w:rsidRPr="003665CF">
        <w:rPr>
          <w:rFonts w:ascii="Poppins" w:hAnsi="Poppins" w:cs="Poppins"/>
          <w:color w:val="auto"/>
        </w:rPr>
        <w:t>The Company’s</w:t>
      </w:r>
      <w:r w:rsidRPr="003665CF">
        <w:rPr>
          <w:rFonts w:ascii="Poppins" w:hAnsi="Poppins" w:cs="Poppins"/>
          <w:color w:val="auto"/>
        </w:rPr>
        <w:t xml:space="preserve"> support </w:t>
      </w:r>
      <w:r w:rsidR="004F5F3B" w:rsidRPr="003665CF">
        <w:rPr>
          <w:rFonts w:ascii="Poppins" w:hAnsi="Poppins" w:cs="Poppins"/>
          <w:color w:val="auto"/>
        </w:rPr>
        <w:t xml:space="preserve">facility </w:t>
      </w:r>
      <w:r w:rsidRPr="003665CF">
        <w:rPr>
          <w:rFonts w:ascii="Poppins" w:hAnsi="Poppins" w:cs="Poppins"/>
          <w:color w:val="auto"/>
        </w:rPr>
        <w:t>on the telephone number given in section 5.</w:t>
      </w:r>
      <w:del w:id="153" w:author="Stuart McLarnon (NESO)" w:date="2024-11-20T14:55:00Z">
        <w:r>
          <w:delText>0</w:delText>
        </w:r>
      </w:del>
      <w:ins w:id="154" w:author="Stuart McLarnon (NESO)" w:date="2024-11-20T14:55:00Z">
        <w:r w:rsidR="00225CBB">
          <w:rPr>
            <w:rFonts w:ascii="Poppins" w:hAnsi="Poppins" w:cs="Poppins"/>
            <w:color w:val="auto"/>
          </w:rPr>
          <w:t>1</w:t>
        </w:r>
      </w:ins>
      <w:r w:rsidRPr="003665CF">
        <w:rPr>
          <w:rFonts w:ascii="Poppins" w:hAnsi="Poppins" w:cs="Poppins"/>
          <w:color w:val="auto"/>
        </w:rPr>
        <w:t xml:space="preserve"> and a new password (and if necessary a new user ID) is issued.</w:t>
      </w:r>
    </w:p>
    <w:p w14:paraId="06D21087" w14:textId="56EC8F6D" w:rsidR="2081F6DE" w:rsidRPr="00C00220" w:rsidRDefault="2081F6DE" w:rsidP="00BD1794">
      <w:pPr>
        <w:pStyle w:val="Heading2"/>
        <w:rPr>
          <w:rFonts w:ascii="Poppins Medium" w:hAnsi="Poppins Medium" w:cs="Poppins Medium"/>
          <w:color w:val="3F0731"/>
          <w:sz w:val="32"/>
          <w:szCs w:val="28"/>
        </w:rPr>
      </w:pPr>
      <w:bookmarkStart w:id="155" w:name="_Toc53053730"/>
      <w:bookmarkStart w:id="156" w:name="_Toc57024490"/>
      <w:r w:rsidRPr="00C00220">
        <w:rPr>
          <w:rFonts w:ascii="Poppins Medium" w:hAnsi="Poppins Medium" w:cs="Poppins Medium"/>
          <w:color w:val="3F0731"/>
          <w:sz w:val="32"/>
          <w:szCs w:val="28"/>
        </w:rPr>
        <w:t>Network Access Tests</w:t>
      </w:r>
      <w:bookmarkEnd w:id="155"/>
      <w:bookmarkEnd w:id="156"/>
    </w:p>
    <w:p w14:paraId="18439724" w14:textId="3DA9D22A" w:rsidR="00C23A17" w:rsidRPr="003665CF" w:rsidRDefault="00C23A17" w:rsidP="000A54D6">
      <w:pPr>
        <w:ind w:left="567"/>
        <w:jc w:val="both"/>
        <w:rPr>
          <w:rFonts w:ascii="Poppins" w:hAnsi="Poppins" w:cs="Poppins"/>
          <w:color w:val="auto"/>
        </w:rPr>
      </w:pPr>
      <w:r w:rsidRPr="003665CF">
        <w:rPr>
          <w:rFonts w:ascii="Poppins" w:hAnsi="Poppins" w:cs="Poppins"/>
          <w:color w:val="auto"/>
        </w:rPr>
        <w:t xml:space="preserve">All new connections to </w:t>
      </w:r>
      <w:r w:rsidR="00B24B63" w:rsidRPr="003665CF">
        <w:rPr>
          <w:rFonts w:ascii="Poppins" w:hAnsi="Poppins" w:cs="Poppins"/>
          <w:color w:val="auto"/>
        </w:rPr>
        <w:t xml:space="preserve">The Company’s </w:t>
      </w:r>
      <w:r w:rsidRPr="003665CF">
        <w:rPr>
          <w:rFonts w:ascii="Poppins" w:hAnsi="Poppins" w:cs="Poppins"/>
          <w:color w:val="auto"/>
        </w:rPr>
        <w:t xml:space="preserve">Wider Access API Services must undergo Network Access Tests (NATs) before they can be approved for the transfer of live operational data. These tests are normally conducted using offline servers within </w:t>
      </w:r>
      <w:r w:rsidR="00A622AE" w:rsidRPr="003665CF">
        <w:rPr>
          <w:rFonts w:ascii="Poppins" w:hAnsi="Poppins" w:cs="Poppins"/>
          <w:color w:val="auto"/>
        </w:rPr>
        <w:t>The Company</w:t>
      </w:r>
      <w:r w:rsidRPr="003665CF">
        <w:rPr>
          <w:rFonts w:ascii="Poppins" w:hAnsi="Poppins" w:cs="Poppins"/>
          <w:color w:val="auto"/>
        </w:rPr>
        <w:t>.</w:t>
      </w:r>
    </w:p>
    <w:p w14:paraId="7409FB7E" w14:textId="5E69BDFC" w:rsidR="00C23A17" w:rsidRPr="003665CF" w:rsidRDefault="00C23A17" w:rsidP="000A54D6">
      <w:pPr>
        <w:ind w:left="567"/>
        <w:jc w:val="both"/>
        <w:rPr>
          <w:rFonts w:ascii="Poppins" w:hAnsi="Poppins" w:cs="Poppins"/>
          <w:color w:val="auto"/>
        </w:rPr>
      </w:pPr>
      <w:r w:rsidRPr="003665CF">
        <w:rPr>
          <w:rFonts w:ascii="Poppins" w:hAnsi="Poppins" w:cs="Poppins"/>
          <w:color w:val="auto"/>
        </w:rPr>
        <w:t xml:space="preserve">If participants are commissioning new Wider Access API services, additional tests to confirm the functionality of the application software running upon the servers are also needed. This may also apply when participants make software </w:t>
      </w:r>
      <w:r w:rsidRPr="00E104BF">
        <w:rPr>
          <w:rFonts w:ascii="Poppins" w:hAnsi="Poppins" w:cs="Poppins"/>
          <w:color w:val="auto"/>
        </w:rPr>
        <w:t xml:space="preserve">modifications to their existing servers. Participants should contact </w:t>
      </w:r>
      <w:r w:rsidR="00A622AE" w:rsidRPr="00E104BF">
        <w:rPr>
          <w:rFonts w:ascii="Poppins" w:hAnsi="Poppins" w:cs="Poppins"/>
          <w:color w:val="auto"/>
        </w:rPr>
        <w:t>The Company</w:t>
      </w:r>
      <w:r w:rsidRPr="00E104BF">
        <w:rPr>
          <w:rFonts w:ascii="Poppins" w:hAnsi="Poppins" w:cs="Poppins"/>
          <w:color w:val="auto"/>
        </w:rPr>
        <w:t xml:space="preserve"> at </w:t>
      </w:r>
      <w:r w:rsidR="0049163E">
        <w:fldChar w:fldCharType="begin"/>
      </w:r>
      <w:r w:rsidR="0049163E">
        <w:instrText>HYPERLINK "mailto:bmu.registration@nationalgrid.com"</w:instrText>
      </w:r>
      <w:r w:rsidR="0049163E">
        <w:fldChar w:fldCharType="separate"/>
      </w:r>
      <w:r w:rsidR="00AA3E1E" w:rsidRPr="00E104BF">
        <w:rPr>
          <w:rFonts w:ascii="Poppins" w:hAnsi="Poppins" w:cs="Poppins"/>
          <w:color w:val="auto"/>
        </w:rPr>
        <w:t>bmu.registration@</w:t>
      </w:r>
      <w:del w:id="157" w:author="Stuart McLarnon (NESO)" w:date="2024-11-20T14:55:00Z">
        <w:r w:rsidRPr="00B16264">
          <w:delText>nationalgrideso</w:delText>
        </w:r>
      </w:del>
      <w:ins w:id="158" w:author="Stuart McLarnon (NESO)" w:date="2024-11-20T14:55:00Z">
        <w:r w:rsidR="00AA3E1E" w:rsidRPr="00E104BF">
          <w:rPr>
            <w:rFonts w:ascii="Poppins" w:hAnsi="Poppins" w:cs="Poppins"/>
            <w:color w:val="auto"/>
          </w:rPr>
          <w:t>nationalenergyso</w:t>
        </w:r>
      </w:ins>
      <w:r w:rsidR="00AA3E1E" w:rsidRPr="00E104BF">
        <w:rPr>
          <w:rFonts w:ascii="Poppins" w:hAnsi="Poppins" w:cs="Poppins"/>
          <w:color w:val="auto"/>
        </w:rPr>
        <w:t>.com</w:t>
      </w:r>
      <w:r w:rsidR="0049163E">
        <w:rPr>
          <w:rFonts w:ascii="Poppins" w:hAnsi="Poppins" w:cs="Poppins"/>
          <w:color w:val="auto"/>
        </w:rPr>
        <w:fldChar w:fldCharType="end"/>
      </w:r>
      <w:r w:rsidRPr="00E104BF">
        <w:rPr>
          <w:rFonts w:ascii="Poppins" w:hAnsi="Poppins" w:cs="Poppins"/>
          <w:color w:val="auto"/>
        </w:rPr>
        <w:t xml:space="preserve"> at an early stage in drawing up their programme of work in order to determine the extent of testing required, and to agree any test dates.</w:t>
      </w:r>
    </w:p>
    <w:p w14:paraId="3E02128D" w14:textId="4155DE95" w:rsidR="00C23A17" w:rsidRPr="003665CF" w:rsidRDefault="00C23A17" w:rsidP="000A54D6">
      <w:pPr>
        <w:ind w:left="567"/>
        <w:jc w:val="both"/>
        <w:rPr>
          <w:rFonts w:ascii="Poppins" w:hAnsi="Poppins" w:cs="Poppins"/>
          <w:color w:val="auto"/>
        </w:rPr>
      </w:pPr>
      <w:r w:rsidRPr="003665CF">
        <w:rPr>
          <w:rFonts w:ascii="Poppins" w:hAnsi="Poppins" w:cs="Poppins"/>
          <w:color w:val="auto"/>
        </w:rPr>
        <w:t xml:space="preserve">All tests, whether involving network access or application software, shall be agreed in advance with </w:t>
      </w:r>
      <w:r w:rsidR="00A622AE" w:rsidRPr="003665CF">
        <w:rPr>
          <w:rFonts w:ascii="Poppins" w:hAnsi="Poppins" w:cs="Poppins"/>
          <w:color w:val="auto"/>
        </w:rPr>
        <w:t>The Company</w:t>
      </w:r>
      <w:r w:rsidRPr="003665CF">
        <w:rPr>
          <w:rFonts w:ascii="Poppins" w:hAnsi="Poppins" w:cs="Poppins"/>
          <w:color w:val="auto"/>
        </w:rPr>
        <w:t>.</w:t>
      </w:r>
    </w:p>
    <w:p w14:paraId="708E75C6" w14:textId="01327734" w:rsidR="00C23A17" w:rsidRPr="003665CF" w:rsidRDefault="00C23A17" w:rsidP="000A54D6">
      <w:pPr>
        <w:ind w:left="567"/>
        <w:jc w:val="both"/>
        <w:rPr>
          <w:rFonts w:ascii="Poppins" w:hAnsi="Poppins" w:cs="Poppins"/>
          <w:color w:val="auto"/>
        </w:rPr>
      </w:pPr>
      <w:r w:rsidRPr="003665CF">
        <w:rPr>
          <w:rFonts w:ascii="Poppins" w:hAnsi="Poppins" w:cs="Poppins"/>
          <w:color w:val="auto"/>
        </w:rPr>
        <w:t xml:space="preserve">Where participants are undertaking development work at the same time as they are running existing production systems, </w:t>
      </w:r>
      <w:r w:rsidR="00A622AE" w:rsidRPr="003665CF">
        <w:rPr>
          <w:rFonts w:ascii="Poppins" w:hAnsi="Poppins" w:cs="Poppins"/>
          <w:color w:val="auto"/>
        </w:rPr>
        <w:t>The Company</w:t>
      </w:r>
      <w:r w:rsidRPr="003665CF">
        <w:rPr>
          <w:rFonts w:ascii="Poppins" w:hAnsi="Poppins" w:cs="Poppins"/>
          <w:color w:val="auto"/>
        </w:rPr>
        <w:t xml:space="preserve"> may provide the participant with access to an additional Wider Access API environment to use for development system testing.</w:t>
      </w:r>
    </w:p>
    <w:p w14:paraId="1D0732A7" w14:textId="7F6E378C" w:rsidR="7551608A" w:rsidRPr="003665CF" w:rsidRDefault="7551608A" w:rsidP="1C84C592">
      <w:pPr>
        <w:rPr>
          <w:rFonts w:ascii="Poppins" w:hAnsi="Poppins" w:cs="Poppins"/>
          <w:color w:val="auto"/>
        </w:rPr>
      </w:pPr>
    </w:p>
    <w:p w14:paraId="68E9F579" w14:textId="77777777" w:rsidR="006918A8" w:rsidRPr="003665CF" w:rsidRDefault="006918A8">
      <w:pPr>
        <w:rPr>
          <w:rFonts w:ascii="Poppins" w:hAnsi="Poppins" w:cs="Poppins"/>
          <w:color w:val="auto"/>
        </w:rPr>
      </w:pPr>
      <w:r w:rsidRPr="003665CF">
        <w:rPr>
          <w:rFonts w:ascii="Poppins" w:hAnsi="Poppins" w:cs="Poppins"/>
          <w:color w:val="auto"/>
        </w:rPr>
        <w:br w:type="page"/>
      </w:r>
    </w:p>
    <w:p w14:paraId="3521AA4B" w14:textId="7DCBA970" w:rsidR="006918A8" w:rsidRPr="00C00220" w:rsidRDefault="006918A8" w:rsidP="00E53275">
      <w:pPr>
        <w:pStyle w:val="Heading1"/>
        <w:rPr>
          <w:rFonts w:ascii="Poppins Medium" w:hAnsi="Poppins Medium" w:cs="Poppins Medium"/>
          <w:color w:val="3F0731"/>
          <w:sz w:val="32"/>
          <w:szCs w:val="32"/>
        </w:rPr>
      </w:pPr>
      <w:bookmarkStart w:id="159" w:name="_Toc53053731"/>
      <w:bookmarkStart w:id="160" w:name="_Toc57024491"/>
      <w:r w:rsidRPr="00C00220">
        <w:rPr>
          <w:rFonts w:ascii="Poppins Medium" w:hAnsi="Poppins Medium" w:cs="Poppins Medium"/>
          <w:color w:val="3F0731"/>
          <w:sz w:val="32"/>
          <w:szCs w:val="32"/>
        </w:rPr>
        <w:lastRenderedPageBreak/>
        <w:t>Operational Metering</w:t>
      </w:r>
      <w:bookmarkEnd w:id="159"/>
      <w:bookmarkEnd w:id="160"/>
    </w:p>
    <w:p w14:paraId="761BEB7F" w14:textId="0813B7DF" w:rsidR="00542BA3" w:rsidRPr="003665CF" w:rsidRDefault="00A622AE" w:rsidP="000A54D6">
      <w:pPr>
        <w:pStyle w:val="BodyText"/>
        <w:ind w:left="567"/>
        <w:jc w:val="both"/>
        <w:rPr>
          <w:rFonts w:ascii="Poppins" w:hAnsi="Poppins" w:cs="Poppins"/>
          <w:color w:val="auto"/>
        </w:rPr>
      </w:pPr>
      <w:r w:rsidRPr="003665CF">
        <w:rPr>
          <w:rFonts w:ascii="Poppins" w:hAnsi="Poppins" w:cs="Poppins"/>
          <w:color w:val="auto"/>
        </w:rPr>
        <w:t>The Company</w:t>
      </w:r>
      <w:r w:rsidR="00542BA3" w:rsidRPr="003665CF">
        <w:rPr>
          <w:rFonts w:ascii="Poppins" w:hAnsi="Poppins" w:cs="Poppins"/>
          <w:color w:val="auto"/>
        </w:rPr>
        <w:t xml:space="preserve"> currently offers three routes for providing operational metering to the balancing systems.</w:t>
      </w:r>
    </w:p>
    <w:p w14:paraId="28266F6F" w14:textId="4CA8ED37" w:rsidR="00542BA3" w:rsidRPr="003665CF" w:rsidRDefault="00542BA3" w:rsidP="000A54D6">
      <w:pPr>
        <w:pStyle w:val="Bullet1"/>
        <w:ind w:left="1418" w:hanging="567"/>
        <w:jc w:val="both"/>
        <w:rPr>
          <w:rFonts w:ascii="Poppins" w:hAnsi="Poppins" w:cs="Poppins"/>
          <w:color w:val="auto"/>
        </w:rPr>
      </w:pPr>
      <w:r w:rsidRPr="003665CF">
        <w:rPr>
          <w:rFonts w:ascii="Poppins" w:hAnsi="Poppins" w:cs="Poppins"/>
          <w:color w:val="auto"/>
        </w:rPr>
        <w:t xml:space="preserve">Connect to an existing GB Transmission Owner’s Real-time </w:t>
      </w:r>
      <w:r w:rsidR="0047684A" w:rsidRPr="003665CF">
        <w:rPr>
          <w:rFonts w:ascii="Poppins" w:hAnsi="Poppins" w:cs="Poppins"/>
          <w:color w:val="auto"/>
        </w:rPr>
        <w:t xml:space="preserve">Remote </w:t>
      </w:r>
      <w:r w:rsidR="00AC177C" w:rsidRPr="003665CF">
        <w:rPr>
          <w:rFonts w:ascii="Poppins" w:hAnsi="Poppins" w:cs="Poppins"/>
          <w:color w:val="auto"/>
        </w:rPr>
        <w:t>Termina</w:t>
      </w:r>
      <w:r w:rsidR="004A27EB" w:rsidRPr="003665CF">
        <w:rPr>
          <w:rFonts w:ascii="Poppins" w:hAnsi="Poppins" w:cs="Poppins"/>
          <w:color w:val="auto"/>
        </w:rPr>
        <w:t>l</w:t>
      </w:r>
      <w:r w:rsidR="00AC177C" w:rsidRPr="003665CF">
        <w:rPr>
          <w:rFonts w:ascii="Poppins" w:hAnsi="Poppins" w:cs="Poppins"/>
          <w:color w:val="auto"/>
        </w:rPr>
        <w:t>/</w:t>
      </w:r>
      <w:r w:rsidRPr="003665CF">
        <w:rPr>
          <w:rFonts w:ascii="Poppins" w:hAnsi="Poppins" w:cs="Poppins"/>
          <w:color w:val="auto"/>
        </w:rPr>
        <w:t>Telemetry Unit (RTU).</w:t>
      </w:r>
    </w:p>
    <w:p w14:paraId="658DB862" w14:textId="77777777" w:rsidR="00542BA3" w:rsidRPr="003665CF" w:rsidRDefault="00542BA3" w:rsidP="000A54D6">
      <w:pPr>
        <w:pStyle w:val="Bullet1"/>
        <w:ind w:left="1418" w:hanging="567"/>
        <w:jc w:val="both"/>
        <w:rPr>
          <w:rFonts w:ascii="Poppins" w:hAnsi="Poppins" w:cs="Poppins"/>
          <w:color w:val="auto"/>
        </w:rPr>
      </w:pPr>
      <w:r w:rsidRPr="003665CF">
        <w:rPr>
          <w:rFonts w:ascii="Poppins" w:hAnsi="Poppins" w:cs="Poppins"/>
          <w:color w:val="auto"/>
        </w:rPr>
        <w:t>Install a new RTU and provide dedicated telecommunication signals to that location.</w:t>
      </w:r>
    </w:p>
    <w:p w14:paraId="32D67817" w14:textId="1B705974" w:rsidR="00542BA3" w:rsidRPr="003665CF" w:rsidRDefault="00542BA3" w:rsidP="000A54D6">
      <w:pPr>
        <w:pStyle w:val="Bullet1"/>
        <w:ind w:left="1418" w:hanging="567"/>
        <w:jc w:val="both"/>
        <w:rPr>
          <w:rFonts w:ascii="Poppins" w:hAnsi="Poppins" w:cs="Poppins"/>
          <w:color w:val="auto"/>
        </w:rPr>
      </w:pPr>
      <w:r w:rsidRPr="003665CF">
        <w:rPr>
          <w:rFonts w:ascii="Poppins" w:hAnsi="Poppins" w:cs="Poppins"/>
          <w:color w:val="auto"/>
        </w:rPr>
        <w:t>Connect to the SCADA Data Concentrator host.</w:t>
      </w:r>
    </w:p>
    <w:p w14:paraId="22B495D0" w14:textId="675214DC" w:rsidR="00542BA3" w:rsidRPr="003665CF" w:rsidRDefault="00A622AE" w:rsidP="000A54D6">
      <w:pPr>
        <w:pStyle w:val="BodyText"/>
        <w:ind w:left="567"/>
        <w:jc w:val="both"/>
        <w:rPr>
          <w:rFonts w:ascii="Poppins" w:hAnsi="Poppins" w:cs="Poppins"/>
          <w:color w:val="auto"/>
        </w:rPr>
      </w:pPr>
      <w:r w:rsidRPr="003665CF">
        <w:rPr>
          <w:rFonts w:ascii="Poppins" w:hAnsi="Poppins" w:cs="Poppins"/>
          <w:color w:val="auto"/>
        </w:rPr>
        <w:t>The Company</w:t>
      </w:r>
      <w:r w:rsidR="00542BA3" w:rsidRPr="003665CF">
        <w:rPr>
          <w:rFonts w:ascii="Poppins" w:hAnsi="Poppins" w:cs="Poppins"/>
          <w:color w:val="auto"/>
        </w:rPr>
        <w:t xml:space="preserve"> recognises the need for commensurate solutions dependent on the size of BM participant. The above options offer varying levels of resilience, delivery (connection) time, cost and are based on the size of the BM participant.  </w:t>
      </w:r>
    </w:p>
    <w:p w14:paraId="73FF8FE7" w14:textId="3B16BA8C" w:rsidR="007107D2" w:rsidRPr="003665CF" w:rsidRDefault="00FD37EA" w:rsidP="000A54D6">
      <w:pPr>
        <w:pStyle w:val="BodyText"/>
        <w:ind w:left="567"/>
        <w:jc w:val="both"/>
        <w:rPr>
          <w:rFonts w:ascii="Poppins" w:hAnsi="Poppins" w:cs="Poppins"/>
          <w:color w:val="auto"/>
        </w:rPr>
      </w:pPr>
      <w:r w:rsidRPr="003665CF">
        <w:rPr>
          <w:rFonts w:ascii="Poppins" w:hAnsi="Poppins" w:cs="Poppins"/>
          <w:color w:val="auto"/>
        </w:rPr>
        <w:t>The Company</w:t>
      </w:r>
      <w:r w:rsidR="00542BA3" w:rsidRPr="003665CF">
        <w:rPr>
          <w:rFonts w:ascii="Poppins" w:hAnsi="Poppins" w:cs="Poppins"/>
          <w:color w:val="auto"/>
        </w:rPr>
        <w:t xml:space="preserve"> has implemented a new Data Concentrator, which is hosted by a third party.  The new environment (iHost™) provides limitless capacity which is configurable and scalable, quicker to connect and offers a reduced end-consumer cost of making new connections.  </w:t>
      </w:r>
    </w:p>
    <w:p w14:paraId="398D4FCB" w14:textId="17107E10" w:rsidR="007107D2" w:rsidRPr="003665CF" w:rsidRDefault="00FD37EA" w:rsidP="000A54D6">
      <w:pPr>
        <w:pStyle w:val="BodyText"/>
        <w:ind w:left="567"/>
        <w:jc w:val="both"/>
        <w:rPr>
          <w:rFonts w:ascii="Poppins" w:hAnsi="Poppins" w:cs="Poppins"/>
          <w:color w:val="auto"/>
        </w:rPr>
      </w:pPr>
      <w:r w:rsidRPr="003665CF">
        <w:rPr>
          <w:rFonts w:ascii="Poppins" w:hAnsi="Poppins" w:cs="Poppins"/>
          <w:color w:val="auto"/>
        </w:rPr>
        <w:t>The Company</w:t>
      </w:r>
      <w:r w:rsidR="007107D2" w:rsidRPr="003665CF">
        <w:rPr>
          <w:rFonts w:ascii="Poppins" w:hAnsi="Poppins" w:cs="Poppins"/>
          <w:color w:val="auto"/>
        </w:rPr>
        <w:t xml:space="preserve"> currently offer</w:t>
      </w:r>
      <w:r w:rsidR="005908B8" w:rsidRPr="003665CF">
        <w:rPr>
          <w:rFonts w:ascii="Poppins" w:hAnsi="Poppins" w:cs="Poppins"/>
          <w:color w:val="auto"/>
        </w:rPr>
        <w:t xml:space="preserve"> the following connection protocols</w:t>
      </w:r>
      <w:r w:rsidR="007107D2" w:rsidRPr="003665CF">
        <w:rPr>
          <w:rFonts w:ascii="Poppins" w:hAnsi="Poppins" w:cs="Poppins"/>
          <w:color w:val="auto"/>
        </w:rPr>
        <w:t>:</w:t>
      </w:r>
    </w:p>
    <w:p w14:paraId="7D3AE82C" w14:textId="6EC0F2FE" w:rsidR="007107D2" w:rsidRPr="003665CF" w:rsidRDefault="007107D2" w:rsidP="000A54D6">
      <w:pPr>
        <w:pStyle w:val="BodyText"/>
        <w:numPr>
          <w:ilvl w:val="0"/>
          <w:numId w:val="27"/>
        </w:numPr>
        <w:jc w:val="both"/>
        <w:rPr>
          <w:rFonts w:ascii="Poppins" w:hAnsi="Poppins" w:cs="Poppins"/>
          <w:color w:val="auto"/>
        </w:rPr>
      </w:pPr>
      <w:r w:rsidRPr="003665CF">
        <w:rPr>
          <w:rFonts w:ascii="Poppins" w:hAnsi="Poppins" w:cs="Poppins"/>
          <w:color w:val="auto"/>
        </w:rPr>
        <w:t xml:space="preserve">The IEC 60870-5 104 protocol over a VPN, to connect to </w:t>
      </w:r>
      <w:r w:rsidR="00FD37EA" w:rsidRPr="003665CF">
        <w:rPr>
          <w:rFonts w:ascii="Poppins" w:hAnsi="Poppins" w:cs="Poppins"/>
          <w:color w:val="auto"/>
        </w:rPr>
        <w:t>T</w:t>
      </w:r>
      <w:r w:rsidRPr="003665CF">
        <w:rPr>
          <w:rFonts w:ascii="Poppins" w:hAnsi="Poppins" w:cs="Poppins"/>
          <w:color w:val="auto"/>
        </w:rPr>
        <w:t xml:space="preserve">he </w:t>
      </w:r>
      <w:r w:rsidR="00FD37EA" w:rsidRPr="003665CF">
        <w:rPr>
          <w:rFonts w:ascii="Poppins" w:hAnsi="Poppins" w:cs="Poppins"/>
          <w:color w:val="auto"/>
        </w:rPr>
        <w:t>Company’s</w:t>
      </w:r>
      <w:r w:rsidRPr="003665CF">
        <w:rPr>
          <w:rFonts w:ascii="Poppins" w:hAnsi="Poppins" w:cs="Poppins"/>
          <w:color w:val="auto"/>
        </w:rPr>
        <w:t xml:space="preserve"> boundary, or  </w:t>
      </w:r>
    </w:p>
    <w:p w14:paraId="57E9E07C" w14:textId="7B36E98A" w:rsidR="007107D2" w:rsidRPr="003665CF" w:rsidRDefault="007107D2" w:rsidP="000A54D6">
      <w:pPr>
        <w:pStyle w:val="BodyText"/>
        <w:numPr>
          <w:ilvl w:val="0"/>
          <w:numId w:val="27"/>
        </w:numPr>
        <w:jc w:val="both"/>
        <w:rPr>
          <w:rFonts w:ascii="Poppins" w:hAnsi="Poppins" w:cs="Poppins"/>
          <w:color w:val="auto"/>
        </w:rPr>
      </w:pPr>
      <w:r w:rsidRPr="003665CF">
        <w:rPr>
          <w:rFonts w:ascii="Poppins" w:hAnsi="Poppins" w:cs="Poppins"/>
          <w:color w:val="auto"/>
        </w:rPr>
        <w:t xml:space="preserve">The MQTT protocol over an internet tunnel, to connect to </w:t>
      </w:r>
      <w:r w:rsidR="00FD37EA" w:rsidRPr="003665CF">
        <w:rPr>
          <w:rFonts w:ascii="Poppins" w:hAnsi="Poppins" w:cs="Poppins"/>
          <w:color w:val="auto"/>
        </w:rPr>
        <w:t>T</w:t>
      </w:r>
      <w:r w:rsidRPr="003665CF">
        <w:rPr>
          <w:rFonts w:ascii="Poppins" w:hAnsi="Poppins" w:cs="Poppins"/>
          <w:color w:val="auto"/>
        </w:rPr>
        <w:t xml:space="preserve">he </w:t>
      </w:r>
      <w:r w:rsidR="00FD37EA" w:rsidRPr="003665CF">
        <w:rPr>
          <w:rFonts w:ascii="Poppins" w:hAnsi="Poppins" w:cs="Poppins"/>
          <w:color w:val="auto"/>
        </w:rPr>
        <w:t>Company’s</w:t>
      </w:r>
      <w:r w:rsidRPr="003665CF">
        <w:rPr>
          <w:rFonts w:ascii="Poppins" w:hAnsi="Poppins" w:cs="Poppins"/>
          <w:color w:val="auto"/>
        </w:rPr>
        <w:t xml:space="preserve"> boundary.  </w:t>
      </w:r>
    </w:p>
    <w:p w14:paraId="04E42355" w14:textId="6A55B44D" w:rsidR="00542BA3" w:rsidRPr="003665CF" w:rsidRDefault="007107D2" w:rsidP="000A54D6">
      <w:pPr>
        <w:pStyle w:val="BodyText"/>
        <w:ind w:left="567"/>
        <w:jc w:val="both"/>
        <w:rPr>
          <w:rFonts w:ascii="Poppins" w:hAnsi="Poppins" w:cs="Poppins"/>
          <w:color w:val="auto"/>
        </w:rPr>
      </w:pPr>
      <w:r w:rsidRPr="003665CF">
        <w:rPr>
          <w:rFonts w:ascii="Poppins" w:hAnsi="Poppins" w:cs="Poppins"/>
          <w:color w:val="auto"/>
        </w:rPr>
        <w:t xml:space="preserve">Additional </w:t>
      </w:r>
      <w:r w:rsidR="00542BA3" w:rsidRPr="003665CF">
        <w:rPr>
          <w:rFonts w:ascii="Poppins" w:hAnsi="Poppins" w:cs="Poppins"/>
          <w:color w:val="auto"/>
        </w:rPr>
        <w:t xml:space="preserve">connection protocols </w:t>
      </w:r>
      <w:r w:rsidR="005908B8" w:rsidRPr="003665CF">
        <w:rPr>
          <w:rFonts w:ascii="Poppins" w:hAnsi="Poppins" w:cs="Poppins"/>
          <w:color w:val="auto"/>
        </w:rPr>
        <w:t>can be considered on request.</w:t>
      </w:r>
    </w:p>
    <w:p w14:paraId="1D91E4C8" w14:textId="0F08EAD7" w:rsidR="008D53BF" w:rsidRPr="00C00220" w:rsidRDefault="008D53BF" w:rsidP="00E53275">
      <w:pPr>
        <w:pStyle w:val="Heading1"/>
        <w:rPr>
          <w:rFonts w:ascii="Poppins Medium" w:hAnsi="Poppins Medium" w:cs="Poppins Medium"/>
          <w:color w:val="3F0731"/>
          <w:sz w:val="32"/>
          <w:szCs w:val="32"/>
        </w:rPr>
      </w:pPr>
      <w:bookmarkStart w:id="161" w:name="_Toc53053732"/>
      <w:bookmarkStart w:id="162" w:name="_Toc57024492"/>
      <w:r w:rsidRPr="00C00220">
        <w:rPr>
          <w:rFonts w:ascii="Poppins Medium" w:hAnsi="Poppins Medium" w:cs="Poppins Medium"/>
          <w:color w:val="3F0731"/>
          <w:sz w:val="32"/>
          <w:szCs w:val="32"/>
        </w:rPr>
        <w:t>Additional Documents References</w:t>
      </w:r>
      <w:bookmarkEnd w:id="161"/>
      <w:bookmarkEnd w:id="162"/>
    </w:p>
    <w:p w14:paraId="71E810D2" w14:textId="4B191D9D" w:rsidR="00B16264" w:rsidRPr="00C00220" w:rsidRDefault="00B16264" w:rsidP="00BD1794">
      <w:pPr>
        <w:pStyle w:val="Heading2"/>
        <w:rPr>
          <w:rFonts w:ascii="Poppins Medium" w:hAnsi="Poppins Medium" w:cs="Poppins Medium"/>
          <w:color w:val="3F0731"/>
          <w:sz w:val="32"/>
          <w:szCs w:val="28"/>
        </w:rPr>
      </w:pPr>
      <w:bookmarkStart w:id="163" w:name="_Toc53053733"/>
      <w:bookmarkStart w:id="164" w:name="_Toc57024493"/>
      <w:r w:rsidRPr="00C00220">
        <w:rPr>
          <w:rFonts w:ascii="Poppins Medium" w:hAnsi="Poppins Medium" w:cs="Poppins Medium"/>
          <w:color w:val="3F0731"/>
          <w:sz w:val="32"/>
          <w:szCs w:val="28"/>
        </w:rPr>
        <w:t>EDL Message Interface Specification</w:t>
      </w:r>
      <w:bookmarkEnd w:id="163"/>
      <w:bookmarkEnd w:id="164"/>
    </w:p>
    <w:p w14:paraId="19AA4796" w14:textId="77777777" w:rsidR="00B16264" w:rsidRPr="00B55E1C" w:rsidRDefault="0049163E" w:rsidP="00B16264">
      <w:pPr>
        <w:ind w:left="720"/>
        <w:rPr>
          <w:del w:id="165" w:author="Stuart McLarnon (NESO)" w:date="2024-11-20T14:55:00Z"/>
        </w:rPr>
      </w:pPr>
      <w:del w:id="166" w:author="Stuart McLarnon (NESO)" w:date="2024-11-20T14:55:00Z">
        <w:r>
          <w:fldChar w:fldCharType="begin"/>
        </w:r>
        <w:r>
          <w:delInstrText>HYPERLINK "https://www.nationalgrid.com/uk/electricity/codes/grid-code/electrical-standards-documents-including-specifications-electronic"</w:delInstrText>
        </w:r>
        <w:r>
          <w:fldChar w:fldCharType="separate"/>
        </w:r>
        <w:r w:rsidR="00B16264" w:rsidRPr="00700AB0">
          <w:rPr>
            <w:rStyle w:val="Hyperlink"/>
          </w:rPr>
          <w:delText>https://www.nationalgrid.com/uk/electricity/codes/grid-code/electrical-standards-documents-including-specifications-electronic</w:delText>
        </w:r>
        <w:r>
          <w:rPr>
            <w:rStyle w:val="Hyperlink"/>
          </w:rPr>
          <w:fldChar w:fldCharType="end"/>
        </w:r>
        <w:r w:rsidR="00B16264">
          <w:delText xml:space="preserve"> </w:delText>
        </w:r>
      </w:del>
    </w:p>
    <w:p w14:paraId="6EDA4D82" w14:textId="5BFCAC79" w:rsidR="00B16264" w:rsidRPr="003665CF" w:rsidRDefault="0049163E" w:rsidP="00B16264">
      <w:pPr>
        <w:ind w:left="720"/>
        <w:rPr>
          <w:ins w:id="167" w:author="Stuart McLarnon (NESO)" w:date="2024-11-20T14:55:00Z"/>
          <w:rFonts w:ascii="Poppins" w:hAnsi="Poppins" w:cs="Poppins"/>
          <w:color w:val="auto"/>
        </w:rPr>
      </w:pPr>
      <w:ins w:id="168" w:author="Stuart McLarnon (NESO)" w:date="2024-11-20T14:55:00Z">
        <w:r>
          <w:fldChar w:fldCharType="begin"/>
        </w:r>
        <w:r>
          <w:instrText>HYPERLINK "https://www.nationalgrideso.com/industry-information/codes/grid-code-gc/electrical-standards-documents"</w:instrText>
        </w:r>
        <w:r>
          <w:fldChar w:fldCharType="separate"/>
        </w:r>
        <w:r w:rsidR="00F50F58">
          <w:rPr>
            <w:rStyle w:val="Hyperlink"/>
            <w:rFonts w:ascii="Poppins" w:hAnsi="Poppins" w:cs="Poppins"/>
          </w:rPr>
          <w:t>https://neso.energy/industry-information/codes/grid-code-gc/electrical-standards-documents</w:t>
        </w:r>
        <w:r>
          <w:rPr>
            <w:rStyle w:val="Hyperlink"/>
            <w:rFonts w:ascii="Poppins" w:hAnsi="Poppins" w:cs="Poppins"/>
          </w:rPr>
          <w:fldChar w:fldCharType="end"/>
        </w:r>
        <w:r w:rsidR="006E5606">
          <w:rPr>
            <w:rFonts w:ascii="Poppins" w:hAnsi="Poppins" w:cs="Poppins"/>
            <w:color w:val="auto"/>
          </w:rPr>
          <w:t xml:space="preserve"> </w:t>
        </w:r>
      </w:ins>
    </w:p>
    <w:p w14:paraId="47DC72EE" w14:textId="77777777" w:rsidR="00B16264" w:rsidRPr="00C00220" w:rsidRDefault="00B16264" w:rsidP="00BD1794">
      <w:pPr>
        <w:pStyle w:val="Heading2"/>
        <w:rPr>
          <w:rFonts w:ascii="Poppins Medium" w:hAnsi="Poppins Medium" w:cs="Poppins Medium"/>
          <w:color w:val="3F0731"/>
          <w:sz w:val="32"/>
          <w:szCs w:val="28"/>
        </w:rPr>
      </w:pPr>
      <w:bookmarkStart w:id="169" w:name="_Toc53053734"/>
      <w:bookmarkStart w:id="170" w:name="_Toc57024494"/>
      <w:r w:rsidRPr="00C00220">
        <w:rPr>
          <w:rFonts w:ascii="Poppins Medium" w:hAnsi="Poppins Medium" w:cs="Poppins Medium"/>
          <w:color w:val="3F0731"/>
          <w:sz w:val="32"/>
          <w:szCs w:val="28"/>
        </w:rPr>
        <w:t>EDT Interface Specification</w:t>
      </w:r>
      <w:bookmarkEnd w:id="169"/>
      <w:bookmarkEnd w:id="170"/>
    </w:p>
    <w:p w14:paraId="34891392" w14:textId="77777777" w:rsidR="00B16264" w:rsidRDefault="0049163E" w:rsidP="00B16264">
      <w:pPr>
        <w:ind w:left="720"/>
        <w:rPr>
          <w:del w:id="171" w:author="Stuart McLarnon (NESO)" w:date="2024-11-20T14:55:00Z"/>
        </w:rPr>
      </w:pPr>
      <w:del w:id="172" w:author="Stuart McLarnon (NESO)" w:date="2024-11-20T14:55:00Z">
        <w:r>
          <w:fldChar w:fldCharType="begin"/>
        </w:r>
        <w:r>
          <w:delInstrText>HYPERLINK "https://www.nationalgrid.com/uk/electricity/codes/grid-code/electrical-standards-documents-including-specifications-electronic"</w:delInstrText>
        </w:r>
        <w:r>
          <w:fldChar w:fldCharType="separate"/>
        </w:r>
        <w:r w:rsidR="00B16264" w:rsidRPr="00700AB0">
          <w:rPr>
            <w:rStyle w:val="Hyperlink"/>
          </w:rPr>
          <w:delText>https://www.nationalgrid.com/uk/electricity/codes/grid-code/electrical-standards-documents-including-specifications-electronic</w:delText>
        </w:r>
        <w:r>
          <w:rPr>
            <w:rStyle w:val="Hyperlink"/>
          </w:rPr>
          <w:fldChar w:fldCharType="end"/>
        </w:r>
        <w:r w:rsidR="00B16264">
          <w:delText xml:space="preserve"> </w:delText>
        </w:r>
      </w:del>
    </w:p>
    <w:p w14:paraId="3661BC9A" w14:textId="261F163B" w:rsidR="006E5606" w:rsidRPr="006C68E1" w:rsidRDefault="0049163E" w:rsidP="00B16264">
      <w:pPr>
        <w:ind w:left="720"/>
        <w:rPr>
          <w:ins w:id="173" w:author="Stuart McLarnon (NESO)" w:date="2024-11-20T14:55:00Z"/>
          <w:rFonts w:ascii="Poppins" w:hAnsi="Poppins" w:cs="Poppins"/>
        </w:rPr>
      </w:pPr>
      <w:ins w:id="174" w:author="Stuart McLarnon (NESO)" w:date="2024-11-20T14:55:00Z">
        <w:r>
          <w:fldChar w:fldCharType="begin"/>
        </w:r>
        <w:r>
          <w:instrText>HYPERLINK "https://www.nationalgrideso.com/industry-information/codes/grid-code-gc/electrical-standards-documents"</w:instrText>
        </w:r>
        <w:r>
          <w:fldChar w:fldCharType="separate"/>
        </w:r>
        <w:r w:rsidR="00F50F58">
          <w:rPr>
            <w:rStyle w:val="Hyperlink"/>
            <w:rFonts w:ascii="Poppins" w:hAnsi="Poppins" w:cs="Poppins"/>
          </w:rPr>
          <w:t>https://neso.energy/industry-information/codes/grid-code-gc/electrical-standards-documents</w:t>
        </w:r>
        <w:r>
          <w:rPr>
            <w:rStyle w:val="Hyperlink"/>
            <w:rFonts w:ascii="Poppins" w:hAnsi="Poppins" w:cs="Poppins"/>
          </w:rPr>
          <w:fldChar w:fldCharType="end"/>
        </w:r>
        <w:r w:rsidR="006E5606" w:rsidRPr="006C68E1">
          <w:rPr>
            <w:rFonts w:ascii="Poppins" w:hAnsi="Poppins" w:cs="Poppins"/>
          </w:rPr>
          <w:t xml:space="preserve"> </w:t>
        </w:r>
      </w:ins>
    </w:p>
    <w:p w14:paraId="3ABB1545" w14:textId="1195F0CF" w:rsidR="008D53BF" w:rsidRPr="00C00220" w:rsidRDefault="002F72B0" w:rsidP="00BD1794">
      <w:pPr>
        <w:pStyle w:val="Heading2"/>
        <w:rPr>
          <w:rFonts w:ascii="Poppins Medium" w:hAnsi="Poppins Medium" w:cs="Poppins Medium"/>
          <w:color w:val="3F0731"/>
        </w:rPr>
      </w:pPr>
      <w:bookmarkStart w:id="175" w:name="_Toc53053735"/>
      <w:bookmarkStart w:id="176" w:name="_Toc57024495"/>
      <w:r w:rsidRPr="00C00220">
        <w:rPr>
          <w:rFonts w:ascii="Poppins Medium" w:hAnsi="Poppins Medium" w:cs="Poppins Medium"/>
          <w:color w:val="3F0731"/>
        </w:rPr>
        <w:t xml:space="preserve">WA API </w:t>
      </w:r>
      <w:bookmarkEnd w:id="175"/>
      <w:r w:rsidR="008D30BB" w:rsidRPr="00C00220">
        <w:rPr>
          <w:rFonts w:ascii="Poppins Medium" w:hAnsi="Poppins Medium" w:cs="Poppins Medium"/>
          <w:color w:val="3F0731"/>
        </w:rPr>
        <w:t>Overview</w:t>
      </w:r>
      <w:bookmarkEnd w:id="176"/>
      <w:r w:rsidR="008D30BB" w:rsidRPr="00C00220">
        <w:rPr>
          <w:rFonts w:ascii="Poppins Medium" w:hAnsi="Poppins Medium" w:cs="Poppins Medium"/>
          <w:color w:val="3F0731"/>
        </w:rPr>
        <w:t xml:space="preserve"> </w:t>
      </w:r>
    </w:p>
    <w:p w14:paraId="09C085DC" w14:textId="77777777" w:rsidR="002F72B0" w:rsidRPr="002F72B0" w:rsidRDefault="0049163E" w:rsidP="00E53275">
      <w:pPr>
        <w:pStyle w:val="BodyText"/>
        <w:ind w:left="720"/>
        <w:rPr>
          <w:del w:id="177" w:author="Stuart McLarnon (NESO)" w:date="2024-11-20T14:55:00Z"/>
        </w:rPr>
      </w:pPr>
      <w:del w:id="178" w:author="Stuart McLarnon (NESO)" w:date="2024-11-20T14:55:00Z">
        <w:r>
          <w:fldChar w:fldCharType="begin"/>
        </w:r>
        <w:r>
          <w:delInstrText>HYPERLINK "https://www.nationalgrideso.com/document/179746/download"</w:delInstrText>
        </w:r>
        <w:r>
          <w:fldChar w:fldCharType="separate"/>
        </w:r>
        <w:r w:rsidR="004F717C" w:rsidRPr="004F717C">
          <w:rPr>
            <w:rStyle w:val="Hyperlink"/>
          </w:rPr>
          <w:delText>https://www.nationalgrideso.com/document/179746/download</w:delText>
        </w:r>
        <w:r>
          <w:rPr>
            <w:rStyle w:val="Hyperlink"/>
          </w:rPr>
          <w:fldChar w:fldCharType="end"/>
        </w:r>
      </w:del>
    </w:p>
    <w:p w14:paraId="04F99C98" w14:textId="17F0F4E6" w:rsidR="00F50F58" w:rsidRPr="003665CF" w:rsidRDefault="0049163E" w:rsidP="00E53275">
      <w:pPr>
        <w:pStyle w:val="BodyText"/>
        <w:ind w:left="720"/>
        <w:rPr>
          <w:ins w:id="179" w:author="Stuart McLarnon (NESO)" w:date="2024-11-20T14:55:00Z"/>
          <w:rFonts w:ascii="Poppins" w:hAnsi="Poppins" w:cs="Poppins"/>
          <w:color w:val="auto"/>
        </w:rPr>
      </w:pPr>
      <w:ins w:id="180" w:author="Stuart McLarnon (NESO)" w:date="2024-11-20T14:55:00Z">
        <w:r>
          <w:fldChar w:fldCharType="begin"/>
        </w:r>
        <w:r>
          <w:instrText>HYPERLINK "https://urldefense.com/v3/__https:/neso.energy/document/179746/download__;!!B3hxM_NYsQ!1isFuQJegXqQ2EOvZa40M9-X91_E9GZYbXRCHKxIRCf57B1FmWVs6hErculSzR66LKrKYKBtGq0ldb2Rtw8JYHiT2sdMUh7U$"</w:instrText>
        </w:r>
        <w:r>
          <w:fldChar w:fldCharType="separate"/>
        </w:r>
        <w:r w:rsidR="00F50F58" w:rsidRPr="00F50F58">
          <w:rPr>
            <w:rStyle w:val="Hyperlink"/>
            <w:rFonts w:ascii="Poppins" w:hAnsi="Poppins" w:cs="Poppins"/>
          </w:rPr>
          <w:t>https://neso.energy/document/179746/download</w:t>
        </w:r>
        <w:r>
          <w:rPr>
            <w:rStyle w:val="Hyperlink"/>
            <w:rFonts w:ascii="Poppins" w:hAnsi="Poppins" w:cs="Poppins"/>
          </w:rPr>
          <w:fldChar w:fldCharType="end"/>
        </w:r>
      </w:ins>
    </w:p>
    <w:p w14:paraId="17DD2A45" w14:textId="16EF08DF" w:rsidR="00DD5059" w:rsidRPr="00C00220" w:rsidRDefault="00DD5059" w:rsidP="00BD1794">
      <w:pPr>
        <w:pStyle w:val="Heading2"/>
        <w:rPr>
          <w:rFonts w:ascii="Poppins Medium" w:hAnsi="Poppins Medium" w:cs="Poppins Medium"/>
          <w:color w:val="3F0731"/>
          <w:sz w:val="32"/>
          <w:szCs w:val="28"/>
        </w:rPr>
      </w:pPr>
      <w:bookmarkStart w:id="181" w:name="_Toc53053736"/>
      <w:bookmarkStart w:id="182" w:name="_Toc57024496"/>
      <w:r w:rsidRPr="00C00220">
        <w:rPr>
          <w:rFonts w:ascii="Poppins Medium" w:hAnsi="Poppins Medium" w:cs="Poppins Medium"/>
          <w:color w:val="3F0731"/>
          <w:sz w:val="32"/>
          <w:szCs w:val="28"/>
        </w:rPr>
        <w:lastRenderedPageBreak/>
        <w:t>Operational Metering overview - Small BMUs</w:t>
      </w:r>
      <w:bookmarkEnd w:id="181"/>
      <w:bookmarkEnd w:id="182"/>
    </w:p>
    <w:p w14:paraId="39DBF6C7" w14:textId="77777777" w:rsidR="00DD5059" w:rsidRPr="00DD5059" w:rsidRDefault="0049163E" w:rsidP="00DD5059">
      <w:pPr>
        <w:pStyle w:val="BodyText"/>
        <w:ind w:firstLine="720"/>
        <w:rPr>
          <w:del w:id="183" w:author="Stuart McLarnon (NESO)" w:date="2024-11-20T14:55:00Z"/>
          <w:color w:val="FFC000"/>
        </w:rPr>
      </w:pPr>
      <w:del w:id="184" w:author="Stuart McLarnon (NESO)" w:date="2024-11-20T14:55:00Z">
        <w:r>
          <w:fldChar w:fldCharType="begin"/>
        </w:r>
        <w:r>
          <w:delInstrText>HYPERLINK "https://www.nationalgrideso.com/balancing-services/wider-access"</w:delInstrText>
        </w:r>
        <w:r>
          <w:fldChar w:fldCharType="separate"/>
        </w:r>
        <w:r w:rsidR="00DD5059" w:rsidRPr="004F717C">
          <w:rPr>
            <w:rStyle w:val="Hyperlink"/>
          </w:rPr>
          <w:delText>https://www.nationalgrideso.com/balancing-services/wider-access</w:delText>
        </w:r>
        <w:r>
          <w:rPr>
            <w:rStyle w:val="Hyperlink"/>
          </w:rPr>
          <w:fldChar w:fldCharType="end"/>
        </w:r>
      </w:del>
    </w:p>
    <w:p w14:paraId="22BBE486" w14:textId="0257E1C3" w:rsidR="00B600FC" w:rsidRDefault="0049163E" w:rsidP="00F50F58">
      <w:pPr>
        <w:ind w:firstLine="720"/>
        <w:rPr>
          <w:ins w:id="185" w:author="Stuart McLarnon (NESO)" w:date="2024-11-20T14:55:00Z"/>
          <w:rStyle w:val="Hyperlink"/>
          <w:rFonts w:eastAsia="Times New Roman"/>
        </w:rPr>
      </w:pPr>
      <w:ins w:id="186" w:author="Stuart McLarnon (NESO)" w:date="2024-11-20T14:55:00Z">
        <w:r>
          <w:fldChar w:fldCharType="begin"/>
        </w:r>
        <w:r>
          <w:instrText>HYPERLINK "https://neso.energy/industry-information/balancing-services/balancing-mechanism-wider-access"</w:instrText>
        </w:r>
        <w:r>
          <w:fldChar w:fldCharType="separate"/>
        </w:r>
        <w:r w:rsidR="00F50F58" w:rsidRPr="00352501">
          <w:rPr>
            <w:rStyle w:val="Hyperlink"/>
            <w:rFonts w:eastAsia="Times New Roman"/>
          </w:rPr>
          <w:t>https://neso.energy/industry-information/balancing-services/balancing-mechanism-wider-access</w:t>
        </w:r>
        <w:r>
          <w:rPr>
            <w:rStyle w:val="Hyperlink"/>
            <w:rFonts w:eastAsia="Times New Roman"/>
          </w:rPr>
          <w:fldChar w:fldCharType="end"/>
        </w:r>
      </w:ins>
    </w:p>
    <w:p w14:paraId="007C9B75" w14:textId="77777777" w:rsidR="00B600FC" w:rsidRDefault="00B600FC">
      <w:pPr>
        <w:rPr>
          <w:ins w:id="187" w:author="Stuart McLarnon (NESO)" w:date="2024-11-20T14:55:00Z"/>
          <w:rStyle w:val="Hyperlink"/>
          <w:rFonts w:eastAsia="Times New Roman"/>
        </w:rPr>
      </w:pPr>
      <w:ins w:id="188" w:author="Stuart McLarnon (NESO)" w:date="2024-11-20T14:55:00Z">
        <w:r>
          <w:rPr>
            <w:rStyle w:val="Hyperlink"/>
            <w:rFonts w:eastAsia="Times New Roman"/>
          </w:rPr>
          <w:br w:type="page"/>
        </w:r>
      </w:ins>
    </w:p>
    <w:p w14:paraId="4AA2EFEB" w14:textId="28D2A8AB" w:rsidR="00162998" w:rsidRPr="00C00220" w:rsidRDefault="00162998" w:rsidP="00E53275">
      <w:pPr>
        <w:pStyle w:val="Heading1"/>
        <w:rPr>
          <w:rFonts w:ascii="Poppins Medium" w:hAnsi="Poppins Medium" w:cs="Poppins Medium"/>
          <w:color w:val="3F0731"/>
          <w:sz w:val="32"/>
          <w:szCs w:val="32"/>
        </w:rPr>
      </w:pPr>
      <w:bookmarkStart w:id="189" w:name="_Toc53053737"/>
      <w:bookmarkStart w:id="190" w:name="_Toc57024497"/>
      <w:r w:rsidRPr="00C00220">
        <w:rPr>
          <w:rFonts w:ascii="Poppins Medium" w:hAnsi="Poppins Medium" w:cs="Poppins Medium"/>
          <w:color w:val="3F0731"/>
          <w:sz w:val="32"/>
          <w:szCs w:val="32"/>
        </w:rPr>
        <w:lastRenderedPageBreak/>
        <w:t>Glossary</w:t>
      </w:r>
      <w:bookmarkEnd w:id="189"/>
      <w:bookmarkEnd w:id="190"/>
    </w:p>
    <w:p w14:paraId="67DAE3FC" w14:textId="3E3AAD33" w:rsidR="00162998" w:rsidRPr="003665CF" w:rsidRDefault="00162998" w:rsidP="00162998">
      <w:pPr>
        <w:ind w:firstLine="567"/>
        <w:rPr>
          <w:rFonts w:ascii="Poppins" w:hAnsi="Poppins" w:cs="Poppins"/>
          <w:color w:val="auto"/>
        </w:rPr>
      </w:pPr>
      <w:r w:rsidRPr="003665CF">
        <w:rPr>
          <w:rFonts w:ascii="Poppins" w:hAnsi="Poppins" w:cs="Poppins"/>
          <w:color w:val="auto"/>
        </w:rPr>
        <w:t xml:space="preserve">The following </w:t>
      </w:r>
      <w:del w:id="191" w:author="Stuart McLarnon (NESO)" w:date="2025-01-22T11:14:00Z" w16du:dateUtc="2025-01-22T11:14:00Z">
        <w:r w:rsidRPr="003665CF" w:rsidDel="004F6AD0">
          <w:rPr>
            <w:rFonts w:ascii="Poppins" w:hAnsi="Poppins" w:cs="Poppins"/>
            <w:color w:val="auto"/>
          </w:rPr>
          <w:delText xml:space="preserve">working </w:delText>
        </w:r>
      </w:del>
      <w:r w:rsidRPr="003665CF">
        <w:rPr>
          <w:rFonts w:ascii="Poppins" w:hAnsi="Poppins" w:cs="Poppins"/>
          <w:color w:val="auto"/>
        </w:rPr>
        <w:t>acronyms are used for the purposes of this document.</w:t>
      </w:r>
    </w:p>
    <w:p w14:paraId="56329FF6" w14:textId="5756C741" w:rsidR="001816B5" w:rsidRPr="003665CF" w:rsidRDefault="001816B5" w:rsidP="001816B5">
      <w:pPr>
        <w:ind w:firstLine="284"/>
        <w:rPr>
          <w:rFonts w:ascii="Poppins" w:hAnsi="Poppins" w:cs="Poppins"/>
          <w:color w:val="auto"/>
        </w:rPr>
      </w:pPr>
      <w:r w:rsidRPr="003665CF">
        <w:rPr>
          <w:rFonts w:ascii="Poppins" w:hAnsi="Poppins" w:cs="Poppins"/>
          <w:color w:val="auto"/>
        </w:rPr>
        <w:t xml:space="preserve">Table 3.0 </w:t>
      </w:r>
      <w:r w:rsidR="00F36C6B" w:rsidRPr="003665CF">
        <w:rPr>
          <w:rFonts w:ascii="Poppins" w:hAnsi="Poppins" w:cs="Poppins"/>
          <w:color w:val="auto"/>
        </w:rPr>
        <w:t>–</w:t>
      </w:r>
      <w:ins w:id="192" w:author="Stuart McLarnon (NESO)" w:date="2025-01-22T11:15:00Z" w16du:dateUtc="2025-01-22T11:15:00Z">
        <w:r w:rsidR="004F6AD0">
          <w:rPr>
            <w:rFonts w:ascii="Poppins" w:hAnsi="Poppins" w:cs="Poppins"/>
            <w:color w:val="auto"/>
          </w:rPr>
          <w:t xml:space="preserve"> </w:t>
        </w:r>
      </w:ins>
      <w:del w:id="193" w:author="Stuart McLarnon (NESO)" w:date="2025-01-22T11:14:00Z" w16du:dateUtc="2025-01-22T11:14:00Z">
        <w:r w:rsidRPr="003665CF" w:rsidDel="004F6AD0">
          <w:rPr>
            <w:rFonts w:ascii="Poppins" w:hAnsi="Poppins" w:cs="Poppins"/>
            <w:color w:val="auto"/>
          </w:rPr>
          <w:delText xml:space="preserve"> </w:delText>
        </w:r>
        <w:r w:rsidR="00F36C6B" w:rsidRPr="003665CF" w:rsidDel="004F6AD0">
          <w:rPr>
            <w:rFonts w:ascii="Poppins" w:hAnsi="Poppins" w:cs="Poppins"/>
            <w:color w:val="auto"/>
          </w:rPr>
          <w:delText xml:space="preserve">Working </w:delText>
        </w:r>
      </w:del>
      <w:r w:rsidR="0019308D" w:rsidRPr="003665CF">
        <w:rPr>
          <w:rFonts w:ascii="Poppins" w:hAnsi="Poppins" w:cs="Poppins"/>
          <w:color w:val="auto"/>
        </w:rPr>
        <w:t>Acronyms</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7466"/>
      </w:tblGrid>
      <w:tr w:rsidR="003665CF" w:rsidRPr="003665CF" w14:paraId="5908AA92" w14:textId="77777777" w:rsidTr="004D2460">
        <w:trPr>
          <w:cantSplit/>
          <w:trHeight w:val="488"/>
          <w:tblHeader/>
          <w:jc w:val="center"/>
        </w:trPr>
        <w:tc>
          <w:tcPr>
            <w:tcW w:w="1606" w:type="dxa"/>
            <w:vAlign w:val="center"/>
          </w:tcPr>
          <w:p w14:paraId="2A9523EF" w14:textId="0B0B9C98" w:rsidR="008D53BF" w:rsidRPr="003665CF" w:rsidRDefault="008D53BF" w:rsidP="007107D2">
            <w:pPr>
              <w:rPr>
                <w:rFonts w:ascii="Poppins" w:hAnsi="Poppins" w:cs="Poppins"/>
                <w:b/>
                <w:bCs/>
                <w:color w:val="auto"/>
                <w:sz w:val="24"/>
              </w:rPr>
            </w:pPr>
            <w:r w:rsidRPr="003665CF">
              <w:rPr>
                <w:rFonts w:ascii="Poppins" w:hAnsi="Poppins" w:cs="Poppins"/>
                <w:b/>
                <w:bCs/>
                <w:color w:val="auto"/>
                <w:sz w:val="24"/>
              </w:rPr>
              <w:t>Acronym</w:t>
            </w:r>
          </w:p>
        </w:tc>
        <w:tc>
          <w:tcPr>
            <w:tcW w:w="7466" w:type="dxa"/>
            <w:vAlign w:val="center"/>
          </w:tcPr>
          <w:p w14:paraId="36904DE2" w14:textId="47A75433" w:rsidR="008D53BF" w:rsidRPr="003665CF" w:rsidRDefault="008D53BF" w:rsidP="007107D2">
            <w:pPr>
              <w:rPr>
                <w:rFonts w:ascii="Poppins" w:hAnsi="Poppins" w:cs="Poppins"/>
                <w:b/>
                <w:bCs/>
                <w:color w:val="auto"/>
                <w:sz w:val="24"/>
              </w:rPr>
            </w:pPr>
            <w:r w:rsidRPr="003665CF">
              <w:rPr>
                <w:rFonts w:ascii="Poppins" w:hAnsi="Poppins" w:cs="Poppins"/>
                <w:b/>
                <w:bCs/>
                <w:color w:val="auto"/>
                <w:sz w:val="24"/>
              </w:rPr>
              <w:t>Description</w:t>
            </w:r>
          </w:p>
        </w:tc>
      </w:tr>
      <w:tr w:rsidR="003665CF" w:rsidRPr="003665CF" w14:paraId="67E15712" w14:textId="77777777" w:rsidTr="008B1B46">
        <w:trPr>
          <w:cantSplit/>
          <w:jc w:val="center"/>
        </w:trPr>
        <w:tc>
          <w:tcPr>
            <w:tcW w:w="1606" w:type="dxa"/>
            <w:vAlign w:val="center"/>
          </w:tcPr>
          <w:p w14:paraId="3C848A37" w14:textId="77777777" w:rsidR="008D53BF" w:rsidRPr="003665CF" w:rsidRDefault="008D53BF" w:rsidP="007107D2">
            <w:pPr>
              <w:rPr>
                <w:rFonts w:ascii="Poppins" w:hAnsi="Poppins" w:cs="Poppins"/>
                <w:color w:val="auto"/>
              </w:rPr>
            </w:pPr>
            <w:r w:rsidRPr="003665CF">
              <w:rPr>
                <w:rFonts w:ascii="Poppins" w:hAnsi="Poppins" w:cs="Poppins"/>
                <w:color w:val="auto"/>
              </w:rPr>
              <w:t>API</w:t>
            </w:r>
          </w:p>
        </w:tc>
        <w:tc>
          <w:tcPr>
            <w:tcW w:w="7466" w:type="dxa"/>
            <w:vAlign w:val="center"/>
          </w:tcPr>
          <w:p w14:paraId="43B73E64" w14:textId="19D27219" w:rsidR="008D53BF" w:rsidRPr="003665CF" w:rsidRDefault="00AB2BE2" w:rsidP="007107D2">
            <w:pPr>
              <w:rPr>
                <w:rFonts w:ascii="Poppins" w:hAnsi="Poppins" w:cs="Poppins"/>
                <w:color w:val="auto"/>
              </w:rPr>
            </w:pPr>
            <w:r w:rsidRPr="003665CF">
              <w:rPr>
                <w:rFonts w:ascii="Poppins" w:hAnsi="Poppins" w:cs="Poppins"/>
                <w:color w:val="auto"/>
              </w:rPr>
              <w:t>Application</w:t>
            </w:r>
            <w:r w:rsidR="008D53BF" w:rsidRPr="003665CF">
              <w:rPr>
                <w:rFonts w:ascii="Poppins" w:hAnsi="Poppins" w:cs="Poppins"/>
                <w:color w:val="auto"/>
              </w:rPr>
              <w:t xml:space="preserve"> Protocol Interface</w:t>
            </w:r>
          </w:p>
        </w:tc>
      </w:tr>
      <w:tr w:rsidR="003665CF" w:rsidRPr="003665CF" w14:paraId="08C152A8" w14:textId="77777777" w:rsidTr="008B1B46">
        <w:trPr>
          <w:cantSplit/>
          <w:jc w:val="center"/>
        </w:trPr>
        <w:tc>
          <w:tcPr>
            <w:tcW w:w="1606" w:type="dxa"/>
            <w:vAlign w:val="center"/>
          </w:tcPr>
          <w:p w14:paraId="4AD63816" w14:textId="4A8166CB" w:rsidR="008D53BF" w:rsidRPr="003665CF" w:rsidRDefault="001C4AE4" w:rsidP="007107D2">
            <w:pPr>
              <w:rPr>
                <w:rFonts w:ascii="Poppins" w:hAnsi="Poppins" w:cs="Poppins"/>
                <w:color w:val="auto"/>
              </w:rPr>
            </w:pPr>
            <w:r w:rsidRPr="003665CF">
              <w:rPr>
                <w:rFonts w:ascii="Poppins" w:hAnsi="Poppins" w:cs="Poppins"/>
                <w:color w:val="auto"/>
              </w:rPr>
              <w:t>EDL</w:t>
            </w:r>
          </w:p>
        </w:tc>
        <w:tc>
          <w:tcPr>
            <w:tcW w:w="7466" w:type="dxa"/>
            <w:vAlign w:val="center"/>
          </w:tcPr>
          <w:p w14:paraId="17328913" w14:textId="01A19847" w:rsidR="008D53BF" w:rsidRPr="003665CF" w:rsidRDefault="001C4AE4" w:rsidP="007107D2">
            <w:pPr>
              <w:rPr>
                <w:rFonts w:ascii="Poppins" w:hAnsi="Poppins" w:cs="Poppins"/>
                <w:color w:val="auto"/>
              </w:rPr>
            </w:pPr>
            <w:r w:rsidRPr="003665CF">
              <w:rPr>
                <w:rFonts w:ascii="Poppins" w:hAnsi="Poppins" w:cs="Poppins"/>
                <w:color w:val="auto"/>
              </w:rPr>
              <w:t>Electronic Data Logging</w:t>
            </w:r>
          </w:p>
        </w:tc>
      </w:tr>
      <w:tr w:rsidR="003665CF" w:rsidRPr="003665CF" w14:paraId="0C5CCD00" w14:textId="77777777" w:rsidTr="008B1B46">
        <w:trPr>
          <w:cantSplit/>
          <w:jc w:val="center"/>
        </w:trPr>
        <w:tc>
          <w:tcPr>
            <w:tcW w:w="1606" w:type="dxa"/>
            <w:vAlign w:val="center"/>
          </w:tcPr>
          <w:p w14:paraId="5DBE172C" w14:textId="796DC4C6" w:rsidR="008D53BF" w:rsidRPr="003665CF" w:rsidRDefault="001C4AE4" w:rsidP="007107D2">
            <w:pPr>
              <w:rPr>
                <w:rFonts w:ascii="Poppins" w:hAnsi="Poppins" w:cs="Poppins"/>
                <w:color w:val="auto"/>
              </w:rPr>
            </w:pPr>
            <w:r w:rsidRPr="003665CF">
              <w:rPr>
                <w:rFonts w:ascii="Poppins" w:hAnsi="Poppins" w:cs="Poppins"/>
                <w:color w:val="auto"/>
              </w:rPr>
              <w:t>ADL</w:t>
            </w:r>
          </w:p>
        </w:tc>
        <w:tc>
          <w:tcPr>
            <w:tcW w:w="7466" w:type="dxa"/>
            <w:vAlign w:val="center"/>
          </w:tcPr>
          <w:p w14:paraId="7339D2E7" w14:textId="640573AB" w:rsidR="008D53BF" w:rsidRPr="003665CF" w:rsidRDefault="001C4AE4" w:rsidP="001C4AE4">
            <w:pPr>
              <w:rPr>
                <w:rFonts w:ascii="Poppins" w:hAnsi="Poppins" w:cs="Poppins"/>
                <w:color w:val="auto"/>
              </w:rPr>
            </w:pPr>
            <w:r w:rsidRPr="003665CF">
              <w:rPr>
                <w:rFonts w:ascii="Poppins" w:hAnsi="Poppins" w:cs="Poppins"/>
                <w:color w:val="auto"/>
              </w:rPr>
              <w:t>Automatic Logging Device</w:t>
            </w:r>
          </w:p>
        </w:tc>
      </w:tr>
      <w:tr w:rsidR="003665CF" w:rsidRPr="003665CF" w14:paraId="333FFCB2" w14:textId="77777777" w:rsidTr="008B1B46">
        <w:trPr>
          <w:cantSplit/>
          <w:jc w:val="center"/>
        </w:trPr>
        <w:tc>
          <w:tcPr>
            <w:tcW w:w="1606" w:type="dxa"/>
            <w:vAlign w:val="center"/>
          </w:tcPr>
          <w:p w14:paraId="5F312DD3" w14:textId="07FFFB77" w:rsidR="008D53BF" w:rsidRPr="003665CF" w:rsidRDefault="008D53BF" w:rsidP="007107D2">
            <w:pPr>
              <w:rPr>
                <w:rFonts w:ascii="Poppins" w:hAnsi="Poppins" w:cs="Poppins"/>
                <w:color w:val="auto"/>
              </w:rPr>
            </w:pPr>
            <w:r w:rsidRPr="003665CF">
              <w:rPr>
                <w:rFonts w:ascii="Poppins" w:hAnsi="Poppins" w:cs="Poppins"/>
                <w:color w:val="auto"/>
              </w:rPr>
              <w:t xml:space="preserve">BM </w:t>
            </w:r>
          </w:p>
        </w:tc>
        <w:tc>
          <w:tcPr>
            <w:tcW w:w="7466" w:type="dxa"/>
            <w:vAlign w:val="center"/>
          </w:tcPr>
          <w:p w14:paraId="7CB7D3A9" w14:textId="4EF4D240" w:rsidR="008D53BF" w:rsidRPr="003665CF" w:rsidRDefault="001C4AE4" w:rsidP="007107D2">
            <w:pPr>
              <w:rPr>
                <w:rFonts w:ascii="Poppins" w:hAnsi="Poppins" w:cs="Poppins"/>
                <w:color w:val="auto"/>
              </w:rPr>
            </w:pPr>
            <w:r w:rsidRPr="003665CF">
              <w:rPr>
                <w:rFonts w:ascii="Poppins" w:hAnsi="Poppins" w:cs="Poppins"/>
                <w:color w:val="auto"/>
              </w:rPr>
              <w:t>Balancing Mechanism</w:t>
            </w:r>
          </w:p>
        </w:tc>
      </w:tr>
      <w:tr w:rsidR="003665CF" w:rsidRPr="003665CF" w14:paraId="04D7186C" w14:textId="77777777" w:rsidTr="008B1B46">
        <w:trPr>
          <w:cantSplit/>
          <w:jc w:val="center"/>
        </w:trPr>
        <w:tc>
          <w:tcPr>
            <w:tcW w:w="1606" w:type="dxa"/>
            <w:vAlign w:val="center"/>
          </w:tcPr>
          <w:p w14:paraId="69E75324" w14:textId="2C2624E4" w:rsidR="008D53BF" w:rsidRPr="003665CF" w:rsidRDefault="008D53BF" w:rsidP="007107D2">
            <w:pPr>
              <w:rPr>
                <w:rFonts w:ascii="Poppins" w:hAnsi="Poppins" w:cs="Poppins"/>
                <w:color w:val="auto"/>
              </w:rPr>
            </w:pPr>
            <w:r w:rsidRPr="003665CF">
              <w:rPr>
                <w:rFonts w:ascii="Poppins" w:hAnsi="Poppins" w:cs="Poppins"/>
                <w:color w:val="auto"/>
              </w:rPr>
              <w:t xml:space="preserve">EDL - </w:t>
            </w:r>
          </w:p>
        </w:tc>
        <w:tc>
          <w:tcPr>
            <w:tcW w:w="7466" w:type="dxa"/>
            <w:vAlign w:val="center"/>
          </w:tcPr>
          <w:p w14:paraId="6A6D7965" w14:textId="1C7A2CA0" w:rsidR="008D53BF" w:rsidRPr="003665CF" w:rsidRDefault="001C4AE4" w:rsidP="007107D2">
            <w:pPr>
              <w:rPr>
                <w:rFonts w:ascii="Poppins" w:hAnsi="Poppins" w:cs="Poppins"/>
                <w:color w:val="auto"/>
              </w:rPr>
            </w:pPr>
            <w:r w:rsidRPr="003665CF">
              <w:rPr>
                <w:rFonts w:ascii="Poppins" w:hAnsi="Poppins" w:cs="Poppins"/>
                <w:color w:val="auto"/>
              </w:rPr>
              <w:t>Electronic Despatch &amp; Logging</w:t>
            </w:r>
          </w:p>
        </w:tc>
      </w:tr>
      <w:tr w:rsidR="003665CF" w:rsidRPr="003665CF" w14:paraId="2BCE6E6F" w14:textId="77777777" w:rsidTr="008B1B46">
        <w:trPr>
          <w:cantSplit/>
          <w:jc w:val="center"/>
        </w:trPr>
        <w:tc>
          <w:tcPr>
            <w:tcW w:w="1606" w:type="dxa"/>
            <w:vAlign w:val="center"/>
          </w:tcPr>
          <w:p w14:paraId="3411D73D" w14:textId="6F7DE826" w:rsidR="008D53BF" w:rsidRPr="003665CF" w:rsidRDefault="008D53BF" w:rsidP="007107D2">
            <w:pPr>
              <w:rPr>
                <w:rFonts w:ascii="Poppins" w:hAnsi="Poppins" w:cs="Poppins"/>
                <w:color w:val="auto"/>
              </w:rPr>
            </w:pPr>
            <w:r w:rsidRPr="003665CF">
              <w:rPr>
                <w:rFonts w:ascii="Poppins" w:hAnsi="Poppins" w:cs="Poppins"/>
                <w:color w:val="auto"/>
              </w:rPr>
              <w:t xml:space="preserve">EDT - </w:t>
            </w:r>
          </w:p>
        </w:tc>
        <w:tc>
          <w:tcPr>
            <w:tcW w:w="7466" w:type="dxa"/>
            <w:vAlign w:val="center"/>
          </w:tcPr>
          <w:p w14:paraId="2B7B1481" w14:textId="1F4F73BF" w:rsidR="008D53BF" w:rsidRPr="003665CF" w:rsidRDefault="001C4AE4" w:rsidP="007107D2">
            <w:pPr>
              <w:rPr>
                <w:rFonts w:ascii="Poppins" w:hAnsi="Poppins" w:cs="Poppins"/>
                <w:color w:val="auto"/>
              </w:rPr>
            </w:pPr>
            <w:r w:rsidRPr="003665CF">
              <w:rPr>
                <w:rFonts w:ascii="Poppins" w:hAnsi="Poppins" w:cs="Poppins"/>
                <w:color w:val="auto"/>
              </w:rPr>
              <w:t>Electronic Data Transfer</w:t>
            </w:r>
          </w:p>
        </w:tc>
      </w:tr>
      <w:tr w:rsidR="003665CF" w:rsidRPr="003665CF" w14:paraId="424125A2" w14:textId="77777777" w:rsidTr="008B1B46">
        <w:trPr>
          <w:cantSplit/>
          <w:jc w:val="center"/>
        </w:trPr>
        <w:tc>
          <w:tcPr>
            <w:tcW w:w="1606" w:type="dxa"/>
            <w:tcBorders>
              <w:top w:val="single" w:sz="4" w:space="0" w:color="auto"/>
              <w:left w:val="single" w:sz="4" w:space="0" w:color="auto"/>
              <w:bottom w:val="single" w:sz="4" w:space="0" w:color="auto"/>
              <w:right w:val="single" w:sz="4" w:space="0" w:color="auto"/>
            </w:tcBorders>
            <w:vAlign w:val="center"/>
          </w:tcPr>
          <w:p w14:paraId="57A26163" w14:textId="77777777" w:rsidR="008D53BF" w:rsidRPr="003665CF" w:rsidRDefault="008D53BF" w:rsidP="007107D2">
            <w:pPr>
              <w:rPr>
                <w:rFonts w:ascii="Poppins" w:hAnsi="Poppins" w:cs="Poppins"/>
                <w:color w:val="auto"/>
              </w:rPr>
            </w:pPr>
            <w:r w:rsidRPr="003665CF">
              <w:rPr>
                <w:rFonts w:ascii="Poppins" w:hAnsi="Poppins" w:cs="Poppins"/>
                <w:color w:val="auto"/>
              </w:rPr>
              <w:t xml:space="preserve">FQDN  </w:t>
            </w:r>
          </w:p>
        </w:tc>
        <w:tc>
          <w:tcPr>
            <w:tcW w:w="7466" w:type="dxa"/>
            <w:tcBorders>
              <w:top w:val="single" w:sz="4" w:space="0" w:color="auto"/>
              <w:left w:val="single" w:sz="4" w:space="0" w:color="auto"/>
              <w:bottom w:val="single" w:sz="4" w:space="0" w:color="auto"/>
              <w:right w:val="single" w:sz="4" w:space="0" w:color="auto"/>
            </w:tcBorders>
            <w:vAlign w:val="center"/>
          </w:tcPr>
          <w:p w14:paraId="7F678AB4" w14:textId="47BDA58B" w:rsidR="008D53BF" w:rsidRPr="003665CF" w:rsidRDefault="008D53BF" w:rsidP="001C4AE4">
            <w:pPr>
              <w:rPr>
                <w:rFonts w:ascii="Poppins" w:hAnsi="Poppins" w:cs="Poppins"/>
                <w:color w:val="auto"/>
              </w:rPr>
            </w:pPr>
            <w:r w:rsidRPr="003665CF">
              <w:rPr>
                <w:rFonts w:ascii="Poppins" w:hAnsi="Poppins" w:cs="Poppins"/>
                <w:color w:val="auto"/>
              </w:rPr>
              <w:t>Fully Qualified Domain Name.</w:t>
            </w:r>
          </w:p>
        </w:tc>
      </w:tr>
      <w:tr w:rsidR="00B600FC" w:rsidRPr="003665CF" w14:paraId="7FB120FF" w14:textId="77777777" w:rsidTr="008B1B46">
        <w:trPr>
          <w:cantSplit/>
          <w:jc w:val="center"/>
          <w:ins w:id="194" w:author="Stuart McLarnon (NESO)" w:date="2024-11-20T14:55:00Z"/>
        </w:trPr>
        <w:tc>
          <w:tcPr>
            <w:tcW w:w="1606" w:type="dxa"/>
            <w:tcBorders>
              <w:top w:val="single" w:sz="4" w:space="0" w:color="auto"/>
              <w:left w:val="single" w:sz="4" w:space="0" w:color="auto"/>
              <w:bottom w:val="single" w:sz="4" w:space="0" w:color="auto"/>
              <w:right w:val="single" w:sz="4" w:space="0" w:color="auto"/>
            </w:tcBorders>
            <w:vAlign w:val="center"/>
          </w:tcPr>
          <w:p w14:paraId="499DE208" w14:textId="39640C9E" w:rsidR="00B600FC" w:rsidRPr="003665CF" w:rsidRDefault="00346AF7" w:rsidP="007107D2">
            <w:pPr>
              <w:rPr>
                <w:ins w:id="195" w:author="Stuart McLarnon (NESO)" w:date="2024-11-20T14:55:00Z"/>
                <w:rFonts w:ascii="Poppins" w:hAnsi="Poppins" w:cs="Poppins"/>
                <w:color w:val="auto"/>
              </w:rPr>
            </w:pPr>
            <w:ins w:id="196" w:author="Stuart McLarnon (NESO)" w:date="2024-11-20T14:55:00Z">
              <w:r>
                <w:rPr>
                  <w:rFonts w:ascii="Poppins" w:hAnsi="Poppins" w:cs="Poppins"/>
                  <w:color w:val="auto"/>
                </w:rPr>
                <w:t>HMG NCSC</w:t>
              </w:r>
            </w:ins>
          </w:p>
        </w:tc>
        <w:tc>
          <w:tcPr>
            <w:tcW w:w="7466" w:type="dxa"/>
            <w:tcBorders>
              <w:top w:val="single" w:sz="4" w:space="0" w:color="auto"/>
              <w:left w:val="single" w:sz="4" w:space="0" w:color="auto"/>
              <w:bottom w:val="single" w:sz="4" w:space="0" w:color="auto"/>
              <w:right w:val="single" w:sz="4" w:space="0" w:color="auto"/>
            </w:tcBorders>
            <w:vAlign w:val="center"/>
          </w:tcPr>
          <w:p w14:paraId="48F5259F" w14:textId="09979B6F" w:rsidR="00B600FC" w:rsidRPr="003665CF" w:rsidRDefault="007C2013" w:rsidP="001C4AE4">
            <w:pPr>
              <w:rPr>
                <w:ins w:id="197" w:author="Stuart McLarnon (NESO)" w:date="2024-11-20T14:55:00Z"/>
                <w:rFonts w:ascii="Poppins" w:hAnsi="Poppins" w:cs="Poppins"/>
                <w:color w:val="auto"/>
              </w:rPr>
            </w:pPr>
            <w:ins w:id="198" w:author="Stuart McLarnon (NESO)" w:date="2025-01-22T11:14:00Z" w16du:dateUtc="2025-01-22T11:14:00Z">
              <w:r>
                <w:rPr>
                  <w:rFonts w:ascii="Poppins" w:hAnsi="Poppins" w:cs="Poppins"/>
                  <w:color w:val="auto"/>
                </w:rPr>
                <w:t>H</w:t>
              </w:r>
            </w:ins>
            <w:ins w:id="199" w:author="Stuart McLarnon (NESO)" w:date="2024-11-20T14:55:00Z">
              <w:r w:rsidR="00346AF7">
                <w:rPr>
                  <w:rFonts w:ascii="Poppins" w:hAnsi="Poppins" w:cs="Poppins"/>
                  <w:color w:val="auto"/>
                </w:rPr>
                <w:t>i</w:t>
              </w:r>
              <w:r w:rsidR="00771A9C">
                <w:rPr>
                  <w:rFonts w:ascii="Poppins" w:hAnsi="Poppins" w:cs="Poppins"/>
                  <w:color w:val="auto"/>
                </w:rPr>
                <w:t xml:space="preserve">s </w:t>
              </w:r>
            </w:ins>
            <w:ins w:id="200" w:author="Stuart McLarnon (NESO)" w:date="2025-01-22T11:14:00Z" w16du:dateUtc="2025-01-22T11:14:00Z">
              <w:r>
                <w:rPr>
                  <w:rFonts w:ascii="Poppins" w:hAnsi="Poppins" w:cs="Poppins"/>
                  <w:color w:val="auto"/>
                </w:rPr>
                <w:t>M</w:t>
              </w:r>
            </w:ins>
            <w:ins w:id="201" w:author="Stuart McLarnon (NESO)" w:date="2024-11-20T14:55:00Z">
              <w:r w:rsidR="00414C2B">
                <w:rPr>
                  <w:rFonts w:ascii="Poppins" w:hAnsi="Poppins" w:cs="Poppins"/>
                  <w:color w:val="auto"/>
                </w:rPr>
                <w:t xml:space="preserve">ajesty’s Government </w:t>
              </w:r>
              <w:r w:rsidR="00033FAE">
                <w:rPr>
                  <w:rFonts w:ascii="Poppins" w:hAnsi="Poppins" w:cs="Poppins"/>
                  <w:color w:val="auto"/>
                </w:rPr>
                <w:t>National Cyber Security Centre</w:t>
              </w:r>
              <w:r w:rsidR="00414C2B">
                <w:rPr>
                  <w:rFonts w:ascii="Poppins" w:hAnsi="Poppins" w:cs="Poppins"/>
                  <w:color w:val="auto"/>
                </w:rPr>
                <w:t xml:space="preserve"> </w:t>
              </w:r>
            </w:ins>
          </w:p>
        </w:tc>
      </w:tr>
      <w:tr w:rsidR="003665CF" w:rsidRPr="003665CF" w14:paraId="0581EAA2" w14:textId="77777777" w:rsidTr="008B1B46">
        <w:trPr>
          <w:cantSplit/>
          <w:jc w:val="center"/>
        </w:trPr>
        <w:tc>
          <w:tcPr>
            <w:tcW w:w="1606" w:type="dxa"/>
            <w:tcBorders>
              <w:top w:val="single" w:sz="4" w:space="0" w:color="auto"/>
              <w:left w:val="single" w:sz="4" w:space="0" w:color="auto"/>
              <w:bottom w:val="single" w:sz="4" w:space="0" w:color="auto"/>
              <w:right w:val="single" w:sz="4" w:space="0" w:color="auto"/>
            </w:tcBorders>
            <w:vAlign w:val="center"/>
          </w:tcPr>
          <w:p w14:paraId="584D96A2" w14:textId="3AB23D4B" w:rsidR="008D53BF" w:rsidRPr="003665CF" w:rsidRDefault="004D2460" w:rsidP="007107D2">
            <w:pPr>
              <w:rPr>
                <w:rFonts w:ascii="Poppins" w:hAnsi="Poppins" w:cs="Poppins"/>
                <w:color w:val="auto"/>
              </w:rPr>
            </w:pPr>
            <w:r w:rsidRPr="003665CF">
              <w:rPr>
                <w:rFonts w:ascii="Poppins" w:hAnsi="Poppins" w:cs="Poppins"/>
                <w:color w:val="auto"/>
              </w:rPr>
              <w:t>IoT</w:t>
            </w:r>
          </w:p>
        </w:tc>
        <w:tc>
          <w:tcPr>
            <w:tcW w:w="7466" w:type="dxa"/>
            <w:tcBorders>
              <w:top w:val="single" w:sz="4" w:space="0" w:color="auto"/>
              <w:left w:val="single" w:sz="4" w:space="0" w:color="auto"/>
              <w:bottom w:val="single" w:sz="4" w:space="0" w:color="auto"/>
              <w:right w:val="single" w:sz="4" w:space="0" w:color="auto"/>
            </w:tcBorders>
            <w:vAlign w:val="center"/>
          </w:tcPr>
          <w:p w14:paraId="3398BC70" w14:textId="4A18F0F6" w:rsidR="008D53BF" w:rsidRPr="003665CF" w:rsidRDefault="004D2460" w:rsidP="007107D2">
            <w:pPr>
              <w:rPr>
                <w:rFonts w:ascii="Poppins" w:hAnsi="Poppins" w:cs="Poppins"/>
                <w:color w:val="auto"/>
              </w:rPr>
            </w:pPr>
            <w:r w:rsidRPr="003665CF">
              <w:rPr>
                <w:rFonts w:ascii="Poppins" w:hAnsi="Poppins" w:cs="Poppins"/>
                <w:color w:val="auto"/>
              </w:rPr>
              <w:t>Internet of Things</w:t>
            </w:r>
          </w:p>
        </w:tc>
      </w:tr>
      <w:tr w:rsidR="003665CF" w:rsidRPr="003665CF" w14:paraId="5464FCD0" w14:textId="77777777" w:rsidTr="008B1B46">
        <w:trPr>
          <w:cantSplit/>
          <w:jc w:val="center"/>
        </w:trPr>
        <w:tc>
          <w:tcPr>
            <w:tcW w:w="1606" w:type="dxa"/>
            <w:tcBorders>
              <w:top w:val="single" w:sz="4" w:space="0" w:color="auto"/>
              <w:left w:val="single" w:sz="4" w:space="0" w:color="auto"/>
              <w:bottom w:val="single" w:sz="4" w:space="0" w:color="auto"/>
              <w:right w:val="single" w:sz="4" w:space="0" w:color="auto"/>
            </w:tcBorders>
            <w:vAlign w:val="center"/>
          </w:tcPr>
          <w:p w14:paraId="7848D8A0" w14:textId="6B090016" w:rsidR="00843C2A" w:rsidRPr="003665CF" w:rsidRDefault="00843C2A" w:rsidP="007107D2">
            <w:pPr>
              <w:rPr>
                <w:rFonts w:ascii="Poppins" w:hAnsi="Poppins" w:cs="Poppins"/>
                <w:color w:val="auto"/>
              </w:rPr>
            </w:pPr>
            <w:r w:rsidRPr="003665CF">
              <w:rPr>
                <w:rFonts w:ascii="Poppins" w:hAnsi="Poppins" w:cs="Poppins"/>
                <w:color w:val="auto"/>
              </w:rPr>
              <w:t>ISDN</w:t>
            </w:r>
          </w:p>
        </w:tc>
        <w:tc>
          <w:tcPr>
            <w:tcW w:w="7466" w:type="dxa"/>
            <w:tcBorders>
              <w:top w:val="single" w:sz="4" w:space="0" w:color="auto"/>
              <w:left w:val="single" w:sz="4" w:space="0" w:color="auto"/>
              <w:bottom w:val="single" w:sz="4" w:space="0" w:color="auto"/>
              <w:right w:val="single" w:sz="4" w:space="0" w:color="auto"/>
            </w:tcBorders>
            <w:vAlign w:val="center"/>
          </w:tcPr>
          <w:p w14:paraId="1DAB6C43" w14:textId="4E417411" w:rsidR="00843C2A" w:rsidRPr="003665CF" w:rsidRDefault="00843C2A" w:rsidP="007107D2">
            <w:pPr>
              <w:rPr>
                <w:rFonts w:ascii="Poppins" w:hAnsi="Poppins" w:cs="Poppins"/>
                <w:color w:val="auto"/>
              </w:rPr>
            </w:pPr>
            <w:r w:rsidRPr="003665CF">
              <w:rPr>
                <w:rFonts w:ascii="Poppins" w:hAnsi="Poppins" w:cs="Poppins"/>
                <w:color w:val="auto"/>
              </w:rPr>
              <w:t>Int</w:t>
            </w:r>
            <w:r w:rsidR="00773208" w:rsidRPr="003665CF">
              <w:rPr>
                <w:rFonts w:ascii="Poppins" w:hAnsi="Poppins" w:cs="Poppins"/>
                <w:color w:val="auto"/>
              </w:rPr>
              <w:t>egrated Services Digital Network</w:t>
            </w:r>
          </w:p>
        </w:tc>
      </w:tr>
      <w:tr w:rsidR="003665CF" w:rsidRPr="003665CF" w14:paraId="35D511B2" w14:textId="77777777" w:rsidTr="008B1B46">
        <w:trPr>
          <w:cantSplit/>
          <w:jc w:val="center"/>
        </w:trPr>
        <w:tc>
          <w:tcPr>
            <w:tcW w:w="1606" w:type="dxa"/>
            <w:tcBorders>
              <w:top w:val="single" w:sz="4" w:space="0" w:color="auto"/>
              <w:left w:val="single" w:sz="4" w:space="0" w:color="auto"/>
              <w:bottom w:val="single" w:sz="4" w:space="0" w:color="auto"/>
              <w:right w:val="single" w:sz="4" w:space="0" w:color="auto"/>
            </w:tcBorders>
            <w:vAlign w:val="center"/>
          </w:tcPr>
          <w:p w14:paraId="64130970" w14:textId="77777777" w:rsidR="008D53BF" w:rsidRPr="003665CF" w:rsidRDefault="008D53BF" w:rsidP="007107D2">
            <w:pPr>
              <w:rPr>
                <w:rFonts w:ascii="Poppins" w:hAnsi="Poppins" w:cs="Poppins"/>
                <w:color w:val="auto"/>
              </w:rPr>
            </w:pPr>
            <w:r w:rsidRPr="003665CF">
              <w:rPr>
                <w:rFonts w:ascii="Poppins" w:hAnsi="Poppins" w:cs="Poppins"/>
                <w:color w:val="auto"/>
              </w:rPr>
              <w:t>MPLS</w:t>
            </w:r>
          </w:p>
        </w:tc>
        <w:tc>
          <w:tcPr>
            <w:tcW w:w="7466" w:type="dxa"/>
            <w:tcBorders>
              <w:top w:val="single" w:sz="4" w:space="0" w:color="auto"/>
              <w:left w:val="single" w:sz="4" w:space="0" w:color="auto"/>
              <w:bottom w:val="single" w:sz="4" w:space="0" w:color="auto"/>
              <w:right w:val="single" w:sz="4" w:space="0" w:color="auto"/>
            </w:tcBorders>
            <w:vAlign w:val="center"/>
          </w:tcPr>
          <w:p w14:paraId="495DFD8E" w14:textId="75B01D6E" w:rsidR="008D53BF" w:rsidRPr="003665CF" w:rsidRDefault="008D53BF" w:rsidP="007107D2">
            <w:pPr>
              <w:rPr>
                <w:rFonts w:ascii="Poppins" w:hAnsi="Poppins" w:cs="Poppins"/>
                <w:color w:val="auto"/>
              </w:rPr>
            </w:pPr>
            <w:r w:rsidRPr="003665CF">
              <w:rPr>
                <w:rFonts w:ascii="Poppins" w:hAnsi="Poppins" w:cs="Poppins"/>
                <w:color w:val="auto"/>
              </w:rPr>
              <w:t xml:space="preserve">Multi-Protocol Label Switching.   </w:t>
            </w:r>
          </w:p>
        </w:tc>
      </w:tr>
      <w:tr w:rsidR="00644B5B" w:rsidRPr="003665CF" w14:paraId="4EE4A3E1" w14:textId="77777777" w:rsidTr="008B1B46">
        <w:trPr>
          <w:cantSplit/>
          <w:jc w:val="center"/>
          <w:ins w:id="202" w:author="Stuart McLarnon (NESO)" w:date="2024-11-20T14:55:00Z"/>
        </w:trPr>
        <w:tc>
          <w:tcPr>
            <w:tcW w:w="1606" w:type="dxa"/>
            <w:tcBorders>
              <w:top w:val="single" w:sz="4" w:space="0" w:color="auto"/>
              <w:left w:val="single" w:sz="4" w:space="0" w:color="auto"/>
              <w:bottom w:val="single" w:sz="4" w:space="0" w:color="auto"/>
              <w:right w:val="single" w:sz="4" w:space="0" w:color="auto"/>
            </w:tcBorders>
            <w:vAlign w:val="center"/>
          </w:tcPr>
          <w:p w14:paraId="2585F994" w14:textId="195F191C" w:rsidR="00644B5B" w:rsidRPr="003665CF" w:rsidRDefault="00644B5B" w:rsidP="007107D2">
            <w:pPr>
              <w:rPr>
                <w:ins w:id="203" w:author="Stuart McLarnon (NESO)" w:date="2024-11-20T14:55:00Z"/>
                <w:rFonts w:ascii="Poppins" w:hAnsi="Poppins" w:cs="Poppins"/>
                <w:color w:val="auto"/>
              </w:rPr>
            </w:pPr>
            <w:ins w:id="204" w:author="Stuart McLarnon (NESO)" w:date="2024-11-20T14:55:00Z">
              <w:r>
                <w:rPr>
                  <w:rFonts w:ascii="Poppins" w:hAnsi="Poppins" w:cs="Poppins"/>
                  <w:color w:val="auto"/>
                </w:rPr>
                <w:t>NESO</w:t>
              </w:r>
            </w:ins>
          </w:p>
        </w:tc>
        <w:tc>
          <w:tcPr>
            <w:tcW w:w="7466" w:type="dxa"/>
            <w:tcBorders>
              <w:top w:val="single" w:sz="4" w:space="0" w:color="auto"/>
              <w:left w:val="single" w:sz="4" w:space="0" w:color="auto"/>
              <w:bottom w:val="single" w:sz="4" w:space="0" w:color="auto"/>
              <w:right w:val="single" w:sz="4" w:space="0" w:color="auto"/>
            </w:tcBorders>
            <w:vAlign w:val="center"/>
          </w:tcPr>
          <w:p w14:paraId="1FC475B7" w14:textId="66F34026" w:rsidR="00644B5B" w:rsidRPr="003665CF" w:rsidRDefault="00644B5B" w:rsidP="007107D2">
            <w:pPr>
              <w:rPr>
                <w:ins w:id="205" w:author="Stuart McLarnon (NESO)" w:date="2024-11-20T14:55:00Z"/>
                <w:rFonts w:ascii="Poppins" w:hAnsi="Poppins" w:cs="Poppins"/>
                <w:color w:val="auto"/>
              </w:rPr>
            </w:pPr>
            <w:ins w:id="206" w:author="Stuart McLarnon (NESO)" w:date="2024-11-20T14:55:00Z">
              <w:r>
                <w:rPr>
                  <w:rFonts w:ascii="Poppins" w:hAnsi="Poppins" w:cs="Poppins"/>
                  <w:color w:val="auto"/>
                </w:rPr>
                <w:t xml:space="preserve">National Energy </w:t>
              </w:r>
              <w:r w:rsidR="004A466E">
                <w:rPr>
                  <w:rFonts w:ascii="Poppins" w:hAnsi="Poppins" w:cs="Poppins"/>
                  <w:color w:val="auto"/>
                </w:rPr>
                <w:t>System Operator</w:t>
              </w:r>
            </w:ins>
          </w:p>
        </w:tc>
      </w:tr>
      <w:tr w:rsidR="00746564" w:rsidRPr="003665CF" w14:paraId="41A48F2C" w14:textId="77777777" w:rsidTr="008B1B46">
        <w:trPr>
          <w:cantSplit/>
          <w:jc w:val="center"/>
          <w:ins w:id="207" w:author="Stuart McLarnon (NESO)" w:date="2025-01-22T10:48:00Z"/>
        </w:trPr>
        <w:tc>
          <w:tcPr>
            <w:tcW w:w="1606" w:type="dxa"/>
            <w:tcBorders>
              <w:top w:val="single" w:sz="4" w:space="0" w:color="auto"/>
              <w:left w:val="single" w:sz="4" w:space="0" w:color="auto"/>
              <w:bottom w:val="single" w:sz="4" w:space="0" w:color="auto"/>
              <w:right w:val="single" w:sz="4" w:space="0" w:color="auto"/>
            </w:tcBorders>
            <w:vAlign w:val="center"/>
          </w:tcPr>
          <w:p w14:paraId="3D27780A" w14:textId="08ABE1BC" w:rsidR="00746564" w:rsidRPr="003665CF" w:rsidRDefault="00746564" w:rsidP="007107D2">
            <w:pPr>
              <w:rPr>
                <w:ins w:id="208" w:author="Stuart McLarnon (NESO)" w:date="2025-01-22T10:48:00Z" w16du:dateUtc="2025-01-22T10:48:00Z"/>
                <w:rFonts w:ascii="Poppins" w:hAnsi="Poppins" w:cs="Poppins"/>
                <w:color w:val="auto"/>
              </w:rPr>
            </w:pPr>
            <w:ins w:id="209" w:author="Stuart McLarnon (NESO)" w:date="2025-01-22T10:48:00Z" w16du:dateUtc="2025-01-22T10:48:00Z">
              <w:r>
                <w:rPr>
                  <w:rFonts w:ascii="Poppins" w:hAnsi="Poppins" w:cs="Poppins"/>
                  <w:color w:val="auto"/>
                </w:rPr>
                <w:t>NIS</w:t>
              </w:r>
            </w:ins>
          </w:p>
        </w:tc>
        <w:tc>
          <w:tcPr>
            <w:tcW w:w="7466" w:type="dxa"/>
            <w:tcBorders>
              <w:top w:val="single" w:sz="4" w:space="0" w:color="auto"/>
              <w:left w:val="single" w:sz="4" w:space="0" w:color="auto"/>
              <w:bottom w:val="single" w:sz="4" w:space="0" w:color="auto"/>
              <w:right w:val="single" w:sz="4" w:space="0" w:color="auto"/>
            </w:tcBorders>
            <w:vAlign w:val="center"/>
          </w:tcPr>
          <w:p w14:paraId="2E34FB97" w14:textId="7F7E7776" w:rsidR="00746564" w:rsidRPr="003665CF" w:rsidRDefault="003912CB" w:rsidP="007107D2">
            <w:pPr>
              <w:rPr>
                <w:ins w:id="210" w:author="Stuart McLarnon (NESO)" w:date="2025-01-22T10:48:00Z" w16du:dateUtc="2025-01-22T10:48:00Z"/>
                <w:rFonts w:ascii="Poppins" w:hAnsi="Poppins" w:cs="Poppins"/>
                <w:color w:val="auto"/>
              </w:rPr>
            </w:pPr>
            <w:ins w:id="211" w:author="Stuart McLarnon (NESO)" w:date="2025-01-22T10:50:00Z" w16du:dateUtc="2025-01-22T10:50:00Z">
              <w:r>
                <w:rPr>
                  <w:rFonts w:ascii="Poppins" w:hAnsi="Poppins" w:cs="Poppins"/>
                  <w:color w:val="auto"/>
                </w:rPr>
                <w:t>Network and Information Systems</w:t>
              </w:r>
            </w:ins>
          </w:p>
        </w:tc>
      </w:tr>
      <w:tr w:rsidR="003665CF" w:rsidRPr="003665CF" w14:paraId="463EC5F8" w14:textId="77777777" w:rsidTr="008B1B46">
        <w:trPr>
          <w:cantSplit/>
          <w:jc w:val="center"/>
        </w:trPr>
        <w:tc>
          <w:tcPr>
            <w:tcW w:w="1606" w:type="dxa"/>
            <w:tcBorders>
              <w:top w:val="single" w:sz="4" w:space="0" w:color="auto"/>
              <w:left w:val="single" w:sz="4" w:space="0" w:color="auto"/>
              <w:bottom w:val="single" w:sz="4" w:space="0" w:color="auto"/>
              <w:right w:val="single" w:sz="4" w:space="0" w:color="auto"/>
            </w:tcBorders>
            <w:vAlign w:val="center"/>
          </w:tcPr>
          <w:p w14:paraId="79AAF3C3" w14:textId="3AFC90C9" w:rsidR="00A865E3" w:rsidRPr="003665CF" w:rsidRDefault="00A865E3" w:rsidP="007107D2">
            <w:pPr>
              <w:rPr>
                <w:rFonts w:ascii="Poppins" w:hAnsi="Poppins" w:cs="Poppins"/>
                <w:color w:val="auto"/>
              </w:rPr>
            </w:pPr>
            <w:r w:rsidRPr="003665CF">
              <w:rPr>
                <w:rFonts w:ascii="Poppins" w:hAnsi="Poppins" w:cs="Poppins"/>
                <w:color w:val="auto"/>
              </w:rPr>
              <w:t>PSTN</w:t>
            </w:r>
          </w:p>
        </w:tc>
        <w:tc>
          <w:tcPr>
            <w:tcW w:w="7466" w:type="dxa"/>
            <w:tcBorders>
              <w:top w:val="single" w:sz="4" w:space="0" w:color="auto"/>
              <w:left w:val="single" w:sz="4" w:space="0" w:color="auto"/>
              <w:bottom w:val="single" w:sz="4" w:space="0" w:color="auto"/>
              <w:right w:val="single" w:sz="4" w:space="0" w:color="auto"/>
            </w:tcBorders>
            <w:vAlign w:val="center"/>
          </w:tcPr>
          <w:p w14:paraId="2E5677CD" w14:textId="70BB5728" w:rsidR="00A865E3" w:rsidRPr="003665CF" w:rsidRDefault="00A865E3" w:rsidP="007107D2">
            <w:pPr>
              <w:rPr>
                <w:rFonts w:ascii="Poppins" w:hAnsi="Poppins" w:cs="Poppins"/>
                <w:color w:val="auto"/>
              </w:rPr>
            </w:pPr>
            <w:r w:rsidRPr="003665CF">
              <w:rPr>
                <w:rFonts w:ascii="Poppins" w:hAnsi="Poppins" w:cs="Poppins"/>
                <w:color w:val="auto"/>
              </w:rPr>
              <w:t>Public Switched Telep</w:t>
            </w:r>
            <w:r w:rsidR="00F16B12" w:rsidRPr="003665CF">
              <w:rPr>
                <w:rFonts w:ascii="Poppins" w:hAnsi="Poppins" w:cs="Poppins"/>
                <w:color w:val="auto"/>
              </w:rPr>
              <w:t>hone Network</w:t>
            </w:r>
          </w:p>
        </w:tc>
      </w:tr>
      <w:tr w:rsidR="003665CF" w:rsidRPr="003665CF" w14:paraId="473CFB66" w14:textId="77777777" w:rsidTr="008B1B46">
        <w:trPr>
          <w:cantSplit/>
          <w:jc w:val="center"/>
        </w:trPr>
        <w:tc>
          <w:tcPr>
            <w:tcW w:w="1606" w:type="dxa"/>
            <w:tcBorders>
              <w:top w:val="single" w:sz="4" w:space="0" w:color="auto"/>
              <w:left w:val="single" w:sz="4" w:space="0" w:color="auto"/>
              <w:bottom w:val="single" w:sz="4" w:space="0" w:color="auto"/>
              <w:right w:val="single" w:sz="4" w:space="0" w:color="auto"/>
            </w:tcBorders>
            <w:vAlign w:val="center"/>
          </w:tcPr>
          <w:p w14:paraId="4A149CB9" w14:textId="08913451" w:rsidR="008D53BF" w:rsidRPr="003665CF" w:rsidRDefault="00A27341" w:rsidP="007107D2">
            <w:pPr>
              <w:rPr>
                <w:rFonts w:ascii="Poppins" w:hAnsi="Poppins" w:cs="Poppins"/>
                <w:color w:val="auto"/>
              </w:rPr>
            </w:pPr>
            <w:r w:rsidRPr="003665CF">
              <w:rPr>
                <w:rFonts w:ascii="Poppins" w:hAnsi="Poppins" w:cs="Poppins"/>
                <w:color w:val="auto"/>
              </w:rPr>
              <w:t>RTU</w:t>
            </w:r>
          </w:p>
        </w:tc>
        <w:tc>
          <w:tcPr>
            <w:tcW w:w="7466" w:type="dxa"/>
            <w:tcBorders>
              <w:top w:val="single" w:sz="4" w:space="0" w:color="auto"/>
              <w:left w:val="single" w:sz="4" w:space="0" w:color="auto"/>
              <w:bottom w:val="single" w:sz="4" w:space="0" w:color="auto"/>
              <w:right w:val="single" w:sz="4" w:space="0" w:color="auto"/>
            </w:tcBorders>
            <w:vAlign w:val="center"/>
          </w:tcPr>
          <w:p w14:paraId="13CD54DA" w14:textId="22350FC4" w:rsidR="008D53BF" w:rsidRPr="003665CF" w:rsidRDefault="00A27341" w:rsidP="007107D2">
            <w:pPr>
              <w:rPr>
                <w:rFonts w:ascii="Poppins" w:hAnsi="Poppins" w:cs="Poppins"/>
                <w:color w:val="auto"/>
              </w:rPr>
            </w:pPr>
            <w:r w:rsidRPr="003665CF">
              <w:rPr>
                <w:rFonts w:ascii="Poppins" w:hAnsi="Poppins" w:cs="Poppins"/>
                <w:color w:val="auto"/>
              </w:rPr>
              <w:t>Remote Terminal/Telemetry Unit</w:t>
            </w:r>
          </w:p>
        </w:tc>
      </w:tr>
      <w:tr w:rsidR="003665CF" w:rsidRPr="003665CF" w14:paraId="6F976BDF" w14:textId="77777777" w:rsidTr="008B1B46">
        <w:trPr>
          <w:cantSplit/>
          <w:jc w:val="center"/>
        </w:trPr>
        <w:tc>
          <w:tcPr>
            <w:tcW w:w="1606" w:type="dxa"/>
            <w:tcBorders>
              <w:top w:val="single" w:sz="4" w:space="0" w:color="auto"/>
              <w:left w:val="single" w:sz="4" w:space="0" w:color="auto"/>
              <w:bottom w:val="single" w:sz="4" w:space="0" w:color="auto"/>
              <w:right w:val="single" w:sz="4" w:space="0" w:color="auto"/>
            </w:tcBorders>
            <w:vAlign w:val="center"/>
          </w:tcPr>
          <w:p w14:paraId="0985477B" w14:textId="4863B5DB" w:rsidR="008D53BF" w:rsidRPr="003665CF" w:rsidRDefault="009132C7" w:rsidP="007107D2">
            <w:pPr>
              <w:rPr>
                <w:rFonts w:ascii="Poppins" w:hAnsi="Poppins" w:cs="Poppins"/>
                <w:color w:val="auto"/>
              </w:rPr>
            </w:pPr>
            <w:r w:rsidRPr="003665CF">
              <w:rPr>
                <w:rFonts w:ascii="Poppins" w:hAnsi="Poppins" w:cs="Poppins"/>
                <w:color w:val="auto"/>
              </w:rPr>
              <w:t>SCADA</w:t>
            </w:r>
          </w:p>
        </w:tc>
        <w:tc>
          <w:tcPr>
            <w:tcW w:w="7466" w:type="dxa"/>
            <w:tcBorders>
              <w:top w:val="single" w:sz="4" w:space="0" w:color="auto"/>
              <w:left w:val="single" w:sz="4" w:space="0" w:color="auto"/>
              <w:bottom w:val="single" w:sz="4" w:space="0" w:color="auto"/>
              <w:right w:val="single" w:sz="4" w:space="0" w:color="auto"/>
            </w:tcBorders>
            <w:vAlign w:val="center"/>
          </w:tcPr>
          <w:p w14:paraId="591401D7" w14:textId="751657ED" w:rsidR="008D53BF" w:rsidRPr="003665CF" w:rsidRDefault="009132C7" w:rsidP="007107D2">
            <w:pPr>
              <w:rPr>
                <w:rFonts w:ascii="Poppins" w:hAnsi="Poppins" w:cs="Poppins"/>
                <w:color w:val="auto"/>
              </w:rPr>
            </w:pPr>
            <w:r w:rsidRPr="003665CF">
              <w:rPr>
                <w:rFonts w:ascii="Poppins" w:hAnsi="Poppins" w:cs="Poppins"/>
                <w:color w:val="auto"/>
              </w:rPr>
              <w:t xml:space="preserve">Supervisory (Substation) Control And Data </w:t>
            </w:r>
            <w:r w:rsidR="00106D3D" w:rsidRPr="003665CF">
              <w:rPr>
                <w:rFonts w:ascii="Poppins" w:hAnsi="Poppins" w:cs="Poppins"/>
                <w:color w:val="auto"/>
              </w:rPr>
              <w:t>Acquisition</w:t>
            </w:r>
          </w:p>
        </w:tc>
      </w:tr>
      <w:tr w:rsidR="002B0594" w:rsidRPr="003665CF" w14:paraId="20C6465F" w14:textId="77777777" w:rsidTr="008B1B46">
        <w:trPr>
          <w:cantSplit/>
          <w:jc w:val="center"/>
          <w:ins w:id="212" w:author="Stuart McLarnon (NESO)" w:date="2025-01-22T11:12:00Z"/>
        </w:trPr>
        <w:tc>
          <w:tcPr>
            <w:tcW w:w="1606" w:type="dxa"/>
            <w:tcBorders>
              <w:top w:val="single" w:sz="4" w:space="0" w:color="auto"/>
              <w:left w:val="single" w:sz="4" w:space="0" w:color="auto"/>
              <w:bottom w:val="single" w:sz="4" w:space="0" w:color="auto"/>
              <w:right w:val="single" w:sz="4" w:space="0" w:color="auto"/>
            </w:tcBorders>
            <w:vAlign w:val="center"/>
          </w:tcPr>
          <w:p w14:paraId="6D3699CB" w14:textId="00B502B6" w:rsidR="002B0594" w:rsidRPr="003665CF" w:rsidRDefault="007C2013" w:rsidP="007107D2">
            <w:pPr>
              <w:rPr>
                <w:ins w:id="213" w:author="Stuart McLarnon (NESO)" w:date="2025-01-22T11:12:00Z" w16du:dateUtc="2025-01-22T11:12:00Z"/>
                <w:rFonts w:ascii="Poppins" w:hAnsi="Poppins" w:cs="Poppins"/>
                <w:color w:val="auto"/>
              </w:rPr>
            </w:pPr>
            <w:ins w:id="214" w:author="Stuart McLarnon (NESO)" w:date="2025-01-22T11:13:00Z" w16du:dateUtc="2025-01-22T11:13:00Z">
              <w:r>
                <w:rPr>
                  <w:rFonts w:ascii="Poppins" w:hAnsi="Poppins" w:cs="Poppins"/>
                  <w:color w:val="auto"/>
                </w:rPr>
                <w:t>SLA</w:t>
              </w:r>
            </w:ins>
          </w:p>
        </w:tc>
        <w:tc>
          <w:tcPr>
            <w:tcW w:w="7466" w:type="dxa"/>
            <w:tcBorders>
              <w:top w:val="single" w:sz="4" w:space="0" w:color="auto"/>
              <w:left w:val="single" w:sz="4" w:space="0" w:color="auto"/>
              <w:bottom w:val="single" w:sz="4" w:space="0" w:color="auto"/>
              <w:right w:val="single" w:sz="4" w:space="0" w:color="auto"/>
            </w:tcBorders>
            <w:vAlign w:val="center"/>
          </w:tcPr>
          <w:p w14:paraId="62B6FAF4" w14:textId="1DBBA895" w:rsidR="002B0594" w:rsidRPr="003665CF" w:rsidRDefault="007C2013" w:rsidP="007107D2">
            <w:pPr>
              <w:rPr>
                <w:ins w:id="215" w:author="Stuart McLarnon (NESO)" w:date="2025-01-22T11:12:00Z" w16du:dateUtc="2025-01-22T11:12:00Z"/>
                <w:rFonts w:ascii="Poppins" w:hAnsi="Poppins" w:cs="Poppins"/>
                <w:color w:val="auto"/>
              </w:rPr>
            </w:pPr>
            <w:ins w:id="216" w:author="Stuart McLarnon (NESO)" w:date="2025-01-22T11:13:00Z">
              <w:r w:rsidRPr="007C2013">
                <w:rPr>
                  <w:rFonts w:ascii="Poppins" w:hAnsi="Poppins" w:cs="Poppins"/>
                  <w:color w:val="auto"/>
                </w:rPr>
                <w:t>Service Level Agreement</w:t>
              </w:r>
            </w:ins>
          </w:p>
        </w:tc>
      </w:tr>
      <w:tr w:rsidR="003665CF" w:rsidRPr="003665CF" w14:paraId="150F7DE3" w14:textId="77777777" w:rsidTr="008B1B46">
        <w:trPr>
          <w:cantSplit/>
          <w:jc w:val="center"/>
        </w:trPr>
        <w:tc>
          <w:tcPr>
            <w:tcW w:w="1606" w:type="dxa"/>
            <w:tcBorders>
              <w:top w:val="single" w:sz="4" w:space="0" w:color="auto"/>
              <w:left w:val="single" w:sz="4" w:space="0" w:color="auto"/>
              <w:bottom w:val="single" w:sz="4" w:space="0" w:color="auto"/>
              <w:right w:val="single" w:sz="4" w:space="0" w:color="auto"/>
            </w:tcBorders>
            <w:vAlign w:val="center"/>
          </w:tcPr>
          <w:p w14:paraId="1F1230E4" w14:textId="77777777" w:rsidR="008D53BF" w:rsidRPr="003665CF" w:rsidRDefault="008D53BF" w:rsidP="007107D2">
            <w:pPr>
              <w:rPr>
                <w:rFonts w:ascii="Poppins" w:hAnsi="Poppins" w:cs="Poppins"/>
                <w:color w:val="auto"/>
              </w:rPr>
            </w:pPr>
            <w:r w:rsidRPr="003665CF">
              <w:rPr>
                <w:rFonts w:ascii="Poppins" w:hAnsi="Poppins" w:cs="Poppins"/>
                <w:color w:val="auto"/>
              </w:rPr>
              <w:t>WA API</w:t>
            </w:r>
          </w:p>
        </w:tc>
        <w:tc>
          <w:tcPr>
            <w:tcW w:w="7466" w:type="dxa"/>
            <w:tcBorders>
              <w:top w:val="single" w:sz="4" w:space="0" w:color="auto"/>
              <w:left w:val="single" w:sz="4" w:space="0" w:color="auto"/>
              <w:bottom w:val="single" w:sz="4" w:space="0" w:color="auto"/>
              <w:right w:val="single" w:sz="4" w:space="0" w:color="auto"/>
            </w:tcBorders>
            <w:vAlign w:val="center"/>
          </w:tcPr>
          <w:p w14:paraId="17EA5D71" w14:textId="77777777" w:rsidR="008D53BF" w:rsidRPr="003665CF" w:rsidRDefault="008D53BF" w:rsidP="007107D2">
            <w:pPr>
              <w:rPr>
                <w:rFonts w:ascii="Poppins" w:hAnsi="Poppins" w:cs="Poppins"/>
                <w:color w:val="auto"/>
              </w:rPr>
            </w:pPr>
            <w:r w:rsidRPr="003665CF">
              <w:rPr>
                <w:rFonts w:ascii="Poppins" w:hAnsi="Poppins" w:cs="Poppins"/>
                <w:color w:val="auto"/>
              </w:rPr>
              <w:t>Wider-Access API</w:t>
            </w:r>
          </w:p>
        </w:tc>
      </w:tr>
    </w:tbl>
    <w:p w14:paraId="1BAE1601" w14:textId="1D481319" w:rsidR="00C43819" w:rsidRPr="00C00220" w:rsidRDefault="008A361D" w:rsidP="00E53275">
      <w:pPr>
        <w:pStyle w:val="Heading1"/>
        <w:rPr>
          <w:rFonts w:ascii="Poppins Medium" w:hAnsi="Poppins Medium" w:cs="Poppins Medium"/>
          <w:color w:val="auto"/>
        </w:rPr>
      </w:pPr>
      <w:r w:rsidRPr="003665CF">
        <w:rPr>
          <w:rFonts w:ascii="Poppins" w:hAnsi="Poppins" w:cs="Poppins"/>
          <w:b w:val="0"/>
          <w:color w:val="auto"/>
          <w:sz w:val="22"/>
        </w:rPr>
        <w:br w:type="page"/>
      </w:r>
      <w:bookmarkStart w:id="217" w:name="_Toc53053738"/>
      <w:bookmarkStart w:id="218" w:name="_Toc57024498"/>
      <w:r w:rsidR="00C43819" w:rsidRPr="00C00220">
        <w:rPr>
          <w:rFonts w:ascii="Poppins Medium" w:hAnsi="Poppins Medium" w:cs="Poppins Medium"/>
          <w:color w:val="3F0731"/>
          <w:sz w:val="32"/>
          <w:szCs w:val="32"/>
        </w:rPr>
        <w:lastRenderedPageBreak/>
        <w:t>Definitions</w:t>
      </w:r>
      <w:bookmarkEnd w:id="217"/>
      <w:bookmarkEnd w:id="218"/>
    </w:p>
    <w:p w14:paraId="7C3ADAE3" w14:textId="77777777" w:rsidR="00C43819" w:rsidRPr="003665CF" w:rsidRDefault="00C43819" w:rsidP="00162998">
      <w:pPr>
        <w:ind w:firstLine="567"/>
        <w:rPr>
          <w:rFonts w:ascii="Poppins" w:hAnsi="Poppins" w:cs="Poppins"/>
          <w:color w:val="auto"/>
        </w:rPr>
      </w:pPr>
      <w:r w:rsidRPr="003665CF">
        <w:rPr>
          <w:rFonts w:ascii="Poppins" w:hAnsi="Poppins" w:cs="Poppins"/>
          <w:color w:val="auto"/>
        </w:rPr>
        <w:t>The following working definitions are used for the purposes of this document.</w:t>
      </w:r>
    </w:p>
    <w:p w14:paraId="6FECC552" w14:textId="6F713194" w:rsidR="00F36C6B" w:rsidRPr="003665CF" w:rsidRDefault="00F36C6B" w:rsidP="00F36C6B">
      <w:pPr>
        <w:ind w:firstLine="709"/>
        <w:rPr>
          <w:rFonts w:ascii="Poppins" w:hAnsi="Poppins" w:cs="Poppins"/>
          <w:color w:val="auto"/>
        </w:rPr>
      </w:pPr>
      <w:r w:rsidRPr="003665CF">
        <w:rPr>
          <w:rFonts w:ascii="Poppins" w:hAnsi="Poppins" w:cs="Poppins"/>
          <w:color w:val="auto"/>
        </w:rPr>
        <w:t>Table 4.0 - Definitions</w:t>
      </w: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1"/>
        <w:gridCol w:w="7221"/>
      </w:tblGrid>
      <w:tr w:rsidR="003665CF" w:rsidRPr="003665CF" w14:paraId="1935142A" w14:textId="77777777" w:rsidTr="00C43819">
        <w:trPr>
          <w:cantSplit/>
          <w:tblHeader/>
        </w:trPr>
        <w:tc>
          <w:tcPr>
            <w:tcW w:w="1606" w:type="dxa"/>
          </w:tcPr>
          <w:p w14:paraId="78EC2FD8" w14:textId="77777777" w:rsidR="00C43819" w:rsidRPr="003665CF" w:rsidRDefault="00C43819" w:rsidP="00C43819">
            <w:pPr>
              <w:rPr>
                <w:rFonts w:ascii="Poppins" w:hAnsi="Poppins" w:cs="Poppins"/>
                <w:b/>
                <w:bCs/>
                <w:color w:val="auto"/>
              </w:rPr>
            </w:pPr>
            <w:r w:rsidRPr="003665CF">
              <w:rPr>
                <w:rFonts w:ascii="Poppins" w:hAnsi="Poppins" w:cs="Poppins"/>
                <w:b/>
                <w:bCs/>
                <w:color w:val="auto"/>
              </w:rPr>
              <w:t>Term</w:t>
            </w:r>
          </w:p>
        </w:tc>
        <w:tc>
          <w:tcPr>
            <w:tcW w:w="7466" w:type="dxa"/>
          </w:tcPr>
          <w:p w14:paraId="17F47B90" w14:textId="77777777" w:rsidR="00C43819" w:rsidRPr="003665CF" w:rsidRDefault="00C43819" w:rsidP="00C43819">
            <w:pPr>
              <w:rPr>
                <w:rFonts w:ascii="Poppins" w:hAnsi="Poppins" w:cs="Poppins"/>
                <w:b/>
                <w:bCs/>
                <w:color w:val="auto"/>
              </w:rPr>
            </w:pPr>
            <w:r w:rsidRPr="003665CF">
              <w:rPr>
                <w:rFonts w:ascii="Poppins" w:hAnsi="Poppins" w:cs="Poppins"/>
                <w:b/>
                <w:bCs/>
                <w:color w:val="auto"/>
              </w:rPr>
              <w:t>Definition</w:t>
            </w:r>
          </w:p>
        </w:tc>
      </w:tr>
      <w:tr w:rsidR="003665CF" w:rsidRPr="003665CF" w14:paraId="1E22615B" w14:textId="77777777" w:rsidTr="00C43819">
        <w:trPr>
          <w:cantSplit/>
        </w:trPr>
        <w:tc>
          <w:tcPr>
            <w:tcW w:w="1606" w:type="dxa"/>
          </w:tcPr>
          <w:p w14:paraId="7DE3A29B" w14:textId="7120D632" w:rsidR="00D92FE0" w:rsidRPr="003665CF" w:rsidRDefault="00D92FE0" w:rsidP="00C43819">
            <w:pPr>
              <w:rPr>
                <w:rFonts w:ascii="Poppins" w:hAnsi="Poppins" w:cs="Poppins"/>
                <w:color w:val="auto"/>
              </w:rPr>
            </w:pPr>
            <w:r w:rsidRPr="003665CF">
              <w:rPr>
                <w:rFonts w:ascii="Poppins" w:hAnsi="Poppins" w:cs="Poppins"/>
                <w:color w:val="auto"/>
              </w:rPr>
              <w:t>Anchor Restoration Contract</w:t>
            </w:r>
          </w:p>
        </w:tc>
        <w:tc>
          <w:tcPr>
            <w:tcW w:w="7466" w:type="dxa"/>
          </w:tcPr>
          <w:p w14:paraId="20E22140" w14:textId="16E352DC" w:rsidR="00D92FE0" w:rsidRPr="003665CF" w:rsidRDefault="00D92FE0" w:rsidP="00C43819">
            <w:pPr>
              <w:rPr>
                <w:rFonts w:ascii="Poppins" w:hAnsi="Poppins" w:cs="Poppins"/>
                <w:color w:val="auto"/>
              </w:rPr>
            </w:pPr>
            <w:r w:rsidRPr="003665CF">
              <w:rPr>
                <w:rFonts w:ascii="Poppins" w:hAnsi="Poppins" w:cs="Poppins"/>
                <w:color w:val="auto"/>
              </w:rPr>
              <w:t xml:space="preserve">As defined in the </w:t>
            </w:r>
            <w:r w:rsidR="00C42246">
              <w:rPr>
                <w:rFonts w:ascii="Poppins" w:hAnsi="Poppins" w:cs="Poppins"/>
                <w:color w:val="auto"/>
              </w:rPr>
              <w:t>Grid Code</w:t>
            </w:r>
            <w:r w:rsidR="007C3E09" w:rsidRPr="003665CF">
              <w:rPr>
                <w:rFonts w:ascii="Poppins" w:hAnsi="Poppins" w:cs="Poppins"/>
                <w:color w:val="auto"/>
              </w:rPr>
              <w:t>.</w:t>
            </w:r>
          </w:p>
        </w:tc>
      </w:tr>
      <w:tr w:rsidR="003665CF" w:rsidRPr="003665CF" w14:paraId="4B836023" w14:textId="77777777" w:rsidTr="00C43819">
        <w:trPr>
          <w:cantSplit/>
        </w:trPr>
        <w:tc>
          <w:tcPr>
            <w:tcW w:w="1606" w:type="dxa"/>
          </w:tcPr>
          <w:p w14:paraId="18F8155B" w14:textId="15BA6BC0" w:rsidR="00162998" w:rsidRPr="003665CF" w:rsidRDefault="00162998" w:rsidP="00C43819">
            <w:pPr>
              <w:rPr>
                <w:rFonts w:ascii="Poppins" w:hAnsi="Poppins" w:cs="Poppins"/>
                <w:color w:val="auto"/>
              </w:rPr>
            </w:pPr>
            <w:r w:rsidRPr="003665CF">
              <w:rPr>
                <w:rFonts w:ascii="Poppins" w:hAnsi="Poppins" w:cs="Poppins"/>
                <w:color w:val="auto"/>
              </w:rPr>
              <w:t>API</w:t>
            </w:r>
          </w:p>
        </w:tc>
        <w:tc>
          <w:tcPr>
            <w:tcW w:w="7466" w:type="dxa"/>
          </w:tcPr>
          <w:p w14:paraId="0058034D" w14:textId="533A3F19" w:rsidR="00162998" w:rsidRPr="003665CF" w:rsidRDefault="000940EF" w:rsidP="000A54D6">
            <w:pPr>
              <w:jc w:val="both"/>
              <w:rPr>
                <w:rFonts w:ascii="Poppins" w:hAnsi="Poppins" w:cs="Poppins"/>
                <w:color w:val="auto"/>
              </w:rPr>
            </w:pPr>
            <w:r w:rsidRPr="003665CF">
              <w:rPr>
                <w:rFonts w:ascii="Poppins" w:hAnsi="Poppins" w:cs="Poppins"/>
                <w:color w:val="auto"/>
              </w:rPr>
              <w:t>A computing interface which defines interactions between multiple software</w:t>
            </w:r>
            <w:r w:rsidR="00AB2BE2" w:rsidRPr="003665CF">
              <w:rPr>
                <w:rFonts w:ascii="Poppins" w:hAnsi="Poppins" w:cs="Poppins"/>
                <w:color w:val="auto"/>
              </w:rPr>
              <w:t xml:space="preserve"> systems.</w:t>
            </w:r>
          </w:p>
        </w:tc>
      </w:tr>
      <w:tr w:rsidR="003665CF" w:rsidRPr="003665CF" w14:paraId="225CAD08" w14:textId="77777777" w:rsidTr="00C43819">
        <w:trPr>
          <w:cantSplit/>
        </w:trPr>
        <w:tc>
          <w:tcPr>
            <w:tcW w:w="1606" w:type="dxa"/>
          </w:tcPr>
          <w:p w14:paraId="2453425C" w14:textId="77777777" w:rsidR="00C43819" w:rsidRPr="003665CF" w:rsidRDefault="00C43819" w:rsidP="00C43819">
            <w:pPr>
              <w:rPr>
                <w:rFonts w:ascii="Poppins" w:hAnsi="Poppins" w:cs="Poppins"/>
                <w:color w:val="auto"/>
              </w:rPr>
            </w:pPr>
            <w:r w:rsidRPr="003665CF">
              <w:rPr>
                <w:rFonts w:ascii="Poppins" w:hAnsi="Poppins" w:cs="Poppins"/>
                <w:color w:val="auto"/>
              </w:rPr>
              <w:t>Authorised Party</w:t>
            </w:r>
          </w:p>
        </w:tc>
        <w:tc>
          <w:tcPr>
            <w:tcW w:w="7466" w:type="dxa"/>
          </w:tcPr>
          <w:p w14:paraId="2925989E" w14:textId="22979628" w:rsidR="00C43819" w:rsidRPr="003665CF" w:rsidRDefault="00C43819" w:rsidP="000A54D6">
            <w:pPr>
              <w:jc w:val="both"/>
              <w:rPr>
                <w:rFonts w:ascii="Poppins" w:hAnsi="Poppins" w:cs="Poppins"/>
                <w:color w:val="auto"/>
              </w:rPr>
            </w:pPr>
            <w:r w:rsidRPr="003665CF">
              <w:rPr>
                <w:rFonts w:ascii="Poppins" w:hAnsi="Poppins" w:cs="Poppins"/>
                <w:color w:val="auto"/>
              </w:rPr>
              <w:t xml:space="preserve">The person or persons nominated by a market participant, and agreed by </w:t>
            </w:r>
            <w:ins w:id="219" w:author="Stuart McLarnon (NESO)" w:date="2025-01-22T11:22:00Z" w16du:dateUtc="2025-01-22T11:22:00Z">
              <w:r w:rsidR="009A3191">
                <w:rPr>
                  <w:rFonts w:ascii="Poppins" w:hAnsi="Poppins" w:cs="Poppins"/>
                  <w:color w:val="auto"/>
                </w:rPr>
                <w:t xml:space="preserve">the </w:t>
              </w:r>
            </w:ins>
            <w:r w:rsidR="00C00220">
              <w:rPr>
                <w:rFonts w:ascii="Poppins" w:hAnsi="Poppins" w:cs="Poppins"/>
                <w:color w:val="auto"/>
              </w:rPr>
              <w:t xml:space="preserve">National </w:t>
            </w:r>
            <w:del w:id="220" w:author="Stuart McLarnon (NESO)" w:date="2024-11-20T14:55:00Z">
              <w:r w:rsidRPr="00E94F58">
                <w:delText>Grid ESO</w:delText>
              </w:r>
            </w:del>
            <w:ins w:id="221" w:author="Stuart McLarnon (NESO)" w:date="2024-11-20T14:55:00Z">
              <w:r w:rsidR="00C00220">
                <w:rPr>
                  <w:rFonts w:ascii="Poppins" w:hAnsi="Poppins" w:cs="Poppins"/>
                  <w:color w:val="auto"/>
                </w:rPr>
                <w:t>Energy System Operator</w:t>
              </w:r>
            </w:ins>
            <w:r w:rsidRPr="003665CF">
              <w:rPr>
                <w:rFonts w:ascii="Poppins" w:hAnsi="Poppins" w:cs="Poppins"/>
                <w:color w:val="auto"/>
              </w:rPr>
              <w:t>, for the purpose of operating and maintaining communication circuits between the participant's premises and</w:t>
            </w:r>
            <w:ins w:id="222" w:author="Stuart McLarnon (NESO)" w:date="2025-01-22T11:22:00Z" w16du:dateUtc="2025-01-22T11:22:00Z">
              <w:r w:rsidR="009A3191">
                <w:rPr>
                  <w:rFonts w:ascii="Poppins" w:hAnsi="Poppins" w:cs="Poppins"/>
                  <w:color w:val="auto"/>
                </w:rPr>
                <w:t xml:space="preserve"> the</w:t>
              </w:r>
            </w:ins>
            <w:r w:rsidRPr="003665CF">
              <w:rPr>
                <w:rFonts w:ascii="Poppins" w:hAnsi="Poppins" w:cs="Poppins"/>
                <w:color w:val="auto"/>
              </w:rPr>
              <w:t xml:space="preserve"> </w:t>
            </w:r>
            <w:r w:rsidR="00C00220">
              <w:rPr>
                <w:rFonts w:ascii="Poppins" w:hAnsi="Poppins" w:cs="Poppins"/>
                <w:color w:val="auto"/>
              </w:rPr>
              <w:t xml:space="preserve">National </w:t>
            </w:r>
            <w:del w:id="223" w:author="Stuart McLarnon (NESO)" w:date="2024-11-20T14:55:00Z">
              <w:r w:rsidRPr="00E94F58">
                <w:delText>Grid ESO’s</w:delText>
              </w:r>
            </w:del>
            <w:ins w:id="224" w:author="Stuart McLarnon (NESO)" w:date="2024-11-20T14:55:00Z">
              <w:r w:rsidR="00C00220">
                <w:rPr>
                  <w:rFonts w:ascii="Poppins" w:hAnsi="Poppins" w:cs="Poppins"/>
                  <w:color w:val="auto"/>
                </w:rPr>
                <w:t>Energy System Operator</w:t>
              </w:r>
              <w:r w:rsidRPr="003665CF">
                <w:rPr>
                  <w:rFonts w:ascii="Poppins" w:hAnsi="Poppins" w:cs="Poppins"/>
                  <w:color w:val="auto"/>
                </w:rPr>
                <w:t>’s</w:t>
              </w:r>
            </w:ins>
            <w:r w:rsidRPr="003665CF">
              <w:rPr>
                <w:rFonts w:ascii="Poppins" w:hAnsi="Poppins" w:cs="Poppins"/>
                <w:color w:val="auto"/>
              </w:rPr>
              <w:t xml:space="preserve"> premises. This includes persons authorised to receive details of security arrangements relating to such circuits, and to request changes to participant account passwords.</w:t>
            </w:r>
          </w:p>
        </w:tc>
      </w:tr>
      <w:tr w:rsidR="003665CF" w:rsidRPr="003665CF" w14:paraId="0B2F89DA" w14:textId="77777777" w:rsidTr="00C43819">
        <w:trPr>
          <w:cantSplit/>
        </w:trPr>
        <w:tc>
          <w:tcPr>
            <w:tcW w:w="1606" w:type="dxa"/>
          </w:tcPr>
          <w:p w14:paraId="1D728EE2" w14:textId="19F9F5C9" w:rsidR="007107D2" w:rsidRPr="003665CF" w:rsidRDefault="007107D2" w:rsidP="00C43819">
            <w:pPr>
              <w:rPr>
                <w:rFonts w:ascii="Poppins" w:hAnsi="Poppins" w:cs="Poppins"/>
                <w:color w:val="auto"/>
              </w:rPr>
            </w:pPr>
            <w:r w:rsidRPr="003665CF">
              <w:rPr>
                <w:rFonts w:ascii="Poppins" w:hAnsi="Poppins" w:cs="Poppins"/>
                <w:color w:val="auto"/>
              </w:rPr>
              <w:t>Aggregated BMU</w:t>
            </w:r>
          </w:p>
        </w:tc>
        <w:tc>
          <w:tcPr>
            <w:tcW w:w="7466" w:type="dxa"/>
          </w:tcPr>
          <w:p w14:paraId="4EE03A75" w14:textId="7EF43D2B" w:rsidR="007107D2" w:rsidRPr="003665CF" w:rsidRDefault="007107D2" w:rsidP="000A54D6">
            <w:pPr>
              <w:autoSpaceDE w:val="0"/>
              <w:autoSpaceDN w:val="0"/>
              <w:adjustRightInd w:val="0"/>
              <w:jc w:val="both"/>
              <w:rPr>
                <w:rFonts w:ascii="Poppins" w:hAnsi="Poppins" w:cs="Poppins"/>
                <w:color w:val="auto"/>
                <w:lang w:eastAsia="en-GB"/>
              </w:rPr>
            </w:pPr>
            <w:r w:rsidRPr="003665CF">
              <w:rPr>
                <w:rFonts w:ascii="Poppins" w:hAnsi="Poppins" w:cs="Poppins"/>
                <w:color w:val="auto"/>
                <w:lang w:eastAsia="en-GB"/>
              </w:rPr>
              <w:t>A registered BMU, encompassing a portfolio of secondary assets (generation and/or demand), within the same Constrained Group</w:t>
            </w:r>
          </w:p>
        </w:tc>
      </w:tr>
      <w:tr w:rsidR="003665CF" w:rsidRPr="003665CF" w14:paraId="09112A16" w14:textId="77777777" w:rsidTr="00C43819">
        <w:trPr>
          <w:cantSplit/>
        </w:trPr>
        <w:tc>
          <w:tcPr>
            <w:tcW w:w="1606" w:type="dxa"/>
          </w:tcPr>
          <w:p w14:paraId="7C833955" w14:textId="6167EBEB" w:rsidR="00C43819" w:rsidRPr="003665CF" w:rsidRDefault="00C43819" w:rsidP="00C43819">
            <w:pPr>
              <w:rPr>
                <w:rFonts w:ascii="Poppins" w:hAnsi="Poppins" w:cs="Poppins"/>
                <w:color w:val="auto"/>
              </w:rPr>
            </w:pPr>
            <w:r w:rsidRPr="003665CF">
              <w:rPr>
                <w:rFonts w:ascii="Poppins" w:hAnsi="Poppins" w:cs="Poppins"/>
                <w:color w:val="auto"/>
              </w:rPr>
              <w:t>Automatic Logging</w:t>
            </w:r>
            <w:r w:rsidR="00BC41CD" w:rsidRPr="003665CF">
              <w:rPr>
                <w:rFonts w:ascii="Poppins" w:hAnsi="Poppins" w:cs="Poppins"/>
                <w:color w:val="auto"/>
              </w:rPr>
              <w:t xml:space="preserve"> </w:t>
            </w:r>
            <w:r w:rsidRPr="003665CF">
              <w:rPr>
                <w:rFonts w:ascii="Poppins" w:hAnsi="Poppins" w:cs="Poppins"/>
                <w:color w:val="auto"/>
              </w:rPr>
              <w:t>Device</w:t>
            </w:r>
          </w:p>
        </w:tc>
        <w:tc>
          <w:tcPr>
            <w:tcW w:w="7466" w:type="dxa"/>
          </w:tcPr>
          <w:p w14:paraId="513B7E85" w14:textId="77777777" w:rsidR="00C43819" w:rsidRPr="003665CF" w:rsidRDefault="00C43819" w:rsidP="000A54D6">
            <w:pPr>
              <w:autoSpaceDE w:val="0"/>
              <w:autoSpaceDN w:val="0"/>
              <w:adjustRightInd w:val="0"/>
              <w:jc w:val="both"/>
              <w:rPr>
                <w:rFonts w:ascii="Poppins" w:hAnsi="Poppins" w:cs="Poppins"/>
                <w:color w:val="auto"/>
                <w:lang w:eastAsia="en-GB"/>
              </w:rPr>
            </w:pPr>
            <w:r w:rsidRPr="003665CF">
              <w:rPr>
                <w:rFonts w:ascii="Poppins" w:hAnsi="Poppins" w:cs="Poppins"/>
                <w:color w:val="auto"/>
                <w:lang w:eastAsia="en-GB"/>
              </w:rPr>
              <w:t>The computer facility at a Control Point capable of receiving Bid-Offer</w:t>
            </w:r>
          </w:p>
          <w:p w14:paraId="72718BE8" w14:textId="2D5F5A63" w:rsidR="00C43819" w:rsidRPr="003665CF" w:rsidRDefault="00C43819" w:rsidP="000A54D6">
            <w:pPr>
              <w:jc w:val="both"/>
              <w:rPr>
                <w:rFonts w:ascii="Poppins" w:hAnsi="Poppins" w:cs="Poppins"/>
                <w:color w:val="auto"/>
              </w:rPr>
            </w:pPr>
            <w:r w:rsidRPr="003665CF">
              <w:rPr>
                <w:rFonts w:ascii="Poppins" w:hAnsi="Poppins" w:cs="Poppins"/>
                <w:color w:val="auto"/>
                <w:lang w:eastAsia="en-GB"/>
              </w:rPr>
              <w:t xml:space="preserve">Acceptances and certain other instructions issued by </w:t>
            </w:r>
            <w:del w:id="225" w:author="Stuart McLarnon (NESO)" w:date="2024-11-20T14:55:00Z">
              <w:r w:rsidRPr="00E94F58">
                <w:rPr>
                  <w:lang w:eastAsia="en-GB"/>
                </w:rPr>
                <w:delText>NGESO</w:delText>
              </w:r>
            </w:del>
            <w:ins w:id="226" w:author="Stuart McLarnon (NESO)" w:date="2024-11-20T14:55:00Z">
              <w:r w:rsidR="00CB44F7">
                <w:rPr>
                  <w:rFonts w:ascii="Poppins" w:hAnsi="Poppins" w:cs="Poppins"/>
                  <w:color w:val="auto"/>
                  <w:lang w:eastAsia="en-GB"/>
                </w:rPr>
                <w:t>The Company</w:t>
              </w:r>
            </w:ins>
            <w:r w:rsidRPr="003665CF">
              <w:rPr>
                <w:rFonts w:ascii="Poppins" w:hAnsi="Poppins" w:cs="Poppins"/>
                <w:color w:val="auto"/>
                <w:lang w:eastAsia="en-GB"/>
              </w:rPr>
              <w:t xml:space="preserve"> in accordance with </w:t>
            </w:r>
            <w:r w:rsidR="00C42246">
              <w:rPr>
                <w:rFonts w:ascii="Poppins" w:hAnsi="Poppins" w:cs="Poppins"/>
                <w:color w:val="auto"/>
                <w:lang w:eastAsia="en-GB"/>
              </w:rPr>
              <w:t>Grid Code</w:t>
            </w:r>
            <w:r w:rsidRPr="003665CF">
              <w:rPr>
                <w:rFonts w:ascii="Poppins" w:hAnsi="Poppins" w:cs="Poppins"/>
                <w:color w:val="auto"/>
                <w:lang w:eastAsia="en-GB"/>
              </w:rPr>
              <w:t xml:space="preserve"> BC2. This may be, subject to the time-limits to be specified in the </w:t>
            </w:r>
            <w:r w:rsidR="00C42246">
              <w:rPr>
                <w:rFonts w:ascii="Poppins" w:hAnsi="Poppins" w:cs="Poppins"/>
                <w:color w:val="auto"/>
                <w:lang w:eastAsia="en-GB"/>
              </w:rPr>
              <w:t>Grid Code</w:t>
            </w:r>
            <w:r w:rsidRPr="003665CF">
              <w:rPr>
                <w:rFonts w:ascii="Poppins" w:hAnsi="Poppins" w:cs="Poppins"/>
                <w:color w:val="auto"/>
                <w:lang w:eastAsia="en-GB"/>
              </w:rPr>
              <w:t>, an Automatic Logging Device (EDL).</w:t>
            </w:r>
          </w:p>
        </w:tc>
      </w:tr>
      <w:tr w:rsidR="003665CF" w:rsidRPr="003665CF" w14:paraId="11623870" w14:textId="77777777" w:rsidTr="00C43819">
        <w:trPr>
          <w:cantSplit/>
        </w:trPr>
        <w:tc>
          <w:tcPr>
            <w:tcW w:w="1606" w:type="dxa"/>
          </w:tcPr>
          <w:p w14:paraId="7288498F" w14:textId="77777777" w:rsidR="00C43819" w:rsidRPr="003665CF" w:rsidRDefault="00C43819" w:rsidP="00C43819">
            <w:pPr>
              <w:rPr>
                <w:rFonts w:ascii="Poppins" w:hAnsi="Poppins" w:cs="Poppins"/>
                <w:color w:val="auto"/>
              </w:rPr>
            </w:pPr>
            <w:r w:rsidRPr="003665CF">
              <w:rPr>
                <w:rFonts w:ascii="Poppins" w:hAnsi="Poppins" w:cs="Poppins"/>
                <w:color w:val="auto"/>
              </w:rPr>
              <w:t>BM Participant</w:t>
            </w:r>
          </w:p>
        </w:tc>
        <w:tc>
          <w:tcPr>
            <w:tcW w:w="7466" w:type="dxa"/>
          </w:tcPr>
          <w:p w14:paraId="717ADC4C" w14:textId="487B7F77" w:rsidR="00C43819" w:rsidRPr="003665CF" w:rsidRDefault="00C43819" w:rsidP="000A54D6">
            <w:pPr>
              <w:jc w:val="both"/>
              <w:rPr>
                <w:rFonts w:ascii="Poppins" w:hAnsi="Poppins" w:cs="Poppins"/>
                <w:color w:val="auto"/>
              </w:rPr>
            </w:pPr>
            <w:r w:rsidRPr="003665CF">
              <w:rPr>
                <w:rFonts w:ascii="Poppins" w:hAnsi="Poppins" w:cs="Poppins"/>
                <w:color w:val="auto"/>
              </w:rPr>
              <w:t xml:space="preserve">Has the meaning defined in the </w:t>
            </w:r>
            <w:r w:rsidR="00C42246">
              <w:rPr>
                <w:rFonts w:ascii="Poppins" w:hAnsi="Poppins" w:cs="Poppins"/>
                <w:color w:val="auto"/>
              </w:rPr>
              <w:t>Grid Code</w:t>
            </w:r>
            <w:ins w:id="227" w:author="Stuart McLarnon (NESO)" w:date="2025-01-22T11:20:00Z" w16du:dateUtc="2025-01-22T11:20:00Z">
              <w:r w:rsidR="009A79E6">
                <w:rPr>
                  <w:rFonts w:ascii="Poppins" w:hAnsi="Poppins" w:cs="Poppins"/>
                  <w:color w:val="auto"/>
                </w:rPr>
                <w:t>.</w:t>
              </w:r>
            </w:ins>
          </w:p>
        </w:tc>
      </w:tr>
      <w:tr w:rsidR="003665CF" w:rsidRPr="003665CF" w14:paraId="1C1B589D" w14:textId="77777777" w:rsidTr="00C43819">
        <w:trPr>
          <w:cantSplit/>
        </w:trPr>
        <w:tc>
          <w:tcPr>
            <w:tcW w:w="1606" w:type="dxa"/>
          </w:tcPr>
          <w:p w14:paraId="773558CE" w14:textId="7B15D32D" w:rsidR="007107D2" w:rsidRPr="003665CF" w:rsidRDefault="007107D2" w:rsidP="00C43819">
            <w:pPr>
              <w:rPr>
                <w:rFonts w:ascii="Poppins" w:hAnsi="Poppins" w:cs="Poppins"/>
                <w:color w:val="auto"/>
              </w:rPr>
            </w:pPr>
            <w:r w:rsidRPr="003665CF">
              <w:rPr>
                <w:rFonts w:ascii="Poppins" w:hAnsi="Poppins" w:cs="Poppins"/>
                <w:color w:val="auto"/>
              </w:rPr>
              <w:t>Constrained Group</w:t>
            </w:r>
          </w:p>
        </w:tc>
        <w:tc>
          <w:tcPr>
            <w:tcW w:w="7466" w:type="dxa"/>
          </w:tcPr>
          <w:p w14:paraId="549CBD69" w14:textId="1DA6A0CE" w:rsidR="007107D2" w:rsidRPr="003665CF" w:rsidRDefault="007107D2" w:rsidP="000A54D6">
            <w:pPr>
              <w:jc w:val="both"/>
              <w:rPr>
                <w:rFonts w:ascii="Poppins" w:hAnsi="Poppins" w:cs="Poppins"/>
                <w:color w:val="auto"/>
              </w:rPr>
            </w:pPr>
            <w:r w:rsidRPr="003665CF">
              <w:rPr>
                <w:rFonts w:ascii="Poppins" w:hAnsi="Poppins" w:cs="Poppins"/>
                <w:color w:val="auto"/>
              </w:rPr>
              <w:t>A series of 14 geographical boundaries within Great Britain, which align to Distribution Network Operator boundaries at Vesting</w:t>
            </w:r>
            <w:ins w:id="228" w:author="Stuart McLarnon (NESO)" w:date="2025-01-22T11:20:00Z" w16du:dateUtc="2025-01-22T11:20:00Z">
              <w:r w:rsidR="009A79E6">
                <w:rPr>
                  <w:rFonts w:ascii="Poppins" w:hAnsi="Poppins" w:cs="Poppins"/>
                  <w:color w:val="auto"/>
                </w:rPr>
                <w:t>.</w:t>
              </w:r>
            </w:ins>
          </w:p>
        </w:tc>
      </w:tr>
      <w:tr w:rsidR="003665CF" w:rsidRPr="003665CF" w14:paraId="6D27F54A" w14:textId="77777777" w:rsidTr="00C43819">
        <w:trPr>
          <w:cantSplit/>
        </w:trPr>
        <w:tc>
          <w:tcPr>
            <w:tcW w:w="1606" w:type="dxa"/>
          </w:tcPr>
          <w:p w14:paraId="001BD8AA" w14:textId="77777777" w:rsidR="00C43819" w:rsidRPr="003665CF" w:rsidRDefault="00C43819" w:rsidP="00C43819">
            <w:pPr>
              <w:rPr>
                <w:rFonts w:ascii="Poppins" w:hAnsi="Poppins" w:cs="Poppins"/>
                <w:color w:val="auto"/>
              </w:rPr>
            </w:pPr>
            <w:r w:rsidRPr="003665CF">
              <w:rPr>
                <w:rFonts w:ascii="Poppins" w:hAnsi="Poppins" w:cs="Poppins"/>
                <w:color w:val="auto"/>
              </w:rPr>
              <w:t>Control Point</w:t>
            </w:r>
          </w:p>
        </w:tc>
        <w:tc>
          <w:tcPr>
            <w:tcW w:w="7466" w:type="dxa"/>
          </w:tcPr>
          <w:p w14:paraId="4753992C" w14:textId="38BDED74" w:rsidR="00C43819" w:rsidRPr="003665CF" w:rsidRDefault="00C43819" w:rsidP="000A54D6">
            <w:pPr>
              <w:jc w:val="both"/>
              <w:rPr>
                <w:rFonts w:ascii="Poppins" w:hAnsi="Poppins" w:cs="Poppins"/>
                <w:color w:val="auto"/>
              </w:rPr>
            </w:pPr>
            <w:r w:rsidRPr="003665CF">
              <w:rPr>
                <w:rFonts w:ascii="Poppins" w:hAnsi="Poppins" w:cs="Poppins"/>
                <w:color w:val="auto"/>
              </w:rPr>
              <w:t xml:space="preserve">The point at which a market participant receives Bid Offer Acceptances and Ancillary Service instructions from </w:t>
            </w:r>
            <w:r w:rsidR="00C00220">
              <w:rPr>
                <w:rFonts w:ascii="Poppins" w:hAnsi="Poppins" w:cs="Poppins"/>
                <w:color w:val="auto"/>
              </w:rPr>
              <w:t xml:space="preserve">National </w:t>
            </w:r>
            <w:del w:id="229" w:author="Stuart McLarnon (NESO)" w:date="2024-11-20T14:55:00Z">
              <w:r w:rsidRPr="00E94F58">
                <w:delText>Grid ESO</w:delText>
              </w:r>
            </w:del>
            <w:ins w:id="230" w:author="Stuart McLarnon (NESO)" w:date="2024-11-20T14:55:00Z">
              <w:r w:rsidR="00C00220">
                <w:rPr>
                  <w:rFonts w:ascii="Poppins" w:hAnsi="Poppins" w:cs="Poppins"/>
                  <w:color w:val="auto"/>
                </w:rPr>
                <w:t>Energy System Operator</w:t>
              </w:r>
            </w:ins>
            <w:r w:rsidRPr="003665CF">
              <w:rPr>
                <w:rFonts w:ascii="Poppins" w:hAnsi="Poppins" w:cs="Poppins"/>
                <w:color w:val="auto"/>
              </w:rPr>
              <w:t xml:space="preserve"> and submits Export &amp; Import Limits and Dynamic Parameters to </w:t>
            </w:r>
            <w:r w:rsidR="00C00220">
              <w:rPr>
                <w:rFonts w:ascii="Poppins" w:hAnsi="Poppins" w:cs="Poppins"/>
                <w:color w:val="auto"/>
              </w:rPr>
              <w:t xml:space="preserve">National </w:t>
            </w:r>
            <w:del w:id="231" w:author="Stuart McLarnon (NESO)" w:date="2024-11-20T14:55:00Z">
              <w:r w:rsidRPr="00E94F58">
                <w:delText>Grid ESO</w:delText>
              </w:r>
            </w:del>
            <w:ins w:id="232" w:author="Stuart McLarnon (NESO)" w:date="2024-11-20T14:55:00Z">
              <w:r w:rsidR="00C00220">
                <w:rPr>
                  <w:rFonts w:ascii="Poppins" w:hAnsi="Poppins" w:cs="Poppins"/>
                  <w:color w:val="auto"/>
                </w:rPr>
                <w:t>Energy System Operator</w:t>
              </w:r>
            </w:ins>
            <w:r w:rsidRPr="003665CF">
              <w:rPr>
                <w:rFonts w:ascii="Poppins" w:hAnsi="Poppins" w:cs="Poppins"/>
                <w:color w:val="auto"/>
              </w:rPr>
              <w:t>. This would normally be a site from which the participant exercises real-time control of demand, or in the case of a power station, the point where this is physically controlled by the BM Participant.</w:t>
            </w:r>
          </w:p>
        </w:tc>
      </w:tr>
      <w:tr w:rsidR="003665CF" w:rsidRPr="003665CF" w14:paraId="216D9148" w14:textId="77777777" w:rsidTr="00C43819">
        <w:trPr>
          <w:cantSplit/>
        </w:trPr>
        <w:tc>
          <w:tcPr>
            <w:tcW w:w="1606" w:type="dxa"/>
          </w:tcPr>
          <w:p w14:paraId="701F5909" w14:textId="634DB4FF" w:rsidR="00695317" w:rsidRPr="003665CF" w:rsidRDefault="00695317" w:rsidP="00C43819">
            <w:pPr>
              <w:rPr>
                <w:rFonts w:ascii="Poppins" w:hAnsi="Poppins" w:cs="Poppins"/>
                <w:color w:val="auto"/>
              </w:rPr>
            </w:pPr>
            <w:r w:rsidRPr="003665CF">
              <w:rPr>
                <w:rFonts w:ascii="Poppins" w:hAnsi="Poppins" w:cs="Poppins"/>
                <w:color w:val="auto"/>
              </w:rPr>
              <w:t>Critical Tools and Facilities</w:t>
            </w:r>
          </w:p>
        </w:tc>
        <w:tc>
          <w:tcPr>
            <w:tcW w:w="7466" w:type="dxa"/>
          </w:tcPr>
          <w:p w14:paraId="7DA7978A" w14:textId="179ABC77" w:rsidR="00695317" w:rsidRPr="003665CF" w:rsidRDefault="00695317" w:rsidP="00C43819">
            <w:pPr>
              <w:rPr>
                <w:rFonts w:ascii="Poppins" w:hAnsi="Poppins" w:cs="Poppins"/>
                <w:color w:val="auto"/>
              </w:rPr>
            </w:pPr>
            <w:r w:rsidRPr="003665CF">
              <w:rPr>
                <w:rFonts w:ascii="Poppins" w:hAnsi="Poppins" w:cs="Poppins"/>
                <w:color w:val="auto"/>
              </w:rPr>
              <w:t xml:space="preserve">As defined in the </w:t>
            </w:r>
            <w:r w:rsidR="00C42246">
              <w:rPr>
                <w:rFonts w:ascii="Poppins" w:hAnsi="Poppins" w:cs="Poppins"/>
                <w:color w:val="auto"/>
              </w:rPr>
              <w:t>Grid Code</w:t>
            </w:r>
            <w:r w:rsidRPr="003665CF">
              <w:rPr>
                <w:rFonts w:ascii="Poppins" w:hAnsi="Poppins" w:cs="Poppins"/>
                <w:color w:val="auto"/>
              </w:rPr>
              <w:t>.</w:t>
            </w:r>
          </w:p>
        </w:tc>
      </w:tr>
      <w:tr w:rsidR="003665CF" w:rsidRPr="003665CF" w14:paraId="32B2F053" w14:textId="77777777" w:rsidTr="00C43819">
        <w:trPr>
          <w:cantSplit/>
        </w:trPr>
        <w:tc>
          <w:tcPr>
            <w:tcW w:w="1606" w:type="dxa"/>
          </w:tcPr>
          <w:p w14:paraId="495C709A" w14:textId="0BBEB7E7" w:rsidR="00013B78" w:rsidRPr="003665CF" w:rsidRDefault="00013B78" w:rsidP="00C43819">
            <w:pPr>
              <w:rPr>
                <w:rFonts w:ascii="Poppins" w:hAnsi="Poppins" w:cs="Poppins"/>
                <w:color w:val="auto"/>
              </w:rPr>
            </w:pPr>
            <w:r w:rsidRPr="003665CF">
              <w:rPr>
                <w:rFonts w:ascii="Poppins" w:hAnsi="Poppins" w:cs="Poppins"/>
                <w:color w:val="auto"/>
              </w:rPr>
              <w:t>Defence Service Provider</w:t>
            </w:r>
          </w:p>
        </w:tc>
        <w:tc>
          <w:tcPr>
            <w:tcW w:w="7466" w:type="dxa"/>
          </w:tcPr>
          <w:p w14:paraId="7A5890AB" w14:textId="094857F1" w:rsidR="00013B78" w:rsidRPr="003665CF" w:rsidRDefault="00013B78" w:rsidP="00C43819">
            <w:pPr>
              <w:rPr>
                <w:rFonts w:ascii="Poppins" w:hAnsi="Poppins" w:cs="Poppins"/>
                <w:color w:val="auto"/>
              </w:rPr>
            </w:pPr>
            <w:r w:rsidRPr="003665CF">
              <w:rPr>
                <w:rFonts w:ascii="Poppins" w:hAnsi="Poppins" w:cs="Poppins"/>
                <w:color w:val="auto"/>
              </w:rPr>
              <w:t xml:space="preserve">As defined in the </w:t>
            </w:r>
            <w:r w:rsidR="00C42246">
              <w:rPr>
                <w:rFonts w:ascii="Poppins" w:hAnsi="Poppins" w:cs="Poppins"/>
                <w:color w:val="auto"/>
              </w:rPr>
              <w:t>Grid Code</w:t>
            </w:r>
            <w:r w:rsidR="007C3E09" w:rsidRPr="003665CF">
              <w:rPr>
                <w:rFonts w:ascii="Poppins" w:hAnsi="Poppins" w:cs="Poppins"/>
                <w:color w:val="auto"/>
              </w:rPr>
              <w:t>.</w:t>
            </w:r>
          </w:p>
        </w:tc>
      </w:tr>
      <w:tr w:rsidR="003665CF" w:rsidRPr="003665CF" w14:paraId="72415147" w14:textId="77777777" w:rsidTr="00C43819">
        <w:trPr>
          <w:cantSplit/>
        </w:trPr>
        <w:tc>
          <w:tcPr>
            <w:tcW w:w="1606" w:type="dxa"/>
          </w:tcPr>
          <w:p w14:paraId="30FA0AF9" w14:textId="77777777" w:rsidR="00C43819" w:rsidRPr="003665CF" w:rsidRDefault="00C43819" w:rsidP="00C43819">
            <w:pPr>
              <w:rPr>
                <w:rFonts w:ascii="Poppins" w:hAnsi="Poppins" w:cs="Poppins"/>
                <w:color w:val="auto"/>
              </w:rPr>
            </w:pPr>
            <w:r w:rsidRPr="003665CF">
              <w:rPr>
                <w:rFonts w:ascii="Poppins" w:hAnsi="Poppins" w:cs="Poppins"/>
                <w:color w:val="auto"/>
              </w:rPr>
              <w:lastRenderedPageBreak/>
              <w:t>EDL - Electronic Despatch &amp; Logging</w:t>
            </w:r>
          </w:p>
        </w:tc>
        <w:tc>
          <w:tcPr>
            <w:tcW w:w="7466" w:type="dxa"/>
          </w:tcPr>
          <w:p w14:paraId="0383CC4D" w14:textId="0747B28B" w:rsidR="00C43819" w:rsidRPr="003665CF" w:rsidRDefault="00C43819" w:rsidP="000A54D6">
            <w:pPr>
              <w:jc w:val="both"/>
              <w:rPr>
                <w:rFonts w:ascii="Poppins" w:hAnsi="Poppins" w:cs="Poppins"/>
                <w:color w:val="auto"/>
              </w:rPr>
            </w:pPr>
            <w:r w:rsidRPr="003665CF">
              <w:rPr>
                <w:rFonts w:ascii="Poppins" w:hAnsi="Poppins" w:cs="Poppins"/>
                <w:color w:val="auto"/>
              </w:rPr>
              <w:t xml:space="preserve">A term used to describe the </w:t>
            </w:r>
            <w:r w:rsidR="00C00220">
              <w:rPr>
                <w:rFonts w:ascii="Poppins" w:hAnsi="Poppins" w:cs="Poppins"/>
                <w:color w:val="auto"/>
              </w:rPr>
              <w:t xml:space="preserve">National </w:t>
            </w:r>
            <w:del w:id="233" w:author="Stuart McLarnon (NESO)" w:date="2024-11-20T14:55:00Z">
              <w:r w:rsidRPr="00E94F58">
                <w:delText>Grid ESO</w:delText>
              </w:r>
            </w:del>
            <w:ins w:id="234" w:author="Stuart McLarnon (NESO)" w:date="2024-11-20T14:55:00Z">
              <w:r w:rsidR="00C00220">
                <w:rPr>
                  <w:rFonts w:ascii="Poppins" w:hAnsi="Poppins" w:cs="Poppins"/>
                  <w:color w:val="auto"/>
                </w:rPr>
                <w:t>Energy System Operator</w:t>
              </w:r>
            </w:ins>
            <w:r w:rsidRPr="003665CF">
              <w:rPr>
                <w:rFonts w:ascii="Poppins" w:hAnsi="Poppins" w:cs="Poppins"/>
                <w:color w:val="auto"/>
              </w:rPr>
              <w:t xml:space="preserve"> application level protocol used on communication links to Control Points. This is also used in a more general sense to refer to the communication circuits between </w:t>
            </w:r>
            <w:r w:rsidR="00C00220">
              <w:rPr>
                <w:rFonts w:ascii="Poppins" w:hAnsi="Poppins" w:cs="Poppins"/>
                <w:color w:val="auto"/>
              </w:rPr>
              <w:t xml:space="preserve">National </w:t>
            </w:r>
            <w:del w:id="235" w:author="Stuart McLarnon (NESO)" w:date="2024-11-20T14:55:00Z">
              <w:r w:rsidRPr="00E94F58">
                <w:delText>Grid ESO</w:delText>
              </w:r>
            </w:del>
            <w:ins w:id="236" w:author="Stuart McLarnon (NESO)" w:date="2024-11-20T14:55:00Z">
              <w:r w:rsidR="00C00220">
                <w:rPr>
                  <w:rFonts w:ascii="Poppins" w:hAnsi="Poppins" w:cs="Poppins"/>
                  <w:color w:val="auto"/>
                </w:rPr>
                <w:t>Energy System Operator</w:t>
              </w:r>
            </w:ins>
            <w:r w:rsidRPr="003665CF">
              <w:rPr>
                <w:rFonts w:ascii="Poppins" w:hAnsi="Poppins" w:cs="Poppins"/>
                <w:color w:val="auto"/>
              </w:rPr>
              <w:t xml:space="preserve"> and Control Points.</w:t>
            </w:r>
          </w:p>
        </w:tc>
      </w:tr>
      <w:tr w:rsidR="003665CF" w:rsidRPr="003665CF" w14:paraId="55A38C9D" w14:textId="77777777" w:rsidTr="00C43819">
        <w:trPr>
          <w:cantSplit/>
        </w:trPr>
        <w:tc>
          <w:tcPr>
            <w:tcW w:w="1606" w:type="dxa"/>
          </w:tcPr>
          <w:p w14:paraId="4ED8108C" w14:textId="77777777" w:rsidR="00C43819" w:rsidRPr="003665CF" w:rsidRDefault="00C43819" w:rsidP="00C43819">
            <w:pPr>
              <w:rPr>
                <w:rFonts w:ascii="Poppins" w:hAnsi="Poppins" w:cs="Poppins"/>
                <w:color w:val="auto"/>
              </w:rPr>
            </w:pPr>
            <w:r w:rsidRPr="003665CF">
              <w:rPr>
                <w:rFonts w:ascii="Poppins" w:hAnsi="Poppins" w:cs="Poppins"/>
                <w:color w:val="auto"/>
              </w:rPr>
              <w:t>EDL Managed Service Provider</w:t>
            </w:r>
          </w:p>
        </w:tc>
        <w:tc>
          <w:tcPr>
            <w:tcW w:w="7466" w:type="dxa"/>
          </w:tcPr>
          <w:p w14:paraId="51FF9929" w14:textId="095D0CD8" w:rsidR="00C43819" w:rsidRPr="003665CF" w:rsidRDefault="00C43819" w:rsidP="000A54D6">
            <w:pPr>
              <w:jc w:val="both"/>
              <w:rPr>
                <w:rFonts w:ascii="Poppins" w:hAnsi="Poppins" w:cs="Poppins"/>
                <w:color w:val="auto"/>
              </w:rPr>
            </w:pPr>
            <w:r w:rsidRPr="003665CF">
              <w:rPr>
                <w:rFonts w:ascii="Poppins" w:hAnsi="Poppins" w:cs="Poppins"/>
                <w:color w:val="auto"/>
              </w:rPr>
              <w:t>A company that provides EDL services including provision of EDL communication circuits or links</w:t>
            </w:r>
            <w:ins w:id="237" w:author="Stuart McLarnon (NESO)" w:date="2025-01-22T11:21:00Z" w16du:dateUtc="2025-01-22T11:21:00Z">
              <w:r w:rsidR="000359D2">
                <w:rPr>
                  <w:rFonts w:ascii="Poppins" w:hAnsi="Poppins" w:cs="Poppins"/>
                  <w:color w:val="auto"/>
                </w:rPr>
                <w:t>.</w:t>
              </w:r>
            </w:ins>
          </w:p>
        </w:tc>
      </w:tr>
      <w:tr w:rsidR="003665CF" w:rsidRPr="003665CF" w14:paraId="286C3B29" w14:textId="77777777" w:rsidTr="00C43819">
        <w:trPr>
          <w:cantSplit/>
        </w:trPr>
        <w:tc>
          <w:tcPr>
            <w:tcW w:w="1606" w:type="dxa"/>
          </w:tcPr>
          <w:p w14:paraId="7E565140" w14:textId="77777777" w:rsidR="00C43819" w:rsidRPr="003665CF" w:rsidRDefault="00C43819" w:rsidP="00C43819">
            <w:pPr>
              <w:rPr>
                <w:rFonts w:ascii="Poppins" w:hAnsi="Poppins" w:cs="Poppins"/>
                <w:color w:val="auto"/>
              </w:rPr>
            </w:pPr>
            <w:r w:rsidRPr="003665CF">
              <w:rPr>
                <w:rFonts w:ascii="Poppins" w:hAnsi="Poppins" w:cs="Poppins"/>
                <w:color w:val="auto"/>
              </w:rPr>
              <w:t>EDT - Electronic Data Transfer</w:t>
            </w:r>
          </w:p>
        </w:tc>
        <w:tc>
          <w:tcPr>
            <w:tcW w:w="7466" w:type="dxa"/>
          </w:tcPr>
          <w:p w14:paraId="50780BDF" w14:textId="6B937429" w:rsidR="00C43819" w:rsidRPr="003665CF" w:rsidRDefault="00C43819" w:rsidP="000A54D6">
            <w:pPr>
              <w:jc w:val="both"/>
              <w:rPr>
                <w:rFonts w:ascii="Poppins" w:hAnsi="Poppins" w:cs="Poppins"/>
                <w:color w:val="auto"/>
              </w:rPr>
            </w:pPr>
            <w:r w:rsidRPr="003665CF">
              <w:rPr>
                <w:rFonts w:ascii="Poppins" w:hAnsi="Poppins" w:cs="Poppins"/>
                <w:color w:val="auto"/>
              </w:rPr>
              <w:t xml:space="preserve">A term used to describe the transfer of submission files between Trading Points and </w:t>
            </w:r>
            <w:r w:rsidR="00C00220">
              <w:rPr>
                <w:rFonts w:ascii="Poppins" w:hAnsi="Poppins" w:cs="Poppins"/>
                <w:color w:val="auto"/>
              </w:rPr>
              <w:t xml:space="preserve">National </w:t>
            </w:r>
            <w:del w:id="238" w:author="Stuart McLarnon (NESO)" w:date="2024-11-20T14:55:00Z">
              <w:r w:rsidRPr="00E94F58">
                <w:delText>Grid ESO</w:delText>
              </w:r>
            </w:del>
            <w:ins w:id="239" w:author="Stuart McLarnon (NESO)" w:date="2024-11-20T14:55:00Z">
              <w:r w:rsidR="00C00220">
                <w:rPr>
                  <w:rFonts w:ascii="Poppins" w:hAnsi="Poppins" w:cs="Poppins"/>
                  <w:color w:val="auto"/>
                </w:rPr>
                <w:t>Energy System Operator</w:t>
              </w:r>
            </w:ins>
            <w:r w:rsidRPr="003665CF">
              <w:rPr>
                <w:rFonts w:ascii="Poppins" w:hAnsi="Poppins" w:cs="Poppins"/>
                <w:color w:val="auto"/>
              </w:rPr>
              <w:t>. This is also used in a general sense to refer to the communication links between Trading Points and</w:t>
            </w:r>
            <w:ins w:id="240" w:author="Stuart McLarnon (NESO)" w:date="2025-01-22T11:22:00Z" w16du:dateUtc="2025-01-22T11:22:00Z">
              <w:r w:rsidR="009A3191">
                <w:rPr>
                  <w:rFonts w:ascii="Poppins" w:hAnsi="Poppins" w:cs="Poppins"/>
                  <w:color w:val="auto"/>
                </w:rPr>
                <w:t xml:space="preserve"> the</w:t>
              </w:r>
            </w:ins>
            <w:r w:rsidRPr="003665CF">
              <w:rPr>
                <w:rFonts w:ascii="Poppins" w:hAnsi="Poppins" w:cs="Poppins"/>
                <w:color w:val="auto"/>
              </w:rPr>
              <w:t xml:space="preserve"> </w:t>
            </w:r>
            <w:r w:rsidR="00C00220">
              <w:rPr>
                <w:rFonts w:ascii="Poppins" w:hAnsi="Poppins" w:cs="Poppins"/>
                <w:color w:val="auto"/>
              </w:rPr>
              <w:t xml:space="preserve">National </w:t>
            </w:r>
            <w:del w:id="241" w:author="Stuart McLarnon (NESO)" w:date="2024-11-20T14:55:00Z">
              <w:r w:rsidRPr="00E94F58">
                <w:delText>Grid ESO.</w:delText>
              </w:r>
            </w:del>
            <w:ins w:id="242" w:author="Stuart McLarnon (NESO)" w:date="2024-11-20T14:55:00Z">
              <w:r w:rsidR="00C00220">
                <w:rPr>
                  <w:rFonts w:ascii="Poppins" w:hAnsi="Poppins" w:cs="Poppins"/>
                  <w:color w:val="auto"/>
                </w:rPr>
                <w:t>Energy System Operator</w:t>
              </w:r>
              <w:r w:rsidRPr="003665CF">
                <w:rPr>
                  <w:rFonts w:ascii="Poppins" w:hAnsi="Poppins" w:cs="Poppins"/>
                  <w:color w:val="auto"/>
                </w:rPr>
                <w:t>.</w:t>
              </w:r>
            </w:ins>
          </w:p>
        </w:tc>
      </w:tr>
      <w:tr w:rsidR="003665CF" w:rsidRPr="003665CF" w14:paraId="4861B69E" w14:textId="77777777" w:rsidTr="00C43819">
        <w:trPr>
          <w:cantSplit/>
        </w:trPr>
        <w:tc>
          <w:tcPr>
            <w:tcW w:w="1606" w:type="dxa"/>
            <w:tcBorders>
              <w:top w:val="single" w:sz="4" w:space="0" w:color="auto"/>
              <w:left w:val="single" w:sz="4" w:space="0" w:color="auto"/>
              <w:bottom w:val="single" w:sz="4" w:space="0" w:color="auto"/>
              <w:right w:val="single" w:sz="4" w:space="0" w:color="auto"/>
            </w:tcBorders>
          </w:tcPr>
          <w:p w14:paraId="5B668756" w14:textId="0767C1EF" w:rsidR="00C43819" w:rsidRPr="003665CF" w:rsidRDefault="00C43819" w:rsidP="00C43819">
            <w:pPr>
              <w:rPr>
                <w:rFonts w:ascii="Poppins" w:hAnsi="Poppins" w:cs="Poppins"/>
                <w:color w:val="auto"/>
              </w:rPr>
            </w:pPr>
            <w:r w:rsidRPr="003665CF">
              <w:rPr>
                <w:rFonts w:ascii="Poppins" w:hAnsi="Poppins" w:cs="Poppins"/>
                <w:color w:val="auto"/>
              </w:rPr>
              <w:t>Electronic Data</w:t>
            </w:r>
            <w:r w:rsidR="0023346A" w:rsidRPr="003665CF">
              <w:rPr>
                <w:rFonts w:ascii="Poppins" w:hAnsi="Poppins" w:cs="Poppins"/>
                <w:color w:val="auto"/>
              </w:rPr>
              <w:t xml:space="preserve"> </w:t>
            </w:r>
            <w:r w:rsidRPr="003665CF">
              <w:rPr>
                <w:rFonts w:ascii="Poppins" w:hAnsi="Poppins" w:cs="Poppins"/>
                <w:color w:val="auto"/>
              </w:rPr>
              <w:t>Communicatio</w:t>
            </w:r>
            <w:r w:rsidR="0023346A" w:rsidRPr="003665CF">
              <w:rPr>
                <w:rFonts w:ascii="Poppins" w:hAnsi="Poppins" w:cs="Poppins"/>
                <w:color w:val="auto"/>
              </w:rPr>
              <w:t xml:space="preserve">n </w:t>
            </w:r>
            <w:r w:rsidRPr="003665CF">
              <w:rPr>
                <w:rFonts w:ascii="Poppins" w:hAnsi="Poppins" w:cs="Poppins"/>
                <w:color w:val="auto"/>
              </w:rPr>
              <w:t>Facilities</w:t>
            </w:r>
          </w:p>
        </w:tc>
        <w:tc>
          <w:tcPr>
            <w:tcW w:w="7466" w:type="dxa"/>
            <w:tcBorders>
              <w:top w:val="single" w:sz="4" w:space="0" w:color="auto"/>
              <w:left w:val="single" w:sz="4" w:space="0" w:color="auto"/>
              <w:bottom w:val="single" w:sz="4" w:space="0" w:color="auto"/>
              <w:right w:val="single" w:sz="4" w:space="0" w:color="auto"/>
            </w:tcBorders>
          </w:tcPr>
          <w:p w14:paraId="75408CAD" w14:textId="32F78F37" w:rsidR="00C43819" w:rsidRPr="003665CF" w:rsidRDefault="00C43819" w:rsidP="00CB44F7">
            <w:pPr>
              <w:jc w:val="both"/>
              <w:rPr>
                <w:rFonts w:ascii="Poppins" w:hAnsi="Poppins" w:cs="Poppins"/>
                <w:color w:val="auto"/>
              </w:rPr>
            </w:pPr>
            <w:r w:rsidRPr="003665CF">
              <w:rPr>
                <w:rFonts w:ascii="Poppins" w:hAnsi="Poppins" w:cs="Poppins"/>
                <w:color w:val="auto"/>
              </w:rPr>
              <w:t>The computer facilities that allow a Trading Point or Control Point to</w:t>
            </w:r>
            <w:r w:rsidR="00CB44F7">
              <w:rPr>
                <w:rFonts w:ascii="Poppins" w:hAnsi="Poppins" w:cs="Poppins"/>
                <w:color w:val="auto"/>
              </w:rPr>
              <w:t xml:space="preserve"> </w:t>
            </w:r>
            <w:r w:rsidRPr="003665CF">
              <w:rPr>
                <w:rFonts w:ascii="Poppins" w:hAnsi="Poppins" w:cs="Poppins"/>
                <w:color w:val="auto"/>
              </w:rPr>
              <w:t xml:space="preserve">submit specified BM Unit Data and Ancillary Services data to </w:t>
            </w:r>
            <w:del w:id="243" w:author="Stuart McLarnon (NESO)" w:date="2024-11-20T14:55:00Z">
              <w:r w:rsidRPr="00E94F58">
                <w:delText>NGESO</w:delText>
              </w:r>
            </w:del>
            <w:ins w:id="244" w:author="Stuart McLarnon (NESO)" w:date="2024-11-20T14:55:00Z">
              <w:r w:rsidR="001F1E0D">
                <w:rPr>
                  <w:rFonts w:ascii="Poppins" w:hAnsi="Poppins" w:cs="Poppins"/>
                  <w:color w:val="auto"/>
                </w:rPr>
                <w:t>The Company</w:t>
              </w:r>
            </w:ins>
            <w:r w:rsidRPr="003665CF">
              <w:rPr>
                <w:rFonts w:ascii="Poppins" w:hAnsi="Poppins" w:cs="Poppins"/>
                <w:color w:val="auto"/>
              </w:rPr>
              <w:t xml:space="preserve"> in accordance with </w:t>
            </w:r>
            <w:r w:rsidR="00C42246">
              <w:rPr>
                <w:rFonts w:ascii="Poppins" w:hAnsi="Poppins" w:cs="Poppins"/>
                <w:color w:val="auto"/>
              </w:rPr>
              <w:t>Grid Code</w:t>
            </w:r>
            <w:r w:rsidRPr="003665CF">
              <w:rPr>
                <w:rFonts w:ascii="Poppins" w:hAnsi="Poppins" w:cs="Poppins"/>
                <w:color w:val="auto"/>
              </w:rPr>
              <w:t xml:space="preserve"> BC1 and BC2. These may be, subject to the time-limits to be specified in the </w:t>
            </w:r>
            <w:r w:rsidR="00C42246">
              <w:rPr>
                <w:rFonts w:ascii="Poppins" w:hAnsi="Poppins" w:cs="Poppins"/>
                <w:color w:val="auto"/>
              </w:rPr>
              <w:t>Grid Code</w:t>
            </w:r>
            <w:r w:rsidRPr="003665CF">
              <w:rPr>
                <w:rFonts w:ascii="Poppins" w:hAnsi="Poppins" w:cs="Poppins"/>
                <w:color w:val="auto"/>
              </w:rPr>
              <w:t xml:space="preserve">, Electronic Data Communication Facilities (EDL &amp; EDT). </w:t>
            </w:r>
          </w:p>
        </w:tc>
      </w:tr>
      <w:tr w:rsidR="003665CF" w:rsidRPr="003665CF" w14:paraId="0B5C2B85" w14:textId="77777777" w:rsidTr="00216187">
        <w:trPr>
          <w:cantSplit/>
        </w:trPr>
        <w:tc>
          <w:tcPr>
            <w:tcW w:w="1606" w:type="dxa"/>
            <w:tcBorders>
              <w:top w:val="single" w:sz="4" w:space="0" w:color="auto"/>
              <w:left w:val="single" w:sz="4" w:space="0" w:color="auto"/>
              <w:bottom w:val="single" w:sz="4" w:space="0" w:color="auto"/>
              <w:right w:val="single" w:sz="4" w:space="0" w:color="auto"/>
            </w:tcBorders>
          </w:tcPr>
          <w:p w14:paraId="492B2FA9" w14:textId="77777777" w:rsidR="00110516" w:rsidRPr="003665CF" w:rsidRDefault="00110516" w:rsidP="00216187">
            <w:pPr>
              <w:rPr>
                <w:rFonts w:ascii="Poppins" w:hAnsi="Poppins" w:cs="Poppins"/>
                <w:color w:val="auto"/>
              </w:rPr>
            </w:pPr>
            <w:r w:rsidRPr="003665CF">
              <w:rPr>
                <w:rFonts w:ascii="Poppins" w:hAnsi="Poppins" w:cs="Poppins"/>
                <w:color w:val="auto"/>
              </w:rPr>
              <w:t xml:space="preserve">EDL Communication System  </w:t>
            </w:r>
          </w:p>
        </w:tc>
        <w:tc>
          <w:tcPr>
            <w:tcW w:w="7466" w:type="dxa"/>
            <w:tcBorders>
              <w:top w:val="single" w:sz="4" w:space="0" w:color="auto"/>
              <w:left w:val="single" w:sz="4" w:space="0" w:color="auto"/>
              <w:bottom w:val="single" w:sz="4" w:space="0" w:color="auto"/>
              <w:right w:val="single" w:sz="4" w:space="0" w:color="auto"/>
            </w:tcBorders>
          </w:tcPr>
          <w:p w14:paraId="18D05511" w14:textId="5E3DED4C" w:rsidR="00110516" w:rsidRPr="003665CF" w:rsidRDefault="00110516" w:rsidP="000A54D6">
            <w:pPr>
              <w:jc w:val="both"/>
              <w:rPr>
                <w:rFonts w:ascii="Poppins" w:hAnsi="Poppins" w:cs="Poppins"/>
                <w:color w:val="auto"/>
              </w:rPr>
            </w:pPr>
            <w:r w:rsidRPr="003665CF">
              <w:rPr>
                <w:rFonts w:ascii="Poppins" w:hAnsi="Poppins" w:cs="Poppins"/>
                <w:color w:val="auto"/>
              </w:rPr>
              <w:t xml:space="preserve">The complete system used by </w:t>
            </w:r>
            <w:del w:id="245" w:author="Stuart McLarnon (NESO)" w:date="2024-11-20T14:55:00Z">
              <w:r w:rsidRPr="00E94F58">
                <w:delText>NGESO</w:delText>
              </w:r>
            </w:del>
            <w:ins w:id="246" w:author="Stuart McLarnon (NESO)" w:date="2024-11-20T14:55:00Z">
              <w:r w:rsidR="001F1E0D">
                <w:rPr>
                  <w:rFonts w:ascii="Poppins" w:hAnsi="Poppins" w:cs="Poppins"/>
                  <w:color w:val="auto"/>
                </w:rPr>
                <w:t>The Company</w:t>
              </w:r>
            </w:ins>
            <w:r w:rsidRPr="003665CF">
              <w:rPr>
                <w:rFonts w:ascii="Poppins" w:hAnsi="Poppins" w:cs="Poppins"/>
                <w:color w:val="auto"/>
              </w:rPr>
              <w:t xml:space="preserve"> and the BM Participant for Bid Offer Acceptances and Ancillary Service instructions, and submitting Export &amp; Import Limits and Dynamic Parameters </w:t>
            </w:r>
          </w:p>
        </w:tc>
      </w:tr>
      <w:tr w:rsidR="003665CF" w:rsidRPr="003665CF" w14:paraId="39D0A8DD" w14:textId="77777777" w:rsidTr="00C43819">
        <w:trPr>
          <w:cantSplit/>
        </w:trPr>
        <w:tc>
          <w:tcPr>
            <w:tcW w:w="1606" w:type="dxa"/>
            <w:tcBorders>
              <w:top w:val="single" w:sz="4" w:space="0" w:color="auto"/>
              <w:left w:val="single" w:sz="4" w:space="0" w:color="auto"/>
              <w:bottom w:val="single" w:sz="4" w:space="0" w:color="auto"/>
              <w:right w:val="single" w:sz="4" w:space="0" w:color="auto"/>
            </w:tcBorders>
          </w:tcPr>
          <w:p w14:paraId="67A7A948" w14:textId="243063EB" w:rsidR="00C43819" w:rsidRPr="003665CF" w:rsidRDefault="00110516" w:rsidP="00C43819">
            <w:pPr>
              <w:rPr>
                <w:rFonts w:ascii="Poppins" w:hAnsi="Poppins" w:cs="Poppins"/>
                <w:color w:val="auto"/>
              </w:rPr>
            </w:pPr>
            <w:r w:rsidRPr="003665CF">
              <w:rPr>
                <w:rFonts w:ascii="Poppins" w:hAnsi="Poppins" w:cs="Poppins"/>
                <w:color w:val="auto"/>
              </w:rPr>
              <w:t>FQDN</w:t>
            </w:r>
            <w:r w:rsidR="00C43819" w:rsidRPr="003665CF">
              <w:rPr>
                <w:rFonts w:ascii="Poppins" w:hAnsi="Poppins" w:cs="Poppins"/>
                <w:color w:val="auto"/>
              </w:rPr>
              <w:t xml:space="preserve">  </w:t>
            </w:r>
          </w:p>
        </w:tc>
        <w:tc>
          <w:tcPr>
            <w:tcW w:w="7466" w:type="dxa"/>
            <w:tcBorders>
              <w:top w:val="single" w:sz="4" w:space="0" w:color="auto"/>
              <w:left w:val="single" w:sz="4" w:space="0" w:color="auto"/>
              <w:bottom w:val="single" w:sz="4" w:space="0" w:color="auto"/>
              <w:right w:val="single" w:sz="4" w:space="0" w:color="auto"/>
            </w:tcBorders>
          </w:tcPr>
          <w:p w14:paraId="6E0CD3C1" w14:textId="6F75E66A" w:rsidR="00110516" w:rsidRPr="003665CF" w:rsidRDefault="00110516" w:rsidP="000A54D6">
            <w:pPr>
              <w:jc w:val="both"/>
              <w:rPr>
                <w:rFonts w:ascii="Poppins" w:hAnsi="Poppins" w:cs="Poppins"/>
                <w:color w:val="auto"/>
              </w:rPr>
            </w:pPr>
            <w:r w:rsidRPr="003665CF">
              <w:rPr>
                <w:rFonts w:ascii="Poppins" w:hAnsi="Poppins" w:cs="Poppins"/>
                <w:color w:val="auto"/>
              </w:rPr>
              <w:t>Fully Qualified Domain Name. An FQDN is a the most complete </w:t>
            </w:r>
            <w:hyperlink r:id="rId14" w:history="1">
              <w:r w:rsidRPr="003665CF">
                <w:rPr>
                  <w:rFonts w:ascii="Poppins" w:hAnsi="Poppins" w:cs="Poppins"/>
                  <w:color w:val="auto"/>
                </w:rPr>
                <w:t>domain name</w:t>
              </w:r>
            </w:hyperlink>
            <w:r w:rsidRPr="003665CF">
              <w:rPr>
                <w:rFonts w:ascii="Poppins" w:hAnsi="Poppins" w:cs="Poppins"/>
                <w:color w:val="auto"/>
              </w:rPr>
              <w:t> that identifies a </w:t>
            </w:r>
            <w:hyperlink r:id="rId15" w:history="1">
              <w:r w:rsidRPr="003665CF">
                <w:rPr>
                  <w:rFonts w:ascii="Poppins" w:hAnsi="Poppins" w:cs="Poppins"/>
                  <w:color w:val="auto"/>
                </w:rPr>
                <w:t>host</w:t>
              </w:r>
            </w:hyperlink>
            <w:r w:rsidRPr="003665CF">
              <w:rPr>
                <w:rFonts w:ascii="Poppins" w:hAnsi="Poppins" w:cs="Poppins"/>
                <w:color w:val="auto"/>
              </w:rPr>
              <w:t> or </w:t>
            </w:r>
            <w:hyperlink r:id="rId16" w:history="1">
              <w:r w:rsidRPr="003665CF">
                <w:rPr>
                  <w:rFonts w:ascii="Poppins" w:hAnsi="Poppins" w:cs="Poppins"/>
                  <w:color w:val="auto"/>
                </w:rPr>
                <w:t>server</w:t>
              </w:r>
            </w:hyperlink>
            <w:r w:rsidRPr="003665CF">
              <w:rPr>
                <w:rFonts w:ascii="Poppins" w:hAnsi="Poppins" w:cs="Poppins"/>
                <w:color w:val="auto"/>
              </w:rPr>
              <w:t>. The format is typically of the format</w:t>
            </w:r>
          </w:p>
          <w:p w14:paraId="7D247D82" w14:textId="6DACAC9A" w:rsidR="00110516" w:rsidRPr="003665CF" w:rsidRDefault="00110516" w:rsidP="000A54D6">
            <w:pPr>
              <w:jc w:val="both"/>
              <w:rPr>
                <w:rFonts w:ascii="Poppins" w:hAnsi="Poppins" w:cs="Poppins"/>
                <w:color w:val="auto"/>
              </w:rPr>
            </w:pPr>
            <w:r w:rsidRPr="003665CF">
              <w:rPr>
                <w:rFonts w:ascii="Poppins" w:hAnsi="Poppins" w:cs="Poppins"/>
                <w:color w:val="auto"/>
              </w:rPr>
              <w:t>[hostname].[domain].[tld]</w:t>
            </w:r>
          </w:p>
          <w:p w14:paraId="26161FDA" w14:textId="08C55EEB" w:rsidR="00C43819" w:rsidRPr="003665CF" w:rsidRDefault="00110516" w:rsidP="000A54D6">
            <w:pPr>
              <w:jc w:val="both"/>
              <w:rPr>
                <w:rFonts w:ascii="Poppins" w:hAnsi="Poppins" w:cs="Poppins"/>
                <w:color w:val="auto"/>
              </w:rPr>
            </w:pPr>
            <w:r w:rsidRPr="003665CF">
              <w:rPr>
                <w:rFonts w:ascii="Poppins" w:hAnsi="Poppins" w:cs="Poppins"/>
                <w:color w:val="auto"/>
              </w:rPr>
              <w:t xml:space="preserve">e.g. </w:t>
            </w:r>
            <w:r w:rsidR="00665219" w:rsidRPr="00844A86">
              <w:rPr>
                <w:rFonts w:ascii="Poppins" w:hAnsi="Poppins" w:cs="Poppins"/>
                <w:color w:val="auto"/>
              </w:rPr>
              <w:t>wideraccess.</w:t>
            </w:r>
            <w:del w:id="247" w:author="Stuart McLarnon (NESO)" w:date="2024-11-20T14:55:00Z">
              <w:r w:rsidR="00665219">
                <w:delText>nationalgrideso</w:delText>
              </w:r>
            </w:del>
            <w:ins w:id="248" w:author="Stuart McLarnon (NESO)" w:date="2024-11-20T14:55:00Z">
              <w:r w:rsidR="00665219" w:rsidRPr="00844A86">
                <w:rPr>
                  <w:rFonts w:ascii="Poppins" w:hAnsi="Poppins" w:cs="Poppins"/>
                  <w:color w:val="auto"/>
                </w:rPr>
                <w:t>national</w:t>
              </w:r>
              <w:r w:rsidR="00844A86" w:rsidRPr="00844A86">
                <w:rPr>
                  <w:rFonts w:ascii="Poppins" w:hAnsi="Poppins" w:cs="Poppins"/>
                  <w:color w:val="auto"/>
                </w:rPr>
                <w:t>energy</w:t>
              </w:r>
              <w:r w:rsidR="00665219" w:rsidRPr="00844A86">
                <w:rPr>
                  <w:rFonts w:ascii="Poppins" w:hAnsi="Poppins" w:cs="Poppins"/>
                  <w:color w:val="auto"/>
                </w:rPr>
                <w:t>so</w:t>
              </w:r>
            </w:ins>
            <w:r w:rsidR="00665219" w:rsidRPr="00844A86">
              <w:rPr>
                <w:rFonts w:ascii="Poppins" w:hAnsi="Poppins" w:cs="Poppins"/>
                <w:color w:val="auto"/>
              </w:rPr>
              <w:t>.com</w:t>
            </w:r>
          </w:p>
        </w:tc>
      </w:tr>
      <w:tr w:rsidR="003665CF" w:rsidRPr="003665CF" w14:paraId="3CF4D292" w14:textId="77777777" w:rsidTr="00C43819">
        <w:trPr>
          <w:cantSplit/>
        </w:trPr>
        <w:tc>
          <w:tcPr>
            <w:tcW w:w="1606" w:type="dxa"/>
            <w:tcBorders>
              <w:top w:val="single" w:sz="4" w:space="0" w:color="auto"/>
              <w:left w:val="single" w:sz="4" w:space="0" w:color="auto"/>
              <w:bottom w:val="single" w:sz="4" w:space="0" w:color="auto"/>
              <w:right w:val="single" w:sz="4" w:space="0" w:color="auto"/>
            </w:tcBorders>
          </w:tcPr>
          <w:p w14:paraId="22865EF4" w14:textId="03E13AC8" w:rsidR="002210E2" w:rsidRPr="003665CF" w:rsidRDefault="002210E2" w:rsidP="00C43819">
            <w:pPr>
              <w:rPr>
                <w:rFonts w:ascii="Poppins" w:hAnsi="Poppins" w:cs="Poppins"/>
                <w:color w:val="auto"/>
              </w:rPr>
            </w:pPr>
            <w:r w:rsidRPr="003665CF">
              <w:rPr>
                <w:rFonts w:ascii="Poppins" w:hAnsi="Poppins" w:cs="Poppins"/>
                <w:color w:val="auto"/>
              </w:rPr>
              <w:t>ISDN</w:t>
            </w:r>
          </w:p>
        </w:tc>
        <w:tc>
          <w:tcPr>
            <w:tcW w:w="7466" w:type="dxa"/>
            <w:tcBorders>
              <w:top w:val="single" w:sz="4" w:space="0" w:color="auto"/>
              <w:left w:val="single" w:sz="4" w:space="0" w:color="auto"/>
              <w:bottom w:val="single" w:sz="4" w:space="0" w:color="auto"/>
              <w:right w:val="single" w:sz="4" w:space="0" w:color="auto"/>
            </w:tcBorders>
          </w:tcPr>
          <w:p w14:paraId="17F56A1E" w14:textId="0C7E38A1" w:rsidR="002210E2" w:rsidRPr="003665CF" w:rsidRDefault="00BE708B" w:rsidP="00E30C51">
            <w:pPr>
              <w:jc w:val="both"/>
              <w:rPr>
                <w:rFonts w:ascii="Poppins" w:hAnsi="Poppins" w:cs="Poppins"/>
                <w:color w:val="auto"/>
              </w:rPr>
            </w:pPr>
            <w:r w:rsidRPr="003665CF">
              <w:rPr>
                <w:rFonts w:ascii="Poppins" w:hAnsi="Poppins" w:cs="Poppins"/>
                <w:color w:val="auto"/>
              </w:rPr>
              <w:t>Integrated Services Digital Network</w:t>
            </w:r>
          </w:p>
        </w:tc>
      </w:tr>
      <w:tr w:rsidR="003665CF" w:rsidRPr="003665CF" w14:paraId="6AA85D94" w14:textId="77777777" w:rsidTr="00C43819">
        <w:trPr>
          <w:cantSplit/>
        </w:trPr>
        <w:tc>
          <w:tcPr>
            <w:tcW w:w="1606" w:type="dxa"/>
            <w:tcBorders>
              <w:top w:val="single" w:sz="4" w:space="0" w:color="auto"/>
              <w:left w:val="single" w:sz="4" w:space="0" w:color="auto"/>
              <w:bottom w:val="single" w:sz="4" w:space="0" w:color="auto"/>
              <w:right w:val="single" w:sz="4" w:space="0" w:color="auto"/>
            </w:tcBorders>
          </w:tcPr>
          <w:p w14:paraId="1326E250" w14:textId="6072AD23" w:rsidR="00D92FE0" w:rsidRPr="003665CF" w:rsidRDefault="00D92FE0" w:rsidP="00C43819">
            <w:pPr>
              <w:rPr>
                <w:rFonts w:ascii="Poppins" w:hAnsi="Poppins" w:cs="Poppins"/>
                <w:color w:val="auto"/>
              </w:rPr>
            </w:pPr>
            <w:r w:rsidRPr="003665CF">
              <w:rPr>
                <w:rFonts w:ascii="Poppins" w:hAnsi="Poppins" w:cs="Poppins"/>
                <w:color w:val="auto"/>
              </w:rPr>
              <w:t>Local Joint Restoration Plan</w:t>
            </w:r>
          </w:p>
        </w:tc>
        <w:tc>
          <w:tcPr>
            <w:tcW w:w="7466" w:type="dxa"/>
            <w:tcBorders>
              <w:top w:val="single" w:sz="4" w:space="0" w:color="auto"/>
              <w:left w:val="single" w:sz="4" w:space="0" w:color="auto"/>
              <w:bottom w:val="single" w:sz="4" w:space="0" w:color="auto"/>
              <w:right w:val="single" w:sz="4" w:space="0" w:color="auto"/>
            </w:tcBorders>
          </w:tcPr>
          <w:p w14:paraId="55C4E3B7" w14:textId="74077DCB" w:rsidR="00D92FE0" w:rsidRPr="003665CF" w:rsidRDefault="00D92FE0" w:rsidP="00E30C51">
            <w:pPr>
              <w:jc w:val="both"/>
              <w:rPr>
                <w:rFonts w:ascii="Poppins" w:hAnsi="Poppins" w:cs="Poppins"/>
                <w:color w:val="auto"/>
              </w:rPr>
            </w:pPr>
            <w:r w:rsidRPr="003665CF">
              <w:rPr>
                <w:rFonts w:ascii="Poppins" w:hAnsi="Poppins" w:cs="Poppins"/>
                <w:color w:val="auto"/>
              </w:rPr>
              <w:t xml:space="preserve">As defined in the </w:t>
            </w:r>
            <w:r w:rsidR="00C42246">
              <w:rPr>
                <w:rFonts w:ascii="Poppins" w:hAnsi="Poppins" w:cs="Poppins"/>
                <w:color w:val="auto"/>
              </w:rPr>
              <w:t>Grid Code</w:t>
            </w:r>
            <w:r w:rsidR="007C3E09" w:rsidRPr="003665CF">
              <w:rPr>
                <w:rFonts w:ascii="Poppins" w:hAnsi="Poppins" w:cs="Poppins"/>
                <w:color w:val="auto"/>
              </w:rPr>
              <w:t>.</w:t>
            </w:r>
          </w:p>
        </w:tc>
      </w:tr>
      <w:tr w:rsidR="003665CF" w:rsidRPr="003665CF" w14:paraId="02F0D76E" w14:textId="77777777" w:rsidTr="00C43819">
        <w:trPr>
          <w:cantSplit/>
        </w:trPr>
        <w:tc>
          <w:tcPr>
            <w:tcW w:w="1606" w:type="dxa"/>
            <w:tcBorders>
              <w:top w:val="single" w:sz="4" w:space="0" w:color="auto"/>
              <w:left w:val="single" w:sz="4" w:space="0" w:color="auto"/>
              <w:bottom w:val="single" w:sz="4" w:space="0" w:color="auto"/>
              <w:right w:val="single" w:sz="4" w:space="0" w:color="auto"/>
            </w:tcBorders>
          </w:tcPr>
          <w:p w14:paraId="14EB08BE" w14:textId="77777777" w:rsidR="00C43819" w:rsidRPr="003665CF" w:rsidRDefault="00C43819" w:rsidP="00C43819">
            <w:pPr>
              <w:rPr>
                <w:rFonts w:ascii="Poppins" w:hAnsi="Poppins" w:cs="Poppins"/>
                <w:color w:val="auto"/>
              </w:rPr>
            </w:pPr>
            <w:r w:rsidRPr="003665CF">
              <w:rPr>
                <w:rFonts w:ascii="Poppins" w:hAnsi="Poppins" w:cs="Poppins"/>
                <w:color w:val="auto"/>
              </w:rPr>
              <w:t xml:space="preserve">Mains Independence  </w:t>
            </w:r>
          </w:p>
        </w:tc>
        <w:tc>
          <w:tcPr>
            <w:tcW w:w="7466" w:type="dxa"/>
            <w:tcBorders>
              <w:top w:val="single" w:sz="4" w:space="0" w:color="auto"/>
              <w:left w:val="single" w:sz="4" w:space="0" w:color="auto"/>
              <w:bottom w:val="single" w:sz="4" w:space="0" w:color="auto"/>
              <w:right w:val="single" w:sz="4" w:space="0" w:color="auto"/>
            </w:tcBorders>
          </w:tcPr>
          <w:p w14:paraId="17BB2E6D" w14:textId="1871D694" w:rsidR="00C43819" w:rsidRPr="003665CF" w:rsidRDefault="00C43819" w:rsidP="000A54D6">
            <w:pPr>
              <w:jc w:val="both"/>
              <w:rPr>
                <w:rFonts w:ascii="Poppins" w:hAnsi="Poppins" w:cs="Poppins"/>
                <w:color w:val="auto"/>
              </w:rPr>
            </w:pPr>
            <w:r w:rsidRPr="003665CF">
              <w:rPr>
                <w:rFonts w:ascii="Poppins" w:hAnsi="Poppins" w:cs="Poppins"/>
                <w:color w:val="auto"/>
              </w:rPr>
              <w:t xml:space="preserve">In the event of loss of external electrical energy supplies, there shall be no loss of, or disruption to, communications services for at least the specified duration. To comply with this requirement an alternative power source is required that is independent of external electrical energy supplies which switches in to service on the failure of the external electrical energy supplies without manual intervention. </w:t>
            </w:r>
          </w:p>
        </w:tc>
      </w:tr>
      <w:tr w:rsidR="003665CF" w:rsidRPr="003665CF" w14:paraId="0AB2B7F4" w14:textId="77777777" w:rsidTr="00C43819">
        <w:trPr>
          <w:cantSplit/>
        </w:trPr>
        <w:tc>
          <w:tcPr>
            <w:tcW w:w="1606" w:type="dxa"/>
            <w:tcBorders>
              <w:top w:val="single" w:sz="4" w:space="0" w:color="auto"/>
              <w:left w:val="single" w:sz="4" w:space="0" w:color="auto"/>
              <w:bottom w:val="single" w:sz="4" w:space="0" w:color="auto"/>
              <w:right w:val="single" w:sz="4" w:space="0" w:color="auto"/>
            </w:tcBorders>
          </w:tcPr>
          <w:p w14:paraId="6C85438A" w14:textId="77777777" w:rsidR="00C43819" w:rsidRPr="003665CF" w:rsidRDefault="00C43819" w:rsidP="00C43819">
            <w:pPr>
              <w:rPr>
                <w:rFonts w:ascii="Poppins" w:hAnsi="Poppins" w:cs="Poppins"/>
                <w:color w:val="auto"/>
              </w:rPr>
            </w:pPr>
            <w:r w:rsidRPr="003665CF">
              <w:rPr>
                <w:rFonts w:ascii="Poppins" w:hAnsi="Poppins" w:cs="Poppins"/>
                <w:color w:val="auto"/>
              </w:rPr>
              <w:t>MPLS</w:t>
            </w:r>
          </w:p>
        </w:tc>
        <w:tc>
          <w:tcPr>
            <w:tcW w:w="7466" w:type="dxa"/>
            <w:tcBorders>
              <w:top w:val="single" w:sz="4" w:space="0" w:color="auto"/>
              <w:left w:val="single" w:sz="4" w:space="0" w:color="auto"/>
              <w:bottom w:val="single" w:sz="4" w:space="0" w:color="auto"/>
              <w:right w:val="single" w:sz="4" w:space="0" w:color="auto"/>
            </w:tcBorders>
          </w:tcPr>
          <w:p w14:paraId="4F7D0842" w14:textId="77777777" w:rsidR="00C43819" w:rsidRPr="003665CF" w:rsidRDefault="00C43819" w:rsidP="000A54D6">
            <w:pPr>
              <w:jc w:val="both"/>
              <w:rPr>
                <w:rFonts w:ascii="Poppins" w:hAnsi="Poppins" w:cs="Poppins"/>
                <w:color w:val="auto"/>
              </w:rPr>
            </w:pPr>
            <w:r w:rsidRPr="003665CF">
              <w:rPr>
                <w:rFonts w:ascii="Poppins" w:hAnsi="Poppins" w:cs="Poppins"/>
                <w:color w:val="auto"/>
              </w:rPr>
              <w:t>Multi-Protocol Label Switching.   MPLS networks assign labels to customer’s data which allows routing decisions to be made by the network infrastructure.  MPLS also allows data streams to be segregated enabling separate virtual private circuits to be delivered via the Service Provider’s network.</w:t>
            </w:r>
          </w:p>
        </w:tc>
      </w:tr>
      <w:tr w:rsidR="003665CF" w:rsidRPr="003665CF" w14:paraId="091BB406" w14:textId="77777777" w:rsidTr="00C43819">
        <w:trPr>
          <w:cantSplit/>
        </w:trPr>
        <w:tc>
          <w:tcPr>
            <w:tcW w:w="1606" w:type="dxa"/>
            <w:tcBorders>
              <w:top w:val="single" w:sz="4" w:space="0" w:color="auto"/>
              <w:left w:val="single" w:sz="4" w:space="0" w:color="auto"/>
              <w:bottom w:val="single" w:sz="4" w:space="0" w:color="auto"/>
              <w:right w:val="single" w:sz="4" w:space="0" w:color="auto"/>
            </w:tcBorders>
          </w:tcPr>
          <w:p w14:paraId="38CDE937" w14:textId="3D5A7A85" w:rsidR="00B21BF0" w:rsidRPr="003665CF" w:rsidRDefault="00B21BF0" w:rsidP="00C43819">
            <w:pPr>
              <w:rPr>
                <w:rFonts w:ascii="Poppins" w:hAnsi="Poppins" w:cs="Poppins"/>
                <w:color w:val="auto"/>
              </w:rPr>
            </w:pPr>
            <w:r w:rsidRPr="003665CF">
              <w:rPr>
                <w:rFonts w:ascii="Poppins" w:hAnsi="Poppins" w:cs="Poppins"/>
                <w:color w:val="auto"/>
              </w:rPr>
              <w:lastRenderedPageBreak/>
              <w:t>MQTT</w:t>
            </w:r>
          </w:p>
        </w:tc>
        <w:tc>
          <w:tcPr>
            <w:tcW w:w="7466" w:type="dxa"/>
            <w:tcBorders>
              <w:top w:val="single" w:sz="4" w:space="0" w:color="auto"/>
              <w:left w:val="single" w:sz="4" w:space="0" w:color="auto"/>
              <w:bottom w:val="single" w:sz="4" w:space="0" w:color="auto"/>
              <w:right w:val="single" w:sz="4" w:space="0" w:color="auto"/>
            </w:tcBorders>
          </w:tcPr>
          <w:p w14:paraId="4E78BDF1" w14:textId="0167AF8A" w:rsidR="00B21BF0" w:rsidRPr="003665CF" w:rsidRDefault="0071767E" w:rsidP="00E30C51">
            <w:pPr>
              <w:jc w:val="both"/>
              <w:rPr>
                <w:rFonts w:ascii="Poppins" w:hAnsi="Poppins" w:cs="Poppins"/>
                <w:color w:val="auto"/>
              </w:rPr>
            </w:pPr>
            <w:r w:rsidRPr="003665CF">
              <w:rPr>
                <w:rFonts w:ascii="Poppins" w:hAnsi="Poppins" w:cs="Poppins"/>
                <w:color w:val="auto"/>
              </w:rPr>
              <w:t>Message Queuing Telemetry Transport</w:t>
            </w:r>
          </w:p>
        </w:tc>
      </w:tr>
      <w:tr w:rsidR="003665CF" w:rsidRPr="003665CF" w14:paraId="4080E967" w14:textId="77777777" w:rsidTr="00C43819">
        <w:trPr>
          <w:cantSplit/>
        </w:trPr>
        <w:tc>
          <w:tcPr>
            <w:tcW w:w="1606" w:type="dxa"/>
            <w:tcBorders>
              <w:top w:val="single" w:sz="4" w:space="0" w:color="auto"/>
              <w:left w:val="single" w:sz="4" w:space="0" w:color="auto"/>
              <w:bottom w:val="single" w:sz="4" w:space="0" w:color="auto"/>
              <w:right w:val="single" w:sz="4" w:space="0" w:color="auto"/>
            </w:tcBorders>
          </w:tcPr>
          <w:p w14:paraId="7BF6021C" w14:textId="6DC966C3" w:rsidR="00BD659C" w:rsidRPr="003665CF" w:rsidRDefault="00BD659C" w:rsidP="00C43819">
            <w:pPr>
              <w:rPr>
                <w:rFonts w:ascii="Poppins" w:hAnsi="Poppins" w:cs="Poppins"/>
                <w:color w:val="auto"/>
              </w:rPr>
            </w:pPr>
            <w:r w:rsidRPr="003665CF">
              <w:rPr>
                <w:rFonts w:ascii="Poppins" w:hAnsi="Poppins" w:cs="Poppins"/>
                <w:color w:val="auto"/>
              </w:rPr>
              <w:t>PSTN</w:t>
            </w:r>
          </w:p>
        </w:tc>
        <w:tc>
          <w:tcPr>
            <w:tcW w:w="7466" w:type="dxa"/>
            <w:tcBorders>
              <w:top w:val="single" w:sz="4" w:space="0" w:color="auto"/>
              <w:left w:val="single" w:sz="4" w:space="0" w:color="auto"/>
              <w:bottom w:val="single" w:sz="4" w:space="0" w:color="auto"/>
              <w:right w:val="single" w:sz="4" w:space="0" w:color="auto"/>
            </w:tcBorders>
          </w:tcPr>
          <w:p w14:paraId="27BBEB67" w14:textId="15FD049F" w:rsidR="00BD659C" w:rsidRPr="003665CF" w:rsidRDefault="000255BA" w:rsidP="00E30C51">
            <w:pPr>
              <w:jc w:val="both"/>
              <w:rPr>
                <w:rFonts w:ascii="Poppins" w:hAnsi="Poppins" w:cs="Poppins"/>
                <w:color w:val="auto"/>
              </w:rPr>
            </w:pPr>
            <w:r w:rsidRPr="003665CF">
              <w:rPr>
                <w:rFonts w:ascii="Poppins" w:hAnsi="Poppins" w:cs="Poppins"/>
                <w:color w:val="auto"/>
              </w:rPr>
              <w:t>Public Switched Telephone Network</w:t>
            </w:r>
          </w:p>
        </w:tc>
      </w:tr>
      <w:tr w:rsidR="003665CF" w:rsidRPr="003665CF" w14:paraId="05B14085" w14:textId="77777777" w:rsidTr="00C43819">
        <w:trPr>
          <w:cantSplit/>
        </w:trPr>
        <w:tc>
          <w:tcPr>
            <w:tcW w:w="1606" w:type="dxa"/>
            <w:tcBorders>
              <w:top w:val="single" w:sz="4" w:space="0" w:color="auto"/>
              <w:left w:val="single" w:sz="4" w:space="0" w:color="auto"/>
              <w:bottom w:val="single" w:sz="4" w:space="0" w:color="auto"/>
              <w:right w:val="single" w:sz="4" w:space="0" w:color="auto"/>
            </w:tcBorders>
          </w:tcPr>
          <w:p w14:paraId="62736726" w14:textId="5DA1B2D2" w:rsidR="00D92FE0" w:rsidRPr="003665CF" w:rsidRDefault="00D92FE0" w:rsidP="00C43819">
            <w:pPr>
              <w:rPr>
                <w:rFonts w:ascii="Poppins" w:hAnsi="Poppins" w:cs="Poppins"/>
                <w:color w:val="auto"/>
              </w:rPr>
            </w:pPr>
            <w:r w:rsidRPr="003665CF">
              <w:rPr>
                <w:rFonts w:ascii="Poppins" w:hAnsi="Poppins" w:cs="Poppins"/>
                <w:color w:val="auto"/>
              </w:rPr>
              <w:t xml:space="preserve">Restoration </w:t>
            </w:r>
            <w:r w:rsidR="006A63DA" w:rsidRPr="003665CF">
              <w:rPr>
                <w:rFonts w:ascii="Poppins" w:hAnsi="Poppins" w:cs="Poppins"/>
                <w:color w:val="auto"/>
              </w:rPr>
              <w:t>Contractor</w:t>
            </w:r>
          </w:p>
        </w:tc>
        <w:tc>
          <w:tcPr>
            <w:tcW w:w="7466" w:type="dxa"/>
            <w:tcBorders>
              <w:top w:val="single" w:sz="4" w:space="0" w:color="auto"/>
              <w:left w:val="single" w:sz="4" w:space="0" w:color="auto"/>
              <w:bottom w:val="single" w:sz="4" w:space="0" w:color="auto"/>
              <w:right w:val="single" w:sz="4" w:space="0" w:color="auto"/>
            </w:tcBorders>
          </w:tcPr>
          <w:p w14:paraId="004910B9" w14:textId="4EAD2F57" w:rsidR="00D92FE0" w:rsidRPr="003665CF" w:rsidRDefault="00D92FE0" w:rsidP="00E30C51">
            <w:pPr>
              <w:jc w:val="both"/>
              <w:rPr>
                <w:rFonts w:ascii="Poppins" w:hAnsi="Poppins" w:cs="Poppins"/>
                <w:color w:val="auto"/>
              </w:rPr>
            </w:pPr>
            <w:r w:rsidRPr="003665CF">
              <w:rPr>
                <w:rFonts w:ascii="Poppins" w:hAnsi="Poppins" w:cs="Poppins"/>
                <w:color w:val="auto"/>
              </w:rPr>
              <w:t xml:space="preserve">As defined in the </w:t>
            </w:r>
            <w:r w:rsidR="00C42246">
              <w:rPr>
                <w:rFonts w:ascii="Poppins" w:hAnsi="Poppins" w:cs="Poppins"/>
                <w:color w:val="auto"/>
              </w:rPr>
              <w:t>Grid Code</w:t>
            </w:r>
            <w:r w:rsidR="007C3E09" w:rsidRPr="003665CF">
              <w:rPr>
                <w:rFonts w:ascii="Poppins" w:hAnsi="Poppins" w:cs="Poppins"/>
                <w:color w:val="auto"/>
              </w:rPr>
              <w:t>.</w:t>
            </w:r>
          </w:p>
        </w:tc>
      </w:tr>
      <w:tr w:rsidR="003665CF" w:rsidRPr="003665CF" w14:paraId="799FACB8" w14:textId="77777777" w:rsidTr="00C43819">
        <w:trPr>
          <w:cantSplit/>
        </w:trPr>
        <w:tc>
          <w:tcPr>
            <w:tcW w:w="1606" w:type="dxa"/>
            <w:tcBorders>
              <w:top w:val="single" w:sz="4" w:space="0" w:color="auto"/>
              <w:left w:val="single" w:sz="4" w:space="0" w:color="auto"/>
              <w:bottom w:val="single" w:sz="4" w:space="0" w:color="auto"/>
              <w:right w:val="single" w:sz="4" w:space="0" w:color="auto"/>
            </w:tcBorders>
          </w:tcPr>
          <w:p w14:paraId="4121579B" w14:textId="11F68244" w:rsidR="00A27341" w:rsidRPr="003665CF" w:rsidRDefault="00A27341" w:rsidP="00C43819">
            <w:pPr>
              <w:rPr>
                <w:rFonts w:ascii="Poppins" w:hAnsi="Poppins" w:cs="Poppins"/>
                <w:color w:val="auto"/>
              </w:rPr>
            </w:pPr>
            <w:r w:rsidRPr="003665CF">
              <w:rPr>
                <w:rFonts w:ascii="Poppins" w:hAnsi="Poppins" w:cs="Poppins"/>
                <w:color w:val="auto"/>
              </w:rPr>
              <w:t>RTU</w:t>
            </w:r>
          </w:p>
        </w:tc>
        <w:tc>
          <w:tcPr>
            <w:tcW w:w="7466" w:type="dxa"/>
            <w:tcBorders>
              <w:top w:val="single" w:sz="4" w:space="0" w:color="auto"/>
              <w:left w:val="single" w:sz="4" w:space="0" w:color="auto"/>
              <w:bottom w:val="single" w:sz="4" w:space="0" w:color="auto"/>
              <w:right w:val="single" w:sz="4" w:space="0" w:color="auto"/>
            </w:tcBorders>
          </w:tcPr>
          <w:p w14:paraId="372AA243" w14:textId="3736CDF3" w:rsidR="00A27341" w:rsidRPr="003665CF" w:rsidRDefault="00A27341" w:rsidP="000A54D6">
            <w:pPr>
              <w:jc w:val="both"/>
              <w:rPr>
                <w:rFonts w:ascii="Poppins" w:hAnsi="Poppins" w:cs="Poppins"/>
                <w:color w:val="auto"/>
              </w:rPr>
            </w:pPr>
            <w:r w:rsidRPr="003665CF">
              <w:rPr>
                <w:rFonts w:ascii="Poppins" w:hAnsi="Poppins" w:cs="Poppins"/>
                <w:color w:val="auto"/>
              </w:rPr>
              <w:t>A microprocessor device that monitors and control</w:t>
            </w:r>
            <w:r w:rsidR="009132C7" w:rsidRPr="003665CF">
              <w:rPr>
                <w:rFonts w:ascii="Poppins" w:hAnsi="Poppins" w:cs="Poppins"/>
                <w:color w:val="auto"/>
              </w:rPr>
              <w:t>s</w:t>
            </w:r>
            <w:r w:rsidRPr="003665CF">
              <w:rPr>
                <w:rFonts w:ascii="Poppins" w:hAnsi="Poppins" w:cs="Poppins"/>
                <w:color w:val="auto"/>
              </w:rPr>
              <w:t xml:space="preserve"> field devices, which facilitates the collection and transmission of SCADA signals</w:t>
            </w:r>
            <w:r w:rsidR="009132C7" w:rsidRPr="003665CF">
              <w:rPr>
                <w:rFonts w:ascii="Poppins" w:hAnsi="Poppins" w:cs="Poppins"/>
                <w:color w:val="auto"/>
              </w:rPr>
              <w:t xml:space="preserve"> back to a central point.</w:t>
            </w:r>
            <w:del w:id="249" w:author="Stuart McLarnon (NESO)" w:date="2025-01-22T11:22:00Z" w16du:dateUtc="2025-01-22T11:22:00Z">
              <w:r w:rsidRPr="003665CF" w:rsidDel="009A3191">
                <w:rPr>
                  <w:rFonts w:ascii="Poppins" w:hAnsi="Poppins" w:cs="Poppins"/>
                  <w:color w:val="auto"/>
                </w:rPr>
                <w:delText>.</w:delText>
              </w:r>
            </w:del>
          </w:p>
        </w:tc>
      </w:tr>
      <w:tr w:rsidR="003665CF" w:rsidRPr="003665CF" w14:paraId="0557A1F3" w14:textId="77777777" w:rsidTr="00C43819">
        <w:trPr>
          <w:cantSplit/>
        </w:trPr>
        <w:tc>
          <w:tcPr>
            <w:tcW w:w="1606" w:type="dxa"/>
            <w:tcBorders>
              <w:top w:val="single" w:sz="4" w:space="0" w:color="auto"/>
              <w:left w:val="single" w:sz="4" w:space="0" w:color="auto"/>
              <w:bottom w:val="single" w:sz="4" w:space="0" w:color="auto"/>
              <w:right w:val="single" w:sz="4" w:space="0" w:color="auto"/>
            </w:tcBorders>
          </w:tcPr>
          <w:p w14:paraId="626E4986" w14:textId="7C6AED4E" w:rsidR="007107D2" w:rsidRPr="003665CF" w:rsidRDefault="007107D2" w:rsidP="00C43819">
            <w:pPr>
              <w:rPr>
                <w:rFonts w:ascii="Poppins" w:hAnsi="Poppins" w:cs="Poppins"/>
                <w:color w:val="auto"/>
              </w:rPr>
            </w:pPr>
            <w:r w:rsidRPr="003665CF">
              <w:rPr>
                <w:rFonts w:ascii="Poppins" w:hAnsi="Poppins" w:cs="Poppins"/>
                <w:color w:val="auto"/>
              </w:rPr>
              <w:t>Small BMUs</w:t>
            </w:r>
          </w:p>
        </w:tc>
        <w:tc>
          <w:tcPr>
            <w:tcW w:w="7466" w:type="dxa"/>
            <w:tcBorders>
              <w:top w:val="single" w:sz="4" w:space="0" w:color="auto"/>
              <w:left w:val="single" w:sz="4" w:space="0" w:color="auto"/>
              <w:bottom w:val="single" w:sz="4" w:space="0" w:color="auto"/>
              <w:right w:val="single" w:sz="4" w:space="0" w:color="auto"/>
            </w:tcBorders>
          </w:tcPr>
          <w:p w14:paraId="3C077671" w14:textId="083423A2" w:rsidR="007107D2" w:rsidRPr="003665CF" w:rsidRDefault="007107D2" w:rsidP="000A54D6">
            <w:pPr>
              <w:jc w:val="both"/>
              <w:rPr>
                <w:rFonts w:ascii="Poppins" w:hAnsi="Poppins" w:cs="Poppins"/>
                <w:color w:val="auto"/>
              </w:rPr>
            </w:pPr>
            <w:r w:rsidRPr="003665CF">
              <w:rPr>
                <w:rFonts w:ascii="Poppins" w:hAnsi="Poppins" w:cs="Poppins"/>
                <w:color w:val="auto"/>
              </w:rPr>
              <w:t>BM Participants who</w:t>
            </w:r>
            <w:r w:rsidR="315ACF08" w:rsidRPr="003665CF">
              <w:rPr>
                <w:rFonts w:ascii="Poppins" w:hAnsi="Poppins" w:cs="Poppins"/>
                <w:color w:val="auto"/>
              </w:rPr>
              <w:t>se</w:t>
            </w:r>
            <w:r w:rsidRPr="003665CF">
              <w:rPr>
                <w:rFonts w:ascii="Poppins" w:hAnsi="Poppins" w:cs="Poppins"/>
                <w:color w:val="auto"/>
              </w:rPr>
              <w:t xml:space="preserve"> single asset size &lt; 100MW; or who’s aggreg</w:t>
            </w:r>
            <w:r w:rsidR="00BE5938" w:rsidRPr="003665CF">
              <w:rPr>
                <w:rFonts w:ascii="Poppins" w:hAnsi="Poppins" w:cs="Poppins"/>
                <w:color w:val="auto"/>
              </w:rPr>
              <w:t>ated assets within the same BMU are</w:t>
            </w:r>
            <w:r w:rsidRPr="003665CF">
              <w:rPr>
                <w:rFonts w:ascii="Poppins" w:hAnsi="Poppins" w:cs="Poppins"/>
                <w:color w:val="auto"/>
              </w:rPr>
              <w:t xml:space="preserve"> &lt;100MW</w:t>
            </w:r>
          </w:p>
        </w:tc>
      </w:tr>
      <w:tr w:rsidR="003665CF" w:rsidRPr="003665CF" w14:paraId="10FDBE50" w14:textId="77777777" w:rsidTr="00C43819">
        <w:trPr>
          <w:cantSplit/>
        </w:trPr>
        <w:tc>
          <w:tcPr>
            <w:tcW w:w="1606" w:type="dxa"/>
            <w:tcBorders>
              <w:top w:val="single" w:sz="4" w:space="0" w:color="auto"/>
              <w:left w:val="single" w:sz="4" w:space="0" w:color="auto"/>
              <w:bottom w:val="single" w:sz="4" w:space="0" w:color="auto"/>
              <w:right w:val="single" w:sz="4" w:space="0" w:color="auto"/>
            </w:tcBorders>
          </w:tcPr>
          <w:p w14:paraId="1A7AD6AF" w14:textId="7624919A" w:rsidR="00D92FE0" w:rsidRPr="003665CF" w:rsidRDefault="00D92FE0" w:rsidP="00C43819">
            <w:pPr>
              <w:rPr>
                <w:rFonts w:ascii="Poppins" w:hAnsi="Poppins" w:cs="Poppins"/>
                <w:color w:val="auto"/>
              </w:rPr>
            </w:pPr>
            <w:r w:rsidRPr="003665CF">
              <w:rPr>
                <w:rFonts w:ascii="Poppins" w:hAnsi="Poppins" w:cs="Poppins"/>
                <w:color w:val="auto"/>
              </w:rPr>
              <w:t>Top Up Restoration Contract</w:t>
            </w:r>
          </w:p>
        </w:tc>
        <w:tc>
          <w:tcPr>
            <w:tcW w:w="7466" w:type="dxa"/>
            <w:tcBorders>
              <w:top w:val="single" w:sz="4" w:space="0" w:color="auto"/>
              <w:left w:val="single" w:sz="4" w:space="0" w:color="auto"/>
              <w:bottom w:val="single" w:sz="4" w:space="0" w:color="auto"/>
              <w:right w:val="single" w:sz="4" w:space="0" w:color="auto"/>
            </w:tcBorders>
          </w:tcPr>
          <w:p w14:paraId="758AA4FA" w14:textId="7C93F437" w:rsidR="00D92FE0" w:rsidRPr="003665CF" w:rsidRDefault="00D92FE0" w:rsidP="00E30C51">
            <w:pPr>
              <w:jc w:val="both"/>
              <w:rPr>
                <w:rFonts w:ascii="Poppins" w:hAnsi="Poppins" w:cs="Poppins"/>
                <w:color w:val="auto"/>
              </w:rPr>
            </w:pPr>
            <w:r w:rsidRPr="003665CF">
              <w:rPr>
                <w:rFonts w:ascii="Poppins" w:hAnsi="Poppins" w:cs="Poppins"/>
                <w:color w:val="auto"/>
              </w:rPr>
              <w:t xml:space="preserve">As defined in the </w:t>
            </w:r>
            <w:r w:rsidR="00C42246">
              <w:rPr>
                <w:rFonts w:ascii="Poppins" w:hAnsi="Poppins" w:cs="Poppins"/>
                <w:color w:val="auto"/>
              </w:rPr>
              <w:t>Grid Code</w:t>
            </w:r>
            <w:r w:rsidR="006A63DA" w:rsidRPr="003665CF">
              <w:rPr>
                <w:rFonts w:ascii="Poppins" w:hAnsi="Poppins" w:cs="Poppins"/>
                <w:color w:val="auto"/>
              </w:rPr>
              <w:t>.</w:t>
            </w:r>
          </w:p>
        </w:tc>
      </w:tr>
      <w:tr w:rsidR="003665CF" w:rsidRPr="003665CF" w14:paraId="329C91C1" w14:textId="77777777" w:rsidTr="00C43819">
        <w:trPr>
          <w:cantSplit/>
        </w:trPr>
        <w:tc>
          <w:tcPr>
            <w:tcW w:w="1606" w:type="dxa"/>
            <w:tcBorders>
              <w:top w:val="single" w:sz="4" w:space="0" w:color="auto"/>
              <w:left w:val="single" w:sz="4" w:space="0" w:color="auto"/>
              <w:bottom w:val="single" w:sz="4" w:space="0" w:color="auto"/>
              <w:right w:val="single" w:sz="4" w:space="0" w:color="auto"/>
            </w:tcBorders>
          </w:tcPr>
          <w:p w14:paraId="0547B54E" w14:textId="77777777" w:rsidR="00C43819" w:rsidRPr="003665CF" w:rsidRDefault="00C43819" w:rsidP="00C43819">
            <w:pPr>
              <w:rPr>
                <w:rFonts w:ascii="Poppins" w:hAnsi="Poppins" w:cs="Poppins"/>
                <w:color w:val="auto"/>
              </w:rPr>
            </w:pPr>
            <w:r w:rsidRPr="003665CF">
              <w:rPr>
                <w:rFonts w:ascii="Poppins" w:hAnsi="Poppins" w:cs="Poppins"/>
                <w:color w:val="auto"/>
              </w:rPr>
              <w:t>Trading Party</w:t>
            </w:r>
          </w:p>
        </w:tc>
        <w:tc>
          <w:tcPr>
            <w:tcW w:w="7466" w:type="dxa"/>
            <w:tcBorders>
              <w:top w:val="single" w:sz="4" w:space="0" w:color="auto"/>
              <w:left w:val="single" w:sz="4" w:space="0" w:color="auto"/>
              <w:bottom w:val="single" w:sz="4" w:space="0" w:color="auto"/>
              <w:right w:val="single" w:sz="4" w:space="0" w:color="auto"/>
            </w:tcBorders>
          </w:tcPr>
          <w:p w14:paraId="2B032483" w14:textId="77777777" w:rsidR="00C43819" w:rsidRPr="003665CF" w:rsidRDefault="00C43819" w:rsidP="000A54D6">
            <w:pPr>
              <w:jc w:val="both"/>
              <w:rPr>
                <w:rFonts w:ascii="Poppins" w:hAnsi="Poppins" w:cs="Poppins"/>
                <w:color w:val="auto"/>
              </w:rPr>
            </w:pPr>
            <w:r w:rsidRPr="003665CF">
              <w:rPr>
                <w:rFonts w:ascii="Poppins" w:hAnsi="Poppins" w:cs="Poppins"/>
                <w:color w:val="auto"/>
              </w:rPr>
              <w:t>The owners and/or operators of a Trading Point.</w:t>
            </w:r>
          </w:p>
        </w:tc>
      </w:tr>
      <w:tr w:rsidR="003665CF" w:rsidRPr="003665CF" w14:paraId="6931AF08" w14:textId="77777777" w:rsidTr="00C43819">
        <w:trPr>
          <w:cantSplit/>
        </w:trPr>
        <w:tc>
          <w:tcPr>
            <w:tcW w:w="1606" w:type="dxa"/>
            <w:tcBorders>
              <w:top w:val="single" w:sz="4" w:space="0" w:color="auto"/>
              <w:left w:val="single" w:sz="4" w:space="0" w:color="auto"/>
              <w:bottom w:val="single" w:sz="4" w:space="0" w:color="auto"/>
              <w:right w:val="single" w:sz="4" w:space="0" w:color="auto"/>
            </w:tcBorders>
          </w:tcPr>
          <w:p w14:paraId="3B905CA0" w14:textId="77777777" w:rsidR="00C43819" w:rsidRPr="003665CF" w:rsidRDefault="00C43819" w:rsidP="00C43819">
            <w:pPr>
              <w:rPr>
                <w:rFonts w:ascii="Poppins" w:hAnsi="Poppins" w:cs="Poppins"/>
                <w:color w:val="auto"/>
              </w:rPr>
            </w:pPr>
            <w:r w:rsidRPr="003665CF">
              <w:rPr>
                <w:rFonts w:ascii="Poppins" w:hAnsi="Poppins" w:cs="Poppins"/>
                <w:color w:val="auto"/>
              </w:rPr>
              <w:t>Trading Point</w:t>
            </w:r>
          </w:p>
        </w:tc>
        <w:tc>
          <w:tcPr>
            <w:tcW w:w="7466" w:type="dxa"/>
            <w:tcBorders>
              <w:top w:val="single" w:sz="4" w:space="0" w:color="auto"/>
              <w:left w:val="single" w:sz="4" w:space="0" w:color="auto"/>
              <w:bottom w:val="single" w:sz="4" w:space="0" w:color="auto"/>
              <w:right w:val="single" w:sz="4" w:space="0" w:color="auto"/>
            </w:tcBorders>
          </w:tcPr>
          <w:p w14:paraId="2C3E32DA" w14:textId="10888C6F" w:rsidR="00C43819" w:rsidRPr="003665CF" w:rsidRDefault="00C43819" w:rsidP="000A54D6">
            <w:pPr>
              <w:jc w:val="both"/>
              <w:rPr>
                <w:rFonts w:ascii="Poppins" w:hAnsi="Poppins" w:cs="Poppins"/>
                <w:color w:val="auto"/>
              </w:rPr>
            </w:pPr>
            <w:r w:rsidRPr="003665CF">
              <w:rPr>
                <w:rFonts w:ascii="Poppins" w:hAnsi="Poppins" w:cs="Poppins"/>
                <w:color w:val="auto"/>
              </w:rPr>
              <w:t xml:space="preserve">The point, designated by a market participant, from where Physical Notifications, Export &amp; Import Limits and Bid Offer Data prices are submitted to </w:t>
            </w:r>
            <w:ins w:id="250" w:author="Stuart McLarnon (NESO)" w:date="2025-01-22T11:22:00Z" w16du:dateUtc="2025-01-22T11:22:00Z">
              <w:r w:rsidR="009A3191">
                <w:rPr>
                  <w:rFonts w:ascii="Poppins" w:hAnsi="Poppins" w:cs="Poppins"/>
                  <w:color w:val="auto"/>
                </w:rPr>
                <w:t xml:space="preserve">the </w:t>
              </w:r>
            </w:ins>
            <w:r w:rsidR="00C00220">
              <w:rPr>
                <w:rFonts w:ascii="Poppins" w:hAnsi="Poppins" w:cs="Poppins"/>
                <w:color w:val="auto"/>
              </w:rPr>
              <w:t xml:space="preserve">National </w:t>
            </w:r>
            <w:del w:id="251" w:author="Stuart McLarnon (NESO)" w:date="2024-11-20T14:55:00Z">
              <w:r w:rsidRPr="00E94F58">
                <w:delText>Grid ESO.</w:delText>
              </w:r>
            </w:del>
            <w:ins w:id="252" w:author="Stuart McLarnon (NESO)" w:date="2024-11-20T14:55:00Z">
              <w:r w:rsidR="00C00220">
                <w:rPr>
                  <w:rFonts w:ascii="Poppins" w:hAnsi="Poppins" w:cs="Poppins"/>
                  <w:color w:val="auto"/>
                </w:rPr>
                <w:t>Energy System Operator</w:t>
              </w:r>
              <w:r w:rsidRPr="003665CF">
                <w:rPr>
                  <w:rFonts w:ascii="Poppins" w:hAnsi="Poppins" w:cs="Poppins"/>
                  <w:color w:val="auto"/>
                </w:rPr>
                <w:t>.</w:t>
              </w:r>
            </w:ins>
          </w:p>
        </w:tc>
      </w:tr>
      <w:tr w:rsidR="003665CF" w:rsidRPr="003665CF" w14:paraId="67DBD8E0" w14:textId="77777777" w:rsidTr="00C43819">
        <w:trPr>
          <w:cantSplit/>
        </w:trPr>
        <w:tc>
          <w:tcPr>
            <w:tcW w:w="1606" w:type="dxa"/>
            <w:tcBorders>
              <w:top w:val="single" w:sz="4" w:space="0" w:color="auto"/>
              <w:left w:val="single" w:sz="4" w:space="0" w:color="auto"/>
              <w:bottom w:val="single" w:sz="4" w:space="0" w:color="auto"/>
              <w:right w:val="single" w:sz="4" w:space="0" w:color="auto"/>
            </w:tcBorders>
          </w:tcPr>
          <w:p w14:paraId="0616381C" w14:textId="6C98651F" w:rsidR="00F06F62" w:rsidRPr="003665CF" w:rsidRDefault="00F06F62" w:rsidP="00C43819">
            <w:pPr>
              <w:rPr>
                <w:rFonts w:ascii="Poppins" w:hAnsi="Poppins" w:cs="Poppins"/>
                <w:color w:val="auto"/>
              </w:rPr>
            </w:pPr>
            <w:r w:rsidRPr="003665CF">
              <w:rPr>
                <w:rFonts w:ascii="Poppins" w:hAnsi="Poppins" w:cs="Poppins"/>
                <w:color w:val="auto"/>
              </w:rPr>
              <w:t>WA API</w:t>
            </w:r>
          </w:p>
        </w:tc>
        <w:tc>
          <w:tcPr>
            <w:tcW w:w="7466" w:type="dxa"/>
            <w:tcBorders>
              <w:top w:val="single" w:sz="4" w:space="0" w:color="auto"/>
              <w:left w:val="single" w:sz="4" w:space="0" w:color="auto"/>
              <w:bottom w:val="single" w:sz="4" w:space="0" w:color="auto"/>
              <w:right w:val="single" w:sz="4" w:space="0" w:color="auto"/>
            </w:tcBorders>
          </w:tcPr>
          <w:p w14:paraId="1D733598" w14:textId="27134182" w:rsidR="00F06F62" w:rsidRPr="003665CF" w:rsidRDefault="00F06F62" w:rsidP="000A54D6">
            <w:pPr>
              <w:jc w:val="both"/>
              <w:rPr>
                <w:rFonts w:ascii="Poppins" w:hAnsi="Poppins" w:cs="Poppins"/>
                <w:color w:val="auto"/>
              </w:rPr>
            </w:pPr>
            <w:r w:rsidRPr="003665CF">
              <w:rPr>
                <w:rFonts w:ascii="Poppins" w:hAnsi="Poppins" w:cs="Poppins"/>
                <w:color w:val="auto"/>
              </w:rPr>
              <w:t>Wider-Access API</w:t>
            </w:r>
          </w:p>
        </w:tc>
      </w:tr>
    </w:tbl>
    <w:p w14:paraId="6C4630E6" w14:textId="508F2A57" w:rsidR="006918A8" w:rsidRPr="003665CF" w:rsidRDefault="006918A8" w:rsidP="00E94F58">
      <w:pPr>
        <w:rPr>
          <w:rFonts w:ascii="Poppins" w:hAnsi="Poppins" w:cs="Poppins"/>
          <w:color w:val="auto"/>
        </w:rPr>
      </w:pPr>
    </w:p>
    <w:p w14:paraId="4E3305A1" w14:textId="77777777" w:rsidR="00E94F58" w:rsidRPr="00C00220" w:rsidRDefault="00E94F58" w:rsidP="005562F6">
      <w:pPr>
        <w:pStyle w:val="Appendix1"/>
        <w:ind w:left="357" w:hanging="357"/>
        <w:rPr>
          <w:rFonts w:ascii="Poppins Medium" w:eastAsiaTheme="majorEastAsia" w:hAnsi="Poppins Medium" w:cs="Poppins Medium"/>
          <w:color w:val="3F0731"/>
          <w:kern w:val="0"/>
          <w:sz w:val="32"/>
          <w:szCs w:val="22"/>
        </w:rPr>
      </w:pPr>
      <w:bookmarkStart w:id="253" w:name="_Toc53053739"/>
      <w:bookmarkStart w:id="254" w:name="_Toc57024499"/>
      <w:r w:rsidRPr="00C00220">
        <w:rPr>
          <w:rFonts w:ascii="Poppins Medium" w:eastAsiaTheme="majorEastAsia" w:hAnsi="Poppins Medium" w:cs="Poppins Medium"/>
          <w:color w:val="3F0731"/>
          <w:kern w:val="0"/>
          <w:sz w:val="32"/>
          <w:szCs w:val="22"/>
        </w:rPr>
        <w:lastRenderedPageBreak/>
        <w:t>Types of Communication Circuit</w:t>
      </w:r>
      <w:bookmarkEnd w:id="253"/>
      <w:bookmarkEnd w:id="254"/>
    </w:p>
    <w:p w14:paraId="3925A295" w14:textId="589B0492" w:rsidR="00E94F58" w:rsidRPr="003665CF" w:rsidRDefault="7E8803A9" w:rsidP="6EEABFB2">
      <w:pPr>
        <w:spacing w:before="240"/>
        <w:ind w:left="357"/>
        <w:rPr>
          <w:rFonts w:ascii="Poppins" w:hAnsi="Poppins" w:cs="Poppins"/>
          <w:b/>
          <w:bCs/>
          <w:color w:val="auto"/>
        </w:rPr>
      </w:pPr>
      <w:r w:rsidRPr="003665CF">
        <w:rPr>
          <w:rFonts w:ascii="Poppins" w:hAnsi="Poppins" w:cs="Poppins"/>
          <w:b/>
          <w:bCs/>
          <w:color w:val="auto"/>
        </w:rPr>
        <w:t>Internet Circuits</w:t>
      </w:r>
    </w:p>
    <w:p w14:paraId="0BD51A36" w14:textId="6241A994" w:rsidR="00E94F58" w:rsidRPr="003665CF" w:rsidRDefault="7E8803A9" w:rsidP="000A54D6">
      <w:pPr>
        <w:spacing w:before="240"/>
        <w:ind w:left="357"/>
        <w:jc w:val="both"/>
        <w:rPr>
          <w:rFonts w:ascii="Poppins" w:hAnsi="Poppins" w:cs="Poppins"/>
          <w:color w:val="auto"/>
        </w:rPr>
      </w:pPr>
      <w:r w:rsidRPr="003665CF">
        <w:rPr>
          <w:rFonts w:ascii="Poppins" w:hAnsi="Poppins" w:cs="Poppins"/>
          <w:color w:val="auto"/>
        </w:rPr>
        <w:t xml:space="preserve">Market Participants using the Wider Access API will need to ensure they have suitable Internet Circuits installed. These provide connectivity to the </w:t>
      </w:r>
      <w:r w:rsidR="4FC81FDA" w:rsidRPr="003665CF">
        <w:rPr>
          <w:rFonts w:ascii="Poppins" w:hAnsi="Poppins" w:cs="Poppins"/>
          <w:color w:val="auto"/>
        </w:rPr>
        <w:t>I</w:t>
      </w:r>
      <w:r w:rsidRPr="003665CF">
        <w:rPr>
          <w:rFonts w:ascii="Poppins" w:hAnsi="Poppins" w:cs="Poppins"/>
          <w:color w:val="auto"/>
        </w:rPr>
        <w:t xml:space="preserve">nternet which in turn provides </w:t>
      </w:r>
      <w:r w:rsidR="08066EA8" w:rsidRPr="003665CF">
        <w:rPr>
          <w:rFonts w:ascii="Poppins" w:hAnsi="Poppins" w:cs="Poppins"/>
          <w:color w:val="auto"/>
        </w:rPr>
        <w:t xml:space="preserve">a path </w:t>
      </w:r>
      <w:r w:rsidRPr="003665CF">
        <w:rPr>
          <w:rFonts w:ascii="Poppins" w:hAnsi="Poppins" w:cs="Poppins"/>
          <w:color w:val="auto"/>
        </w:rPr>
        <w:t>t</w:t>
      </w:r>
      <w:r w:rsidR="492EFE9F" w:rsidRPr="003665CF">
        <w:rPr>
          <w:rFonts w:ascii="Poppins" w:hAnsi="Poppins" w:cs="Poppins"/>
          <w:color w:val="auto"/>
        </w:rPr>
        <w:t>o</w:t>
      </w:r>
      <w:r w:rsidRPr="003665CF">
        <w:rPr>
          <w:rFonts w:ascii="Poppins" w:hAnsi="Poppins" w:cs="Poppins"/>
          <w:color w:val="auto"/>
        </w:rPr>
        <w:t xml:space="preserve"> </w:t>
      </w:r>
      <w:r w:rsidR="00BF1AF1" w:rsidRPr="003665CF">
        <w:rPr>
          <w:rFonts w:ascii="Poppins" w:hAnsi="Poppins" w:cs="Poppins"/>
          <w:color w:val="auto"/>
        </w:rPr>
        <w:t>T</w:t>
      </w:r>
      <w:r w:rsidRPr="003665CF">
        <w:rPr>
          <w:rFonts w:ascii="Poppins" w:hAnsi="Poppins" w:cs="Poppins"/>
          <w:color w:val="auto"/>
        </w:rPr>
        <w:t xml:space="preserve">he </w:t>
      </w:r>
      <w:r w:rsidR="00BF1AF1" w:rsidRPr="003665CF">
        <w:rPr>
          <w:rFonts w:ascii="Poppins" w:hAnsi="Poppins" w:cs="Poppins"/>
          <w:color w:val="auto"/>
        </w:rPr>
        <w:t>Company</w:t>
      </w:r>
      <w:r w:rsidRPr="003665CF">
        <w:rPr>
          <w:rFonts w:ascii="Poppins" w:hAnsi="Poppins" w:cs="Poppins"/>
          <w:color w:val="auto"/>
        </w:rPr>
        <w:t>’s Wider Access API infr</w:t>
      </w:r>
      <w:r w:rsidR="49618976" w:rsidRPr="003665CF">
        <w:rPr>
          <w:rFonts w:ascii="Poppins" w:hAnsi="Poppins" w:cs="Poppins"/>
          <w:color w:val="auto"/>
        </w:rPr>
        <w:t xml:space="preserve">astructure. </w:t>
      </w:r>
      <w:r w:rsidRPr="003665CF">
        <w:rPr>
          <w:rFonts w:ascii="Poppins" w:hAnsi="Poppins" w:cs="Poppins"/>
          <w:b/>
          <w:bCs/>
          <w:color w:val="auto"/>
        </w:rPr>
        <w:t xml:space="preserve"> </w:t>
      </w:r>
    </w:p>
    <w:p w14:paraId="166BCF74" w14:textId="2D623D4F" w:rsidR="00E94F58" w:rsidRPr="003665CF" w:rsidRDefault="00E94F58" w:rsidP="00C43819">
      <w:pPr>
        <w:spacing w:before="240"/>
        <w:ind w:left="357"/>
        <w:rPr>
          <w:rFonts w:ascii="Poppins" w:hAnsi="Poppins" w:cs="Poppins"/>
          <w:b/>
          <w:bCs/>
          <w:color w:val="auto"/>
        </w:rPr>
      </w:pPr>
      <w:r w:rsidRPr="003665CF">
        <w:rPr>
          <w:rFonts w:ascii="Poppins" w:hAnsi="Poppins" w:cs="Poppins"/>
          <w:b/>
          <w:bCs/>
          <w:color w:val="auto"/>
        </w:rPr>
        <w:t>MPLS (Multi-Protocol Label Switching) Circuit</w:t>
      </w:r>
    </w:p>
    <w:p w14:paraId="41024013" w14:textId="77777777" w:rsidR="00E94F58" w:rsidRPr="003665CF" w:rsidRDefault="00E94F58" w:rsidP="000A54D6">
      <w:pPr>
        <w:ind w:left="357"/>
        <w:jc w:val="both"/>
        <w:rPr>
          <w:rFonts w:ascii="Poppins" w:hAnsi="Poppins" w:cs="Poppins"/>
          <w:color w:val="auto"/>
        </w:rPr>
      </w:pPr>
      <w:r w:rsidRPr="003665CF">
        <w:rPr>
          <w:rFonts w:ascii="Poppins" w:hAnsi="Poppins" w:cs="Poppins"/>
          <w:color w:val="auto"/>
        </w:rPr>
        <w:t>MPLS circuits are now used for EDL connections because legacy KiloStream private circuits are no longer available.  MPLS networks assign labels to customer’s data which allows routing decisions to be made by the network infrastructure.  MPLS also allows data streams to be segregated enabling separate virtual private circuits to be delivered via the Service Provider’s network.</w:t>
      </w:r>
    </w:p>
    <w:p w14:paraId="38C30F65" w14:textId="557A11D0" w:rsidR="00E94F58" w:rsidRPr="003665CF" w:rsidRDefault="00E94F58" w:rsidP="000A54D6">
      <w:pPr>
        <w:ind w:left="357"/>
        <w:jc w:val="both"/>
        <w:rPr>
          <w:rFonts w:ascii="Poppins" w:hAnsi="Poppins" w:cs="Poppins"/>
          <w:color w:val="auto"/>
        </w:rPr>
      </w:pPr>
      <w:r w:rsidRPr="003665CF">
        <w:rPr>
          <w:rFonts w:ascii="Poppins" w:hAnsi="Poppins" w:cs="Poppins"/>
          <w:color w:val="auto"/>
        </w:rPr>
        <w:t xml:space="preserve">Trading Parties wishing to order MPLS circuits for EDT should contact </w:t>
      </w:r>
      <w:r w:rsidR="00EF2831" w:rsidRPr="003665CF">
        <w:rPr>
          <w:rFonts w:ascii="Poppins" w:hAnsi="Poppins" w:cs="Poppins"/>
          <w:color w:val="auto"/>
        </w:rPr>
        <w:t>The Company</w:t>
      </w:r>
      <w:r w:rsidRPr="003665CF">
        <w:rPr>
          <w:rFonts w:ascii="Poppins" w:hAnsi="Poppins" w:cs="Poppins"/>
          <w:color w:val="auto"/>
        </w:rPr>
        <w:t xml:space="preserve"> at </w:t>
      </w:r>
      <w:r w:rsidR="0049163E">
        <w:fldChar w:fldCharType="begin"/>
      </w:r>
      <w:r w:rsidR="0049163E">
        <w:instrText>HYPERLINK "mailto:bmu.registration@nationalgrid.com"</w:instrText>
      </w:r>
      <w:r w:rsidR="0049163E">
        <w:fldChar w:fldCharType="separate"/>
      </w:r>
      <w:r w:rsidR="00AA3E1E" w:rsidRPr="00844A86">
        <w:rPr>
          <w:rStyle w:val="Hyperlink"/>
          <w:rFonts w:ascii="Poppins" w:hAnsi="Poppins" w:cs="Poppins"/>
          <w:color w:val="auto"/>
          <w:u w:val="none"/>
        </w:rPr>
        <w:t>bmu.registration@</w:t>
      </w:r>
      <w:del w:id="255" w:author="Stuart McLarnon (NESO)" w:date="2024-11-20T14:55:00Z">
        <w:r w:rsidRPr="00E94F58">
          <w:rPr>
            <w:rStyle w:val="Hyperlink"/>
            <w:u w:val="none"/>
          </w:rPr>
          <w:delText>nationalgrideso</w:delText>
        </w:r>
      </w:del>
      <w:ins w:id="256" w:author="Stuart McLarnon (NESO)" w:date="2024-11-20T14:55:00Z">
        <w:r w:rsidR="00AA3E1E" w:rsidRPr="00844A86">
          <w:rPr>
            <w:rStyle w:val="Hyperlink"/>
            <w:rFonts w:ascii="Poppins" w:hAnsi="Poppins" w:cs="Poppins"/>
            <w:color w:val="auto"/>
            <w:u w:val="none"/>
          </w:rPr>
          <w:t>nationalenergyso</w:t>
        </w:r>
      </w:ins>
      <w:r w:rsidR="00AA3E1E" w:rsidRPr="00844A86">
        <w:rPr>
          <w:rStyle w:val="Hyperlink"/>
          <w:rFonts w:ascii="Poppins" w:hAnsi="Poppins" w:cs="Poppins"/>
          <w:color w:val="auto"/>
          <w:u w:val="none"/>
        </w:rPr>
        <w:t>.com</w:t>
      </w:r>
      <w:r w:rsidR="0049163E">
        <w:rPr>
          <w:rStyle w:val="Hyperlink"/>
          <w:rFonts w:ascii="Poppins" w:hAnsi="Poppins" w:cs="Poppins"/>
          <w:color w:val="auto"/>
          <w:u w:val="none"/>
        </w:rPr>
        <w:fldChar w:fldCharType="end"/>
      </w:r>
      <w:r w:rsidRPr="00844A86">
        <w:rPr>
          <w:rFonts w:ascii="Poppins" w:hAnsi="Poppins" w:cs="Poppins"/>
          <w:color w:val="auto"/>
        </w:rPr>
        <w:t xml:space="preserve"> to d</w:t>
      </w:r>
      <w:r w:rsidRPr="003665CF">
        <w:rPr>
          <w:rFonts w:ascii="Poppins" w:hAnsi="Poppins" w:cs="Poppins"/>
          <w:color w:val="auto"/>
        </w:rPr>
        <w:t xml:space="preserve">iscuss their requirements before placing orders.  Orders should be placed with the same MPLS provider that </w:t>
      </w:r>
      <w:r w:rsidR="00EF2831" w:rsidRPr="003665CF">
        <w:rPr>
          <w:rFonts w:ascii="Poppins" w:hAnsi="Poppins" w:cs="Poppins"/>
          <w:color w:val="auto"/>
        </w:rPr>
        <w:t>The Company</w:t>
      </w:r>
      <w:r w:rsidRPr="003665CF">
        <w:rPr>
          <w:rFonts w:ascii="Poppins" w:hAnsi="Poppins" w:cs="Poppins"/>
          <w:color w:val="auto"/>
        </w:rPr>
        <w:t xml:space="preserve"> use.  This ensures connection to the correct virtual private network in order to access </w:t>
      </w:r>
      <w:r w:rsidR="00EC0289" w:rsidRPr="003665CF">
        <w:rPr>
          <w:rFonts w:ascii="Poppins" w:hAnsi="Poppins" w:cs="Poppins"/>
          <w:color w:val="auto"/>
        </w:rPr>
        <w:t>The Company</w:t>
      </w:r>
      <w:r w:rsidRPr="003665CF">
        <w:rPr>
          <w:rFonts w:ascii="Poppins" w:hAnsi="Poppins" w:cs="Poppins"/>
          <w:color w:val="auto"/>
        </w:rPr>
        <w:t xml:space="preserve"> services.  Primary and Secondary (backup) connections can be made using this service.</w:t>
      </w:r>
    </w:p>
    <w:p w14:paraId="5D89419F" w14:textId="77777777" w:rsidR="00E94F58" w:rsidRPr="003665CF" w:rsidRDefault="00E94F58" w:rsidP="00C43819">
      <w:pPr>
        <w:spacing w:before="240"/>
        <w:ind w:left="357"/>
        <w:rPr>
          <w:rFonts w:ascii="Poppins" w:hAnsi="Poppins" w:cs="Poppins"/>
          <w:b/>
          <w:bCs/>
          <w:color w:val="auto"/>
        </w:rPr>
      </w:pPr>
      <w:r w:rsidRPr="003665CF">
        <w:rPr>
          <w:rFonts w:ascii="Poppins" w:hAnsi="Poppins" w:cs="Poppins"/>
          <w:b/>
          <w:bCs/>
          <w:color w:val="auto"/>
        </w:rPr>
        <w:t>ISDN Dial-up Circuit</w:t>
      </w:r>
    </w:p>
    <w:p w14:paraId="75A76BF1" w14:textId="286D5B3D" w:rsidR="00E94F58" w:rsidRPr="003665CF" w:rsidRDefault="00E94F58" w:rsidP="000A54D6">
      <w:pPr>
        <w:ind w:left="357"/>
        <w:jc w:val="both"/>
        <w:rPr>
          <w:rFonts w:ascii="Poppins" w:hAnsi="Poppins" w:cs="Poppins"/>
          <w:color w:val="auto"/>
        </w:rPr>
      </w:pPr>
      <w:r w:rsidRPr="003665CF">
        <w:rPr>
          <w:rFonts w:ascii="Poppins" w:hAnsi="Poppins" w:cs="Poppins"/>
          <w:color w:val="auto"/>
        </w:rPr>
        <w:t xml:space="preserve">The standard for these is a 64 kbit/s ISDN service, with Primary Rate ISDN presentation on </w:t>
      </w:r>
      <w:r w:rsidR="00EC0289" w:rsidRPr="003665CF">
        <w:rPr>
          <w:rFonts w:ascii="Poppins" w:hAnsi="Poppins" w:cs="Poppins"/>
          <w:color w:val="auto"/>
        </w:rPr>
        <w:t>The Company</w:t>
      </w:r>
      <w:r w:rsidRPr="003665CF">
        <w:rPr>
          <w:rFonts w:ascii="Poppins" w:hAnsi="Poppins" w:cs="Poppins"/>
          <w:color w:val="auto"/>
        </w:rPr>
        <w:t xml:space="preserve"> premises and Basic Rate ISDN presentation to the Trading Party or Control Point.</w:t>
      </w:r>
    </w:p>
    <w:p w14:paraId="138DE336" w14:textId="1B3000C6" w:rsidR="00E94F58" w:rsidRPr="003665CF" w:rsidRDefault="00E94F58" w:rsidP="000A54D6">
      <w:pPr>
        <w:ind w:left="357"/>
        <w:jc w:val="both"/>
        <w:rPr>
          <w:rFonts w:ascii="Poppins" w:hAnsi="Poppins" w:cs="Poppins"/>
          <w:color w:val="auto"/>
        </w:rPr>
      </w:pPr>
      <w:r w:rsidRPr="003665CF">
        <w:rPr>
          <w:rFonts w:ascii="Poppins" w:hAnsi="Poppins" w:cs="Poppins"/>
          <w:color w:val="auto"/>
        </w:rPr>
        <w:t xml:space="preserve">As this is a dial-up service, Trading Parties ordering ISDN links for EDT purposes do not have to specify presentation details for </w:t>
      </w:r>
      <w:r w:rsidR="00EC0289" w:rsidRPr="003665CF">
        <w:rPr>
          <w:rFonts w:ascii="Poppins" w:hAnsi="Poppins" w:cs="Poppins"/>
          <w:color w:val="auto"/>
        </w:rPr>
        <w:t>T</w:t>
      </w:r>
      <w:r w:rsidRPr="003665CF">
        <w:rPr>
          <w:rFonts w:ascii="Poppins" w:hAnsi="Poppins" w:cs="Poppins"/>
          <w:color w:val="auto"/>
        </w:rPr>
        <w:t xml:space="preserve">he </w:t>
      </w:r>
      <w:r w:rsidR="00EC0289" w:rsidRPr="003665CF">
        <w:rPr>
          <w:rFonts w:ascii="Poppins" w:hAnsi="Poppins" w:cs="Poppins"/>
          <w:color w:val="auto"/>
        </w:rPr>
        <w:t>Company</w:t>
      </w:r>
      <w:r w:rsidRPr="003665CF">
        <w:rPr>
          <w:rFonts w:ascii="Poppins" w:hAnsi="Poppins" w:cs="Poppins"/>
          <w:color w:val="auto"/>
        </w:rPr>
        <w:t xml:space="preserve"> end of the service. Trading Parties should still notify </w:t>
      </w:r>
      <w:r w:rsidR="00EC0289" w:rsidRPr="003665CF">
        <w:rPr>
          <w:rFonts w:ascii="Poppins" w:hAnsi="Poppins" w:cs="Poppins"/>
          <w:color w:val="auto"/>
        </w:rPr>
        <w:t>The Company</w:t>
      </w:r>
      <w:r w:rsidRPr="003665CF">
        <w:rPr>
          <w:rFonts w:ascii="Poppins" w:hAnsi="Poppins" w:cs="Poppins"/>
          <w:color w:val="auto"/>
        </w:rPr>
        <w:t xml:space="preserve"> in advance of placing orders for ISDN services, however, in order to ensure that capacity is reserved for them on </w:t>
      </w:r>
      <w:r w:rsidR="00EC0289" w:rsidRPr="003665CF">
        <w:rPr>
          <w:rFonts w:ascii="Poppins" w:hAnsi="Poppins" w:cs="Poppins"/>
          <w:color w:val="auto"/>
        </w:rPr>
        <w:t>T</w:t>
      </w:r>
      <w:r w:rsidRPr="003665CF">
        <w:rPr>
          <w:rFonts w:ascii="Poppins" w:hAnsi="Poppins" w:cs="Poppins"/>
          <w:color w:val="auto"/>
        </w:rPr>
        <w:t xml:space="preserve">he </w:t>
      </w:r>
      <w:r w:rsidR="00EC0289" w:rsidRPr="003665CF">
        <w:rPr>
          <w:rFonts w:ascii="Poppins" w:hAnsi="Poppins" w:cs="Poppins"/>
          <w:color w:val="auto"/>
        </w:rPr>
        <w:t>Company</w:t>
      </w:r>
      <w:r w:rsidRPr="003665CF">
        <w:rPr>
          <w:rFonts w:ascii="Poppins" w:hAnsi="Poppins" w:cs="Poppins"/>
          <w:color w:val="auto"/>
        </w:rPr>
        <w:t xml:space="preserve"> primary channels.</w:t>
      </w:r>
    </w:p>
    <w:p w14:paraId="0108F586" w14:textId="1B9A6AB9" w:rsidR="00E94F58" w:rsidRPr="003665CF" w:rsidRDefault="00E94F58" w:rsidP="000A54D6">
      <w:pPr>
        <w:ind w:left="357"/>
        <w:jc w:val="both"/>
        <w:rPr>
          <w:rFonts w:ascii="Poppins" w:hAnsi="Poppins" w:cs="Poppins"/>
          <w:color w:val="auto"/>
        </w:rPr>
      </w:pPr>
      <w:r w:rsidRPr="003665CF">
        <w:rPr>
          <w:rFonts w:ascii="Poppins" w:hAnsi="Poppins" w:cs="Poppins"/>
          <w:color w:val="auto"/>
        </w:rPr>
        <w:t xml:space="preserve">ISDN services provided by </w:t>
      </w:r>
      <w:r w:rsidR="00EC0289" w:rsidRPr="003665CF">
        <w:rPr>
          <w:rFonts w:ascii="Poppins" w:hAnsi="Poppins" w:cs="Poppins"/>
          <w:color w:val="auto"/>
        </w:rPr>
        <w:t>The Company</w:t>
      </w:r>
      <w:r w:rsidRPr="003665CF">
        <w:rPr>
          <w:rFonts w:ascii="Poppins" w:hAnsi="Poppins" w:cs="Poppins"/>
          <w:color w:val="auto"/>
        </w:rPr>
        <w:t xml:space="preserve"> for EDL at Control Points are reserved exclusively as Alternate EDL routes. These ISDN services must not be used for any other purpose.</w:t>
      </w:r>
    </w:p>
    <w:p w14:paraId="54C76482" w14:textId="223B0B95" w:rsidR="00B31892" w:rsidRPr="003665CF" w:rsidRDefault="00B31892" w:rsidP="00E30C51">
      <w:pPr>
        <w:ind w:left="357"/>
        <w:jc w:val="both"/>
        <w:rPr>
          <w:rFonts w:ascii="Poppins" w:hAnsi="Poppins" w:cs="Poppins"/>
          <w:color w:val="auto"/>
          <w:szCs w:val="22"/>
        </w:rPr>
      </w:pPr>
      <w:r w:rsidRPr="003665CF">
        <w:rPr>
          <w:rFonts w:ascii="Poppins" w:hAnsi="Poppins" w:cs="Poppins"/>
          <w:color w:val="auto"/>
        </w:rPr>
        <w:t xml:space="preserve">ISDN </w:t>
      </w:r>
      <w:r w:rsidR="00BD659C" w:rsidRPr="003665CF">
        <w:rPr>
          <w:rFonts w:ascii="Poppins" w:hAnsi="Poppins" w:cs="Poppins"/>
          <w:color w:val="auto"/>
        </w:rPr>
        <w:t xml:space="preserve">along with PSTN </w:t>
      </w:r>
      <w:r w:rsidR="000255BA" w:rsidRPr="003665CF">
        <w:rPr>
          <w:rFonts w:ascii="Poppins" w:hAnsi="Poppins" w:cs="Poppins"/>
          <w:color w:val="auto"/>
        </w:rPr>
        <w:t xml:space="preserve">is due to be </w:t>
      </w:r>
      <w:r w:rsidR="00801B45" w:rsidRPr="003665CF">
        <w:rPr>
          <w:rFonts w:ascii="Poppins" w:hAnsi="Poppins" w:cs="Poppins"/>
          <w:color w:val="auto"/>
        </w:rPr>
        <w:t xml:space="preserve">switched off in 2025.  </w:t>
      </w:r>
      <w:r w:rsidR="00EC0289" w:rsidRPr="003665CF">
        <w:rPr>
          <w:rFonts w:ascii="Poppins" w:hAnsi="Poppins" w:cs="Poppins"/>
          <w:color w:val="auto"/>
        </w:rPr>
        <w:t>The Company</w:t>
      </w:r>
      <w:r w:rsidR="002D4206" w:rsidRPr="003665CF">
        <w:rPr>
          <w:rFonts w:ascii="Poppins" w:hAnsi="Poppins" w:cs="Poppins"/>
          <w:color w:val="auto"/>
        </w:rPr>
        <w:t xml:space="preserve"> are considering alternative technologies such as </w:t>
      </w:r>
      <w:r w:rsidR="00CA63F7" w:rsidRPr="003665CF">
        <w:rPr>
          <w:rFonts w:ascii="Poppins" w:hAnsi="Poppins" w:cs="Poppins"/>
          <w:color w:val="auto"/>
        </w:rPr>
        <w:t>mobile data or leased data services.</w:t>
      </w:r>
    </w:p>
    <w:p w14:paraId="097B4D64" w14:textId="77777777" w:rsidR="00E94F58" w:rsidRPr="003665CF" w:rsidRDefault="00E94F58" w:rsidP="00C43819">
      <w:pPr>
        <w:spacing w:before="240"/>
        <w:ind w:left="357"/>
        <w:rPr>
          <w:rFonts w:ascii="Poppins" w:hAnsi="Poppins" w:cs="Poppins"/>
          <w:b/>
          <w:bCs/>
          <w:color w:val="auto"/>
        </w:rPr>
      </w:pPr>
      <w:r w:rsidRPr="003665CF">
        <w:rPr>
          <w:rFonts w:ascii="Poppins" w:hAnsi="Poppins" w:cs="Poppins"/>
          <w:b/>
          <w:bCs/>
          <w:color w:val="auto"/>
        </w:rPr>
        <w:t>Private Circuit (legacy – no longer available)</w:t>
      </w:r>
    </w:p>
    <w:p w14:paraId="5A54B730" w14:textId="77777777" w:rsidR="00E94F58" w:rsidRPr="003665CF" w:rsidRDefault="00E94F58" w:rsidP="000A54D6">
      <w:pPr>
        <w:ind w:left="357"/>
        <w:jc w:val="both"/>
        <w:rPr>
          <w:rFonts w:ascii="Poppins" w:hAnsi="Poppins" w:cs="Poppins"/>
          <w:color w:val="auto"/>
        </w:rPr>
      </w:pPr>
      <w:r w:rsidRPr="003665CF">
        <w:rPr>
          <w:rFonts w:ascii="Poppins" w:hAnsi="Poppins" w:cs="Poppins"/>
          <w:color w:val="auto"/>
        </w:rPr>
        <w:t>The legacy connection method for EDL and EDT was KiloStream Private Circuits which were 64 kbit/s synchronous point circuits with X21 presentation.</w:t>
      </w:r>
    </w:p>
    <w:p w14:paraId="6F6E979F" w14:textId="0DFCF6EE" w:rsidR="00E94F58" w:rsidRPr="003665CF" w:rsidRDefault="00E94F58" w:rsidP="000A54D6">
      <w:pPr>
        <w:ind w:left="357"/>
        <w:jc w:val="both"/>
        <w:rPr>
          <w:rFonts w:ascii="Poppins" w:hAnsi="Poppins" w:cs="Poppins"/>
          <w:color w:val="auto"/>
        </w:rPr>
      </w:pPr>
      <w:r w:rsidRPr="003665CF">
        <w:rPr>
          <w:rFonts w:ascii="Poppins" w:hAnsi="Poppins" w:cs="Poppins"/>
          <w:color w:val="auto"/>
        </w:rPr>
        <w:t xml:space="preserve">However, BT has ceased to supply KiloStream Private Circuits from March 2016, and will withdraw support for existing circuits by March 2020.  Consequently, </w:t>
      </w:r>
      <w:r w:rsidR="00EC0289" w:rsidRPr="003665CF">
        <w:rPr>
          <w:rFonts w:ascii="Poppins" w:hAnsi="Poppins" w:cs="Poppins"/>
          <w:color w:val="auto"/>
        </w:rPr>
        <w:t>The Company</w:t>
      </w:r>
      <w:r w:rsidRPr="003665CF">
        <w:rPr>
          <w:rFonts w:ascii="Poppins" w:hAnsi="Poppins" w:cs="Poppins"/>
          <w:color w:val="auto"/>
        </w:rPr>
        <w:t xml:space="preserve"> are no longer using BT KiloStream for new EDL orders and have initiated a programme to replace existing KiloStream circuits used for EDL with MPLS circuits.</w:t>
      </w:r>
    </w:p>
    <w:p w14:paraId="5C4ECAD7" w14:textId="77777777" w:rsidR="00C00220" w:rsidRDefault="00E94F58" w:rsidP="00C00220">
      <w:pPr>
        <w:spacing w:before="120"/>
        <w:ind w:left="357"/>
        <w:jc w:val="both"/>
        <w:rPr>
          <w:rFonts w:ascii="Poppins" w:hAnsi="Poppins" w:cs="Poppins"/>
          <w:color w:val="auto"/>
        </w:rPr>
      </w:pPr>
      <w:r w:rsidRPr="003665CF">
        <w:rPr>
          <w:rFonts w:ascii="Poppins" w:hAnsi="Poppins" w:cs="Poppins"/>
          <w:color w:val="auto"/>
        </w:rPr>
        <w:t xml:space="preserve">Trading Parties using BT KiloStream circuits for EDT purposes should make arrangements for their replacement, contacting </w:t>
      </w:r>
      <w:r w:rsidR="00623C29" w:rsidRPr="003665CF">
        <w:rPr>
          <w:rFonts w:ascii="Poppins" w:hAnsi="Poppins" w:cs="Poppins"/>
          <w:color w:val="auto"/>
        </w:rPr>
        <w:t>The Company</w:t>
      </w:r>
      <w:r w:rsidRPr="003665CF">
        <w:rPr>
          <w:rFonts w:ascii="Poppins" w:hAnsi="Poppins" w:cs="Poppins"/>
          <w:color w:val="auto"/>
        </w:rPr>
        <w:t xml:space="preserve"> before any orders are placed so that the form of presentation can be agreed.</w:t>
      </w:r>
    </w:p>
    <w:p w14:paraId="208C9F93" w14:textId="4CBBD107" w:rsidR="00F46AD7" w:rsidRPr="00C00220" w:rsidRDefault="00E94F58" w:rsidP="00C00220">
      <w:pPr>
        <w:spacing w:before="120"/>
        <w:ind w:left="357"/>
        <w:jc w:val="both"/>
        <w:rPr>
          <w:rFonts w:ascii="Poppins" w:hAnsi="Poppins" w:cs="Poppins"/>
          <w:color w:val="auto"/>
        </w:rPr>
      </w:pPr>
      <w:r w:rsidRPr="003665CF">
        <w:rPr>
          <w:rFonts w:ascii="Poppins" w:hAnsi="Poppins" w:cs="Poppins"/>
          <w:b/>
          <w:bCs/>
          <w:color w:val="auto"/>
        </w:rPr>
        <w:lastRenderedPageBreak/>
        <w:t>Schematic Diagrams</w:t>
      </w:r>
    </w:p>
    <w:p w14:paraId="1F603D54" w14:textId="4B109D97" w:rsidR="00E94F58" w:rsidRPr="003665CF" w:rsidRDefault="00E94F58" w:rsidP="00C43819">
      <w:pPr>
        <w:ind w:left="357"/>
        <w:rPr>
          <w:rFonts w:ascii="Poppins" w:hAnsi="Poppins" w:cs="Poppins"/>
          <w:color w:val="auto"/>
        </w:rPr>
      </w:pPr>
      <w:r w:rsidRPr="003665CF">
        <w:rPr>
          <w:rFonts w:ascii="Poppins" w:hAnsi="Poppins" w:cs="Poppins"/>
          <w:color w:val="auto"/>
        </w:rPr>
        <w:t>The diagrams below show the various circuit types</w:t>
      </w:r>
    </w:p>
    <w:p w14:paraId="470A2AC2" w14:textId="77777777" w:rsidR="00F46AD7" w:rsidRPr="00E94F58" w:rsidRDefault="6D6BB0C5" w:rsidP="00F46AD7">
      <w:pPr>
        <w:rPr>
          <w:del w:id="257" w:author="Stuart McLarnon (NESO)" w:date="2024-11-20T14:55:00Z"/>
        </w:rPr>
      </w:pPr>
      <w:del w:id="258" w:author="Stuart McLarnon (NESO)" w:date="2024-11-20T14:55:00Z">
        <w:r>
          <w:rPr>
            <w:noProof/>
            <w:lang w:val="en-US"/>
          </w:rPr>
          <w:drawing>
            <wp:inline distT="0" distB="0" distL="0" distR="0" wp14:anchorId="3F3DBB01" wp14:editId="3E3BF605">
              <wp:extent cx="6181724" cy="7143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345152"/>
                      <pic:cNvPicPr/>
                    </pic:nvPicPr>
                    <pic:blipFill>
                      <a:blip r:embed="rId17">
                        <a:extLst>
                          <a:ext uri="{28A0092B-C50C-407E-A947-70E740481C1C}">
                            <a14:useLocalDpi xmlns:a14="http://schemas.microsoft.com/office/drawing/2010/main" val="0"/>
                          </a:ext>
                        </a:extLst>
                      </a:blip>
                      <a:stretch>
                        <a:fillRect/>
                      </a:stretch>
                    </pic:blipFill>
                    <pic:spPr>
                      <a:xfrm>
                        <a:off x="0" y="0"/>
                        <a:ext cx="6181724" cy="7143750"/>
                      </a:xfrm>
                      <a:prstGeom prst="rect">
                        <a:avLst/>
                      </a:prstGeom>
                    </pic:spPr>
                  </pic:pic>
                </a:graphicData>
              </a:graphic>
            </wp:inline>
          </w:drawing>
        </w:r>
      </w:del>
    </w:p>
    <w:p w14:paraId="6C173847" w14:textId="77777777" w:rsidR="6E0B3A27" w:rsidRDefault="6E0B3A27">
      <w:pPr>
        <w:rPr>
          <w:del w:id="259" w:author="Stuart McLarnon (NESO)" w:date="2024-11-20T14:55:00Z"/>
        </w:rPr>
      </w:pPr>
      <w:del w:id="260" w:author="Stuart McLarnon (NESO)" w:date="2024-11-20T14:55:00Z">
        <w:r>
          <w:br w:type="page"/>
        </w:r>
      </w:del>
    </w:p>
    <w:p w14:paraId="51D6F9E6" w14:textId="77777777" w:rsidR="792B847A" w:rsidRDefault="792B847A" w:rsidP="6E0B3A27">
      <w:pPr>
        <w:rPr>
          <w:del w:id="261" w:author="Stuart McLarnon (NESO)" w:date="2024-11-20T14:55:00Z"/>
        </w:rPr>
      </w:pPr>
      <w:del w:id="262" w:author="Stuart McLarnon (NESO)" w:date="2024-11-20T14:55:00Z">
        <w:r>
          <w:rPr>
            <w:noProof/>
            <w:lang w:val="en-US"/>
          </w:rPr>
          <w:lastRenderedPageBreak/>
          <w:drawing>
            <wp:inline distT="0" distB="0" distL="0" distR="0" wp14:anchorId="1D5A03CC" wp14:editId="215064C1">
              <wp:extent cx="6181724" cy="5895974"/>
              <wp:effectExtent l="0" t="0" r="0" b="0"/>
              <wp:docPr id="292504385" name="Picture 292504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504385"/>
                      <pic:cNvPicPr/>
                    </pic:nvPicPr>
                    <pic:blipFill>
                      <a:blip r:embed="rId18">
                        <a:extLst>
                          <a:ext uri="{28A0092B-C50C-407E-A947-70E740481C1C}">
                            <a14:useLocalDpi xmlns:a14="http://schemas.microsoft.com/office/drawing/2010/main" val="0"/>
                          </a:ext>
                        </a:extLst>
                      </a:blip>
                      <a:stretch>
                        <a:fillRect/>
                      </a:stretch>
                    </pic:blipFill>
                    <pic:spPr>
                      <a:xfrm>
                        <a:off x="0" y="0"/>
                        <a:ext cx="6181724" cy="5895974"/>
                      </a:xfrm>
                      <a:prstGeom prst="rect">
                        <a:avLst/>
                      </a:prstGeom>
                    </pic:spPr>
                  </pic:pic>
                </a:graphicData>
              </a:graphic>
            </wp:inline>
          </w:drawing>
        </w:r>
      </w:del>
    </w:p>
    <w:p w14:paraId="1EF79521" w14:textId="77777777" w:rsidR="00F46AD7" w:rsidRPr="003665CF" w:rsidRDefault="6D6BB0C5" w:rsidP="0025634A">
      <w:pPr>
        <w:jc w:val="center"/>
        <w:rPr>
          <w:ins w:id="263" w:author="Stuart McLarnon (NESO)" w:date="2024-11-20T14:55:00Z"/>
          <w:rFonts w:ascii="Poppins" w:hAnsi="Poppins" w:cs="Poppins"/>
          <w:color w:val="auto"/>
        </w:rPr>
      </w:pPr>
      <w:ins w:id="264" w:author="Stuart McLarnon (NESO)" w:date="2024-11-20T14:55:00Z">
        <w:r w:rsidRPr="003665CF">
          <w:rPr>
            <w:rFonts w:ascii="Poppins" w:hAnsi="Poppins" w:cs="Poppins"/>
            <w:noProof/>
            <w:color w:val="auto"/>
            <w:lang w:val="en-US"/>
          </w:rPr>
          <w:lastRenderedPageBreak/>
          <w:drawing>
            <wp:inline distT="0" distB="0" distL="0" distR="0" wp14:anchorId="3DE3E1A6" wp14:editId="0147CC76">
              <wp:extent cx="5545731" cy="7143741"/>
              <wp:effectExtent l="0" t="0" r="0" b="635"/>
              <wp:docPr id="928345152" name="Picture 928345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345152" name="Picture 928345152"/>
                      <pic:cNvPicPr/>
                    </pic:nvPicPr>
                    <pic:blipFill>
                      <a:blip r:embed="rId19"/>
                      <a:stretch>
                        <a:fillRect/>
                      </a:stretch>
                    </pic:blipFill>
                    <pic:spPr>
                      <a:xfrm>
                        <a:off x="0" y="0"/>
                        <a:ext cx="5554693" cy="7155285"/>
                      </a:xfrm>
                      <a:prstGeom prst="rect">
                        <a:avLst/>
                      </a:prstGeom>
                    </pic:spPr>
                  </pic:pic>
                </a:graphicData>
              </a:graphic>
            </wp:inline>
          </w:drawing>
        </w:r>
      </w:ins>
    </w:p>
    <w:p w14:paraId="3CB8A9EF" w14:textId="14D33E27" w:rsidR="6E0B3A27" w:rsidRPr="003665CF" w:rsidRDefault="6E0B3A27">
      <w:pPr>
        <w:rPr>
          <w:ins w:id="265" w:author="Stuart McLarnon (NESO)" w:date="2024-11-20T14:55:00Z"/>
          <w:rFonts w:ascii="Poppins" w:hAnsi="Poppins" w:cs="Poppins"/>
          <w:color w:val="auto"/>
        </w:rPr>
      </w:pPr>
      <w:ins w:id="266" w:author="Stuart McLarnon (NESO)" w:date="2024-11-20T14:55:00Z">
        <w:r w:rsidRPr="003665CF">
          <w:rPr>
            <w:rFonts w:ascii="Poppins" w:hAnsi="Poppins" w:cs="Poppins"/>
            <w:color w:val="auto"/>
          </w:rPr>
          <w:br w:type="page"/>
        </w:r>
      </w:ins>
    </w:p>
    <w:p w14:paraId="648D4946" w14:textId="20AAE895" w:rsidR="792B847A" w:rsidRPr="003665CF" w:rsidRDefault="00B054C0" w:rsidP="004F3046">
      <w:pPr>
        <w:jc w:val="center"/>
        <w:rPr>
          <w:ins w:id="267" w:author="Stuart McLarnon (NESO)" w:date="2024-11-20T14:55:00Z"/>
          <w:rFonts w:ascii="Poppins" w:hAnsi="Poppins" w:cs="Poppins"/>
          <w:color w:val="auto"/>
        </w:rPr>
      </w:pPr>
      <w:ins w:id="268" w:author="Stuart McLarnon (NESO)" w:date="2024-11-20T14:55:00Z">
        <w:r>
          <w:rPr>
            <w:rFonts w:ascii="Poppins" w:hAnsi="Poppins" w:cs="Poppins"/>
            <w:noProof/>
            <w:color w:val="auto"/>
          </w:rPr>
          <w:lastRenderedPageBreak/>
          <w:drawing>
            <wp:inline distT="0" distB="0" distL="0" distR="0" wp14:anchorId="57A972AC" wp14:editId="0AA17FF1">
              <wp:extent cx="5617210" cy="7537643"/>
              <wp:effectExtent l="0" t="0" r="2540" b="6350"/>
              <wp:docPr id="2" name="Picture 2" descr="A diagram of a computer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diagram of a computer network&#10;&#10;Description automatically generated"/>
                      <pic:cNvPicPr/>
                    </pic:nvPicPr>
                    <pic:blipFill>
                      <a:blip r:embed="rId20"/>
                      <a:stretch>
                        <a:fillRect/>
                      </a:stretch>
                    </pic:blipFill>
                    <pic:spPr>
                      <a:xfrm>
                        <a:off x="0" y="0"/>
                        <a:ext cx="5624492" cy="7547414"/>
                      </a:xfrm>
                      <a:prstGeom prst="rect">
                        <a:avLst/>
                      </a:prstGeom>
                    </pic:spPr>
                  </pic:pic>
                </a:graphicData>
              </a:graphic>
            </wp:inline>
          </w:drawing>
        </w:r>
      </w:ins>
    </w:p>
    <w:p w14:paraId="64AFF70A" w14:textId="6069ED91" w:rsidR="00E94F58" w:rsidRPr="003665CF" w:rsidRDefault="00E94F58" w:rsidP="00F46AD7">
      <w:pPr>
        <w:rPr>
          <w:rFonts w:ascii="Poppins" w:hAnsi="Poppins" w:cs="Poppins"/>
          <w:color w:val="auto"/>
        </w:rPr>
      </w:pPr>
    </w:p>
    <w:p w14:paraId="551A0912" w14:textId="5C9D4852" w:rsidR="00E94F58" w:rsidRPr="003665CF" w:rsidRDefault="00E94F58" w:rsidP="00F46AD7">
      <w:pPr>
        <w:rPr>
          <w:rFonts w:ascii="Poppins" w:hAnsi="Poppins" w:cs="Poppins"/>
          <w:color w:val="auto"/>
        </w:rPr>
      </w:pPr>
    </w:p>
    <w:p w14:paraId="62DADD84" w14:textId="77777777" w:rsidR="00E94F58" w:rsidRPr="00C00220" w:rsidRDefault="00E94F58" w:rsidP="005562F6">
      <w:pPr>
        <w:pStyle w:val="Appendix1"/>
        <w:ind w:left="357" w:hanging="357"/>
        <w:rPr>
          <w:rFonts w:ascii="Poppins Medium" w:eastAsiaTheme="majorEastAsia" w:hAnsi="Poppins Medium" w:cs="Poppins Medium"/>
          <w:bCs/>
          <w:color w:val="3F0731"/>
          <w:kern w:val="0"/>
          <w:sz w:val="32"/>
          <w:szCs w:val="32"/>
        </w:rPr>
      </w:pPr>
      <w:bookmarkStart w:id="269" w:name="_Toc53053740"/>
      <w:bookmarkStart w:id="270" w:name="_Toc57024500"/>
      <w:r w:rsidRPr="00C00220">
        <w:rPr>
          <w:rFonts w:ascii="Poppins Medium" w:eastAsiaTheme="majorEastAsia" w:hAnsi="Poppins Medium" w:cs="Poppins Medium"/>
          <w:bCs/>
          <w:color w:val="3F0731"/>
          <w:kern w:val="0"/>
          <w:sz w:val="32"/>
          <w:szCs w:val="32"/>
        </w:rPr>
        <w:lastRenderedPageBreak/>
        <w:t>Document Information</w:t>
      </w:r>
      <w:bookmarkEnd w:id="269"/>
      <w:bookmarkEnd w:id="270"/>
    </w:p>
    <w:p w14:paraId="17536EEA" w14:textId="24360A12" w:rsidR="0022109C" w:rsidRPr="003665CF" w:rsidRDefault="00E94F58" w:rsidP="0022109C">
      <w:pPr>
        <w:spacing w:before="240"/>
        <w:rPr>
          <w:rFonts w:ascii="Poppins" w:hAnsi="Poppins" w:cs="Poppins"/>
          <w:b/>
          <w:bCs/>
          <w:color w:val="auto"/>
        </w:rPr>
      </w:pPr>
      <w:r w:rsidRPr="003665CF">
        <w:rPr>
          <w:rFonts w:ascii="Poppins" w:hAnsi="Poppins" w:cs="Poppins"/>
          <w:b/>
          <w:bCs/>
          <w:color w:val="auto"/>
        </w:rPr>
        <w:t>Author:</w:t>
      </w:r>
      <w:r w:rsidR="7C469005" w:rsidRPr="003665CF">
        <w:rPr>
          <w:rFonts w:ascii="Poppins" w:hAnsi="Poppins" w:cs="Poppins"/>
          <w:b/>
          <w:bCs/>
          <w:color w:val="auto"/>
        </w:rPr>
        <w:t xml:space="preserve"> </w:t>
      </w:r>
      <w:r w:rsidRPr="003665CF">
        <w:rPr>
          <w:rFonts w:ascii="Poppins" w:hAnsi="Poppins" w:cs="Poppins"/>
          <w:b/>
          <w:bCs/>
          <w:color w:val="auto"/>
        </w:rPr>
        <w:tab/>
        <w:t xml:space="preserve">Mark Bingham, National </w:t>
      </w:r>
      <w:del w:id="271" w:author="Stuart McLarnon (NESO)" w:date="2024-11-20T14:55:00Z">
        <w:r w:rsidRPr="00E94F58">
          <w:rPr>
            <w:b/>
            <w:bCs/>
          </w:rPr>
          <w:delText>Grid</w:delText>
        </w:r>
      </w:del>
      <w:ins w:id="272" w:author="Stuart McLarnon (NESO)" w:date="2024-11-20T14:55:00Z">
        <w:r w:rsidR="00C00220">
          <w:rPr>
            <w:rFonts w:ascii="Poppins" w:hAnsi="Poppins" w:cs="Poppins"/>
            <w:b/>
            <w:bCs/>
            <w:color w:val="auto"/>
          </w:rPr>
          <w:t>Energy System Operator</w:t>
        </w:r>
      </w:ins>
      <w:r w:rsidRPr="003665CF">
        <w:rPr>
          <w:rFonts w:ascii="Poppins" w:hAnsi="Poppins" w:cs="Poppins"/>
          <w:b/>
          <w:bCs/>
          <w:color w:val="auto"/>
        </w:rPr>
        <w:t xml:space="preserve"> OpTel Manager</w:t>
      </w:r>
    </w:p>
    <w:p w14:paraId="6D44DB57" w14:textId="13008DFA" w:rsidR="00E94F58" w:rsidRPr="003665CF" w:rsidRDefault="00E94F58" w:rsidP="0022109C">
      <w:pPr>
        <w:spacing w:before="240"/>
        <w:rPr>
          <w:rFonts w:ascii="Poppins" w:hAnsi="Poppins" w:cs="Poppins"/>
          <w:b/>
          <w:bCs/>
          <w:color w:val="auto"/>
        </w:rPr>
      </w:pPr>
      <w:r w:rsidRPr="003665CF">
        <w:rPr>
          <w:rFonts w:ascii="Poppins" w:hAnsi="Poppins" w:cs="Poppins"/>
          <w:b/>
          <w:bCs/>
          <w:color w:val="auto"/>
        </w:rPr>
        <w:t>Distribution:</w:t>
      </w:r>
    </w:p>
    <w:tbl>
      <w:tblPr>
        <w:tblW w:w="92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20" w:firstRow="1" w:lastRow="0" w:firstColumn="0" w:lastColumn="0" w:noHBand="0" w:noVBand="0"/>
      </w:tblPr>
      <w:tblGrid>
        <w:gridCol w:w="2552"/>
        <w:gridCol w:w="3544"/>
        <w:gridCol w:w="3144"/>
      </w:tblGrid>
      <w:tr w:rsidR="003665CF" w:rsidRPr="003665CF" w14:paraId="0B1479B7" w14:textId="77777777" w:rsidTr="00F46AD7">
        <w:tc>
          <w:tcPr>
            <w:tcW w:w="2552" w:type="dxa"/>
            <w:shd w:val="clear" w:color="auto" w:fill="E0E0E0"/>
          </w:tcPr>
          <w:p w14:paraId="059F9B22" w14:textId="77777777" w:rsidR="00E94F58" w:rsidRPr="003665CF" w:rsidRDefault="00E94F58" w:rsidP="00E94F58">
            <w:pPr>
              <w:spacing w:line="276" w:lineRule="auto"/>
              <w:rPr>
                <w:rFonts w:ascii="Poppins" w:hAnsi="Poppins" w:cs="Poppins"/>
                <w:b/>
                <w:bCs/>
                <w:color w:val="auto"/>
              </w:rPr>
            </w:pPr>
            <w:r w:rsidRPr="003665CF">
              <w:rPr>
                <w:rFonts w:ascii="Poppins" w:hAnsi="Poppins" w:cs="Poppins"/>
                <w:b/>
                <w:bCs/>
                <w:color w:val="auto"/>
              </w:rPr>
              <w:t>Name</w:t>
            </w:r>
          </w:p>
        </w:tc>
        <w:tc>
          <w:tcPr>
            <w:tcW w:w="3544" w:type="dxa"/>
            <w:shd w:val="clear" w:color="auto" w:fill="E0E0E0"/>
          </w:tcPr>
          <w:p w14:paraId="570F2B03" w14:textId="77777777" w:rsidR="00E94F58" w:rsidRPr="003665CF" w:rsidRDefault="00E94F58" w:rsidP="00E94F58">
            <w:pPr>
              <w:spacing w:line="276" w:lineRule="auto"/>
              <w:rPr>
                <w:rFonts w:ascii="Poppins" w:hAnsi="Poppins" w:cs="Poppins"/>
                <w:b/>
                <w:bCs/>
                <w:color w:val="auto"/>
              </w:rPr>
            </w:pPr>
            <w:r w:rsidRPr="003665CF">
              <w:rPr>
                <w:rFonts w:ascii="Poppins" w:hAnsi="Poppins" w:cs="Poppins"/>
                <w:b/>
                <w:bCs/>
                <w:color w:val="auto"/>
              </w:rPr>
              <w:t>Position</w:t>
            </w:r>
          </w:p>
        </w:tc>
        <w:tc>
          <w:tcPr>
            <w:tcW w:w="3144" w:type="dxa"/>
            <w:shd w:val="clear" w:color="auto" w:fill="E0E0E0"/>
          </w:tcPr>
          <w:p w14:paraId="7BF1ECC0" w14:textId="77777777" w:rsidR="00E94F58" w:rsidRPr="003665CF" w:rsidRDefault="00E94F58" w:rsidP="00E94F58">
            <w:pPr>
              <w:spacing w:line="276" w:lineRule="auto"/>
              <w:rPr>
                <w:rFonts w:ascii="Poppins" w:hAnsi="Poppins" w:cs="Poppins"/>
                <w:b/>
                <w:bCs/>
                <w:color w:val="auto"/>
              </w:rPr>
            </w:pPr>
            <w:r w:rsidRPr="003665CF">
              <w:rPr>
                <w:rFonts w:ascii="Poppins" w:hAnsi="Poppins" w:cs="Poppins"/>
                <w:b/>
                <w:bCs/>
                <w:color w:val="auto"/>
              </w:rPr>
              <w:t>Reason for Distribution</w:t>
            </w:r>
          </w:p>
        </w:tc>
      </w:tr>
      <w:tr w:rsidR="003665CF" w:rsidRPr="003665CF" w14:paraId="2F0B5884" w14:textId="77777777" w:rsidTr="003F38C2">
        <w:tc>
          <w:tcPr>
            <w:tcW w:w="2552" w:type="dxa"/>
            <w:vAlign w:val="center"/>
          </w:tcPr>
          <w:p w14:paraId="2B8E0D9D"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Neil Simmons</w:t>
            </w:r>
          </w:p>
        </w:tc>
        <w:tc>
          <w:tcPr>
            <w:tcW w:w="3544" w:type="dxa"/>
            <w:vAlign w:val="center"/>
          </w:tcPr>
          <w:p w14:paraId="03AD195B"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 xml:space="preserve">Head of UK CNI Applications </w:t>
            </w:r>
          </w:p>
        </w:tc>
        <w:tc>
          <w:tcPr>
            <w:tcW w:w="3144" w:type="dxa"/>
            <w:vAlign w:val="center"/>
          </w:tcPr>
          <w:p w14:paraId="22B258F4"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Approval</w:t>
            </w:r>
          </w:p>
        </w:tc>
      </w:tr>
      <w:tr w:rsidR="003665CF" w:rsidRPr="003665CF" w14:paraId="408F4E0A" w14:textId="77777777" w:rsidTr="003F38C2">
        <w:tc>
          <w:tcPr>
            <w:tcW w:w="2552" w:type="dxa"/>
            <w:vAlign w:val="center"/>
          </w:tcPr>
          <w:p w14:paraId="614F8B8E" w14:textId="11C74B33" w:rsidR="00E94F58" w:rsidRPr="003665CF" w:rsidDel="00296BED" w:rsidRDefault="004E6039" w:rsidP="00E94F58">
            <w:pPr>
              <w:spacing w:line="276" w:lineRule="auto"/>
              <w:rPr>
                <w:rFonts w:ascii="Poppins" w:hAnsi="Poppins" w:cs="Poppins"/>
                <w:color w:val="auto"/>
              </w:rPr>
            </w:pPr>
            <w:r w:rsidRPr="003665CF">
              <w:rPr>
                <w:rFonts w:ascii="Poppins" w:hAnsi="Poppins" w:cs="Poppins"/>
                <w:color w:val="auto"/>
              </w:rPr>
              <w:t>Daniel Holder</w:t>
            </w:r>
          </w:p>
        </w:tc>
        <w:tc>
          <w:tcPr>
            <w:tcW w:w="3544" w:type="dxa"/>
            <w:vAlign w:val="center"/>
          </w:tcPr>
          <w:p w14:paraId="43A9AAFD" w14:textId="77777777" w:rsidR="00E94F58" w:rsidRPr="003665CF" w:rsidDel="00296BED" w:rsidRDefault="00E94F58" w:rsidP="00E94F58">
            <w:pPr>
              <w:spacing w:line="276" w:lineRule="auto"/>
              <w:rPr>
                <w:rFonts w:ascii="Poppins" w:hAnsi="Poppins" w:cs="Poppins"/>
                <w:color w:val="auto"/>
              </w:rPr>
            </w:pPr>
            <w:r w:rsidRPr="003665CF">
              <w:rPr>
                <w:rFonts w:ascii="Poppins" w:hAnsi="Poppins" w:cs="Poppins"/>
                <w:color w:val="auto"/>
              </w:rPr>
              <w:t>Digital Risk and Security</w:t>
            </w:r>
          </w:p>
        </w:tc>
        <w:tc>
          <w:tcPr>
            <w:tcW w:w="3144" w:type="dxa"/>
            <w:vAlign w:val="center"/>
          </w:tcPr>
          <w:p w14:paraId="5F119508"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Approval</w:t>
            </w:r>
          </w:p>
        </w:tc>
      </w:tr>
      <w:tr w:rsidR="003665CF" w:rsidRPr="003665CF" w14:paraId="18CB18AC" w14:textId="77777777" w:rsidTr="003F38C2">
        <w:tc>
          <w:tcPr>
            <w:tcW w:w="2552" w:type="dxa"/>
            <w:vAlign w:val="center"/>
          </w:tcPr>
          <w:p w14:paraId="54B1B251"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Mark Bingham</w:t>
            </w:r>
          </w:p>
        </w:tc>
        <w:tc>
          <w:tcPr>
            <w:tcW w:w="3544" w:type="dxa"/>
            <w:vAlign w:val="center"/>
          </w:tcPr>
          <w:p w14:paraId="4012C1B7"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Optel Manager</w:t>
            </w:r>
          </w:p>
        </w:tc>
        <w:tc>
          <w:tcPr>
            <w:tcW w:w="3144" w:type="dxa"/>
            <w:vAlign w:val="center"/>
          </w:tcPr>
          <w:p w14:paraId="2A9E5FB9"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Approval</w:t>
            </w:r>
          </w:p>
        </w:tc>
      </w:tr>
      <w:tr w:rsidR="003665CF" w:rsidRPr="003665CF" w:rsidDel="00296BED" w14:paraId="022B4D81" w14:textId="77777777" w:rsidTr="003F38C2">
        <w:tc>
          <w:tcPr>
            <w:tcW w:w="2552" w:type="dxa"/>
            <w:vAlign w:val="center"/>
          </w:tcPr>
          <w:p w14:paraId="69891AC4" w14:textId="3464BDD1" w:rsidR="003F38C2" w:rsidRPr="003665CF" w:rsidRDefault="004E6039" w:rsidP="00E94F58">
            <w:pPr>
              <w:spacing w:line="276" w:lineRule="auto"/>
              <w:rPr>
                <w:rFonts w:ascii="Poppins" w:hAnsi="Poppins" w:cs="Poppins"/>
                <w:color w:val="auto"/>
              </w:rPr>
            </w:pPr>
            <w:r w:rsidRPr="003665CF">
              <w:rPr>
                <w:rFonts w:ascii="Poppins" w:hAnsi="Poppins" w:cs="Poppins"/>
                <w:color w:val="auto"/>
              </w:rPr>
              <w:t>Rob Rome</w:t>
            </w:r>
          </w:p>
        </w:tc>
        <w:tc>
          <w:tcPr>
            <w:tcW w:w="3544" w:type="dxa"/>
            <w:vAlign w:val="center"/>
          </w:tcPr>
          <w:p w14:paraId="4BD4D00E" w14:textId="6396F37C" w:rsidR="003F38C2" w:rsidRPr="003665CF" w:rsidRDefault="004E6039" w:rsidP="00E94F58">
            <w:pPr>
              <w:spacing w:line="276" w:lineRule="auto"/>
              <w:rPr>
                <w:rFonts w:ascii="Poppins" w:hAnsi="Poppins" w:cs="Poppins"/>
                <w:color w:val="auto"/>
              </w:rPr>
            </w:pPr>
            <w:r w:rsidRPr="003665CF">
              <w:rPr>
                <w:rFonts w:ascii="Poppins" w:hAnsi="Poppins" w:cs="Poppins"/>
                <w:color w:val="auto"/>
              </w:rPr>
              <w:t>Performance Transformation &amp; Control Systems Manager</w:t>
            </w:r>
          </w:p>
        </w:tc>
        <w:tc>
          <w:tcPr>
            <w:tcW w:w="3144" w:type="dxa"/>
            <w:vAlign w:val="center"/>
          </w:tcPr>
          <w:p w14:paraId="3E3E96C8" w14:textId="642C410C" w:rsidR="003F38C2" w:rsidRPr="003665CF" w:rsidRDefault="00AB2BE2" w:rsidP="00E94F58">
            <w:pPr>
              <w:spacing w:line="276" w:lineRule="auto"/>
              <w:rPr>
                <w:rFonts w:ascii="Poppins" w:hAnsi="Poppins" w:cs="Poppins"/>
                <w:color w:val="auto"/>
              </w:rPr>
            </w:pPr>
            <w:r w:rsidRPr="003665CF">
              <w:rPr>
                <w:rFonts w:ascii="Poppins" w:hAnsi="Poppins" w:cs="Poppins"/>
                <w:color w:val="auto"/>
              </w:rPr>
              <w:t>Approval</w:t>
            </w:r>
          </w:p>
        </w:tc>
      </w:tr>
    </w:tbl>
    <w:p w14:paraId="5FEA9EB6" w14:textId="77777777" w:rsidR="00E94F58" w:rsidRPr="003665CF" w:rsidRDefault="00E94F58" w:rsidP="0022109C">
      <w:pPr>
        <w:spacing w:before="240"/>
        <w:rPr>
          <w:rFonts w:ascii="Poppins" w:hAnsi="Poppins" w:cs="Poppins"/>
          <w:b/>
          <w:bCs/>
          <w:color w:val="auto"/>
        </w:rPr>
      </w:pPr>
      <w:r w:rsidRPr="003665CF">
        <w:rPr>
          <w:rFonts w:ascii="Poppins" w:hAnsi="Poppins" w:cs="Poppins"/>
          <w:b/>
          <w:bCs/>
          <w:color w:val="auto"/>
        </w:rPr>
        <w:t>Document Amendment History:</w:t>
      </w:r>
    </w:p>
    <w:tbl>
      <w:tblPr>
        <w:tblW w:w="924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276"/>
        <w:gridCol w:w="1418"/>
        <w:gridCol w:w="1559"/>
        <w:gridCol w:w="4987"/>
      </w:tblGrid>
      <w:tr w:rsidR="003665CF" w:rsidRPr="003665CF" w14:paraId="0FC9B21E" w14:textId="77777777" w:rsidTr="00F46AD7">
        <w:tc>
          <w:tcPr>
            <w:tcW w:w="1276" w:type="dxa"/>
            <w:shd w:val="clear" w:color="auto" w:fill="E0E0E0"/>
          </w:tcPr>
          <w:p w14:paraId="46D7A4E7" w14:textId="77777777" w:rsidR="00E94F58" w:rsidRPr="003665CF" w:rsidRDefault="00E94F58" w:rsidP="00E94F58">
            <w:pPr>
              <w:spacing w:line="276" w:lineRule="auto"/>
              <w:rPr>
                <w:rFonts w:ascii="Poppins" w:hAnsi="Poppins" w:cs="Poppins"/>
                <w:b/>
                <w:bCs/>
                <w:color w:val="auto"/>
              </w:rPr>
            </w:pPr>
            <w:r w:rsidRPr="003665CF">
              <w:rPr>
                <w:rFonts w:ascii="Poppins" w:hAnsi="Poppins" w:cs="Poppins"/>
                <w:b/>
                <w:bCs/>
                <w:color w:val="auto"/>
              </w:rPr>
              <w:t>Version</w:t>
            </w:r>
          </w:p>
        </w:tc>
        <w:tc>
          <w:tcPr>
            <w:tcW w:w="1418" w:type="dxa"/>
            <w:shd w:val="clear" w:color="auto" w:fill="E0E0E0"/>
          </w:tcPr>
          <w:p w14:paraId="59DE0443" w14:textId="77777777" w:rsidR="00E94F58" w:rsidRPr="003665CF" w:rsidRDefault="00E94F58" w:rsidP="00E94F58">
            <w:pPr>
              <w:spacing w:line="276" w:lineRule="auto"/>
              <w:rPr>
                <w:rFonts w:ascii="Poppins" w:hAnsi="Poppins" w:cs="Poppins"/>
                <w:b/>
                <w:bCs/>
                <w:color w:val="auto"/>
              </w:rPr>
            </w:pPr>
            <w:r w:rsidRPr="003665CF">
              <w:rPr>
                <w:rFonts w:ascii="Poppins" w:hAnsi="Poppins" w:cs="Poppins"/>
                <w:b/>
                <w:bCs/>
                <w:color w:val="auto"/>
              </w:rPr>
              <w:t>Date</w:t>
            </w:r>
          </w:p>
        </w:tc>
        <w:tc>
          <w:tcPr>
            <w:tcW w:w="1559" w:type="dxa"/>
            <w:shd w:val="clear" w:color="auto" w:fill="E0E0E0"/>
          </w:tcPr>
          <w:p w14:paraId="35567015" w14:textId="77777777" w:rsidR="00E94F58" w:rsidRPr="003665CF" w:rsidRDefault="00E94F58" w:rsidP="00E94F58">
            <w:pPr>
              <w:spacing w:line="276" w:lineRule="auto"/>
              <w:rPr>
                <w:rFonts w:ascii="Poppins" w:hAnsi="Poppins" w:cs="Poppins"/>
                <w:b/>
                <w:bCs/>
                <w:color w:val="auto"/>
              </w:rPr>
            </w:pPr>
            <w:r w:rsidRPr="003665CF">
              <w:rPr>
                <w:rFonts w:ascii="Poppins" w:hAnsi="Poppins" w:cs="Poppins"/>
                <w:b/>
                <w:bCs/>
                <w:color w:val="auto"/>
              </w:rPr>
              <w:t>Amended By</w:t>
            </w:r>
          </w:p>
        </w:tc>
        <w:tc>
          <w:tcPr>
            <w:tcW w:w="4987" w:type="dxa"/>
            <w:shd w:val="clear" w:color="auto" w:fill="E0E0E0"/>
          </w:tcPr>
          <w:p w14:paraId="5016A521" w14:textId="77777777" w:rsidR="00E94F58" w:rsidRPr="003665CF" w:rsidRDefault="00E94F58" w:rsidP="00E94F58">
            <w:pPr>
              <w:spacing w:line="276" w:lineRule="auto"/>
              <w:rPr>
                <w:rFonts w:ascii="Poppins" w:hAnsi="Poppins" w:cs="Poppins"/>
                <w:b/>
                <w:bCs/>
                <w:color w:val="auto"/>
              </w:rPr>
            </w:pPr>
            <w:r w:rsidRPr="003665CF">
              <w:rPr>
                <w:rFonts w:ascii="Poppins" w:hAnsi="Poppins" w:cs="Poppins"/>
                <w:b/>
                <w:bCs/>
                <w:color w:val="auto"/>
              </w:rPr>
              <w:t>Remarks</w:t>
            </w:r>
          </w:p>
        </w:tc>
      </w:tr>
      <w:tr w:rsidR="003665CF" w:rsidRPr="003665CF" w14:paraId="5CC415A6" w14:textId="77777777" w:rsidTr="00F46AD7">
        <w:tc>
          <w:tcPr>
            <w:tcW w:w="1276" w:type="dxa"/>
          </w:tcPr>
          <w:p w14:paraId="47C2D52E"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3.0</w:t>
            </w:r>
          </w:p>
        </w:tc>
        <w:tc>
          <w:tcPr>
            <w:tcW w:w="1418" w:type="dxa"/>
          </w:tcPr>
          <w:p w14:paraId="18792CF7"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28 Mar 2002</w:t>
            </w:r>
          </w:p>
        </w:tc>
        <w:tc>
          <w:tcPr>
            <w:tcW w:w="1559" w:type="dxa"/>
          </w:tcPr>
          <w:p w14:paraId="7BBEBEBE"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Keith Cusson</w:t>
            </w:r>
          </w:p>
        </w:tc>
        <w:tc>
          <w:tcPr>
            <w:tcW w:w="4987" w:type="dxa"/>
          </w:tcPr>
          <w:p w14:paraId="5FA87602"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Issued for NETA go-live</w:t>
            </w:r>
          </w:p>
        </w:tc>
      </w:tr>
      <w:tr w:rsidR="003665CF" w:rsidRPr="003665CF" w14:paraId="18D041EA" w14:textId="77777777" w:rsidTr="00F46AD7">
        <w:tc>
          <w:tcPr>
            <w:tcW w:w="1276"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697F62DC"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4.0</w:t>
            </w:r>
          </w:p>
        </w:tc>
        <w:tc>
          <w:tcPr>
            <w:tcW w:w="1418"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57007ECB"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26 Aug 2015</w:t>
            </w:r>
          </w:p>
        </w:tc>
        <w:tc>
          <w:tcPr>
            <w:tcW w:w="1559"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490D08AA"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Steve Roberts</w:t>
            </w:r>
          </w:p>
        </w:tc>
        <w:tc>
          <w:tcPr>
            <w:tcW w:w="4987"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14123036"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Updated to reflect changes since 2002</w:t>
            </w:r>
          </w:p>
        </w:tc>
      </w:tr>
      <w:tr w:rsidR="003665CF" w:rsidRPr="003665CF" w14:paraId="403212B6" w14:textId="77777777" w:rsidTr="00F46AD7">
        <w:tc>
          <w:tcPr>
            <w:tcW w:w="1276"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087D6DA0"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5.0</w:t>
            </w:r>
          </w:p>
        </w:tc>
        <w:tc>
          <w:tcPr>
            <w:tcW w:w="1418"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4EE34EC4"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21 Dec 2018</w:t>
            </w:r>
          </w:p>
        </w:tc>
        <w:tc>
          <w:tcPr>
            <w:tcW w:w="1559"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0151A586"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Ivan Kileff</w:t>
            </w:r>
          </w:p>
        </w:tc>
        <w:tc>
          <w:tcPr>
            <w:tcW w:w="4987"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3447C3DF"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Updated with provisions for Alternative EDL Arrangements and other updates</w:t>
            </w:r>
          </w:p>
        </w:tc>
      </w:tr>
      <w:tr w:rsidR="003665CF" w:rsidRPr="003665CF" w14:paraId="176EEE48" w14:textId="77777777" w:rsidTr="00F46AD7">
        <w:tc>
          <w:tcPr>
            <w:tcW w:w="1276"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5C04A725"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6.0 draft 1</w:t>
            </w:r>
          </w:p>
        </w:tc>
        <w:tc>
          <w:tcPr>
            <w:tcW w:w="1418"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398D227D"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27 Mar 2019</w:t>
            </w:r>
          </w:p>
        </w:tc>
        <w:tc>
          <w:tcPr>
            <w:tcW w:w="1559"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7670EC66"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Mark Bingham</w:t>
            </w:r>
          </w:p>
        </w:tc>
        <w:tc>
          <w:tcPr>
            <w:tcW w:w="4987"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652A00D6"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Clarification of redundancy requirements</w:t>
            </w:r>
          </w:p>
        </w:tc>
      </w:tr>
      <w:tr w:rsidR="003665CF" w:rsidRPr="003665CF" w14:paraId="26B4E294" w14:textId="77777777" w:rsidTr="00F46AD7">
        <w:tc>
          <w:tcPr>
            <w:tcW w:w="1276"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15B80026"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6.0 draft 2</w:t>
            </w:r>
          </w:p>
        </w:tc>
        <w:tc>
          <w:tcPr>
            <w:tcW w:w="1418"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4EEA69ED"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25 Apr 2019</w:t>
            </w:r>
          </w:p>
        </w:tc>
        <w:tc>
          <w:tcPr>
            <w:tcW w:w="1559"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11EE84D0"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Mark Bingham</w:t>
            </w:r>
          </w:p>
        </w:tc>
        <w:tc>
          <w:tcPr>
            <w:tcW w:w="4987"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0669DFA1"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Updated Appendix A Diagrams</w:t>
            </w:r>
          </w:p>
        </w:tc>
      </w:tr>
      <w:tr w:rsidR="003665CF" w:rsidRPr="003665CF" w14:paraId="2970DE2C" w14:textId="77777777" w:rsidTr="00F46AD7">
        <w:tc>
          <w:tcPr>
            <w:tcW w:w="1276"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04651F5C"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6.0 draft 3</w:t>
            </w:r>
          </w:p>
        </w:tc>
        <w:tc>
          <w:tcPr>
            <w:tcW w:w="1418"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3670CCDC"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8 May 2019</w:t>
            </w:r>
          </w:p>
        </w:tc>
        <w:tc>
          <w:tcPr>
            <w:tcW w:w="1559"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206FF5DB"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Mark Bingham</w:t>
            </w:r>
          </w:p>
        </w:tc>
        <w:tc>
          <w:tcPr>
            <w:tcW w:w="4987"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0237958C" w14:textId="750BC1A1"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 xml:space="preserve">Added definition for Mains Independence. Amended National Grid to </w:t>
            </w:r>
            <w:r w:rsidR="00C00220">
              <w:rPr>
                <w:rFonts w:ascii="Poppins" w:hAnsi="Poppins" w:cs="Poppins"/>
                <w:color w:val="auto"/>
              </w:rPr>
              <w:t xml:space="preserve">National </w:t>
            </w:r>
            <w:r w:rsidR="00A16CF8">
              <w:rPr>
                <w:rFonts w:ascii="Poppins" w:hAnsi="Poppins" w:cs="Poppins"/>
                <w:color w:val="auto"/>
              </w:rPr>
              <w:t xml:space="preserve">Grid </w:t>
            </w:r>
            <w:r w:rsidRPr="00E94F58">
              <w:t>ESO</w:t>
            </w:r>
          </w:p>
        </w:tc>
      </w:tr>
      <w:tr w:rsidR="003665CF" w:rsidRPr="003665CF" w14:paraId="491EFD59" w14:textId="77777777" w:rsidTr="00F46AD7">
        <w:tc>
          <w:tcPr>
            <w:tcW w:w="1276"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6A080E4F"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6.1</w:t>
            </w:r>
          </w:p>
        </w:tc>
        <w:tc>
          <w:tcPr>
            <w:tcW w:w="1418"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5219D2C0"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17 June 2019</w:t>
            </w:r>
          </w:p>
        </w:tc>
        <w:tc>
          <w:tcPr>
            <w:tcW w:w="1559"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43B6F8BA"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Mark Bingham</w:t>
            </w:r>
          </w:p>
        </w:tc>
        <w:tc>
          <w:tcPr>
            <w:tcW w:w="4987"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5D70BD67" w14:textId="77777777" w:rsidR="00E94F58" w:rsidRPr="003665CF" w:rsidRDefault="00E94F58" w:rsidP="00E94F58">
            <w:pPr>
              <w:spacing w:line="276" w:lineRule="auto"/>
              <w:rPr>
                <w:rFonts w:ascii="Poppins" w:hAnsi="Poppins" w:cs="Poppins"/>
                <w:color w:val="auto"/>
              </w:rPr>
            </w:pPr>
            <w:r w:rsidRPr="003665CF">
              <w:rPr>
                <w:rFonts w:ascii="Poppins" w:hAnsi="Poppins" w:cs="Poppins"/>
                <w:color w:val="auto"/>
              </w:rPr>
              <w:t>Added comments from GCRP: updated mains independence definition.  Added references to ECC.6.5.8 in Section 3</w:t>
            </w:r>
          </w:p>
        </w:tc>
      </w:tr>
      <w:tr w:rsidR="003665CF" w:rsidRPr="003665CF" w14:paraId="751D8CD2" w14:textId="77777777" w:rsidTr="00F46AD7">
        <w:tc>
          <w:tcPr>
            <w:tcW w:w="1276"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6936C567" w14:textId="0039BC12" w:rsidR="003F38C2" w:rsidRPr="003665CF" w:rsidRDefault="008D2FB3" w:rsidP="00E94F58">
            <w:pPr>
              <w:spacing w:line="276" w:lineRule="auto"/>
              <w:rPr>
                <w:rFonts w:ascii="Poppins" w:hAnsi="Poppins" w:cs="Poppins"/>
                <w:color w:val="auto"/>
              </w:rPr>
            </w:pPr>
            <w:r w:rsidRPr="003665CF">
              <w:rPr>
                <w:rFonts w:ascii="Poppins" w:hAnsi="Poppins" w:cs="Poppins"/>
                <w:color w:val="auto"/>
              </w:rPr>
              <w:t>7.0</w:t>
            </w:r>
          </w:p>
        </w:tc>
        <w:tc>
          <w:tcPr>
            <w:tcW w:w="1418"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753FF71A" w14:textId="6026F7B1" w:rsidR="003F38C2" w:rsidRPr="003665CF" w:rsidRDefault="00157173" w:rsidP="00E94F58">
            <w:pPr>
              <w:spacing w:line="276" w:lineRule="auto"/>
              <w:rPr>
                <w:rFonts w:ascii="Poppins" w:hAnsi="Poppins" w:cs="Poppins"/>
                <w:color w:val="auto"/>
              </w:rPr>
            </w:pPr>
            <w:r w:rsidRPr="003665CF">
              <w:rPr>
                <w:rFonts w:ascii="Poppins" w:hAnsi="Poppins" w:cs="Poppins"/>
                <w:color w:val="auto"/>
              </w:rPr>
              <w:t>3</w:t>
            </w:r>
            <w:r w:rsidR="00EF6424" w:rsidRPr="003665CF">
              <w:rPr>
                <w:rFonts w:ascii="Poppins" w:hAnsi="Poppins" w:cs="Poppins"/>
                <w:color w:val="auto"/>
              </w:rPr>
              <w:t>0</w:t>
            </w:r>
            <w:r w:rsidR="00A2223B" w:rsidRPr="003665CF">
              <w:rPr>
                <w:rFonts w:ascii="Poppins" w:hAnsi="Poppins" w:cs="Poppins"/>
                <w:color w:val="auto"/>
              </w:rPr>
              <w:t xml:space="preserve"> </w:t>
            </w:r>
            <w:r w:rsidR="00B80D2D" w:rsidRPr="003665CF">
              <w:rPr>
                <w:rFonts w:ascii="Poppins" w:hAnsi="Poppins" w:cs="Poppins"/>
                <w:color w:val="auto"/>
              </w:rPr>
              <w:t>Dec</w:t>
            </w:r>
            <w:r w:rsidR="003F38C2" w:rsidRPr="003665CF">
              <w:rPr>
                <w:rFonts w:ascii="Poppins" w:hAnsi="Poppins" w:cs="Poppins"/>
                <w:color w:val="auto"/>
              </w:rPr>
              <w:t xml:space="preserve"> 2020</w:t>
            </w:r>
          </w:p>
        </w:tc>
        <w:tc>
          <w:tcPr>
            <w:tcW w:w="1559"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31F795DC" w14:textId="37336855" w:rsidR="003F38C2" w:rsidRPr="003665CF" w:rsidRDefault="003F38C2" w:rsidP="00E94F58">
            <w:pPr>
              <w:spacing w:line="276" w:lineRule="auto"/>
              <w:rPr>
                <w:rFonts w:ascii="Poppins" w:hAnsi="Poppins" w:cs="Poppins"/>
                <w:color w:val="auto"/>
              </w:rPr>
            </w:pPr>
            <w:r w:rsidRPr="003665CF">
              <w:rPr>
                <w:rFonts w:ascii="Poppins" w:hAnsi="Poppins" w:cs="Poppins"/>
                <w:color w:val="auto"/>
              </w:rPr>
              <w:t>John Walsh</w:t>
            </w:r>
          </w:p>
        </w:tc>
        <w:tc>
          <w:tcPr>
            <w:tcW w:w="4987"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023CE4AE" w14:textId="1270764B" w:rsidR="003F38C2" w:rsidRPr="003665CF" w:rsidRDefault="004E6039" w:rsidP="00E94F58">
            <w:pPr>
              <w:spacing w:line="276" w:lineRule="auto"/>
              <w:rPr>
                <w:rFonts w:ascii="Poppins" w:hAnsi="Poppins" w:cs="Poppins"/>
                <w:color w:val="auto"/>
              </w:rPr>
            </w:pPr>
            <w:r w:rsidRPr="003665CF">
              <w:rPr>
                <w:rFonts w:ascii="Poppins" w:hAnsi="Poppins" w:cs="Poppins"/>
                <w:color w:val="auto"/>
              </w:rPr>
              <w:t xml:space="preserve">Updated on </w:t>
            </w:r>
            <w:r>
              <w:t>NGESO</w:t>
            </w:r>
            <w:r w:rsidRPr="003665CF">
              <w:rPr>
                <w:rFonts w:ascii="Poppins" w:hAnsi="Poppins" w:cs="Poppins"/>
                <w:color w:val="auto"/>
              </w:rPr>
              <w:t xml:space="preserve"> template, plus additional WA API &amp; Ops Metering chapters </w:t>
            </w:r>
          </w:p>
        </w:tc>
      </w:tr>
      <w:tr w:rsidR="003665CF" w:rsidRPr="003665CF" w14:paraId="4C16965F" w14:textId="77777777" w:rsidTr="00F46AD7">
        <w:tc>
          <w:tcPr>
            <w:tcW w:w="1276"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13B275FB" w14:textId="73764E6F" w:rsidR="00F97AC1" w:rsidRPr="003665CF" w:rsidRDefault="00F97AC1" w:rsidP="00E94F58">
            <w:pPr>
              <w:spacing w:line="276" w:lineRule="auto"/>
              <w:rPr>
                <w:rFonts w:ascii="Poppins" w:hAnsi="Poppins" w:cs="Poppins"/>
                <w:color w:val="auto"/>
              </w:rPr>
            </w:pPr>
            <w:r w:rsidRPr="003665CF">
              <w:rPr>
                <w:rFonts w:ascii="Poppins" w:hAnsi="Poppins" w:cs="Poppins"/>
                <w:color w:val="auto"/>
              </w:rPr>
              <w:t>8.0</w:t>
            </w:r>
          </w:p>
        </w:tc>
        <w:tc>
          <w:tcPr>
            <w:tcW w:w="1418"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4064E73D" w14:textId="50AF1E11" w:rsidR="00F97AC1" w:rsidRPr="003665CF" w:rsidRDefault="003576A7" w:rsidP="00E94F58">
            <w:pPr>
              <w:spacing w:line="276" w:lineRule="auto"/>
              <w:rPr>
                <w:rFonts w:ascii="Poppins" w:hAnsi="Poppins" w:cs="Poppins"/>
                <w:color w:val="auto"/>
              </w:rPr>
            </w:pPr>
            <w:r w:rsidRPr="003665CF">
              <w:rPr>
                <w:rFonts w:ascii="Poppins" w:hAnsi="Poppins" w:cs="Poppins"/>
                <w:color w:val="auto"/>
              </w:rPr>
              <w:t xml:space="preserve">March </w:t>
            </w:r>
            <w:r w:rsidR="00F97AC1" w:rsidRPr="003665CF">
              <w:rPr>
                <w:rFonts w:ascii="Poppins" w:hAnsi="Poppins" w:cs="Poppins"/>
                <w:color w:val="auto"/>
              </w:rPr>
              <w:t>202</w:t>
            </w:r>
            <w:r w:rsidRPr="003665CF">
              <w:rPr>
                <w:rFonts w:ascii="Poppins" w:hAnsi="Poppins" w:cs="Poppins"/>
                <w:color w:val="auto"/>
              </w:rPr>
              <w:t>4</w:t>
            </w:r>
          </w:p>
        </w:tc>
        <w:tc>
          <w:tcPr>
            <w:tcW w:w="1559"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7A07ECD1" w14:textId="6E47AC7A" w:rsidR="00F97AC1" w:rsidRPr="003665CF" w:rsidRDefault="006E56C5" w:rsidP="00E94F58">
            <w:pPr>
              <w:spacing w:line="276" w:lineRule="auto"/>
              <w:rPr>
                <w:rFonts w:ascii="Poppins" w:hAnsi="Poppins" w:cs="Poppins"/>
                <w:color w:val="auto"/>
              </w:rPr>
            </w:pPr>
            <w:r w:rsidRPr="003665CF">
              <w:rPr>
                <w:rFonts w:ascii="Poppins" w:hAnsi="Poppins" w:cs="Poppins"/>
                <w:color w:val="auto"/>
              </w:rPr>
              <w:t>Antony Johnson</w:t>
            </w:r>
          </w:p>
        </w:tc>
        <w:tc>
          <w:tcPr>
            <w:tcW w:w="4987"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1D151014" w14:textId="0233CCE3" w:rsidR="00F97AC1" w:rsidRPr="003665CF" w:rsidRDefault="00F97AC1" w:rsidP="00E94F58">
            <w:pPr>
              <w:spacing w:line="276" w:lineRule="auto"/>
              <w:rPr>
                <w:rFonts w:ascii="Poppins" w:hAnsi="Poppins" w:cs="Poppins"/>
                <w:color w:val="auto"/>
              </w:rPr>
            </w:pPr>
            <w:r w:rsidRPr="003665CF">
              <w:rPr>
                <w:rFonts w:ascii="Poppins" w:hAnsi="Poppins" w:cs="Poppins"/>
                <w:color w:val="auto"/>
              </w:rPr>
              <w:t>Updated in respect of the Electricity System Restoration Standard</w:t>
            </w:r>
            <w:r w:rsidR="002E1F24" w:rsidRPr="003665CF">
              <w:rPr>
                <w:rFonts w:ascii="Poppins" w:hAnsi="Poppins" w:cs="Poppins"/>
                <w:color w:val="auto"/>
              </w:rPr>
              <w:t xml:space="preserve"> and changing </w:t>
            </w:r>
            <w:r w:rsidR="00C00220">
              <w:rPr>
                <w:rFonts w:ascii="Poppins" w:hAnsi="Poppins" w:cs="Poppins"/>
                <w:color w:val="auto"/>
              </w:rPr>
              <w:t xml:space="preserve">National </w:t>
            </w:r>
            <w:r w:rsidR="000C7744">
              <w:rPr>
                <w:rFonts w:ascii="Poppins" w:hAnsi="Poppins" w:cs="Poppins"/>
                <w:color w:val="auto"/>
              </w:rPr>
              <w:t xml:space="preserve">Grid </w:t>
            </w:r>
            <w:r w:rsidR="002E1F24">
              <w:t>ESO</w:t>
            </w:r>
            <w:r w:rsidR="002E1F24" w:rsidRPr="003665CF">
              <w:rPr>
                <w:rFonts w:ascii="Poppins" w:hAnsi="Poppins" w:cs="Poppins"/>
                <w:color w:val="auto"/>
              </w:rPr>
              <w:t xml:space="preserve"> to The Company</w:t>
            </w:r>
          </w:p>
        </w:tc>
      </w:tr>
      <w:tr w:rsidR="00D177D4" w:rsidRPr="003665CF" w14:paraId="3069ACB9" w14:textId="77777777" w:rsidTr="00F46AD7">
        <w:trPr>
          <w:ins w:id="273" w:author="Stuart McLarnon (NESO)" w:date="2024-11-20T14:55:00Z"/>
        </w:trPr>
        <w:tc>
          <w:tcPr>
            <w:tcW w:w="1276"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493471EF" w14:textId="1975058D" w:rsidR="00D177D4" w:rsidRPr="003665CF" w:rsidRDefault="00D177D4" w:rsidP="00E94F58">
            <w:pPr>
              <w:spacing w:line="276" w:lineRule="auto"/>
              <w:rPr>
                <w:ins w:id="274" w:author="Stuart McLarnon (NESO)" w:date="2024-11-20T14:55:00Z"/>
                <w:rFonts w:ascii="Poppins" w:hAnsi="Poppins" w:cs="Poppins"/>
                <w:color w:val="auto"/>
              </w:rPr>
            </w:pPr>
            <w:ins w:id="275" w:author="Stuart McLarnon (NESO)" w:date="2024-11-20T14:55:00Z">
              <w:r>
                <w:rPr>
                  <w:rFonts w:ascii="Poppins" w:hAnsi="Poppins" w:cs="Poppins"/>
                  <w:color w:val="auto"/>
                </w:rPr>
                <w:lastRenderedPageBreak/>
                <w:t>9.0</w:t>
              </w:r>
            </w:ins>
          </w:p>
        </w:tc>
        <w:tc>
          <w:tcPr>
            <w:tcW w:w="1418"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7C03B5C9" w14:textId="4E89AD9E" w:rsidR="00D177D4" w:rsidRPr="003665CF" w:rsidRDefault="00862992" w:rsidP="00E94F58">
            <w:pPr>
              <w:spacing w:line="276" w:lineRule="auto"/>
              <w:rPr>
                <w:ins w:id="276" w:author="Stuart McLarnon (NESO)" w:date="2024-11-20T14:55:00Z"/>
                <w:rFonts w:ascii="Poppins" w:hAnsi="Poppins" w:cs="Poppins"/>
                <w:color w:val="auto"/>
              </w:rPr>
            </w:pPr>
            <w:ins w:id="277" w:author="Stuart McLarnon (NESO)" w:date="2025-01-22T14:22:00Z" w16du:dateUtc="2025-01-22T14:22:00Z">
              <w:r>
                <w:rPr>
                  <w:rFonts w:ascii="Poppins" w:hAnsi="Poppins" w:cs="Poppins"/>
                  <w:color w:val="auto"/>
                </w:rPr>
                <w:t>January</w:t>
              </w:r>
            </w:ins>
            <w:ins w:id="278" w:author="Stuart McLarnon (NESO)" w:date="2024-11-20T14:55:00Z">
              <w:r w:rsidR="00D177D4">
                <w:rPr>
                  <w:rFonts w:ascii="Poppins" w:hAnsi="Poppins" w:cs="Poppins"/>
                  <w:color w:val="auto"/>
                </w:rPr>
                <w:t xml:space="preserve"> 202</w:t>
              </w:r>
            </w:ins>
            <w:ins w:id="279" w:author="Stuart McLarnon (NESO)" w:date="2025-01-22T14:22:00Z" w16du:dateUtc="2025-01-22T14:22:00Z">
              <w:r>
                <w:rPr>
                  <w:rFonts w:ascii="Poppins" w:hAnsi="Poppins" w:cs="Poppins"/>
                  <w:color w:val="auto"/>
                </w:rPr>
                <w:t>5</w:t>
              </w:r>
            </w:ins>
          </w:p>
        </w:tc>
        <w:tc>
          <w:tcPr>
            <w:tcW w:w="1559"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3561E9AA" w14:textId="64B08BDE" w:rsidR="00D177D4" w:rsidRPr="003665CF" w:rsidRDefault="00D177D4" w:rsidP="00E94F58">
            <w:pPr>
              <w:spacing w:line="276" w:lineRule="auto"/>
              <w:rPr>
                <w:ins w:id="280" w:author="Stuart McLarnon (NESO)" w:date="2024-11-20T14:55:00Z"/>
                <w:rFonts w:ascii="Poppins" w:hAnsi="Poppins" w:cs="Poppins"/>
                <w:color w:val="auto"/>
              </w:rPr>
            </w:pPr>
            <w:ins w:id="281" w:author="Stuart McLarnon (NESO)" w:date="2024-11-20T14:55:00Z">
              <w:r>
                <w:rPr>
                  <w:rFonts w:ascii="Poppins" w:hAnsi="Poppins" w:cs="Poppins"/>
                  <w:color w:val="auto"/>
                </w:rPr>
                <w:t>Lulu Is</w:t>
              </w:r>
              <w:r w:rsidR="004B410A">
                <w:rPr>
                  <w:rFonts w:ascii="Poppins" w:hAnsi="Poppins" w:cs="Poppins"/>
                  <w:color w:val="auto"/>
                </w:rPr>
                <w:t>dory</w:t>
              </w:r>
            </w:ins>
          </w:p>
        </w:tc>
        <w:tc>
          <w:tcPr>
            <w:tcW w:w="4987" w:type="dxa"/>
            <w:tcBorders>
              <w:top w:val="single" w:sz="6" w:space="0" w:color="454545" w:themeColor="text1"/>
              <w:left w:val="single" w:sz="6" w:space="0" w:color="454545" w:themeColor="text1"/>
              <w:bottom w:val="single" w:sz="6" w:space="0" w:color="454545" w:themeColor="text1"/>
              <w:right w:val="single" w:sz="6" w:space="0" w:color="454545" w:themeColor="text1"/>
            </w:tcBorders>
          </w:tcPr>
          <w:p w14:paraId="084DEC2A" w14:textId="63FC58DE" w:rsidR="00D177D4" w:rsidRPr="003665CF" w:rsidRDefault="004B410A" w:rsidP="00E94F58">
            <w:pPr>
              <w:spacing w:line="276" w:lineRule="auto"/>
              <w:rPr>
                <w:ins w:id="282" w:author="Stuart McLarnon (NESO)" w:date="2024-11-20T14:55:00Z"/>
                <w:rFonts w:ascii="Poppins" w:hAnsi="Poppins" w:cs="Poppins"/>
                <w:color w:val="auto"/>
              </w:rPr>
            </w:pPr>
            <w:ins w:id="283" w:author="Stuart McLarnon (NESO)" w:date="2024-11-20T14:55:00Z">
              <w:r>
                <w:rPr>
                  <w:rFonts w:ascii="Poppins" w:hAnsi="Poppins" w:cs="Poppins"/>
                  <w:color w:val="auto"/>
                </w:rPr>
                <w:t>Updated format and style of document</w:t>
              </w:r>
            </w:ins>
          </w:p>
        </w:tc>
      </w:tr>
    </w:tbl>
    <w:p w14:paraId="0894DE38" w14:textId="4F10D624" w:rsidR="00E94F58" w:rsidRPr="003665CF" w:rsidRDefault="00E94F58" w:rsidP="0022109C">
      <w:pPr>
        <w:spacing w:before="240"/>
        <w:rPr>
          <w:rFonts w:ascii="Poppins" w:hAnsi="Poppins" w:cs="Poppins"/>
          <w:b/>
          <w:bCs/>
          <w:color w:val="auto"/>
        </w:rPr>
      </w:pPr>
      <w:r w:rsidRPr="003665CF">
        <w:rPr>
          <w:rFonts w:ascii="Poppins" w:hAnsi="Poppins" w:cs="Poppins"/>
          <w:b/>
          <w:bCs/>
          <w:color w:val="auto"/>
        </w:rPr>
        <w:t>Paper Copies are Uncontrolled</w:t>
      </w:r>
    </w:p>
    <w:sectPr w:rsidR="00E94F58" w:rsidRPr="003665CF" w:rsidSect="00003B36">
      <w:headerReference w:type="default" r:id="rId21"/>
      <w:footerReference w:type="default" r:id="rId22"/>
      <w:headerReference w:type="first" r:id="rId23"/>
      <w:footerReference w:type="first" r:id="rId24"/>
      <w:pgSz w:w="11906" w:h="16838" w:code="9"/>
      <w:pgMar w:top="1440" w:right="1080" w:bottom="1440" w:left="1080" w:header="397" w:footer="4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EF4DC" w14:textId="77777777" w:rsidR="001F5A2C" w:rsidRDefault="001F5A2C" w:rsidP="00A62BFF">
      <w:pPr>
        <w:spacing w:after="0"/>
      </w:pPr>
      <w:r>
        <w:separator/>
      </w:r>
    </w:p>
  </w:endnote>
  <w:endnote w:type="continuationSeparator" w:id="0">
    <w:p w14:paraId="2041F00A" w14:textId="77777777" w:rsidR="001F5A2C" w:rsidRDefault="001F5A2C" w:rsidP="00A62BFF">
      <w:pPr>
        <w:spacing w:after="0"/>
      </w:pPr>
      <w:r>
        <w:continuationSeparator/>
      </w:r>
    </w:p>
  </w:endnote>
  <w:endnote w:type="continuationNotice" w:id="1">
    <w:p w14:paraId="210DE950" w14:textId="77777777" w:rsidR="001F5A2C" w:rsidRDefault="001F5A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oppins Medium">
    <w:altName w:val="Poppins Medium"/>
    <w:panose1 w:val="00000600000000000000"/>
    <w:charset w:val="00"/>
    <w:family w:val="auto"/>
    <w:pitch w:val="variable"/>
    <w:sig w:usb0="00008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LT Pro 75">
    <w:altName w:val="Arial"/>
    <w:charset w:val="00"/>
    <w:family w:val="auto"/>
    <w:pitch w:val="variable"/>
    <w:sig w:usb0="E50002FF" w:usb1="500079DB" w:usb2="00000010" w:usb3="00000000" w:csb0="00000001" w:csb1="00000000"/>
  </w:font>
  <w:font w:name="Helvetica Neue LT Pro 85 Heavy">
    <w:altName w:val="Arial"/>
    <w:charset w:val="00"/>
    <w:family w:val="auto"/>
    <w:pitch w:val="variable"/>
    <w:sig w:usb0="E50002FF" w:usb1="500079DB" w:usb2="00000010" w:usb3="00000000" w:csb0="00000001" w:csb1="00000000"/>
  </w:font>
  <w:font w:name="Helvetica Neue LT Pro 45 Light">
    <w:altName w:val="Arial"/>
    <w:charset w:val="00"/>
    <w:family w:val="auto"/>
    <w:pitch w:val="variable"/>
    <w:sig w:usb0="A00002FF" w:usb1="5000205B" w:usb2="00000002" w:usb3="00000000" w:csb0="00000007" w:csb1="00000000"/>
  </w:font>
  <w:font w:name="Tahoma">
    <w:panose1 w:val="020B0604030504040204"/>
    <w:charset w:val="00"/>
    <w:family w:val="swiss"/>
    <w:pitch w:val="variable"/>
    <w:sig w:usb0="E1002EFF" w:usb1="C000605B" w:usb2="00000029" w:usb3="00000000" w:csb0="000101FF" w:csb1="00000000"/>
  </w:font>
  <w:font w:name="Helvetica Neue LT Pro 55 Roman">
    <w:altName w:val="Arial"/>
    <w:charset w:val="00"/>
    <w:family w:val="auto"/>
    <w:pitch w:val="variable"/>
    <w:sig w:usb0="E50002FF" w:usb1="500079DB" w:usb2="00000010" w:usb3="00000000" w:csb0="00000001" w:csb1="00000000"/>
  </w:font>
  <w:font w:name="Verdana">
    <w:panose1 w:val="020B0604030504040204"/>
    <w:charset w:val="00"/>
    <w:family w:val="swiss"/>
    <w:pitch w:val="variable"/>
    <w:sig w:usb0="A00006FF" w:usb1="4000205B" w:usb2="00000010" w:usb3="00000000" w:csb0="0000019F" w:csb1="00000000"/>
  </w:font>
  <w:font w:name="Poppins">
    <w:panose1 w:val="00000500000000000000"/>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6CF23" w14:textId="09AE9BB8" w:rsidR="0060543E" w:rsidRPr="003665CF" w:rsidRDefault="0060543E" w:rsidP="00003B36">
    <w:pPr>
      <w:keepLines/>
      <w:tabs>
        <w:tab w:val="right" w:pos="9746"/>
        <w:tab w:val="right" w:pos="15026"/>
      </w:tabs>
      <w:spacing w:before="60" w:after="0"/>
      <w:rPr>
        <w:rFonts w:ascii="Poppins" w:hAnsi="Poppins" w:cs="Poppins"/>
        <w:color w:val="auto"/>
      </w:rPr>
    </w:pPr>
    <w:r w:rsidRPr="003665CF">
      <w:rPr>
        <w:rFonts w:ascii="Poppins" w:hAnsi="Poppins" w:cs="Poppins"/>
        <w:b/>
        <w:bCs/>
        <w:snapToGrid w:val="0"/>
        <w:color w:val="auto"/>
      </w:rPr>
      <w:t>Communications Standards</w:t>
    </w:r>
    <w:r w:rsidRPr="003665CF">
      <w:rPr>
        <w:rFonts w:ascii="Poppins" w:hAnsi="Poppins" w:cs="Poppins"/>
        <w:snapToGrid w:val="0"/>
        <w:color w:val="auto"/>
      </w:rPr>
      <w:tab/>
      <w:t xml:space="preserve">Page </w:t>
    </w:r>
    <w:r w:rsidRPr="003665CF">
      <w:rPr>
        <w:rFonts w:ascii="Poppins" w:hAnsi="Poppins" w:cs="Poppins"/>
        <w:noProof/>
        <w:snapToGrid w:val="0"/>
        <w:color w:val="auto"/>
      </w:rPr>
      <w:fldChar w:fldCharType="begin"/>
    </w:r>
    <w:r w:rsidRPr="003665CF">
      <w:rPr>
        <w:rFonts w:ascii="Poppins" w:hAnsi="Poppins" w:cs="Poppins"/>
        <w:snapToGrid w:val="0"/>
        <w:color w:val="auto"/>
      </w:rPr>
      <w:instrText xml:space="preserve"> PAGE </w:instrText>
    </w:r>
    <w:r w:rsidRPr="003665CF">
      <w:rPr>
        <w:rFonts w:ascii="Poppins" w:hAnsi="Poppins" w:cs="Poppins"/>
        <w:snapToGrid w:val="0"/>
        <w:color w:val="auto"/>
      </w:rPr>
      <w:fldChar w:fldCharType="separate"/>
    </w:r>
    <w:r w:rsidR="00EF6424" w:rsidRPr="003665CF">
      <w:rPr>
        <w:rFonts w:ascii="Poppins" w:hAnsi="Poppins" w:cs="Poppins"/>
        <w:noProof/>
        <w:snapToGrid w:val="0"/>
        <w:color w:val="auto"/>
      </w:rPr>
      <w:t>23</w:t>
    </w:r>
    <w:r w:rsidRPr="003665CF">
      <w:rPr>
        <w:rFonts w:ascii="Poppins" w:hAnsi="Poppins" w:cs="Poppins"/>
        <w:noProof/>
        <w:snapToGrid w:val="0"/>
        <w:color w:val="auto"/>
      </w:rPr>
      <w:fldChar w:fldCharType="end"/>
    </w:r>
    <w:r w:rsidRPr="003665CF">
      <w:rPr>
        <w:rFonts w:ascii="Poppins" w:hAnsi="Poppins" w:cs="Poppins"/>
        <w:snapToGrid w:val="0"/>
        <w:color w:val="auto"/>
      </w:rPr>
      <w:t xml:space="preserve"> of </w:t>
    </w:r>
    <w:r w:rsidRPr="003665CF">
      <w:rPr>
        <w:rFonts w:ascii="Poppins" w:hAnsi="Poppins" w:cs="Poppins"/>
        <w:noProof/>
        <w:snapToGrid w:val="0"/>
        <w:color w:val="auto"/>
      </w:rPr>
      <w:fldChar w:fldCharType="begin"/>
    </w:r>
    <w:r w:rsidRPr="003665CF">
      <w:rPr>
        <w:rFonts w:ascii="Poppins" w:hAnsi="Poppins" w:cs="Poppins"/>
        <w:snapToGrid w:val="0"/>
        <w:color w:val="auto"/>
      </w:rPr>
      <w:instrText xml:space="preserve"> NUMPAGES </w:instrText>
    </w:r>
    <w:r w:rsidRPr="003665CF">
      <w:rPr>
        <w:rFonts w:ascii="Poppins" w:hAnsi="Poppins" w:cs="Poppins"/>
        <w:snapToGrid w:val="0"/>
        <w:color w:val="auto"/>
      </w:rPr>
      <w:fldChar w:fldCharType="separate"/>
    </w:r>
    <w:r w:rsidR="00EF6424" w:rsidRPr="003665CF">
      <w:rPr>
        <w:rFonts w:ascii="Poppins" w:hAnsi="Poppins" w:cs="Poppins"/>
        <w:noProof/>
        <w:snapToGrid w:val="0"/>
        <w:color w:val="auto"/>
      </w:rPr>
      <w:t>23</w:t>
    </w:r>
    <w:r w:rsidRPr="003665CF">
      <w:rPr>
        <w:rFonts w:ascii="Poppins" w:hAnsi="Poppins" w:cs="Poppins"/>
        <w:noProof/>
        <w:snapToGrid w:val="0"/>
        <w:color w:val="auto"/>
      </w:rPr>
      <w:fldChar w:fldCharType="end"/>
    </w:r>
  </w:p>
  <w:p w14:paraId="3836C216" w14:textId="5476D8B0" w:rsidR="0060543E" w:rsidRPr="003665CF" w:rsidRDefault="0060543E" w:rsidP="006B3CD8">
    <w:pPr>
      <w:tabs>
        <w:tab w:val="center" w:pos="4536"/>
        <w:tab w:val="right" w:pos="9746"/>
      </w:tabs>
      <w:spacing w:after="0"/>
      <w:rPr>
        <w:rFonts w:ascii="Poppins" w:hAnsi="Poppins" w:cs="Poppins"/>
        <w:color w:val="auto"/>
      </w:rPr>
    </w:pPr>
    <w:r w:rsidRPr="003665CF">
      <w:rPr>
        <w:rFonts w:ascii="Poppins" w:hAnsi="Poppins" w:cs="Poppins"/>
        <w:snapToGrid w:val="0"/>
        <w:color w:val="auto"/>
      </w:rPr>
      <w:t>Version:</w:t>
    </w:r>
    <w:r w:rsidR="00D27469">
      <w:rPr>
        <w:rFonts w:ascii="Poppins" w:hAnsi="Poppins" w:cs="Poppins"/>
        <w:snapToGrid w:val="0"/>
        <w:color w:val="auto"/>
      </w:rPr>
      <w:t>9</w:t>
    </w:r>
    <w:r w:rsidR="006E56C5" w:rsidRPr="003665CF">
      <w:rPr>
        <w:rFonts w:ascii="Poppins" w:hAnsi="Poppins" w:cs="Poppins"/>
        <w:snapToGrid w:val="0"/>
        <w:color w:val="auto"/>
      </w:rPr>
      <w:t>.0</w:t>
    </w:r>
    <w:r w:rsidRPr="003665CF">
      <w:rPr>
        <w:rFonts w:ascii="Poppins" w:hAnsi="Poppins" w:cs="Poppins"/>
        <w:snapToGrid w:val="0"/>
        <w:color w:val="auto"/>
      </w:rPr>
      <w:tab/>
      <w:t>Copyright © 202</w:t>
    </w:r>
    <w:r w:rsidR="005464A6" w:rsidRPr="003665CF">
      <w:rPr>
        <w:rFonts w:ascii="Poppins" w:hAnsi="Poppins" w:cs="Poppins"/>
        <w:snapToGrid w:val="0"/>
        <w:color w:val="auto"/>
      </w:rPr>
      <w:t>4</w:t>
    </w:r>
    <w:r w:rsidRPr="003665CF">
      <w:rPr>
        <w:rFonts w:ascii="Poppins" w:hAnsi="Poppins" w:cs="Poppins"/>
        <w:snapToGrid w:val="0"/>
        <w:color w:val="auto"/>
      </w:rPr>
      <w:t xml:space="preserve"> National </w:t>
    </w:r>
    <w:r w:rsidR="003665CF">
      <w:rPr>
        <w:rFonts w:ascii="Poppins" w:hAnsi="Poppins" w:cs="Poppins"/>
        <w:snapToGrid w:val="0"/>
        <w:color w:val="auto"/>
      </w:rPr>
      <w:t>Energy</w:t>
    </w:r>
    <w:r w:rsidRPr="003665CF">
      <w:rPr>
        <w:rFonts w:ascii="Poppins" w:hAnsi="Poppins" w:cs="Poppins"/>
        <w:snapToGrid w:val="0"/>
        <w:color w:val="auto"/>
      </w:rPr>
      <w:t xml:space="preserve"> System Operator</w:t>
    </w:r>
    <w:r w:rsidRPr="003665CF">
      <w:rPr>
        <w:rFonts w:ascii="Poppins" w:hAnsi="Poppins" w:cs="Poppins"/>
        <w:snapToGrid w:val="0"/>
        <w:color w:val="auto"/>
      </w:rPr>
      <w:tab/>
    </w:r>
    <w:r w:rsidR="00D27469">
      <w:rPr>
        <w:rFonts w:ascii="Poppins" w:hAnsi="Poppins" w:cs="Poppins"/>
        <w:snapToGrid w:val="0"/>
        <w:color w:val="auto"/>
      </w:rPr>
      <w:t>2</w:t>
    </w:r>
    <w:del w:id="284" w:author="Stuart McLarnon (NESO)" w:date="2025-01-22T14:22:00Z" w16du:dateUtc="2025-01-22T14:22:00Z">
      <w:r w:rsidR="00D27469" w:rsidDel="00862992">
        <w:rPr>
          <w:rFonts w:ascii="Poppins" w:hAnsi="Poppins" w:cs="Poppins"/>
          <w:snapToGrid w:val="0"/>
          <w:color w:val="auto"/>
        </w:rPr>
        <w:delText>4</w:delText>
      </w:r>
    </w:del>
    <w:ins w:id="285" w:author="Stuart McLarnon (NESO)" w:date="2025-01-22T14:22:00Z" w16du:dateUtc="2025-01-22T14:22:00Z">
      <w:r w:rsidR="00862992">
        <w:rPr>
          <w:rFonts w:ascii="Poppins" w:hAnsi="Poppins" w:cs="Poppins"/>
          <w:snapToGrid w:val="0"/>
          <w:color w:val="auto"/>
        </w:rPr>
        <w:t>2</w:t>
      </w:r>
    </w:ins>
    <w:r w:rsidR="006E56C5" w:rsidRPr="003665CF">
      <w:rPr>
        <w:rFonts w:ascii="Poppins" w:hAnsi="Poppins" w:cs="Poppins"/>
        <w:snapToGrid w:val="0"/>
        <w:color w:val="auto"/>
      </w:rPr>
      <w:t xml:space="preserve"> </w:t>
    </w:r>
    <w:r w:rsidR="00D27469">
      <w:rPr>
        <w:rFonts w:ascii="Poppins" w:hAnsi="Poppins" w:cs="Poppins"/>
        <w:snapToGrid w:val="0"/>
        <w:color w:val="auto"/>
      </w:rPr>
      <w:t>J</w:t>
    </w:r>
    <w:ins w:id="286" w:author="Stuart McLarnon (NESO)" w:date="2025-01-22T14:22:00Z" w16du:dateUtc="2025-01-22T14:22:00Z">
      <w:r w:rsidR="00862992">
        <w:rPr>
          <w:rFonts w:ascii="Poppins" w:hAnsi="Poppins" w:cs="Poppins"/>
          <w:snapToGrid w:val="0"/>
          <w:color w:val="auto"/>
        </w:rPr>
        <w:t>anuary</w:t>
      </w:r>
    </w:ins>
    <w:del w:id="287" w:author="Stuart McLarnon (NESO)" w:date="2025-01-22T14:22:00Z" w16du:dateUtc="2025-01-22T14:22:00Z">
      <w:r w:rsidR="00D27469" w:rsidDel="00862992">
        <w:rPr>
          <w:rFonts w:ascii="Poppins" w:hAnsi="Poppins" w:cs="Poppins"/>
          <w:snapToGrid w:val="0"/>
          <w:color w:val="auto"/>
        </w:rPr>
        <w:delText>une</w:delText>
      </w:r>
    </w:del>
    <w:r w:rsidR="006E56C5" w:rsidRPr="003665CF">
      <w:rPr>
        <w:rFonts w:ascii="Poppins" w:hAnsi="Poppins" w:cs="Poppins"/>
        <w:snapToGrid w:val="0"/>
        <w:color w:val="auto"/>
      </w:rPr>
      <w:t xml:space="preserve"> 202</w:t>
    </w:r>
    <w:ins w:id="288" w:author="Stuart McLarnon (NESO)" w:date="2025-01-22T14:22:00Z" w16du:dateUtc="2025-01-22T14:22:00Z">
      <w:r w:rsidR="00862992">
        <w:rPr>
          <w:rFonts w:ascii="Poppins" w:hAnsi="Poppins" w:cs="Poppins"/>
          <w:snapToGrid w:val="0"/>
          <w:color w:val="auto"/>
        </w:rPr>
        <w:t>5</w:t>
      </w:r>
    </w:ins>
    <w:del w:id="289" w:author="Stuart McLarnon (NESO)" w:date="2025-01-22T14:22:00Z" w16du:dateUtc="2025-01-22T14:22:00Z">
      <w:r w:rsidR="006E56C5" w:rsidRPr="003665CF" w:rsidDel="00862992">
        <w:rPr>
          <w:rFonts w:ascii="Poppins" w:hAnsi="Poppins" w:cs="Poppins"/>
          <w:snapToGrid w:val="0"/>
          <w:color w:val="auto"/>
        </w:rPr>
        <w:delText>4</w:delText>
      </w:r>
    </w:del>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B194" w14:textId="7B671EC7" w:rsidR="0060543E" w:rsidRPr="003665CF" w:rsidRDefault="0060543E" w:rsidP="0069660A">
    <w:pPr>
      <w:pStyle w:val="Footer"/>
      <w:jc w:val="right"/>
      <w:rPr>
        <w:rFonts w:ascii="Poppins" w:hAnsi="Poppins" w:cs="Poppins"/>
        <w:color w:val="auto"/>
      </w:rPr>
    </w:pPr>
    <w:r w:rsidRPr="003665CF">
      <w:rPr>
        <w:rFonts w:ascii="Poppins" w:hAnsi="Poppins" w:cs="Poppins"/>
        <w:noProof w:val="0"/>
        <w:color w:val="auto"/>
      </w:rPr>
      <w:t xml:space="preserve">Page </w:t>
    </w:r>
    <w:r w:rsidRPr="003665CF">
      <w:rPr>
        <w:rFonts w:ascii="Poppins" w:hAnsi="Poppins" w:cs="Poppins"/>
        <w:noProof w:val="0"/>
        <w:color w:val="auto"/>
      </w:rPr>
      <w:fldChar w:fldCharType="begin"/>
    </w:r>
    <w:r w:rsidRPr="003665CF">
      <w:rPr>
        <w:rFonts w:ascii="Poppins" w:hAnsi="Poppins" w:cs="Poppins"/>
        <w:color w:val="auto"/>
      </w:rPr>
      <w:instrText xml:space="preserve"> PAGE   \* MERGEFORMAT </w:instrText>
    </w:r>
    <w:r w:rsidRPr="003665CF">
      <w:rPr>
        <w:rFonts w:ascii="Poppins" w:hAnsi="Poppins" w:cs="Poppins"/>
        <w:noProof w:val="0"/>
        <w:color w:val="auto"/>
      </w:rPr>
      <w:fldChar w:fldCharType="separate"/>
    </w:r>
    <w:r w:rsidR="00EF6424" w:rsidRPr="003665CF">
      <w:rPr>
        <w:rFonts w:ascii="Poppins" w:hAnsi="Poppins" w:cs="Poppins"/>
        <w:color w:val="auto"/>
      </w:rPr>
      <w:t>1</w:t>
    </w:r>
    <w:r w:rsidRPr="003665CF">
      <w:rPr>
        <w:rFonts w:ascii="Poppins" w:hAnsi="Poppins" w:cs="Poppins"/>
        <w:color w:val="auto"/>
      </w:rPr>
      <w:fldChar w:fldCharType="end"/>
    </w:r>
    <w:r w:rsidRPr="003665CF">
      <w:rPr>
        <w:rFonts w:ascii="Poppins" w:hAnsi="Poppins" w:cs="Poppins"/>
        <w:color w:val="auto"/>
      </w:rPr>
      <w:t xml:space="preserve"> of </w:t>
    </w:r>
    <w:r w:rsidRPr="003665CF">
      <w:rPr>
        <w:rFonts w:ascii="Poppins" w:hAnsi="Poppins" w:cs="Poppins"/>
        <w:snapToGrid w:val="0"/>
        <w:color w:val="auto"/>
        <w:sz w:val="20"/>
      </w:rPr>
      <w:fldChar w:fldCharType="begin"/>
    </w:r>
    <w:r w:rsidRPr="003665CF">
      <w:rPr>
        <w:rFonts w:ascii="Poppins" w:hAnsi="Poppins" w:cs="Poppins"/>
        <w:snapToGrid w:val="0"/>
        <w:color w:val="auto"/>
        <w:sz w:val="20"/>
      </w:rPr>
      <w:instrText xml:space="preserve"> NUMPAGES </w:instrText>
    </w:r>
    <w:r w:rsidRPr="003665CF">
      <w:rPr>
        <w:rFonts w:ascii="Poppins" w:hAnsi="Poppins" w:cs="Poppins"/>
        <w:noProof w:val="0"/>
        <w:snapToGrid w:val="0"/>
        <w:color w:val="auto"/>
        <w:sz w:val="20"/>
      </w:rPr>
      <w:fldChar w:fldCharType="separate"/>
    </w:r>
    <w:r w:rsidR="00EF6424" w:rsidRPr="003665CF">
      <w:rPr>
        <w:rFonts w:ascii="Poppins" w:hAnsi="Poppins" w:cs="Poppins"/>
        <w:snapToGrid w:val="0"/>
        <w:color w:val="auto"/>
        <w:sz w:val="20"/>
      </w:rPr>
      <w:t>23</w:t>
    </w:r>
    <w:r w:rsidRPr="003665CF">
      <w:rPr>
        <w:rFonts w:ascii="Poppins" w:hAnsi="Poppins" w:cs="Poppins"/>
        <w:snapToGrid w:val="0"/>
        <w:color w:val="auto"/>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F7D300" w14:textId="77777777" w:rsidR="001F5A2C" w:rsidRDefault="001F5A2C" w:rsidP="00A62BFF">
      <w:pPr>
        <w:spacing w:after="0"/>
      </w:pPr>
      <w:r>
        <w:separator/>
      </w:r>
    </w:p>
  </w:footnote>
  <w:footnote w:type="continuationSeparator" w:id="0">
    <w:p w14:paraId="1C83BFA3" w14:textId="77777777" w:rsidR="001F5A2C" w:rsidRDefault="001F5A2C" w:rsidP="00A62BFF">
      <w:pPr>
        <w:spacing w:after="0"/>
      </w:pPr>
      <w:r>
        <w:continuationSeparator/>
      </w:r>
    </w:p>
  </w:footnote>
  <w:footnote w:type="continuationNotice" w:id="1">
    <w:p w14:paraId="23A9C589" w14:textId="77777777" w:rsidR="001F5A2C" w:rsidRDefault="001F5A2C">
      <w:pPr>
        <w:spacing w:after="0"/>
      </w:pPr>
    </w:p>
  </w:footnote>
  <w:footnote w:id="2">
    <w:p w14:paraId="2C47C802" w14:textId="7EE8C221" w:rsidR="00CE1B0B" w:rsidRPr="00C00220" w:rsidRDefault="00CE1B0B">
      <w:pPr>
        <w:pStyle w:val="FootnoteText"/>
        <w:rPr>
          <w:rFonts w:ascii="Poppins" w:hAnsi="Poppins" w:cs="Poppins"/>
          <w:sz w:val="16"/>
        </w:rPr>
      </w:pPr>
      <w:r w:rsidRPr="00C00220">
        <w:rPr>
          <w:rStyle w:val="FootnoteReference"/>
          <w:rFonts w:ascii="Poppins" w:hAnsi="Poppins" w:cs="Poppins"/>
          <w:sz w:val="16"/>
        </w:rPr>
        <w:footnoteRef/>
      </w:r>
      <w:r w:rsidRPr="00C00220">
        <w:rPr>
          <w:rFonts w:ascii="Poppins" w:hAnsi="Poppins" w:cs="Poppins"/>
          <w:sz w:val="16"/>
        </w:rPr>
        <w:t xml:space="preserve"> Where </w:t>
      </w:r>
      <w:r>
        <w:rPr>
          <w:rFonts w:ascii="Poppins" w:hAnsi="Poppins" w:cs="Poppins"/>
          <w:sz w:val="16"/>
        </w:rPr>
        <w:t>National Energy System Operator</w:t>
      </w:r>
      <w:r w:rsidRPr="00C00220">
        <w:rPr>
          <w:rFonts w:ascii="Poppins" w:hAnsi="Poppins" w:cs="Poppins"/>
          <w:sz w:val="16"/>
        </w:rPr>
        <w:t xml:space="preserve"> has a communication link to the Control Point and to the EDL Managed Service Provider, then </w:t>
      </w:r>
      <w:r>
        <w:rPr>
          <w:rFonts w:ascii="Poppins" w:hAnsi="Poppins" w:cs="Poppins"/>
          <w:sz w:val="16"/>
        </w:rPr>
        <w:t>National Energy System Operator</w:t>
      </w:r>
      <w:r w:rsidRPr="00C00220">
        <w:rPr>
          <w:rFonts w:ascii="Poppins" w:hAnsi="Poppins" w:cs="Poppins"/>
          <w:sz w:val="16"/>
        </w:rPr>
        <w:t xml:space="preserve"> may use this to provide additional redundancy</w:t>
      </w:r>
    </w:p>
  </w:footnote>
  <w:footnote w:id="3">
    <w:p w14:paraId="1A9B60BF" w14:textId="77777777" w:rsidR="00CE1B0B" w:rsidRPr="00C00220" w:rsidRDefault="00CE1B0B" w:rsidP="00CD3BE7">
      <w:pPr>
        <w:pStyle w:val="FootnoteText"/>
        <w:rPr>
          <w:rFonts w:ascii="Poppins" w:hAnsi="Poppins" w:cs="Poppins"/>
          <w:sz w:val="16"/>
        </w:rPr>
      </w:pPr>
      <w:r w:rsidRPr="00C00220">
        <w:rPr>
          <w:rStyle w:val="FootnoteReference"/>
          <w:rFonts w:ascii="Poppins" w:hAnsi="Poppins" w:cs="Poppins"/>
          <w:sz w:val="16"/>
        </w:rPr>
        <w:footnoteRef/>
      </w:r>
      <w:r w:rsidRPr="00C00220">
        <w:rPr>
          <w:rFonts w:ascii="Poppins" w:hAnsi="Poppins" w:cs="Poppins"/>
          <w:sz w:val="16"/>
        </w:rPr>
        <w:t xml:space="preserve"> E.g. loss of a cable duct should not impact service</w:t>
      </w:r>
    </w:p>
  </w:footnote>
  <w:footnote w:id="4">
    <w:p w14:paraId="243AFC8C" w14:textId="5D58B708" w:rsidR="00CE1B0B" w:rsidRPr="00C00220" w:rsidRDefault="00CE1B0B">
      <w:pPr>
        <w:pStyle w:val="FootnoteText"/>
        <w:rPr>
          <w:rFonts w:ascii="Poppins" w:hAnsi="Poppins" w:cs="Poppins"/>
          <w:sz w:val="16"/>
        </w:rPr>
      </w:pPr>
      <w:r w:rsidRPr="00C00220">
        <w:rPr>
          <w:rStyle w:val="FootnoteReference"/>
          <w:rFonts w:ascii="Poppins" w:hAnsi="Poppins" w:cs="Poppins"/>
          <w:sz w:val="16"/>
        </w:rPr>
        <w:footnoteRef/>
      </w:r>
      <w:r w:rsidRPr="00C00220">
        <w:rPr>
          <w:rFonts w:ascii="Poppins" w:hAnsi="Poppins" w:cs="Poppins"/>
          <w:sz w:val="16"/>
        </w:rPr>
        <w:t xml:space="preserve"> E.g. loss of a cable duct should not impact service</w:t>
      </w:r>
    </w:p>
  </w:footnote>
  <w:footnote w:id="5">
    <w:p w14:paraId="25AF07E5" w14:textId="664529DA" w:rsidR="00CE1B0B" w:rsidRPr="00BC345A" w:rsidRDefault="00CE1B0B">
      <w:pPr>
        <w:pStyle w:val="FootnoteText"/>
        <w:rPr>
          <w:sz w:val="16"/>
        </w:rPr>
      </w:pPr>
      <w:r w:rsidRPr="00C00220">
        <w:rPr>
          <w:rStyle w:val="FootnoteReference"/>
          <w:rFonts w:ascii="Poppins" w:hAnsi="Poppins" w:cs="Poppins"/>
          <w:sz w:val="16"/>
        </w:rPr>
        <w:footnoteRef/>
      </w:r>
      <w:r w:rsidRPr="00C00220">
        <w:rPr>
          <w:rFonts w:ascii="Poppins" w:hAnsi="Poppins" w:cs="Poppins"/>
          <w:sz w:val="16"/>
        </w:rPr>
        <w:t xml:space="preserve"> E.g. loss of a remote Control Point or Datacentre should not impact service.  Geographic redundancy of at least 60km between remote Control Points or Datacentres required</w:t>
      </w:r>
    </w:p>
  </w:footnote>
  <w:footnote w:id="6">
    <w:p w14:paraId="34C20245" w14:textId="14B78899" w:rsidR="00CE1B0B" w:rsidRDefault="00CE1B0B">
      <w:pPr>
        <w:pStyle w:val="FootnoteText"/>
      </w:pPr>
      <w:r>
        <w:rPr>
          <w:rStyle w:val="FootnoteReference"/>
        </w:rPr>
        <w:footnoteRef/>
      </w:r>
      <w:r>
        <w:t xml:space="preserve"> </w:t>
      </w:r>
      <w:r w:rsidRPr="000437A2">
        <w:rPr>
          <w:rFonts w:ascii="Poppins" w:hAnsi="Poppins" w:cs="Poppins"/>
          <w:sz w:val="16"/>
          <w:szCs w:val="16"/>
        </w:rPr>
        <w:t>E.g. loss of a remote Control Point or Datacentre should not impact service.  Geographic redundancy of at least 60km between remote Control Points or Datacentres required</w:t>
      </w:r>
    </w:p>
  </w:footnote>
  <w:footnote w:id="7">
    <w:p w14:paraId="75C7E056" w14:textId="77777777" w:rsidR="00CE1B0B" w:rsidRDefault="00CE1B0B">
      <w:pPr>
        <w:pStyle w:val="FootnoteText"/>
      </w:pPr>
      <w:r w:rsidRPr="00AB7137">
        <w:rPr>
          <w:rStyle w:val="FootnoteReference"/>
          <w:sz w:val="12"/>
        </w:rPr>
        <w:t>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84201" w14:textId="61783C4A" w:rsidR="0060543E" w:rsidRPr="003665CF" w:rsidRDefault="0060543E" w:rsidP="00E94F58">
    <w:pPr>
      <w:pStyle w:val="Header"/>
      <w:tabs>
        <w:tab w:val="right" w:pos="9746"/>
      </w:tabs>
      <w:ind w:left="0"/>
      <w:jc w:val="left"/>
      <w:rPr>
        <w:rFonts w:ascii="Poppins" w:hAnsi="Poppins" w:cs="Poppins"/>
        <w:color w:val="auto"/>
        <w:sz w:val="20"/>
        <w:szCs w:val="22"/>
      </w:rPr>
    </w:pPr>
    <w:r w:rsidRPr="003665CF">
      <w:rPr>
        <w:rFonts w:ascii="Poppins" w:hAnsi="Poppins" w:cs="Poppins"/>
        <w:color w:val="auto"/>
        <w:sz w:val="20"/>
      </w:rPr>
      <w:t>Unclassified</w:t>
    </w:r>
    <w:r w:rsidRPr="003665CF">
      <w:rPr>
        <w:rFonts w:ascii="Poppins" w:hAnsi="Poppins" w:cs="Poppins"/>
        <w:color w:val="auto"/>
        <w:sz w:val="20"/>
        <w:szCs w:val="22"/>
      </w:rPr>
      <w:tab/>
    </w:r>
    <w:r w:rsidRPr="003665CF">
      <w:rPr>
        <w:rFonts w:ascii="Poppins" w:hAnsi="Poppins" w:cs="Poppins"/>
        <w:color w:val="auto"/>
        <w:sz w:val="20"/>
      </w:rPr>
      <w:t>Communication standards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2821F" w14:textId="62561E41" w:rsidR="0060543E" w:rsidRPr="00A6517C" w:rsidRDefault="0060543E" w:rsidP="00D22E06">
    <w:pPr>
      <w:pStyle w:val="Header"/>
      <w:ind w:left="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hybridMultilevel"/>
    <w:tmpl w:val="CB806A24"/>
    <w:lvl w:ilvl="0" w:tplc="2B361B2E">
      <w:start w:val="1"/>
      <w:numFmt w:val="decimal"/>
      <w:pStyle w:val="ListNumber4"/>
      <w:lvlText w:val="%1."/>
      <w:lvlJc w:val="left"/>
      <w:pPr>
        <w:tabs>
          <w:tab w:val="num" w:pos="1209"/>
        </w:tabs>
        <w:ind w:left="1209" w:hanging="360"/>
      </w:pPr>
    </w:lvl>
    <w:lvl w:ilvl="1" w:tplc="0BEE0418">
      <w:numFmt w:val="decimal"/>
      <w:lvlText w:val=""/>
      <w:lvlJc w:val="left"/>
    </w:lvl>
    <w:lvl w:ilvl="2" w:tplc="72580310">
      <w:numFmt w:val="decimal"/>
      <w:lvlText w:val=""/>
      <w:lvlJc w:val="left"/>
    </w:lvl>
    <w:lvl w:ilvl="3" w:tplc="C5086178">
      <w:numFmt w:val="decimal"/>
      <w:lvlText w:val=""/>
      <w:lvlJc w:val="left"/>
    </w:lvl>
    <w:lvl w:ilvl="4" w:tplc="C1567EA6">
      <w:numFmt w:val="decimal"/>
      <w:lvlText w:val=""/>
      <w:lvlJc w:val="left"/>
    </w:lvl>
    <w:lvl w:ilvl="5" w:tplc="48682B3E">
      <w:numFmt w:val="decimal"/>
      <w:lvlText w:val=""/>
      <w:lvlJc w:val="left"/>
    </w:lvl>
    <w:lvl w:ilvl="6" w:tplc="6922BAE6">
      <w:numFmt w:val="decimal"/>
      <w:lvlText w:val=""/>
      <w:lvlJc w:val="left"/>
    </w:lvl>
    <w:lvl w:ilvl="7" w:tplc="BB987078">
      <w:numFmt w:val="decimal"/>
      <w:lvlText w:val=""/>
      <w:lvlJc w:val="left"/>
    </w:lvl>
    <w:lvl w:ilvl="8" w:tplc="176C124E">
      <w:numFmt w:val="decimal"/>
      <w:lvlText w:val=""/>
      <w:lvlJc w:val="left"/>
    </w:lvl>
  </w:abstractNum>
  <w:abstractNum w:abstractNumId="2" w15:restartNumberingAfterBreak="0">
    <w:nsid w:val="FFFFFF7E"/>
    <w:multiLevelType w:val="hybridMultilevel"/>
    <w:tmpl w:val="FC9C82EE"/>
    <w:lvl w:ilvl="0" w:tplc="CB4A5624">
      <w:start w:val="1"/>
      <w:numFmt w:val="decimal"/>
      <w:pStyle w:val="ListNumber3"/>
      <w:lvlText w:val="%1."/>
      <w:lvlJc w:val="left"/>
      <w:pPr>
        <w:tabs>
          <w:tab w:val="num" w:pos="926"/>
        </w:tabs>
        <w:ind w:left="926" w:hanging="360"/>
      </w:pPr>
    </w:lvl>
    <w:lvl w:ilvl="1" w:tplc="0CEC06F4">
      <w:numFmt w:val="decimal"/>
      <w:lvlText w:val=""/>
      <w:lvlJc w:val="left"/>
    </w:lvl>
    <w:lvl w:ilvl="2" w:tplc="17544398">
      <w:numFmt w:val="decimal"/>
      <w:lvlText w:val=""/>
      <w:lvlJc w:val="left"/>
    </w:lvl>
    <w:lvl w:ilvl="3" w:tplc="71425AAE">
      <w:numFmt w:val="decimal"/>
      <w:lvlText w:val=""/>
      <w:lvlJc w:val="left"/>
    </w:lvl>
    <w:lvl w:ilvl="4" w:tplc="20EEBF46">
      <w:numFmt w:val="decimal"/>
      <w:lvlText w:val=""/>
      <w:lvlJc w:val="left"/>
    </w:lvl>
    <w:lvl w:ilvl="5" w:tplc="82AC65D2">
      <w:numFmt w:val="decimal"/>
      <w:lvlText w:val=""/>
      <w:lvlJc w:val="left"/>
    </w:lvl>
    <w:lvl w:ilvl="6" w:tplc="A81E2544">
      <w:numFmt w:val="decimal"/>
      <w:lvlText w:val=""/>
      <w:lvlJc w:val="left"/>
    </w:lvl>
    <w:lvl w:ilvl="7" w:tplc="F2CC1B78">
      <w:numFmt w:val="decimal"/>
      <w:lvlText w:val=""/>
      <w:lvlJc w:val="left"/>
    </w:lvl>
    <w:lvl w:ilvl="8" w:tplc="51B86C12">
      <w:numFmt w:val="decimal"/>
      <w:lvlText w:val=""/>
      <w:lvlJc w:val="left"/>
    </w:lvl>
  </w:abstractNum>
  <w:abstractNum w:abstractNumId="3" w15:restartNumberingAfterBreak="0">
    <w:nsid w:val="FFFFFF7F"/>
    <w:multiLevelType w:val="hybridMultilevel"/>
    <w:tmpl w:val="5AC83FF8"/>
    <w:lvl w:ilvl="0" w:tplc="F9EA41E8">
      <w:start w:val="1"/>
      <w:numFmt w:val="decimal"/>
      <w:pStyle w:val="ListNumber2"/>
      <w:lvlText w:val="%1."/>
      <w:lvlJc w:val="left"/>
      <w:pPr>
        <w:tabs>
          <w:tab w:val="num" w:pos="643"/>
        </w:tabs>
        <w:ind w:left="643" w:hanging="360"/>
      </w:pPr>
    </w:lvl>
    <w:lvl w:ilvl="1" w:tplc="E08AB330">
      <w:numFmt w:val="decimal"/>
      <w:lvlText w:val=""/>
      <w:lvlJc w:val="left"/>
    </w:lvl>
    <w:lvl w:ilvl="2" w:tplc="B354286C">
      <w:numFmt w:val="decimal"/>
      <w:lvlText w:val=""/>
      <w:lvlJc w:val="left"/>
    </w:lvl>
    <w:lvl w:ilvl="3" w:tplc="2BF6E452">
      <w:numFmt w:val="decimal"/>
      <w:lvlText w:val=""/>
      <w:lvlJc w:val="left"/>
    </w:lvl>
    <w:lvl w:ilvl="4" w:tplc="AD1A39F6">
      <w:numFmt w:val="decimal"/>
      <w:lvlText w:val=""/>
      <w:lvlJc w:val="left"/>
    </w:lvl>
    <w:lvl w:ilvl="5" w:tplc="0E5E67C6">
      <w:numFmt w:val="decimal"/>
      <w:lvlText w:val=""/>
      <w:lvlJc w:val="left"/>
    </w:lvl>
    <w:lvl w:ilvl="6" w:tplc="A3FA60D4">
      <w:numFmt w:val="decimal"/>
      <w:lvlText w:val=""/>
      <w:lvlJc w:val="left"/>
    </w:lvl>
    <w:lvl w:ilvl="7" w:tplc="2DAC7F36">
      <w:numFmt w:val="decimal"/>
      <w:lvlText w:val=""/>
      <w:lvlJc w:val="left"/>
    </w:lvl>
    <w:lvl w:ilvl="8" w:tplc="A71A160E">
      <w:numFmt w:val="decimal"/>
      <w:lvlText w:val=""/>
      <w:lvlJc w:val="left"/>
    </w:lvl>
  </w:abstractNum>
  <w:abstractNum w:abstractNumId="4" w15:restartNumberingAfterBreak="0">
    <w:nsid w:val="FFFFFF80"/>
    <w:multiLevelType w:val="hybridMultilevel"/>
    <w:tmpl w:val="8D4636E4"/>
    <w:lvl w:ilvl="0" w:tplc="D9F65974">
      <w:start w:val="1"/>
      <w:numFmt w:val="bullet"/>
      <w:pStyle w:val="ListBullet5"/>
      <w:lvlText w:val=""/>
      <w:lvlJc w:val="left"/>
      <w:pPr>
        <w:tabs>
          <w:tab w:val="num" w:pos="1492"/>
        </w:tabs>
        <w:ind w:left="1492" w:hanging="360"/>
      </w:pPr>
      <w:rPr>
        <w:rFonts w:ascii="Symbol" w:hAnsi="Symbol" w:hint="default"/>
      </w:rPr>
    </w:lvl>
    <w:lvl w:ilvl="1" w:tplc="0B9CC2B4">
      <w:numFmt w:val="decimal"/>
      <w:lvlText w:val=""/>
      <w:lvlJc w:val="left"/>
    </w:lvl>
    <w:lvl w:ilvl="2" w:tplc="025A9634">
      <w:numFmt w:val="decimal"/>
      <w:lvlText w:val=""/>
      <w:lvlJc w:val="left"/>
    </w:lvl>
    <w:lvl w:ilvl="3" w:tplc="EF0AE42E">
      <w:numFmt w:val="decimal"/>
      <w:lvlText w:val=""/>
      <w:lvlJc w:val="left"/>
    </w:lvl>
    <w:lvl w:ilvl="4" w:tplc="5858A804">
      <w:numFmt w:val="decimal"/>
      <w:lvlText w:val=""/>
      <w:lvlJc w:val="left"/>
    </w:lvl>
    <w:lvl w:ilvl="5" w:tplc="33FEF2C8">
      <w:numFmt w:val="decimal"/>
      <w:lvlText w:val=""/>
      <w:lvlJc w:val="left"/>
    </w:lvl>
    <w:lvl w:ilvl="6" w:tplc="AC060A28">
      <w:numFmt w:val="decimal"/>
      <w:lvlText w:val=""/>
      <w:lvlJc w:val="left"/>
    </w:lvl>
    <w:lvl w:ilvl="7" w:tplc="1CC8A1E0">
      <w:numFmt w:val="decimal"/>
      <w:lvlText w:val=""/>
      <w:lvlJc w:val="left"/>
    </w:lvl>
    <w:lvl w:ilvl="8" w:tplc="8B84CC04">
      <w:numFmt w:val="decimal"/>
      <w:lvlText w:val=""/>
      <w:lvlJc w:val="left"/>
    </w:lvl>
  </w:abstractNum>
  <w:abstractNum w:abstractNumId="5" w15:restartNumberingAfterBreak="0">
    <w:nsid w:val="FFFFFF81"/>
    <w:multiLevelType w:val="hybridMultilevel"/>
    <w:tmpl w:val="7D38702A"/>
    <w:lvl w:ilvl="0" w:tplc="C5784832">
      <w:start w:val="1"/>
      <w:numFmt w:val="bullet"/>
      <w:pStyle w:val="ListBullet4"/>
      <w:lvlText w:val=""/>
      <w:lvlJc w:val="left"/>
      <w:pPr>
        <w:tabs>
          <w:tab w:val="num" w:pos="1209"/>
        </w:tabs>
        <w:ind w:left="1209" w:hanging="360"/>
      </w:pPr>
      <w:rPr>
        <w:rFonts w:ascii="Symbol" w:hAnsi="Symbol" w:hint="default"/>
      </w:rPr>
    </w:lvl>
    <w:lvl w:ilvl="1" w:tplc="3050F2E0">
      <w:numFmt w:val="decimal"/>
      <w:lvlText w:val=""/>
      <w:lvlJc w:val="left"/>
    </w:lvl>
    <w:lvl w:ilvl="2" w:tplc="3C7CE634">
      <w:numFmt w:val="decimal"/>
      <w:lvlText w:val=""/>
      <w:lvlJc w:val="left"/>
    </w:lvl>
    <w:lvl w:ilvl="3" w:tplc="EB0CE384">
      <w:numFmt w:val="decimal"/>
      <w:lvlText w:val=""/>
      <w:lvlJc w:val="left"/>
    </w:lvl>
    <w:lvl w:ilvl="4" w:tplc="E136808E">
      <w:numFmt w:val="decimal"/>
      <w:lvlText w:val=""/>
      <w:lvlJc w:val="left"/>
    </w:lvl>
    <w:lvl w:ilvl="5" w:tplc="39C49CB6">
      <w:numFmt w:val="decimal"/>
      <w:lvlText w:val=""/>
      <w:lvlJc w:val="left"/>
    </w:lvl>
    <w:lvl w:ilvl="6" w:tplc="902C4C2C">
      <w:numFmt w:val="decimal"/>
      <w:lvlText w:val=""/>
      <w:lvlJc w:val="left"/>
    </w:lvl>
    <w:lvl w:ilvl="7" w:tplc="A244B9D4">
      <w:numFmt w:val="decimal"/>
      <w:lvlText w:val=""/>
      <w:lvlJc w:val="left"/>
    </w:lvl>
    <w:lvl w:ilvl="8" w:tplc="90A0B3E2">
      <w:numFmt w:val="decimal"/>
      <w:lvlText w:val=""/>
      <w:lvlJc w:val="left"/>
    </w:lvl>
  </w:abstractNum>
  <w:abstractNum w:abstractNumId="6" w15:restartNumberingAfterBreak="0">
    <w:nsid w:val="FFFFFF82"/>
    <w:multiLevelType w:val="hybridMultilevel"/>
    <w:tmpl w:val="C3ECC686"/>
    <w:lvl w:ilvl="0" w:tplc="6F0C79B8">
      <w:start w:val="1"/>
      <w:numFmt w:val="bullet"/>
      <w:pStyle w:val="ListBullet3"/>
      <w:lvlText w:val=""/>
      <w:lvlJc w:val="left"/>
      <w:pPr>
        <w:tabs>
          <w:tab w:val="num" w:pos="926"/>
        </w:tabs>
        <w:ind w:left="926" w:hanging="360"/>
      </w:pPr>
      <w:rPr>
        <w:rFonts w:ascii="Symbol" w:hAnsi="Symbol" w:hint="default"/>
      </w:rPr>
    </w:lvl>
    <w:lvl w:ilvl="1" w:tplc="FC7CDC60">
      <w:numFmt w:val="decimal"/>
      <w:lvlText w:val=""/>
      <w:lvlJc w:val="left"/>
    </w:lvl>
    <w:lvl w:ilvl="2" w:tplc="D37A77D6">
      <w:numFmt w:val="decimal"/>
      <w:lvlText w:val=""/>
      <w:lvlJc w:val="left"/>
    </w:lvl>
    <w:lvl w:ilvl="3" w:tplc="F2B49214">
      <w:numFmt w:val="decimal"/>
      <w:lvlText w:val=""/>
      <w:lvlJc w:val="left"/>
    </w:lvl>
    <w:lvl w:ilvl="4" w:tplc="76ECDB5E">
      <w:numFmt w:val="decimal"/>
      <w:lvlText w:val=""/>
      <w:lvlJc w:val="left"/>
    </w:lvl>
    <w:lvl w:ilvl="5" w:tplc="2310A96A">
      <w:numFmt w:val="decimal"/>
      <w:lvlText w:val=""/>
      <w:lvlJc w:val="left"/>
    </w:lvl>
    <w:lvl w:ilvl="6" w:tplc="E2BCF880">
      <w:numFmt w:val="decimal"/>
      <w:lvlText w:val=""/>
      <w:lvlJc w:val="left"/>
    </w:lvl>
    <w:lvl w:ilvl="7" w:tplc="FC26EB72">
      <w:numFmt w:val="decimal"/>
      <w:lvlText w:val=""/>
      <w:lvlJc w:val="left"/>
    </w:lvl>
    <w:lvl w:ilvl="8" w:tplc="FCF0308E">
      <w:numFmt w:val="decimal"/>
      <w:lvlText w:val=""/>
      <w:lvlJc w:val="left"/>
    </w:lvl>
  </w:abstractNum>
  <w:abstractNum w:abstractNumId="7" w15:restartNumberingAfterBreak="0">
    <w:nsid w:val="FFFFFF83"/>
    <w:multiLevelType w:val="hybridMultilevel"/>
    <w:tmpl w:val="333251FC"/>
    <w:lvl w:ilvl="0" w:tplc="136A1F68">
      <w:start w:val="1"/>
      <w:numFmt w:val="bullet"/>
      <w:pStyle w:val="ListBullet2"/>
      <w:lvlText w:val=""/>
      <w:lvlJc w:val="left"/>
      <w:pPr>
        <w:tabs>
          <w:tab w:val="num" w:pos="643"/>
        </w:tabs>
        <w:ind w:left="643" w:hanging="360"/>
      </w:pPr>
      <w:rPr>
        <w:rFonts w:ascii="Symbol" w:hAnsi="Symbol" w:hint="default"/>
      </w:rPr>
    </w:lvl>
    <w:lvl w:ilvl="1" w:tplc="1F08CE6C">
      <w:numFmt w:val="decimal"/>
      <w:lvlText w:val=""/>
      <w:lvlJc w:val="left"/>
    </w:lvl>
    <w:lvl w:ilvl="2" w:tplc="7B1C5DC2">
      <w:numFmt w:val="decimal"/>
      <w:lvlText w:val=""/>
      <w:lvlJc w:val="left"/>
    </w:lvl>
    <w:lvl w:ilvl="3" w:tplc="66265826">
      <w:numFmt w:val="decimal"/>
      <w:lvlText w:val=""/>
      <w:lvlJc w:val="left"/>
    </w:lvl>
    <w:lvl w:ilvl="4" w:tplc="1020EF6A">
      <w:numFmt w:val="decimal"/>
      <w:lvlText w:val=""/>
      <w:lvlJc w:val="left"/>
    </w:lvl>
    <w:lvl w:ilvl="5" w:tplc="368C26CA">
      <w:numFmt w:val="decimal"/>
      <w:lvlText w:val=""/>
      <w:lvlJc w:val="left"/>
    </w:lvl>
    <w:lvl w:ilvl="6" w:tplc="710AEF82">
      <w:numFmt w:val="decimal"/>
      <w:lvlText w:val=""/>
      <w:lvlJc w:val="left"/>
    </w:lvl>
    <w:lvl w:ilvl="7" w:tplc="D24A04AE">
      <w:numFmt w:val="decimal"/>
      <w:lvlText w:val=""/>
      <w:lvlJc w:val="left"/>
    </w:lvl>
    <w:lvl w:ilvl="8" w:tplc="D550FD76">
      <w:numFmt w:val="decimal"/>
      <w:lvlText w:val=""/>
      <w:lvlJc w:val="left"/>
    </w:lvl>
  </w:abstractNum>
  <w:abstractNum w:abstractNumId="8" w15:restartNumberingAfterBreak="0">
    <w:nsid w:val="FFFFFF88"/>
    <w:multiLevelType w:val="hybridMultilevel"/>
    <w:tmpl w:val="C30E81DC"/>
    <w:lvl w:ilvl="0" w:tplc="CB806624">
      <w:start w:val="1"/>
      <w:numFmt w:val="decimal"/>
      <w:pStyle w:val="ListNumber"/>
      <w:lvlText w:val="%1."/>
      <w:lvlJc w:val="left"/>
      <w:pPr>
        <w:tabs>
          <w:tab w:val="num" w:pos="360"/>
        </w:tabs>
        <w:ind w:left="360" w:hanging="360"/>
      </w:pPr>
    </w:lvl>
    <w:lvl w:ilvl="1" w:tplc="0A4072F2">
      <w:numFmt w:val="decimal"/>
      <w:lvlText w:val=""/>
      <w:lvlJc w:val="left"/>
    </w:lvl>
    <w:lvl w:ilvl="2" w:tplc="2A382EF8">
      <w:numFmt w:val="decimal"/>
      <w:lvlText w:val=""/>
      <w:lvlJc w:val="left"/>
    </w:lvl>
    <w:lvl w:ilvl="3" w:tplc="4344F076">
      <w:numFmt w:val="decimal"/>
      <w:lvlText w:val=""/>
      <w:lvlJc w:val="left"/>
    </w:lvl>
    <w:lvl w:ilvl="4" w:tplc="8E469892">
      <w:numFmt w:val="decimal"/>
      <w:lvlText w:val=""/>
      <w:lvlJc w:val="left"/>
    </w:lvl>
    <w:lvl w:ilvl="5" w:tplc="BCEC3FA0">
      <w:numFmt w:val="decimal"/>
      <w:lvlText w:val=""/>
      <w:lvlJc w:val="left"/>
    </w:lvl>
    <w:lvl w:ilvl="6" w:tplc="31ACDCB6">
      <w:numFmt w:val="decimal"/>
      <w:lvlText w:val=""/>
      <w:lvlJc w:val="left"/>
    </w:lvl>
    <w:lvl w:ilvl="7" w:tplc="D012EEC8">
      <w:numFmt w:val="decimal"/>
      <w:lvlText w:val=""/>
      <w:lvlJc w:val="left"/>
    </w:lvl>
    <w:lvl w:ilvl="8" w:tplc="1214F16A">
      <w:numFmt w:val="decimal"/>
      <w:lvlText w:val=""/>
      <w:lvlJc w:val="left"/>
    </w:lvl>
  </w:abstractNum>
  <w:abstractNum w:abstractNumId="9" w15:restartNumberingAfterBreak="0">
    <w:nsid w:val="FFFFFF89"/>
    <w:multiLevelType w:val="hybridMultilevel"/>
    <w:tmpl w:val="6D109662"/>
    <w:lvl w:ilvl="0" w:tplc="5F0262AA">
      <w:start w:val="1"/>
      <w:numFmt w:val="bullet"/>
      <w:pStyle w:val="ListBullet"/>
      <w:lvlText w:val=""/>
      <w:lvlJc w:val="left"/>
      <w:pPr>
        <w:tabs>
          <w:tab w:val="num" w:pos="360"/>
        </w:tabs>
        <w:ind w:left="360" w:hanging="360"/>
      </w:pPr>
      <w:rPr>
        <w:rFonts w:ascii="Symbol" w:hAnsi="Symbol" w:hint="default"/>
        <w:sz w:val="18"/>
      </w:rPr>
    </w:lvl>
    <w:lvl w:ilvl="1" w:tplc="B02E6F36">
      <w:numFmt w:val="decimal"/>
      <w:lvlText w:val=""/>
      <w:lvlJc w:val="left"/>
    </w:lvl>
    <w:lvl w:ilvl="2" w:tplc="D02CD36A">
      <w:numFmt w:val="decimal"/>
      <w:lvlText w:val=""/>
      <w:lvlJc w:val="left"/>
    </w:lvl>
    <w:lvl w:ilvl="3" w:tplc="3E6AB2C0">
      <w:numFmt w:val="decimal"/>
      <w:lvlText w:val=""/>
      <w:lvlJc w:val="left"/>
    </w:lvl>
    <w:lvl w:ilvl="4" w:tplc="24CCFA38">
      <w:numFmt w:val="decimal"/>
      <w:lvlText w:val=""/>
      <w:lvlJc w:val="left"/>
    </w:lvl>
    <w:lvl w:ilvl="5" w:tplc="C1F8D4B6">
      <w:numFmt w:val="decimal"/>
      <w:lvlText w:val=""/>
      <w:lvlJc w:val="left"/>
    </w:lvl>
    <w:lvl w:ilvl="6" w:tplc="0A3AA886">
      <w:numFmt w:val="decimal"/>
      <w:lvlText w:val=""/>
      <w:lvlJc w:val="left"/>
    </w:lvl>
    <w:lvl w:ilvl="7" w:tplc="B8727C3E">
      <w:numFmt w:val="decimal"/>
      <w:lvlText w:val=""/>
      <w:lvlJc w:val="left"/>
    </w:lvl>
    <w:lvl w:ilvl="8" w:tplc="E2242CE0">
      <w:numFmt w:val="decimal"/>
      <w:lvlText w:val=""/>
      <w:lvlJc w:val="left"/>
    </w:lvl>
  </w:abstractNum>
  <w:abstractNum w:abstractNumId="10" w15:restartNumberingAfterBreak="0">
    <w:nsid w:val="04724149"/>
    <w:multiLevelType w:val="hybridMultilevel"/>
    <w:tmpl w:val="00EA66D0"/>
    <w:styleLink w:val="Bullets"/>
    <w:lvl w:ilvl="0" w:tplc="B6AC8804">
      <w:start w:val="1"/>
      <w:numFmt w:val="bullet"/>
      <w:pStyle w:val="Bullet1"/>
      <w:lvlText w:val=""/>
      <w:lvlJc w:val="left"/>
      <w:pPr>
        <w:ind w:left="360" w:hanging="360"/>
      </w:pPr>
      <w:rPr>
        <w:rFonts w:ascii="Symbol" w:hAnsi="Symbol" w:hint="default"/>
        <w:color w:val="FFBF22"/>
      </w:rPr>
    </w:lvl>
    <w:lvl w:ilvl="1" w:tplc="094605F8">
      <w:start w:val="1"/>
      <w:numFmt w:val="bullet"/>
      <w:lvlRestart w:val="0"/>
      <w:pStyle w:val="Bullet2"/>
      <w:lvlText w:val=""/>
      <w:lvlJc w:val="left"/>
      <w:pPr>
        <w:ind w:left="568" w:hanging="284"/>
      </w:pPr>
      <w:rPr>
        <w:rFonts w:ascii="Symbol" w:hAnsi="Symbol" w:hint="default"/>
        <w:color w:val="F26522" w:themeColor="accent1"/>
      </w:rPr>
    </w:lvl>
    <w:lvl w:ilvl="2" w:tplc="3BBE7764">
      <w:start w:val="1"/>
      <w:numFmt w:val="bullet"/>
      <w:lvlRestart w:val="0"/>
      <w:pStyle w:val="Bullet3"/>
      <w:lvlText w:val=""/>
      <w:lvlJc w:val="left"/>
      <w:pPr>
        <w:ind w:left="852" w:hanging="284"/>
      </w:pPr>
      <w:rPr>
        <w:rFonts w:ascii="Symbol" w:hAnsi="Symbol" w:hint="default"/>
        <w:color w:val="F26522" w:themeColor="accent1"/>
      </w:rPr>
    </w:lvl>
    <w:lvl w:ilvl="3" w:tplc="9E3A7DB0">
      <w:start w:val="1"/>
      <w:numFmt w:val="none"/>
      <w:lvlRestart w:val="0"/>
      <w:lvlText w:val=""/>
      <w:lvlJc w:val="left"/>
      <w:pPr>
        <w:ind w:left="851" w:firstLine="0"/>
      </w:pPr>
      <w:rPr>
        <w:rFonts w:hint="default"/>
      </w:rPr>
    </w:lvl>
    <w:lvl w:ilvl="4" w:tplc="6EA2B00E">
      <w:start w:val="1"/>
      <w:numFmt w:val="none"/>
      <w:lvlRestart w:val="0"/>
      <w:lvlText w:val=""/>
      <w:lvlJc w:val="left"/>
      <w:pPr>
        <w:ind w:left="851" w:firstLine="0"/>
      </w:pPr>
      <w:rPr>
        <w:rFonts w:hint="default"/>
      </w:rPr>
    </w:lvl>
    <w:lvl w:ilvl="5" w:tplc="A860F64A">
      <w:start w:val="1"/>
      <w:numFmt w:val="none"/>
      <w:lvlRestart w:val="0"/>
      <w:lvlText w:val=""/>
      <w:lvlJc w:val="left"/>
      <w:pPr>
        <w:ind w:left="851" w:firstLine="0"/>
      </w:pPr>
      <w:rPr>
        <w:rFonts w:hint="default"/>
      </w:rPr>
    </w:lvl>
    <w:lvl w:ilvl="6" w:tplc="3C2E3B68">
      <w:start w:val="1"/>
      <w:numFmt w:val="none"/>
      <w:lvlRestart w:val="0"/>
      <w:lvlText w:val=""/>
      <w:lvlJc w:val="left"/>
      <w:pPr>
        <w:ind w:left="851" w:firstLine="0"/>
      </w:pPr>
      <w:rPr>
        <w:rFonts w:hint="default"/>
      </w:rPr>
    </w:lvl>
    <w:lvl w:ilvl="7" w:tplc="7B1A316A">
      <w:start w:val="1"/>
      <w:numFmt w:val="none"/>
      <w:lvlRestart w:val="0"/>
      <w:lvlText w:val=""/>
      <w:lvlJc w:val="left"/>
      <w:pPr>
        <w:ind w:left="851" w:firstLine="0"/>
      </w:pPr>
      <w:rPr>
        <w:rFonts w:hint="default"/>
      </w:rPr>
    </w:lvl>
    <w:lvl w:ilvl="8" w:tplc="0B60C4B2">
      <w:start w:val="1"/>
      <w:numFmt w:val="none"/>
      <w:lvlRestart w:val="0"/>
      <w:lvlText w:val=""/>
      <w:lvlJc w:val="left"/>
      <w:pPr>
        <w:ind w:left="851" w:firstLine="0"/>
      </w:pPr>
      <w:rPr>
        <w:rFonts w:hint="default"/>
      </w:rPr>
    </w:lvl>
  </w:abstractNum>
  <w:abstractNum w:abstractNumId="11" w15:restartNumberingAfterBreak="0">
    <w:nsid w:val="080432AA"/>
    <w:multiLevelType w:val="hybridMultilevel"/>
    <w:tmpl w:val="ED14A3BA"/>
    <w:lvl w:ilvl="0" w:tplc="856608BC">
      <w:start w:val="1"/>
      <w:numFmt w:val="upperLetter"/>
      <w:pStyle w:val="Appendix1"/>
      <w:lvlText w:val="Appendix %1:"/>
      <w:lvlJc w:val="left"/>
      <w:pPr>
        <w:ind w:left="1855" w:hanging="360"/>
      </w:pPr>
      <w:rPr>
        <w:rFonts w:ascii="Poppins Medium" w:hAnsi="Poppins Medium" w:cs="Poppins Medium" w:hint="default"/>
        <w:b/>
        <w:i w:val="0"/>
        <w:color w:val="3F0731"/>
        <w:sz w:val="32"/>
        <w:szCs w:val="22"/>
      </w:rPr>
    </w:lvl>
    <w:lvl w:ilvl="1" w:tplc="08090019" w:tentative="1">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12" w15:restartNumberingAfterBreak="0">
    <w:nsid w:val="0C2E76C1"/>
    <w:multiLevelType w:val="multilevel"/>
    <w:tmpl w:val="3F0ACFD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0D8132FE"/>
    <w:multiLevelType w:val="hybridMultilevel"/>
    <w:tmpl w:val="E892B782"/>
    <w:lvl w:ilvl="0" w:tplc="E5D85700">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16266DB6"/>
    <w:multiLevelType w:val="hybridMultilevel"/>
    <w:tmpl w:val="7AAE0770"/>
    <w:lvl w:ilvl="0" w:tplc="E5D857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545DCB"/>
    <w:multiLevelType w:val="hybridMultilevel"/>
    <w:tmpl w:val="7E808BFC"/>
    <w:lvl w:ilvl="0" w:tplc="C30421EC">
      <w:start w:val="1"/>
      <w:numFmt w:val="decimal"/>
      <w:pStyle w:val="Single"/>
      <w:lvlText w:val="%1"/>
      <w:lvlJc w:val="left"/>
      <w:pPr>
        <w:tabs>
          <w:tab w:val="num" w:pos="360"/>
        </w:tabs>
        <w:ind w:left="0" w:firstLine="0"/>
      </w:pPr>
    </w:lvl>
    <w:lvl w:ilvl="1" w:tplc="A31E5FCC">
      <w:start w:val="1"/>
      <w:numFmt w:val="lowerLetter"/>
      <w:lvlText w:val="(%2)"/>
      <w:lvlJc w:val="left"/>
      <w:pPr>
        <w:tabs>
          <w:tab w:val="num" w:pos="1191"/>
        </w:tabs>
        <w:ind w:left="1191" w:hanging="851"/>
      </w:pPr>
    </w:lvl>
    <w:lvl w:ilvl="2" w:tplc="AF3C0CB8">
      <w:start w:val="1"/>
      <w:numFmt w:val="lowerRoman"/>
      <w:lvlText w:val="(%3)"/>
      <w:lvlJc w:val="left"/>
      <w:pPr>
        <w:tabs>
          <w:tab w:val="num" w:pos="1588"/>
        </w:tabs>
        <w:ind w:left="1588" w:hanging="681"/>
      </w:pPr>
    </w:lvl>
    <w:lvl w:ilvl="3" w:tplc="71983D9A">
      <w:start w:val="1"/>
      <w:numFmt w:val="bullet"/>
      <w:lvlText w:val=""/>
      <w:lvlJc w:val="left"/>
      <w:pPr>
        <w:tabs>
          <w:tab w:val="num" w:pos="1191"/>
        </w:tabs>
        <w:ind w:left="1191" w:hanging="737"/>
      </w:pPr>
      <w:rPr>
        <w:rFonts w:ascii="Symbol" w:hAnsi="Symbol" w:hint="default"/>
      </w:rPr>
    </w:lvl>
    <w:lvl w:ilvl="4" w:tplc="8D72EAFA">
      <w:start w:val="1"/>
      <w:numFmt w:val="lowerLetter"/>
      <w:lvlText w:val="(%5)"/>
      <w:lvlJc w:val="left"/>
      <w:pPr>
        <w:tabs>
          <w:tab w:val="num" w:pos="1800"/>
        </w:tabs>
        <w:ind w:left="1800" w:hanging="360"/>
      </w:pPr>
    </w:lvl>
    <w:lvl w:ilvl="5" w:tplc="256C2478">
      <w:start w:val="1"/>
      <w:numFmt w:val="lowerRoman"/>
      <w:lvlText w:val="(%6)"/>
      <w:lvlJc w:val="left"/>
      <w:pPr>
        <w:tabs>
          <w:tab w:val="num" w:pos="2160"/>
        </w:tabs>
        <w:ind w:left="2160" w:hanging="360"/>
      </w:pPr>
    </w:lvl>
    <w:lvl w:ilvl="6" w:tplc="98D6D16A">
      <w:start w:val="1"/>
      <w:numFmt w:val="decimal"/>
      <w:lvlText w:val="%7."/>
      <w:lvlJc w:val="left"/>
      <w:pPr>
        <w:tabs>
          <w:tab w:val="num" w:pos="2520"/>
        </w:tabs>
        <w:ind w:left="2520" w:hanging="360"/>
      </w:pPr>
    </w:lvl>
    <w:lvl w:ilvl="7" w:tplc="6DFE243C">
      <w:start w:val="1"/>
      <w:numFmt w:val="lowerLetter"/>
      <w:lvlText w:val="%8."/>
      <w:lvlJc w:val="left"/>
      <w:pPr>
        <w:tabs>
          <w:tab w:val="num" w:pos="2880"/>
        </w:tabs>
        <w:ind w:left="2880" w:hanging="360"/>
      </w:pPr>
    </w:lvl>
    <w:lvl w:ilvl="8" w:tplc="67C4249C">
      <w:start w:val="1"/>
      <w:numFmt w:val="lowerRoman"/>
      <w:lvlText w:val="%9."/>
      <w:lvlJc w:val="left"/>
      <w:pPr>
        <w:tabs>
          <w:tab w:val="num" w:pos="3240"/>
        </w:tabs>
        <w:ind w:left="3240" w:hanging="360"/>
      </w:pPr>
    </w:lvl>
  </w:abstractNum>
  <w:abstractNum w:abstractNumId="16" w15:restartNumberingAfterBreak="0">
    <w:nsid w:val="19AE6EEA"/>
    <w:multiLevelType w:val="multilevel"/>
    <w:tmpl w:val="567AF432"/>
    <w:styleLink w:val="NGESOHeadings"/>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6221A50"/>
    <w:multiLevelType w:val="hybridMultilevel"/>
    <w:tmpl w:val="6B6CAC3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7C20A05"/>
    <w:multiLevelType w:val="multilevel"/>
    <w:tmpl w:val="CC06A048"/>
    <w:lvl w:ilvl="0">
      <w:start w:val="1"/>
      <w:numFmt w:val="decimal"/>
      <w:pStyle w:val="Heading1"/>
      <w:lvlText w:val="%1"/>
      <w:lvlJc w:val="left"/>
      <w:pPr>
        <w:ind w:left="432" w:hanging="432"/>
      </w:pPr>
      <w:rPr>
        <w:color w:val="3F0731"/>
        <w:sz w:val="32"/>
        <w:szCs w:val="32"/>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2FDD6B5F"/>
    <w:multiLevelType w:val="multilevel"/>
    <w:tmpl w:val="AF840E6E"/>
    <w:styleLink w:val="Headings"/>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35AE1373"/>
    <w:multiLevelType w:val="hybridMultilevel"/>
    <w:tmpl w:val="0E344E10"/>
    <w:styleLink w:val="NumberedBulletsList"/>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8863798"/>
    <w:multiLevelType w:val="hybridMultilevel"/>
    <w:tmpl w:val="040CC062"/>
    <w:lvl w:ilvl="0" w:tplc="0809000F">
      <w:start w:val="1"/>
      <w:numFmt w:val="decimal"/>
      <w:lvlText w:val="%1."/>
      <w:lvlJc w:val="left"/>
      <w:pPr>
        <w:ind w:left="1496" w:hanging="360"/>
      </w:pPr>
    </w:lvl>
    <w:lvl w:ilvl="1" w:tplc="08090019">
      <w:start w:val="1"/>
      <w:numFmt w:val="lowerLetter"/>
      <w:lvlText w:val="%2."/>
      <w:lvlJc w:val="left"/>
      <w:pPr>
        <w:ind w:left="2216" w:hanging="360"/>
      </w:pPr>
    </w:lvl>
    <w:lvl w:ilvl="2" w:tplc="0809001B">
      <w:start w:val="1"/>
      <w:numFmt w:val="lowerRoman"/>
      <w:lvlText w:val="%3."/>
      <w:lvlJc w:val="right"/>
      <w:pPr>
        <w:ind w:left="2936" w:hanging="180"/>
      </w:pPr>
    </w:lvl>
    <w:lvl w:ilvl="3" w:tplc="0809000F">
      <w:start w:val="1"/>
      <w:numFmt w:val="decimal"/>
      <w:lvlText w:val="%4."/>
      <w:lvlJc w:val="left"/>
      <w:pPr>
        <w:ind w:left="3656" w:hanging="360"/>
      </w:pPr>
    </w:lvl>
    <w:lvl w:ilvl="4" w:tplc="08090019" w:tentative="1">
      <w:start w:val="1"/>
      <w:numFmt w:val="lowerLetter"/>
      <w:lvlText w:val="%5."/>
      <w:lvlJc w:val="left"/>
      <w:pPr>
        <w:ind w:left="4376" w:hanging="360"/>
      </w:pPr>
    </w:lvl>
    <w:lvl w:ilvl="5" w:tplc="0809001B" w:tentative="1">
      <w:start w:val="1"/>
      <w:numFmt w:val="lowerRoman"/>
      <w:lvlText w:val="%6."/>
      <w:lvlJc w:val="right"/>
      <w:pPr>
        <w:ind w:left="5096" w:hanging="180"/>
      </w:pPr>
    </w:lvl>
    <w:lvl w:ilvl="6" w:tplc="0809000F" w:tentative="1">
      <w:start w:val="1"/>
      <w:numFmt w:val="decimal"/>
      <w:lvlText w:val="%7."/>
      <w:lvlJc w:val="left"/>
      <w:pPr>
        <w:ind w:left="5816" w:hanging="360"/>
      </w:pPr>
    </w:lvl>
    <w:lvl w:ilvl="7" w:tplc="08090019" w:tentative="1">
      <w:start w:val="1"/>
      <w:numFmt w:val="lowerLetter"/>
      <w:lvlText w:val="%8."/>
      <w:lvlJc w:val="left"/>
      <w:pPr>
        <w:ind w:left="6536" w:hanging="360"/>
      </w:pPr>
    </w:lvl>
    <w:lvl w:ilvl="8" w:tplc="0809001B" w:tentative="1">
      <w:start w:val="1"/>
      <w:numFmt w:val="lowerRoman"/>
      <w:lvlText w:val="%9."/>
      <w:lvlJc w:val="right"/>
      <w:pPr>
        <w:ind w:left="7256" w:hanging="180"/>
      </w:pPr>
    </w:lvl>
  </w:abstractNum>
  <w:abstractNum w:abstractNumId="22" w15:restartNumberingAfterBreak="0">
    <w:nsid w:val="4C98210E"/>
    <w:multiLevelType w:val="multilevel"/>
    <w:tmpl w:val="DB26CFF0"/>
    <w:lvl w:ilvl="0">
      <w:start w:val="6"/>
      <w:numFmt w:val="decimal"/>
      <w:pStyle w:val="Headingmain"/>
      <w:lvlText w:val="%1"/>
      <w:lvlJc w:val="left"/>
      <w:pPr>
        <w:tabs>
          <w:tab w:val="num" w:pos="432"/>
        </w:tabs>
        <w:ind w:left="432" w:hanging="432"/>
      </w:pPr>
      <w:rPr>
        <w:rFonts w:hint="default"/>
      </w:rPr>
    </w:lvl>
    <w:lvl w:ilvl="1">
      <w:start w:val="1"/>
      <w:numFmt w:val="decimal"/>
      <w:pStyle w:val="Headingsub"/>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B616965"/>
    <w:multiLevelType w:val="hybridMultilevel"/>
    <w:tmpl w:val="4B0432D4"/>
    <w:lvl w:ilvl="0" w:tplc="04090013">
      <w:start w:val="1"/>
      <w:numFmt w:val="upp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5B74357C"/>
    <w:multiLevelType w:val="hybridMultilevel"/>
    <w:tmpl w:val="7AAE0770"/>
    <w:lvl w:ilvl="0" w:tplc="E5D857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E523965"/>
    <w:multiLevelType w:val="hybridMultilevel"/>
    <w:tmpl w:val="08090001"/>
    <w:lvl w:ilvl="0" w:tplc="919467C2">
      <w:start w:val="1"/>
      <w:numFmt w:val="bullet"/>
      <w:pStyle w:val="OutlinePara"/>
      <w:lvlText w:val=""/>
      <w:lvlJc w:val="left"/>
      <w:pPr>
        <w:tabs>
          <w:tab w:val="num" w:pos="360"/>
        </w:tabs>
        <w:ind w:left="360" w:hanging="360"/>
      </w:pPr>
      <w:rPr>
        <w:rFonts w:ascii="Symbol" w:hAnsi="Symbol" w:hint="default"/>
      </w:rPr>
    </w:lvl>
    <w:lvl w:ilvl="1" w:tplc="D6AE7E78">
      <w:numFmt w:val="decimal"/>
      <w:lvlText w:val=""/>
      <w:lvlJc w:val="left"/>
    </w:lvl>
    <w:lvl w:ilvl="2" w:tplc="3D88199E">
      <w:numFmt w:val="decimal"/>
      <w:lvlText w:val=""/>
      <w:lvlJc w:val="left"/>
    </w:lvl>
    <w:lvl w:ilvl="3" w:tplc="19F63E24">
      <w:numFmt w:val="decimal"/>
      <w:lvlText w:val=""/>
      <w:lvlJc w:val="left"/>
    </w:lvl>
    <w:lvl w:ilvl="4" w:tplc="6916F0AC">
      <w:numFmt w:val="decimal"/>
      <w:lvlText w:val=""/>
      <w:lvlJc w:val="left"/>
    </w:lvl>
    <w:lvl w:ilvl="5" w:tplc="BE16FE4A">
      <w:numFmt w:val="decimal"/>
      <w:lvlText w:val=""/>
      <w:lvlJc w:val="left"/>
    </w:lvl>
    <w:lvl w:ilvl="6" w:tplc="1A94E776">
      <w:numFmt w:val="decimal"/>
      <w:lvlText w:val=""/>
      <w:lvlJc w:val="left"/>
    </w:lvl>
    <w:lvl w:ilvl="7" w:tplc="53B6D982">
      <w:numFmt w:val="decimal"/>
      <w:lvlText w:val=""/>
      <w:lvlJc w:val="left"/>
    </w:lvl>
    <w:lvl w:ilvl="8" w:tplc="FDDA3C08">
      <w:numFmt w:val="decimal"/>
      <w:lvlText w:val=""/>
      <w:lvlJc w:val="left"/>
    </w:lvl>
  </w:abstractNum>
  <w:abstractNum w:abstractNumId="26" w15:restartNumberingAfterBreak="0">
    <w:nsid w:val="61280625"/>
    <w:multiLevelType w:val="hybridMultilevel"/>
    <w:tmpl w:val="B9C44838"/>
    <w:lvl w:ilvl="0" w:tplc="EFE261E2">
      <w:start w:val="1"/>
      <w:numFmt w:val="bullet"/>
      <w:lvlText w:val=""/>
      <w:lvlJc w:val="left"/>
      <w:pPr>
        <w:ind w:left="720" w:hanging="360"/>
      </w:pPr>
      <w:rPr>
        <w:rFonts w:ascii="Symbol" w:hAnsi="Symbol" w:hint="default"/>
      </w:rPr>
    </w:lvl>
    <w:lvl w:ilvl="1" w:tplc="74D2294A">
      <w:start w:val="1"/>
      <w:numFmt w:val="bullet"/>
      <w:lvlText w:val=""/>
      <w:lvlJc w:val="left"/>
      <w:pPr>
        <w:ind w:left="1440" w:hanging="360"/>
      </w:pPr>
      <w:rPr>
        <w:rFonts w:ascii="Symbol" w:hAnsi="Symbol" w:hint="default"/>
      </w:rPr>
    </w:lvl>
    <w:lvl w:ilvl="2" w:tplc="4C7A5F28">
      <w:start w:val="1"/>
      <w:numFmt w:val="bullet"/>
      <w:lvlText w:val=""/>
      <w:lvlJc w:val="left"/>
      <w:pPr>
        <w:ind w:left="2160" w:hanging="360"/>
      </w:pPr>
      <w:rPr>
        <w:rFonts w:ascii="Wingdings" w:hAnsi="Wingdings" w:hint="default"/>
      </w:rPr>
    </w:lvl>
    <w:lvl w:ilvl="3" w:tplc="DB6A112E">
      <w:start w:val="1"/>
      <w:numFmt w:val="bullet"/>
      <w:lvlText w:val=""/>
      <w:lvlJc w:val="left"/>
      <w:pPr>
        <w:ind w:left="2880" w:hanging="360"/>
      </w:pPr>
      <w:rPr>
        <w:rFonts w:ascii="Symbol" w:hAnsi="Symbol" w:hint="default"/>
      </w:rPr>
    </w:lvl>
    <w:lvl w:ilvl="4" w:tplc="55946F5E">
      <w:start w:val="1"/>
      <w:numFmt w:val="bullet"/>
      <w:lvlText w:val="o"/>
      <w:lvlJc w:val="left"/>
      <w:pPr>
        <w:ind w:left="3600" w:hanging="360"/>
      </w:pPr>
      <w:rPr>
        <w:rFonts w:ascii="Courier New" w:hAnsi="Courier New" w:hint="default"/>
      </w:rPr>
    </w:lvl>
    <w:lvl w:ilvl="5" w:tplc="E85A7B96">
      <w:start w:val="1"/>
      <w:numFmt w:val="bullet"/>
      <w:lvlText w:val=""/>
      <w:lvlJc w:val="left"/>
      <w:pPr>
        <w:ind w:left="4320" w:hanging="360"/>
      </w:pPr>
      <w:rPr>
        <w:rFonts w:ascii="Wingdings" w:hAnsi="Wingdings" w:hint="default"/>
      </w:rPr>
    </w:lvl>
    <w:lvl w:ilvl="6" w:tplc="9F12FA6E">
      <w:start w:val="1"/>
      <w:numFmt w:val="bullet"/>
      <w:lvlText w:val=""/>
      <w:lvlJc w:val="left"/>
      <w:pPr>
        <w:ind w:left="5040" w:hanging="360"/>
      </w:pPr>
      <w:rPr>
        <w:rFonts w:ascii="Symbol" w:hAnsi="Symbol" w:hint="default"/>
      </w:rPr>
    </w:lvl>
    <w:lvl w:ilvl="7" w:tplc="DAA0DF18">
      <w:start w:val="1"/>
      <w:numFmt w:val="bullet"/>
      <w:lvlText w:val="o"/>
      <w:lvlJc w:val="left"/>
      <w:pPr>
        <w:ind w:left="5760" w:hanging="360"/>
      </w:pPr>
      <w:rPr>
        <w:rFonts w:ascii="Courier New" w:hAnsi="Courier New" w:hint="default"/>
      </w:rPr>
    </w:lvl>
    <w:lvl w:ilvl="8" w:tplc="46E40086">
      <w:start w:val="1"/>
      <w:numFmt w:val="bullet"/>
      <w:lvlText w:val=""/>
      <w:lvlJc w:val="left"/>
      <w:pPr>
        <w:ind w:left="6480" w:hanging="360"/>
      </w:pPr>
      <w:rPr>
        <w:rFonts w:ascii="Wingdings" w:hAnsi="Wingdings" w:hint="default"/>
      </w:rPr>
    </w:lvl>
  </w:abstractNum>
  <w:abstractNum w:abstractNumId="27" w15:restartNumberingAfterBreak="0">
    <w:nsid w:val="62A47CC3"/>
    <w:multiLevelType w:val="multilevel"/>
    <w:tmpl w:val="CA082E1A"/>
    <w:lvl w:ilvl="0">
      <w:start w:val="1"/>
      <w:numFmt w:val="upperLetter"/>
      <w:lvlText w:val="Appendix %1: "/>
      <w:lvlJc w:val="left"/>
      <w:pPr>
        <w:tabs>
          <w:tab w:val="num" w:pos="4222"/>
        </w:tabs>
        <w:ind w:left="1702" w:hanging="1702"/>
      </w:pPr>
      <w:rPr>
        <w:rFonts w:hint="default"/>
      </w:rPr>
    </w:lvl>
    <w:lvl w:ilvl="1">
      <w:start w:val="1"/>
      <w:numFmt w:val="decimal"/>
      <w:pStyle w:val="Appendix2"/>
      <w:lvlText w:val="%1.%2"/>
      <w:lvlJc w:val="left"/>
      <w:pPr>
        <w:tabs>
          <w:tab w:val="num" w:pos="1287"/>
        </w:tabs>
        <w:ind w:left="1287" w:hanging="720"/>
      </w:pPr>
      <w:rPr>
        <w:rFonts w:hint="default"/>
      </w:rPr>
    </w:lvl>
    <w:lvl w:ilvl="2">
      <w:start w:val="1"/>
      <w:numFmt w:val="decimal"/>
      <w:pStyle w:val="Appendix3"/>
      <w:lvlText w:val="%1.%2.%3"/>
      <w:lvlJc w:val="left"/>
      <w:pPr>
        <w:tabs>
          <w:tab w:val="num" w:pos="2007"/>
        </w:tabs>
        <w:ind w:left="2007" w:hanging="1440"/>
      </w:pPr>
      <w:rPr>
        <w:rFonts w:hint="default"/>
      </w:rPr>
    </w:lvl>
    <w:lvl w:ilvl="3">
      <w:start w:val="1"/>
      <w:numFmt w:val="lowerLetter"/>
      <w:lvlText w:val="%4)"/>
      <w:lvlJc w:val="left"/>
      <w:pPr>
        <w:tabs>
          <w:tab w:val="num" w:pos="3087"/>
        </w:tabs>
        <w:ind w:left="2727" w:firstLine="0"/>
      </w:pPr>
      <w:rPr>
        <w:rFonts w:hint="default"/>
      </w:rPr>
    </w:lvl>
    <w:lvl w:ilvl="4">
      <w:start w:val="1"/>
      <w:numFmt w:val="decimal"/>
      <w:lvlText w:val="(%5)"/>
      <w:lvlJc w:val="left"/>
      <w:pPr>
        <w:tabs>
          <w:tab w:val="num" w:pos="3807"/>
        </w:tabs>
        <w:ind w:left="3447" w:firstLine="0"/>
      </w:pPr>
      <w:rPr>
        <w:rFonts w:hint="default"/>
      </w:rPr>
    </w:lvl>
    <w:lvl w:ilvl="5">
      <w:start w:val="1"/>
      <w:numFmt w:val="lowerLetter"/>
      <w:lvlText w:val="(%6)"/>
      <w:lvlJc w:val="left"/>
      <w:pPr>
        <w:tabs>
          <w:tab w:val="num" w:pos="4527"/>
        </w:tabs>
        <w:ind w:left="4167" w:firstLine="0"/>
      </w:pPr>
      <w:rPr>
        <w:rFonts w:hint="default"/>
      </w:rPr>
    </w:lvl>
    <w:lvl w:ilvl="6">
      <w:start w:val="1"/>
      <w:numFmt w:val="lowerRoman"/>
      <w:lvlText w:val="(%7)"/>
      <w:lvlJc w:val="left"/>
      <w:pPr>
        <w:tabs>
          <w:tab w:val="num" w:pos="5247"/>
        </w:tabs>
        <w:ind w:left="4887" w:firstLine="0"/>
      </w:pPr>
      <w:rPr>
        <w:rFonts w:hint="default"/>
      </w:rPr>
    </w:lvl>
    <w:lvl w:ilvl="7">
      <w:start w:val="1"/>
      <w:numFmt w:val="lowerLetter"/>
      <w:lvlText w:val="(%8)"/>
      <w:lvlJc w:val="left"/>
      <w:pPr>
        <w:tabs>
          <w:tab w:val="num" w:pos="5967"/>
        </w:tabs>
        <w:ind w:left="5607" w:firstLine="0"/>
      </w:pPr>
      <w:rPr>
        <w:rFonts w:hint="default"/>
      </w:rPr>
    </w:lvl>
    <w:lvl w:ilvl="8">
      <w:start w:val="1"/>
      <w:numFmt w:val="lowerRoman"/>
      <w:lvlText w:val="(%9)"/>
      <w:lvlJc w:val="left"/>
      <w:pPr>
        <w:tabs>
          <w:tab w:val="num" w:pos="6687"/>
        </w:tabs>
        <w:ind w:left="6327" w:firstLine="0"/>
      </w:pPr>
      <w:rPr>
        <w:rFonts w:hint="default"/>
      </w:rPr>
    </w:lvl>
  </w:abstractNum>
  <w:abstractNum w:abstractNumId="28" w15:restartNumberingAfterBreak="0">
    <w:nsid w:val="778E4D1C"/>
    <w:multiLevelType w:val="hybridMultilevel"/>
    <w:tmpl w:val="0E344E10"/>
    <w:numStyleLink w:val="NumberedBulletsList"/>
  </w:abstractNum>
  <w:abstractNum w:abstractNumId="29" w15:restartNumberingAfterBreak="0">
    <w:nsid w:val="78F074B5"/>
    <w:multiLevelType w:val="hybridMultilevel"/>
    <w:tmpl w:val="7AAE0770"/>
    <w:lvl w:ilvl="0" w:tplc="E5D85700">
      <w:start w:val="1"/>
      <w:numFmt w:val="lowerRoman"/>
      <w:lvlText w:val="%1."/>
      <w:lvlJc w:val="left"/>
      <w:pPr>
        <w:ind w:left="1400" w:hanging="720"/>
      </w:pPr>
      <w:rPr>
        <w:rFonts w:hint="default"/>
      </w:rPr>
    </w:lvl>
    <w:lvl w:ilvl="1" w:tplc="08090019" w:tentative="1">
      <w:start w:val="1"/>
      <w:numFmt w:val="lowerLetter"/>
      <w:lvlText w:val="%2."/>
      <w:lvlJc w:val="left"/>
      <w:pPr>
        <w:ind w:left="1760" w:hanging="360"/>
      </w:pPr>
    </w:lvl>
    <w:lvl w:ilvl="2" w:tplc="0809001B" w:tentative="1">
      <w:start w:val="1"/>
      <w:numFmt w:val="lowerRoman"/>
      <w:lvlText w:val="%3."/>
      <w:lvlJc w:val="right"/>
      <w:pPr>
        <w:ind w:left="2480" w:hanging="180"/>
      </w:pPr>
    </w:lvl>
    <w:lvl w:ilvl="3" w:tplc="0809000F" w:tentative="1">
      <w:start w:val="1"/>
      <w:numFmt w:val="decimal"/>
      <w:lvlText w:val="%4."/>
      <w:lvlJc w:val="left"/>
      <w:pPr>
        <w:ind w:left="3200" w:hanging="360"/>
      </w:pPr>
    </w:lvl>
    <w:lvl w:ilvl="4" w:tplc="08090019" w:tentative="1">
      <w:start w:val="1"/>
      <w:numFmt w:val="lowerLetter"/>
      <w:lvlText w:val="%5."/>
      <w:lvlJc w:val="left"/>
      <w:pPr>
        <w:ind w:left="3920" w:hanging="360"/>
      </w:pPr>
    </w:lvl>
    <w:lvl w:ilvl="5" w:tplc="0809001B" w:tentative="1">
      <w:start w:val="1"/>
      <w:numFmt w:val="lowerRoman"/>
      <w:lvlText w:val="%6."/>
      <w:lvlJc w:val="right"/>
      <w:pPr>
        <w:ind w:left="4640" w:hanging="180"/>
      </w:pPr>
    </w:lvl>
    <w:lvl w:ilvl="6" w:tplc="0809000F" w:tentative="1">
      <w:start w:val="1"/>
      <w:numFmt w:val="decimal"/>
      <w:lvlText w:val="%7."/>
      <w:lvlJc w:val="left"/>
      <w:pPr>
        <w:ind w:left="5360" w:hanging="360"/>
      </w:pPr>
    </w:lvl>
    <w:lvl w:ilvl="7" w:tplc="08090019" w:tentative="1">
      <w:start w:val="1"/>
      <w:numFmt w:val="lowerLetter"/>
      <w:lvlText w:val="%8."/>
      <w:lvlJc w:val="left"/>
      <w:pPr>
        <w:ind w:left="6080" w:hanging="360"/>
      </w:pPr>
    </w:lvl>
    <w:lvl w:ilvl="8" w:tplc="0809001B" w:tentative="1">
      <w:start w:val="1"/>
      <w:numFmt w:val="lowerRoman"/>
      <w:lvlText w:val="%9."/>
      <w:lvlJc w:val="right"/>
      <w:pPr>
        <w:ind w:left="6800" w:hanging="180"/>
      </w:pPr>
    </w:lvl>
  </w:abstractNum>
  <w:abstractNum w:abstractNumId="30" w15:restartNumberingAfterBreak="0">
    <w:nsid w:val="7AAE296E"/>
    <w:multiLevelType w:val="hybridMultilevel"/>
    <w:tmpl w:val="7AAE0770"/>
    <w:lvl w:ilvl="0" w:tplc="E5D857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DFF6AAC"/>
    <w:multiLevelType w:val="hybridMultilevel"/>
    <w:tmpl w:val="280E1E8C"/>
    <w:lvl w:ilvl="0" w:tplc="04090013">
      <w:start w:val="1"/>
      <w:numFmt w:val="upp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2105103277">
    <w:abstractNumId w:val="9"/>
  </w:num>
  <w:num w:numId="2" w16cid:durableId="1692026290">
    <w:abstractNumId w:val="7"/>
  </w:num>
  <w:num w:numId="3" w16cid:durableId="1340616305">
    <w:abstractNumId w:val="6"/>
  </w:num>
  <w:num w:numId="4" w16cid:durableId="261303715">
    <w:abstractNumId w:val="5"/>
  </w:num>
  <w:num w:numId="5" w16cid:durableId="646931828">
    <w:abstractNumId w:val="4"/>
  </w:num>
  <w:num w:numId="6" w16cid:durableId="1695575742">
    <w:abstractNumId w:val="8"/>
  </w:num>
  <w:num w:numId="7" w16cid:durableId="368989218">
    <w:abstractNumId w:val="3"/>
  </w:num>
  <w:num w:numId="8" w16cid:durableId="961765529">
    <w:abstractNumId w:val="2"/>
  </w:num>
  <w:num w:numId="9" w16cid:durableId="1455126910">
    <w:abstractNumId w:val="1"/>
  </w:num>
  <w:num w:numId="10" w16cid:durableId="454374882">
    <w:abstractNumId w:val="0"/>
  </w:num>
  <w:num w:numId="11" w16cid:durableId="2025283827">
    <w:abstractNumId w:val="20"/>
  </w:num>
  <w:num w:numId="12" w16cid:durableId="1674338387">
    <w:abstractNumId w:val="10"/>
    <w:lvlOverride w:ilvl="0">
      <w:lvl w:ilvl="0" w:tplc="B6AC8804">
        <w:start w:val="1"/>
        <w:numFmt w:val="bullet"/>
        <w:pStyle w:val="Bullet1"/>
        <w:lvlText w:val=""/>
        <w:lvlJc w:val="left"/>
        <w:pPr>
          <w:ind w:left="360" w:hanging="360"/>
        </w:pPr>
        <w:rPr>
          <w:rFonts w:ascii="Symbol" w:hAnsi="Symbol" w:hint="default"/>
          <w:color w:val="auto"/>
        </w:rPr>
      </w:lvl>
    </w:lvlOverride>
  </w:num>
  <w:num w:numId="13" w16cid:durableId="805051730">
    <w:abstractNumId w:val="28"/>
    <w:lvlOverride w:ilvl="0">
      <w:lvl w:ilvl="0" w:tplc="6B96FAA6">
        <w:start w:val="1"/>
        <w:numFmt w:val="decimal"/>
        <w:pStyle w:val="Heading1Numbered"/>
        <w:lvlText w:val="%1."/>
        <w:lvlJc w:val="left"/>
        <w:pPr>
          <w:ind w:left="360" w:hanging="360"/>
        </w:pPr>
        <w:rPr>
          <w:rFonts w:hint="default"/>
        </w:rPr>
      </w:lvl>
    </w:lvlOverride>
    <w:lvlOverride w:ilvl="1">
      <w:lvl w:ilvl="1" w:tplc="3654A7B0" w:tentative="1">
        <w:start w:val="1"/>
        <w:numFmt w:val="lowerLetter"/>
        <w:lvlText w:val="%2."/>
        <w:lvlJc w:val="left"/>
        <w:pPr>
          <w:ind w:left="1440" w:hanging="360"/>
        </w:pPr>
      </w:lvl>
    </w:lvlOverride>
    <w:lvlOverride w:ilvl="2">
      <w:lvl w:ilvl="2" w:tplc="90929E3E" w:tentative="1">
        <w:start w:val="1"/>
        <w:numFmt w:val="lowerRoman"/>
        <w:lvlText w:val="%3."/>
        <w:lvlJc w:val="right"/>
        <w:pPr>
          <w:ind w:left="2160" w:hanging="180"/>
        </w:pPr>
      </w:lvl>
    </w:lvlOverride>
    <w:lvlOverride w:ilvl="3">
      <w:lvl w:ilvl="3" w:tplc="4F6AF69C" w:tentative="1">
        <w:start w:val="1"/>
        <w:numFmt w:val="decimal"/>
        <w:lvlText w:val="%4."/>
        <w:lvlJc w:val="left"/>
        <w:pPr>
          <w:ind w:left="2880" w:hanging="360"/>
        </w:pPr>
      </w:lvl>
    </w:lvlOverride>
    <w:lvlOverride w:ilvl="4">
      <w:lvl w:ilvl="4" w:tplc="544EBDB6" w:tentative="1">
        <w:start w:val="1"/>
        <w:numFmt w:val="lowerLetter"/>
        <w:lvlText w:val="%5."/>
        <w:lvlJc w:val="left"/>
        <w:pPr>
          <w:ind w:left="3600" w:hanging="360"/>
        </w:pPr>
      </w:lvl>
    </w:lvlOverride>
    <w:lvlOverride w:ilvl="5">
      <w:lvl w:ilvl="5" w:tplc="9030F6A0" w:tentative="1">
        <w:start w:val="1"/>
        <w:numFmt w:val="lowerRoman"/>
        <w:lvlText w:val="%6."/>
        <w:lvlJc w:val="right"/>
        <w:pPr>
          <w:ind w:left="4320" w:hanging="180"/>
        </w:pPr>
      </w:lvl>
    </w:lvlOverride>
    <w:lvlOverride w:ilvl="6">
      <w:lvl w:ilvl="6" w:tplc="00981A50" w:tentative="1">
        <w:start w:val="1"/>
        <w:numFmt w:val="decimal"/>
        <w:lvlText w:val="%7."/>
        <w:lvlJc w:val="left"/>
        <w:pPr>
          <w:ind w:left="5040" w:hanging="360"/>
        </w:pPr>
      </w:lvl>
    </w:lvlOverride>
    <w:lvlOverride w:ilvl="7">
      <w:lvl w:ilvl="7" w:tplc="CAC44B90" w:tentative="1">
        <w:start w:val="1"/>
        <w:numFmt w:val="lowerLetter"/>
        <w:lvlText w:val="%8."/>
        <w:lvlJc w:val="left"/>
        <w:pPr>
          <w:ind w:left="5760" w:hanging="360"/>
        </w:pPr>
      </w:lvl>
    </w:lvlOverride>
    <w:lvlOverride w:ilvl="8">
      <w:lvl w:ilvl="8" w:tplc="3DD2FB0E" w:tentative="1">
        <w:start w:val="1"/>
        <w:numFmt w:val="lowerRoman"/>
        <w:lvlText w:val="%9."/>
        <w:lvlJc w:val="right"/>
        <w:pPr>
          <w:ind w:left="6480" w:hanging="180"/>
        </w:pPr>
      </w:lvl>
    </w:lvlOverride>
  </w:num>
  <w:num w:numId="14" w16cid:durableId="470901942">
    <w:abstractNumId w:val="27"/>
  </w:num>
  <w:num w:numId="15" w16cid:durableId="1427924055">
    <w:abstractNumId w:val="15"/>
  </w:num>
  <w:num w:numId="16" w16cid:durableId="1779329731">
    <w:abstractNumId w:val="25"/>
  </w:num>
  <w:num w:numId="17" w16cid:durableId="304704870">
    <w:abstractNumId w:val="22"/>
  </w:num>
  <w:num w:numId="18" w16cid:durableId="1194540073">
    <w:abstractNumId w:val="14"/>
  </w:num>
  <w:num w:numId="19" w16cid:durableId="1507556053">
    <w:abstractNumId w:val="24"/>
  </w:num>
  <w:num w:numId="20" w16cid:durableId="750351546">
    <w:abstractNumId w:val="30"/>
  </w:num>
  <w:num w:numId="21" w16cid:durableId="1075275261">
    <w:abstractNumId w:val="11"/>
  </w:num>
  <w:num w:numId="22" w16cid:durableId="1871333181">
    <w:abstractNumId w:val="21"/>
  </w:num>
  <w:num w:numId="23" w16cid:durableId="674694050">
    <w:abstractNumId w:val="26"/>
  </w:num>
  <w:num w:numId="24" w16cid:durableId="152723468">
    <w:abstractNumId w:val="29"/>
  </w:num>
  <w:num w:numId="25" w16cid:durableId="857501386">
    <w:abstractNumId w:val="31"/>
  </w:num>
  <w:num w:numId="26" w16cid:durableId="1645547889">
    <w:abstractNumId w:val="23"/>
  </w:num>
  <w:num w:numId="27" w16cid:durableId="369110626">
    <w:abstractNumId w:val="17"/>
  </w:num>
  <w:num w:numId="28" w16cid:durableId="982469596">
    <w:abstractNumId w:val="12"/>
  </w:num>
  <w:num w:numId="29" w16cid:durableId="802968480">
    <w:abstractNumId w:val="19"/>
  </w:num>
  <w:num w:numId="30" w16cid:durableId="775902033">
    <w:abstractNumId w:val="16"/>
  </w:num>
  <w:num w:numId="31" w16cid:durableId="2092852350">
    <w:abstractNumId w:val="18"/>
  </w:num>
  <w:num w:numId="32" w16cid:durableId="1780569278">
    <w:abstractNumId w:val="13"/>
  </w:num>
  <w:num w:numId="33" w16cid:durableId="1587764974">
    <w:abstractNumId w:val="10"/>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7DB"/>
    <w:rsid w:val="0000092C"/>
    <w:rsid w:val="000017C7"/>
    <w:rsid w:val="00003B36"/>
    <w:rsid w:val="00004667"/>
    <w:rsid w:val="00007028"/>
    <w:rsid w:val="00011992"/>
    <w:rsid w:val="00011B5E"/>
    <w:rsid w:val="00013752"/>
    <w:rsid w:val="00013B78"/>
    <w:rsid w:val="00014C53"/>
    <w:rsid w:val="00015A2A"/>
    <w:rsid w:val="000212A2"/>
    <w:rsid w:val="00021319"/>
    <w:rsid w:val="000213BA"/>
    <w:rsid w:val="000218CE"/>
    <w:rsid w:val="00021C59"/>
    <w:rsid w:val="00022819"/>
    <w:rsid w:val="00022B39"/>
    <w:rsid w:val="0002463D"/>
    <w:rsid w:val="000246B0"/>
    <w:rsid w:val="000255BA"/>
    <w:rsid w:val="00027845"/>
    <w:rsid w:val="00030017"/>
    <w:rsid w:val="00030548"/>
    <w:rsid w:val="00031305"/>
    <w:rsid w:val="0003395B"/>
    <w:rsid w:val="00033FAE"/>
    <w:rsid w:val="00034DE8"/>
    <w:rsid w:val="000359D2"/>
    <w:rsid w:val="00036E0D"/>
    <w:rsid w:val="00036ECA"/>
    <w:rsid w:val="00037D0E"/>
    <w:rsid w:val="00041BFC"/>
    <w:rsid w:val="000421C8"/>
    <w:rsid w:val="0004277D"/>
    <w:rsid w:val="000437A2"/>
    <w:rsid w:val="00044829"/>
    <w:rsid w:val="00044D58"/>
    <w:rsid w:val="00044DA4"/>
    <w:rsid w:val="00045015"/>
    <w:rsid w:val="0004599D"/>
    <w:rsid w:val="000501BC"/>
    <w:rsid w:val="00053046"/>
    <w:rsid w:val="00053545"/>
    <w:rsid w:val="00055072"/>
    <w:rsid w:val="00055489"/>
    <w:rsid w:val="000556E6"/>
    <w:rsid w:val="0005776D"/>
    <w:rsid w:val="00060295"/>
    <w:rsid w:val="00061FBD"/>
    <w:rsid w:val="0006250C"/>
    <w:rsid w:val="00062681"/>
    <w:rsid w:val="00062B8A"/>
    <w:rsid w:val="00062E14"/>
    <w:rsid w:val="000638EF"/>
    <w:rsid w:val="00063CFD"/>
    <w:rsid w:val="0006536F"/>
    <w:rsid w:val="00066ABB"/>
    <w:rsid w:val="00066F62"/>
    <w:rsid w:val="00067FC7"/>
    <w:rsid w:val="00070BFC"/>
    <w:rsid w:val="000714E6"/>
    <w:rsid w:val="00071FE5"/>
    <w:rsid w:val="00072FFA"/>
    <w:rsid w:val="00073245"/>
    <w:rsid w:val="00073AA7"/>
    <w:rsid w:val="00073F44"/>
    <w:rsid w:val="000754BF"/>
    <w:rsid w:val="00076586"/>
    <w:rsid w:val="00076B2E"/>
    <w:rsid w:val="000772BB"/>
    <w:rsid w:val="00081106"/>
    <w:rsid w:val="000816B3"/>
    <w:rsid w:val="00081F84"/>
    <w:rsid w:val="00081FD6"/>
    <w:rsid w:val="000821BE"/>
    <w:rsid w:val="00083974"/>
    <w:rsid w:val="00083E12"/>
    <w:rsid w:val="000847DC"/>
    <w:rsid w:val="00084C5F"/>
    <w:rsid w:val="00085ADC"/>
    <w:rsid w:val="00087020"/>
    <w:rsid w:val="000873EC"/>
    <w:rsid w:val="00091022"/>
    <w:rsid w:val="0009211E"/>
    <w:rsid w:val="0009276B"/>
    <w:rsid w:val="00092C02"/>
    <w:rsid w:val="00092D2F"/>
    <w:rsid w:val="00093369"/>
    <w:rsid w:val="000940EF"/>
    <w:rsid w:val="000946F1"/>
    <w:rsid w:val="00094E5F"/>
    <w:rsid w:val="00094F88"/>
    <w:rsid w:val="0009609C"/>
    <w:rsid w:val="000966D4"/>
    <w:rsid w:val="00097FED"/>
    <w:rsid w:val="000A0856"/>
    <w:rsid w:val="000A1C65"/>
    <w:rsid w:val="000A2C20"/>
    <w:rsid w:val="000A37E0"/>
    <w:rsid w:val="000A4598"/>
    <w:rsid w:val="000A54D6"/>
    <w:rsid w:val="000A7483"/>
    <w:rsid w:val="000B0F9C"/>
    <w:rsid w:val="000B19B2"/>
    <w:rsid w:val="000B1B73"/>
    <w:rsid w:val="000B296B"/>
    <w:rsid w:val="000B304C"/>
    <w:rsid w:val="000B3F97"/>
    <w:rsid w:val="000B475E"/>
    <w:rsid w:val="000B5338"/>
    <w:rsid w:val="000B6756"/>
    <w:rsid w:val="000B6A4C"/>
    <w:rsid w:val="000B7683"/>
    <w:rsid w:val="000B7E99"/>
    <w:rsid w:val="000C0D0A"/>
    <w:rsid w:val="000C35E2"/>
    <w:rsid w:val="000C39BB"/>
    <w:rsid w:val="000C5017"/>
    <w:rsid w:val="000C53DB"/>
    <w:rsid w:val="000C623E"/>
    <w:rsid w:val="000C64F6"/>
    <w:rsid w:val="000C66C7"/>
    <w:rsid w:val="000C7744"/>
    <w:rsid w:val="000D0CA9"/>
    <w:rsid w:val="000D10D5"/>
    <w:rsid w:val="000D16EC"/>
    <w:rsid w:val="000D2220"/>
    <w:rsid w:val="000D3A7B"/>
    <w:rsid w:val="000D3E58"/>
    <w:rsid w:val="000D484A"/>
    <w:rsid w:val="000D4C01"/>
    <w:rsid w:val="000D65A7"/>
    <w:rsid w:val="000D7DA2"/>
    <w:rsid w:val="000E068A"/>
    <w:rsid w:val="000E16D4"/>
    <w:rsid w:val="000E1ECB"/>
    <w:rsid w:val="000E3824"/>
    <w:rsid w:val="000E43B5"/>
    <w:rsid w:val="000E496F"/>
    <w:rsid w:val="000E5122"/>
    <w:rsid w:val="000E6380"/>
    <w:rsid w:val="000E6C6B"/>
    <w:rsid w:val="000F033D"/>
    <w:rsid w:val="000F0452"/>
    <w:rsid w:val="000F120C"/>
    <w:rsid w:val="000F15D1"/>
    <w:rsid w:val="000F224C"/>
    <w:rsid w:val="000F3E38"/>
    <w:rsid w:val="000F5DF1"/>
    <w:rsid w:val="000F6595"/>
    <w:rsid w:val="000F65D6"/>
    <w:rsid w:val="000F67B8"/>
    <w:rsid w:val="000F7B56"/>
    <w:rsid w:val="00100778"/>
    <w:rsid w:val="0010117E"/>
    <w:rsid w:val="0010311E"/>
    <w:rsid w:val="00103DA4"/>
    <w:rsid w:val="001060D4"/>
    <w:rsid w:val="00106B84"/>
    <w:rsid w:val="00106D3D"/>
    <w:rsid w:val="00107C4C"/>
    <w:rsid w:val="00110513"/>
    <w:rsid w:val="00110516"/>
    <w:rsid w:val="00110F32"/>
    <w:rsid w:val="00112C46"/>
    <w:rsid w:val="001137FB"/>
    <w:rsid w:val="0011389F"/>
    <w:rsid w:val="00113A57"/>
    <w:rsid w:val="00113BF5"/>
    <w:rsid w:val="00113CB3"/>
    <w:rsid w:val="00113F39"/>
    <w:rsid w:val="0011423A"/>
    <w:rsid w:val="001145E7"/>
    <w:rsid w:val="001155B3"/>
    <w:rsid w:val="00116009"/>
    <w:rsid w:val="001173F1"/>
    <w:rsid w:val="00117DA6"/>
    <w:rsid w:val="00120547"/>
    <w:rsid w:val="001230D7"/>
    <w:rsid w:val="00124925"/>
    <w:rsid w:val="001258BB"/>
    <w:rsid w:val="00127759"/>
    <w:rsid w:val="00127993"/>
    <w:rsid w:val="00127CC0"/>
    <w:rsid w:val="00130F65"/>
    <w:rsid w:val="00132392"/>
    <w:rsid w:val="001325DD"/>
    <w:rsid w:val="00132C86"/>
    <w:rsid w:val="0013367A"/>
    <w:rsid w:val="001340C9"/>
    <w:rsid w:val="001349FB"/>
    <w:rsid w:val="00134AC2"/>
    <w:rsid w:val="00134AF9"/>
    <w:rsid w:val="00134F1A"/>
    <w:rsid w:val="00134F82"/>
    <w:rsid w:val="0013659A"/>
    <w:rsid w:val="00136B6F"/>
    <w:rsid w:val="00137D1B"/>
    <w:rsid w:val="00137D5D"/>
    <w:rsid w:val="0014185A"/>
    <w:rsid w:val="001426CA"/>
    <w:rsid w:val="0014293F"/>
    <w:rsid w:val="001446CA"/>
    <w:rsid w:val="001448D6"/>
    <w:rsid w:val="00144C22"/>
    <w:rsid w:val="00144D31"/>
    <w:rsid w:val="001467E6"/>
    <w:rsid w:val="00146DE3"/>
    <w:rsid w:val="00146EC7"/>
    <w:rsid w:val="00147154"/>
    <w:rsid w:val="00147B44"/>
    <w:rsid w:val="00147BF4"/>
    <w:rsid w:val="001510CA"/>
    <w:rsid w:val="001516B9"/>
    <w:rsid w:val="00151D8A"/>
    <w:rsid w:val="00152912"/>
    <w:rsid w:val="00153066"/>
    <w:rsid w:val="001535B0"/>
    <w:rsid w:val="001536C3"/>
    <w:rsid w:val="00154713"/>
    <w:rsid w:val="00154C3B"/>
    <w:rsid w:val="00155E29"/>
    <w:rsid w:val="00157173"/>
    <w:rsid w:val="00160223"/>
    <w:rsid w:val="0016293F"/>
    <w:rsid w:val="00162998"/>
    <w:rsid w:val="00162ADF"/>
    <w:rsid w:val="0016337B"/>
    <w:rsid w:val="00164401"/>
    <w:rsid w:val="001647A1"/>
    <w:rsid w:val="0016480C"/>
    <w:rsid w:val="001658C4"/>
    <w:rsid w:val="0016594A"/>
    <w:rsid w:val="001668BE"/>
    <w:rsid w:val="00166A57"/>
    <w:rsid w:val="0016758D"/>
    <w:rsid w:val="00170B39"/>
    <w:rsid w:val="00170B64"/>
    <w:rsid w:val="0017122F"/>
    <w:rsid w:val="001722A3"/>
    <w:rsid w:val="00172340"/>
    <w:rsid w:val="00173215"/>
    <w:rsid w:val="0017346A"/>
    <w:rsid w:val="00173FC9"/>
    <w:rsid w:val="00174406"/>
    <w:rsid w:val="00174843"/>
    <w:rsid w:val="0017581D"/>
    <w:rsid w:val="00176FB8"/>
    <w:rsid w:val="00177CCF"/>
    <w:rsid w:val="001816B5"/>
    <w:rsid w:val="00181B49"/>
    <w:rsid w:val="00182168"/>
    <w:rsid w:val="00182640"/>
    <w:rsid w:val="0018290D"/>
    <w:rsid w:val="00184896"/>
    <w:rsid w:val="00185803"/>
    <w:rsid w:val="00185A3B"/>
    <w:rsid w:val="00186A6D"/>
    <w:rsid w:val="00186DF4"/>
    <w:rsid w:val="00186FE8"/>
    <w:rsid w:val="00190E63"/>
    <w:rsid w:val="001917FE"/>
    <w:rsid w:val="001920B4"/>
    <w:rsid w:val="0019308D"/>
    <w:rsid w:val="001935DE"/>
    <w:rsid w:val="001938FD"/>
    <w:rsid w:val="00193E2E"/>
    <w:rsid w:val="00193F3F"/>
    <w:rsid w:val="001944E1"/>
    <w:rsid w:val="0019567E"/>
    <w:rsid w:val="00195C2B"/>
    <w:rsid w:val="001961D9"/>
    <w:rsid w:val="00196281"/>
    <w:rsid w:val="0019677B"/>
    <w:rsid w:val="001A170B"/>
    <w:rsid w:val="001A18F7"/>
    <w:rsid w:val="001A24B0"/>
    <w:rsid w:val="001A3BE2"/>
    <w:rsid w:val="001A3E7E"/>
    <w:rsid w:val="001A466F"/>
    <w:rsid w:val="001A4EB3"/>
    <w:rsid w:val="001A574A"/>
    <w:rsid w:val="001A5CF5"/>
    <w:rsid w:val="001A710E"/>
    <w:rsid w:val="001A7DAD"/>
    <w:rsid w:val="001B33CC"/>
    <w:rsid w:val="001B3799"/>
    <w:rsid w:val="001B3833"/>
    <w:rsid w:val="001B475F"/>
    <w:rsid w:val="001B4B83"/>
    <w:rsid w:val="001B53C2"/>
    <w:rsid w:val="001B60BF"/>
    <w:rsid w:val="001B799C"/>
    <w:rsid w:val="001B7A30"/>
    <w:rsid w:val="001B7D49"/>
    <w:rsid w:val="001C0639"/>
    <w:rsid w:val="001C1745"/>
    <w:rsid w:val="001C185D"/>
    <w:rsid w:val="001C1930"/>
    <w:rsid w:val="001C30D3"/>
    <w:rsid w:val="001C4ABF"/>
    <w:rsid w:val="001C4AE4"/>
    <w:rsid w:val="001C4DB5"/>
    <w:rsid w:val="001C67DA"/>
    <w:rsid w:val="001C770D"/>
    <w:rsid w:val="001D00F7"/>
    <w:rsid w:val="001D03B8"/>
    <w:rsid w:val="001D0B5C"/>
    <w:rsid w:val="001D14F7"/>
    <w:rsid w:val="001D26B9"/>
    <w:rsid w:val="001D2FA5"/>
    <w:rsid w:val="001D3612"/>
    <w:rsid w:val="001D682C"/>
    <w:rsid w:val="001D7477"/>
    <w:rsid w:val="001E2110"/>
    <w:rsid w:val="001E2E4F"/>
    <w:rsid w:val="001E372F"/>
    <w:rsid w:val="001E4924"/>
    <w:rsid w:val="001E54FC"/>
    <w:rsid w:val="001E6179"/>
    <w:rsid w:val="001E6636"/>
    <w:rsid w:val="001E6B69"/>
    <w:rsid w:val="001E7289"/>
    <w:rsid w:val="001E74F3"/>
    <w:rsid w:val="001E76AC"/>
    <w:rsid w:val="001E7752"/>
    <w:rsid w:val="001F04C9"/>
    <w:rsid w:val="001F101E"/>
    <w:rsid w:val="001F1748"/>
    <w:rsid w:val="001F1E0D"/>
    <w:rsid w:val="001F2644"/>
    <w:rsid w:val="001F2EF2"/>
    <w:rsid w:val="001F59CD"/>
    <w:rsid w:val="001F5A2C"/>
    <w:rsid w:val="001F6599"/>
    <w:rsid w:val="001F77DC"/>
    <w:rsid w:val="002005E2"/>
    <w:rsid w:val="00200C18"/>
    <w:rsid w:val="00200E17"/>
    <w:rsid w:val="0020128F"/>
    <w:rsid w:val="00201576"/>
    <w:rsid w:val="002029C0"/>
    <w:rsid w:val="0020555B"/>
    <w:rsid w:val="00205741"/>
    <w:rsid w:val="002071F6"/>
    <w:rsid w:val="002071FF"/>
    <w:rsid w:val="00207EBF"/>
    <w:rsid w:val="00207FF1"/>
    <w:rsid w:val="0021109C"/>
    <w:rsid w:val="002121DE"/>
    <w:rsid w:val="002122D2"/>
    <w:rsid w:val="0021404C"/>
    <w:rsid w:val="0021513D"/>
    <w:rsid w:val="00215172"/>
    <w:rsid w:val="002152FA"/>
    <w:rsid w:val="00215B3E"/>
    <w:rsid w:val="00216034"/>
    <w:rsid w:val="00216187"/>
    <w:rsid w:val="00216A65"/>
    <w:rsid w:val="00220292"/>
    <w:rsid w:val="0022109C"/>
    <w:rsid w:val="002210E2"/>
    <w:rsid w:val="00221B5A"/>
    <w:rsid w:val="0022331B"/>
    <w:rsid w:val="00223A62"/>
    <w:rsid w:val="002249DB"/>
    <w:rsid w:val="00224DCF"/>
    <w:rsid w:val="00225056"/>
    <w:rsid w:val="00225CBB"/>
    <w:rsid w:val="00226DDB"/>
    <w:rsid w:val="00226EAA"/>
    <w:rsid w:val="00227DEE"/>
    <w:rsid w:val="002302EC"/>
    <w:rsid w:val="002319BB"/>
    <w:rsid w:val="002321BE"/>
    <w:rsid w:val="002327FC"/>
    <w:rsid w:val="0023346A"/>
    <w:rsid w:val="00233A0A"/>
    <w:rsid w:val="0023512F"/>
    <w:rsid w:val="0023612C"/>
    <w:rsid w:val="00236931"/>
    <w:rsid w:val="0024092B"/>
    <w:rsid w:val="0024129E"/>
    <w:rsid w:val="00241AA1"/>
    <w:rsid w:val="00241B4F"/>
    <w:rsid w:val="00243BDB"/>
    <w:rsid w:val="00244EF7"/>
    <w:rsid w:val="00246FF1"/>
    <w:rsid w:val="0024717C"/>
    <w:rsid w:val="00247CA7"/>
    <w:rsid w:val="00251245"/>
    <w:rsid w:val="00251AC7"/>
    <w:rsid w:val="002533DC"/>
    <w:rsid w:val="0025377E"/>
    <w:rsid w:val="00253FF0"/>
    <w:rsid w:val="00254702"/>
    <w:rsid w:val="00254ACB"/>
    <w:rsid w:val="00254EB1"/>
    <w:rsid w:val="0025501B"/>
    <w:rsid w:val="0025509C"/>
    <w:rsid w:val="0025634A"/>
    <w:rsid w:val="00261382"/>
    <w:rsid w:val="00261FDF"/>
    <w:rsid w:val="00263E35"/>
    <w:rsid w:val="00265B9C"/>
    <w:rsid w:val="00266EBC"/>
    <w:rsid w:val="002701D2"/>
    <w:rsid w:val="00270DDA"/>
    <w:rsid w:val="00271135"/>
    <w:rsid w:val="00272013"/>
    <w:rsid w:val="00273699"/>
    <w:rsid w:val="00273931"/>
    <w:rsid w:val="00274FB1"/>
    <w:rsid w:val="0027568B"/>
    <w:rsid w:val="00275D22"/>
    <w:rsid w:val="00275E09"/>
    <w:rsid w:val="00276BA1"/>
    <w:rsid w:val="00277702"/>
    <w:rsid w:val="002778F6"/>
    <w:rsid w:val="00277B32"/>
    <w:rsid w:val="00280106"/>
    <w:rsid w:val="00281809"/>
    <w:rsid w:val="0028193E"/>
    <w:rsid w:val="00281AB6"/>
    <w:rsid w:val="00281CDF"/>
    <w:rsid w:val="00282358"/>
    <w:rsid w:val="002827FE"/>
    <w:rsid w:val="00282A6B"/>
    <w:rsid w:val="002830AD"/>
    <w:rsid w:val="00283B41"/>
    <w:rsid w:val="00285D15"/>
    <w:rsid w:val="00286477"/>
    <w:rsid w:val="002872AD"/>
    <w:rsid w:val="002874BE"/>
    <w:rsid w:val="002876A7"/>
    <w:rsid w:val="00290262"/>
    <w:rsid w:val="00290786"/>
    <w:rsid w:val="00291B33"/>
    <w:rsid w:val="00291E2C"/>
    <w:rsid w:val="0029281D"/>
    <w:rsid w:val="0029307F"/>
    <w:rsid w:val="0029334F"/>
    <w:rsid w:val="00293E01"/>
    <w:rsid w:val="0029478F"/>
    <w:rsid w:val="002968DD"/>
    <w:rsid w:val="00296DD7"/>
    <w:rsid w:val="00297AEA"/>
    <w:rsid w:val="00297C15"/>
    <w:rsid w:val="00297DFA"/>
    <w:rsid w:val="002A21AE"/>
    <w:rsid w:val="002A42A5"/>
    <w:rsid w:val="002A47B7"/>
    <w:rsid w:val="002A53AC"/>
    <w:rsid w:val="002A5CD2"/>
    <w:rsid w:val="002A7C66"/>
    <w:rsid w:val="002B0594"/>
    <w:rsid w:val="002B0E2D"/>
    <w:rsid w:val="002B1962"/>
    <w:rsid w:val="002B1FC9"/>
    <w:rsid w:val="002B1FE7"/>
    <w:rsid w:val="002B228B"/>
    <w:rsid w:val="002B25D2"/>
    <w:rsid w:val="002B3A58"/>
    <w:rsid w:val="002B43DB"/>
    <w:rsid w:val="002B5213"/>
    <w:rsid w:val="002B5292"/>
    <w:rsid w:val="002B56D4"/>
    <w:rsid w:val="002B59E8"/>
    <w:rsid w:val="002B6AD9"/>
    <w:rsid w:val="002C112B"/>
    <w:rsid w:val="002C1211"/>
    <w:rsid w:val="002C1261"/>
    <w:rsid w:val="002C1B4A"/>
    <w:rsid w:val="002C257D"/>
    <w:rsid w:val="002C2938"/>
    <w:rsid w:val="002C3C01"/>
    <w:rsid w:val="002C4AC0"/>
    <w:rsid w:val="002C4BAB"/>
    <w:rsid w:val="002C5371"/>
    <w:rsid w:val="002C67B0"/>
    <w:rsid w:val="002C7A80"/>
    <w:rsid w:val="002D02A7"/>
    <w:rsid w:val="002D02FA"/>
    <w:rsid w:val="002D0543"/>
    <w:rsid w:val="002D3490"/>
    <w:rsid w:val="002D3503"/>
    <w:rsid w:val="002D4206"/>
    <w:rsid w:val="002D426B"/>
    <w:rsid w:val="002D4CD5"/>
    <w:rsid w:val="002D5145"/>
    <w:rsid w:val="002D5CC0"/>
    <w:rsid w:val="002D6406"/>
    <w:rsid w:val="002D6BAE"/>
    <w:rsid w:val="002D6DFE"/>
    <w:rsid w:val="002D728B"/>
    <w:rsid w:val="002E0E15"/>
    <w:rsid w:val="002E1F24"/>
    <w:rsid w:val="002E2BF9"/>
    <w:rsid w:val="002E6124"/>
    <w:rsid w:val="002F2117"/>
    <w:rsid w:val="002F3145"/>
    <w:rsid w:val="002F329C"/>
    <w:rsid w:val="002F3900"/>
    <w:rsid w:val="002F3F4B"/>
    <w:rsid w:val="002F46B4"/>
    <w:rsid w:val="002F592C"/>
    <w:rsid w:val="002F6F4F"/>
    <w:rsid w:val="002F72B0"/>
    <w:rsid w:val="002F7DB8"/>
    <w:rsid w:val="00300248"/>
    <w:rsid w:val="003003BD"/>
    <w:rsid w:val="00300CC5"/>
    <w:rsid w:val="0030153C"/>
    <w:rsid w:val="00301C3D"/>
    <w:rsid w:val="00301EF5"/>
    <w:rsid w:val="0030205D"/>
    <w:rsid w:val="00302539"/>
    <w:rsid w:val="00303237"/>
    <w:rsid w:val="003050FE"/>
    <w:rsid w:val="00305777"/>
    <w:rsid w:val="003067B1"/>
    <w:rsid w:val="00306812"/>
    <w:rsid w:val="003102FE"/>
    <w:rsid w:val="00310AB7"/>
    <w:rsid w:val="00313E6E"/>
    <w:rsid w:val="00314E7F"/>
    <w:rsid w:val="00316245"/>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50CF"/>
    <w:rsid w:val="00336494"/>
    <w:rsid w:val="0033690A"/>
    <w:rsid w:val="00337021"/>
    <w:rsid w:val="0033766B"/>
    <w:rsid w:val="00338B51"/>
    <w:rsid w:val="00341DBA"/>
    <w:rsid w:val="003423B6"/>
    <w:rsid w:val="00342567"/>
    <w:rsid w:val="003426AA"/>
    <w:rsid w:val="00342D7A"/>
    <w:rsid w:val="00342D8D"/>
    <w:rsid w:val="00342DF2"/>
    <w:rsid w:val="003435FA"/>
    <w:rsid w:val="0034494E"/>
    <w:rsid w:val="003463ED"/>
    <w:rsid w:val="00346AF7"/>
    <w:rsid w:val="00347736"/>
    <w:rsid w:val="003479D4"/>
    <w:rsid w:val="003524B1"/>
    <w:rsid w:val="0035258D"/>
    <w:rsid w:val="003526B2"/>
    <w:rsid w:val="003528CD"/>
    <w:rsid w:val="00352970"/>
    <w:rsid w:val="003550C3"/>
    <w:rsid w:val="0035561E"/>
    <w:rsid w:val="00355D30"/>
    <w:rsid w:val="00357149"/>
    <w:rsid w:val="003576A7"/>
    <w:rsid w:val="003606BE"/>
    <w:rsid w:val="0036093F"/>
    <w:rsid w:val="003616B4"/>
    <w:rsid w:val="00362ADD"/>
    <w:rsid w:val="00363A2E"/>
    <w:rsid w:val="003644FB"/>
    <w:rsid w:val="0036495F"/>
    <w:rsid w:val="00365695"/>
    <w:rsid w:val="00365E0F"/>
    <w:rsid w:val="003665CF"/>
    <w:rsid w:val="003678F5"/>
    <w:rsid w:val="003705C3"/>
    <w:rsid w:val="00372001"/>
    <w:rsid w:val="003727C1"/>
    <w:rsid w:val="00372FDA"/>
    <w:rsid w:val="003738E5"/>
    <w:rsid w:val="00375931"/>
    <w:rsid w:val="00376923"/>
    <w:rsid w:val="00376C61"/>
    <w:rsid w:val="00377291"/>
    <w:rsid w:val="00377A6F"/>
    <w:rsid w:val="003824B2"/>
    <w:rsid w:val="00382894"/>
    <w:rsid w:val="0038336D"/>
    <w:rsid w:val="00383D0D"/>
    <w:rsid w:val="0038495B"/>
    <w:rsid w:val="0038496C"/>
    <w:rsid w:val="003853CD"/>
    <w:rsid w:val="00386517"/>
    <w:rsid w:val="003912CB"/>
    <w:rsid w:val="0039264B"/>
    <w:rsid w:val="00392DC9"/>
    <w:rsid w:val="00392E28"/>
    <w:rsid w:val="0039426F"/>
    <w:rsid w:val="00394DE9"/>
    <w:rsid w:val="0039506D"/>
    <w:rsid w:val="00395EFE"/>
    <w:rsid w:val="00396BA9"/>
    <w:rsid w:val="00396FEA"/>
    <w:rsid w:val="003A1D19"/>
    <w:rsid w:val="003A2AD6"/>
    <w:rsid w:val="003A36FD"/>
    <w:rsid w:val="003A458E"/>
    <w:rsid w:val="003A4C44"/>
    <w:rsid w:val="003A69ED"/>
    <w:rsid w:val="003B23D7"/>
    <w:rsid w:val="003B3803"/>
    <w:rsid w:val="003B5C8F"/>
    <w:rsid w:val="003B6831"/>
    <w:rsid w:val="003B6A3F"/>
    <w:rsid w:val="003B6D10"/>
    <w:rsid w:val="003B79DF"/>
    <w:rsid w:val="003C089B"/>
    <w:rsid w:val="003C0D50"/>
    <w:rsid w:val="003C53ED"/>
    <w:rsid w:val="003C5B13"/>
    <w:rsid w:val="003C796E"/>
    <w:rsid w:val="003D01FA"/>
    <w:rsid w:val="003D0E2F"/>
    <w:rsid w:val="003D1B07"/>
    <w:rsid w:val="003D634B"/>
    <w:rsid w:val="003D6B83"/>
    <w:rsid w:val="003E0A82"/>
    <w:rsid w:val="003E245C"/>
    <w:rsid w:val="003E2DA4"/>
    <w:rsid w:val="003E300B"/>
    <w:rsid w:val="003E3F44"/>
    <w:rsid w:val="003E4E47"/>
    <w:rsid w:val="003E59AF"/>
    <w:rsid w:val="003E780E"/>
    <w:rsid w:val="003F03B2"/>
    <w:rsid w:val="003F1240"/>
    <w:rsid w:val="003F1E37"/>
    <w:rsid w:val="003F38C2"/>
    <w:rsid w:val="003F3C92"/>
    <w:rsid w:val="003F4485"/>
    <w:rsid w:val="003F6128"/>
    <w:rsid w:val="003F699C"/>
    <w:rsid w:val="003F7E1B"/>
    <w:rsid w:val="00400625"/>
    <w:rsid w:val="00400E68"/>
    <w:rsid w:val="004011DE"/>
    <w:rsid w:val="00401DC8"/>
    <w:rsid w:val="00402213"/>
    <w:rsid w:val="00402239"/>
    <w:rsid w:val="00402C56"/>
    <w:rsid w:val="00403161"/>
    <w:rsid w:val="00404065"/>
    <w:rsid w:val="0040422E"/>
    <w:rsid w:val="00405212"/>
    <w:rsid w:val="00407446"/>
    <w:rsid w:val="00412B8F"/>
    <w:rsid w:val="00412DC8"/>
    <w:rsid w:val="004132D1"/>
    <w:rsid w:val="00413956"/>
    <w:rsid w:val="00413CEE"/>
    <w:rsid w:val="004140D9"/>
    <w:rsid w:val="00414C2B"/>
    <w:rsid w:val="0041583A"/>
    <w:rsid w:val="00415A85"/>
    <w:rsid w:val="00416E60"/>
    <w:rsid w:val="00420420"/>
    <w:rsid w:val="004207C1"/>
    <w:rsid w:val="00420DE8"/>
    <w:rsid w:val="00423DA3"/>
    <w:rsid w:val="00424A7D"/>
    <w:rsid w:val="00424DDB"/>
    <w:rsid w:val="00424FCC"/>
    <w:rsid w:val="00425059"/>
    <w:rsid w:val="00426ADC"/>
    <w:rsid w:val="00426F5C"/>
    <w:rsid w:val="00427424"/>
    <w:rsid w:val="00427EE0"/>
    <w:rsid w:val="004300A8"/>
    <w:rsid w:val="00430372"/>
    <w:rsid w:val="004335BD"/>
    <w:rsid w:val="00435512"/>
    <w:rsid w:val="00436720"/>
    <w:rsid w:val="0043703E"/>
    <w:rsid w:val="00440A90"/>
    <w:rsid w:val="004418A1"/>
    <w:rsid w:val="00442164"/>
    <w:rsid w:val="00443555"/>
    <w:rsid w:val="004435E6"/>
    <w:rsid w:val="00443681"/>
    <w:rsid w:val="004436DC"/>
    <w:rsid w:val="00444AE6"/>
    <w:rsid w:val="00444B4B"/>
    <w:rsid w:val="00446CE9"/>
    <w:rsid w:val="004474EE"/>
    <w:rsid w:val="00450377"/>
    <w:rsid w:val="00450AA5"/>
    <w:rsid w:val="00450AB3"/>
    <w:rsid w:val="00451774"/>
    <w:rsid w:val="00452142"/>
    <w:rsid w:val="004527F5"/>
    <w:rsid w:val="004533DD"/>
    <w:rsid w:val="00453C26"/>
    <w:rsid w:val="0045450A"/>
    <w:rsid w:val="0045595E"/>
    <w:rsid w:val="0045623D"/>
    <w:rsid w:val="004602DB"/>
    <w:rsid w:val="00460A5E"/>
    <w:rsid w:val="0046180F"/>
    <w:rsid w:val="00461C25"/>
    <w:rsid w:val="004626BB"/>
    <w:rsid w:val="00464A3D"/>
    <w:rsid w:val="0046710D"/>
    <w:rsid w:val="00467853"/>
    <w:rsid w:val="00470891"/>
    <w:rsid w:val="004710DC"/>
    <w:rsid w:val="004713A9"/>
    <w:rsid w:val="004713FB"/>
    <w:rsid w:val="00473562"/>
    <w:rsid w:val="00473C1A"/>
    <w:rsid w:val="00474271"/>
    <w:rsid w:val="00474678"/>
    <w:rsid w:val="0047684A"/>
    <w:rsid w:val="00477C68"/>
    <w:rsid w:val="00480421"/>
    <w:rsid w:val="004808CC"/>
    <w:rsid w:val="0048102A"/>
    <w:rsid w:val="0048214B"/>
    <w:rsid w:val="004833B0"/>
    <w:rsid w:val="004835BF"/>
    <w:rsid w:val="00483E04"/>
    <w:rsid w:val="0048569C"/>
    <w:rsid w:val="00485B0F"/>
    <w:rsid w:val="00485F01"/>
    <w:rsid w:val="00486CB3"/>
    <w:rsid w:val="00486CFC"/>
    <w:rsid w:val="004870CC"/>
    <w:rsid w:val="004872BA"/>
    <w:rsid w:val="00490BA7"/>
    <w:rsid w:val="0049163E"/>
    <w:rsid w:val="0049205D"/>
    <w:rsid w:val="00493C98"/>
    <w:rsid w:val="00496719"/>
    <w:rsid w:val="00496763"/>
    <w:rsid w:val="00496780"/>
    <w:rsid w:val="004969EE"/>
    <w:rsid w:val="004972A5"/>
    <w:rsid w:val="00497673"/>
    <w:rsid w:val="004A07FA"/>
    <w:rsid w:val="004A27EB"/>
    <w:rsid w:val="004A338B"/>
    <w:rsid w:val="004A43DA"/>
    <w:rsid w:val="004A461F"/>
    <w:rsid w:val="004A466E"/>
    <w:rsid w:val="004A4AB5"/>
    <w:rsid w:val="004A74F0"/>
    <w:rsid w:val="004B1D4E"/>
    <w:rsid w:val="004B1F72"/>
    <w:rsid w:val="004B20C7"/>
    <w:rsid w:val="004B2654"/>
    <w:rsid w:val="004B32DC"/>
    <w:rsid w:val="004B373D"/>
    <w:rsid w:val="004B3949"/>
    <w:rsid w:val="004B3E8C"/>
    <w:rsid w:val="004B410A"/>
    <w:rsid w:val="004B47C8"/>
    <w:rsid w:val="004B5765"/>
    <w:rsid w:val="004B593D"/>
    <w:rsid w:val="004B65A4"/>
    <w:rsid w:val="004B6600"/>
    <w:rsid w:val="004B68DA"/>
    <w:rsid w:val="004B71EE"/>
    <w:rsid w:val="004B7424"/>
    <w:rsid w:val="004B74AD"/>
    <w:rsid w:val="004B78F0"/>
    <w:rsid w:val="004C0A5C"/>
    <w:rsid w:val="004C1619"/>
    <w:rsid w:val="004C1FF5"/>
    <w:rsid w:val="004C318D"/>
    <w:rsid w:val="004C4C01"/>
    <w:rsid w:val="004C5ABD"/>
    <w:rsid w:val="004C5EA5"/>
    <w:rsid w:val="004C70EC"/>
    <w:rsid w:val="004C7495"/>
    <w:rsid w:val="004D0A0E"/>
    <w:rsid w:val="004D1347"/>
    <w:rsid w:val="004D234A"/>
    <w:rsid w:val="004D2460"/>
    <w:rsid w:val="004D277D"/>
    <w:rsid w:val="004D284B"/>
    <w:rsid w:val="004D2C68"/>
    <w:rsid w:val="004D320E"/>
    <w:rsid w:val="004D35AC"/>
    <w:rsid w:val="004D5006"/>
    <w:rsid w:val="004D7D42"/>
    <w:rsid w:val="004D7FE4"/>
    <w:rsid w:val="004E0492"/>
    <w:rsid w:val="004E076E"/>
    <w:rsid w:val="004E0C02"/>
    <w:rsid w:val="004E202F"/>
    <w:rsid w:val="004E2D99"/>
    <w:rsid w:val="004E30DC"/>
    <w:rsid w:val="004E34A5"/>
    <w:rsid w:val="004E436B"/>
    <w:rsid w:val="004E5EDA"/>
    <w:rsid w:val="004E6039"/>
    <w:rsid w:val="004E6F2B"/>
    <w:rsid w:val="004E71AE"/>
    <w:rsid w:val="004F0137"/>
    <w:rsid w:val="004F0551"/>
    <w:rsid w:val="004F0640"/>
    <w:rsid w:val="004F0AF4"/>
    <w:rsid w:val="004F1626"/>
    <w:rsid w:val="004F23EF"/>
    <w:rsid w:val="004F3046"/>
    <w:rsid w:val="004F3A56"/>
    <w:rsid w:val="004F488A"/>
    <w:rsid w:val="004F5AEA"/>
    <w:rsid w:val="004F5F3B"/>
    <w:rsid w:val="004F6AD0"/>
    <w:rsid w:val="004F717C"/>
    <w:rsid w:val="00500020"/>
    <w:rsid w:val="00500BE3"/>
    <w:rsid w:val="00501FD8"/>
    <w:rsid w:val="005022E5"/>
    <w:rsid w:val="005034BD"/>
    <w:rsid w:val="005035E2"/>
    <w:rsid w:val="0050363C"/>
    <w:rsid w:val="0050387B"/>
    <w:rsid w:val="005046DF"/>
    <w:rsid w:val="005048A3"/>
    <w:rsid w:val="00505611"/>
    <w:rsid w:val="00505799"/>
    <w:rsid w:val="005058EB"/>
    <w:rsid w:val="00506216"/>
    <w:rsid w:val="0050795B"/>
    <w:rsid w:val="00507AA9"/>
    <w:rsid w:val="0051127D"/>
    <w:rsid w:val="005114B1"/>
    <w:rsid w:val="00511E1D"/>
    <w:rsid w:val="00512D6E"/>
    <w:rsid w:val="00513FAC"/>
    <w:rsid w:val="00514E24"/>
    <w:rsid w:val="00516216"/>
    <w:rsid w:val="005162C9"/>
    <w:rsid w:val="0051635D"/>
    <w:rsid w:val="00516880"/>
    <w:rsid w:val="00517A92"/>
    <w:rsid w:val="00522096"/>
    <w:rsid w:val="005220C6"/>
    <w:rsid w:val="005228B8"/>
    <w:rsid w:val="00522F09"/>
    <w:rsid w:val="00524A55"/>
    <w:rsid w:val="005253BF"/>
    <w:rsid w:val="005278B5"/>
    <w:rsid w:val="00527EF2"/>
    <w:rsid w:val="00530B60"/>
    <w:rsid w:val="0053334A"/>
    <w:rsid w:val="005337E8"/>
    <w:rsid w:val="00533C8E"/>
    <w:rsid w:val="00535700"/>
    <w:rsid w:val="00540390"/>
    <w:rsid w:val="0054092B"/>
    <w:rsid w:val="00541600"/>
    <w:rsid w:val="00541E47"/>
    <w:rsid w:val="00542BA3"/>
    <w:rsid w:val="00543B47"/>
    <w:rsid w:val="005441CC"/>
    <w:rsid w:val="00544DBC"/>
    <w:rsid w:val="00545E0F"/>
    <w:rsid w:val="00545F4B"/>
    <w:rsid w:val="0054644E"/>
    <w:rsid w:val="005464A6"/>
    <w:rsid w:val="00547047"/>
    <w:rsid w:val="005479AB"/>
    <w:rsid w:val="005506CE"/>
    <w:rsid w:val="0055236E"/>
    <w:rsid w:val="005526FA"/>
    <w:rsid w:val="00552DB7"/>
    <w:rsid w:val="00553ABF"/>
    <w:rsid w:val="00554020"/>
    <w:rsid w:val="005553E5"/>
    <w:rsid w:val="00555ABA"/>
    <w:rsid w:val="005562F6"/>
    <w:rsid w:val="005565D4"/>
    <w:rsid w:val="00556994"/>
    <w:rsid w:val="005569D1"/>
    <w:rsid w:val="00556E1A"/>
    <w:rsid w:val="005607CA"/>
    <w:rsid w:val="00561290"/>
    <w:rsid w:val="00561432"/>
    <w:rsid w:val="0056170E"/>
    <w:rsid w:val="00561AF3"/>
    <w:rsid w:val="00563EAA"/>
    <w:rsid w:val="00563FC7"/>
    <w:rsid w:val="0056490B"/>
    <w:rsid w:val="00564A4C"/>
    <w:rsid w:val="00566638"/>
    <w:rsid w:val="005668F2"/>
    <w:rsid w:val="00566BC8"/>
    <w:rsid w:val="00566D67"/>
    <w:rsid w:val="00567685"/>
    <w:rsid w:val="00567A72"/>
    <w:rsid w:val="005705C8"/>
    <w:rsid w:val="00571096"/>
    <w:rsid w:val="0057202E"/>
    <w:rsid w:val="00572DD8"/>
    <w:rsid w:val="00573ECB"/>
    <w:rsid w:val="005741D5"/>
    <w:rsid w:val="005745FE"/>
    <w:rsid w:val="00574FB6"/>
    <w:rsid w:val="005753B3"/>
    <w:rsid w:val="005764B6"/>
    <w:rsid w:val="0057651A"/>
    <w:rsid w:val="005767E1"/>
    <w:rsid w:val="005771C5"/>
    <w:rsid w:val="00577A69"/>
    <w:rsid w:val="00580E46"/>
    <w:rsid w:val="00583222"/>
    <w:rsid w:val="00583277"/>
    <w:rsid w:val="00583DE4"/>
    <w:rsid w:val="005851CE"/>
    <w:rsid w:val="005852D7"/>
    <w:rsid w:val="00587057"/>
    <w:rsid w:val="00587273"/>
    <w:rsid w:val="005879FD"/>
    <w:rsid w:val="00587C4F"/>
    <w:rsid w:val="00590493"/>
    <w:rsid w:val="005908B8"/>
    <w:rsid w:val="00590A20"/>
    <w:rsid w:val="00591F83"/>
    <w:rsid w:val="005942E0"/>
    <w:rsid w:val="005946B9"/>
    <w:rsid w:val="0059487D"/>
    <w:rsid w:val="00595AA9"/>
    <w:rsid w:val="00596E08"/>
    <w:rsid w:val="005973C9"/>
    <w:rsid w:val="005A013D"/>
    <w:rsid w:val="005A1824"/>
    <w:rsid w:val="005A1A56"/>
    <w:rsid w:val="005A241E"/>
    <w:rsid w:val="005A3718"/>
    <w:rsid w:val="005A4B61"/>
    <w:rsid w:val="005A53E0"/>
    <w:rsid w:val="005A683D"/>
    <w:rsid w:val="005B08F8"/>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2C9C"/>
    <w:rsid w:val="005C3952"/>
    <w:rsid w:val="005C5728"/>
    <w:rsid w:val="005C57DB"/>
    <w:rsid w:val="005C7EE5"/>
    <w:rsid w:val="005D0442"/>
    <w:rsid w:val="005D0750"/>
    <w:rsid w:val="005D11B0"/>
    <w:rsid w:val="005D27E5"/>
    <w:rsid w:val="005D32C5"/>
    <w:rsid w:val="005D5098"/>
    <w:rsid w:val="005D57C5"/>
    <w:rsid w:val="005E0309"/>
    <w:rsid w:val="005E0BAB"/>
    <w:rsid w:val="005E29AC"/>
    <w:rsid w:val="005E2EF0"/>
    <w:rsid w:val="005E384E"/>
    <w:rsid w:val="005E40EB"/>
    <w:rsid w:val="005E4507"/>
    <w:rsid w:val="005E692F"/>
    <w:rsid w:val="005E6A6B"/>
    <w:rsid w:val="005E6BA2"/>
    <w:rsid w:val="005F0BF9"/>
    <w:rsid w:val="005F119E"/>
    <w:rsid w:val="005F14E3"/>
    <w:rsid w:val="005F1B11"/>
    <w:rsid w:val="005F2B4D"/>
    <w:rsid w:val="005F3AEF"/>
    <w:rsid w:val="005F52B5"/>
    <w:rsid w:val="005F5AAB"/>
    <w:rsid w:val="005F6973"/>
    <w:rsid w:val="005F7A55"/>
    <w:rsid w:val="00600005"/>
    <w:rsid w:val="00600050"/>
    <w:rsid w:val="006010CC"/>
    <w:rsid w:val="006020EF"/>
    <w:rsid w:val="00603EC7"/>
    <w:rsid w:val="00604369"/>
    <w:rsid w:val="006047E2"/>
    <w:rsid w:val="0060543E"/>
    <w:rsid w:val="006062FA"/>
    <w:rsid w:val="0061022B"/>
    <w:rsid w:val="00610A63"/>
    <w:rsid w:val="006114A6"/>
    <w:rsid w:val="00611B4B"/>
    <w:rsid w:val="00614F19"/>
    <w:rsid w:val="00616D69"/>
    <w:rsid w:val="00621DC9"/>
    <w:rsid w:val="00622179"/>
    <w:rsid w:val="00622422"/>
    <w:rsid w:val="006225AE"/>
    <w:rsid w:val="00623770"/>
    <w:rsid w:val="00623C29"/>
    <w:rsid w:val="00624624"/>
    <w:rsid w:val="00624AD0"/>
    <w:rsid w:val="00624B10"/>
    <w:rsid w:val="0062521E"/>
    <w:rsid w:val="00625C5D"/>
    <w:rsid w:val="006264D8"/>
    <w:rsid w:val="00627095"/>
    <w:rsid w:val="0063024E"/>
    <w:rsid w:val="006302FA"/>
    <w:rsid w:val="0063061C"/>
    <w:rsid w:val="00631BA2"/>
    <w:rsid w:val="00631F40"/>
    <w:rsid w:val="00632488"/>
    <w:rsid w:val="00632545"/>
    <w:rsid w:val="006325D5"/>
    <w:rsid w:val="00634986"/>
    <w:rsid w:val="00637248"/>
    <w:rsid w:val="00637E06"/>
    <w:rsid w:val="006405DF"/>
    <w:rsid w:val="0064084D"/>
    <w:rsid w:val="00642453"/>
    <w:rsid w:val="00642D6E"/>
    <w:rsid w:val="006436C0"/>
    <w:rsid w:val="00643F1F"/>
    <w:rsid w:val="00643F5D"/>
    <w:rsid w:val="0064458A"/>
    <w:rsid w:val="00644B5B"/>
    <w:rsid w:val="006463E6"/>
    <w:rsid w:val="00647811"/>
    <w:rsid w:val="00651070"/>
    <w:rsid w:val="00651BA4"/>
    <w:rsid w:val="00652665"/>
    <w:rsid w:val="0065295B"/>
    <w:rsid w:val="00653B32"/>
    <w:rsid w:val="00653D0D"/>
    <w:rsid w:val="0065406D"/>
    <w:rsid w:val="0065429A"/>
    <w:rsid w:val="00655D96"/>
    <w:rsid w:val="00656854"/>
    <w:rsid w:val="00660F0B"/>
    <w:rsid w:val="006631E3"/>
    <w:rsid w:val="006631F7"/>
    <w:rsid w:val="00663C49"/>
    <w:rsid w:val="00665219"/>
    <w:rsid w:val="006664D4"/>
    <w:rsid w:val="00666664"/>
    <w:rsid w:val="00666D61"/>
    <w:rsid w:val="006701E2"/>
    <w:rsid w:val="00670338"/>
    <w:rsid w:val="0067076C"/>
    <w:rsid w:val="00670C2C"/>
    <w:rsid w:val="00670DE0"/>
    <w:rsid w:val="00672052"/>
    <w:rsid w:val="006726E0"/>
    <w:rsid w:val="00673126"/>
    <w:rsid w:val="00673256"/>
    <w:rsid w:val="0067383E"/>
    <w:rsid w:val="0067470F"/>
    <w:rsid w:val="00675436"/>
    <w:rsid w:val="00675CA7"/>
    <w:rsid w:val="00676A46"/>
    <w:rsid w:val="00676D72"/>
    <w:rsid w:val="00680AD3"/>
    <w:rsid w:val="00681C00"/>
    <w:rsid w:val="00681DFD"/>
    <w:rsid w:val="00682333"/>
    <w:rsid w:val="0068310C"/>
    <w:rsid w:val="006834E4"/>
    <w:rsid w:val="00683A15"/>
    <w:rsid w:val="00684038"/>
    <w:rsid w:val="006842BD"/>
    <w:rsid w:val="0068519E"/>
    <w:rsid w:val="0069036C"/>
    <w:rsid w:val="0069167B"/>
    <w:rsid w:val="006918A8"/>
    <w:rsid w:val="00691E5D"/>
    <w:rsid w:val="00692057"/>
    <w:rsid w:val="0069237B"/>
    <w:rsid w:val="006935BC"/>
    <w:rsid w:val="0069393D"/>
    <w:rsid w:val="00693C39"/>
    <w:rsid w:val="00695317"/>
    <w:rsid w:val="00695978"/>
    <w:rsid w:val="00695F2A"/>
    <w:rsid w:val="006961C5"/>
    <w:rsid w:val="0069660A"/>
    <w:rsid w:val="00696B6E"/>
    <w:rsid w:val="00697560"/>
    <w:rsid w:val="006A0021"/>
    <w:rsid w:val="006A11C9"/>
    <w:rsid w:val="006A2517"/>
    <w:rsid w:val="006A5E37"/>
    <w:rsid w:val="006A63DA"/>
    <w:rsid w:val="006A644C"/>
    <w:rsid w:val="006A69E4"/>
    <w:rsid w:val="006A6C13"/>
    <w:rsid w:val="006A7045"/>
    <w:rsid w:val="006A7D0E"/>
    <w:rsid w:val="006A7D75"/>
    <w:rsid w:val="006B1034"/>
    <w:rsid w:val="006B37E3"/>
    <w:rsid w:val="006B3CD8"/>
    <w:rsid w:val="006B53A9"/>
    <w:rsid w:val="006B573D"/>
    <w:rsid w:val="006B675C"/>
    <w:rsid w:val="006B69AD"/>
    <w:rsid w:val="006B74A5"/>
    <w:rsid w:val="006B74EA"/>
    <w:rsid w:val="006B7567"/>
    <w:rsid w:val="006C0325"/>
    <w:rsid w:val="006C0501"/>
    <w:rsid w:val="006C1CD5"/>
    <w:rsid w:val="006C2B51"/>
    <w:rsid w:val="006C347F"/>
    <w:rsid w:val="006C34E5"/>
    <w:rsid w:val="006C365B"/>
    <w:rsid w:val="006C42A1"/>
    <w:rsid w:val="006C5BB9"/>
    <w:rsid w:val="006C62A2"/>
    <w:rsid w:val="006C68E1"/>
    <w:rsid w:val="006D4919"/>
    <w:rsid w:val="006D6073"/>
    <w:rsid w:val="006D6266"/>
    <w:rsid w:val="006E055E"/>
    <w:rsid w:val="006E0E6C"/>
    <w:rsid w:val="006E1030"/>
    <w:rsid w:val="006E5041"/>
    <w:rsid w:val="006E510D"/>
    <w:rsid w:val="006E5606"/>
    <w:rsid w:val="006E56C5"/>
    <w:rsid w:val="006E6443"/>
    <w:rsid w:val="006E6687"/>
    <w:rsid w:val="006E71BB"/>
    <w:rsid w:val="006E7597"/>
    <w:rsid w:val="006F09CF"/>
    <w:rsid w:val="006F2583"/>
    <w:rsid w:val="006F2FDC"/>
    <w:rsid w:val="006F3637"/>
    <w:rsid w:val="006F37D9"/>
    <w:rsid w:val="006F38F1"/>
    <w:rsid w:val="006F4409"/>
    <w:rsid w:val="006F4CCF"/>
    <w:rsid w:val="006F4F97"/>
    <w:rsid w:val="006F6119"/>
    <w:rsid w:val="006F6E18"/>
    <w:rsid w:val="006F76E5"/>
    <w:rsid w:val="007003CB"/>
    <w:rsid w:val="00702352"/>
    <w:rsid w:val="00702959"/>
    <w:rsid w:val="00702D7C"/>
    <w:rsid w:val="0070316D"/>
    <w:rsid w:val="00703BB1"/>
    <w:rsid w:val="0070404B"/>
    <w:rsid w:val="007042D7"/>
    <w:rsid w:val="00704D31"/>
    <w:rsid w:val="007050D0"/>
    <w:rsid w:val="0070569C"/>
    <w:rsid w:val="00706660"/>
    <w:rsid w:val="00706725"/>
    <w:rsid w:val="00707599"/>
    <w:rsid w:val="00707BD7"/>
    <w:rsid w:val="007107D2"/>
    <w:rsid w:val="00713F7A"/>
    <w:rsid w:val="00714246"/>
    <w:rsid w:val="00714FD2"/>
    <w:rsid w:val="007155D1"/>
    <w:rsid w:val="00716462"/>
    <w:rsid w:val="0071767E"/>
    <w:rsid w:val="00717C5D"/>
    <w:rsid w:val="00720D1B"/>
    <w:rsid w:val="0072207E"/>
    <w:rsid w:val="00722224"/>
    <w:rsid w:val="007237A7"/>
    <w:rsid w:val="007246A2"/>
    <w:rsid w:val="0072517C"/>
    <w:rsid w:val="00725C76"/>
    <w:rsid w:val="00725D4B"/>
    <w:rsid w:val="00726320"/>
    <w:rsid w:val="007304EE"/>
    <w:rsid w:val="00732965"/>
    <w:rsid w:val="00733DE1"/>
    <w:rsid w:val="007340C2"/>
    <w:rsid w:val="0073464E"/>
    <w:rsid w:val="0073539A"/>
    <w:rsid w:val="00735F6C"/>
    <w:rsid w:val="00736A48"/>
    <w:rsid w:val="00736CFD"/>
    <w:rsid w:val="00736D72"/>
    <w:rsid w:val="00737164"/>
    <w:rsid w:val="007371A3"/>
    <w:rsid w:val="00737AFE"/>
    <w:rsid w:val="00737EA5"/>
    <w:rsid w:val="00740A2A"/>
    <w:rsid w:val="00742A9A"/>
    <w:rsid w:val="00744128"/>
    <w:rsid w:val="00745576"/>
    <w:rsid w:val="00745E39"/>
    <w:rsid w:val="00746564"/>
    <w:rsid w:val="00746BCF"/>
    <w:rsid w:val="007478E0"/>
    <w:rsid w:val="00747F2D"/>
    <w:rsid w:val="00750C9E"/>
    <w:rsid w:val="007512FA"/>
    <w:rsid w:val="007513D9"/>
    <w:rsid w:val="007515B3"/>
    <w:rsid w:val="007521E9"/>
    <w:rsid w:val="0075240D"/>
    <w:rsid w:val="00754B6E"/>
    <w:rsid w:val="007554B0"/>
    <w:rsid w:val="007554EF"/>
    <w:rsid w:val="0075555C"/>
    <w:rsid w:val="007578B1"/>
    <w:rsid w:val="00757CBA"/>
    <w:rsid w:val="00757E52"/>
    <w:rsid w:val="0076058E"/>
    <w:rsid w:val="00760C44"/>
    <w:rsid w:val="007610CE"/>
    <w:rsid w:val="007612FB"/>
    <w:rsid w:val="00761912"/>
    <w:rsid w:val="007629F2"/>
    <w:rsid w:val="0076418A"/>
    <w:rsid w:val="007642CB"/>
    <w:rsid w:val="00765226"/>
    <w:rsid w:val="00765520"/>
    <w:rsid w:val="00766879"/>
    <w:rsid w:val="00767CC0"/>
    <w:rsid w:val="00770F29"/>
    <w:rsid w:val="007713DD"/>
    <w:rsid w:val="00771A9C"/>
    <w:rsid w:val="00773208"/>
    <w:rsid w:val="00773A6C"/>
    <w:rsid w:val="007742FE"/>
    <w:rsid w:val="00774DFB"/>
    <w:rsid w:val="0077660A"/>
    <w:rsid w:val="00780BC3"/>
    <w:rsid w:val="00780EEC"/>
    <w:rsid w:val="007820C9"/>
    <w:rsid w:val="00782244"/>
    <w:rsid w:val="00783E9A"/>
    <w:rsid w:val="007848A7"/>
    <w:rsid w:val="0078549F"/>
    <w:rsid w:val="0078636B"/>
    <w:rsid w:val="00786574"/>
    <w:rsid w:val="00787652"/>
    <w:rsid w:val="00790BEF"/>
    <w:rsid w:val="00791919"/>
    <w:rsid w:val="00791BFC"/>
    <w:rsid w:val="00792077"/>
    <w:rsid w:val="0079312B"/>
    <w:rsid w:val="0079416A"/>
    <w:rsid w:val="00794C2B"/>
    <w:rsid w:val="0079523B"/>
    <w:rsid w:val="00795662"/>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018"/>
    <w:rsid w:val="007B74E9"/>
    <w:rsid w:val="007B7D81"/>
    <w:rsid w:val="007C021A"/>
    <w:rsid w:val="007C07F2"/>
    <w:rsid w:val="007C0D80"/>
    <w:rsid w:val="007C2013"/>
    <w:rsid w:val="007C2500"/>
    <w:rsid w:val="007C37DB"/>
    <w:rsid w:val="007C3E09"/>
    <w:rsid w:val="007C4D8A"/>
    <w:rsid w:val="007C51CD"/>
    <w:rsid w:val="007C56FB"/>
    <w:rsid w:val="007C5844"/>
    <w:rsid w:val="007C67C2"/>
    <w:rsid w:val="007D025A"/>
    <w:rsid w:val="007D0F6C"/>
    <w:rsid w:val="007D2455"/>
    <w:rsid w:val="007D2B50"/>
    <w:rsid w:val="007D3A80"/>
    <w:rsid w:val="007D6535"/>
    <w:rsid w:val="007D706B"/>
    <w:rsid w:val="007E09AC"/>
    <w:rsid w:val="007E24ED"/>
    <w:rsid w:val="007E436B"/>
    <w:rsid w:val="007E6EF2"/>
    <w:rsid w:val="007F0038"/>
    <w:rsid w:val="007F090E"/>
    <w:rsid w:val="007F1E4B"/>
    <w:rsid w:val="007F1E6E"/>
    <w:rsid w:val="007F2112"/>
    <w:rsid w:val="007F225F"/>
    <w:rsid w:val="007F3152"/>
    <w:rsid w:val="007F3767"/>
    <w:rsid w:val="007F38A4"/>
    <w:rsid w:val="007F3E20"/>
    <w:rsid w:val="007F3FBC"/>
    <w:rsid w:val="007F54A5"/>
    <w:rsid w:val="007F5695"/>
    <w:rsid w:val="007F6CA9"/>
    <w:rsid w:val="007F6E70"/>
    <w:rsid w:val="007F6EB7"/>
    <w:rsid w:val="007F6EFC"/>
    <w:rsid w:val="00800CE2"/>
    <w:rsid w:val="00801260"/>
    <w:rsid w:val="00801B45"/>
    <w:rsid w:val="00801E7C"/>
    <w:rsid w:val="00802A33"/>
    <w:rsid w:val="008040A5"/>
    <w:rsid w:val="008044EC"/>
    <w:rsid w:val="008048B8"/>
    <w:rsid w:val="00804C27"/>
    <w:rsid w:val="00804F2C"/>
    <w:rsid w:val="0080560A"/>
    <w:rsid w:val="00805FAF"/>
    <w:rsid w:val="008060A0"/>
    <w:rsid w:val="00806C71"/>
    <w:rsid w:val="00813825"/>
    <w:rsid w:val="008143E1"/>
    <w:rsid w:val="00814AC3"/>
    <w:rsid w:val="00814BCA"/>
    <w:rsid w:val="008161CC"/>
    <w:rsid w:val="008162AF"/>
    <w:rsid w:val="00816643"/>
    <w:rsid w:val="00817104"/>
    <w:rsid w:val="00817F49"/>
    <w:rsid w:val="0082042D"/>
    <w:rsid w:val="00820938"/>
    <w:rsid w:val="00821B58"/>
    <w:rsid w:val="0082256B"/>
    <w:rsid w:val="0082290C"/>
    <w:rsid w:val="008231A9"/>
    <w:rsid w:val="00823429"/>
    <w:rsid w:val="0082344F"/>
    <w:rsid w:val="00823F60"/>
    <w:rsid w:val="00824204"/>
    <w:rsid w:val="00824427"/>
    <w:rsid w:val="00825B3E"/>
    <w:rsid w:val="00825B5A"/>
    <w:rsid w:val="0082679B"/>
    <w:rsid w:val="00827A4B"/>
    <w:rsid w:val="00830436"/>
    <w:rsid w:val="008307B9"/>
    <w:rsid w:val="00830CF0"/>
    <w:rsid w:val="0083163F"/>
    <w:rsid w:val="00831E32"/>
    <w:rsid w:val="00832277"/>
    <w:rsid w:val="00833EA4"/>
    <w:rsid w:val="00833F89"/>
    <w:rsid w:val="00833FBE"/>
    <w:rsid w:val="00836765"/>
    <w:rsid w:val="00836A7E"/>
    <w:rsid w:val="008378DD"/>
    <w:rsid w:val="00837CFF"/>
    <w:rsid w:val="00841C4C"/>
    <w:rsid w:val="00842B54"/>
    <w:rsid w:val="00843002"/>
    <w:rsid w:val="00843B5F"/>
    <w:rsid w:val="00843C2A"/>
    <w:rsid w:val="00844A86"/>
    <w:rsid w:val="00845ACD"/>
    <w:rsid w:val="00845DB8"/>
    <w:rsid w:val="008460EF"/>
    <w:rsid w:val="008466EA"/>
    <w:rsid w:val="008469A4"/>
    <w:rsid w:val="00846D9A"/>
    <w:rsid w:val="0085011D"/>
    <w:rsid w:val="008503F5"/>
    <w:rsid w:val="00850743"/>
    <w:rsid w:val="0085094E"/>
    <w:rsid w:val="008519C5"/>
    <w:rsid w:val="00851A29"/>
    <w:rsid w:val="00851FCD"/>
    <w:rsid w:val="00852AA7"/>
    <w:rsid w:val="0085341A"/>
    <w:rsid w:val="00853CDF"/>
    <w:rsid w:val="00854A1A"/>
    <w:rsid w:val="00854ED2"/>
    <w:rsid w:val="0085555A"/>
    <w:rsid w:val="00856E9C"/>
    <w:rsid w:val="00861F86"/>
    <w:rsid w:val="00862888"/>
    <w:rsid w:val="00862992"/>
    <w:rsid w:val="00863B8C"/>
    <w:rsid w:val="00865B30"/>
    <w:rsid w:val="008665B6"/>
    <w:rsid w:val="00866D8B"/>
    <w:rsid w:val="00867317"/>
    <w:rsid w:val="00867553"/>
    <w:rsid w:val="00867675"/>
    <w:rsid w:val="00867A97"/>
    <w:rsid w:val="00867CA8"/>
    <w:rsid w:val="0086E61C"/>
    <w:rsid w:val="0087047D"/>
    <w:rsid w:val="00870785"/>
    <w:rsid w:val="00871524"/>
    <w:rsid w:val="00871745"/>
    <w:rsid w:val="00872401"/>
    <w:rsid w:val="00872592"/>
    <w:rsid w:val="008737B1"/>
    <w:rsid w:val="00875109"/>
    <w:rsid w:val="00875323"/>
    <w:rsid w:val="008755A7"/>
    <w:rsid w:val="008756F8"/>
    <w:rsid w:val="00875B2A"/>
    <w:rsid w:val="008768DA"/>
    <w:rsid w:val="008769E9"/>
    <w:rsid w:val="00876B4B"/>
    <w:rsid w:val="008772DD"/>
    <w:rsid w:val="00877348"/>
    <w:rsid w:val="00880C66"/>
    <w:rsid w:val="008818D9"/>
    <w:rsid w:val="00882021"/>
    <w:rsid w:val="00882EA5"/>
    <w:rsid w:val="00883242"/>
    <w:rsid w:val="0088329E"/>
    <w:rsid w:val="008848AA"/>
    <w:rsid w:val="00884FE9"/>
    <w:rsid w:val="00885439"/>
    <w:rsid w:val="00885573"/>
    <w:rsid w:val="00887759"/>
    <w:rsid w:val="00887A9E"/>
    <w:rsid w:val="00887B6D"/>
    <w:rsid w:val="008916ED"/>
    <w:rsid w:val="00891F1B"/>
    <w:rsid w:val="008944AD"/>
    <w:rsid w:val="00895FA4"/>
    <w:rsid w:val="00896476"/>
    <w:rsid w:val="008964B9"/>
    <w:rsid w:val="008976D8"/>
    <w:rsid w:val="008A0A31"/>
    <w:rsid w:val="008A0AAC"/>
    <w:rsid w:val="008A190E"/>
    <w:rsid w:val="008A19A2"/>
    <w:rsid w:val="008A1C18"/>
    <w:rsid w:val="008A2988"/>
    <w:rsid w:val="008A2F69"/>
    <w:rsid w:val="008A361D"/>
    <w:rsid w:val="008A4B98"/>
    <w:rsid w:val="008A6459"/>
    <w:rsid w:val="008A6D3E"/>
    <w:rsid w:val="008A72C9"/>
    <w:rsid w:val="008A78A8"/>
    <w:rsid w:val="008B1B46"/>
    <w:rsid w:val="008B2E0E"/>
    <w:rsid w:val="008B3293"/>
    <w:rsid w:val="008B35B7"/>
    <w:rsid w:val="008B3A4F"/>
    <w:rsid w:val="008B5293"/>
    <w:rsid w:val="008B5414"/>
    <w:rsid w:val="008B6096"/>
    <w:rsid w:val="008B62C8"/>
    <w:rsid w:val="008B645C"/>
    <w:rsid w:val="008B6F49"/>
    <w:rsid w:val="008B76E8"/>
    <w:rsid w:val="008B7714"/>
    <w:rsid w:val="008B7F68"/>
    <w:rsid w:val="008C046A"/>
    <w:rsid w:val="008C06B9"/>
    <w:rsid w:val="008C0821"/>
    <w:rsid w:val="008C0B6B"/>
    <w:rsid w:val="008C21DA"/>
    <w:rsid w:val="008C3A17"/>
    <w:rsid w:val="008C3AFC"/>
    <w:rsid w:val="008C47BB"/>
    <w:rsid w:val="008C4959"/>
    <w:rsid w:val="008C4C42"/>
    <w:rsid w:val="008C4F08"/>
    <w:rsid w:val="008C5A14"/>
    <w:rsid w:val="008C7013"/>
    <w:rsid w:val="008C7401"/>
    <w:rsid w:val="008C7D65"/>
    <w:rsid w:val="008D00DC"/>
    <w:rsid w:val="008D1455"/>
    <w:rsid w:val="008D1606"/>
    <w:rsid w:val="008D21C1"/>
    <w:rsid w:val="008D22AA"/>
    <w:rsid w:val="008D2C83"/>
    <w:rsid w:val="008D2FB3"/>
    <w:rsid w:val="008D30BB"/>
    <w:rsid w:val="008D365A"/>
    <w:rsid w:val="008D3764"/>
    <w:rsid w:val="008D3981"/>
    <w:rsid w:val="008D4443"/>
    <w:rsid w:val="008D4A74"/>
    <w:rsid w:val="008D53BF"/>
    <w:rsid w:val="008D637B"/>
    <w:rsid w:val="008D697F"/>
    <w:rsid w:val="008D6C5C"/>
    <w:rsid w:val="008D7AD5"/>
    <w:rsid w:val="008E0487"/>
    <w:rsid w:val="008E1748"/>
    <w:rsid w:val="008E29E5"/>
    <w:rsid w:val="008E2E85"/>
    <w:rsid w:val="008E307B"/>
    <w:rsid w:val="008E3E97"/>
    <w:rsid w:val="008E5E96"/>
    <w:rsid w:val="008E6168"/>
    <w:rsid w:val="008E65FA"/>
    <w:rsid w:val="008E78D0"/>
    <w:rsid w:val="008E7B2D"/>
    <w:rsid w:val="008E7DBA"/>
    <w:rsid w:val="008F0489"/>
    <w:rsid w:val="008F0AD9"/>
    <w:rsid w:val="008F1A27"/>
    <w:rsid w:val="008F1DB7"/>
    <w:rsid w:val="008F2B43"/>
    <w:rsid w:val="008F2B74"/>
    <w:rsid w:val="008F3281"/>
    <w:rsid w:val="008F3498"/>
    <w:rsid w:val="008F3878"/>
    <w:rsid w:val="008F3885"/>
    <w:rsid w:val="008F39C2"/>
    <w:rsid w:val="008F5879"/>
    <w:rsid w:val="008F5A0C"/>
    <w:rsid w:val="008F5DE4"/>
    <w:rsid w:val="008F766D"/>
    <w:rsid w:val="008F76B5"/>
    <w:rsid w:val="008F77DF"/>
    <w:rsid w:val="009003BF"/>
    <w:rsid w:val="00900693"/>
    <w:rsid w:val="009013FF"/>
    <w:rsid w:val="00904EB1"/>
    <w:rsid w:val="00905991"/>
    <w:rsid w:val="00905AFB"/>
    <w:rsid w:val="00906DCA"/>
    <w:rsid w:val="00907A53"/>
    <w:rsid w:val="00910067"/>
    <w:rsid w:val="0091036B"/>
    <w:rsid w:val="00910CE2"/>
    <w:rsid w:val="00911589"/>
    <w:rsid w:val="00912347"/>
    <w:rsid w:val="009132C7"/>
    <w:rsid w:val="009135F1"/>
    <w:rsid w:val="00916FA7"/>
    <w:rsid w:val="0091763D"/>
    <w:rsid w:val="00917FD0"/>
    <w:rsid w:val="009201C2"/>
    <w:rsid w:val="00922001"/>
    <w:rsid w:val="00923321"/>
    <w:rsid w:val="00924256"/>
    <w:rsid w:val="00924420"/>
    <w:rsid w:val="0092448F"/>
    <w:rsid w:val="0092544F"/>
    <w:rsid w:val="00926B3C"/>
    <w:rsid w:val="00931300"/>
    <w:rsid w:val="00934D6B"/>
    <w:rsid w:val="0093555A"/>
    <w:rsid w:val="0093587C"/>
    <w:rsid w:val="00936933"/>
    <w:rsid w:val="00937B12"/>
    <w:rsid w:val="00940B39"/>
    <w:rsid w:val="00941922"/>
    <w:rsid w:val="009420D8"/>
    <w:rsid w:val="00943925"/>
    <w:rsid w:val="0094430D"/>
    <w:rsid w:val="00944EE8"/>
    <w:rsid w:val="00945D30"/>
    <w:rsid w:val="009470F9"/>
    <w:rsid w:val="00947B08"/>
    <w:rsid w:val="00951338"/>
    <w:rsid w:val="0095157D"/>
    <w:rsid w:val="00951A9F"/>
    <w:rsid w:val="00951CDE"/>
    <w:rsid w:val="009523A0"/>
    <w:rsid w:val="0095324B"/>
    <w:rsid w:val="009547C9"/>
    <w:rsid w:val="00955212"/>
    <w:rsid w:val="00955BD4"/>
    <w:rsid w:val="00960CC3"/>
    <w:rsid w:val="00961302"/>
    <w:rsid w:val="00961C27"/>
    <w:rsid w:val="00961FD5"/>
    <w:rsid w:val="00962A4A"/>
    <w:rsid w:val="00962E0D"/>
    <w:rsid w:val="00964581"/>
    <w:rsid w:val="00967646"/>
    <w:rsid w:val="00970643"/>
    <w:rsid w:val="0097070A"/>
    <w:rsid w:val="0097091D"/>
    <w:rsid w:val="009717C1"/>
    <w:rsid w:val="00972507"/>
    <w:rsid w:val="009727BF"/>
    <w:rsid w:val="009743E2"/>
    <w:rsid w:val="00974625"/>
    <w:rsid w:val="009753C9"/>
    <w:rsid w:val="00975CFE"/>
    <w:rsid w:val="00976660"/>
    <w:rsid w:val="009772B7"/>
    <w:rsid w:val="00977B14"/>
    <w:rsid w:val="00977C30"/>
    <w:rsid w:val="00977EC0"/>
    <w:rsid w:val="00980623"/>
    <w:rsid w:val="00983681"/>
    <w:rsid w:val="00983FFF"/>
    <w:rsid w:val="00984FB2"/>
    <w:rsid w:val="00985046"/>
    <w:rsid w:val="009853D6"/>
    <w:rsid w:val="00986312"/>
    <w:rsid w:val="009863E8"/>
    <w:rsid w:val="00986472"/>
    <w:rsid w:val="00986D62"/>
    <w:rsid w:val="009878BC"/>
    <w:rsid w:val="009903E2"/>
    <w:rsid w:val="00991195"/>
    <w:rsid w:val="00991438"/>
    <w:rsid w:val="00991B10"/>
    <w:rsid w:val="00991B68"/>
    <w:rsid w:val="00991FC3"/>
    <w:rsid w:val="009921F1"/>
    <w:rsid w:val="00992A7E"/>
    <w:rsid w:val="00992E68"/>
    <w:rsid w:val="009935A6"/>
    <w:rsid w:val="00993A7C"/>
    <w:rsid w:val="00993CA3"/>
    <w:rsid w:val="009958E4"/>
    <w:rsid w:val="00995BAB"/>
    <w:rsid w:val="009960D5"/>
    <w:rsid w:val="0099657E"/>
    <w:rsid w:val="0099761E"/>
    <w:rsid w:val="00997F18"/>
    <w:rsid w:val="00997FBF"/>
    <w:rsid w:val="009A1B15"/>
    <w:rsid w:val="009A2BF1"/>
    <w:rsid w:val="009A2D53"/>
    <w:rsid w:val="009A2F84"/>
    <w:rsid w:val="009A3191"/>
    <w:rsid w:val="009A3969"/>
    <w:rsid w:val="009A530F"/>
    <w:rsid w:val="009A643E"/>
    <w:rsid w:val="009A718E"/>
    <w:rsid w:val="009A79E6"/>
    <w:rsid w:val="009B00FB"/>
    <w:rsid w:val="009B0ADC"/>
    <w:rsid w:val="009B10CE"/>
    <w:rsid w:val="009B1685"/>
    <w:rsid w:val="009B1833"/>
    <w:rsid w:val="009B3973"/>
    <w:rsid w:val="009B5B37"/>
    <w:rsid w:val="009B61F7"/>
    <w:rsid w:val="009B6F65"/>
    <w:rsid w:val="009B7149"/>
    <w:rsid w:val="009B7A42"/>
    <w:rsid w:val="009C34E8"/>
    <w:rsid w:val="009C44D0"/>
    <w:rsid w:val="009C4983"/>
    <w:rsid w:val="009C4E4E"/>
    <w:rsid w:val="009C4EF5"/>
    <w:rsid w:val="009C5B29"/>
    <w:rsid w:val="009C621C"/>
    <w:rsid w:val="009C7EDF"/>
    <w:rsid w:val="009D063C"/>
    <w:rsid w:val="009D29E9"/>
    <w:rsid w:val="009D38C0"/>
    <w:rsid w:val="009D3DB6"/>
    <w:rsid w:val="009D4FA1"/>
    <w:rsid w:val="009D6762"/>
    <w:rsid w:val="009D76F3"/>
    <w:rsid w:val="009E0C94"/>
    <w:rsid w:val="009E1F2D"/>
    <w:rsid w:val="009E1FB7"/>
    <w:rsid w:val="009E23AE"/>
    <w:rsid w:val="009E2FBC"/>
    <w:rsid w:val="009E40C0"/>
    <w:rsid w:val="009E40C8"/>
    <w:rsid w:val="009E5C64"/>
    <w:rsid w:val="009F073A"/>
    <w:rsid w:val="009F3A22"/>
    <w:rsid w:val="009F4258"/>
    <w:rsid w:val="009F5202"/>
    <w:rsid w:val="009F55E1"/>
    <w:rsid w:val="009F58CF"/>
    <w:rsid w:val="009F6BC2"/>
    <w:rsid w:val="009F6F95"/>
    <w:rsid w:val="009F769B"/>
    <w:rsid w:val="00A01088"/>
    <w:rsid w:val="00A015C3"/>
    <w:rsid w:val="00A015DA"/>
    <w:rsid w:val="00A02174"/>
    <w:rsid w:val="00A034E1"/>
    <w:rsid w:val="00A03A7B"/>
    <w:rsid w:val="00A03AE4"/>
    <w:rsid w:val="00A04350"/>
    <w:rsid w:val="00A061CE"/>
    <w:rsid w:val="00A067BF"/>
    <w:rsid w:val="00A06AAD"/>
    <w:rsid w:val="00A10A2E"/>
    <w:rsid w:val="00A1119B"/>
    <w:rsid w:val="00A13FAD"/>
    <w:rsid w:val="00A14511"/>
    <w:rsid w:val="00A1490D"/>
    <w:rsid w:val="00A16CF8"/>
    <w:rsid w:val="00A20612"/>
    <w:rsid w:val="00A207F6"/>
    <w:rsid w:val="00A20B4E"/>
    <w:rsid w:val="00A21204"/>
    <w:rsid w:val="00A221AB"/>
    <w:rsid w:val="00A2223B"/>
    <w:rsid w:val="00A222B6"/>
    <w:rsid w:val="00A234B6"/>
    <w:rsid w:val="00A23F19"/>
    <w:rsid w:val="00A24646"/>
    <w:rsid w:val="00A24E4E"/>
    <w:rsid w:val="00A254C3"/>
    <w:rsid w:val="00A25CC7"/>
    <w:rsid w:val="00A26E4F"/>
    <w:rsid w:val="00A2731B"/>
    <w:rsid w:val="00A27341"/>
    <w:rsid w:val="00A27413"/>
    <w:rsid w:val="00A30A2E"/>
    <w:rsid w:val="00A30B9A"/>
    <w:rsid w:val="00A31A2D"/>
    <w:rsid w:val="00A31BEC"/>
    <w:rsid w:val="00A31D03"/>
    <w:rsid w:val="00A3295A"/>
    <w:rsid w:val="00A33613"/>
    <w:rsid w:val="00A337A0"/>
    <w:rsid w:val="00A35211"/>
    <w:rsid w:val="00A36A02"/>
    <w:rsid w:val="00A37070"/>
    <w:rsid w:val="00A37C18"/>
    <w:rsid w:val="00A40213"/>
    <w:rsid w:val="00A40BFE"/>
    <w:rsid w:val="00A40D83"/>
    <w:rsid w:val="00A430BD"/>
    <w:rsid w:val="00A435F4"/>
    <w:rsid w:val="00A448EB"/>
    <w:rsid w:val="00A47633"/>
    <w:rsid w:val="00A52359"/>
    <w:rsid w:val="00A53D94"/>
    <w:rsid w:val="00A540FB"/>
    <w:rsid w:val="00A54C62"/>
    <w:rsid w:val="00A554C3"/>
    <w:rsid w:val="00A56E6F"/>
    <w:rsid w:val="00A573BF"/>
    <w:rsid w:val="00A5786C"/>
    <w:rsid w:val="00A57BBD"/>
    <w:rsid w:val="00A60EE5"/>
    <w:rsid w:val="00A61393"/>
    <w:rsid w:val="00A62284"/>
    <w:rsid w:val="00A622AE"/>
    <w:rsid w:val="00A6290B"/>
    <w:rsid w:val="00A62B5B"/>
    <w:rsid w:val="00A62BFF"/>
    <w:rsid w:val="00A62E4E"/>
    <w:rsid w:val="00A64AA5"/>
    <w:rsid w:val="00A64DC2"/>
    <w:rsid w:val="00A6517C"/>
    <w:rsid w:val="00A6701C"/>
    <w:rsid w:val="00A71500"/>
    <w:rsid w:val="00A72448"/>
    <w:rsid w:val="00A72545"/>
    <w:rsid w:val="00A747CE"/>
    <w:rsid w:val="00A74C1D"/>
    <w:rsid w:val="00A7636B"/>
    <w:rsid w:val="00A77D5B"/>
    <w:rsid w:val="00A82F6D"/>
    <w:rsid w:val="00A85844"/>
    <w:rsid w:val="00A860DD"/>
    <w:rsid w:val="00A86291"/>
    <w:rsid w:val="00A865E3"/>
    <w:rsid w:val="00A86866"/>
    <w:rsid w:val="00A87456"/>
    <w:rsid w:val="00A87471"/>
    <w:rsid w:val="00A8770E"/>
    <w:rsid w:val="00A87EA8"/>
    <w:rsid w:val="00A907DE"/>
    <w:rsid w:val="00A90FC5"/>
    <w:rsid w:val="00A91566"/>
    <w:rsid w:val="00A938C7"/>
    <w:rsid w:val="00A95EB0"/>
    <w:rsid w:val="00A967FD"/>
    <w:rsid w:val="00A97281"/>
    <w:rsid w:val="00AA0280"/>
    <w:rsid w:val="00AA3692"/>
    <w:rsid w:val="00AA3E1E"/>
    <w:rsid w:val="00AA3E55"/>
    <w:rsid w:val="00AA640B"/>
    <w:rsid w:val="00AA6667"/>
    <w:rsid w:val="00AA7BEB"/>
    <w:rsid w:val="00AB05A1"/>
    <w:rsid w:val="00AB0A4D"/>
    <w:rsid w:val="00AB0CB2"/>
    <w:rsid w:val="00AB1384"/>
    <w:rsid w:val="00AB2BE2"/>
    <w:rsid w:val="00AB3DA6"/>
    <w:rsid w:val="00AB3F5F"/>
    <w:rsid w:val="00AB4A75"/>
    <w:rsid w:val="00AB5A67"/>
    <w:rsid w:val="00AB6717"/>
    <w:rsid w:val="00AB7137"/>
    <w:rsid w:val="00AC0A59"/>
    <w:rsid w:val="00AC177C"/>
    <w:rsid w:val="00AC2267"/>
    <w:rsid w:val="00AC484F"/>
    <w:rsid w:val="00AC613B"/>
    <w:rsid w:val="00AC721F"/>
    <w:rsid w:val="00AC78CA"/>
    <w:rsid w:val="00AD2BDC"/>
    <w:rsid w:val="00AD3CA9"/>
    <w:rsid w:val="00AD43E2"/>
    <w:rsid w:val="00AD5D5A"/>
    <w:rsid w:val="00AE0684"/>
    <w:rsid w:val="00AE087D"/>
    <w:rsid w:val="00AE2D42"/>
    <w:rsid w:val="00AE387D"/>
    <w:rsid w:val="00AE4850"/>
    <w:rsid w:val="00AE4A2C"/>
    <w:rsid w:val="00AE4A93"/>
    <w:rsid w:val="00AE5606"/>
    <w:rsid w:val="00AE6B76"/>
    <w:rsid w:val="00AF167F"/>
    <w:rsid w:val="00AF1890"/>
    <w:rsid w:val="00AF1F50"/>
    <w:rsid w:val="00AF1FA0"/>
    <w:rsid w:val="00AF2B12"/>
    <w:rsid w:val="00AF2D89"/>
    <w:rsid w:val="00AF317E"/>
    <w:rsid w:val="00AF3D19"/>
    <w:rsid w:val="00AF3E34"/>
    <w:rsid w:val="00AF4BC8"/>
    <w:rsid w:val="00AF50AE"/>
    <w:rsid w:val="00AF5956"/>
    <w:rsid w:val="00AF5F1C"/>
    <w:rsid w:val="00AF6740"/>
    <w:rsid w:val="00AF6CFD"/>
    <w:rsid w:val="00AF70D3"/>
    <w:rsid w:val="00B00A03"/>
    <w:rsid w:val="00B00DD6"/>
    <w:rsid w:val="00B00F74"/>
    <w:rsid w:val="00B01341"/>
    <w:rsid w:val="00B01463"/>
    <w:rsid w:val="00B017A1"/>
    <w:rsid w:val="00B03960"/>
    <w:rsid w:val="00B03EE4"/>
    <w:rsid w:val="00B04512"/>
    <w:rsid w:val="00B054C0"/>
    <w:rsid w:val="00B057B0"/>
    <w:rsid w:val="00B05CAC"/>
    <w:rsid w:val="00B071E3"/>
    <w:rsid w:val="00B07CBE"/>
    <w:rsid w:val="00B07F0B"/>
    <w:rsid w:val="00B1046F"/>
    <w:rsid w:val="00B10D83"/>
    <w:rsid w:val="00B11557"/>
    <w:rsid w:val="00B123DD"/>
    <w:rsid w:val="00B127D9"/>
    <w:rsid w:val="00B12CFD"/>
    <w:rsid w:val="00B1311D"/>
    <w:rsid w:val="00B13CD2"/>
    <w:rsid w:val="00B1452D"/>
    <w:rsid w:val="00B1499F"/>
    <w:rsid w:val="00B150A1"/>
    <w:rsid w:val="00B16264"/>
    <w:rsid w:val="00B16FC9"/>
    <w:rsid w:val="00B17C6A"/>
    <w:rsid w:val="00B2187B"/>
    <w:rsid w:val="00B21BF0"/>
    <w:rsid w:val="00B21C6E"/>
    <w:rsid w:val="00B22CF4"/>
    <w:rsid w:val="00B22D76"/>
    <w:rsid w:val="00B22EE9"/>
    <w:rsid w:val="00B236EE"/>
    <w:rsid w:val="00B237E4"/>
    <w:rsid w:val="00B24B63"/>
    <w:rsid w:val="00B24CD3"/>
    <w:rsid w:val="00B255DF"/>
    <w:rsid w:val="00B2625A"/>
    <w:rsid w:val="00B2661E"/>
    <w:rsid w:val="00B2667C"/>
    <w:rsid w:val="00B2698E"/>
    <w:rsid w:val="00B26D29"/>
    <w:rsid w:val="00B2762C"/>
    <w:rsid w:val="00B27BF3"/>
    <w:rsid w:val="00B309B6"/>
    <w:rsid w:val="00B30D62"/>
    <w:rsid w:val="00B31105"/>
    <w:rsid w:val="00B31892"/>
    <w:rsid w:val="00B31D55"/>
    <w:rsid w:val="00B3611F"/>
    <w:rsid w:val="00B368A0"/>
    <w:rsid w:val="00B3753F"/>
    <w:rsid w:val="00B379FC"/>
    <w:rsid w:val="00B37DFD"/>
    <w:rsid w:val="00B4166E"/>
    <w:rsid w:val="00B425FB"/>
    <w:rsid w:val="00B4286A"/>
    <w:rsid w:val="00B42BC6"/>
    <w:rsid w:val="00B46836"/>
    <w:rsid w:val="00B47721"/>
    <w:rsid w:val="00B51375"/>
    <w:rsid w:val="00B528EA"/>
    <w:rsid w:val="00B54EFE"/>
    <w:rsid w:val="00B552D5"/>
    <w:rsid w:val="00B55BEB"/>
    <w:rsid w:val="00B55E1C"/>
    <w:rsid w:val="00B600FC"/>
    <w:rsid w:val="00B60E8B"/>
    <w:rsid w:val="00B61578"/>
    <w:rsid w:val="00B6242E"/>
    <w:rsid w:val="00B64D66"/>
    <w:rsid w:val="00B64EA4"/>
    <w:rsid w:val="00B702B7"/>
    <w:rsid w:val="00B71156"/>
    <w:rsid w:val="00B73DF8"/>
    <w:rsid w:val="00B7445D"/>
    <w:rsid w:val="00B74EB4"/>
    <w:rsid w:val="00B763EA"/>
    <w:rsid w:val="00B76F55"/>
    <w:rsid w:val="00B80D2D"/>
    <w:rsid w:val="00B81592"/>
    <w:rsid w:val="00B81B6D"/>
    <w:rsid w:val="00B825A3"/>
    <w:rsid w:val="00B85391"/>
    <w:rsid w:val="00B856A0"/>
    <w:rsid w:val="00B87308"/>
    <w:rsid w:val="00B915C1"/>
    <w:rsid w:val="00B91B8A"/>
    <w:rsid w:val="00B936C7"/>
    <w:rsid w:val="00B93772"/>
    <w:rsid w:val="00B937ED"/>
    <w:rsid w:val="00B938C1"/>
    <w:rsid w:val="00B95292"/>
    <w:rsid w:val="00B96472"/>
    <w:rsid w:val="00B969F8"/>
    <w:rsid w:val="00B96EBA"/>
    <w:rsid w:val="00B9781B"/>
    <w:rsid w:val="00BA103F"/>
    <w:rsid w:val="00BA1ABD"/>
    <w:rsid w:val="00BA30ED"/>
    <w:rsid w:val="00BA3F94"/>
    <w:rsid w:val="00BA4DF3"/>
    <w:rsid w:val="00BA5EB2"/>
    <w:rsid w:val="00BA6AF9"/>
    <w:rsid w:val="00BA6E9B"/>
    <w:rsid w:val="00BA6F24"/>
    <w:rsid w:val="00BA76D8"/>
    <w:rsid w:val="00BB01E3"/>
    <w:rsid w:val="00BB2DB1"/>
    <w:rsid w:val="00BB4553"/>
    <w:rsid w:val="00BB4E49"/>
    <w:rsid w:val="00BB55E9"/>
    <w:rsid w:val="00BB755E"/>
    <w:rsid w:val="00BC099D"/>
    <w:rsid w:val="00BC0E63"/>
    <w:rsid w:val="00BC1019"/>
    <w:rsid w:val="00BC1612"/>
    <w:rsid w:val="00BC249A"/>
    <w:rsid w:val="00BC2FD8"/>
    <w:rsid w:val="00BC345A"/>
    <w:rsid w:val="00BC41CD"/>
    <w:rsid w:val="00BC4850"/>
    <w:rsid w:val="00BC5671"/>
    <w:rsid w:val="00BC5898"/>
    <w:rsid w:val="00BC61C9"/>
    <w:rsid w:val="00BC65EE"/>
    <w:rsid w:val="00BC6C37"/>
    <w:rsid w:val="00BC7C9B"/>
    <w:rsid w:val="00BD0C0B"/>
    <w:rsid w:val="00BD13AB"/>
    <w:rsid w:val="00BD15D4"/>
    <w:rsid w:val="00BD1794"/>
    <w:rsid w:val="00BD2642"/>
    <w:rsid w:val="00BD34E4"/>
    <w:rsid w:val="00BD3CE6"/>
    <w:rsid w:val="00BD41E7"/>
    <w:rsid w:val="00BD48DD"/>
    <w:rsid w:val="00BD5FB7"/>
    <w:rsid w:val="00BD659C"/>
    <w:rsid w:val="00BD65FB"/>
    <w:rsid w:val="00BD6C40"/>
    <w:rsid w:val="00BE0163"/>
    <w:rsid w:val="00BE016F"/>
    <w:rsid w:val="00BE07E5"/>
    <w:rsid w:val="00BE1E7E"/>
    <w:rsid w:val="00BE2B11"/>
    <w:rsid w:val="00BE355B"/>
    <w:rsid w:val="00BE4B48"/>
    <w:rsid w:val="00BE4EF2"/>
    <w:rsid w:val="00BE50E9"/>
    <w:rsid w:val="00BE5938"/>
    <w:rsid w:val="00BE708B"/>
    <w:rsid w:val="00BE7B24"/>
    <w:rsid w:val="00BF1AF1"/>
    <w:rsid w:val="00BF201A"/>
    <w:rsid w:val="00BF25FB"/>
    <w:rsid w:val="00BF2FB6"/>
    <w:rsid w:val="00BF4453"/>
    <w:rsid w:val="00BF51CF"/>
    <w:rsid w:val="00BF58E4"/>
    <w:rsid w:val="00BF59F7"/>
    <w:rsid w:val="00BF5BDE"/>
    <w:rsid w:val="00BF5D7C"/>
    <w:rsid w:val="00BF64C7"/>
    <w:rsid w:val="00BF6C0C"/>
    <w:rsid w:val="00BF75C0"/>
    <w:rsid w:val="00BF7985"/>
    <w:rsid w:val="00BF7CC4"/>
    <w:rsid w:val="00C00220"/>
    <w:rsid w:val="00C0092B"/>
    <w:rsid w:val="00C01007"/>
    <w:rsid w:val="00C01A0F"/>
    <w:rsid w:val="00C02934"/>
    <w:rsid w:val="00C0295B"/>
    <w:rsid w:val="00C03218"/>
    <w:rsid w:val="00C0351C"/>
    <w:rsid w:val="00C038AD"/>
    <w:rsid w:val="00C050C2"/>
    <w:rsid w:val="00C05379"/>
    <w:rsid w:val="00C06350"/>
    <w:rsid w:val="00C06565"/>
    <w:rsid w:val="00C10BB4"/>
    <w:rsid w:val="00C10D66"/>
    <w:rsid w:val="00C12091"/>
    <w:rsid w:val="00C12A3F"/>
    <w:rsid w:val="00C12C99"/>
    <w:rsid w:val="00C12CFA"/>
    <w:rsid w:val="00C13620"/>
    <w:rsid w:val="00C14777"/>
    <w:rsid w:val="00C14C21"/>
    <w:rsid w:val="00C17EB3"/>
    <w:rsid w:val="00C231A3"/>
    <w:rsid w:val="00C2348B"/>
    <w:rsid w:val="00C23A17"/>
    <w:rsid w:val="00C23A3B"/>
    <w:rsid w:val="00C23EC0"/>
    <w:rsid w:val="00C23F96"/>
    <w:rsid w:val="00C248CA"/>
    <w:rsid w:val="00C25268"/>
    <w:rsid w:val="00C256AC"/>
    <w:rsid w:val="00C257DB"/>
    <w:rsid w:val="00C26718"/>
    <w:rsid w:val="00C271B4"/>
    <w:rsid w:val="00C30026"/>
    <w:rsid w:val="00C30037"/>
    <w:rsid w:val="00C305E9"/>
    <w:rsid w:val="00C30988"/>
    <w:rsid w:val="00C333A7"/>
    <w:rsid w:val="00C3342A"/>
    <w:rsid w:val="00C3350E"/>
    <w:rsid w:val="00C3403C"/>
    <w:rsid w:val="00C34867"/>
    <w:rsid w:val="00C356C5"/>
    <w:rsid w:val="00C35D70"/>
    <w:rsid w:val="00C36AB6"/>
    <w:rsid w:val="00C4113C"/>
    <w:rsid w:val="00C41B0D"/>
    <w:rsid w:val="00C42246"/>
    <w:rsid w:val="00C42311"/>
    <w:rsid w:val="00C4380F"/>
    <w:rsid w:val="00C43819"/>
    <w:rsid w:val="00C439AA"/>
    <w:rsid w:val="00C44916"/>
    <w:rsid w:val="00C44F0F"/>
    <w:rsid w:val="00C4690E"/>
    <w:rsid w:val="00C46A57"/>
    <w:rsid w:val="00C50D38"/>
    <w:rsid w:val="00C51235"/>
    <w:rsid w:val="00C530AE"/>
    <w:rsid w:val="00C531AF"/>
    <w:rsid w:val="00C54A40"/>
    <w:rsid w:val="00C54AEA"/>
    <w:rsid w:val="00C55842"/>
    <w:rsid w:val="00C55C0B"/>
    <w:rsid w:val="00C56DB8"/>
    <w:rsid w:val="00C60C17"/>
    <w:rsid w:val="00C62137"/>
    <w:rsid w:val="00C621CD"/>
    <w:rsid w:val="00C639DB"/>
    <w:rsid w:val="00C6635B"/>
    <w:rsid w:val="00C6663A"/>
    <w:rsid w:val="00C66C63"/>
    <w:rsid w:val="00C66C8A"/>
    <w:rsid w:val="00C671D7"/>
    <w:rsid w:val="00C67396"/>
    <w:rsid w:val="00C6758C"/>
    <w:rsid w:val="00C7150B"/>
    <w:rsid w:val="00C71AF1"/>
    <w:rsid w:val="00C71D54"/>
    <w:rsid w:val="00C726A1"/>
    <w:rsid w:val="00C7450A"/>
    <w:rsid w:val="00C74883"/>
    <w:rsid w:val="00C759BC"/>
    <w:rsid w:val="00C75E4C"/>
    <w:rsid w:val="00C760FE"/>
    <w:rsid w:val="00C7624A"/>
    <w:rsid w:val="00C768D1"/>
    <w:rsid w:val="00C77D4B"/>
    <w:rsid w:val="00C81C68"/>
    <w:rsid w:val="00C82041"/>
    <w:rsid w:val="00C82605"/>
    <w:rsid w:val="00C827C0"/>
    <w:rsid w:val="00C82966"/>
    <w:rsid w:val="00C847C0"/>
    <w:rsid w:val="00C85CB1"/>
    <w:rsid w:val="00C91224"/>
    <w:rsid w:val="00C950D4"/>
    <w:rsid w:val="00C952D5"/>
    <w:rsid w:val="00CA01C4"/>
    <w:rsid w:val="00CA16A2"/>
    <w:rsid w:val="00CA1EF5"/>
    <w:rsid w:val="00CA207B"/>
    <w:rsid w:val="00CA24CB"/>
    <w:rsid w:val="00CA3D0D"/>
    <w:rsid w:val="00CA3EF8"/>
    <w:rsid w:val="00CA4DED"/>
    <w:rsid w:val="00CA526A"/>
    <w:rsid w:val="00CA54AA"/>
    <w:rsid w:val="00CA5B46"/>
    <w:rsid w:val="00CA5CFF"/>
    <w:rsid w:val="00CA63F7"/>
    <w:rsid w:val="00CA6B5E"/>
    <w:rsid w:val="00CA6CAE"/>
    <w:rsid w:val="00CA7198"/>
    <w:rsid w:val="00CB073D"/>
    <w:rsid w:val="00CB1005"/>
    <w:rsid w:val="00CB13B8"/>
    <w:rsid w:val="00CB1A2B"/>
    <w:rsid w:val="00CB1C2A"/>
    <w:rsid w:val="00CB44F7"/>
    <w:rsid w:val="00CB5F37"/>
    <w:rsid w:val="00CC089A"/>
    <w:rsid w:val="00CC20BD"/>
    <w:rsid w:val="00CC395E"/>
    <w:rsid w:val="00CC3F40"/>
    <w:rsid w:val="00CC4FB9"/>
    <w:rsid w:val="00CC5851"/>
    <w:rsid w:val="00CC5942"/>
    <w:rsid w:val="00CC5B79"/>
    <w:rsid w:val="00CC6CF9"/>
    <w:rsid w:val="00CC79FC"/>
    <w:rsid w:val="00CD1773"/>
    <w:rsid w:val="00CD193F"/>
    <w:rsid w:val="00CD2FF6"/>
    <w:rsid w:val="00CD3BE7"/>
    <w:rsid w:val="00CD4054"/>
    <w:rsid w:val="00CD5602"/>
    <w:rsid w:val="00CD5672"/>
    <w:rsid w:val="00CD6A8C"/>
    <w:rsid w:val="00CD7050"/>
    <w:rsid w:val="00CD70A9"/>
    <w:rsid w:val="00CD7E9E"/>
    <w:rsid w:val="00CE13FA"/>
    <w:rsid w:val="00CE1B0B"/>
    <w:rsid w:val="00CE2694"/>
    <w:rsid w:val="00CE411E"/>
    <w:rsid w:val="00CE4789"/>
    <w:rsid w:val="00CE520B"/>
    <w:rsid w:val="00CE54DA"/>
    <w:rsid w:val="00CE6C61"/>
    <w:rsid w:val="00CE77F6"/>
    <w:rsid w:val="00CE7C68"/>
    <w:rsid w:val="00CE7C87"/>
    <w:rsid w:val="00CF018D"/>
    <w:rsid w:val="00CF1114"/>
    <w:rsid w:val="00CF248A"/>
    <w:rsid w:val="00CF337F"/>
    <w:rsid w:val="00CF3FAF"/>
    <w:rsid w:val="00CF4CF0"/>
    <w:rsid w:val="00CF5105"/>
    <w:rsid w:val="00CF6CB7"/>
    <w:rsid w:val="00CF7312"/>
    <w:rsid w:val="00CF778E"/>
    <w:rsid w:val="00D01960"/>
    <w:rsid w:val="00D02E54"/>
    <w:rsid w:val="00D03C6C"/>
    <w:rsid w:val="00D05ADA"/>
    <w:rsid w:val="00D073E5"/>
    <w:rsid w:val="00D07726"/>
    <w:rsid w:val="00D07B89"/>
    <w:rsid w:val="00D10912"/>
    <w:rsid w:val="00D10DE5"/>
    <w:rsid w:val="00D1126A"/>
    <w:rsid w:val="00D12418"/>
    <w:rsid w:val="00D12548"/>
    <w:rsid w:val="00D126C6"/>
    <w:rsid w:val="00D12956"/>
    <w:rsid w:val="00D12F44"/>
    <w:rsid w:val="00D13801"/>
    <w:rsid w:val="00D156E6"/>
    <w:rsid w:val="00D16096"/>
    <w:rsid w:val="00D163C8"/>
    <w:rsid w:val="00D1706F"/>
    <w:rsid w:val="00D177D4"/>
    <w:rsid w:val="00D2040D"/>
    <w:rsid w:val="00D2182C"/>
    <w:rsid w:val="00D22BC6"/>
    <w:rsid w:val="00D22E06"/>
    <w:rsid w:val="00D23BAC"/>
    <w:rsid w:val="00D2454F"/>
    <w:rsid w:val="00D247C0"/>
    <w:rsid w:val="00D24EAC"/>
    <w:rsid w:val="00D24FAC"/>
    <w:rsid w:val="00D256C4"/>
    <w:rsid w:val="00D25A92"/>
    <w:rsid w:val="00D25D7A"/>
    <w:rsid w:val="00D260F3"/>
    <w:rsid w:val="00D263AC"/>
    <w:rsid w:val="00D26403"/>
    <w:rsid w:val="00D26DFC"/>
    <w:rsid w:val="00D27469"/>
    <w:rsid w:val="00D3007A"/>
    <w:rsid w:val="00D309E3"/>
    <w:rsid w:val="00D31290"/>
    <w:rsid w:val="00D33B05"/>
    <w:rsid w:val="00D34518"/>
    <w:rsid w:val="00D34776"/>
    <w:rsid w:val="00D35562"/>
    <w:rsid w:val="00D36137"/>
    <w:rsid w:val="00D36ADA"/>
    <w:rsid w:val="00D40CF5"/>
    <w:rsid w:val="00D42359"/>
    <w:rsid w:val="00D43277"/>
    <w:rsid w:val="00D434A8"/>
    <w:rsid w:val="00D43EAB"/>
    <w:rsid w:val="00D43EF9"/>
    <w:rsid w:val="00D4562C"/>
    <w:rsid w:val="00D45F83"/>
    <w:rsid w:val="00D4627A"/>
    <w:rsid w:val="00D4680A"/>
    <w:rsid w:val="00D479C1"/>
    <w:rsid w:val="00D50795"/>
    <w:rsid w:val="00D50BDF"/>
    <w:rsid w:val="00D51C45"/>
    <w:rsid w:val="00D52C83"/>
    <w:rsid w:val="00D53510"/>
    <w:rsid w:val="00D5477D"/>
    <w:rsid w:val="00D5478A"/>
    <w:rsid w:val="00D5488D"/>
    <w:rsid w:val="00D6377A"/>
    <w:rsid w:val="00D638FD"/>
    <w:rsid w:val="00D6534C"/>
    <w:rsid w:val="00D65D93"/>
    <w:rsid w:val="00D67A4C"/>
    <w:rsid w:val="00D708D1"/>
    <w:rsid w:val="00D7195E"/>
    <w:rsid w:val="00D71BBC"/>
    <w:rsid w:val="00D73217"/>
    <w:rsid w:val="00D73FFA"/>
    <w:rsid w:val="00D74772"/>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222E"/>
    <w:rsid w:val="00D92FE0"/>
    <w:rsid w:val="00D934B5"/>
    <w:rsid w:val="00D94027"/>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A7AE9"/>
    <w:rsid w:val="00DB0A6E"/>
    <w:rsid w:val="00DB228A"/>
    <w:rsid w:val="00DB304A"/>
    <w:rsid w:val="00DB4920"/>
    <w:rsid w:val="00DB4A0A"/>
    <w:rsid w:val="00DB7E60"/>
    <w:rsid w:val="00DC1A9B"/>
    <w:rsid w:val="00DC2EC5"/>
    <w:rsid w:val="00DC41AA"/>
    <w:rsid w:val="00DC6012"/>
    <w:rsid w:val="00DD248B"/>
    <w:rsid w:val="00DD2E24"/>
    <w:rsid w:val="00DD2F95"/>
    <w:rsid w:val="00DD3320"/>
    <w:rsid w:val="00DD3D94"/>
    <w:rsid w:val="00DD42FA"/>
    <w:rsid w:val="00DD488A"/>
    <w:rsid w:val="00DD5059"/>
    <w:rsid w:val="00DD7DC6"/>
    <w:rsid w:val="00DE146E"/>
    <w:rsid w:val="00DE2149"/>
    <w:rsid w:val="00DE24DC"/>
    <w:rsid w:val="00DE2854"/>
    <w:rsid w:val="00DE29C2"/>
    <w:rsid w:val="00DE326A"/>
    <w:rsid w:val="00DE52BF"/>
    <w:rsid w:val="00DE5662"/>
    <w:rsid w:val="00DE7D00"/>
    <w:rsid w:val="00DF09E2"/>
    <w:rsid w:val="00DF2138"/>
    <w:rsid w:val="00DF3165"/>
    <w:rsid w:val="00DF371E"/>
    <w:rsid w:val="00DF6407"/>
    <w:rsid w:val="00DF6561"/>
    <w:rsid w:val="00DF6613"/>
    <w:rsid w:val="00DF7557"/>
    <w:rsid w:val="00E002D6"/>
    <w:rsid w:val="00E016C0"/>
    <w:rsid w:val="00E025B6"/>
    <w:rsid w:val="00E02730"/>
    <w:rsid w:val="00E03154"/>
    <w:rsid w:val="00E03512"/>
    <w:rsid w:val="00E039D5"/>
    <w:rsid w:val="00E052B7"/>
    <w:rsid w:val="00E062A4"/>
    <w:rsid w:val="00E06BA3"/>
    <w:rsid w:val="00E10019"/>
    <w:rsid w:val="00E104BF"/>
    <w:rsid w:val="00E10C58"/>
    <w:rsid w:val="00E10E99"/>
    <w:rsid w:val="00E1132C"/>
    <w:rsid w:val="00E1138F"/>
    <w:rsid w:val="00E1149F"/>
    <w:rsid w:val="00E1232F"/>
    <w:rsid w:val="00E1334F"/>
    <w:rsid w:val="00E1356C"/>
    <w:rsid w:val="00E13D20"/>
    <w:rsid w:val="00E144AA"/>
    <w:rsid w:val="00E150E0"/>
    <w:rsid w:val="00E15B0E"/>
    <w:rsid w:val="00E15F79"/>
    <w:rsid w:val="00E20324"/>
    <w:rsid w:val="00E20A1E"/>
    <w:rsid w:val="00E219D2"/>
    <w:rsid w:val="00E22D09"/>
    <w:rsid w:val="00E24628"/>
    <w:rsid w:val="00E26A3B"/>
    <w:rsid w:val="00E27A56"/>
    <w:rsid w:val="00E305BA"/>
    <w:rsid w:val="00E30654"/>
    <w:rsid w:val="00E30C51"/>
    <w:rsid w:val="00E30C7C"/>
    <w:rsid w:val="00E30E61"/>
    <w:rsid w:val="00E31C05"/>
    <w:rsid w:val="00E33F7B"/>
    <w:rsid w:val="00E3415C"/>
    <w:rsid w:val="00E3428C"/>
    <w:rsid w:val="00E3546F"/>
    <w:rsid w:val="00E37226"/>
    <w:rsid w:val="00E3735D"/>
    <w:rsid w:val="00E41301"/>
    <w:rsid w:val="00E41797"/>
    <w:rsid w:val="00E419B8"/>
    <w:rsid w:val="00E421FB"/>
    <w:rsid w:val="00E42244"/>
    <w:rsid w:val="00E425A2"/>
    <w:rsid w:val="00E43BC9"/>
    <w:rsid w:val="00E43FF6"/>
    <w:rsid w:val="00E44CE1"/>
    <w:rsid w:val="00E44D7D"/>
    <w:rsid w:val="00E46DD1"/>
    <w:rsid w:val="00E5062E"/>
    <w:rsid w:val="00E506BB"/>
    <w:rsid w:val="00E5247D"/>
    <w:rsid w:val="00E52D70"/>
    <w:rsid w:val="00E53275"/>
    <w:rsid w:val="00E53B66"/>
    <w:rsid w:val="00E54064"/>
    <w:rsid w:val="00E541AE"/>
    <w:rsid w:val="00E5437D"/>
    <w:rsid w:val="00E54748"/>
    <w:rsid w:val="00E54CB2"/>
    <w:rsid w:val="00E55284"/>
    <w:rsid w:val="00E57BB4"/>
    <w:rsid w:val="00E6062E"/>
    <w:rsid w:val="00E612F7"/>
    <w:rsid w:val="00E630AA"/>
    <w:rsid w:val="00E65C42"/>
    <w:rsid w:val="00E65F49"/>
    <w:rsid w:val="00E66396"/>
    <w:rsid w:val="00E6655E"/>
    <w:rsid w:val="00E66D6D"/>
    <w:rsid w:val="00E6735A"/>
    <w:rsid w:val="00E676B1"/>
    <w:rsid w:val="00E70392"/>
    <w:rsid w:val="00E70C1E"/>
    <w:rsid w:val="00E70CBE"/>
    <w:rsid w:val="00E7159A"/>
    <w:rsid w:val="00E71846"/>
    <w:rsid w:val="00E71EF9"/>
    <w:rsid w:val="00E727BF"/>
    <w:rsid w:val="00E73339"/>
    <w:rsid w:val="00E73B90"/>
    <w:rsid w:val="00E75A5F"/>
    <w:rsid w:val="00E768C2"/>
    <w:rsid w:val="00E77368"/>
    <w:rsid w:val="00E8003A"/>
    <w:rsid w:val="00E81B87"/>
    <w:rsid w:val="00E81E5F"/>
    <w:rsid w:val="00E825C1"/>
    <w:rsid w:val="00E82641"/>
    <w:rsid w:val="00E82B8D"/>
    <w:rsid w:val="00E842B3"/>
    <w:rsid w:val="00E844CE"/>
    <w:rsid w:val="00E86BD9"/>
    <w:rsid w:val="00E90E29"/>
    <w:rsid w:val="00E918CB"/>
    <w:rsid w:val="00E91F78"/>
    <w:rsid w:val="00E932E0"/>
    <w:rsid w:val="00E93A90"/>
    <w:rsid w:val="00E94720"/>
    <w:rsid w:val="00E94F58"/>
    <w:rsid w:val="00E96BBC"/>
    <w:rsid w:val="00E97DBE"/>
    <w:rsid w:val="00EA09FB"/>
    <w:rsid w:val="00EA1BE6"/>
    <w:rsid w:val="00EA229A"/>
    <w:rsid w:val="00EA2DC7"/>
    <w:rsid w:val="00EA3615"/>
    <w:rsid w:val="00EA39ED"/>
    <w:rsid w:val="00EA4239"/>
    <w:rsid w:val="00EA5402"/>
    <w:rsid w:val="00EA5950"/>
    <w:rsid w:val="00EA61E0"/>
    <w:rsid w:val="00EA660C"/>
    <w:rsid w:val="00EA6CF6"/>
    <w:rsid w:val="00EA7544"/>
    <w:rsid w:val="00EA79DA"/>
    <w:rsid w:val="00EA7AB6"/>
    <w:rsid w:val="00EA7B24"/>
    <w:rsid w:val="00EB172D"/>
    <w:rsid w:val="00EB2129"/>
    <w:rsid w:val="00EB21E3"/>
    <w:rsid w:val="00EB2266"/>
    <w:rsid w:val="00EB249D"/>
    <w:rsid w:val="00EB5163"/>
    <w:rsid w:val="00EB610E"/>
    <w:rsid w:val="00EC01C7"/>
    <w:rsid w:val="00EC0289"/>
    <w:rsid w:val="00EC0C90"/>
    <w:rsid w:val="00EC27D2"/>
    <w:rsid w:val="00EC423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204E"/>
    <w:rsid w:val="00EE3968"/>
    <w:rsid w:val="00EE403C"/>
    <w:rsid w:val="00EE4DF3"/>
    <w:rsid w:val="00EE56EE"/>
    <w:rsid w:val="00EE7662"/>
    <w:rsid w:val="00EE78A6"/>
    <w:rsid w:val="00EF0EC7"/>
    <w:rsid w:val="00EF2831"/>
    <w:rsid w:val="00EF2BA0"/>
    <w:rsid w:val="00EF2F36"/>
    <w:rsid w:val="00EF6424"/>
    <w:rsid w:val="00EF6D0B"/>
    <w:rsid w:val="00F00265"/>
    <w:rsid w:val="00F0186C"/>
    <w:rsid w:val="00F024CC"/>
    <w:rsid w:val="00F02534"/>
    <w:rsid w:val="00F0510A"/>
    <w:rsid w:val="00F0576F"/>
    <w:rsid w:val="00F05BBE"/>
    <w:rsid w:val="00F061E5"/>
    <w:rsid w:val="00F06D0B"/>
    <w:rsid w:val="00F06F62"/>
    <w:rsid w:val="00F0728A"/>
    <w:rsid w:val="00F07413"/>
    <w:rsid w:val="00F07551"/>
    <w:rsid w:val="00F10978"/>
    <w:rsid w:val="00F10D1D"/>
    <w:rsid w:val="00F10FD5"/>
    <w:rsid w:val="00F11DBC"/>
    <w:rsid w:val="00F124B1"/>
    <w:rsid w:val="00F12D7B"/>
    <w:rsid w:val="00F13BA3"/>
    <w:rsid w:val="00F13CC8"/>
    <w:rsid w:val="00F13E7B"/>
    <w:rsid w:val="00F141CD"/>
    <w:rsid w:val="00F16B12"/>
    <w:rsid w:val="00F2185C"/>
    <w:rsid w:val="00F22821"/>
    <w:rsid w:val="00F22A4D"/>
    <w:rsid w:val="00F22F84"/>
    <w:rsid w:val="00F23C75"/>
    <w:rsid w:val="00F24374"/>
    <w:rsid w:val="00F24E57"/>
    <w:rsid w:val="00F27085"/>
    <w:rsid w:val="00F2715F"/>
    <w:rsid w:val="00F30232"/>
    <w:rsid w:val="00F31071"/>
    <w:rsid w:val="00F32903"/>
    <w:rsid w:val="00F333B3"/>
    <w:rsid w:val="00F33DC6"/>
    <w:rsid w:val="00F346B9"/>
    <w:rsid w:val="00F34C81"/>
    <w:rsid w:val="00F34FEA"/>
    <w:rsid w:val="00F34FEC"/>
    <w:rsid w:val="00F35C9D"/>
    <w:rsid w:val="00F36ACF"/>
    <w:rsid w:val="00F36C6B"/>
    <w:rsid w:val="00F36EC8"/>
    <w:rsid w:val="00F37264"/>
    <w:rsid w:val="00F3794B"/>
    <w:rsid w:val="00F4099A"/>
    <w:rsid w:val="00F40F12"/>
    <w:rsid w:val="00F419D0"/>
    <w:rsid w:val="00F41AE2"/>
    <w:rsid w:val="00F41DF1"/>
    <w:rsid w:val="00F424BA"/>
    <w:rsid w:val="00F42FE2"/>
    <w:rsid w:val="00F43A41"/>
    <w:rsid w:val="00F4436D"/>
    <w:rsid w:val="00F44ADB"/>
    <w:rsid w:val="00F45294"/>
    <w:rsid w:val="00F46AD7"/>
    <w:rsid w:val="00F4731D"/>
    <w:rsid w:val="00F47F03"/>
    <w:rsid w:val="00F50020"/>
    <w:rsid w:val="00F50056"/>
    <w:rsid w:val="00F50F58"/>
    <w:rsid w:val="00F50F86"/>
    <w:rsid w:val="00F51851"/>
    <w:rsid w:val="00F51E39"/>
    <w:rsid w:val="00F5214B"/>
    <w:rsid w:val="00F5365E"/>
    <w:rsid w:val="00F543FA"/>
    <w:rsid w:val="00F56048"/>
    <w:rsid w:val="00F5660C"/>
    <w:rsid w:val="00F578E1"/>
    <w:rsid w:val="00F61DBB"/>
    <w:rsid w:val="00F63290"/>
    <w:rsid w:val="00F6520E"/>
    <w:rsid w:val="00F65FDF"/>
    <w:rsid w:val="00F666EB"/>
    <w:rsid w:val="00F70822"/>
    <w:rsid w:val="00F720A6"/>
    <w:rsid w:val="00F726CD"/>
    <w:rsid w:val="00F730BF"/>
    <w:rsid w:val="00F7344F"/>
    <w:rsid w:val="00F75C23"/>
    <w:rsid w:val="00F76009"/>
    <w:rsid w:val="00F761A6"/>
    <w:rsid w:val="00F768CC"/>
    <w:rsid w:val="00F76E6E"/>
    <w:rsid w:val="00F771F6"/>
    <w:rsid w:val="00F777FC"/>
    <w:rsid w:val="00F779AA"/>
    <w:rsid w:val="00F8042E"/>
    <w:rsid w:val="00F82397"/>
    <w:rsid w:val="00F834D0"/>
    <w:rsid w:val="00F84531"/>
    <w:rsid w:val="00F846E0"/>
    <w:rsid w:val="00F848AD"/>
    <w:rsid w:val="00F84E69"/>
    <w:rsid w:val="00F85AA7"/>
    <w:rsid w:val="00F871CF"/>
    <w:rsid w:val="00F872C5"/>
    <w:rsid w:val="00F87DF0"/>
    <w:rsid w:val="00F91C11"/>
    <w:rsid w:val="00F91D74"/>
    <w:rsid w:val="00F92118"/>
    <w:rsid w:val="00F92E7C"/>
    <w:rsid w:val="00F9309F"/>
    <w:rsid w:val="00F935BD"/>
    <w:rsid w:val="00F93F0D"/>
    <w:rsid w:val="00F944FF"/>
    <w:rsid w:val="00F94EF8"/>
    <w:rsid w:val="00F96670"/>
    <w:rsid w:val="00F96F30"/>
    <w:rsid w:val="00F976B8"/>
    <w:rsid w:val="00F97AC1"/>
    <w:rsid w:val="00FA03BD"/>
    <w:rsid w:val="00FA0580"/>
    <w:rsid w:val="00FA0820"/>
    <w:rsid w:val="00FA2DF3"/>
    <w:rsid w:val="00FA2F35"/>
    <w:rsid w:val="00FA363C"/>
    <w:rsid w:val="00FA463B"/>
    <w:rsid w:val="00FA4814"/>
    <w:rsid w:val="00FA54FF"/>
    <w:rsid w:val="00FB11D1"/>
    <w:rsid w:val="00FB18DC"/>
    <w:rsid w:val="00FB199E"/>
    <w:rsid w:val="00FB1A4F"/>
    <w:rsid w:val="00FB325F"/>
    <w:rsid w:val="00FB3C60"/>
    <w:rsid w:val="00FB56C0"/>
    <w:rsid w:val="00FB5E34"/>
    <w:rsid w:val="00FB67E2"/>
    <w:rsid w:val="00FB6CEF"/>
    <w:rsid w:val="00FC1876"/>
    <w:rsid w:val="00FC1B55"/>
    <w:rsid w:val="00FC2A1B"/>
    <w:rsid w:val="00FC33FC"/>
    <w:rsid w:val="00FC4155"/>
    <w:rsid w:val="00FC5F75"/>
    <w:rsid w:val="00FC6CD7"/>
    <w:rsid w:val="00FC6EF3"/>
    <w:rsid w:val="00FC7DB6"/>
    <w:rsid w:val="00FD0173"/>
    <w:rsid w:val="00FD0B0E"/>
    <w:rsid w:val="00FD1A32"/>
    <w:rsid w:val="00FD37EA"/>
    <w:rsid w:val="00FD4052"/>
    <w:rsid w:val="00FD496E"/>
    <w:rsid w:val="00FD548F"/>
    <w:rsid w:val="00FD6C7D"/>
    <w:rsid w:val="00FD756F"/>
    <w:rsid w:val="00FE0634"/>
    <w:rsid w:val="00FE1659"/>
    <w:rsid w:val="00FE35D2"/>
    <w:rsid w:val="00FE3ABF"/>
    <w:rsid w:val="00FE443D"/>
    <w:rsid w:val="00FE5424"/>
    <w:rsid w:val="00FE694C"/>
    <w:rsid w:val="00FE79FA"/>
    <w:rsid w:val="00FF110E"/>
    <w:rsid w:val="00FF1C5F"/>
    <w:rsid w:val="00FF2443"/>
    <w:rsid w:val="00FF29A2"/>
    <w:rsid w:val="00FF3C2C"/>
    <w:rsid w:val="00FF40BD"/>
    <w:rsid w:val="00FF4518"/>
    <w:rsid w:val="00FF4603"/>
    <w:rsid w:val="00FF6658"/>
    <w:rsid w:val="00FF6BD1"/>
    <w:rsid w:val="00FF6CA9"/>
    <w:rsid w:val="00FF6ED8"/>
    <w:rsid w:val="00FF722C"/>
    <w:rsid w:val="02BE1BFF"/>
    <w:rsid w:val="03EE2651"/>
    <w:rsid w:val="05B96D39"/>
    <w:rsid w:val="062F9EFC"/>
    <w:rsid w:val="0787A75E"/>
    <w:rsid w:val="079E4409"/>
    <w:rsid w:val="07B545F8"/>
    <w:rsid w:val="07CBA72D"/>
    <w:rsid w:val="08066EA8"/>
    <w:rsid w:val="08855015"/>
    <w:rsid w:val="08968AEC"/>
    <w:rsid w:val="08F9E3A6"/>
    <w:rsid w:val="0CAEE4D5"/>
    <w:rsid w:val="0DF0099F"/>
    <w:rsid w:val="0E3CAEBA"/>
    <w:rsid w:val="0F3D1D6F"/>
    <w:rsid w:val="0F4616F0"/>
    <w:rsid w:val="0FB68535"/>
    <w:rsid w:val="101ED230"/>
    <w:rsid w:val="1457B213"/>
    <w:rsid w:val="14BC2B54"/>
    <w:rsid w:val="15A66ABA"/>
    <w:rsid w:val="15FAA5B4"/>
    <w:rsid w:val="171C1A87"/>
    <w:rsid w:val="18169C91"/>
    <w:rsid w:val="1883884A"/>
    <w:rsid w:val="188ABCF4"/>
    <w:rsid w:val="1939ED18"/>
    <w:rsid w:val="1B148AEC"/>
    <w:rsid w:val="1C84C592"/>
    <w:rsid w:val="1DE63B86"/>
    <w:rsid w:val="1EA8C31C"/>
    <w:rsid w:val="2081F6DE"/>
    <w:rsid w:val="218F0CAC"/>
    <w:rsid w:val="245CA17F"/>
    <w:rsid w:val="280BC4A8"/>
    <w:rsid w:val="2950DD14"/>
    <w:rsid w:val="2A3CE714"/>
    <w:rsid w:val="2A3ECAEB"/>
    <w:rsid w:val="2CD4FA7B"/>
    <w:rsid w:val="2E634615"/>
    <w:rsid w:val="2FA2D05B"/>
    <w:rsid w:val="2FB7ABC4"/>
    <w:rsid w:val="30B2C3CA"/>
    <w:rsid w:val="315ACF08"/>
    <w:rsid w:val="315E3469"/>
    <w:rsid w:val="31B40698"/>
    <w:rsid w:val="33136BB0"/>
    <w:rsid w:val="3319EC28"/>
    <w:rsid w:val="343F6294"/>
    <w:rsid w:val="348C3A38"/>
    <w:rsid w:val="3493FFF8"/>
    <w:rsid w:val="363C82DD"/>
    <w:rsid w:val="3698E09C"/>
    <w:rsid w:val="376EF0E4"/>
    <w:rsid w:val="3A486B39"/>
    <w:rsid w:val="3A84C83A"/>
    <w:rsid w:val="3B2537DF"/>
    <w:rsid w:val="3BAD9EA2"/>
    <w:rsid w:val="3CDE2751"/>
    <w:rsid w:val="3E079BF9"/>
    <w:rsid w:val="3F588676"/>
    <w:rsid w:val="3FC2C6B2"/>
    <w:rsid w:val="4057BF17"/>
    <w:rsid w:val="4085FB4A"/>
    <w:rsid w:val="40E54F06"/>
    <w:rsid w:val="41DB183C"/>
    <w:rsid w:val="4264B7F5"/>
    <w:rsid w:val="42E234CF"/>
    <w:rsid w:val="42F59942"/>
    <w:rsid w:val="44825D89"/>
    <w:rsid w:val="4719F4E1"/>
    <w:rsid w:val="4730D405"/>
    <w:rsid w:val="4779342E"/>
    <w:rsid w:val="48899A63"/>
    <w:rsid w:val="49167AB4"/>
    <w:rsid w:val="492EFE9F"/>
    <w:rsid w:val="49618976"/>
    <w:rsid w:val="496DDF51"/>
    <w:rsid w:val="49B7E1D4"/>
    <w:rsid w:val="4B32D5BF"/>
    <w:rsid w:val="4C92FC06"/>
    <w:rsid w:val="4D72522B"/>
    <w:rsid w:val="4DD2A2B1"/>
    <w:rsid w:val="4DDD3BD8"/>
    <w:rsid w:val="4E1BAEFE"/>
    <w:rsid w:val="4F51F60E"/>
    <w:rsid w:val="4FC81FDA"/>
    <w:rsid w:val="5171A846"/>
    <w:rsid w:val="5179701C"/>
    <w:rsid w:val="51F2CB55"/>
    <w:rsid w:val="52D9EC76"/>
    <w:rsid w:val="531C1F45"/>
    <w:rsid w:val="5533BF6B"/>
    <w:rsid w:val="555085AA"/>
    <w:rsid w:val="56123EFC"/>
    <w:rsid w:val="5D0013C0"/>
    <w:rsid w:val="5D044621"/>
    <w:rsid w:val="5D05F100"/>
    <w:rsid w:val="5DA5923D"/>
    <w:rsid w:val="60B6ADA6"/>
    <w:rsid w:val="63AF6193"/>
    <w:rsid w:val="6434F9DE"/>
    <w:rsid w:val="65A06247"/>
    <w:rsid w:val="687380CE"/>
    <w:rsid w:val="6972B0DC"/>
    <w:rsid w:val="6B65712D"/>
    <w:rsid w:val="6B86E998"/>
    <w:rsid w:val="6D6BB0C5"/>
    <w:rsid w:val="6E0B3A27"/>
    <w:rsid w:val="6E10E809"/>
    <w:rsid w:val="6EB63A4C"/>
    <w:rsid w:val="6ECF9F17"/>
    <w:rsid w:val="6EE4A04A"/>
    <w:rsid w:val="6EEABFB2"/>
    <w:rsid w:val="6FDDDB93"/>
    <w:rsid w:val="70899E75"/>
    <w:rsid w:val="71EDDB0E"/>
    <w:rsid w:val="72752F5D"/>
    <w:rsid w:val="7551608A"/>
    <w:rsid w:val="76C73111"/>
    <w:rsid w:val="7743B44F"/>
    <w:rsid w:val="781209C2"/>
    <w:rsid w:val="78673EC4"/>
    <w:rsid w:val="790FFE0B"/>
    <w:rsid w:val="792B847A"/>
    <w:rsid w:val="7C469005"/>
    <w:rsid w:val="7E8803A9"/>
    <w:rsid w:val="7F2A2C3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9527D846-97FF-4CE6-9259-CD36763F3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heading 1" w:uiPriority="0" w:qFormat="1"/>
    <w:lsdException w:name="heading 2" w:semiHidden="1" w:uiPriority="0" w:unhideWhenUsed="1" w:qFormat="1"/>
    <w:lsdException w:name="heading 3" w:semiHidden="1" w:uiPriority="0" w:unhideWhenUsed="1" w:qFormat="1"/>
    <w:lsdException w:name="heading 4" w:semiHidden="1" w:uiPriority="0" w:qFormat="1"/>
    <w:lsdException w:name="heading 5" w:semiHidden="1" w:uiPriority="0" w:unhideWhenUsed="1"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0"/>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rsid w:val="00127CC0"/>
    <w:rPr>
      <w:color w:val="454545" w:themeColor="text1"/>
      <w:lang w:val="en-GB"/>
    </w:rPr>
  </w:style>
  <w:style w:type="paragraph" w:styleId="Heading1">
    <w:name w:val="heading 1"/>
    <w:basedOn w:val="Normal"/>
    <w:next w:val="BodyText"/>
    <w:link w:val="Heading1Char"/>
    <w:qFormat/>
    <w:rsid w:val="00993CA3"/>
    <w:pPr>
      <w:keepNext/>
      <w:keepLines/>
      <w:numPr>
        <w:numId w:val="31"/>
      </w:numPr>
      <w:spacing w:before="240"/>
      <w:outlineLvl w:val="0"/>
    </w:pPr>
    <w:rPr>
      <w:rFonts w:ascii="Helvetica Neue LT Pro 75" w:eastAsiaTheme="majorEastAsia" w:hAnsi="Helvetica Neue LT Pro 75" w:cstheme="majorBidi"/>
      <w:b/>
      <w:bCs/>
      <w:color w:val="FFBF22"/>
      <w:sz w:val="28"/>
      <w:szCs w:val="28"/>
    </w:rPr>
  </w:style>
  <w:style w:type="paragraph" w:styleId="Heading2">
    <w:name w:val="heading 2"/>
    <w:basedOn w:val="Normal"/>
    <w:next w:val="BodyText"/>
    <w:link w:val="Heading2Char"/>
    <w:qFormat/>
    <w:rsid w:val="00182640"/>
    <w:pPr>
      <w:keepNext/>
      <w:keepLines/>
      <w:numPr>
        <w:ilvl w:val="1"/>
        <w:numId w:val="31"/>
      </w:numPr>
      <w:spacing w:before="240"/>
      <w:outlineLvl w:val="1"/>
    </w:pPr>
    <w:rPr>
      <w:rFonts w:ascii="Helvetica Neue LT Pro 75" w:eastAsiaTheme="majorEastAsia" w:hAnsi="Helvetica Neue LT Pro 75" w:cstheme="majorBidi"/>
      <w:b/>
      <w:bCs/>
      <w:color w:val="FFBF22"/>
      <w:sz w:val="28"/>
      <w:szCs w:val="26"/>
    </w:rPr>
  </w:style>
  <w:style w:type="paragraph" w:styleId="Heading3">
    <w:name w:val="heading 3"/>
    <w:basedOn w:val="Normal"/>
    <w:next w:val="BodyText"/>
    <w:link w:val="Heading3Char"/>
    <w:qFormat/>
    <w:rsid w:val="00C23F96"/>
    <w:pPr>
      <w:keepNext/>
      <w:keepLines/>
      <w:numPr>
        <w:ilvl w:val="2"/>
        <w:numId w:val="31"/>
      </w:numPr>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qFormat/>
    <w:rsid w:val="00556994"/>
    <w:pPr>
      <w:keepNext/>
      <w:keepLines/>
      <w:numPr>
        <w:ilvl w:val="3"/>
        <w:numId w:val="31"/>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qFormat/>
    <w:rsid w:val="00182168"/>
    <w:pPr>
      <w:keepNext/>
      <w:keepLines/>
      <w:numPr>
        <w:ilvl w:val="4"/>
        <w:numId w:val="31"/>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qFormat/>
    <w:rsid w:val="007A0004"/>
    <w:pPr>
      <w:keepNext/>
      <w:keepLines/>
      <w:numPr>
        <w:ilvl w:val="5"/>
        <w:numId w:val="31"/>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qFormat/>
    <w:rsid w:val="007A0004"/>
    <w:pPr>
      <w:keepNext/>
      <w:keepLines/>
      <w:numPr>
        <w:ilvl w:val="6"/>
        <w:numId w:val="31"/>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qFormat/>
    <w:rsid w:val="007A0004"/>
    <w:pPr>
      <w:keepNext/>
      <w:keepLines/>
      <w:numPr>
        <w:ilvl w:val="7"/>
        <w:numId w:val="31"/>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qFormat/>
    <w:rsid w:val="007A0004"/>
    <w:pPr>
      <w:keepNext/>
      <w:keepLines/>
      <w:numPr>
        <w:ilvl w:val="8"/>
        <w:numId w:val="31"/>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5764B6"/>
    <w:pPr>
      <w:spacing w:before="60" w:after="60"/>
    </w:pPr>
    <w:rPr>
      <w:rFonts w:ascii="Helvetica Neue LT Pro 75" w:hAnsi="Helvetica Neue LT Pro 75"/>
      <w:b/>
      <w:bCs/>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993CA3"/>
    <w:pPr>
      <w:keepNext/>
      <w:spacing w:before="480"/>
      <w:outlineLvl w:val="0"/>
    </w:pPr>
    <w:rPr>
      <w:rFonts w:ascii="Helvetica Neue LT Pro 85 Heavy" w:hAnsi="Helvetica Neue LT Pro 85 Heavy"/>
      <w:b/>
      <w:noProof/>
      <w:color w:val="FFBF22"/>
      <w:sz w:val="32"/>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993CA3"/>
    <w:rPr>
      <w:rFonts w:ascii="Helvetica Neue LT Pro 75" w:hAnsi="Helvetica Neue LT Pro 75"/>
      <w:b/>
      <w:i w:val="0"/>
      <w:color w:val="636462"/>
    </w:rPr>
  </w:style>
  <w:style w:type="paragraph" w:customStyle="1" w:styleId="DocumentTitle">
    <w:name w:val="Document Title"/>
    <w:next w:val="DocumentSubtitle"/>
    <w:uiPriority w:val="26"/>
    <w:rsid w:val="001961D9"/>
    <w:pPr>
      <w:framePr w:w="8108" w:wrap="notBeside" w:vAnchor="page" w:hAnchor="page" w:x="710" w:y="2149" w:anchorLock="1"/>
      <w:ind w:right="306"/>
    </w:pPr>
    <w:rPr>
      <w:rFonts w:ascii="Helvetica Neue LT Pro 85 Heavy" w:hAnsi="Helvetica Neue LT Pro 85 Heavy"/>
      <w:b/>
      <w:bCs/>
      <w:color w:val="FFFFFF" w:themeColor="background1"/>
      <w:sz w:val="52"/>
      <w:szCs w:val="22"/>
      <w:lang w:val="en-GB"/>
    </w:rPr>
  </w:style>
  <w:style w:type="paragraph" w:styleId="Header">
    <w:name w:val="header"/>
    <w:basedOn w:val="Normal"/>
    <w:link w:val="HeaderChar"/>
    <w:unhideWhenUsed/>
    <w:rsid w:val="00D256C4"/>
    <w:pPr>
      <w:spacing w:after="0"/>
      <w:ind w:left="3969"/>
      <w:jc w:val="right"/>
    </w:pPr>
    <w:rPr>
      <w:noProof/>
      <w:sz w:val="18"/>
    </w:rPr>
  </w:style>
  <w:style w:type="paragraph" w:styleId="BalloonText">
    <w:name w:val="Balloon Text"/>
    <w:basedOn w:val="Normal"/>
    <w:link w:val="BalloonTextChar"/>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rsid w:val="00D256C4"/>
    <w:rPr>
      <w:noProof/>
      <w:color w:val="454545" w:themeColor="text1"/>
      <w:sz w:val="18"/>
      <w:lang w:val="en-GB"/>
    </w:rPr>
  </w:style>
  <w:style w:type="character" w:customStyle="1" w:styleId="Heading1Char">
    <w:name w:val="Heading 1 Char"/>
    <w:basedOn w:val="DefaultParagraphFont"/>
    <w:link w:val="Heading1"/>
    <w:rsid w:val="00993CA3"/>
    <w:rPr>
      <w:rFonts w:ascii="Helvetica Neue LT Pro 75" w:eastAsiaTheme="majorEastAsia" w:hAnsi="Helvetica Neue LT Pro 75" w:cstheme="majorBidi"/>
      <w:b/>
      <w:bCs/>
      <w:color w:val="FFBF22"/>
      <w:sz w:val="28"/>
      <w:szCs w:val="28"/>
      <w:lang w:val="en-GB"/>
    </w:rPr>
  </w:style>
  <w:style w:type="character" w:customStyle="1" w:styleId="Heading2Char">
    <w:name w:val="Heading 2 Char"/>
    <w:basedOn w:val="DefaultParagraphFont"/>
    <w:link w:val="Heading2"/>
    <w:rsid w:val="00182640"/>
    <w:rPr>
      <w:rFonts w:ascii="Helvetica Neue LT Pro 75" w:eastAsiaTheme="majorEastAsia" w:hAnsi="Helvetica Neue LT Pro 75" w:cstheme="majorBidi"/>
      <w:b/>
      <w:bCs/>
      <w:color w:val="FFBF22"/>
      <w:sz w:val="28"/>
      <w:szCs w:val="26"/>
      <w:lang w:val="en-GB"/>
    </w:rPr>
  </w:style>
  <w:style w:type="table" w:styleId="TableGrid">
    <w:name w:val="Table Grid"/>
    <w:basedOn w:val="TableNormal"/>
    <w:uiPriority w:val="5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5764B6"/>
    <w:pPr>
      <w:spacing w:before="60" w:after="60"/>
    </w:pPr>
    <w:rPr>
      <w:rFonts w:ascii="Helvetica Neue LT Pro 45 Light" w:hAnsi="Helvetica Neue LT Pro 45 Light"/>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nhideWhenUsed/>
    <w:rsid w:val="00162ADF"/>
    <w:rPr>
      <w:sz w:val="16"/>
      <w:szCs w:val="16"/>
    </w:rPr>
  </w:style>
  <w:style w:type="paragraph" w:styleId="CommentText">
    <w:name w:val="annotation text"/>
    <w:basedOn w:val="Normal"/>
    <w:link w:val="CommentTextChar"/>
    <w:unhideWhenUsed/>
    <w:rsid w:val="00BF59F7"/>
  </w:style>
  <w:style w:type="character" w:customStyle="1" w:styleId="CommentTextChar">
    <w:name w:val="Comment Text Char"/>
    <w:basedOn w:val="DefaultParagraphFont"/>
    <w:link w:val="CommentText"/>
    <w:rsid w:val="00162ADF"/>
    <w:rPr>
      <w:color w:val="454545" w:themeColor="text1"/>
      <w:lang w:val="en-GB"/>
    </w:rPr>
  </w:style>
  <w:style w:type="paragraph" w:styleId="CommentSubject">
    <w:name w:val="annotation subject"/>
    <w:basedOn w:val="CommentText"/>
    <w:next w:val="CommentText"/>
    <w:link w:val="CommentSubjectChar"/>
    <w:unhideWhenUsed/>
    <w:rsid w:val="00162ADF"/>
    <w:rPr>
      <w:b/>
      <w:bCs/>
    </w:rPr>
  </w:style>
  <w:style w:type="character" w:customStyle="1" w:styleId="CommentSubjectChar">
    <w:name w:val="Comment Subject Char"/>
    <w:basedOn w:val="CommentTextChar"/>
    <w:link w:val="CommentSubject"/>
    <w:rsid w:val="00162ADF"/>
    <w:rPr>
      <w:b/>
      <w:bCs/>
      <w:color w:val="454545" w:themeColor="text1"/>
      <w:sz w:val="20"/>
      <w:szCs w:val="20"/>
      <w:lang w:val="en-GB"/>
    </w:rPr>
  </w:style>
  <w:style w:type="character" w:styleId="Emphasis">
    <w:name w:val="Emphasis"/>
    <w:basedOn w:val="DefaultParagraphFont"/>
    <w:uiPriority w:val="27"/>
    <w:semiHidden/>
    <w:qFormat/>
    <w:rsid w:val="00110F32"/>
    <w:rPr>
      <w:i/>
      <w:iCs/>
    </w:rPr>
  </w:style>
  <w:style w:type="paragraph" w:customStyle="1" w:styleId="DocumentSubtitle">
    <w:name w:val="Document Subtitle"/>
    <w:basedOn w:val="DocumentTitle"/>
    <w:next w:val="Normal"/>
    <w:uiPriority w:val="26"/>
    <w:rsid w:val="005942E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rsid w:val="00C23F96"/>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BF59F7"/>
    <w:pPr>
      <w:numPr>
        <w:numId w:val="12"/>
      </w:numPr>
    </w:pPr>
  </w:style>
  <w:style w:type="paragraph" w:customStyle="1" w:styleId="Bullet2">
    <w:name w:val="Bullet 2"/>
    <w:basedOn w:val="BodyText"/>
    <w:uiPriority w:val="1"/>
    <w:qFormat/>
    <w:rsid w:val="00BF59F7"/>
    <w:pPr>
      <w:numPr>
        <w:ilvl w:val="1"/>
        <w:numId w:val="12"/>
      </w:numPr>
    </w:pPr>
  </w:style>
  <w:style w:type="paragraph" w:customStyle="1" w:styleId="Bullet3">
    <w:name w:val="Bullet 3"/>
    <w:basedOn w:val="BodyText"/>
    <w:uiPriority w:val="1"/>
    <w:qFormat/>
    <w:rsid w:val="00BF59F7"/>
    <w:pPr>
      <w:numPr>
        <w:ilvl w:val="2"/>
        <w:numId w:val="12"/>
      </w:numPr>
    </w:pPr>
  </w:style>
  <w:style w:type="paragraph" w:customStyle="1" w:styleId="NumberedBullet1">
    <w:name w:val="Numbered Bullet 1"/>
    <w:basedOn w:val="BodyText"/>
    <w:uiPriority w:val="5"/>
    <w:qFormat/>
    <w:rsid w:val="00182640"/>
    <w:pPr>
      <w:spacing w:before="60" w:after="60"/>
      <w:ind w:left="360" w:hanging="360"/>
    </w:pPr>
  </w:style>
  <w:style w:type="paragraph" w:customStyle="1" w:styleId="NumberedBullet2">
    <w:name w:val="Numbered Bullet 2"/>
    <w:basedOn w:val="BodyText"/>
    <w:uiPriority w:val="5"/>
    <w:qFormat/>
    <w:rsid w:val="005569D1"/>
    <w:pPr>
      <w:ind w:left="1440" w:hanging="360"/>
    </w:pPr>
  </w:style>
  <w:style w:type="paragraph" w:customStyle="1" w:styleId="NumberedBullet3">
    <w:name w:val="Numbered Bullet 3"/>
    <w:basedOn w:val="BodyText"/>
    <w:uiPriority w:val="5"/>
    <w:qFormat/>
    <w:rsid w:val="005569D1"/>
    <w:pPr>
      <w:ind w:left="2160" w:hanging="180"/>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rsid w:val="000501BC"/>
    <w:pPr>
      <w:keepNext/>
      <w:keepLines/>
      <w:pBdr>
        <w:top w:val="single" w:sz="2" w:space="2" w:color="FFBF22" w:themeColor="accent6"/>
        <w:left w:val="single" w:sz="2" w:space="4" w:color="FFBF22" w:themeColor="accent6"/>
        <w:bottom w:val="single" w:sz="2" w:space="2" w:color="FFBF22" w:themeColor="accent6"/>
        <w:right w:val="single" w:sz="2" w:space="4" w:color="FFBF22" w:themeColor="accent6"/>
      </w:pBdr>
      <w:shd w:val="clear" w:color="auto" w:fill="FFBF22" w:themeFill="accent6"/>
      <w:spacing w:before="240"/>
      <w:ind w:left="113" w:right="113"/>
    </w:pPr>
    <w:rPr>
      <w:sz w:val="28"/>
    </w:rPr>
  </w:style>
  <w:style w:type="character" w:styleId="PlaceholderText">
    <w:name w:val="Placeholder Text"/>
    <w:basedOn w:val="DefaultParagraphFont"/>
    <w:uiPriority w:val="99"/>
    <w:semiHidden/>
    <w:rsid w:val="008944AD"/>
    <w:rPr>
      <w:color w:val="808080"/>
    </w:rPr>
  </w:style>
  <w:style w:type="paragraph" w:customStyle="1" w:styleId="Authors">
    <w:name w:val="Authors"/>
    <w:basedOn w:val="Footer"/>
    <w:link w:val="AuthorsChar"/>
    <w:uiPriority w:val="99"/>
    <w:rsid w:val="00B26D29"/>
    <w:pPr>
      <w:spacing w:before="60" w:after="60"/>
    </w:pPr>
  </w:style>
  <w:style w:type="character" w:customStyle="1" w:styleId="Heading4Char">
    <w:name w:val="Heading 4 Char"/>
    <w:aliases w:val="Heading 4 (table &amp; chart) Char"/>
    <w:basedOn w:val="DefaultParagraphFont"/>
    <w:link w:val="Heading4"/>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044829"/>
    <w:rPr>
      <w:rFonts w:ascii="Helvetica Neue LT Pro 75" w:hAnsi="Helvetica Neue LT Pro 75"/>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420420"/>
    <w:pPr>
      <w:spacing w:before="60" w:after="60"/>
    </w:pPr>
    <w:tblPr>
      <w:tblBorders>
        <w:top w:val="single" w:sz="4" w:space="0" w:color="FFBF22"/>
        <w:bottom w:val="single" w:sz="4" w:space="0" w:color="FFBF22"/>
      </w:tblBorders>
      <w:tblCellMar>
        <w:top w:w="28" w:type="dxa"/>
        <w:left w:w="57" w:type="dxa"/>
        <w:bottom w:w="28" w:type="dxa"/>
        <w:right w:w="57" w:type="dxa"/>
      </w:tblCellMar>
    </w:tblPr>
    <w:tcPr>
      <w:shd w:val="clear" w:color="auto" w:fill="auto"/>
    </w:tcPr>
    <w:tblStylePr w:type="firstRow">
      <w:tblPr/>
      <w:tcPr>
        <w:tcBorders>
          <w:bottom w:val="nil"/>
        </w:tcBorders>
        <w:shd w:val="clear" w:color="auto" w:fill="auto"/>
      </w:tcPr>
    </w:tblStylePr>
    <w:tblStylePr w:type="lastRow">
      <w:tblPr/>
      <w:tcPr>
        <w:tcBorders>
          <w:top w:val="single" w:sz="4" w:space="0" w:color="FFBF22"/>
          <w:bottom w:val="single" w:sz="4" w:space="0" w:color="FFBF22"/>
          <w:insideH w:val="nil"/>
        </w:tcBorders>
        <w:shd w:val="clear" w:color="auto" w:fill="auto"/>
      </w:tcPr>
    </w:tblStylePr>
  </w:style>
  <w:style w:type="character" w:styleId="Hyperlink">
    <w:name w:val="Hyperlink"/>
    <w:basedOn w:val="DefaultParagraphFont"/>
    <w:unhideWhenUsed/>
    <w:rsid w:val="00823F60"/>
    <w:rPr>
      <w:color w:val="FFBF22" w:themeColor="hyperlink"/>
      <w:u w:val="single"/>
    </w:rPr>
  </w:style>
  <w:style w:type="paragraph" w:styleId="ListParagraph">
    <w:name w:val="List Paragraph"/>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3"/>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rsid w:val="00837CFF"/>
    <w:rPr>
      <w:b/>
      <w:i/>
    </w:rPr>
  </w:style>
  <w:style w:type="paragraph" w:styleId="NoSpacing">
    <w:name w:val="No Spacing"/>
    <w:next w:val="BodyText"/>
    <w:rsid w:val="00022B39"/>
    <w:pPr>
      <w:spacing w:after="0"/>
    </w:pPr>
    <w:rPr>
      <w:sz w:val="18"/>
      <w:lang w:val="en-GB"/>
    </w:rPr>
  </w:style>
  <w:style w:type="paragraph" w:styleId="TOC2">
    <w:name w:val="toc 2"/>
    <w:basedOn w:val="Normal"/>
    <w:next w:val="Normal"/>
    <w:autoRedefine/>
    <w:uiPriority w:val="39"/>
    <w:rsid w:val="00BF59F7"/>
    <w:pPr>
      <w:tabs>
        <w:tab w:val="left" w:pos="993"/>
        <w:tab w:val="right" w:leader="dot" w:pos="10194"/>
      </w:tabs>
      <w:spacing w:before="60" w:after="60"/>
      <w:ind w:left="993" w:hanging="567"/>
    </w:pPr>
    <w:rPr>
      <w:noProof/>
    </w:rPr>
  </w:style>
  <w:style w:type="paragraph" w:styleId="TOC1">
    <w:name w:val="toc 1"/>
    <w:basedOn w:val="Normal"/>
    <w:next w:val="Normal"/>
    <w:autoRedefine/>
    <w:uiPriority w:val="39"/>
    <w:rsid w:val="00300248"/>
    <w:pPr>
      <w:tabs>
        <w:tab w:val="left" w:pos="426"/>
        <w:tab w:val="right" w:leader="dot" w:pos="9746"/>
      </w:tabs>
      <w:spacing w:before="240" w:after="0"/>
    </w:pPr>
    <w:rPr>
      <w:noProof/>
      <w:color w:val="F26522" w:themeColor="accent1"/>
      <w:sz w:val="24"/>
    </w:rPr>
  </w:style>
  <w:style w:type="paragraph" w:customStyle="1" w:styleId="Contents">
    <w:name w:val="Contents"/>
    <w:basedOn w:val="PageTitle"/>
    <w:next w:val="BodyText"/>
    <w:uiPriority w:val="99"/>
    <w:unhideWhenUsed/>
    <w:rsid w:val="006842BD"/>
    <w:pPr>
      <w:framePr w:wrap="notBeside" w:hAnchor="text" w:y="710"/>
    </w:pPr>
  </w:style>
  <w:style w:type="paragraph" w:customStyle="1" w:styleId="Dateofpapers">
    <w:name w:val="Date of papers"/>
    <w:basedOn w:val="Footer"/>
    <w:link w:val="DateofpapersChar"/>
    <w:uiPriority w:val="99"/>
    <w:rsid w:val="0029281D"/>
    <w:pPr>
      <w:spacing w:before="60" w:after="60"/>
    </w:pPr>
  </w:style>
  <w:style w:type="paragraph" w:customStyle="1" w:styleId="Introtext">
    <w:name w:val="Intro text"/>
    <w:basedOn w:val="Normal"/>
    <w:uiPriority w:val="99"/>
    <w:qFormat/>
    <w:rsid w:val="00044829"/>
    <w:rPr>
      <w:rFonts w:ascii="Arial" w:hAnsi="Arial"/>
      <w:color w:val="FFBF22"/>
      <w:sz w:val="24"/>
    </w:rPr>
  </w:style>
  <w:style w:type="paragraph" w:customStyle="1" w:styleId="FrameBody">
    <w:name w:val="Frame Body"/>
    <w:basedOn w:val="FrameHeading"/>
    <w:uiPriority w:val="13"/>
    <w:rsid w:val="00ED7861"/>
    <w:pPr>
      <w:framePr w:wrap="around"/>
    </w:pPr>
    <w:rPr>
      <w:b w:val="0"/>
      <w:sz w:val="20"/>
    </w:rPr>
  </w:style>
  <w:style w:type="paragraph" w:styleId="BodyText">
    <w:name w:val="Body Text"/>
    <w:link w:val="BodyTextChar"/>
    <w:qFormat/>
    <w:rsid w:val="00993CA3"/>
    <w:rPr>
      <w:rFonts w:ascii="Helvetica Neue LT Pro 55 Roman" w:hAnsi="Helvetica Neue LT Pro 55 Roman"/>
      <w:color w:val="636462"/>
      <w:lang w:val="en-GB"/>
    </w:rPr>
  </w:style>
  <w:style w:type="character" w:customStyle="1" w:styleId="BodyTextChar">
    <w:name w:val="Body Text Char"/>
    <w:basedOn w:val="DefaultParagraphFont"/>
    <w:link w:val="BodyText"/>
    <w:rsid w:val="00993CA3"/>
    <w:rPr>
      <w:rFonts w:ascii="Helvetica Neue LT Pro 55 Roman" w:hAnsi="Helvetica Neue LT Pro 55 Roman"/>
      <w:color w:val="636462"/>
      <w:lang w:val="en-GB"/>
    </w:rPr>
  </w:style>
  <w:style w:type="numbering" w:customStyle="1" w:styleId="Bullets">
    <w:name w:val="Bullets"/>
    <w:uiPriority w:val="99"/>
    <w:rsid w:val="001D26B9"/>
    <w:pPr>
      <w:numPr>
        <w:numId w:val="33"/>
      </w:numPr>
    </w:pPr>
  </w:style>
  <w:style w:type="paragraph" w:customStyle="1" w:styleId="TableTitle">
    <w:name w:val="Table Title"/>
    <w:basedOn w:val="BodyText"/>
    <w:next w:val="BodyText"/>
    <w:uiPriority w:val="6"/>
    <w:qFormat/>
    <w:rsid w:val="00044829"/>
    <w:pPr>
      <w:keepNext/>
      <w:keepLines/>
      <w:spacing w:before="120"/>
    </w:pPr>
    <w:rPr>
      <w:rFonts w:ascii="Helvetica Neue LT Pro 75" w:hAnsi="Helvetica Neue LT Pro 75" w:cstheme="majorHAnsi"/>
      <w:b/>
      <w:color w:val="F26522"/>
    </w:rPr>
  </w:style>
  <w:style w:type="paragraph" w:customStyle="1" w:styleId="ShadedBody">
    <w:name w:val="Shaded Body"/>
    <w:basedOn w:val="ShadedHeading"/>
    <w:uiPriority w:val="11"/>
    <w:rsid w:val="00817F49"/>
    <w:pPr>
      <w:keepNext w:val="0"/>
      <w:spacing w:before="0"/>
    </w:pPr>
    <w:rPr>
      <w:sz w:val="20"/>
    </w:rPr>
  </w:style>
  <w:style w:type="paragraph" w:customStyle="1" w:styleId="FrameHeading">
    <w:name w:val="Frame Heading"/>
    <w:basedOn w:val="BodyText"/>
    <w:next w:val="FrameBody"/>
    <w:uiPriority w:val="12"/>
    <w:rsid w:val="00FF722C"/>
    <w:pPr>
      <w:keepNext/>
      <w:keepLines/>
      <w:framePr w:w="2268" w:hSpace="170" w:wrap="around" w:vAnchor="text" w:hAnchor="page" w:x="8841"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character" w:customStyle="1" w:styleId="AuthorsChar">
    <w:name w:val="Authors Char"/>
    <w:basedOn w:val="FooterChar"/>
    <w:link w:val="Authors"/>
    <w:uiPriority w:val="99"/>
    <w:rsid w:val="0029281D"/>
    <w:rPr>
      <w:noProof/>
      <w:color w:val="454545" w:themeColor="text1"/>
      <w:sz w:val="18"/>
      <w:lang w:val="en-GB"/>
    </w:rPr>
  </w:style>
  <w:style w:type="character" w:customStyle="1" w:styleId="DateofpapersChar">
    <w:name w:val="Date of papers Char"/>
    <w:basedOn w:val="FooterChar"/>
    <w:link w:val="Dateofpapers"/>
    <w:uiPriority w:val="99"/>
    <w:rsid w:val="0029281D"/>
    <w:rPr>
      <w:noProof/>
      <w:color w:val="454545" w:themeColor="text1"/>
      <w:sz w:val="18"/>
      <w:lang w:val="en-GB"/>
    </w:rPr>
  </w:style>
  <w:style w:type="paragraph" w:customStyle="1" w:styleId="CVName">
    <w:name w:val="CV Name"/>
    <w:basedOn w:val="BodyText"/>
    <w:uiPriority w:val="99"/>
    <w:rsid w:val="00E3415C"/>
    <w:pPr>
      <w:spacing w:after="0"/>
    </w:pPr>
    <w:rPr>
      <w:color w:val="F26522" w:themeColor="accent1"/>
      <w:sz w:val="22"/>
    </w:rPr>
  </w:style>
  <w:style w:type="paragraph" w:customStyle="1" w:styleId="CVlocation">
    <w:name w:val="CV location"/>
    <w:basedOn w:val="BodyText"/>
    <w:uiPriority w:val="99"/>
    <w:rsid w:val="00977EC0"/>
    <w:pPr>
      <w:spacing w:after="0"/>
    </w:pPr>
    <w:rPr>
      <w:sz w:val="18"/>
    </w:rPr>
  </w:style>
  <w:style w:type="paragraph" w:customStyle="1" w:styleId="CVTitle">
    <w:name w:val="CV Title"/>
    <w:basedOn w:val="BodyText"/>
    <w:uiPriority w:val="99"/>
    <w:rsid w:val="00977EC0"/>
    <w:pPr>
      <w:spacing w:after="0"/>
    </w:pPr>
  </w:style>
  <w:style w:type="paragraph" w:customStyle="1" w:styleId="Backcoverdisclaimer">
    <w:name w:val="Back cover disclaimer"/>
    <w:basedOn w:val="Footer"/>
    <w:uiPriority w:val="99"/>
    <w:rsid w:val="00FA363C"/>
    <w:pPr>
      <w:jc w:val="right"/>
    </w:pPr>
  </w:style>
  <w:style w:type="paragraph" w:customStyle="1" w:styleId="Disclaimertext">
    <w:name w:val="Disclaimer text"/>
    <w:basedOn w:val="Backcoverdisclaimer"/>
    <w:uiPriority w:val="99"/>
    <w:rsid w:val="00EE3968"/>
  </w:style>
  <w:style w:type="paragraph" w:customStyle="1" w:styleId="SourceNotes">
    <w:name w:val="Source &amp; Notes"/>
    <w:basedOn w:val="BodyText"/>
    <w:uiPriority w:val="99"/>
    <w:rsid w:val="00AD5D5A"/>
    <w:pPr>
      <w:tabs>
        <w:tab w:val="left" w:pos="709"/>
      </w:tabs>
      <w:ind w:left="1134" w:hanging="1134"/>
      <w:contextualSpacing/>
    </w:pPr>
    <w:rPr>
      <w:color w:val="auto"/>
      <w:sz w:val="16"/>
    </w:rPr>
  </w:style>
  <w:style w:type="paragraph" w:styleId="TOC3">
    <w:name w:val="toc 3"/>
    <w:basedOn w:val="Normal"/>
    <w:next w:val="Normal"/>
    <w:autoRedefine/>
    <w:uiPriority w:val="39"/>
    <w:rsid w:val="00300248"/>
    <w:pPr>
      <w:tabs>
        <w:tab w:val="left" w:pos="1701"/>
        <w:tab w:val="right" w:leader="dot" w:pos="9746"/>
      </w:tabs>
      <w:spacing w:after="100"/>
      <w:ind w:left="1701" w:hanging="708"/>
    </w:pPr>
  </w:style>
  <w:style w:type="paragraph" w:styleId="BodyText2">
    <w:name w:val="Body Text 2"/>
    <w:basedOn w:val="Normal"/>
    <w:link w:val="BodyText2Char"/>
    <w:rsid w:val="00E94F58"/>
    <w:pPr>
      <w:spacing w:after="0"/>
    </w:pPr>
    <w:rPr>
      <w:rFonts w:ascii="Arial" w:eastAsia="Times New Roman" w:hAnsi="Arial" w:cs="Arial"/>
      <w:i/>
      <w:iCs/>
      <w:color w:val="auto"/>
      <w:sz w:val="22"/>
      <w:lang w:eastAsia="zh-CN"/>
    </w:rPr>
  </w:style>
  <w:style w:type="character" w:customStyle="1" w:styleId="BodyText2Char">
    <w:name w:val="Body Text 2 Char"/>
    <w:basedOn w:val="DefaultParagraphFont"/>
    <w:link w:val="BodyText2"/>
    <w:rsid w:val="00E94F58"/>
    <w:rPr>
      <w:rFonts w:ascii="Arial" w:eastAsia="Times New Roman" w:hAnsi="Arial" w:cs="Arial"/>
      <w:i/>
      <w:iCs/>
      <w:sz w:val="22"/>
      <w:lang w:val="en-GB" w:eastAsia="zh-CN"/>
    </w:rPr>
  </w:style>
  <w:style w:type="paragraph" w:customStyle="1" w:styleId="Normal16">
    <w:name w:val="Normal16"/>
    <w:basedOn w:val="Normal"/>
    <w:rsid w:val="00E94F58"/>
    <w:pPr>
      <w:spacing w:after="0"/>
    </w:pPr>
    <w:rPr>
      <w:rFonts w:ascii="Arial" w:eastAsia="Times New Roman" w:hAnsi="Arial" w:cs="Arial"/>
      <w:b/>
      <w:bCs/>
      <w:color w:val="auto"/>
      <w:sz w:val="32"/>
      <w:szCs w:val="32"/>
      <w:lang w:eastAsia="zh-CN"/>
    </w:rPr>
  </w:style>
  <w:style w:type="paragraph" w:customStyle="1" w:styleId="TableText">
    <w:name w:val="Table Text"/>
    <w:basedOn w:val="Normal"/>
    <w:rsid w:val="00E94F58"/>
    <w:pPr>
      <w:keepNext/>
      <w:spacing w:before="60" w:after="60"/>
    </w:pPr>
    <w:rPr>
      <w:rFonts w:ascii="Arial" w:eastAsia="Times New Roman" w:hAnsi="Arial" w:cs="Times New Roman"/>
      <w:color w:val="auto"/>
      <w:sz w:val="16"/>
    </w:rPr>
  </w:style>
  <w:style w:type="paragraph" w:customStyle="1" w:styleId="Appendix1">
    <w:name w:val="Appendix 1"/>
    <w:basedOn w:val="Heading1"/>
    <w:next w:val="Normal"/>
    <w:qFormat/>
    <w:rsid w:val="00E94F58"/>
    <w:pPr>
      <w:keepLines w:val="0"/>
      <w:pageBreakBefore/>
      <w:numPr>
        <w:numId w:val="21"/>
      </w:numPr>
      <w:spacing w:before="60" w:after="240"/>
    </w:pPr>
    <w:rPr>
      <w:rFonts w:ascii="Arial" w:eastAsia="Times New Roman" w:hAnsi="Arial" w:cs="Times New Roman"/>
      <w:bCs w:val="0"/>
      <w:color w:val="auto"/>
      <w:kern w:val="28"/>
      <w:szCs w:val="20"/>
    </w:rPr>
  </w:style>
  <w:style w:type="paragraph" w:customStyle="1" w:styleId="Appendix2">
    <w:name w:val="Appendix 2"/>
    <w:basedOn w:val="Normal"/>
    <w:next w:val="Normal"/>
    <w:rsid w:val="00E94F58"/>
    <w:pPr>
      <w:keepNext/>
      <w:numPr>
        <w:ilvl w:val="1"/>
        <w:numId w:val="14"/>
      </w:numPr>
      <w:spacing w:before="60" w:after="60"/>
    </w:pPr>
    <w:rPr>
      <w:rFonts w:ascii="Arial" w:eastAsia="Times New Roman" w:hAnsi="Arial" w:cs="Times New Roman"/>
      <w:color w:val="auto"/>
      <w:sz w:val="24"/>
    </w:rPr>
  </w:style>
  <w:style w:type="paragraph" w:customStyle="1" w:styleId="Appendix3">
    <w:name w:val="Appendix 3"/>
    <w:basedOn w:val="Normal"/>
    <w:next w:val="Normal"/>
    <w:rsid w:val="00E94F58"/>
    <w:pPr>
      <w:numPr>
        <w:ilvl w:val="2"/>
        <w:numId w:val="14"/>
      </w:numPr>
      <w:spacing w:before="60" w:after="60"/>
    </w:pPr>
    <w:rPr>
      <w:rFonts w:ascii="Arial" w:eastAsia="Times New Roman" w:hAnsi="Arial" w:cs="Times New Roman"/>
      <w:color w:val="auto"/>
      <w:sz w:val="24"/>
    </w:rPr>
  </w:style>
  <w:style w:type="paragraph" w:customStyle="1" w:styleId="OutlinePara">
    <w:name w:val="OutlinePara"/>
    <w:basedOn w:val="List"/>
    <w:rsid w:val="00E94F58"/>
    <w:pPr>
      <w:numPr>
        <w:numId w:val="16"/>
      </w:numPr>
      <w:spacing w:before="60" w:after="240"/>
      <w:contextualSpacing w:val="0"/>
    </w:pPr>
    <w:rPr>
      <w:rFonts w:ascii="Arial" w:eastAsia="Times New Roman" w:hAnsi="Arial" w:cs="Times New Roman"/>
      <w:color w:val="auto"/>
      <w:sz w:val="24"/>
    </w:rPr>
  </w:style>
  <w:style w:type="paragraph" w:customStyle="1" w:styleId="Single">
    <w:name w:val="Single"/>
    <w:basedOn w:val="Normal"/>
    <w:rsid w:val="00E94F58"/>
    <w:pPr>
      <w:numPr>
        <w:numId w:val="15"/>
      </w:numPr>
      <w:tabs>
        <w:tab w:val="clear" w:pos="360"/>
        <w:tab w:val="left" w:pos="-846"/>
        <w:tab w:val="left" w:pos="-738"/>
        <w:tab w:val="left" w:pos="-528"/>
        <w:tab w:val="left" w:pos="1"/>
        <w:tab w:val="left" w:pos="594"/>
        <w:tab w:val="left" w:pos="1188"/>
        <w:tab w:val="left" w:pos="1782"/>
        <w:tab w:val="left" w:pos="2376"/>
        <w:tab w:val="left" w:pos="2976"/>
        <w:tab w:val="left" w:pos="3570"/>
        <w:tab w:val="left" w:pos="4164"/>
        <w:tab w:val="left" w:pos="4758"/>
        <w:tab w:val="left" w:pos="5352"/>
        <w:tab w:val="left" w:pos="5952"/>
        <w:tab w:val="left" w:pos="6546"/>
        <w:tab w:val="left" w:pos="7140"/>
        <w:tab w:val="left" w:pos="7734"/>
        <w:tab w:val="left" w:pos="8328"/>
      </w:tabs>
      <w:spacing w:before="60" w:after="60"/>
      <w:ind w:right="590"/>
    </w:pPr>
    <w:rPr>
      <w:rFonts w:ascii="Arial" w:eastAsia="Times New Roman" w:hAnsi="Arial" w:cs="Times New Roman"/>
      <w:color w:val="auto"/>
    </w:rPr>
  </w:style>
  <w:style w:type="paragraph" w:customStyle="1" w:styleId="Headingmain">
    <w:name w:val="Heading main"/>
    <w:basedOn w:val="Normal"/>
    <w:autoRedefine/>
    <w:rsid w:val="00E94F58"/>
    <w:pPr>
      <w:keepNext/>
      <w:keepLines/>
      <w:numPr>
        <w:numId w:val="17"/>
      </w:numPr>
      <w:spacing w:after="0"/>
      <w:jc w:val="both"/>
      <w:outlineLvl w:val="0"/>
    </w:pPr>
    <w:rPr>
      <w:rFonts w:ascii="Arial" w:eastAsia="Times New Roman" w:hAnsi="Arial" w:cs="Arial"/>
      <w:b/>
      <w:color w:val="auto"/>
      <w:sz w:val="24"/>
      <w:lang w:eastAsia="zh-CN"/>
    </w:rPr>
  </w:style>
  <w:style w:type="paragraph" w:customStyle="1" w:styleId="Headingsub">
    <w:name w:val="Heading sub"/>
    <w:basedOn w:val="Normal"/>
    <w:autoRedefine/>
    <w:rsid w:val="00E94F58"/>
    <w:pPr>
      <w:numPr>
        <w:ilvl w:val="1"/>
        <w:numId w:val="17"/>
      </w:numPr>
      <w:spacing w:after="0"/>
      <w:outlineLvl w:val="1"/>
    </w:pPr>
    <w:rPr>
      <w:rFonts w:ascii="Arial" w:eastAsia="Times New Roman" w:hAnsi="Arial" w:cs="Arial"/>
      <w:b/>
      <w:color w:val="auto"/>
      <w:sz w:val="22"/>
      <w:lang w:eastAsia="zh-CN"/>
    </w:rPr>
  </w:style>
  <w:style w:type="paragraph" w:customStyle="1" w:styleId="FooterEven">
    <w:name w:val="Footer Even"/>
    <w:basedOn w:val="Normal"/>
    <w:qFormat/>
    <w:rsid w:val="00E94F58"/>
    <w:pPr>
      <w:pBdr>
        <w:top w:val="single" w:sz="4" w:space="1" w:color="F26522" w:themeColor="accent1"/>
      </w:pBdr>
      <w:spacing w:after="180" w:line="264" w:lineRule="auto"/>
    </w:pPr>
    <w:rPr>
      <w:rFonts w:cs="Times New Roman"/>
      <w:color w:val="727274" w:themeColor="text2"/>
      <w:lang w:val="en-US" w:eastAsia="ja-JP"/>
    </w:rPr>
  </w:style>
  <w:style w:type="character" w:customStyle="1" w:styleId="HeadingmainChar">
    <w:name w:val="Heading main Char"/>
    <w:basedOn w:val="DefaultParagraphFont"/>
    <w:rsid w:val="00E94F58"/>
    <w:rPr>
      <w:rFonts w:ascii="Arial" w:hAnsi="Arial" w:cs="Arial"/>
      <w:b/>
      <w:noProof w:val="0"/>
      <w:sz w:val="24"/>
      <w:lang w:val="en-GB" w:eastAsia="zh-CN" w:bidi="ar-SA"/>
    </w:rPr>
  </w:style>
  <w:style w:type="paragraph" w:styleId="TOC4">
    <w:name w:val="toc 4"/>
    <w:basedOn w:val="Normal"/>
    <w:next w:val="Normal"/>
    <w:autoRedefine/>
    <w:semiHidden/>
    <w:rsid w:val="00E94F58"/>
    <w:pPr>
      <w:spacing w:after="0"/>
      <w:ind w:left="660"/>
    </w:pPr>
    <w:rPr>
      <w:rFonts w:ascii="Arial" w:eastAsia="Times New Roman" w:hAnsi="Arial" w:cs="Arial"/>
      <w:color w:val="auto"/>
      <w:sz w:val="22"/>
      <w:lang w:eastAsia="zh-CN"/>
    </w:rPr>
  </w:style>
  <w:style w:type="paragraph" w:styleId="TOC5">
    <w:name w:val="toc 5"/>
    <w:basedOn w:val="Normal"/>
    <w:next w:val="Normal"/>
    <w:autoRedefine/>
    <w:semiHidden/>
    <w:rsid w:val="00E94F58"/>
    <w:pPr>
      <w:spacing w:after="0"/>
      <w:ind w:left="880"/>
    </w:pPr>
    <w:rPr>
      <w:rFonts w:ascii="Arial" w:eastAsia="Times New Roman" w:hAnsi="Arial" w:cs="Arial"/>
      <w:color w:val="auto"/>
      <w:sz w:val="22"/>
      <w:lang w:eastAsia="zh-CN"/>
    </w:rPr>
  </w:style>
  <w:style w:type="paragraph" w:styleId="TOC6">
    <w:name w:val="toc 6"/>
    <w:basedOn w:val="Normal"/>
    <w:next w:val="Normal"/>
    <w:autoRedefine/>
    <w:semiHidden/>
    <w:rsid w:val="00E94F58"/>
    <w:pPr>
      <w:spacing w:after="0"/>
      <w:ind w:left="1100"/>
    </w:pPr>
    <w:rPr>
      <w:rFonts w:ascii="Arial" w:eastAsia="Times New Roman" w:hAnsi="Arial" w:cs="Arial"/>
      <w:color w:val="auto"/>
      <w:sz w:val="22"/>
      <w:lang w:eastAsia="zh-CN"/>
    </w:rPr>
  </w:style>
  <w:style w:type="paragraph" w:styleId="TOC7">
    <w:name w:val="toc 7"/>
    <w:basedOn w:val="Normal"/>
    <w:next w:val="Normal"/>
    <w:autoRedefine/>
    <w:semiHidden/>
    <w:rsid w:val="00E94F58"/>
    <w:pPr>
      <w:spacing w:after="0"/>
      <w:ind w:left="1320"/>
    </w:pPr>
    <w:rPr>
      <w:rFonts w:ascii="Arial" w:eastAsia="Times New Roman" w:hAnsi="Arial" w:cs="Arial"/>
      <w:color w:val="auto"/>
      <w:sz w:val="22"/>
      <w:lang w:eastAsia="zh-CN"/>
    </w:rPr>
  </w:style>
  <w:style w:type="paragraph" w:styleId="TOC8">
    <w:name w:val="toc 8"/>
    <w:basedOn w:val="Normal"/>
    <w:next w:val="Normal"/>
    <w:autoRedefine/>
    <w:semiHidden/>
    <w:rsid w:val="00E94F58"/>
    <w:pPr>
      <w:spacing w:after="0"/>
      <w:ind w:left="1540"/>
    </w:pPr>
    <w:rPr>
      <w:rFonts w:ascii="Arial" w:eastAsia="Times New Roman" w:hAnsi="Arial" w:cs="Arial"/>
      <w:color w:val="auto"/>
      <w:sz w:val="22"/>
      <w:lang w:eastAsia="zh-CN"/>
    </w:rPr>
  </w:style>
  <w:style w:type="paragraph" w:styleId="TOC9">
    <w:name w:val="toc 9"/>
    <w:basedOn w:val="Normal"/>
    <w:next w:val="Normal"/>
    <w:autoRedefine/>
    <w:semiHidden/>
    <w:rsid w:val="00E94F58"/>
    <w:pPr>
      <w:spacing w:after="0"/>
      <w:ind w:left="1760"/>
    </w:pPr>
    <w:rPr>
      <w:rFonts w:ascii="Arial" w:eastAsia="Times New Roman" w:hAnsi="Arial" w:cs="Arial"/>
      <w:color w:val="auto"/>
      <w:sz w:val="22"/>
      <w:lang w:eastAsia="zh-CN"/>
    </w:rPr>
  </w:style>
  <w:style w:type="paragraph" w:styleId="FootnoteText">
    <w:name w:val="footnote text"/>
    <w:basedOn w:val="Normal"/>
    <w:link w:val="FootnoteTextChar"/>
    <w:semiHidden/>
    <w:rsid w:val="00E94F58"/>
    <w:pPr>
      <w:spacing w:after="0"/>
    </w:pPr>
    <w:rPr>
      <w:rFonts w:ascii="Arial" w:eastAsia="Times New Roman" w:hAnsi="Arial" w:cs="Arial"/>
      <w:color w:val="auto"/>
      <w:lang w:eastAsia="zh-CN"/>
    </w:rPr>
  </w:style>
  <w:style w:type="character" w:customStyle="1" w:styleId="FootnoteTextChar">
    <w:name w:val="Footnote Text Char"/>
    <w:basedOn w:val="DefaultParagraphFont"/>
    <w:link w:val="FootnoteText"/>
    <w:semiHidden/>
    <w:rsid w:val="00E94F58"/>
    <w:rPr>
      <w:rFonts w:ascii="Arial" w:eastAsia="Times New Roman" w:hAnsi="Arial" w:cs="Arial"/>
      <w:lang w:val="en-GB" w:eastAsia="zh-CN"/>
    </w:rPr>
  </w:style>
  <w:style w:type="character" w:styleId="FootnoteReference">
    <w:name w:val="footnote reference"/>
    <w:basedOn w:val="DefaultParagraphFont"/>
    <w:semiHidden/>
    <w:rsid w:val="00E94F58"/>
    <w:rPr>
      <w:vertAlign w:val="superscript"/>
    </w:rPr>
  </w:style>
  <w:style w:type="paragraph" w:customStyle="1" w:styleId="CharChar1CharCharCharChar">
    <w:name w:val="Char Char1 Char Char Char Char"/>
    <w:basedOn w:val="Normal"/>
    <w:rsid w:val="00E94F58"/>
    <w:pPr>
      <w:spacing w:after="160" w:line="240" w:lineRule="exact"/>
    </w:pPr>
    <w:rPr>
      <w:rFonts w:ascii="Verdana" w:eastAsia="Times New Roman" w:hAnsi="Verdana" w:cs="Times New Roman"/>
      <w:color w:val="auto"/>
      <w:sz w:val="22"/>
    </w:rPr>
  </w:style>
  <w:style w:type="paragraph" w:customStyle="1" w:styleId="BodyTextKeep">
    <w:name w:val="Body Text Keep"/>
    <w:basedOn w:val="Normal"/>
    <w:rsid w:val="00E94F58"/>
    <w:pPr>
      <w:keepNext/>
      <w:spacing w:after="160"/>
      <w:ind w:left="851"/>
    </w:pPr>
    <w:rPr>
      <w:rFonts w:ascii="Arial" w:eastAsia="Times New Roman" w:hAnsi="Arial" w:cs="Arial"/>
      <w:i/>
      <w:iCs/>
      <w:color w:val="auto"/>
      <w:sz w:val="24"/>
      <w:szCs w:val="24"/>
      <w:lang w:eastAsia="en-GB"/>
    </w:rPr>
  </w:style>
  <w:style w:type="character" w:customStyle="1" w:styleId="DocumentMapChar">
    <w:name w:val="Document Map Char"/>
    <w:basedOn w:val="DefaultParagraphFont"/>
    <w:rsid w:val="00E94F58"/>
    <w:rPr>
      <w:rFonts w:ascii="Tahoma" w:hAnsi="Tahoma" w:cs="Tahoma"/>
      <w:sz w:val="22"/>
      <w:szCs w:val="22"/>
      <w:shd w:val="clear" w:color="auto" w:fill="000080"/>
    </w:rPr>
  </w:style>
  <w:style w:type="character" w:styleId="FollowedHyperlink">
    <w:name w:val="FollowedHyperlink"/>
    <w:basedOn w:val="DefaultParagraphFont"/>
    <w:rsid w:val="00E94F58"/>
    <w:rPr>
      <w:color w:val="FFBF22" w:themeColor="followedHyperlink"/>
      <w:u w:val="single"/>
    </w:rPr>
  </w:style>
  <w:style w:type="paragraph" w:customStyle="1" w:styleId="Default">
    <w:name w:val="Default"/>
    <w:rsid w:val="00E94F58"/>
    <w:pPr>
      <w:autoSpaceDE w:val="0"/>
      <w:autoSpaceDN w:val="0"/>
      <w:adjustRightInd w:val="0"/>
      <w:spacing w:after="0"/>
    </w:pPr>
    <w:rPr>
      <w:rFonts w:ascii="Arial" w:hAnsi="Arial" w:cs="Arial"/>
      <w:color w:val="000000"/>
      <w:sz w:val="24"/>
      <w:szCs w:val="24"/>
      <w:lang w:val="en-GB"/>
    </w:rPr>
  </w:style>
  <w:style w:type="character" w:styleId="Mention">
    <w:name w:val="Mention"/>
    <w:basedOn w:val="DefaultParagraphFont"/>
    <w:uiPriority w:val="99"/>
    <w:semiHidden/>
    <w:unhideWhenUsed/>
    <w:rsid w:val="00E94F58"/>
    <w:rPr>
      <w:color w:val="2B579A"/>
      <w:shd w:val="clear" w:color="auto" w:fill="E6E6E6"/>
    </w:rPr>
  </w:style>
  <w:style w:type="character" w:customStyle="1" w:styleId="UnresolvedMention1">
    <w:name w:val="Unresolved Mention1"/>
    <w:basedOn w:val="DefaultParagraphFont"/>
    <w:uiPriority w:val="99"/>
    <w:semiHidden/>
    <w:unhideWhenUsed/>
    <w:rsid w:val="00F22821"/>
    <w:rPr>
      <w:color w:val="605E5C"/>
      <w:shd w:val="clear" w:color="auto" w:fill="E1DFDD"/>
    </w:rPr>
  </w:style>
  <w:style w:type="paragraph" w:styleId="NormalWeb">
    <w:name w:val="Normal (Web)"/>
    <w:basedOn w:val="Normal"/>
    <w:uiPriority w:val="99"/>
    <w:semiHidden/>
    <w:unhideWhenUsed/>
    <w:rsid w:val="004B47C8"/>
    <w:pPr>
      <w:spacing w:before="100" w:beforeAutospacing="1" w:after="100" w:afterAutospacing="1"/>
    </w:pPr>
    <w:rPr>
      <w:rFonts w:ascii="Times New Roman" w:eastAsia="Times New Roman" w:hAnsi="Times New Roman" w:cs="Times New Roman"/>
      <w:color w:val="auto"/>
      <w:sz w:val="24"/>
      <w:szCs w:val="24"/>
      <w:lang w:eastAsia="en-GB"/>
    </w:rPr>
  </w:style>
  <w:style w:type="character" w:customStyle="1" w:styleId="command">
    <w:name w:val="command"/>
    <w:basedOn w:val="DefaultParagraphFont"/>
    <w:rsid w:val="004B47C8"/>
  </w:style>
  <w:style w:type="numbering" w:customStyle="1" w:styleId="Headings">
    <w:name w:val="Headings"/>
    <w:uiPriority w:val="99"/>
    <w:rsid w:val="004B47C8"/>
    <w:pPr>
      <w:numPr>
        <w:numId w:val="29"/>
      </w:numPr>
    </w:pPr>
  </w:style>
  <w:style w:type="numbering" w:customStyle="1" w:styleId="NGESOHeadings">
    <w:name w:val="NGESO Headings"/>
    <w:uiPriority w:val="99"/>
    <w:rsid w:val="004B47C8"/>
    <w:pPr>
      <w:numPr>
        <w:numId w:val="30"/>
      </w:numPr>
    </w:pPr>
  </w:style>
  <w:style w:type="paragraph" w:styleId="EndnoteText">
    <w:name w:val="endnote text"/>
    <w:basedOn w:val="Normal"/>
    <w:link w:val="EndnoteTextChar"/>
    <w:uiPriority w:val="99"/>
    <w:semiHidden/>
    <w:unhideWhenUsed/>
    <w:rsid w:val="004B47C8"/>
    <w:pPr>
      <w:spacing w:after="0"/>
    </w:pPr>
  </w:style>
  <w:style w:type="character" w:customStyle="1" w:styleId="EndnoteTextChar">
    <w:name w:val="Endnote Text Char"/>
    <w:basedOn w:val="DefaultParagraphFont"/>
    <w:link w:val="EndnoteText"/>
    <w:uiPriority w:val="99"/>
    <w:semiHidden/>
    <w:rsid w:val="004B47C8"/>
    <w:rPr>
      <w:color w:val="454545" w:themeColor="text1"/>
      <w:lang w:val="en-GB"/>
    </w:rPr>
  </w:style>
  <w:style w:type="character" w:styleId="EndnoteReference">
    <w:name w:val="endnote reference"/>
    <w:basedOn w:val="DefaultParagraphFont"/>
    <w:uiPriority w:val="99"/>
    <w:semiHidden/>
    <w:unhideWhenUsed/>
    <w:rsid w:val="004B47C8"/>
    <w:rPr>
      <w:vertAlign w:val="superscript"/>
    </w:rPr>
  </w:style>
  <w:style w:type="paragraph" w:styleId="Revision">
    <w:name w:val="Revision"/>
    <w:hidden/>
    <w:uiPriority w:val="99"/>
    <w:semiHidden/>
    <w:rsid w:val="00E41797"/>
    <w:pPr>
      <w:spacing w:after="0"/>
    </w:pPr>
    <w:rPr>
      <w:color w:val="454545" w:themeColor="text1"/>
      <w:lang w:val="en-GB"/>
    </w:rPr>
  </w:style>
  <w:style w:type="character" w:styleId="UnresolvedMention">
    <w:name w:val="Unresolved Mention"/>
    <w:basedOn w:val="DefaultParagraphFont"/>
    <w:uiPriority w:val="99"/>
    <w:semiHidden/>
    <w:unhideWhenUsed/>
    <w:rsid w:val="006E56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82461028">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708456926">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06583038">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1935746532">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yberessentials.ncsc.gov.uk/" TargetMode="External"/><Relationship Id="rId18" Type="http://schemas.openxmlformats.org/officeDocument/2006/relationships/image" Target="media/image3.png"/><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echterms.com/definition/server"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techterms.com/definition/host"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techterms.com/definition/domain_name"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7C58EE812FAD42814BCE6DEFC30A42" ma:contentTypeVersion="23" ma:contentTypeDescription="Create a new document." ma:contentTypeScope="" ma:versionID="b59105ed4838f25d9fb803e7b4232745">
  <xsd:schema xmlns:xsd="http://www.w3.org/2001/XMLSchema" xmlns:xs="http://www.w3.org/2001/XMLSchema" xmlns:p="http://schemas.microsoft.com/office/2006/metadata/properties" xmlns:ns2="c148982e-3ba5-44fb-9f7b-43ce905d9226" xmlns:ns3="667e8d4d-884f-4b3a-9430-1ad6c1994a34" xmlns:ns4="cadce026-d35b-4a62-a2ee-1436bb44fb55" targetNamespace="http://schemas.microsoft.com/office/2006/metadata/properties" ma:root="true" ma:fieldsID="bcf2d83f4610ce40c8f8cc89051ba73c" ns2:_="" ns3:_="" ns4:_="">
    <xsd:import namespace="c148982e-3ba5-44fb-9f7b-43ce905d9226"/>
    <xsd:import namespace="667e8d4d-884f-4b3a-9430-1ad6c1994a34"/>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4: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Stakeholder" minOccurs="0"/>
                <xsd:element ref="ns2:_Flow_SignoffStatus" minOccurs="0"/>
                <xsd:element ref="ns2:MediaServiceObjectDetectorVersions" minOccurs="0"/>
                <xsd:element ref="ns2:DocumentContent" minOccurs="0"/>
                <xsd:element ref="ns2:Numbe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48982e-3ba5-44fb-9f7b-43ce905d92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Stakeholder" ma:index="23" nillable="true" ma:displayName="Stakeholder" ma:description="Name of stakeholder group or organisation." ma:format="Dropdown" ma:internalName="Stakeholder">
      <xsd:simpleType>
        <xsd:restriction base="dms:Text">
          <xsd:maxLength value="255"/>
        </xsd:restriction>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DocumentContent" ma:index="26" nillable="true" ma:displayName="Document Content" ma:format="Dropdown" ma:internalName="DocumentContent">
      <xsd:simpleType>
        <xsd:restriction base="dms:Text">
          <xsd:maxLength value="255"/>
        </xsd:restriction>
      </xsd:simpleType>
    </xsd:element>
    <xsd:element name="Number" ma:index="27" nillable="true" ma:displayName="Number" ma:format="Dropdown" ma:internalName="Number" ma:percentage="FALSE">
      <xsd:simpleType>
        <xsd:restriction base="dms:Number"/>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7e8d4d-884f-4b3a-9430-1ad6c1994a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170635-ae4e-4680-867b-9558f7a0a007}" ma:internalName="TaxCatchAll" ma:showField="CatchAllData" ma:web="667e8d4d-884f-4b3a-9430-1ad6c1994a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c148982e-3ba5-44fb-9f7b-43ce905d9226">
      <Terms xmlns="http://schemas.microsoft.com/office/infopath/2007/PartnerControls"/>
    </lcf76f155ced4ddcb4097134ff3c332f>
    <SharedWithUsers xmlns="667e8d4d-884f-4b3a-9430-1ad6c1994a34">
      <UserInfo>
        <DisplayName/>
        <AccountId xsi:nil="true"/>
        <AccountType/>
      </UserInfo>
    </SharedWithUsers>
    <MediaLengthInSeconds xmlns="c148982e-3ba5-44fb-9f7b-43ce905d9226" xsi:nil="true"/>
    <Number xmlns="c148982e-3ba5-44fb-9f7b-43ce905d9226" xsi:nil="true"/>
    <Stakeholder xmlns="c148982e-3ba5-44fb-9f7b-43ce905d9226" xsi:nil="true"/>
    <_Flow_SignoffStatus xmlns="c148982e-3ba5-44fb-9f7b-43ce905d9226" xsi:nil="true"/>
    <DocumentContent xmlns="c148982e-3ba5-44fb-9f7b-43ce905d922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DA899D-8927-400F-BB6A-72644836F2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48982e-3ba5-44fb-9f7b-43ce905d9226"/>
    <ds:schemaRef ds:uri="667e8d4d-884f-4b3a-9430-1ad6c1994a34"/>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AD7D61-7ECA-4AE4-88CC-2F9DC92A6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c148982e-3ba5-44fb-9f7b-43ce905d9226"/>
    <ds:schemaRef ds:uri="667e8d4d-884f-4b3a-9430-1ad6c1994a34"/>
  </ds:schemaRefs>
</ds:datastoreItem>
</file>

<file path=customXml/itemProps4.xml><?xml version="1.0" encoding="utf-8"?>
<ds:datastoreItem xmlns:ds="http://schemas.openxmlformats.org/officeDocument/2006/customXml" ds:itemID="{8F7494FF-8D79-49FB-9166-3834791E0005}">
  <ds:schemaRefs>
    <ds:schemaRef ds:uri="http://schemas.openxmlformats.org/officeDocument/2006/bibliography"/>
  </ds:schemaRefs>
</ds:datastoreItem>
</file>

<file path=customXml/itemProps5.xml><?xml version="1.0" encoding="utf-8"?>
<ds:datastoreItem xmlns:ds="http://schemas.openxmlformats.org/officeDocument/2006/customXml" ds:itemID="{2FDCFE5A-CFAC-436D-B868-45F50530B4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33</Pages>
  <Words>7525</Words>
  <Characters>42897</Characters>
  <Application>Microsoft Office Word</Application>
  <DocSecurity>0</DocSecurity>
  <Lines>357</Lines>
  <Paragraphs>100</Paragraphs>
  <ScaleCrop>false</ScaleCrop>
  <Company>Hamilton-Brown</Company>
  <LinksUpToDate>false</LinksUpToDate>
  <CharactersWithSpaces>50322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Stuart McLarnon (NESO)</cp:lastModifiedBy>
  <cp:revision>21</cp:revision>
  <cp:lastPrinted>2024-02-20T20:33:00Z</cp:lastPrinted>
  <dcterms:created xsi:type="dcterms:W3CDTF">2024-08-21T17:12:00Z</dcterms:created>
  <dcterms:modified xsi:type="dcterms:W3CDTF">2025-01-30T13:52:00Z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0x010100037C58EE812FAD42814BCE6DEFC30A42</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MSIP_Label_624b1752-a977-4927-b9e6-e48a43684aee_Enabled">
    <vt:lpwstr>true</vt:lpwstr>
  </property>
  <property fmtid="{D5CDD505-2E9C-101B-9397-08002B2CF9AE}" pid="10" name="MSIP_Label_624b1752-a977-4927-b9e6-e48a43684aee_SetDate">
    <vt:lpwstr>2023-09-18T14:26:10Z</vt:lpwstr>
  </property>
  <property fmtid="{D5CDD505-2E9C-101B-9397-08002B2CF9AE}" pid="11" name="MSIP_Label_624b1752-a977-4927-b9e6-e48a43684aee_Method">
    <vt:lpwstr>Privileged</vt:lpwstr>
  </property>
  <property fmtid="{D5CDD505-2E9C-101B-9397-08002B2CF9AE}" pid="12" name="MSIP_Label_624b1752-a977-4927-b9e6-e48a43684aee_Name">
    <vt:lpwstr>Public</vt:lpwstr>
  </property>
  <property fmtid="{D5CDD505-2E9C-101B-9397-08002B2CF9AE}" pid="13" name="MSIP_Label_624b1752-a977-4927-b9e6-e48a43684aee_SiteId">
    <vt:lpwstr>031a09bc-a2bf-44df-888e-4e09355b7a24</vt:lpwstr>
  </property>
  <property fmtid="{D5CDD505-2E9C-101B-9397-08002B2CF9AE}" pid="14" name="MSIP_Label_624b1752-a977-4927-b9e6-e48a43684aee_ActionId">
    <vt:lpwstr>80ca1fa0-6665-4169-8a65-d48b67472c9c</vt:lpwstr>
  </property>
  <property fmtid="{D5CDD505-2E9C-101B-9397-08002B2CF9AE}" pid="15" name="MSIP_Label_624b1752-a977-4927-b9e6-e48a43684aee_ContentBits">
    <vt:lpwstr>0</vt:lpwstr>
  </property>
  <property fmtid="{D5CDD505-2E9C-101B-9397-08002B2CF9AE}" pid="16" name="_ExtendedDescription">
    <vt:lpwstr/>
  </property>
  <property fmtid="{D5CDD505-2E9C-101B-9397-08002B2CF9AE}" pid="17" name="TriggerFlowInfo">
    <vt:lpwstr/>
  </property>
</Properties>
</file>