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F6D53" w14:textId="77777777"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00C938B9">
        <w:trPr>
          <w:cantSplit/>
          <w:trHeight w:val="2332"/>
        </w:trPr>
        <w:tc>
          <w:tcPr>
            <w:tcW w:w="2884" w:type="dxa"/>
          </w:tcPr>
          <w:p w14:paraId="7B89EE24" w14:textId="7920D8EB" w:rsidR="00C9274C" w:rsidRPr="007E0B31" w:rsidRDefault="00C9274C" w:rsidP="00510F5E">
            <w:pPr>
              <w:pStyle w:val="Arial11Bold"/>
              <w:rPr>
                <w:rFonts w:cs="Arial"/>
              </w:rPr>
            </w:pPr>
            <w:r w:rsidRPr="59D618CD">
              <w:rPr>
                <w:rFonts w:cs="Arial"/>
              </w:rPr>
              <w:t xml:space="preserve">Access </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00C938B9">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C938B9">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65A01EB8" w:rsidR="00C9274C" w:rsidRPr="007E0B31" w:rsidRDefault="00C9274C" w:rsidP="00091E64">
            <w:pPr>
              <w:pStyle w:val="TableArial11"/>
              <w:rPr>
                <w:rFonts w:cs="Arial"/>
              </w:rPr>
            </w:pPr>
            <w:r w:rsidRPr="007E0B31">
              <w:rPr>
                <w:rFonts w:cs="Arial"/>
              </w:rPr>
              <w:t>The Electricity Act 1989.</w:t>
            </w:r>
          </w:p>
        </w:tc>
      </w:tr>
      <w:tr w:rsidR="00BB7BC1" w:rsidRPr="007E0B31" w14:paraId="4D95138A" w14:textId="77777777" w:rsidTr="00C938B9">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21919233" w14:textId="77777777" w:rsidR="00BB7BC1" w:rsidRDefault="00BB7BC1" w:rsidP="003B0DFA">
            <w:pPr>
              <w:rPr>
                <w:rFonts w:cs="Arial"/>
                <w:b/>
              </w:rPr>
            </w:pPr>
          </w:p>
          <w:p w14:paraId="3B59B239" w14:textId="77777777" w:rsidR="009E636C" w:rsidRPr="009E636C" w:rsidRDefault="009E636C" w:rsidP="009E636C">
            <w:pPr>
              <w:rPr>
                <w:rFonts w:cs="Arial"/>
              </w:rPr>
            </w:pPr>
          </w:p>
          <w:p w14:paraId="3C11FF80" w14:textId="77777777" w:rsidR="009E636C" w:rsidRPr="009E636C" w:rsidRDefault="009E636C" w:rsidP="009E636C">
            <w:pPr>
              <w:rPr>
                <w:rFonts w:cs="Arial"/>
              </w:rPr>
            </w:pPr>
          </w:p>
          <w:p w14:paraId="6BA176A7" w14:textId="77777777" w:rsidR="009E636C" w:rsidRPr="009E636C" w:rsidRDefault="009E636C" w:rsidP="009E636C">
            <w:pPr>
              <w:rPr>
                <w:rFonts w:cs="Arial"/>
              </w:rPr>
            </w:pPr>
          </w:p>
          <w:p w14:paraId="5CA9520D" w14:textId="77777777" w:rsidR="009E636C" w:rsidRPr="009E636C" w:rsidRDefault="009E636C" w:rsidP="009E636C">
            <w:pPr>
              <w:rPr>
                <w:rFonts w:cs="Arial"/>
              </w:rPr>
            </w:pPr>
          </w:p>
          <w:p w14:paraId="13AD33D2" w14:textId="77777777" w:rsidR="009E636C" w:rsidRPr="009E636C" w:rsidRDefault="009E636C" w:rsidP="009E636C">
            <w:pPr>
              <w:rPr>
                <w:rFonts w:cs="Arial"/>
              </w:rPr>
            </w:pPr>
          </w:p>
          <w:p w14:paraId="6A74D5C2" w14:textId="77777777" w:rsidR="009E636C" w:rsidRPr="009E636C" w:rsidRDefault="009E636C" w:rsidP="009E636C">
            <w:pPr>
              <w:rPr>
                <w:rFonts w:cs="Arial"/>
              </w:rPr>
            </w:pPr>
          </w:p>
          <w:p w14:paraId="7543A37D" w14:textId="77777777" w:rsidR="009E636C" w:rsidRPr="009E636C" w:rsidRDefault="009E636C" w:rsidP="009E636C">
            <w:pPr>
              <w:rPr>
                <w:rFonts w:cs="Arial"/>
              </w:rPr>
            </w:pPr>
          </w:p>
          <w:p w14:paraId="4AE7B6E2" w14:textId="77777777" w:rsidR="009E636C" w:rsidRPr="009E636C" w:rsidRDefault="009E636C" w:rsidP="009E636C">
            <w:pPr>
              <w:rPr>
                <w:rFonts w:cs="Arial"/>
              </w:rPr>
            </w:pPr>
          </w:p>
          <w:p w14:paraId="1745DD37" w14:textId="77777777" w:rsidR="009E636C" w:rsidRPr="009E636C" w:rsidRDefault="009E636C" w:rsidP="009E636C">
            <w:pPr>
              <w:rPr>
                <w:rFonts w:cs="Arial"/>
              </w:rPr>
            </w:pPr>
          </w:p>
          <w:p w14:paraId="4BA5BF1D" w14:textId="77777777" w:rsidR="009E636C" w:rsidRPr="009E636C" w:rsidRDefault="009E636C" w:rsidP="009E636C">
            <w:pPr>
              <w:rPr>
                <w:rFonts w:cs="Arial"/>
              </w:rPr>
            </w:pPr>
          </w:p>
          <w:p w14:paraId="42BB4C3C" w14:textId="77777777" w:rsidR="009E636C" w:rsidRPr="009E636C" w:rsidRDefault="009E636C" w:rsidP="009E636C">
            <w:pPr>
              <w:rPr>
                <w:rFonts w:cs="Arial"/>
              </w:rPr>
            </w:pPr>
          </w:p>
          <w:p w14:paraId="119EB514" w14:textId="77777777" w:rsidR="009E636C" w:rsidRPr="009E636C" w:rsidRDefault="009E636C" w:rsidP="009E636C">
            <w:pPr>
              <w:rPr>
                <w:rFonts w:cs="Arial"/>
              </w:rPr>
            </w:pPr>
          </w:p>
          <w:p w14:paraId="50A89025" w14:textId="77777777" w:rsidR="009E636C" w:rsidRPr="009E636C" w:rsidRDefault="009E636C" w:rsidP="009E636C">
            <w:pPr>
              <w:rPr>
                <w:rFonts w:cs="Arial"/>
              </w:rPr>
            </w:pPr>
          </w:p>
          <w:p w14:paraId="60B2B0BE" w14:textId="77777777" w:rsidR="009E636C" w:rsidRPr="009E636C" w:rsidRDefault="009E636C" w:rsidP="009E636C">
            <w:pPr>
              <w:rPr>
                <w:rFonts w:cs="Arial"/>
              </w:rPr>
            </w:pPr>
          </w:p>
          <w:p w14:paraId="46A6C6C8" w14:textId="77777777" w:rsidR="009E636C" w:rsidRPr="009E636C" w:rsidRDefault="009E636C" w:rsidP="009E636C">
            <w:pPr>
              <w:rPr>
                <w:rFonts w:cs="Arial"/>
              </w:rPr>
            </w:pPr>
          </w:p>
          <w:p w14:paraId="26A66912" w14:textId="77777777" w:rsidR="009E636C" w:rsidRPr="009E636C" w:rsidRDefault="009E636C" w:rsidP="009E636C">
            <w:pPr>
              <w:rPr>
                <w:rFonts w:cs="Arial"/>
              </w:rPr>
            </w:pPr>
          </w:p>
          <w:p w14:paraId="47C83E27" w14:textId="77777777" w:rsidR="009E636C" w:rsidRPr="009E636C" w:rsidRDefault="009E636C" w:rsidP="009E636C">
            <w:pPr>
              <w:rPr>
                <w:rFonts w:cs="Arial"/>
              </w:rPr>
            </w:pPr>
          </w:p>
          <w:p w14:paraId="2DEE979F" w14:textId="77777777" w:rsidR="009E636C" w:rsidRPr="009E636C" w:rsidRDefault="009E636C" w:rsidP="009E636C">
            <w:pPr>
              <w:rPr>
                <w:rFonts w:cs="Arial"/>
              </w:rPr>
            </w:pPr>
          </w:p>
          <w:p w14:paraId="44A173E6" w14:textId="77777777" w:rsidR="009E636C" w:rsidRPr="009E636C" w:rsidRDefault="009E636C" w:rsidP="009E636C">
            <w:pPr>
              <w:rPr>
                <w:rFonts w:cs="Arial"/>
              </w:rPr>
            </w:pPr>
          </w:p>
          <w:p w14:paraId="61C07A96" w14:textId="77777777" w:rsidR="009E636C" w:rsidRPr="009E636C" w:rsidRDefault="009E636C" w:rsidP="009E636C">
            <w:pPr>
              <w:rPr>
                <w:rFonts w:cs="Arial"/>
              </w:rPr>
            </w:pPr>
          </w:p>
          <w:p w14:paraId="1A3932BC" w14:textId="77777777" w:rsidR="009E636C" w:rsidRPr="009E636C" w:rsidRDefault="009E636C" w:rsidP="009E636C">
            <w:pPr>
              <w:rPr>
                <w:rFonts w:cs="Arial"/>
              </w:rPr>
            </w:pPr>
          </w:p>
          <w:p w14:paraId="2BEF4013" w14:textId="77777777" w:rsidR="009E636C" w:rsidRPr="009E636C" w:rsidRDefault="009E636C" w:rsidP="009E636C">
            <w:pPr>
              <w:rPr>
                <w:rFonts w:cs="Arial"/>
              </w:rPr>
            </w:pPr>
          </w:p>
          <w:p w14:paraId="2165C29C" w14:textId="77777777" w:rsidR="009E636C" w:rsidRPr="009E636C" w:rsidRDefault="009E636C" w:rsidP="009E636C">
            <w:pPr>
              <w:rPr>
                <w:rFonts w:cs="Arial"/>
              </w:rPr>
            </w:pPr>
          </w:p>
          <w:p w14:paraId="69FA3154" w14:textId="77777777" w:rsidR="009E636C" w:rsidRDefault="009E636C" w:rsidP="009E636C">
            <w:pPr>
              <w:rPr>
                <w:rFonts w:cs="Arial"/>
                <w:b/>
              </w:rPr>
            </w:pPr>
          </w:p>
          <w:p w14:paraId="6DE7EF8A" w14:textId="57E792DE" w:rsidR="009E636C" w:rsidRPr="009E636C" w:rsidRDefault="009E636C" w:rsidP="009E636C">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75DD806F" w14:textId="3AAB8F7A" w:rsidR="002510FF" w:rsidRPr="002510FF" w:rsidRDefault="00BB7BC1" w:rsidP="00971AA0">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tc>
      </w:tr>
      <w:tr w:rsidR="00BB7BC1" w:rsidRPr="007E0B31" w14:paraId="65980C45" w14:textId="77777777" w:rsidTr="00C938B9">
        <w:trPr>
          <w:cantSplit/>
        </w:trPr>
        <w:tc>
          <w:tcPr>
            <w:tcW w:w="2884" w:type="dxa"/>
          </w:tcPr>
          <w:p w14:paraId="7D357C64" w14:textId="77777777" w:rsidR="00BB7BC1" w:rsidRDefault="00BB7BC1" w:rsidP="00BB7BC1">
            <w:pPr>
              <w:pStyle w:val="Arial11Bold"/>
              <w:rPr>
                <w:rFonts w:cs="Arial"/>
              </w:rPr>
            </w:pPr>
            <w:r w:rsidRPr="002510FF">
              <w:rPr>
                <w:rFonts w:cs="Arial"/>
              </w:rPr>
              <w:lastRenderedPageBreak/>
              <w:t>Active Control Based Power</w:t>
            </w:r>
          </w:p>
          <w:p w14:paraId="6D0CE641" w14:textId="77777777" w:rsidR="009E636C" w:rsidRPr="009E636C" w:rsidRDefault="009E636C" w:rsidP="009E636C"/>
          <w:p w14:paraId="0FA8170E" w14:textId="77777777" w:rsidR="009E636C" w:rsidRPr="009E636C" w:rsidRDefault="009E636C" w:rsidP="009E636C"/>
          <w:p w14:paraId="2FFEA2A1" w14:textId="77777777" w:rsidR="009E636C" w:rsidRPr="009E636C" w:rsidRDefault="009E636C" w:rsidP="009E636C"/>
          <w:p w14:paraId="7F8A47EB" w14:textId="77777777" w:rsidR="009E636C" w:rsidRPr="009E636C" w:rsidRDefault="009E636C" w:rsidP="009E636C"/>
          <w:p w14:paraId="539A5815" w14:textId="77777777" w:rsidR="009E636C" w:rsidRPr="009E636C" w:rsidRDefault="009E636C" w:rsidP="009E636C"/>
          <w:p w14:paraId="0EC18A57" w14:textId="77777777" w:rsidR="009E636C" w:rsidRPr="009E636C" w:rsidRDefault="009E636C" w:rsidP="009E636C"/>
          <w:p w14:paraId="329FCDB3" w14:textId="77777777" w:rsidR="009E636C" w:rsidRPr="009E636C" w:rsidRDefault="009E636C" w:rsidP="009E636C"/>
          <w:p w14:paraId="09860099" w14:textId="77777777" w:rsidR="009E636C" w:rsidRPr="009E636C" w:rsidRDefault="009E636C" w:rsidP="009E636C"/>
          <w:p w14:paraId="2B6CB37B" w14:textId="77777777" w:rsidR="009E636C" w:rsidRPr="009E636C" w:rsidRDefault="009E636C" w:rsidP="009E636C"/>
          <w:p w14:paraId="7EDEA2A9" w14:textId="77777777" w:rsidR="009E636C" w:rsidRPr="009E636C" w:rsidRDefault="009E636C" w:rsidP="009E636C"/>
          <w:p w14:paraId="7F30EAB1" w14:textId="77777777" w:rsidR="009E636C" w:rsidRPr="009E636C" w:rsidRDefault="009E636C" w:rsidP="009E636C"/>
          <w:p w14:paraId="633994AF" w14:textId="77777777" w:rsidR="009E636C" w:rsidRPr="009E636C" w:rsidRDefault="009E636C" w:rsidP="009E636C"/>
          <w:p w14:paraId="1F7F424E" w14:textId="77777777" w:rsidR="009E636C" w:rsidRPr="009E636C" w:rsidRDefault="009E636C" w:rsidP="009E636C"/>
          <w:p w14:paraId="0277F709" w14:textId="77777777" w:rsidR="009E636C" w:rsidRPr="009E636C" w:rsidRDefault="009E636C" w:rsidP="009E636C"/>
          <w:p w14:paraId="4E55CA8B" w14:textId="77777777" w:rsidR="009E636C" w:rsidRPr="009E636C" w:rsidRDefault="009E636C" w:rsidP="009E636C"/>
          <w:p w14:paraId="0736BBEC" w14:textId="77777777" w:rsidR="009E636C" w:rsidRPr="009E636C" w:rsidRDefault="009E636C" w:rsidP="009E636C"/>
          <w:p w14:paraId="34BA0D8F" w14:textId="77777777" w:rsidR="009E636C" w:rsidRPr="009E636C" w:rsidRDefault="009E636C" w:rsidP="009E636C"/>
          <w:p w14:paraId="7F2715F6" w14:textId="77777777" w:rsidR="009E636C" w:rsidRPr="009E636C" w:rsidRDefault="009E636C" w:rsidP="009E636C"/>
          <w:p w14:paraId="3C4D2F3C" w14:textId="77777777" w:rsidR="009E636C" w:rsidRPr="009E636C" w:rsidRDefault="009E636C" w:rsidP="009E636C"/>
          <w:p w14:paraId="14EC6528" w14:textId="77777777" w:rsidR="009E636C" w:rsidRPr="009E636C" w:rsidRDefault="009E636C" w:rsidP="009E636C"/>
          <w:p w14:paraId="0983B1F7" w14:textId="77777777" w:rsidR="009E636C" w:rsidRPr="009E636C" w:rsidRDefault="009E636C" w:rsidP="009E636C"/>
          <w:p w14:paraId="39F3DB90" w14:textId="77777777" w:rsidR="009E636C" w:rsidRDefault="009E636C" w:rsidP="009E636C"/>
          <w:p w14:paraId="7EE98B8A" w14:textId="77777777" w:rsidR="00DA6DF3" w:rsidRPr="00DA6DF3" w:rsidRDefault="00DA6DF3" w:rsidP="00DA6DF3"/>
          <w:p w14:paraId="52E0AE0D" w14:textId="4BF17789" w:rsidR="00DA6DF3" w:rsidRPr="00DA6DF3" w:rsidRDefault="00DA6DF3" w:rsidP="004E64E8">
            <w:pPr>
              <w:jc w:val="center"/>
            </w:pP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00C938B9">
        <w:trPr>
          <w:cantSplit/>
        </w:trPr>
        <w:tc>
          <w:tcPr>
            <w:tcW w:w="2884" w:type="dxa"/>
          </w:tcPr>
          <w:p w14:paraId="3F5B1A91" w14:textId="5F634628" w:rsidR="003A6B20" w:rsidRPr="003A6B20" w:rsidRDefault="003A6B20" w:rsidP="003A6B20">
            <w:pPr>
              <w:pStyle w:val="Arial11Bold"/>
              <w:rPr>
                <w:rFonts w:cs="Arial"/>
              </w:rPr>
            </w:pPr>
            <w:r w:rsidRPr="002510FF">
              <w:rPr>
                <w:rFonts w:cs="Arial"/>
              </w:rPr>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0C938B9">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The electrical energy produced, flowing or supplied by an electric circuit during a time interval, being the integral with respect to time of the instantaneous power, measured in units of watt-hours or standard multiples thereof, ie:</w:t>
            </w:r>
          </w:p>
          <w:p w14:paraId="3F7E48CC" w14:textId="77777777" w:rsidR="00BB7BC1" w:rsidRPr="007E0B31" w:rsidRDefault="00BB7BC1" w:rsidP="00BB7BC1">
            <w:pPr>
              <w:pStyle w:val="TableArial11"/>
              <w:rPr>
                <w:rFonts w:cs="Arial"/>
              </w:rPr>
            </w:pPr>
            <w:r w:rsidRPr="007E0B31">
              <w:rPr>
                <w:rFonts w:cs="Arial"/>
              </w:rPr>
              <w:t>1000 Wh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00C938B9">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0C938B9">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0C938B9">
        <w:trPr>
          <w:cantSplit/>
        </w:trPr>
        <w:tc>
          <w:tcPr>
            <w:tcW w:w="2884"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ms and can have frequency components of over 1000 Hz.</w:t>
            </w:r>
          </w:p>
        </w:tc>
      </w:tr>
      <w:tr w:rsidR="0026133D" w:rsidRPr="007E0B31" w14:paraId="10010E14" w14:textId="77777777" w:rsidTr="00C938B9">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The product of voltage and the in-phase component of alternating current measured in units of watts and standard multiples thereof, ie:</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00C938B9">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00C938B9">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00C938B9">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00C938B9">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00C938B9">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28334281" w:rsidR="00CB3A44" w:rsidRPr="007E0B31" w:rsidRDefault="003A1576" w:rsidP="002335A5">
            <w:pPr>
              <w:pStyle w:val="TableArial11"/>
              <w:rPr>
                <w:rFonts w:cs="Arial"/>
              </w:rPr>
            </w:pPr>
            <w:r w:rsidRPr="329F1AB0">
              <w:rPr>
                <w:rFonts w:cs="Arial"/>
              </w:rPr>
              <w:t xml:space="preserve">As defined in </w:t>
            </w:r>
            <w:r w:rsidR="1205F13A" w:rsidRPr="004E64E8">
              <w:rPr>
                <w:rFonts w:cs="Arial"/>
              </w:rPr>
              <w:t xml:space="preserve">the </w:t>
            </w:r>
            <w:r w:rsidR="1205F13A" w:rsidRPr="329F1AB0">
              <w:rPr>
                <w:rFonts w:cs="Arial"/>
                <w:b/>
                <w:bCs/>
              </w:rPr>
              <w:t>ESO</w:t>
            </w:r>
            <w:r w:rsidR="00CB3A44" w:rsidRPr="329F1AB0">
              <w:rPr>
                <w:rFonts w:cs="Arial"/>
                <w:b/>
                <w:bCs/>
              </w:rPr>
              <w:t xml:space="preserve"> Licence.</w:t>
            </w:r>
          </w:p>
        </w:tc>
      </w:tr>
      <w:tr w:rsidR="0012256D" w:rsidRPr="007E0B31" w14:paraId="2FA19902" w14:textId="77777777" w:rsidTr="00C938B9">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00C938B9">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00C938B9">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00C938B9">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time period,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00C938B9">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00C938B9">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00C938B9">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00C938B9">
        <w:trPr>
          <w:cantSplit/>
        </w:trPr>
        <w:tc>
          <w:tcPr>
            <w:tcW w:w="2884" w:type="dxa"/>
          </w:tcPr>
          <w:p w14:paraId="67DAA1A1" w14:textId="062EF255" w:rsidR="00473366" w:rsidRPr="003301CE" w:rsidRDefault="00473366" w:rsidP="00473366">
            <w:pPr>
              <w:pStyle w:val="Arial11Bold"/>
              <w:rPr>
                <w:rFonts w:cs="Arial"/>
              </w:rPr>
            </w:pPr>
            <w:r>
              <w:rPr>
                <w:rFonts w:cs="Arial"/>
              </w:rPr>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00C938B9">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00C938B9">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00C938B9">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00C938B9">
        <w:trPr>
          <w:cantSplit/>
        </w:trPr>
        <w:tc>
          <w:tcPr>
            <w:tcW w:w="2884" w:type="dxa"/>
          </w:tcPr>
          <w:p w14:paraId="14CA9D3C" w14:textId="2A5281F0" w:rsidR="00BF264B" w:rsidRPr="007E0B31" w:rsidRDefault="00BF264B" w:rsidP="00BF264B">
            <w:pPr>
              <w:pStyle w:val="Arial11Bold"/>
              <w:rPr>
                <w:rFonts w:cs="Arial"/>
              </w:rPr>
            </w:pPr>
            <w:r>
              <w:t xml:space="preserve">Anchor Restoration </w:t>
            </w:r>
            <w:r w:rsidR="00773191">
              <w:t xml:space="preserve"> Contractor</w:t>
            </w:r>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00C938B9">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00C938B9">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00C938B9">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00C938B9">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00C938B9">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00C938B9">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The product of voltage and of alternating current measured in units of voltamperes and standard multiples thereof, ie:</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00C938B9">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00C938B9">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00C938B9">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06122C" w14:paraId="47F4C6A8" w14:textId="77777777" w:rsidTr="00C938B9">
        <w:trPr>
          <w:cantSplit/>
          <w:trHeight w:val="300"/>
        </w:trPr>
        <w:tc>
          <w:tcPr>
            <w:tcW w:w="2884" w:type="dxa"/>
          </w:tcPr>
          <w:p w14:paraId="253D9F8E" w14:textId="3FA43B01" w:rsidR="291EB386" w:rsidRDefault="291EB386" w:rsidP="004E64E8">
            <w:pPr>
              <w:pStyle w:val="Arial11Bold"/>
              <w:rPr>
                <w:rFonts w:cs="Arial"/>
              </w:rPr>
            </w:pPr>
            <w:r w:rsidRPr="7356A9C9">
              <w:rPr>
                <w:rFonts w:cs="Arial"/>
              </w:rPr>
              <w:t>Assimilated Law</w:t>
            </w:r>
          </w:p>
        </w:tc>
        <w:tc>
          <w:tcPr>
            <w:tcW w:w="6634" w:type="dxa"/>
          </w:tcPr>
          <w:p w14:paraId="0BC099DA" w14:textId="6FB29D29" w:rsidR="291EB386" w:rsidRDefault="291EB386" w:rsidP="004E64E8">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00C938B9">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00C938B9">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00C938B9">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00C938B9">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00C938B9">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00C938B9">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The</w:t>
            </w:r>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00C938B9">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00C938B9">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00C938B9">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00C938B9">
        <w:trPr>
          <w:cantSplit/>
        </w:trPr>
        <w:tc>
          <w:tcPr>
            <w:tcW w:w="2884" w:type="dxa"/>
          </w:tcPr>
          <w:p w14:paraId="73B830C1" w14:textId="14177899" w:rsidR="00C72736" w:rsidRPr="007E0B31" w:rsidRDefault="00C72736" w:rsidP="00C72736">
            <w:pPr>
              <w:pStyle w:val="Arial11Bold"/>
              <w:rPr>
                <w:rFonts w:cs="Arial"/>
              </w:rPr>
            </w:pPr>
            <w:r w:rsidRPr="001006C1">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00C938B9">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00C938B9">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00C938B9">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00C938B9">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00C938B9">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00C938B9">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2EC9E8AF" w:rsidR="00CB3A44" w:rsidRPr="007E0B31" w:rsidRDefault="29EB72E8" w:rsidP="00B24D5F">
            <w:pPr>
              <w:pStyle w:val="TableArial11"/>
              <w:rPr>
                <w:rFonts w:cs="Arial"/>
              </w:rPr>
            </w:pPr>
            <w:r w:rsidRPr="329F1AB0">
              <w:rPr>
                <w:rFonts w:cs="Arial"/>
              </w:rPr>
              <w:t xml:space="preserve">Has the meaning set out in </w:t>
            </w:r>
            <w:r w:rsidR="62DB60CE" w:rsidRPr="004E64E8">
              <w:rPr>
                <w:rFonts w:cs="Arial"/>
              </w:rPr>
              <w:t>the</w:t>
            </w:r>
            <w:r w:rsidR="62DB60CE" w:rsidRPr="329F1AB0">
              <w:rPr>
                <w:rFonts w:cs="Arial"/>
                <w:b/>
                <w:bCs/>
              </w:rPr>
              <w:t xml:space="preserve"> ESO</w:t>
            </w:r>
            <w:r w:rsidRPr="329F1AB0">
              <w:rPr>
                <w:rFonts w:cs="Arial"/>
                <w:b/>
                <w:bCs/>
              </w:rPr>
              <w:t xml:space="preserve"> Licence</w:t>
            </w:r>
            <w:r w:rsidR="15C01928" w:rsidRPr="329F1AB0">
              <w:rPr>
                <w:rFonts w:cs="Arial"/>
                <w:b/>
                <w:bCs/>
              </w:rPr>
              <w:t>.</w:t>
            </w:r>
          </w:p>
        </w:tc>
      </w:tr>
      <w:tr w:rsidR="00046274" w:rsidRPr="007E0B31" w14:paraId="38E81111" w14:textId="77777777" w:rsidTr="00C938B9">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00C938B9">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00C938B9">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2AA20586" w:rsidR="00CB3A44" w:rsidRPr="007E0B31" w:rsidRDefault="29EB72E8" w:rsidP="00B24D5F">
            <w:pPr>
              <w:pStyle w:val="TableArial11"/>
              <w:rPr>
                <w:rFonts w:cs="Arial"/>
              </w:rPr>
            </w:pPr>
            <w:r w:rsidRPr="329F1AB0">
              <w:rPr>
                <w:rFonts w:cs="Arial"/>
              </w:rPr>
              <w:t xml:space="preserve">A statement prepared by </w:t>
            </w:r>
            <w:r w:rsidR="3FD65C27" w:rsidRPr="329F1AB0">
              <w:rPr>
                <w:rFonts w:cs="Arial"/>
                <w:b/>
                <w:bCs/>
              </w:rPr>
              <w:t>The Company</w:t>
            </w:r>
            <w:r w:rsidRPr="329F1AB0">
              <w:rPr>
                <w:rFonts w:cs="Arial"/>
              </w:rPr>
              <w:t xml:space="preserve"> in accordance with </w:t>
            </w:r>
            <w:r w:rsidR="44AEB74F" w:rsidRPr="329F1AB0">
              <w:rPr>
                <w:rFonts w:cs="Arial"/>
              </w:rPr>
              <w:t>c</w:t>
            </w:r>
            <w:r w:rsidRPr="329F1AB0">
              <w:rPr>
                <w:rFonts w:cs="Arial"/>
              </w:rPr>
              <w:t>ondition C</w:t>
            </w:r>
            <w:r w:rsidR="4FCBC863" w:rsidRPr="329F1AB0">
              <w:rPr>
                <w:rFonts w:cs="Arial"/>
              </w:rPr>
              <w:t>9</w:t>
            </w:r>
            <w:r w:rsidRPr="329F1AB0">
              <w:rPr>
                <w:rFonts w:cs="Arial"/>
              </w:rPr>
              <w:t xml:space="preserve"> of </w:t>
            </w:r>
            <w:r w:rsidR="63912A38" w:rsidRPr="004E64E8">
              <w:rPr>
                <w:rFonts w:cs="Arial"/>
              </w:rPr>
              <w:t>the</w:t>
            </w:r>
            <w:r w:rsidR="63912A38" w:rsidRPr="329F1AB0">
              <w:rPr>
                <w:rFonts w:cs="Arial"/>
                <w:b/>
                <w:bCs/>
              </w:rPr>
              <w:t xml:space="preserve"> ESO</w:t>
            </w:r>
            <w:r w:rsidRPr="329F1AB0">
              <w:rPr>
                <w:rFonts w:cs="Arial"/>
                <w:b/>
                <w:bCs/>
              </w:rPr>
              <w:t xml:space="preserve"> Licence</w:t>
            </w:r>
            <w:r w:rsidRPr="329F1AB0">
              <w:rPr>
                <w:rFonts w:cs="Arial"/>
              </w:rPr>
              <w:t>.</w:t>
            </w:r>
          </w:p>
        </w:tc>
      </w:tr>
      <w:tr w:rsidR="00046274" w:rsidRPr="007E0B31" w14:paraId="2D4E6701" w14:textId="77777777" w:rsidTr="00C938B9">
        <w:trPr>
          <w:cantSplit/>
        </w:trPr>
        <w:tc>
          <w:tcPr>
            <w:tcW w:w="2884" w:type="dxa"/>
          </w:tcPr>
          <w:p w14:paraId="7AF4336D" w14:textId="3930B13B" w:rsidR="00B74FB7" w:rsidRPr="006A6681" w:rsidRDefault="00CB3A44" w:rsidP="006A6681">
            <w:pPr>
              <w:pStyle w:val="Arial11Bold"/>
              <w:rPr>
                <w:rFonts w:cs="Arial"/>
              </w:rPr>
            </w:pPr>
            <w:r w:rsidRPr="007E0B31">
              <w:rPr>
                <w:rFonts w:cs="Arial"/>
              </w:rPr>
              <w:t>Baseline Forecast</w:t>
            </w:r>
          </w:p>
          <w:p w14:paraId="634FC2BC" w14:textId="64A3CCC9" w:rsidR="00B74FB7" w:rsidRPr="00B74FB7" w:rsidRDefault="00B74FB7" w:rsidP="00B74FB7">
            <w:pPr>
              <w:jc w:val="center"/>
            </w:pP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00C938B9">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00C938B9">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00C938B9">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EB265E" w:rsidRPr="007E0B31" w14:paraId="3368BF3E" w14:textId="77777777" w:rsidTr="00C938B9">
        <w:trPr>
          <w:cantSplit/>
        </w:trPr>
        <w:tc>
          <w:tcPr>
            <w:tcW w:w="2884" w:type="dxa"/>
          </w:tcPr>
          <w:p w14:paraId="64313A30" w14:textId="44A2CCFE" w:rsidR="00EB265E" w:rsidRPr="007E0B31" w:rsidRDefault="00EB265E" w:rsidP="00EB265E">
            <w:pPr>
              <w:pStyle w:val="Arial11Bold"/>
              <w:rPr>
                <w:rFonts w:cs="Arial"/>
              </w:rPr>
            </w:pPr>
            <w:r>
              <w:rPr>
                <w:rFonts w:cs="Arial"/>
              </w:rPr>
              <w:t>Bilateral Embedded Generation Agreement (BEGA)</w:t>
            </w:r>
          </w:p>
        </w:tc>
        <w:tc>
          <w:tcPr>
            <w:tcW w:w="6634" w:type="dxa"/>
          </w:tcPr>
          <w:p w14:paraId="4F921CD4" w14:textId="349F006B" w:rsidR="00EB265E" w:rsidRPr="007E0B31" w:rsidRDefault="00EB265E" w:rsidP="00EB265E">
            <w:pPr>
              <w:pStyle w:val="TableArial11"/>
              <w:rPr>
                <w:rFonts w:cs="Arial"/>
              </w:rPr>
            </w:pPr>
            <w:r>
              <w:rPr>
                <w:rFonts w:cs="Arial"/>
              </w:rPr>
              <w:t xml:space="preserve">Has the meaning set out in the </w:t>
            </w:r>
            <w:r w:rsidRPr="00D55681">
              <w:rPr>
                <w:rFonts w:cs="Arial"/>
                <w:b/>
                <w:bCs/>
              </w:rPr>
              <w:t>CUSC</w:t>
            </w:r>
            <w:r>
              <w:rPr>
                <w:rFonts w:cs="Arial"/>
              </w:rPr>
              <w:t>.</w:t>
            </w:r>
          </w:p>
        </w:tc>
      </w:tr>
      <w:tr w:rsidR="00046274" w:rsidRPr="007E0B31" w14:paraId="6BC8C1B5" w14:textId="77777777" w:rsidTr="00C938B9">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00C938B9">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00C938B9">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00C938B9">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00C938B9">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00C938B9">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00C938B9">
        <w:trPr>
          <w:cantSplit/>
        </w:trPr>
        <w:tc>
          <w:tcPr>
            <w:tcW w:w="2884" w:type="dxa"/>
          </w:tcPr>
          <w:p w14:paraId="3918896D" w14:textId="77777777" w:rsidR="00CB3A44" w:rsidRPr="007E0B31" w:rsidRDefault="00CB3A44" w:rsidP="00ED5885">
            <w:pPr>
              <w:pStyle w:val="Arial11Bold"/>
              <w:rPr>
                <w:rFonts w:cs="Arial"/>
              </w:rPr>
            </w:pPr>
            <w:r w:rsidRPr="007E0B31">
              <w:rPr>
                <w:rFonts w:cs="Arial"/>
              </w:rPr>
              <w:t>BSCCo</w:t>
            </w:r>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00C938B9">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00C938B9">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Any week day (other than a Saturday) on which banks are open for domestic business in the City of London.</w:t>
            </w:r>
          </w:p>
        </w:tc>
      </w:tr>
      <w:tr w:rsidR="00046274" w:rsidRPr="007E0B31" w14:paraId="6751AF14" w14:textId="77777777" w:rsidTr="00C938B9">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00C938B9">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00C938B9">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00C938B9">
        <w:trPr>
          <w:cantSplit/>
        </w:trPr>
        <w:tc>
          <w:tcPr>
            <w:tcW w:w="2884"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t>Killin</w:t>
            </w:r>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t>Clunie</w:t>
            </w:r>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00C938B9">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00C938B9">
        <w:trPr>
          <w:cantSplit/>
        </w:trPr>
        <w:tc>
          <w:tcPr>
            <w:tcW w:w="2884" w:type="dxa"/>
          </w:tcPr>
          <w:p w14:paraId="52E799CA" w14:textId="77777777" w:rsidR="00CB3A44" w:rsidRPr="007E0B31" w:rsidRDefault="00CB3A44" w:rsidP="00ED5885">
            <w:pPr>
              <w:pStyle w:val="Arial11Bold"/>
              <w:rPr>
                <w:rFonts w:cs="Arial"/>
              </w:rPr>
            </w:pPr>
            <w:r w:rsidRPr="007E0B31">
              <w:rPr>
                <w:rFonts w:cs="Arial"/>
              </w:rPr>
              <w:t>Category 1 Intertripping Scheme</w:t>
            </w:r>
          </w:p>
        </w:tc>
        <w:tc>
          <w:tcPr>
            <w:tcW w:w="6634" w:type="dxa"/>
          </w:tcPr>
          <w:p w14:paraId="1A03CB14" w14:textId="77777777" w:rsidR="00CB3A44" w:rsidRPr="007E0B31" w:rsidRDefault="00CB3A44" w:rsidP="00D82AFC">
            <w:pPr>
              <w:pStyle w:val="TableArial11"/>
              <w:rPr>
                <w:rFonts w:cs="Arial"/>
              </w:rPr>
            </w:pPr>
            <w:bookmarkStart w:id="0"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0"/>
            <w:r w:rsidRPr="007E0B31">
              <w:rPr>
                <w:rFonts w:cs="Arial"/>
              </w:rPr>
              <w:t>.</w:t>
            </w:r>
          </w:p>
        </w:tc>
      </w:tr>
      <w:tr w:rsidR="00046274" w:rsidRPr="007E0B31" w14:paraId="4F54E2D5" w14:textId="77777777" w:rsidTr="00C938B9">
        <w:trPr>
          <w:cantSplit/>
        </w:trPr>
        <w:tc>
          <w:tcPr>
            <w:tcW w:w="2884" w:type="dxa"/>
          </w:tcPr>
          <w:p w14:paraId="74364B47" w14:textId="77777777" w:rsidR="00CB3A44" w:rsidRPr="007E0B31" w:rsidRDefault="00CB3A44" w:rsidP="00ED5885">
            <w:pPr>
              <w:pStyle w:val="Arial11Bold"/>
              <w:rPr>
                <w:rFonts w:cs="Arial"/>
              </w:rPr>
            </w:pPr>
            <w:r w:rsidRPr="007E0B31">
              <w:rPr>
                <w:rFonts w:cs="Arial"/>
              </w:rPr>
              <w:t>Category 2 Intertripping Scheme</w:t>
            </w:r>
          </w:p>
        </w:tc>
        <w:tc>
          <w:tcPr>
            <w:tcW w:w="6634" w:type="dxa"/>
          </w:tcPr>
          <w:p w14:paraId="61F2D68E" w14:textId="77777777" w:rsidR="00CB3A44" w:rsidRPr="007E0B31" w:rsidRDefault="00CB3A44" w:rsidP="00D82AFC">
            <w:pPr>
              <w:pStyle w:val="TableArial11"/>
              <w:rPr>
                <w:rFonts w:cs="Arial"/>
              </w:rPr>
            </w:pPr>
            <w:bookmarkStart w:id="1" w:name="_DV_C123"/>
            <w:r w:rsidRPr="007E0B31">
              <w:rPr>
                <w:rFonts w:cs="Arial"/>
              </w:rPr>
              <w:t>A System to Generator Operational Intertripping Scheme which is:-</w:t>
            </w:r>
            <w:bookmarkEnd w:id="1"/>
          </w:p>
          <w:p w14:paraId="3C1DF7DA" w14:textId="77777777" w:rsidR="00CB3A44" w:rsidRPr="007E0B31" w:rsidRDefault="00CB3A44" w:rsidP="00D94463">
            <w:pPr>
              <w:pStyle w:val="TableArial11"/>
              <w:ind w:left="567" w:hanging="567"/>
              <w:rPr>
                <w:rFonts w:cs="Arial"/>
              </w:rPr>
            </w:pPr>
            <w:bookmarkStart w:id="2"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
          </w:p>
          <w:p w14:paraId="64BA401B" w14:textId="77777777" w:rsidR="00CB3A44" w:rsidRPr="007E0B31" w:rsidRDefault="00CB3A44" w:rsidP="00D94463">
            <w:pPr>
              <w:pStyle w:val="TableArial11"/>
              <w:ind w:left="567" w:hanging="567"/>
              <w:rPr>
                <w:rFonts w:cs="Arial"/>
              </w:rPr>
            </w:pPr>
            <w:bookmarkStart w:id="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3"/>
          </w:p>
          <w:p w14:paraId="583A4AD0" w14:textId="77777777" w:rsidR="00CB3A44" w:rsidRPr="007E0B31" w:rsidRDefault="00CB3A44" w:rsidP="00D82AFC">
            <w:pPr>
              <w:pStyle w:val="TableArial11"/>
              <w:rPr>
                <w:rFonts w:cs="Arial"/>
              </w:rPr>
            </w:pPr>
            <w:bookmarkStart w:id="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4"/>
            <w:r w:rsidRPr="007E0B31">
              <w:rPr>
                <w:rFonts w:cs="Arial"/>
              </w:rPr>
              <w:t>.</w:t>
            </w:r>
          </w:p>
        </w:tc>
      </w:tr>
      <w:tr w:rsidR="00046274" w:rsidRPr="007E0B31" w14:paraId="7C541C3D" w14:textId="77777777" w:rsidTr="00C938B9">
        <w:trPr>
          <w:cantSplit/>
        </w:trPr>
        <w:tc>
          <w:tcPr>
            <w:tcW w:w="2884" w:type="dxa"/>
          </w:tcPr>
          <w:p w14:paraId="068ED3FC" w14:textId="77777777" w:rsidR="00CB3A44" w:rsidRPr="007E0B31" w:rsidRDefault="00CB3A44" w:rsidP="00ED5885">
            <w:pPr>
              <w:pStyle w:val="Arial11Bold"/>
              <w:rPr>
                <w:rFonts w:cs="Arial"/>
              </w:rPr>
            </w:pPr>
            <w:r w:rsidRPr="007E0B31">
              <w:rPr>
                <w:rFonts w:cs="Arial"/>
              </w:rPr>
              <w:t>Category 3 Intertripping Scheme</w:t>
            </w:r>
          </w:p>
        </w:tc>
        <w:tc>
          <w:tcPr>
            <w:tcW w:w="6634" w:type="dxa"/>
          </w:tcPr>
          <w:p w14:paraId="30670C6A" w14:textId="7124D3E8" w:rsidR="00CB3A44" w:rsidRPr="007E0B31" w:rsidRDefault="00CB3A44" w:rsidP="001750CE">
            <w:pPr>
              <w:pStyle w:val="TableArial11"/>
              <w:rPr>
                <w:rFonts w:cs="Arial"/>
              </w:rPr>
            </w:pPr>
            <w:bookmarkStart w:id="5"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5"/>
            <w:r w:rsidRPr="007E0B31">
              <w:rPr>
                <w:rFonts w:cs="Arial"/>
              </w:rPr>
              <w:t>.</w:t>
            </w:r>
          </w:p>
        </w:tc>
      </w:tr>
      <w:tr w:rsidR="00046274" w:rsidRPr="007E0B31" w14:paraId="5FB8479F" w14:textId="77777777" w:rsidTr="00C938B9">
        <w:trPr>
          <w:cantSplit/>
        </w:trPr>
        <w:tc>
          <w:tcPr>
            <w:tcW w:w="2884" w:type="dxa"/>
          </w:tcPr>
          <w:p w14:paraId="41CC5947" w14:textId="77777777" w:rsidR="00CB3A44" w:rsidRPr="007E0B31" w:rsidRDefault="00CB3A44" w:rsidP="00ED5885">
            <w:pPr>
              <w:pStyle w:val="Arial11Bold"/>
              <w:rPr>
                <w:rFonts w:cs="Arial"/>
              </w:rPr>
            </w:pPr>
            <w:r w:rsidRPr="007E0B31">
              <w:rPr>
                <w:rFonts w:cs="Arial"/>
              </w:rPr>
              <w:t>Category 4 Intertripping Scheme</w:t>
            </w:r>
          </w:p>
        </w:tc>
        <w:tc>
          <w:tcPr>
            <w:tcW w:w="6634" w:type="dxa"/>
          </w:tcPr>
          <w:p w14:paraId="5789E237" w14:textId="77777777" w:rsidR="00CB3A44" w:rsidRPr="007E0B31" w:rsidRDefault="00CB3A44" w:rsidP="001750CE">
            <w:pPr>
              <w:pStyle w:val="TableArial11"/>
              <w:rPr>
                <w:rFonts w:cs="Arial"/>
              </w:rPr>
            </w:pPr>
            <w:bookmarkStart w:id="6"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6"/>
            <w:r w:rsidRPr="007E0B31">
              <w:rPr>
                <w:rFonts w:cs="Arial"/>
              </w:rPr>
              <w:t>.</w:t>
            </w:r>
          </w:p>
        </w:tc>
      </w:tr>
      <w:tr w:rsidR="00091D8D" w:rsidRPr="0079139F" w14:paraId="691ECA40" w14:textId="77777777" w:rsidTr="00C938B9">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00C938B9">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7" w:name="OLE_LINK2"/>
            <w:bookmarkStart w:id="8" w:name="OLE_LINK3"/>
            <w:r w:rsidRPr="007E0B31">
              <w:rPr>
                <w:rFonts w:cs="Arial"/>
              </w:rPr>
              <w:t>uropean Committee for Electrotechnical Standardisation.</w:t>
            </w:r>
            <w:bookmarkEnd w:id="7"/>
            <w:bookmarkEnd w:id="8"/>
          </w:p>
        </w:tc>
      </w:tr>
      <w:tr w:rsidR="00046274" w:rsidRPr="007E0B31" w14:paraId="693DA241" w14:textId="77777777" w:rsidTr="00C938B9">
        <w:trPr>
          <w:cantSplit/>
        </w:trPr>
        <w:tc>
          <w:tcPr>
            <w:tcW w:w="2884" w:type="dxa"/>
          </w:tcPr>
          <w:p w14:paraId="3DD54985" w14:textId="77777777" w:rsidR="006077FA" w:rsidRPr="007E0B31" w:rsidRDefault="006077FA" w:rsidP="00ED5885">
            <w:pPr>
              <w:pStyle w:val="Arial11Bold"/>
              <w:rPr>
                <w:rFonts w:cs="Arial"/>
              </w:rPr>
            </w:pPr>
            <w:r w:rsidRPr="007E0B31">
              <w:rPr>
                <w:rFonts w:cs="Arial"/>
              </w:rPr>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00C938B9">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00C938B9">
        <w:trPr>
          <w:cantSplit/>
        </w:trPr>
        <w:tc>
          <w:tcPr>
            <w:tcW w:w="2884" w:type="dxa"/>
          </w:tcPr>
          <w:p w14:paraId="5A0DCC32" w14:textId="77777777" w:rsidR="00CB3A44" w:rsidRPr="007E0B31" w:rsidRDefault="00CB3A44" w:rsidP="00ED5885">
            <w:pPr>
              <w:pStyle w:val="Arial11Bold"/>
              <w:rPr>
                <w:rFonts w:cs="Arial"/>
              </w:rPr>
            </w:pPr>
            <w:r w:rsidRPr="007E0B31">
              <w:rPr>
                <w:rFonts w:cs="Arial"/>
              </w:rPr>
              <w:t>CfD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“CfD counterparty” under section 7(1) of the Energy Act 2013.</w:t>
            </w:r>
          </w:p>
        </w:tc>
      </w:tr>
      <w:tr w:rsidR="00046274" w:rsidRPr="007E0B31" w14:paraId="54776BBF" w14:textId="77777777" w:rsidTr="00C938B9">
        <w:trPr>
          <w:cantSplit/>
        </w:trPr>
        <w:tc>
          <w:tcPr>
            <w:tcW w:w="2884" w:type="dxa"/>
          </w:tcPr>
          <w:p w14:paraId="29CEAA38" w14:textId="77777777" w:rsidR="00CB3A44" w:rsidRPr="007E0B31" w:rsidRDefault="00CB3A44" w:rsidP="00ED5885">
            <w:pPr>
              <w:pStyle w:val="Arial11Bold"/>
              <w:rPr>
                <w:rFonts w:cs="Arial"/>
              </w:rPr>
            </w:pPr>
            <w:r w:rsidRPr="007E0B31">
              <w:rPr>
                <w:rFonts w:cs="Arial"/>
              </w:rPr>
              <w:t>CfD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00C938B9">
        <w:trPr>
          <w:cantSplit/>
        </w:trPr>
        <w:tc>
          <w:tcPr>
            <w:tcW w:w="2884" w:type="dxa"/>
          </w:tcPr>
          <w:p w14:paraId="046D699D" w14:textId="77777777" w:rsidR="00CB3A44" w:rsidRPr="007E0B31" w:rsidRDefault="00CB3A44" w:rsidP="00ED5885">
            <w:pPr>
              <w:pStyle w:val="Arial11Bold"/>
              <w:rPr>
                <w:rFonts w:cs="Arial"/>
              </w:rPr>
            </w:pPr>
            <w:r w:rsidRPr="007E0B31">
              <w:rPr>
                <w:rFonts w:cs="Arial"/>
              </w:rPr>
              <w:t>CfD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r w:rsidRPr="007E0B31">
              <w:rPr>
                <w:rFonts w:cs="Arial"/>
                <w:b/>
              </w:rPr>
              <w:t>CfD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00C938B9">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00C938B9">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00C938B9">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00C938B9">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00C938B9">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00C938B9">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00C938B9">
        <w:trPr>
          <w:cantSplit/>
        </w:trPr>
        <w:tc>
          <w:tcPr>
            <w:tcW w:w="2884" w:type="dxa"/>
          </w:tcPr>
          <w:p w14:paraId="09F4C595" w14:textId="77777777" w:rsidR="00C40DC8" w:rsidRPr="007E0B31" w:rsidRDefault="00C40DC8" w:rsidP="006A5C8D">
            <w:pPr>
              <w:pStyle w:val="Arial11Bold"/>
              <w:rPr>
                <w:rFonts w:cs="Arial"/>
              </w:rPr>
            </w:pPr>
            <w:r w:rsidRPr="007E0B31">
              <w:rPr>
                <w:rFonts w:cs="Arial"/>
              </w:rPr>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00C938B9">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00C938B9">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00C938B9">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00C938B9">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00C938B9">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00C938B9">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00C938B9">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00C938B9">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046274" w:rsidRPr="007E0B31" w14:paraId="3A09F94C" w14:textId="77777777" w:rsidTr="00C938B9">
        <w:trPr>
          <w:cantSplit/>
        </w:trPr>
        <w:tc>
          <w:tcPr>
            <w:tcW w:w="2884"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00C938B9">
        <w:trPr>
          <w:cantSplit/>
        </w:trPr>
        <w:tc>
          <w:tcPr>
            <w:tcW w:w="2884" w:type="dxa"/>
          </w:tcPr>
          <w:p w14:paraId="2BADB393" w14:textId="77777777" w:rsidR="00C40DC8" w:rsidRPr="007E0B31" w:rsidRDefault="00C40DC8" w:rsidP="00ED5885">
            <w:pPr>
              <w:pStyle w:val="Arial11Bold"/>
              <w:rPr>
                <w:rFonts w:cs="Arial"/>
              </w:rPr>
            </w:pPr>
            <w:r w:rsidRPr="007E0B31">
              <w:rPr>
                <w:rFonts w:cs="Arial"/>
              </w:rPr>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00C938B9">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00C938B9">
        <w:trPr>
          <w:cantSplit/>
        </w:trPr>
        <w:tc>
          <w:tcPr>
            <w:tcW w:w="2884" w:type="dxa"/>
          </w:tcPr>
          <w:p w14:paraId="20BD27CC" w14:textId="5B7DE624" w:rsidR="00C40DC8" w:rsidRPr="007E0B31" w:rsidRDefault="00C40DC8" w:rsidP="00ED5885">
            <w:pPr>
              <w:pStyle w:val="Arial11Bold"/>
              <w:rPr>
                <w:rFonts w:cs="Arial"/>
              </w:rPr>
            </w:pPr>
            <w:bookmarkStart w:id="9" w:name="_DV_C9"/>
            <w:r w:rsidRPr="007E0B31">
              <w:rPr>
                <w:rFonts w:cs="Arial"/>
              </w:rPr>
              <w:t>Compliance Statement</w:t>
            </w:r>
            <w:bookmarkEnd w:id="9"/>
          </w:p>
        </w:tc>
        <w:tc>
          <w:tcPr>
            <w:tcW w:w="6634" w:type="dxa"/>
          </w:tcPr>
          <w:p w14:paraId="13AC6FB0" w14:textId="77777777" w:rsidR="00C40DC8" w:rsidRPr="00E61A96" w:rsidRDefault="00C40DC8" w:rsidP="00BB3C86">
            <w:pPr>
              <w:pStyle w:val="TableArial11"/>
              <w:rPr>
                <w:rFonts w:cs="Arial"/>
              </w:rPr>
            </w:pPr>
            <w:bookmarkStart w:id="1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0"/>
          </w:p>
          <w:p w14:paraId="59457DB7" w14:textId="77777777" w:rsidR="00C40DC8" w:rsidRPr="00E61A96" w:rsidRDefault="00C40DC8" w:rsidP="00BB3C86">
            <w:pPr>
              <w:pStyle w:val="TableArial11"/>
              <w:rPr>
                <w:rFonts w:cs="Arial"/>
              </w:rPr>
            </w:pPr>
            <w:bookmarkStart w:id="11" w:name="_DV_C11"/>
            <w:r w:rsidRPr="00E61A96">
              <w:rPr>
                <w:rFonts w:cs="Arial"/>
                <w:b/>
              </w:rPr>
              <w:t>Generating Unit(s)</w:t>
            </w:r>
            <w:r w:rsidRPr="00E61A96">
              <w:rPr>
                <w:rFonts w:cs="Arial"/>
              </w:rPr>
              <w:t xml:space="preserve">; or, </w:t>
            </w:r>
            <w:bookmarkEnd w:id="11"/>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12" w:name="_DV_C12"/>
            <w:r w:rsidRPr="00E61A96">
              <w:rPr>
                <w:rFonts w:cs="Arial"/>
                <w:b/>
              </w:rPr>
              <w:t>CCGT Module(s)</w:t>
            </w:r>
            <w:r w:rsidRPr="00E61A96">
              <w:rPr>
                <w:rFonts w:cs="Arial"/>
              </w:rPr>
              <w:t xml:space="preserve">; or, </w:t>
            </w:r>
            <w:bookmarkEnd w:id="12"/>
          </w:p>
          <w:p w14:paraId="2F9E7ABB" w14:textId="77777777" w:rsidR="00C40DC8" w:rsidRPr="00E61A96" w:rsidRDefault="00C40DC8" w:rsidP="00BB3C86">
            <w:pPr>
              <w:pStyle w:val="TableArial11"/>
              <w:rPr>
                <w:rFonts w:cs="Arial"/>
              </w:rPr>
            </w:pPr>
            <w:bookmarkStart w:id="13" w:name="_DV_C13"/>
            <w:r w:rsidRPr="00E61A96">
              <w:rPr>
                <w:rFonts w:cs="Arial"/>
                <w:b/>
              </w:rPr>
              <w:t>Power Park Module(s)</w:t>
            </w:r>
            <w:r w:rsidRPr="00E61A96">
              <w:rPr>
                <w:rFonts w:cs="Arial"/>
              </w:rPr>
              <w:t xml:space="preserve">; or, </w:t>
            </w:r>
            <w:bookmarkEnd w:id="13"/>
          </w:p>
          <w:p w14:paraId="6DD734FE" w14:textId="77777777" w:rsidR="00C40DC8" w:rsidRPr="00E61A96" w:rsidRDefault="00C40DC8" w:rsidP="00BB3C86">
            <w:pPr>
              <w:pStyle w:val="TableArial11"/>
              <w:rPr>
                <w:rFonts w:cs="Arial"/>
                <w:b/>
              </w:rPr>
            </w:pPr>
            <w:bookmarkStart w:id="1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C40DC8" w:rsidRPr="007E0B31" w:rsidRDefault="00091D8D" w:rsidP="00BB3C86">
            <w:pPr>
              <w:pStyle w:val="TableArial11"/>
              <w:rPr>
                <w:rFonts w:cs="Arial"/>
              </w:rPr>
            </w:pPr>
            <w:bookmarkStart w:id="15" w:name="_DV_C15"/>
            <w:bookmarkEnd w:id="14"/>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15"/>
          </w:p>
        </w:tc>
      </w:tr>
      <w:tr w:rsidR="00C40DC8" w:rsidRPr="007E0B31" w14:paraId="06D87C8F" w14:textId="77777777" w:rsidTr="00C938B9">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00C938B9">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00C938B9">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00C938B9">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00C938B9">
        <w:trPr>
          <w:cantSplit/>
        </w:trPr>
        <w:tc>
          <w:tcPr>
            <w:tcW w:w="2884"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00C938B9">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00C938B9">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00C938B9">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00C938B9">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00C938B9">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00C938B9">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00C938B9">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00C938B9">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00C938B9">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(ie. disconnect) a call of a lower status.</w:t>
            </w:r>
          </w:p>
        </w:tc>
      </w:tr>
      <w:tr w:rsidR="005B725F" w:rsidRPr="007E0B31" w14:paraId="2493C15B" w14:textId="77777777" w:rsidTr="00C938B9">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00C938B9">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00C938B9">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00C938B9">
        <w:trPr>
          <w:cantSplit/>
        </w:trPr>
        <w:tc>
          <w:tcPr>
            <w:tcW w:w="2884"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00C938B9">
        <w:trPr>
          <w:cantSplit/>
        </w:trPr>
        <w:tc>
          <w:tcPr>
            <w:tcW w:w="2884" w:type="dxa"/>
          </w:tcPr>
          <w:p w14:paraId="61E04235" w14:textId="77777777" w:rsidR="005B725F" w:rsidRPr="007E0B31" w:rsidRDefault="005B725F" w:rsidP="005B725F">
            <w:pPr>
              <w:pStyle w:val="Arial11Bold"/>
              <w:rPr>
                <w:rFonts w:cs="Arial"/>
              </w:rPr>
            </w:pPr>
            <w:r w:rsidRPr="007E0B31">
              <w:rPr>
                <w:rFonts w:cs="Arial"/>
              </w:rPr>
              <w:t>Control Point</w:t>
            </w:r>
          </w:p>
        </w:tc>
        <w:tc>
          <w:tcPr>
            <w:tcW w:w="6634" w:type="dxa"/>
          </w:tcPr>
          <w:p w14:paraId="7358CD55" w14:textId="77777777" w:rsidR="005B725F" w:rsidRPr="007E0B31" w:rsidRDefault="005B725F" w:rsidP="005B725F">
            <w:pPr>
              <w:pStyle w:val="TableArial11"/>
              <w:rPr>
                <w:rFonts w:cs="Arial"/>
              </w:rPr>
            </w:pPr>
            <w:r w:rsidRPr="007E0B31">
              <w:rPr>
                <w:rFonts w:cs="Arial"/>
              </w:rPr>
              <w:t>The point from which:-</w:t>
            </w:r>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00C938B9">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00C938B9">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
          <w:p w14:paraId="7330C8CF" w14:textId="04E460C9" w:rsidR="005B725F" w:rsidRPr="007E0B31" w:rsidRDefault="005B725F" w:rsidP="005B725F">
            <w:pPr>
              <w:pStyle w:val="TableArial11"/>
              <w:rPr>
                <w:rFonts w:cs="Arial"/>
              </w:rPr>
            </w:pPr>
            <w:r w:rsidRPr="7356A9C9">
              <w:rPr>
                <w:rFonts w:cs="Arial"/>
              </w:rPr>
              <w:t xml:space="preserve">As defined in the </w:t>
            </w:r>
            <w:r w:rsidR="49650C3A" w:rsidRPr="7356A9C9">
              <w:rPr>
                <w:rFonts w:cs="Arial"/>
                <w:b/>
                <w:bCs/>
              </w:rPr>
              <w:t>ESO</w:t>
            </w:r>
            <w:r w:rsidRPr="7356A9C9">
              <w:rPr>
                <w:rFonts w:cs="Arial"/>
                <w:b/>
                <w:bCs/>
              </w:rPr>
              <w:t xml:space="preserve"> Licence</w:t>
            </w:r>
            <w:r w:rsidR="37FCC700" w:rsidRPr="7356A9C9">
              <w:rPr>
                <w:rFonts w:cs="Arial"/>
                <w:b/>
                <w:bCs/>
              </w:rPr>
              <w:t>.</w:t>
            </w:r>
          </w:p>
        </w:tc>
      </w:tr>
      <w:tr w:rsidR="005B725F" w:rsidRPr="007E0B31" w14:paraId="3A59B2AE" w14:textId="77777777" w:rsidTr="00C938B9">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body(ies) or entity(ies) responsible for the management and operation of procedures for making changes to such document</w:t>
            </w:r>
          </w:p>
        </w:tc>
      </w:tr>
      <w:tr w:rsidR="00213EC2" w:rsidRPr="007E0B31" w14:paraId="4E4A3859" w14:textId="77777777" w:rsidTr="00C938B9">
        <w:trPr>
          <w:cantSplit/>
        </w:trPr>
        <w:tc>
          <w:tcPr>
            <w:tcW w:w="2884" w:type="dxa"/>
          </w:tcPr>
          <w:p w14:paraId="5D17F633" w14:textId="778F2175" w:rsidR="00213EC2" w:rsidRPr="002A73E9" w:rsidRDefault="00213EC2" w:rsidP="00213EC2">
            <w:pPr>
              <w:pStyle w:val="Arial11Bold"/>
              <w:rPr>
                <w:highlight w:val="green"/>
              </w:rPr>
            </w:pPr>
            <w:r w:rsidRPr="001227B2">
              <w:t>Critical Tools and Facilities</w:t>
            </w:r>
          </w:p>
        </w:tc>
        <w:tc>
          <w:tcPr>
            <w:tcW w:w="6634"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off line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off line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00C938B9">
        <w:trPr>
          <w:cantSplit/>
        </w:trPr>
        <w:tc>
          <w:tcPr>
            <w:tcW w:w="2884" w:type="dxa"/>
          </w:tcPr>
          <w:p w14:paraId="1E287F9A" w14:textId="77777777" w:rsidR="00213EC2" w:rsidRPr="007E0B31" w:rsidRDefault="00213EC2" w:rsidP="00213EC2">
            <w:pPr>
              <w:pStyle w:val="Arial11Bold"/>
              <w:rPr>
                <w:rFonts w:cs="Arial"/>
              </w:rPr>
            </w:pPr>
            <w:r w:rsidRPr="001801CA">
              <w:rPr>
                <w:rFonts w:cs="Arial"/>
              </w:rPr>
              <w:t>CUSC</w:t>
            </w:r>
          </w:p>
        </w:tc>
        <w:tc>
          <w:tcPr>
            <w:tcW w:w="6634" w:type="dxa"/>
          </w:tcPr>
          <w:p w14:paraId="12B3E7E0" w14:textId="455B21ED" w:rsidR="00213EC2" w:rsidRPr="007E0B31" w:rsidRDefault="15CFBD21" w:rsidP="00213EC2">
            <w:pPr>
              <w:pStyle w:val="TableArial11"/>
              <w:rPr>
                <w:rFonts w:cs="Arial"/>
              </w:rPr>
            </w:pPr>
            <w:r w:rsidRPr="329F1AB0">
              <w:rPr>
                <w:rFonts w:cs="Arial"/>
              </w:rPr>
              <w:t xml:space="preserve">Has the meaning set out in </w:t>
            </w:r>
            <w:r w:rsidR="74C53B10" w:rsidRPr="004E64E8">
              <w:rPr>
                <w:rFonts w:cs="Arial"/>
              </w:rPr>
              <w:t xml:space="preserve">the </w:t>
            </w:r>
            <w:r w:rsidR="74C53B10" w:rsidRPr="329F1AB0">
              <w:rPr>
                <w:rFonts w:cs="Arial"/>
                <w:b/>
                <w:bCs/>
              </w:rPr>
              <w:t>ESO</w:t>
            </w:r>
            <w:r w:rsidRPr="329F1AB0">
              <w:rPr>
                <w:rFonts w:cs="Arial"/>
                <w:b/>
                <w:bCs/>
              </w:rPr>
              <w:t xml:space="preserve"> Licence</w:t>
            </w:r>
            <w:r w:rsidR="36AF88BE" w:rsidRPr="329F1AB0">
              <w:rPr>
                <w:rFonts w:cs="Arial"/>
                <w:b/>
                <w:bCs/>
              </w:rPr>
              <w:t>.</w:t>
            </w:r>
          </w:p>
        </w:tc>
      </w:tr>
      <w:tr w:rsidR="00213EC2" w:rsidRPr="007E0B31" w14:paraId="5634AD17" w14:textId="77777777" w:rsidTr="00C938B9">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tcPr>
          <w:p w14:paraId="19B688D1" w14:textId="24BAA140" w:rsidR="00213EC2" w:rsidRPr="007E0B31" w:rsidRDefault="15CFBD21" w:rsidP="38E6A229">
            <w:pPr>
              <w:pStyle w:val="TableArial11"/>
              <w:rPr>
                <w:rFonts w:cs="Arial"/>
                <w:b/>
                <w:bCs/>
              </w:rPr>
            </w:pPr>
            <w:r w:rsidRPr="329F1AB0">
              <w:rPr>
                <w:rFonts w:cs="Arial"/>
              </w:rPr>
              <w:t xml:space="preserve">One or more of the following agreements as envisaged in </w:t>
            </w:r>
            <w:r w:rsidR="34CA2C23" w:rsidRPr="329F1AB0">
              <w:rPr>
                <w:rFonts w:cs="Arial"/>
              </w:rPr>
              <w:t>c</w:t>
            </w:r>
            <w:r w:rsidRPr="329F1AB0">
              <w:rPr>
                <w:rFonts w:cs="Arial"/>
              </w:rPr>
              <w:t xml:space="preserve">ondition </w:t>
            </w:r>
            <w:r w:rsidR="773D065C" w:rsidRPr="329F1AB0">
              <w:rPr>
                <w:rFonts w:cs="Arial"/>
              </w:rPr>
              <w:t>E2</w:t>
            </w:r>
            <w:r w:rsidRPr="329F1AB0">
              <w:rPr>
                <w:rFonts w:cs="Arial"/>
              </w:rPr>
              <w:t xml:space="preserve"> of </w:t>
            </w:r>
            <w:r w:rsidR="5F05E41A" w:rsidRPr="004E64E8">
              <w:rPr>
                <w:rFonts w:cs="Arial"/>
              </w:rPr>
              <w:t>the</w:t>
            </w:r>
            <w:r w:rsidR="5F05E41A" w:rsidRPr="329F1AB0">
              <w:rPr>
                <w:rFonts w:cs="Arial"/>
                <w:b/>
                <w:bCs/>
              </w:rPr>
              <w:t xml:space="preserve"> ESO</w:t>
            </w:r>
            <w:r w:rsidRPr="329F1AB0">
              <w:rPr>
                <w:rFonts w:cs="Arial"/>
                <w:b/>
                <w:bCs/>
              </w:rPr>
              <w:t xml:space="preserve"> Licence</w:t>
            </w:r>
            <w:r w:rsidRPr="329F1AB0">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00C938B9">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tcPr>
          <w:p w14:paraId="029332DF" w14:textId="54315252" w:rsidR="00213EC2" w:rsidRPr="007E0B31" w:rsidRDefault="15CFBD21" w:rsidP="00213EC2">
            <w:pPr>
              <w:pStyle w:val="TableArial11"/>
              <w:rPr>
                <w:rFonts w:cs="Arial"/>
              </w:rPr>
            </w:pPr>
            <w:r w:rsidRPr="329F1AB0">
              <w:rPr>
                <w:rFonts w:cs="Arial"/>
              </w:rPr>
              <w:t xml:space="preserve">Has the meaning set out in </w:t>
            </w:r>
            <w:r w:rsidR="32551A48" w:rsidRPr="004E64E8">
              <w:rPr>
                <w:rFonts w:cs="Arial"/>
              </w:rPr>
              <w:t xml:space="preserve">the </w:t>
            </w:r>
            <w:r w:rsidR="32551A48" w:rsidRPr="329F1AB0">
              <w:rPr>
                <w:rFonts w:cs="Arial"/>
                <w:b/>
                <w:bCs/>
              </w:rPr>
              <w:t>ESO</w:t>
            </w:r>
            <w:r w:rsidRPr="329F1AB0">
              <w:rPr>
                <w:rFonts w:cs="Arial"/>
                <w:b/>
                <w:bCs/>
              </w:rPr>
              <w:t xml:space="preserve"> Licence</w:t>
            </w:r>
            <w:r w:rsidRPr="329F1AB0">
              <w:rPr>
                <w:rFonts w:cs="Arial"/>
              </w:rPr>
              <w:t>.</w:t>
            </w:r>
          </w:p>
        </w:tc>
      </w:tr>
      <w:tr w:rsidR="00213EC2" w:rsidRPr="007E0B31" w14:paraId="06AECE7D" w14:textId="77777777" w:rsidTr="00C938B9">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tcPr>
          <w:p w14:paraId="7635BD5F" w14:textId="3A6DDD3A" w:rsidR="00213EC2" w:rsidRPr="007E0B31" w:rsidRDefault="00213EC2" w:rsidP="00213EC2">
            <w:pPr>
              <w:pStyle w:val="TableArial11"/>
              <w:rPr>
                <w:rFonts w:cs="Arial"/>
              </w:rPr>
            </w:pPr>
            <w:r w:rsidRPr="38E6A229">
              <w:rPr>
                <w:rFonts w:cs="Arial"/>
              </w:rPr>
              <w:t xml:space="preserve">As defined in the </w:t>
            </w:r>
            <w:r w:rsidR="75403102" w:rsidRPr="38E6A229">
              <w:rPr>
                <w:rFonts w:cs="Arial"/>
              </w:rPr>
              <w:t xml:space="preserve"> </w:t>
            </w:r>
            <w:r w:rsidR="75403102" w:rsidRPr="004E64E8">
              <w:rPr>
                <w:rFonts w:cs="Arial"/>
                <w:b/>
                <w:bCs/>
              </w:rPr>
              <w:t>ESO</w:t>
            </w:r>
            <w:r w:rsidRPr="004E64E8">
              <w:rPr>
                <w:rFonts w:cs="Arial"/>
                <w:b/>
                <w:bCs/>
              </w:rPr>
              <w:t xml:space="preserve"> Licence</w:t>
            </w:r>
            <w:r w:rsidRPr="38E6A229">
              <w:rPr>
                <w:rFonts w:cs="Arial"/>
              </w:rPr>
              <w:t xml:space="preserve"> and “CUSC Parties” shall be construed accordingly.</w:t>
            </w:r>
          </w:p>
        </w:tc>
      </w:tr>
      <w:tr w:rsidR="00213EC2" w:rsidRPr="007E0B31" w14:paraId="74C0FB34" w14:textId="77777777" w:rsidTr="00C938B9">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tcPr>
          <w:p w14:paraId="2206AA53" w14:textId="4F949084" w:rsidR="00213EC2" w:rsidRPr="007E0B31" w:rsidRDefault="00213EC2" w:rsidP="00213EC2">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213EC2" w:rsidRPr="007E0B31" w14:paraId="56EA79E2" w14:textId="77777777" w:rsidTr="00C938B9">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00C938B9">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00C938B9">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213EC2" w:rsidRPr="00A97193" w14:paraId="5D695C49" w14:textId="77777777" w:rsidTr="00C938B9">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00C938B9">
        <w:trPr>
          <w:cantSplit/>
        </w:trPr>
        <w:tc>
          <w:tcPr>
            <w:tcW w:w="2884" w:type="dxa"/>
          </w:tcPr>
          <w:p w14:paraId="6C6A7825" w14:textId="44C72974" w:rsidR="00213EC2" w:rsidRPr="006D65CB" w:rsidRDefault="00213EC2" w:rsidP="00213EC2">
            <w:pPr>
              <w:pStyle w:val="Arial11Bold"/>
              <w:rPr>
                <w:rFonts w:cs="Arial"/>
              </w:rPr>
            </w:pPr>
            <w:r w:rsidRPr="006D65CB">
              <w:rPr>
                <w:lang w:val="en-US"/>
              </w:rPr>
              <w:t>Data Publisher</w:t>
            </w:r>
          </w:p>
        </w:tc>
        <w:tc>
          <w:tcPr>
            <w:tcW w:w="6634"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00C938B9">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00C938B9">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tcPr>
          <w:p w14:paraId="41EC003B" w14:textId="23CCCE84" w:rsidR="00213EC2" w:rsidRPr="007E0B31" w:rsidRDefault="00213EC2" w:rsidP="00213EC2">
            <w:pPr>
              <w:pStyle w:val="TableArial11"/>
              <w:rPr>
                <w:rFonts w:cs="Arial"/>
              </w:rPr>
            </w:pPr>
            <w:r w:rsidRPr="38E6A229">
              <w:rPr>
                <w:rFonts w:cs="Arial"/>
              </w:rPr>
              <w:t xml:space="preserve">The rules relating to validity and consistency of data, and default data to be applied, in relation to data submitted under the </w:t>
            </w:r>
            <w:r w:rsidRPr="38E6A229">
              <w:rPr>
                <w:rFonts w:cs="Arial"/>
                <w:b/>
                <w:bCs/>
              </w:rPr>
              <w:t>Balancing</w:t>
            </w:r>
            <w:r w:rsidRPr="38E6A229">
              <w:rPr>
                <w:rFonts w:cs="Arial"/>
              </w:rPr>
              <w:t xml:space="preserve"> </w:t>
            </w:r>
            <w:r w:rsidRPr="38E6A229">
              <w:rPr>
                <w:rFonts w:cs="Arial"/>
                <w:b/>
                <w:bCs/>
              </w:rPr>
              <w:t>Codes</w:t>
            </w:r>
            <w:r w:rsidRPr="38E6A229">
              <w:rPr>
                <w:rFonts w:cs="Arial"/>
              </w:rPr>
              <w:t>,</w:t>
            </w:r>
            <w:r w:rsidRPr="38E6A229">
              <w:rPr>
                <w:rFonts w:cs="Arial"/>
                <w:b/>
                <w:bCs/>
              </w:rPr>
              <w:t xml:space="preserve"> </w:t>
            </w:r>
            <w:r w:rsidRPr="38E6A229">
              <w:rPr>
                <w:rFonts w:cs="Arial"/>
              </w:rPr>
              <w:t xml:space="preserve">to be applied by </w:t>
            </w:r>
            <w:r w:rsidRPr="38E6A229">
              <w:rPr>
                <w:rFonts w:cs="Arial"/>
                <w:b/>
                <w:bCs/>
              </w:rPr>
              <w:t xml:space="preserve">The Company </w:t>
            </w:r>
            <w:r w:rsidRPr="38E6A229">
              <w:rPr>
                <w:rFonts w:cs="Arial"/>
              </w:rPr>
              <w:t xml:space="preserve">under the </w:t>
            </w:r>
            <w:r w:rsidRPr="38E6A229">
              <w:rPr>
                <w:rFonts w:cs="Arial"/>
                <w:b/>
                <w:bCs/>
              </w:rPr>
              <w:t>Grid Code</w:t>
            </w:r>
            <w:r w:rsidRPr="38E6A229">
              <w:rPr>
                <w:rFonts w:cs="Arial"/>
              </w:rPr>
              <w:t xml:space="preserve"> as set out in the document “Data Validation, Consistency and Defaulting Rules” - Issue 8, dated 25</w:t>
            </w:r>
            <w:r w:rsidRPr="38E6A229">
              <w:rPr>
                <w:rFonts w:cs="Arial"/>
                <w:vertAlign w:val="superscript"/>
              </w:rPr>
              <w:t>th</w:t>
            </w:r>
            <w:r w:rsidRPr="38E6A229">
              <w:rPr>
                <w:rFonts w:cs="Arial"/>
              </w:rPr>
              <w:t xml:space="preserve"> January 2012. The document is available on </w:t>
            </w:r>
            <w:r w:rsidR="2B38FBFC" w:rsidRPr="38E6A229">
              <w:rPr>
                <w:rFonts w:cs="Arial"/>
              </w:rPr>
              <w:t xml:space="preserve"> The Company’s</w:t>
            </w:r>
            <w:r w:rsidRPr="38E6A229">
              <w:rPr>
                <w:rFonts w:cs="Arial"/>
              </w:rPr>
              <w:t xml:space="preserve"> website or upon request from </w:t>
            </w:r>
            <w:r w:rsidRPr="38E6A229">
              <w:rPr>
                <w:rFonts w:cs="Arial"/>
                <w:b/>
                <w:bCs/>
              </w:rPr>
              <w:t>The Company</w:t>
            </w:r>
            <w:r w:rsidRPr="38E6A229">
              <w:rPr>
                <w:rFonts w:cs="Arial"/>
              </w:rPr>
              <w:t>.</w:t>
            </w:r>
          </w:p>
        </w:tc>
      </w:tr>
      <w:tr w:rsidR="00213EC2" w:rsidRPr="007E0B31" w14:paraId="60B41840" w14:textId="77777777" w:rsidTr="00C938B9">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00C938B9">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00C938B9">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00C938B9">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00C938B9">
        <w:trPr>
          <w:cantSplit/>
        </w:trPr>
        <w:tc>
          <w:tcPr>
            <w:tcW w:w="2884" w:type="dxa"/>
          </w:tcPr>
          <w:p w14:paraId="28B46EC0" w14:textId="6EB233EA" w:rsidR="00213EC2" w:rsidRPr="007E0B31" w:rsidRDefault="00213EC2" w:rsidP="00213EC2">
            <w:pPr>
              <w:pStyle w:val="Arial11Bold"/>
              <w:rPr>
                <w:rFonts w:cs="Arial"/>
              </w:rPr>
            </w:pPr>
            <w:bookmarkStart w:id="16" w:name="_DV_C16"/>
            <w:r w:rsidRPr="007E0B31">
              <w:rPr>
                <w:rFonts w:cs="Arial"/>
              </w:rPr>
              <w:t>DCUSA</w:t>
            </w:r>
            <w:bookmarkEnd w:id="16"/>
          </w:p>
        </w:tc>
        <w:tc>
          <w:tcPr>
            <w:tcW w:w="6634" w:type="dxa"/>
          </w:tcPr>
          <w:p w14:paraId="2D09966A" w14:textId="77777777" w:rsidR="00213EC2" w:rsidRPr="007E0B31" w:rsidRDefault="00213EC2" w:rsidP="00213EC2">
            <w:pPr>
              <w:pStyle w:val="TableArial11"/>
              <w:rPr>
                <w:rFonts w:cs="Arial"/>
              </w:rPr>
            </w:pPr>
            <w:bookmarkStart w:id="17"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17"/>
          </w:p>
        </w:tc>
      </w:tr>
      <w:tr w:rsidR="00213EC2" w:rsidRPr="007E0B31" w14:paraId="1606AF94" w14:textId="77777777" w:rsidTr="00C938B9">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00C938B9">
        <w:trPr>
          <w:cantSplit/>
        </w:trPr>
        <w:tc>
          <w:tcPr>
            <w:tcW w:w="2884"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00C938B9">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00C938B9">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00C938B9">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00C938B9">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00C938B9">
        <w:trPr>
          <w:cantSplit/>
        </w:trPr>
        <w:tc>
          <w:tcPr>
            <w:tcW w:w="2884" w:type="dxa"/>
          </w:tcPr>
          <w:p w14:paraId="2D2F08BE" w14:textId="77777777" w:rsidR="00213EC2" w:rsidRPr="007E0B31" w:rsidRDefault="00213EC2" w:rsidP="00213EC2">
            <w:pPr>
              <w:pStyle w:val="Arial11Bold"/>
              <w:rPr>
                <w:rFonts w:cs="Arial"/>
              </w:rPr>
            </w:pPr>
            <w:r w:rsidRPr="007E0B31">
              <w:rPr>
                <w:rFonts w:cs="Arial"/>
              </w:rPr>
              <w:t>Demand Capacity</w:t>
            </w:r>
          </w:p>
        </w:tc>
        <w:tc>
          <w:tcPr>
            <w:tcW w:w="6634"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00C938B9">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tcPr>
          <w:p w14:paraId="292D7690" w14:textId="77777777" w:rsidR="00213EC2" w:rsidRPr="007E0B31" w:rsidRDefault="00213EC2" w:rsidP="00213EC2">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00C938B9">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00C938B9">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 constitute a </w:t>
            </w:r>
            <w:r w:rsidRPr="005C20E3">
              <w:rPr>
                <w:b/>
              </w:rPr>
              <w:t>Demand Facility</w:t>
            </w:r>
            <w:r w:rsidRPr="005C20E3">
              <w:t>.</w:t>
            </w:r>
          </w:p>
        </w:tc>
      </w:tr>
      <w:tr w:rsidR="00213EC2" w:rsidRPr="007E0B31" w14:paraId="0DAA104C" w14:textId="77777777" w:rsidTr="00C938B9">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00C938B9">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00C938B9">
        <w:trPr>
          <w:cantSplit/>
        </w:trPr>
        <w:tc>
          <w:tcPr>
            <w:tcW w:w="2884"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00C938B9">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00C938B9">
        <w:trPr>
          <w:cantSplit/>
        </w:trPr>
        <w:tc>
          <w:tcPr>
            <w:tcW w:w="2884"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00C938B9">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Demand Response Service</w:t>
            </w:r>
          </w:p>
        </w:tc>
        <w:tc>
          <w:tcPr>
            <w:tcW w:w="6634"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00C938B9">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00C938B9">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00C938B9">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00C938B9">
        <w:trPr>
          <w:cantSplit/>
        </w:trPr>
        <w:tc>
          <w:tcPr>
            <w:tcW w:w="2884"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00C938B9">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213EC2" w:rsidRPr="007E0B31" w14:paraId="4A9CD3FB" w14:textId="77777777" w:rsidTr="00C938B9">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00C938B9">
        <w:trPr>
          <w:cantSplit/>
        </w:trPr>
        <w:tc>
          <w:tcPr>
            <w:tcW w:w="2884" w:type="dxa"/>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00C938B9">
        <w:trPr>
          <w:cantSplit/>
        </w:trPr>
        <w:tc>
          <w:tcPr>
            <w:tcW w:w="2884" w:type="dxa"/>
          </w:tcPr>
          <w:p w14:paraId="6617788B" w14:textId="18B1BB16" w:rsidR="00F65DFD" w:rsidRPr="007E0B31" w:rsidRDefault="00F65DFD" w:rsidP="00F65DFD">
            <w:pPr>
              <w:pStyle w:val="Arial11Bold"/>
              <w:rPr>
                <w:rFonts w:cs="Arial"/>
              </w:rPr>
            </w:pPr>
            <w:r w:rsidRPr="001006C1">
              <w:rPr>
                <w:rFonts w:cs="Arial"/>
              </w:rPr>
              <w:t>De-synchronised Island Procedure</w:t>
            </w:r>
          </w:p>
        </w:tc>
        <w:tc>
          <w:tcPr>
            <w:tcW w:w="6634"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00C938B9">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00C938B9">
        <w:trPr>
          <w:cantSplit/>
        </w:trPr>
        <w:tc>
          <w:tcPr>
            <w:tcW w:w="2884" w:type="dxa"/>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213EC2" w:rsidRPr="007E0B31" w14:paraId="087B589C" w14:textId="77777777" w:rsidTr="00C938B9">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213EC2" w:rsidRPr="0079139F" w14:paraId="6FA98D3A" w14:textId="77777777" w:rsidTr="00C938B9">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00C938B9">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00C938B9">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00C938B9">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00C938B9">
        <w:trPr>
          <w:cantSplit/>
        </w:trPr>
        <w:tc>
          <w:tcPr>
            <w:tcW w:w="2884"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00C938B9">
        <w:trPr>
          <w:cantSplit/>
        </w:trPr>
        <w:tc>
          <w:tcPr>
            <w:tcW w:w="2884"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00C938B9">
        <w:trPr>
          <w:cantSplit/>
        </w:trPr>
        <w:tc>
          <w:tcPr>
            <w:tcW w:w="2884"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6634"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00C938B9">
        <w:trPr>
          <w:cantSplit/>
        </w:trPr>
        <w:tc>
          <w:tcPr>
            <w:tcW w:w="2884" w:type="dxa"/>
          </w:tcPr>
          <w:p w14:paraId="1172C052" w14:textId="31D75C4B" w:rsidR="009871B0" w:rsidRPr="007E0B31" w:rsidRDefault="009871B0" w:rsidP="009871B0">
            <w:pPr>
              <w:pStyle w:val="Arial11Bold"/>
              <w:rPr>
                <w:rFonts w:cs="Arial"/>
              </w:rPr>
            </w:pPr>
            <w:r w:rsidRPr="001006C1">
              <w:rPr>
                <w:rFonts w:cs="Arial"/>
              </w:rPr>
              <w:t>Distribution Restoration Zone Plan</w:t>
            </w:r>
          </w:p>
        </w:tc>
        <w:tc>
          <w:tcPr>
            <w:tcW w:w="6634"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00C938B9">
        <w:trPr>
          <w:cantSplit/>
        </w:trPr>
        <w:tc>
          <w:tcPr>
            <w:tcW w:w="2884" w:type="dxa"/>
          </w:tcPr>
          <w:p w14:paraId="54987465" w14:textId="77777777" w:rsidR="009871B0" w:rsidRPr="007E0B31" w:rsidRDefault="009871B0" w:rsidP="009871B0">
            <w:pPr>
              <w:pStyle w:val="Arial11Bold"/>
              <w:rPr>
                <w:rFonts w:cs="Arial"/>
              </w:rPr>
            </w:pPr>
            <w:r w:rsidRPr="007E0B31">
              <w:rPr>
                <w:rFonts w:cs="Arial"/>
              </w:rPr>
              <w:t>Droop</w:t>
            </w:r>
          </w:p>
        </w:tc>
        <w:tc>
          <w:tcPr>
            <w:tcW w:w="6634"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00C938B9">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00C938B9">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00C938B9">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00C938B9">
        <w:trPr>
          <w:cantSplit/>
        </w:trPr>
        <w:tc>
          <w:tcPr>
            <w:tcW w:w="2884"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00C938B9">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tcPr>
          <w:p w14:paraId="75E612EF" w14:textId="1055308A"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9871B0" w:rsidRPr="007E0B31" w14:paraId="27D19D54" w14:textId="77777777" w:rsidTr="00C938B9">
        <w:trPr>
          <w:cantSplit/>
        </w:trPr>
        <w:tc>
          <w:tcPr>
            <w:tcW w:w="2884" w:type="dxa"/>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00C938B9">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00C938B9">
        <w:trPr>
          <w:cantSplit/>
        </w:trPr>
        <w:tc>
          <w:tcPr>
            <w:tcW w:w="2884" w:type="dxa"/>
          </w:tcPr>
          <w:p w14:paraId="3BB43CE7" w14:textId="77777777" w:rsidR="009871B0" w:rsidRPr="007E0B31" w:rsidRDefault="009871B0" w:rsidP="009871B0">
            <w:pPr>
              <w:pStyle w:val="Arial11Bold"/>
              <w:rPr>
                <w:rFonts w:cs="Arial"/>
              </w:rPr>
            </w:pPr>
            <w:r w:rsidRPr="007E0B31">
              <w:rPr>
                <w:rFonts w:cs="Arial"/>
              </w:rPr>
              <w:t>Earthing</w:t>
            </w:r>
          </w:p>
        </w:tc>
        <w:tc>
          <w:tcPr>
            <w:tcW w:w="6634"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00C938B9">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00C938B9">
        <w:trPr>
          <w:cantSplit/>
        </w:trPr>
        <w:tc>
          <w:tcPr>
            <w:tcW w:w="2884" w:type="dxa"/>
          </w:tcPr>
          <w:p w14:paraId="5F411AEF" w14:textId="77777777" w:rsidR="009871B0" w:rsidRPr="007E0B31" w:rsidRDefault="009871B0" w:rsidP="009871B0">
            <w:pPr>
              <w:pStyle w:val="Arial11Bold"/>
              <w:rPr>
                <w:rFonts w:cs="Arial"/>
              </w:rPr>
            </w:pPr>
            <w:r w:rsidRPr="007E0B31">
              <w:rPr>
                <w:rFonts w:cs="Arial"/>
              </w:rPr>
              <w:t>Elected Panel Members</w:t>
            </w:r>
          </w:p>
        </w:tc>
        <w:tc>
          <w:tcPr>
            <w:tcW w:w="6634"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00C938B9">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00C938B9">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00C938B9">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00C938B9">
        <w:trPr>
          <w:cantSplit/>
        </w:trPr>
        <w:tc>
          <w:tcPr>
            <w:tcW w:w="2884"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00C938B9">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tcPr>
          <w:p w14:paraId="448F37B6" w14:textId="031B6CA2" w:rsidR="009871B0" w:rsidRPr="007E0B31" w:rsidRDefault="009871B0" w:rsidP="009871B0">
            <w:pPr>
              <w:pStyle w:val="TableArial11"/>
              <w:rPr>
                <w:rFonts w:cs="Arial"/>
              </w:rPr>
            </w:pPr>
            <w:r w:rsidRPr="38E6A229">
              <w:rPr>
                <w:rFonts w:cs="Arial"/>
              </w:rPr>
              <w:t xml:space="preserve">As defined in the </w:t>
            </w:r>
            <w:r w:rsidR="0B234C31" w:rsidRPr="38E6A229">
              <w:rPr>
                <w:rFonts w:cs="Arial"/>
                <w:b/>
                <w:bCs/>
              </w:rPr>
              <w:t xml:space="preserve"> ESO</w:t>
            </w:r>
            <w:r w:rsidRPr="38E6A229">
              <w:rPr>
                <w:rFonts w:cs="Arial"/>
                <w:b/>
                <w:bCs/>
              </w:rPr>
              <w:t xml:space="preserve"> Licence.</w:t>
            </w:r>
          </w:p>
        </w:tc>
      </w:tr>
      <w:tr w:rsidR="009871B0" w:rsidRPr="007E0B31" w14:paraId="3F1D3736" w14:textId="77777777" w:rsidTr="00C938B9">
        <w:trPr>
          <w:cantSplit/>
        </w:trPr>
        <w:tc>
          <w:tcPr>
            <w:tcW w:w="2884"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00C938B9">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00C938B9">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618E4044" w14:textId="77777777" w:rsidTr="00C938B9">
        <w:trPr>
          <w:cantSplit/>
        </w:trPr>
        <w:tc>
          <w:tcPr>
            <w:tcW w:w="2884" w:type="dxa"/>
          </w:tcPr>
          <w:p w14:paraId="06BF56EE" w14:textId="77777777" w:rsidR="009871B0" w:rsidRPr="007E0B31" w:rsidRDefault="009871B0" w:rsidP="009871B0">
            <w:pPr>
              <w:pStyle w:val="Arial11Bold"/>
              <w:rPr>
                <w:rFonts w:cs="Arial"/>
              </w:rPr>
            </w:pPr>
            <w:r w:rsidRPr="007E0B31">
              <w:rPr>
                <w:rFonts w:cs="Arial"/>
              </w:rPr>
              <w:t>Electricity Supply Industry Arbitration Association</w:t>
            </w:r>
          </w:p>
        </w:tc>
        <w:tc>
          <w:tcPr>
            <w:tcW w:w="6634" w:type="dxa"/>
          </w:tcPr>
          <w:p w14:paraId="75769710" w14:textId="77777777" w:rsidR="009871B0" w:rsidRPr="007E0B31" w:rsidRDefault="009871B0" w:rsidP="009871B0">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9871B0" w:rsidRPr="007E0B31" w14:paraId="7456E88A" w14:textId="77777777" w:rsidTr="00C938B9">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06122C" w14:paraId="6BCE5401" w14:textId="77777777" w:rsidTr="00C938B9">
        <w:trPr>
          <w:cantSplit/>
          <w:trHeight w:val="300"/>
        </w:trPr>
        <w:tc>
          <w:tcPr>
            <w:tcW w:w="2884" w:type="dxa"/>
          </w:tcPr>
          <w:p w14:paraId="39685164" w14:textId="34E43844" w:rsidR="09B54F35" w:rsidRDefault="09B54F35" w:rsidP="004E64E8">
            <w:pPr>
              <w:pStyle w:val="Arial11Bold"/>
              <w:rPr>
                <w:rFonts w:cs="Arial"/>
              </w:rPr>
            </w:pPr>
            <w:r w:rsidRPr="38E6A229">
              <w:rPr>
                <w:rFonts w:cs="Arial"/>
              </w:rPr>
              <w:t>Electricity System Operator Licence or ESO Licence</w:t>
            </w:r>
          </w:p>
        </w:tc>
        <w:tc>
          <w:tcPr>
            <w:tcW w:w="6634" w:type="dxa"/>
          </w:tcPr>
          <w:p w14:paraId="2FA7907A" w14:textId="5C0D4FEF" w:rsidR="09B54F35" w:rsidRDefault="09B54F35" w:rsidP="004E64E8">
            <w:pPr>
              <w:pStyle w:val="TableArial11"/>
              <w:rPr>
                <w:rFonts w:cs="Arial"/>
              </w:rPr>
            </w:pPr>
            <w:r w:rsidRPr="38E6A229">
              <w:rPr>
                <w:rFonts w:cs="Arial"/>
              </w:rPr>
              <w:t xml:space="preserve">Means a licence granted or treated as granted under section 6(1)(da) of the </w:t>
            </w:r>
            <w:r w:rsidRPr="004E64E8">
              <w:rPr>
                <w:rFonts w:cs="Arial"/>
                <w:b/>
                <w:bCs/>
              </w:rPr>
              <w:t>Act</w:t>
            </w:r>
            <w:r w:rsidRPr="38E6A229">
              <w:rPr>
                <w:rFonts w:cs="Arial"/>
                <w:b/>
                <w:bCs/>
              </w:rPr>
              <w:t>.</w:t>
            </w:r>
          </w:p>
        </w:tc>
      </w:tr>
      <w:tr w:rsidR="0093310B" w:rsidRPr="007E0B31" w14:paraId="2AA8471F" w14:textId="77777777" w:rsidTr="00C938B9">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06122C" w14:paraId="3D099364" w14:textId="77777777" w:rsidTr="00C938B9">
        <w:trPr>
          <w:cantSplit/>
          <w:trHeight w:val="300"/>
        </w:trPr>
        <w:tc>
          <w:tcPr>
            <w:tcW w:w="2884" w:type="dxa"/>
          </w:tcPr>
          <w:p w14:paraId="0EF67118" w14:textId="601C9E4C" w:rsidR="075A215F" w:rsidRDefault="075A215F" w:rsidP="004E64E8">
            <w:pPr>
              <w:pStyle w:val="Arial11Bold"/>
              <w:rPr>
                <w:rFonts w:cs="Arial"/>
              </w:rPr>
            </w:pPr>
            <w:r w:rsidRPr="38E6A229">
              <w:rPr>
                <w:rFonts w:cs="Arial"/>
              </w:rPr>
              <w:t>Electricity Ten Year Statement</w:t>
            </w:r>
          </w:p>
        </w:tc>
        <w:tc>
          <w:tcPr>
            <w:tcW w:w="6634" w:type="dxa"/>
          </w:tcPr>
          <w:p w14:paraId="5FC5FE4E" w14:textId="51DEFCB3" w:rsidR="075A215F" w:rsidRDefault="075A215F" w:rsidP="004E64E8">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46CBE348" w:rsidRPr="38E6A229">
              <w:rPr>
                <w:rFonts w:cs="Arial"/>
              </w:rPr>
              <w:t xml:space="preserve">condition C12 for each of the nine succeeding financial years. </w:t>
            </w:r>
          </w:p>
        </w:tc>
      </w:tr>
      <w:tr w:rsidR="009871B0" w:rsidRPr="007E0B31" w14:paraId="383B22BD" w14:textId="77777777" w:rsidTr="00C938B9">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9871B0" w:rsidRPr="00045E74" w14:paraId="7C353F29" w14:textId="77777777" w:rsidTr="00C938B9">
        <w:trPr>
          <w:cantSplit/>
        </w:trPr>
        <w:tc>
          <w:tcPr>
            <w:tcW w:w="2884"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00C938B9">
        <w:trPr>
          <w:cantSplit/>
        </w:trPr>
        <w:tc>
          <w:tcPr>
            <w:tcW w:w="2884" w:type="dxa"/>
          </w:tcPr>
          <w:p w14:paraId="4FB09170" w14:textId="77777777" w:rsidR="009871B0" w:rsidRPr="007E0B31" w:rsidRDefault="009871B0" w:rsidP="009871B0">
            <w:pPr>
              <w:pStyle w:val="Arial11Bold"/>
              <w:rPr>
                <w:rFonts w:cs="Arial"/>
              </w:rPr>
            </w:pPr>
            <w:r w:rsidRPr="007E0B31">
              <w:rPr>
                <w:rFonts w:cs="Arial"/>
              </w:rPr>
              <w:t>Embedded</w:t>
            </w:r>
          </w:p>
        </w:tc>
        <w:tc>
          <w:tcPr>
            <w:tcW w:w="6634"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00C938B9">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00C938B9">
        <w:trPr>
          <w:cantSplit/>
        </w:trPr>
        <w:tc>
          <w:tcPr>
            <w:tcW w:w="2884"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9871B0" w:rsidRPr="007E0B31" w14:paraId="76FDE784" w14:textId="77777777" w:rsidTr="00C938B9">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00C938B9">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Deenergisation </w:t>
            </w:r>
            <w:r w:rsidRPr="00BE1747">
              <w:rPr>
                <w:rFonts w:cs="Arial"/>
              </w:rPr>
              <w:t> </w:t>
            </w:r>
          </w:p>
        </w:tc>
        <w:tc>
          <w:tcPr>
            <w:tcW w:w="6634"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00C938B9">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00C938B9">
        <w:trPr>
          <w:cantSplit/>
        </w:trPr>
        <w:tc>
          <w:tcPr>
            <w:tcW w:w="2884" w:type="dxa"/>
          </w:tcPr>
          <w:p w14:paraId="273D1FA4" w14:textId="77777777" w:rsidR="009871B0" w:rsidRPr="007E0B31" w:rsidRDefault="009871B0" w:rsidP="009871B0">
            <w:pPr>
              <w:pStyle w:val="Arial11Bold"/>
              <w:rPr>
                <w:rFonts w:cs="Arial"/>
              </w:rPr>
            </w:pPr>
            <w:r w:rsidRPr="007E0B31">
              <w:rPr>
                <w:rFonts w:cs="Arial"/>
              </w:rPr>
              <w:t>Emergency Deenergisation Instruction</w:t>
            </w:r>
          </w:p>
        </w:tc>
        <w:tc>
          <w:tcPr>
            <w:tcW w:w="6634"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00C938B9">
        <w:trPr>
          <w:cantSplit/>
        </w:trPr>
        <w:tc>
          <w:tcPr>
            <w:tcW w:w="2884" w:type="dxa"/>
          </w:tcPr>
          <w:p w14:paraId="5E4F87D8" w14:textId="77777777" w:rsidR="009871B0" w:rsidRPr="007E0B31" w:rsidRDefault="009871B0" w:rsidP="009871B0">
            <w:pPr>
              <w:pStyle w:val="Arial11Bold"/>
              <w:rPr>
                <w:rFonts w:cs="Arial"/>
              </w:rPr>
            </w:pPr>
            <w:r w:rsidRPr="007E0B31">
              <w:rPr>
                <w:rFonts w:cs="Arial"/>
              </w:rPr>
              <w:t>Emergency Instruction</w:t>
            </w:r>
          </w:p>
        </w:tc>
        <w:tc>
          <w:tcPr>
            <w:tcW w:w="6634"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9871B0" w:rsidRPr="007E0B31" w14:paraId="0B7E24DC" w14:textId="77777777" w:rsidTr="00C938B9">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r w:rsidRPr="007E0B31">
              <w:rPr>
                <w:rFonts w:cs="Arial"/>
                <w:b/>
              </w:rPr>
              <w:t>CfD Counterparty</w:t>
            </w:r>
            <w:r w:rsidRPr="007E0B31">
              <w:rPr>
                <w:rFonts w:cs="Arial"/>
              </w:rPr>
              <w:t xml:space="preserve"> and </w:t>
            </w:r>
            <w:r w:rsidRPr="007E0B31">
              <w:rPr>
                <w:rFonts w:cs="Arial"/>
                <w:b/>
              </w:rPr>
              <w:t>CfD Settlement Services Provider</w:t>
            </w:r>
            <w:r w:rsidRPr="007E0B31">
              <w:rPr>
                <w:rFonts w:cs="Arial"/>
              </w:rPr>
              <w:t>.</w:t>
            </w:r>
          </w:p>
        </w:tc>
      </w:tr>
      <w:tr w:rsidR="009871B0" w:rsidRPr="007E0B31" w14:paraId="1177F5BF" w14:textId="77777777" w:rsidTr="00C938B9">
        <w:trPr>
          <w:cantSplit/>
        </w:trPr>
        <w:tc>
          <w:tcPr>
            <w:tcW w:w="2884" w:type="dxa"/>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00C938B9">
        <w:trPr>
          <w:cantSplit/>
        </w:trPr>
        <w:tc>
          <w:tcPr>
            <w:tcW w:w="2884" w:type="dxa"/>
          </w:tcPr>
          <w:p w14:paraId="421B5476" w14:textId="77777777" w:rsidR="009871B0" w:rsidRPr="007E0B31" w:rsidRDefault="009871B0" w:rsidP="009871B0">
            <w:pPr>
              <w:pStyle w:val="Arial11Bold"/>
              <w:rPr>
                <w:rFonts w:cs="Arial"/>
              </w:rPr>
            </w:pPr>
            <w:r w:rsidRPr="007E0B31">
              <w:rPr>
                <w:rFonts w:cs="Arial"/>
              </w:rPr>
              <w:t>EMR Functions</w:t>
            </w:r>
          </w:p>
        </w:tc>
        <w:tc>
          <w:tcPr>
            <w:tcW w:w="6634"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00C938B9">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00C938B9">
        <w:trPr>
          <w:cantSplit/>
        </w:trPr>
        <w:tc>
          <w:tcPr>
            <w:tcW w:w="2884" w:type="dxa"/>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00C938B9">
        <w:trPr>
          <w:cantSplit/>
        </w:trPr>
        <w:tc>
          <w:tcPr>
            <w:tcW w:w="2884" w:type="dxa"/>
          </w:tcPr>
          <w:p w14:paraId="5B18CA36" w14:textId="4AA74331" w:rsidR="009871B0" w:rsidRPr="007E0B31" w:rsidRDefault="009871B0" w:rsidP="009871B0">
            <w:pPr>
              <w:pStyle w:val="Arial11Bold"/>
              <w:rPr>
                <w:rFonts w:cs="Arial"/>
              </w:rPr>
            </w:pPr>
            <w:bookmarkStart w:id="18"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18"/>
          </w:p>
        </w:tc>
        <w:tc>
          <w:tcPr>
            <w:tcW w:w="6634" w:type="dxa"/>
          </w:tcPr>
          <w:p w14:paraId="611268A9" w14:textId="49E96478" w:rsidR="009871B0" w:rsidRPr="007E0B31" w:rsidRDefault="009871B0" w:rsidP="009871B0">
            <w:pPr>
              <w:pStyle w:val="TableArial11"/>
              <w:rPr>
                <w:rFonts w:cs="Arial"/>
                <w:i/>
              </w:rPr>
            </w:pPr>
            <w:bookmarkStart w:id="19"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19"/>
          </w:p>
        </w:tc>
      </w:tr>
      <w:tr w:rsidR="009871B0" w:rsidRPr="007E0B31" w14:paraId="2950C7E5" w14:textId="77777777" w:rsidTr="00C938B9">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00C938B9">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tcPr>
          <w:p w14:paraId="04C7E6AA" w14:textId="4E232BB0" w:rsidR="009871B0" w:rsidRPr="007E0B31" w:rsidRDefault="009871B0" w:rsidP="009871B0">
            <w:pPr>
              <w:pStyle w:val="TableArial11"/>
              <w:rPr>
                <w:rFonts w:cs="Arial"/>
              </w:rPr>
            </w:pPr>
            <w:r w:rsidRPr="38E6A229">
              <w:rPr>
                <w:rFonts w:cs="Arial"/>
              </w:rPr>
              <w:t xml:space="preserve">Those items of </w:t>
            </w:r>
            <w:r w:rsidRPr="38E6A229">
              <w:rPr>
                <w:rFonts w:cs="Arial"/>
                <w:b/>
                <w:bCs/>
              </w:rPr>
              <w:t>Standard Planning Data</w:t>
            </w:r>
            <w:r w:rsidRPr="38E6A229">
              <w:rPr>
                <w:rFonts w:cs="Arial"/>
              </w:rPr>
              <w:t xml:space="preserve"> and </w:t>
            </w:r>
            <w:r w:rsidRPr="38E6A229">
              <w:rPr>
                <w:rFonts w:cs="Arial"/>
                <w:b/>
                <w:bCs/>
              </w:rPr>
              <w:t>Detailed Planning Data</w:t>
            </w:r>
            <w:r w:rsidRPr="38E6A229">
              <w:rPr>
                <w:rFonts w:cs="Arial"/>
              </w:rPr>
              <w:t xml:space="preserve"> which either upon connection will become </w:t>
            </w:r>
            <w:r w:rsidRPr="38E6A229">
              <w:rPr>
                <w:rFonts w:cs="Arial"/>
                <w:b/>
                <w:bCs/>
              </w:rPr>
              <w:t>Registered Data</w:t>
            </w:r>
            <w:r w:rsidRPr="38E6A229">
              <w:rPr>
                <w:rFonts w:cs="Arial"/>
              </w:rPr>
              <w:t xml:space="preserve">, or which for the purposes of the </w:t>
            </w:r>
            <w:r w:rsidRPr="38E6A229">
              <w:rPr>
                <w:rFonts w:cs="Arial"/>
                <w:b/>
                <w:bCs/>
              </w:rPr>
              <w:t>Plant</w:t>
            </w:r>
            <w:r w:rsidRPr="38E6A229">
              <w:rPr>
                <w:rFonts w:cs="Arial"/>
              </w:rPr>
              <w:t xml:space="preserve"> and/or </w:t>
            </w:r>
            <w:r w:rsidRPr="38E6A229">
              <w:rPr>
                <w:rFonts w:cs="Arial"/>
                <w:b/>
                <w:bCs/>
              </w:rPr>
              <w:t>Apparatus</w:t>
            </w:r>
            <w:r w:rsidRPr="38E6A229">
              <w:rPr>
                <w:rFonts w:cs="Arial"/>
              </w:rPr>
              <w:t xml:space="preserve"> concerned as at the date of submission are </w:t>
            </w:r>
            <w:r w:rsidRPr="38E6A229">
              <w:rPr>
                <w:rFonts w:cs="Arial"/>
                <w:b/>
                <w:bCs/>
              </w:rPr>
              <w:t>Registered Data</w:t>
            </w:r>
            <w:r w:rsidRPr="38E6A229">
              <w:rPr>
                <w:rFonts w:cs="Arial"/>
              </w:rPr>
              <w:t xml:space="preserve">, but in each case which for the </w:t>
            </w:r>
            <w:r w:rsidR="38E29A1B" w:rsidRPr="38E6A229">
              <w:rPr>
                <w:rFonts w:cs="Arial"/>
              </w:rPr>
              <w:t xml:space="preserve"> nine</w:t>
            </w:r>
            <w:r w:rsidRPr="38E6A229">
              <w:rPr>
                <w:rFonts w:cs="Arial"/>
              </w:rPr>
              <w:t xml:space="preserve"> succeeding </w:t>
            </w:r>
            <w:r w:rsidRPr="38E6A229">
              <w:rPr>
                <w:rFonts w:cs="Arial"/>
                <w:b/>
                <w:bCs/>
              </w:rPr>
              <w:t>Financial Years</w:t>
            </w:r>
            <w:r w:rsidRPr="38E6A229">
              <w:rPr>
                <w:rFonts w:cs="Arial"/>
              </w:rPr>
              <w:t xml:space="preserve"> will be an estimate of what is expected.</w:t>
            </w:r>
          </w:p>
        </w:tc>
      </w:tr>
      <w:tr w:rsidR="009871B0" w:rsidRPr="007E0B31" w14:paraId="393BBD51" w14:textId="77777777" w:rsidTr="00C938B9">
        <w:trPr>
          <w:cantSplit/>
        </w:trPr>
        <w:tc>
          <w:tcPr>
            <w:tcW w:w="2884" w:type="dxa"/>
          </w:tcPr>
          <w:p w14:paraId="12276130" w14:textId="77777777" w:rsidR="009871B0" w:rsidRPr="007E0B31" w:rsidRDefault="009871B0" w:rsidP="009871B0">
            <w:pPr>
              <w:pStyle w:val="Arial11Bold"/>
              <w:rPr>
                <w:rFonts w:cs="Arial"/>
              </w:rPr>
            </w:pPr>
            <w:r w:rsidRPr="007E0B31">
              <w:rPr>
                <w:rFonts w:cs="Arial"/>
              </w:rPr>
              <w:t>EU Code User</w:t>
            </w:r>
          </w:p>
        </w:tc>
        <w:tc>
          <w:tcPr>
            <w:tcW w:w="6634"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Purchase 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00C938B9">
        <w:trPr>
          <w:cantSplit/>
        </w:trPr>
        <w:tc>
          <w:tcPr>
            <w:tcW w:w="2884" w:type="dxa"/>
          </w:tcPr>
          <w:p w14:paraId="43DAAB5C" w14:textId="05D82DA7" w:rsidR="009871B0" w:rsidRPr="007E0B31" w:rsidRDefault="009871B0" w:rsidP="009871B0">
            <w:pPr>
              <w:pStyle w:val="Arial11Bold"/>
              <w:rPr>
                <w:rFonts w:cs="Arial"/>
              </w:rPr>
            </w:pPr>
            <w:r w:rsidRPr="007E0B31">
              <w:rPr>
                <w:rFonts w:cs="Arial"/>
              </w:rPr>
              <w:t>EU Generator</w:t>
            </w:r>
          </w:p>
        </w:tc>
        <w:tc>
          <w:tcPr>
            <w:tcW w:w="6634"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00C938B9">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00C938B9">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tcPr>
          <w:p w14:paraId="0BF49D4F" w14:textId="364FD88E" w:rsidR="009871B0" w:rsidRPr="007E0B31" w:rsidRDefault="009871B0" w:rsidP="009871B0">
            <w:pPr>
              <w:pStyle w:val="TableArial11"/>
              <w:rPr>
                <w:rFonts w:cs="Arial"/>
              </w:rPr>
            </w:pPr>
            <w:r w:rsidRPr="38E6A229">
              <w:rPr>
                <w:rFonts w:cs="Arial"/>
              </w:rPr>
              <w:t xml:space="preserve">Such relevant data as </w:t>
            </w:r>
            <w:r w:rsidRPr="38E6A229">
              <w:rPr>
                <w:b/>
                <w:bCs/>
              </w:rPr>
              <w:t>Customers</w:t>
            </w:r>
            <w:r w:rsidRPr="38E6A229">
              <w:rPr>
                <w:rFonts w:cs="Arial"/>
              </w:rPr>
              <w:t xml:space="preserve"> and </w:t>
            </w:r>
            <w:r w:rsidRPr="38E6A229">
              <w:rPr>
                <w:b/>
                <w:bCs/>
              </w:rPr>
              <w:t xml:space="preserve">Generators </w:t>
            </w:r>
            <w:r w:rsidRPr="38E6A229">
              <w:rPr>
                <w:rFonts w:cs="Arial"/>
              </w:rPr>
              <w:t xml:space="preserve">are required to provide under Articles 7.1(a) and 7.1(b) and Articles 15.1(a), 15.1(b), 15.1(c), 15.1(d) of </w:t>
            </w:r>
            <w:r w:rsidR="279ACA04" w:rsidRPr="38E6A229">
              <w:rPr>
                <w:rFonts w:cs="Arial"/>
                <w:b/>
                <w:bCs/>
              </w:rPr>
              <w:t xml:space="preserve"> Assimilated</w:t>
            </w:r>
            <w:r w:rsidRPr="38E6A229">
              <w:rPr>
                <w:rFonts w:cs="Arial"/>
                <w:b/>
                <w:bCs/>
              </w:rPr>
              <w:t xml:space="preserve"> Law</w:t>
            </w:r>
            <w:r w:rsidRPr="38E6A229">
              <w:rPr>
                <w:rFonts w:cs="Arial"/>
              </w:rPr>
              <w:t xml:space="preserve"> (Commission Regulation (EU) 543/2013), and which also forms part of </w:t>
            </w:r>
            <w:r w:rsidRPr="38E6A229">
              <w:rPr>
                <w:rFonts w:cs="Arial"/>
                <w:b/>
                <w:bCs/>
              </w:rPr>
              <w:t xml:space="preserve">DRC </w:t>
            </w:r>
            <w:r w:rsidRPr="38E6A229">
              <w:rPr>
                <w:rFonts w:cs="Arial"/>
              </w:rPr>
              <w:t>Schedule 6 (</w:t>
            </w:r>
            <w:r w:rsidRPr="38E6A229">
              <w:rPr>
                <w:b/>
                <w:bCs/>
              </w:rPr>
              <w:t>User</w:t>
            </w:r>
            <w:r w:rsidRPr="38E6A229">
              <w:rPr>
                <w:rFonts w:cs="Arial"/>
              </w:rPr>
              <w:t>s’ Outage Data).</w:t>
            </w:r>
          </w:p>
        </w:tc>
      </w:tr>
      <w:tr w:rsidR="009871B0" w:rsidRPr="007E0B31" w14:paraId="1927BF72" w14:textId="77777777" w:rsidTr="00C938B9">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00C938B9">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00C938B9">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00C938B9">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00C938B9">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00C938B9">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00C938B9">
        <w:trPr>
          <w:cantSplit/>
        </w:trPr>
        <w:tc>
          <w:tcPr>
            <w:tcW w:w="2884"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9871B0" w:rsidRPr="007E0B31" w14:paraId="2402AE83" w14:textId="77777777" w:rsidTr="00C938B9">
        <w:trPr>
          <w:cantSplit/>
        </w:trPr>
        <w:tc>
          <w:tcPr>
            <w:tcW w:w="2884" w:type="dxa"/>
          </w:tcPr>
          <w:p w14:paraId="2C33AAB8" w14:textId="77777777" w:rsidR="009871B0" w:rsidRPr="007E0B31" w:rsidRDefault="009871B0" w:rsidP="009871B0">
            <w:pPr>
              <w:pStyle w:val="Arial11Bold"/>
              <w:rPr>
                <w:rFonts w:cs="Arial"/>
              </w:rPr>
            </w:pPr>
            <w:r w:rsidRPr="007E0B31">
              <w:rPr>
                <w:rFonts w:cs="Arial"/>
              </w:rPr>
              <w:t>Excitation System Nominal Response</w:t>
            </w:r>
          </w:p>
        </w:tc>
        <w:tc>
          <w:tcPr>
            <w:tcW w:w="6634"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00C938B9">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00C938B9">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00C938B9">
        <w:trPr>
          <w:cantSplit/>
        </w:trPr>
        <w:tc>
          <w:tcPr>
            <w:tcW w:w="2884" w:type="dxa"/>
          </w:tcPr>
          <w:p w14:paraId="59299B3E" w14:textId="77777777" w:rsidR="009871B0" w:rsidRPr="007E0B31" w:rsidRDefault="009871B0" w:rsidP="009871B0">
            <w:pPr>
              <w:pStyle w:val="Arial11Bold"/>
              <w:rPr>
                <w:rFonts w:cs="Arial"/>
              </w:rPr>
            </w:pPr>
            <w:r w:rsidRPr="007E0B31">
              <w:rPr>
                <w:rFonts w:cs="Arial"/>
              </w:rPr>
              <w:t>Exemptable</w:t>
            </w:r>
          </w:p>
        </w:tc>
        <w:tc>
          <w:tcPr>
            <w:tcW w:w="6634"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00C938B9">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t>Torness</w:t>
            </w:r>
          </w:p>
        </w:tc>
      </w:tr>
      <w:tr w:rsidR="009871B0" w:rsidRPr="007E0B31" w14:paraId="6650020C" w14:textId="77777777" w:rsidTr="00C938B9">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00C938B9">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00C938B9">
        <w:trPr>
          <w:cantSplit/>
        </w:trPr>
        <w:tc>
          <w:tcPr>
            <w:tcW w:w="2884" w:type="dxa"/>
          </w:tcPr>
          <w:p w14:paraId="21F38B58" w14:textId="77777777" w:rsidR="009871B0" w:rsidRPr="007E0B31" w:rsidRDefault="009871B0" w:rsidP="009871B0">
            <w:pPr>
              <w:pStyle w:val="Arial11Bold"/>
              <w:rPr>
                <w:rFonts w:cs="Arial"/>
              </w:rPr>
            </w:pPr>
            <w:r w:rsidRPr="007E0B31">
              <w:rPr>
                <w:rFonts w:cs="Arial"/>
              </w:rPr>
              <w:t>Existing Magnox Reactor Plant</w:t>
            </w:r>
          </w:p>
        </w:tc>
        <w:tc>
          <w:tcPr>
            <w:tcW w:w="6634"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t>Chapelcross</w:t>
            </w:r>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00C938B9">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00C938B9">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00C938B9">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00C938B9">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00C938B9">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00C938B9">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rsidDel="00CE7C17" w14:paraId="4A63685E" w14:textId="7D8C0EE6" w:rsidTr="00C938B9">
        <w:trPr>
          <w:cantSplit/>
          <w:del w:id="20" w:author="Graham Lear (NESO)" w:date="2025-03-14T15:13:00Z"/>
        </w:trPr>
        <w:tc>
          <w:tcPr>
            <w:tcW w:w="2884" w:type="dxa"/>
          </w:tcPr>
          <w:p w14:paraId="36F13162" w14:textId="68B4A2AB" w:rsidR="009871B0" w:rsidRPr="0079139F" w:rsidDel="00CE7C17" w:rsidRDefault="009871B0" w:rsidP="009871B0">
            <w:pPr>
              <w:pStyle w:val="Arial11Bold"/>
              <w:rPr>
                <w:del w:id="21" w:author="Graham Lear (NESO)" w:date="2025-03-14T15:13:00Z" w16du:dateUtc="2025-03-14T15:13:00Z"/>
                <w:rFonts w:cs="Arial"/>
              </w:rPr>
            </w:pPr>
            <w:del w:id="22" w:author="Graham Lear (NESO)" w:date="2025-03-14T15:13:00Z" w16du:dateUtc="2025-03-14T15:13:00Z">
              <w:r w:rsidRPr="0079139F" w:rsidDel="00CE7C17">
                <w:rPr>
                  <w:rFonts w:cs="Arial"/>
                </w:rPr>
                <w:delText>Fault Current Interruption Time</w:delText>
              </w:r>
            </w:del>
          </w:p>
        </w:tc>
        <w:tc>
          <w:tcPr>
            <w:tcW w:w="6634" w:type="dxa"/>
          </w:tcPr>
          <w:p w14:paraId="5E003E50" w14:textId="1FD65BCA" w:rsidR="009871B0" w:rsidRPr="0079139F" w:rsidDel="00CE7C17" w:rsidRDefault="009871B0" w:rsidP="009871B0">
            <w:pPr>
              <w:pStyle w:val="TableArial11"/>
              <w:rPr>
                <w:del w:id="23" w:author="Graham Lear (NESO)" w:date="2025-03-14T15:13:00Z" w16du:dateUtc="2025-03-14T15:13:00Z"/>
                <w:rFonts w:cs="Arial"/>
                <w:b/>
                <w:u w:val="single"/>
              </w:rPr>
            </w:pPr>
            <w:del w:id="24" w:author="Graham Lear (NESO)" w:date="2025-03-14T15:13:00Z" w16du:dateUtc="2025-03-14T15:13:00Z">
              <w:r w:rsidRPr="0079139F" w:rsidDel="00CE7C17">
                <w:rPr>
                  <w:rFonts w:cs="Arial"/>
                </w:rPr>
                <w:delText>The time interval from fault inception until the end of the break time of the circuit breaker (as declared by the manufacturers).</w:delText>
              </w:r>
            </w:del>
          </w:p>
        </w:tc>
      </w:tr>
      <w:tr w:rsidR="009871B0" w:rsidRPr="0079139F" w:rsidDel="00CE7C17" w14:paraId="49B37323" w14:textId="71E23968" w:rsidTr="00C938B9">
        <w:trPr>
          <w:cantSplit/>
          <w:del w:id="25" w:author="Graham Lear (NESO)" w:date="2025-03-14T15:13:00Z"/>
        </w:trPr>
        <w:tc>
          <w:tcPr>
            <w:tcW w:w="2884" w:type="dxa"/>
          </w:tcPr>
          <w:p w14:paraId="62A7A7CD" w14:textId="71930654" w:rsidR="009871B0" w:rsidRPr="0079139F" w:rsidDel="00CE7C17" w:rsidRDefault="009871B0" w:rsidP="009871B0">
            <w:pPr>
              <w:pStyle w:val="Level1Text"/>
              <w:tabs>
                <w:tab w:val="left" w:pos="1701"/>
              </w:tabs>
              <w:spacing w:after="0" w:line="240" w:lineRule="auto"/>
              <w:ind w:left="0" w:firstLine="0"/>
              <w:rPr>
                <w:del w:id="26" w:author="Graham Lear (NESO)" w:date="2025-03-14T15:13:00Z" w16du:dateUtc="2025-03-14T15:13:00Z"/>
                <w:rFonts w:cs="Arial"/>
                <w:b/>
                <w:color w:val="auto"/>
                <w:lang w:val="en-GB"/>
              </w:rPr>
            </w:pPr>
            <w:del w:id="27" w:author="Graham Lear (NESO)" w:date="2025-03-14T15:13:00Z" w16du:dateUtc="2025-03-14T15:13:00Z">
              <w:r w:rsidRPr="0079139F" w:rsidDel="00CE7C17">
                <w:rPr>
                  <w:rFonts w:cs="Arial"/>
                  <w:b/>
                  <w:color w:val="auto"/>
                  <w:lang w:val="en-GB"/>
                </w:rPr>
                <w:delText>Fault Ride Through</w:delText>
              </w:r>
            </w:del>
          </w:p>
        </w:tc>
        <w:tc>
          <w:tcPr>
            <w:tcW w:w="6634" w:type="dxa"/>
          </w:tcPr>
          <w:p w14:paraId="54DD5284" w14:textId="7D103585" w:rsidR="009871B0" w:rsidRPr="0079139F" w:rsidDel="00CE7C17" w:rsidRDefault="009871B0" w:rsidP="009871B0">
            <w:pPr>
              <w:pStyle w:val="Level1Text"/>
              <w:tabs>
                <w:tab w:val="left" w:pos="1701"/>
              </w:tabs>
              <w:spacing w:after="0" w:line="240" w:lineRule="auto"/>
              <w:ind w:left="0" w:firstLine="0"/>
              <w:jc w:val="both"/>
              <w:rPr>
                <w:del w:id="28" w:author="Graham Lear (NESO)" w:date="2025-03-14T15:13:00Z" w16du:dateUtc="2025-03-14T15:13:00Z"/>
                <w:rFonts w:cs="Arial"/>
                <w:color w:val="auto"/>
                <w:lang w:val="en-GB"/>
              </w:rPr>
            </w:pPr>
            <w:del w:id="29" w:author="Graham Lear (NESO)" w:date="2025-03-14T15:13:00Z" w16du:dateUtc="2025-03-14T15:13:00Z">
              <w:r w:rsidRPr="0079139F" w:rsidDel="00CE7C17">
                <w:rPr>
                  <w:rFonts w:cs="Arial"/>
                  <w:color w:val="auto"/>
                  <w:lang w:val="en-GB"/>
                </w:rPr>
                <w:delText xml:space="preserve">The capability of </w:delText>
              </w:r>
              <w:r w:rsidRPr="0079139F" w:rsidDel="00CE7C17">
                <w:rPr>
                  <w:rFonts w:cs="Arial"/>
                  <w:b/>
                  <w:color w:val="auto"/>
                  <w:lang w:val="en-GB"/>
                </w:rPr>
                <w:delText>Power Generating Modules</w:delText>
              </w:r>
              <w:r w:rsidRPr="0079139F" w:rsidDel="00CE7C17">
                <w:rPr>
                  <w:rFonts w:cs="Arial"/>
                  <w:color w:val="auto"/>
                  <w:lang w:val="en-GB"/>
                </w:rPr>
                <w:delText xml:space="preserve"> (including </w:delText>
              </w:r>
              <w:r w:rsidRPr="0079139F" w:rsidDel="00CE7C17">
                <w:rPr>
                  <w:rFonts w:cs="Arial"/>
                  <w:b/>
                  <w:color w:val="auto"/>
                  <w:lang w:val="en-GB"/>
                </w:rPr>
                <w:delText>DC Connected Power Park Modules</w:delText>
              </w:r>
              <w:r w:rsidRPr="0079139F" w:rsidDel="00CE7C17">
                <w:rPr>
                  <w:rFonts w:cs="Arial"/>
                  <w:color w:val="auto"/>
                  <w:lang w:val="en-GB"/>
                </w:rPr>
                <w:delText xml:space="preserve">) and </w:delText>
              </w:r>
              <w:r w:rsidRPr="0079139F" w:rsidDel="00CE7C17">
                <w:rPr>
                  <w:rFonts w:cs="Arial"/>
                  <w:b/>
                  <w:color w:val="auto"/>
                  <w:lang w:val="en-GB"/>
                </w:rPr>
                <w:delText>HVDC Systems</w:delText>
              </w:r>
              <w:r w:rsidRPr="0079139F" w:rsidDel="00CE7C17">
                <w:rPr>
                  <w:rFonts w:cs="Arial"/>
                  <w:color w:val="auto"/>
                  <w:lang w:val="en-GB"/>
                </w:rPr>
                <w:delText xml:space="preserve"> to be able to remain connected to the </w:delText>
              </w:r>
              <w:r w:rsidRPr="0079139F" w:rsidDel="00CE7C17">
                <w:rPr>
                  <w:rFonts w:cs="Arial"/>
                  <w:b/>
                  <w:color w:val="auto"/>
                  <w:lang w:val="en-GB"/>
                </w:rPr>
                <w:delText>System</w:delText>
              </w:r>
              <w:r w:rsidRPr="0079139F" w:rsidDel="00CE7C17">
                <w:rPr>
                  <w:rFonts w:cs="Arial"/>
                  <w:color w:val="auto"/>
                  <w:lang w:val="en-GB"/>
                </w:rPr>
                <w:delText xml:space="preserve"> and operate through periods of low voltage at the </w:delText>
              </w:r>
              <w:r w:rsidRPr="0079139F" w:rsidDel="00CE7C17">
                <w:rPr>
                  <w:rFonts w:cs="Arial"/>
                  <w:b/>
                  <w:color w:val="auto"/>
                  <w:lang w:val="en-GB"/>
                </w:rPr>
                <w:delText>Grid Entry Point</w:delText>
              </w:r>
              <w:r w:rsidRPr="0079139F" w:rsidDel="00CE7C17">
                <w:rPr>
                  <w:rFonts w:cs="Arial"/>
                  <w:color w:val="auto"/>
                  <w:lang w:val="en-GB"/>
                </w:rPr>
                <w:delText xml:space="preserve"> or </w:delText>
              </w:r>
              <w:r w:rsidRPr="0079139F" w:rsidDel="00CE7C17">
                <w:rPr>
                  <w:rFonts w:cs="Arial"/>
                  <w:b/>
                  <w:color w:val="auto"/>
                  <w:lang w:val="en-GB"/>
                </w:rPr>
                <w:delText xml:space="preserve">User System Entry Point </w:delText>
              </w:r>
              <w:r w:rsidRPr="0079139F" w:rsidDel="00CE7C17">
                <w:rPr>
                  <w:rFonts w:cs="Arial"/>
                  <w:color w:val="auto"/>
                  <w:lang w:val="en-GB"/>
                </w:rPr>
                <w:delText>caused by secured faults.</w:delText>
              </w:r>
            </w:del>
          </w:p>
        </w:tc>
      </w:tr>
      <w:tr w:rsidR="009871B0" w:rsidRPr="007E0B31" w14:paraId="126CA270" w14:textId="77777777" w:rsidTr="00C938B9">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00C938B9">
        <w:trPr>
          <w:cantSplit/>
        </w:trPr>
        <w:tc>
          <w:tcPr>
            <w:tcW w:w="2884"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6634"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00C938B9">
        <w:trPr>
          <w:cantSplit/>
        </w:trPr>
        <w:tc>
          <w:tcPr>
            <w:tcW w:w="2884" w:type="dxa"/>
          </w:tcPr>
          <w:p w14:paraId="686BDC85" w14:textId="77777777" w:rsidR="009871B0" w:rsidRPr="007E0B31" w:rsidRDefault="009871B0" w:rsidP="009871B0">
            <w:pPr>
              <w:pStyle w:val="Arial11Bold"/>
              <w:rPr>
                <w:rFonts w:cs="Arial"/>
              </w:rPr>
            </w:pPr>
            <w:r w:rsidRPr="007E0B31">
              <w:rPr>
                <w:rFonts w:cs="Arial"/>
              </w:rPr>
              <w:t>Fast Track Criteria</w:t>
            </w:r>
          </w:p>
        </w:tc>
        <w:tc>
          <w:tcPr>
            <w:tcW w:w="6634"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00C938B9">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00C938B9">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tcPr>
          <w:p w14:paraId="52184373" w14:textId="0DC2333D"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w:t>
            </w:r>
            <w:ins w:id="30" w:author="Graham Lear (NESO)" w:date="2025-03-14T15:14:00Z" w16du:dateUtc="2025-03-14T15:14:00Z">
              <w:r w:rsidR="00C938B9">
                <w:t xml:space="preserve"> </w:t>
              </w:r>
              <w:r w:rsidR="00C938B9" w:rsidRPr="00C938B9">
                <w:t xml:space="preserve">and any subsequent transients, which may include a temporary </w:t>
              </w:r>
            </w:ins>
            <w:del w:id="31" w:author="Graham Lear (NESO)" w:date="2025-03-14T15:15:00Z" w16du:dateUtc="2025-03-14T15:15:00Z">
              <w:r w:rsidDel="00056878">
                <w:delText xml:space="preserve"> at</w:delText>
              </w:r>
            </w:del>
            <w:ins w:id="32" w:author="Graham Lear (NESO)" w:date="2025-03-14T15:15:00Z" w16du:dateUtc="2025-03-14T15:15:00Z">
              <w:r w:rsidR="00056878" w:rsidRPr="00C938B9">
                <w:t xml:space="preserve">overvoltage, </w:t>
              </w:r>
              <w:r w:rsidR="00056878">
                <w:t>at</w:t>
              </w:r>
            </w:ins>
            <w:r>
              <w:t xml:space="preserve"> the </w:t>
            </w:r>
            <w:r w:rsidRPr="00DF3354">
              <w:rPr>
                <w:b/>
              </w:rPr>
              <w:t>Grid Entry Point</w:t>
            </w:r>
            <w:r>
              <w:t xml:space="preserve"> or </w:t>
            </w:r>
            <w:r w:rsidRPr="00DF3354">
              <w:rPr>
                <w:b/>
              </w:rPr>
              <w:t>User System Entry Point</w:t>
            </w:r>
            <w:r>
              <w:t xml:space="preserve"> caused by secured faults.</w:t>
            </w:r>
          </w:p>
        </w:tc>
      </w:tr>
      <w:tr w:rsidR="00F81D7C" w14:paraId="4C883F65" w14:textId="77777777" w:rsidTr="00C938B9">
        <w:trPr>
          <w:cantSplit/>
        </w:trPr>
        <w:tc>
          <w:tcPr>
            <w:tcW w:w="2884" w:type="dxa"/>
          </w:tcPr>
          <w:p w14:paraId="1AE62D52" w14:textId="0707DBC7" w:rsidR="00F81D7C" w:rsidRPr="00CB537D" w:rsidRDefault="00F81D7C" w:rsidP="00F81D7C">
            <w:pPr>
              <w:pStyle w:val="Arial11Bold"/>
            </w:pPr>
            <w:r w:rsidRPr="00C65C3A">
              <w:rPr>
                <w:bCs/>
              </w:rPr>
              <w:t>Final-Balancing Compliance Notification  </w:t>
            </w:r>
          </w:p>
        </w:tc>
        <w:tc>
          <w:tcPr>
            <w:tcW w:w="6634" w:type="dxa"/>
          </w:tcPr>
          <w:p w14:paraId="53871824" w14:textId="669CA530" w:rsidR="00F81D7C" w:rsidRPr="00E54DBB" w:rsidRDefault="00F81D7C" w:rsidP="00F81D7C">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w:t>
            </w:r>
            <w:r w:rsidR="000D4BCE">
              <w:rPr>
                <w:rFonts w:cs="Arial"/>
              </w:rPr>
              <w:t>05</w:t>
            </w:r>
            <w:r>
              <w:rPr>
                <w:rFonts w:cs="Arial"/>
              </w:rPr>
              <w:t>-</w:t>
            </w:r>
            <w:r w:rsidR="000D4BCE">
              <w:rPr>
                <w:rFonts w:cs="Arial"/>
              </w:rPr>
              <w:t>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F81D7C" w:rsidRPr="00E54DBB" w:rsidRDefault="00F81D7C" w:rsidP="00F81D7C">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F81D7C" w:rsidRPr="00E54DBB" w:rsidRDefault="00F81D7C" w:rsidP="00F81D7C">
            <w:pPr>
              <w:pStyle w:val="TableArial11"/>
              <w:rPr>
                <w:rFonts w:cs="Arial"/>
              </w:rPr>
            </w:pPr>
            <w:r w:rsidRPr="00E54DBB">
              <w:rPr>
                <w:rFonts w:cs="Arial"/>
              </w:rPr>
              <w:t>(b) the relevant sections of the Grid Code as applicable, and</w:t>
            </w:r>
          </w:p>
          <w:p w14:paraId="6ED3A492" w14:textId="77777777" w:rsidR="00F81D7C" w:rsidRPr="00E54DBB" w:rsidRDefault="00F81D7C" w:rsidP="00F81D7C">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F81D7C" w:rsidRDefault="00F81D7C" w:rsidP="00F81D7C">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F81D7C" w:rsidRPr="007E0B31" w14:paraId="4DC1F36D" w14:textId="77777777" w:rsidTr="00C938B9">
        <w:trPr>
          <w:cantSplit/>
        </w:trPr>
        <w:tc>
          <w:tcPr>
            <w:tcW w:w="2884" w:type="dxa"/>
          </w:tcPr>
          <w:p w14:paraId="39CA52E1" w14:textId="77777777" w:rsidR="00F81D7C" w:rsidRPr="007E0B31" w:rsidRDefault="00F81D7C" w:rsidP="00F81D7C">
            <w:pPr>
              <w:pStyle w:val="Arial11Bold"/>
              <w:rPr>
                <w:rFonts w:cs="Arial"/>
              </w:rPr>
            </w:pPr>
            <w:r w:rsidRPr="007E0B31">
              <w:rPr>
                <w:rFonts w:cs="Arial"/>
              </w:rPr>
              <w:t>Final Generation Outage Programme</w:t>
            </w:r>
          </w:p>
        </w:tc>
        <w:tc>
          <w:tcPr>
            <w:tcW w:w="6634" w:type="dxa"/>
          </w:tcPr>
          <w:p w14:paraId="21DA4626" w14:textId="20118034" w:rsidR="00F81D7C" w:rsidRPr="007E0B31" w:rsidRDefault="00F81D7C" w:rsidP="00F81D7C">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F81D7C" w:rsidRPr="007E0B31" w14:paraId="25992C8B" w14:textId="77777777" w:rsidTr="00C938B9">
        <w:trPr>
          <w:cantSplit/>
        </w:trPr>
        <w:tc>
          <w:tcPr>
            <w:tcW w:w="2884" w:type="dxa"/>
          </w:tcPr>
          <w:p w14:paraId="24A46B59" w14:textId="6EF2404B" w:rsidR="00F81D7C" w:rsidRPr="007E0B31" w:rsidRDefault="00F81D7C" w:rsidP="00F81D7C">
            <w:pPr>
              <w:pStyle w:val="Arial11Bold"/>
              <w:rPr>
                <w:rFonts w:cs="Arial"/>
              </w:rPr>
            </w:pPr>
            <w:bookmarkStart w:id="33" w:name="_DV_C20"/>
            <w:r w:rsidRPr="007E0B31">
              <w:rPr>
                <w:rFonts w:cs="Arial"/>
              </w:rPr>
              <w:t xml:space="preserve">Final Operational Notification </w:t>
            </w:r>
            <w:r w:rsidRPr="007E0B31">
              <w:rPr>
                <w:rFonts w:cs="Arial"/>
                <w:b w:val="0"/>
              </w:rPr>
              <w:t>or</w:t>
            </w:r>
            <w:r w:rsidRPr="007E0B31">
              <w:rPr>
                <w:rFonts w:cs="Arial"/>
              </w:rPr>
              <w:t xml:space="preserve"> FON </w:t>
            </w:r>
            <w:bookmarkEnd w:id="33"/>
          </w:p>
        </w:tc>
        <w:tc>
          <w:tcPr>
            <w:tcW w:w="6634" w:type="dxa"/>
          </w:tcPr>
          <w:p w14:paraId="52B70B80" w14:textId="1AE703F3" w:rsidR="00F81D7C" w:rsidRPr="007E0B31" w:rsidRDefault="00F81D7C" w:rsidP="00F81D7C">
            <w:pPr>
              <w:pStyle w:val="TableArial11"/>
              <w:rPr>
                <w:rFonts w:cs="Arial"/>
              </w:rPr>
            </w:pPr>
            <w:bookmarkStart w:id="34"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34"/>
          </w:p>
          <w:p w14:paraId="534102FE" w14:textId="77777777" w:rsidR="00F81D7C" w:rsidRPr="007E0B31" w:rsidRDefault="00F81D7C" w:rsidP="00F81D7C">
            <w:pPr>
              <w:pStyle w:val="TableArial11"/>
              <w:ind w:left="567" w:hanging="567"/>
              <w:rPr>
                <w:rFonts w:cs="Arial"/>
              </w:rPr>
            </w:pPr>
            <w:bookmarkStart w:id="35" w:name="_DV_C22"/>
            <w:r w:rsidRPr="007E0B31">
              <w:rPr>
                <w:rFonts w:cs="Arial"/>
              </w:rPr>
              <w:t>(a)</w:t>
            </w:r>
            <w:r w:rsidRPr="007E0B31">
              <w:rPr>
                <w:rFonts w:cs="Arial"/>
              </w:rPr>
              <w:tab/>
              <w:t>with the Grid Code, (or where they apply, that relevant derogations have been granted), and</w:t>
            </w:r>
            <w:bookmarkEnd w:id="35"/>
          </w:p>
          <w:p w14:paraId="001CADC8" w14:textId="77777777" w:rsidR="00F81D7C" w:rsidRPr="007E0B31" w:rsidRDefault="00F81D7C" w:rsidP="00F81D7C">
            <w:pPr>
              <w:pStyle w:val="TableArial11"/>
              <w:ind w:left="567" w:hanging="567"/>
              <w:rPr>
                <w:rFonts w:cs="Arial"/>
              </w:rPr>
            </w:pPr>
            <w:bookmarkStart w:id="36"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36"/>
          </w:p>
          <w:p w14:paraId="67438D86" w14:textId="77777777" w:rsidR="00F81D7C" w:rsidRPr="007E0B31" w:rsidRDefault="00F81D7C" w:rsidP="00F81D7C">
            <w:pPr>
              <w:pStyle w:val="TableArial11"/>
              <w:rPr>
                <w:rFonts w:cs="Arial"/>
                <w:u w:val="single"/>
              </w:rPr>
            </w:pPr>
            <w:bookmarkStart w:id="37"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37"/>
          </w:p>
        </w:tc>
      </w:tr>
      <w:tr w:rsidR="00F81D7C" w:rsidRPr="007E0B31" w14:paraId="197251CB" w14:textId="77777777" w:rsidTr="00C938B9">
        <w:trPr>
          <w:cantSplit/>
        </w:trPr>
        <w:tc>
          <w:tcPr>
            <w:tcW w:w="2884" w:type="dxa"/>
          </w:tcPr>
          <w:p w14:paraId="004E90B7" w14:textId="77777777" w:rsidR="00F81D7C" w:rsidRPr="007E0B31" w:rsidRDefault="00F81D7C" w:rsidP="00F81D7C">
            <w:pPr>
              <w:pStyle w:val="Arial11Bold"/>
              <w:rPr>
                <w:rFonts w:cs="Arial"/>
              </w:rPr>
            </w:pPr>
            <w:r w:rsidRPr="007E0B31">
              <w:rPr>
                <w:rFonts w:cs="Arial"/>
              </w:rPr>
              <w:t>Final Physical Notification Data</w:t>
            </w:r>
          </w:p>
        </w:tc>
        <w:tc>
          <w:tcPr>
            <w:tcW w:w="6634" w:type="dxa"/>
          </w:tcPr>
          <w:p w14:paraId="61126324"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03ECD7A1" w14:textId="77777777" w:rsidTr="00C938B9">
        <w:trPr>
          <w:cantSplit/>
        </w:trPr>
        <w:tc>
          <w:tcPr>
            <w:tcW w:w="2884" w:type="dxa"/>
          </w:tcPr>
          <w:p w14:paraId="51B8A852" w14:textId="77777777" w:rsidR="00F81D7C" w:rsidRPr="007E0B31" w:rsidRDefault="00F81D7C" w:rsidP="00F81D7C">
            <w:pPr>
              <w:pStyle w:val="Arial11Bold"/>
              <w:rPr>
                <w:rFonts w:cs="Arial"/>
              </w:rPr>
            </w:pPr>
            <w:r w:rsidRPr="007E0B31">
              <w:rPr>
                <w:rFonts w:cs="Arial"/>
              </w:rPr>
              <w:t>Final Report</w:t>
            </w:r>
          </w:p>
        </w:tc>
        <w:tc>
          <w:tcPr>
            <w:tcW w:w="6634" w:type="dxa"/>
          </w:tcPr>
          <w:p w14:paraId="341E27E2" w14:textId="213B90D1" w:rsidR="00F81D7C" w:rsidRPr="007E0B31" w:rsidRDefault="00F81D7C" w:rsidP="00F81D7C">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F81D7C" w:rsidRPr="007E0B31" w14:paraId="61B9A3B0" w14:textId="77777777" w:rsidTr="00C938B9">
        <w:trPr>
          <w:cantSplit/>
        </w:trPr>
        <w:tc>
          <w:tcPr>
            <w:tcW w:w="2884" w:type="dxa"/>
          </w:tcPr>
          <w:p w14:paraId="3018FCC1" w14:textId="77777777" w:rsidR="00F81D7C" w:rsidRPr="007E0B31" w:rsidRDefault="00F81D7C" w:rsidP="00F81D7C">
            <w:pPr>
              <w:pStyle w:val="Arial11Bold"/>
              <w:rPr>
                <w:rFonts w:cs="Arial"/>
              </w:rPr>
            </w:pPr>
            <w:r w:rsidRPr="007E0B31">
              <w:rPr>
                <w:rFonts w:cs="Arial"/>
              </w:rPr>
              <w:t>Financial Year</w:t>
            </w:r>
          </w:p>
        </w:tc>
        <w:tc>
          <w:tcPr>
            <w:tcW w:w="6634" w:type="dxa"/>
          </w:tcPr>
          <w:p w14:paraId="49A5339B" w14:textId="6E8ABF5C" w:rsidR="00F81D7C" w:rsidRPr="007E0B31" w:rsidRDefault="2FD604EE" w:rsidP="00F81D7C">
            <w:pPr>
              <w:pStyle w:val="TableArial11"/>
              <w:rPr>
                <w:rFonts w:cs="Arial"/>
              </w:rPr>
            </w:pPr>
            <w:r w:rsidRPr="38E6A229">
              <w:rPr>
                <w:rFonts w:cs="Arial"/>
              </w:rPr>
              <w:t xml:space="preserve">As defined in the </w:t>
            </w:r>
            <w:r w:rsidRPr="38E6A229">
              <w:rPr>
                <w:rFonts w:cs="Arial"/>
                <w:b/>
                <w:bCs/>
              </w:rPr>
              <w:t>ESO Licence.</w:t>
            </w:r>
          </w:p>
        </w:tc>
      </w:tr>
      <w:tr w:rsidR="00F81D7C" w:rsidRPr="007E0B31" w14:paraId="6050AA75" w14:textId="77777777" w:rsidTr="00C938B9">
        <w:trPr>
          <w:cantSplit/>
        </w:trPr>
        <w:tc>
          <w:tcPr>
            <w:tcW w:w="2884" w:type="dxa"/>
          </w:tcPr>
          <w:p w14:paraId="29C983BC" w14:textId="77777777" w:rsidR="00F81D7C" w:rsidRPr="007E0B31" w:rsidRDefault="00F81D7C" w:rsidP="00F81D7C">
            <w:pPr>
              <w:pStyle w:val="Arial11Bold"/>
              <w:rPr>
                <w:rFonts w:cs="Arial"/>
              </w:rPr>
            </w:pPr>
            <w:r w:rsidRPr="007E0B31">
              <w:rPr>
                <w:rFonts w:cs="Arial"/>
              </w:rPr>
              <w:t>Fixed Proposed Implementation Date</w:t>
            </w:r>
          </w:p>
        </w:tc>
        <w:tc>
          <w:tcPr>
            <w:tcW w:w="6634" w:type="dxa"/>
          </w:tcPr>
          <w:p w14:paraId="32CF933F"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F81D7C" w:rsidRPr="007E0B31" w14:paraId="3B05A2D5" w14:textId="77777777" w:rsidTr="00C938B9">
        <w:trPr>
          <w:cantSplit/>
        </w:trPr>
        <w:tc>
          <w:tcPr>
            <w:tcW w:w="2884" w:type="dxa"/>
          </w:tcPr>
          <w:p w14:paraId="11A82ACA" w14:textId="77777777" w:rsidR="00F81D7C" w:rsidRPr="007E0B31" w:rsidRDefault="00F81D7C" w:rsidP="00F81D7C">
            <w:pPr>
              <w:pStyle w:val="Arial11Bold"/>
              <w:rPr>
                <w:rFonts w:cs="Arial"/>
              </w:rPr>
            </w:pPr>
            <w:r w:rsidRPr="007E0B31">
              <w:rPr>
                <w:rFonts w:cs="Arial"/>
              </w:rPr>
              <w:t xml:space="preserve">Flicker Severity </w:t>
            </w:r>
          </w:p>
          <w:p w14:paraId="7B7E4A84" w14:textId="77777777" w:rsidR="00F81D7C" w:rsidRPr="007E0B31" w:rsidRDefault="00F81D7C" w:rsidP="00F81D7C">
            <w:pPr>
              <w:pStyle w:val="Arial11Bold"/>
              <w:rPr>
                <w:rFonts w:cs="Arial"/>
              </w:rPr>
            </w:pPr>
            <w:r w:rsidRPr="007E0B31">
              <w:rPr>
                <w:rFonts w:cs="Arial"/>
              </w:rPr>
              <w:t>(Long Term)</w:t>
            </w:r>
          </w:p>
        </w:tc>
        <w:tc>
          <w:tcPr>
            <w:tcW w:w="6634" w:type="dxa"/>
          </w:tcPr>
          <w:p w14:paraId="36FDA091" w14:textId="77777777" w:rsidR="00F81D7C" w:rsidRPr="007E0B31" w:rsidRDefault="00F81D7C" w:rsidP="00F81D7C">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F81D7C" w:rsidRPr="007E0B31" w14:paraId="31D73F62" w14:textId="77777777" w:rsidTr="00C938B9">
        <w:trPr>
          <w:cantSplit/>
        </w:trPr>
        <w:tc>
          <w:tcPr>
            <w:tcW w:w="2884" w:type="dxa"/>
          </w:tcPr>
          <w:p w14:paraId="62449C25" w14:textId="77777777" w:rsidR="00F81D7C" w:rsidRPr="007E0B31" w:rsidRDefault="00F81D7C" w:rsidP="00F81D7C">
            <w:pPr>
              <w:pStyle w:val="Arial11Bold"/>
              <w:rPr>
                <w:rFonts w:cs="Arial"/>
              </w:rPr>
            </w:pPr>
            <w:r w:rsidRPr="007E0B31">
              <w:rPr>
                <w:rFonts w:cs="Arial"/>
              </w:rPr>
              <w:t xml:space="preserve">Flicker Severity </w:t>
            </w:r>
          </w:p>
          <w:p w14:paraId="7D271E51" w14:textId="77777777" w:rsidR="00F81D7C" w:rsidRPr="007E0B31" w:rsidRDefault="00F81D7C" w:rsidP="00F81D7C">
            <w:pPr>
              <w:pStyle w:val="Arial11Bold"/>
              <w:rPr>
                <w:rFonts w:cs="Arial"/>
              </w:rPr>
            </w:pPr>
            <w:r w:rsidRPr="007E0B31">
              <w:rPr>
                <w:rFonts w:cs="Arial"/>
              </w:rPr>
              <w:t>(Short Term)</w:t>
            </w:r>
          </w:p>
        </w:tc>
        <w:tc>
          <w:tcPr>
            <w:tcW w:w="6634" w:type="dxa"/>
          </w:tcPr>
          <w:p w14:paraId="60C2F253" w14:textId="77777777" w:rsidR="00F81D7C" w:rsidRPr="007E0B31" w:rsidRDefault="00F81D7C" w:rsidP="00F81D7C">
            <w:pPr>
              <w:pStyle w:val="TableArial11"/>
              <w:rPr>
                <w:rFonts w:cs="Arial"/>
                <w:b/>
                <w:u w:val="single"/>
              </w:rPr>
            </w:pPr>
            <w:r w:rsidRPr="007E0B31">
              <w:rPr>
                <w:rFonts w:cs="Arial"/>
              </w:rPr>
              <w:t xml:space="preserve">A measure of the visual severity of flicker derived from the time series output of a flickermeter over a 10 minute period and as such provides an indication of the risk of </w:t>
            </w:r>
            <w:r w:rsidRPr="007E0B31">
              <w:rPr>
                <w:rFonts w:cs="Arial"/>
                <w:b/>
              </w:rPr>
              <w:t>Customer</w:t>
            </w:r>
            <w:r w:rsidRPr="007E0B31">
              <w:rPr>
                <w:rFonts w:cs="Arial"/>
              </w:rPr>
              <w:t xml:space="preserve"> complaints.</w:t>
            </w:r>
          </w:p>
        </w:tc>
      </w:tr>
      <w:tr w:rsidR="00F81D7C" w:rsidRPr="007E0B31" w14:paraId="27A94E62" w14:textId="77777777" w:rsidTr="00C938B9">
        <w:trPr>
          <w:cantSplit/>
        </w:trPr>
        <w:tc>
          <w:tcPr>
            <w:tcW w:w="2884" w:type="dxa"/>
          </w:tcPr>
          <w:p w14:paraId="29A7554A" w14:textId="77777777" w:rsidR="00F81D7C" w:rsidRPr="007E0B31" w:rsidRDefault="00F81D7C" w:rsidP="00F81D7C">
            <w:pPr>
              <w:pStyle w:val="Arial11Bold"/>
              <w:rPr>
                <w:rFonts w:cs="Arial"/>
              </w:rPr>
            </w:pPr>
            <w:r w:rsidRPr="007E0B31">
              <w:rPr>
                <w:rFonts w:cs="Arial"/>
              </w:rPr>
              <w:t>Forecast Data</w:t>
            </w:r>
          </w:p>
        </w:tc>
        <w:tc>
          <w:tcPr>
            <w:tcW w:w="6634" w:type="dxa"/>
          </w:tcPr>
          <w:p w14:paraId="137FC4B0"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F81D7C" w:rsidRPr="007E0B31" w14:paraId="635D9387" w14:textId="77777777" w:rsidTr="00C938B9">
        <w:trPr>
          <w:cantSplit/>
        </w:trPr>
        <w:tc>
          <w:tcPr>
            <w:tcW w:w="2884" w:type="dxa"/>
          </w:tcPr>
          <w:p w14:paraId="2530D328" w14:textId="77777777" w:rsidR="00F81D7C" w:rsidRPr="007E0B31" w:rsidRDefault="00F81D7C" w:rsidP="00F81D7C">
            <w:pPr>
              <w:pStyle w:val="Arial11Bold"/>
              <w:rPr>
                <w:rFonts w:cs="Arial"/>
              </w:rPr>
            </w:pPr>
            <w:r w:rsidRPr="007E0B31">
              <w:rPr>
                <w:rFonts w:cs="Arial"/>
              </w:rPr>
              <w:t>Frequency</w:t>
            </w:r>
          </w:p>
        </w:tc>
        <w:tc>
          <w:tcPr>
            <w:tcW w:w="6634" w:type="dxa"/>
          </w:tcPr>
          <w:p w14:paraId="5D2158EE" w14:textId="77777777" w:rsidR="00F81D7C" w:rsidRPr="007E0B31" w:rsidRDefault="00F81D7C" w:rsidP="00F81D7C">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F81D7C" w:rsidRPr="007E0B31" w14:paraId="7F38DB83" w14:textId="77777777" w:rsidTr="00C938B9">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F81D7C" w:rsidRPr="00112FC3" w:rsidRDefault="00F81D7C" w:rsidP="00F81D7C">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F81D7C" w:rsidRPr="00112FC3" w:rsidRDefault="00F81D7C" w:rsidP="00F81D7C">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F81D7C" w:rsidRPr="00112FC3" w:rsidRDefault="00F81D7C" w:rsidP="00F81D7C">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F81D7C" w:rsidRPr="0079139F" w14:paraId="1AC85899" w14:textId="77777777" w:rsidTr="00C938B9">
        <w:trPr>
          <w:cantSplit/>
        </w:trPr>
        <w:tc>
          <w:tcPr>
            <w:tcW w:w="2884" w:type="dxa"/>
          </w:tcPr>
          <w:p w14:paraId="06F08692" w14:textId="4BD622F9" w:rsidR="00F81D7C" w:rsidRPr="0079139F" w:rsidRDefault="00F81D7C" w:rsidP="00F81D7C">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tcPr>
          <w:p w14:paraId="502FEB98" w14:textId="30A9016F" w:rsidR="00F81D7C" w:rsidRPr="0079139F" w:rsidRDefault="00F81D7C" w:rsidP="00F81D7C">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F81D7C" w:rsidRPr="00BB45B0" w:rsidRDefault="00F81D7C" w:rsidP="00F81D7C">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F81D7C" w:rsidRPr="0079139F" w14:paraId="77B0CFDB" w14:textId="77777777" w:rsidTr="00C938B9">
        <w:trPr>
          <w:cantSplit/>
        </w:trPr>
        <w:tc>
          <w:tcPr>
            <w:tcW w:w="2884" w:type="dxa"/>
          </w:tcPr>
          <w:p w14:paraId="1510B015" w14:textId="08E45941" w:rsidR="00F81D7C" w:rsidRPr="0079139F" w:rsidRDefault="00F81D7C" w:rsidP="00F81D7C">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F81D7C" w:rsidRPr="00BB45B0" w:rsidRDefault="00F81D7C" w:rsidP="00F81D7C">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F81D7C" w:rsidRPr="007E0B31" w14:paraId="2FB4BCBE" w14:textId="77777777" w:rsidTr="00C938B9">
        <w:trPr>
          <w:cantSplit/>
        </w:trPr>
        <w:tc>
          <w:tcPr>
            <w:tcW w:w="2884" w:type="dxa"/>
          </w:tcPr>
          <w:p w14:paraId="7E69F55B" w14:textId="79011215" w:rsidR="00F81D7C" w:rsidRPr="00112FC3" w:rsidRDefault="00F81D7C" w:rsidP="00F81D7C">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F81D7C" w:rsidRPr="00112FC3" w:rsidRDefault="00F81D7C" w:rsidP="00F81D7C">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F81D7C" w:rsidRPr="007E0B31" w14:paraId="2BDE2553" w14:textId="77777777" w:rsidTr="00C938B9">
        <w:trPr>
          <w:cantSplit/>
        </w:trPr>
        <w:tc>
          <w:tcPr>
            <w:tcW w:w="2884" w:type="dxa"/>
          </w:tcPr>
          <w:p w14:paraId="56FA2E2D" w14:textId="77777777" w:rsidR="00F81D7C" w:rsidRPr="007E0B31" w:rsidRDefault="00F81D7C" w:rsidP="00F81D7C">
            <w:pPr>
              <w:pStyle w:val="Arial11Bold"/>
              <w:rPr>
                <w:rFonts w:cs="Arial"/>
              </w:rPr>
            </w:pPr>
            <w:r w:rsidRPr="007E0B31">
              <w:rPr>
                <w:rFonts w:cs="Arial"/>
              </w:rPr>
              <w:t>Frequency Sensitive AGR Unit</w:t>
            </w:r>
          </w:p>
        </w:tc>
        <w:tc>
          <w:tcPr>
            <w:tcW w:w="6634" w:type="dxa"/>
          </w:tcPr>
          <w:p w14:paraId="56CA59A6" w14:textId="04E356F9" w:rsidR="00F81D7C" w:rsidRPr="007E0B31" w:rsidRDefault="00F81D7C" w:rsidP="00F81D7C">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F81D7C" w:rsidRPr="007E0B31" w14:paraId="35142B58" w14:textId="77777777" w:rsidTr="00C938B9">
        <w:trPr>
          <w:cantSplit/>
        </w:trPr>
        <w:tc>
          <w:tcPr>
            <w:tcW w:w="2884" w:type="dxa"/>
          </w:tcPr>
          <w:p w14:paraId="044AA9D6" w14:textId="77777777" w:rsidR="00F81D7C" w:rsidRPr="007E0B31" w:rsidRDefault="00F81D7C" w:rsidP="00F81D7C">
            <w:pPr>
              <w:pStyle w:val="Arial11Bold"/>
              <w:rPr>
                <w:rFonts w:cs="Arial"/>
              </w:rPr>
            </w:pPr>
            <w:r w:rsidRPr="007E0B31">
              <w:rPr>
                <w:rFonts w:cs="Arial"/>
              </w:rPr>
              <w:t>Frequency Sensitive AGR Unit Limit</w:t>
            </w:r>
          </w:p>
        </w:tc>
        <w:tc>
          <w:tcPr>
            <w:tcW w:w="6634" w:type="dxa"/>
          </w:tcPr>
          <w:p w14:paraId="3F623190" w14:textId="3E5A500D" w:rsidR="00F81D7C" w:rsidRPr="007E0B31" w:rsidRDefault="00F81D7C" w:rsidP="00F81D7C">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F81D7C" w:rsidRPr="007E0B31" w14:paraId="0B07C095" w14:textId="77777777" w:rsidTr="00C938B9">
        <w:trPr>
          <w:cantSplit/>
        </w:trPr>
        <w:tc>
          <w:tcPr>
            <w:tcW w:w="2884" w:type="dxa"/>
          </w:tcPr>
          <w:p w14:paraId="61CF9420" w14:textId="77777777" w:rsidR="00F81D7C" w:rsidRPr="007E0B31" w:rsidRDefault="00F81D7C" w:rsidP="00F81D7C">
            <w:pPr>
              <w:pStyle w:val="Arial11Bold"/>
              <w:rPr>
                <w:rFonts w:cs="Arial"/>
              </w:rPr>
            </w:pPr>
            <w:r w:rsidRPr="007E0B31">
              <w:rPr>
                <w:rFonts w:cs="Arial"/>
              </w:rPr>
              <w:t>Frequency Sensitive Mode</w:t>
            </w:r>
          </w:p>
        </w:tc>
        <w:tc>
          <w:tcPr>
            <w:tcW w:w="6634" w:type="dxa"/>
          </w:tcPr>
          <w:p w14:paraId="73728290" w14:textId="77777777" w:rsidR="00F81D7C" w:rsidRPr="007E0B31" w:rsidRDefault="00F81D7C" w:rsidP="00F81D7C">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F81D7C" w:rsidRPr="007E0B31" w14:paraId="164B885B" w14:textId="77777777" w:rsidTr="00C938B9">
        <w:trPr>
          <w:cantSplit/>
        </w:trPr>
        <w:tc>
          <w:tcPr>
            <w:tcW w:w="2884" w:type="dxa"/>
          </w:tcPr>
          <w:p w14:paraId="4373C7C1" w14:textId="77777777" w:rsidR="00F81D7C" w:rsidRPr="007E0B31" w:rsidRDefault="00F81D7C" w:rsidP="00F81D7C">
            <w:pPr>
              <w:pStyle w:val="Arial11Bold"/>
              <w:rPr>
                <w:rFonts w:cs="Arial"/>
              </w:rPr>
            </w:pPr>
            <w:r w:rsidRPr="007E0B31">
              <w:rPr>
                <w:rFonts w:cs="Arial"/>
              </w:rPr>
              <w:t>Fuel Security Code</w:t>
            </w:r>
          </w:p>
        </w:tc>
        <w:tc>
          <w:tcPr>
            <w:tcW w:w="6634" w:type="dxa"/>
          </w:tcPr>
          <w:p w14:paraId="4BC316B9" w14:textId="77777777" w:rsidR="00F81D7C" w:rsidRPr="007E0B31" w:rsidRDefault="00F81D7C" w:rsidP="00F81D7C">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06122C" w14:paraId="6FC7B87C" w14:textId="77777777" w:rsidTr="00C938B9">
        <w:trPr>
          <w:cantSplit/>
          <w:trHeight w:val="300"/>
        </w:trPr>
        <w:tc>
          <w:tcPr>
            <w:tcW w:w="2884" w:type="dxa"/>
          </w:tcPr>
          <w:p w14:paraId="766414E9" w14:textId="5E0540A9" w:rsidR="1F51953F" w:rsidRDefault="1F51953F" w:rsidP="004E64E8">
            <w:pPr>
              <w:pStyle w:val="Arial11Bold"/>
              <w:rPr>
                <w:rFonts w:cs="Arial"/>
              </w:rPr>
            </w:pPr>
            <w:r w:rsidRPr="38E6A229">
              <w:rPr>
                <w:rFonts w:cs="Arial"/>
              </w:rPr>
              <w:t>Gas System Planner Licence or GSP Licence</w:t>
            </w:r>
          </w:p>
        </w:tc>
        <w:tc>
          <w:tcPr>
            <w:tcW w:w="6634" w:type="dxa"/>
          </w:tcPr>
          <w:p w14:paraId="11A2C521" w14:textId="00BA3B99" w:rsidR="1F51953F" w:rsidRDefault="1F51953F" w:rsidP="004E64E8">
            <w:pPr>
              <w:pStyle w:val="TableArial11"/>
              <w:rPr>
                <w:rFonts w:cs="Arial"/>
                <w:b/>
                <w:bCs/>
              </w:rPr>
            </w:pPr>
            <w:r w:rsidRPr="38E6A229">
              <w:rPr>
                <w:rFonts w:cs="Arial"/>
              </w:rPr>
              <w:t xml:space="preserve">Means a licence granted or treated as granted under section 7AA(1) of the </w:t>
            </w:r>
            <w:r w:rsidRPr="38E6A229">
              <w:rPr>
                <w:rFonts w:cs="Arial"/>
                <w:b/>
                <w:bCs/>
              </w:rPr>
              <w:t>Gas Act 1986.</w:t>
            </w:r>
          </w:p>
        </w:tc>
      </w:tr>
      <w:tr w:rsidR="00F81D7C" w:rsidRPr="007E0B31" w14:paraId="6D481950" w14:textId="77777777" w:rsidTr="00C938B9">
        <w:trPr>
          <w:cantSplit/>
        </w:trPr>
        <w:tc>
          <w:tcPr>
            <w:tcW w:w="2884" w:type="dxa"/>
          </w:tcPr>
          <w:p w14:paraId="6ABADA08" w14:textId="77777777" w:rsidR="00F81D7C" w:rsidRPr="007E0B31" w:rsidRDefault="00F81D7C" w:rsidP="00F81D7C">
            <w:pPr>
              <w:pStyle w:val="Arial11Bold"/>
              <w:rPr>
                <w:rFonts w:cs="Arial"/>
              </w:rPr>
            </w:pPr>
            <w:r w:rsidRPr="007E0B31">
              <w:rPr>
                <w:rFonts w:cs="Arial"/>
              </w:rPr>
              <w:t>Gas Turbine Unit</w:t>
            </w:r>
          </w:p>
        </w:tc>
        <w:tc>
          <w:tcPr>
            <w:tcW w:w="6634" w:type="dxa"/>
          </w:tcPr>
          <w:p w14:paraId="1D4B4FFB"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F81D7C" w:rsidRPr="007E0B31" w14:paraId="64E5C05F" w14:textId="77777777" w:rsidTr="00C938B9">
        <w:trPr>
          <w:cantSplit/>
        </w:trPr>
        <w:tc>
          <w:tcPr>
            <w:tcW w:w="2884" w:type="dxa"/>
          </w:tcPr>
          <w:p w14:paraId="01FFF6B2" w14:textId="77777777" w:rsidR="00F81D7C" w:rsidRPr="007E0B31" w:rsidRDefault="00F81D7C" w:rsidP="00F81D7C">
            <w:pPr>
              <w:pStyle w:val="Arial11Bold"/>
              <w:rPr>
                <w:rFonts w:cs="Arial"/>
              </w:rPr>
            </w:pPr>
            <w:r w:rsidRPr="007E0B31">
              <w:rPr>
                <w:rFonts w:cs="Arial"/>
              </w:rPr>
              <w:t>Gas Zone Diagram</w:t>
            </w:r>
          </w:p>
        </w:tc>
        <w:tc>
          <w:tcPr>
            <w:tcW w:w="6634" w:type="dxa"/>
          </w:tcPr>
          <w:p w14:paraId="53A7BC0A" w14:textId="77777777" w:rsidR="00F81D7C" w:rsidRPr="007E0B31" w:rsidRDefault="00F81D7C" w:rsidP="00F81D7C">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F81D7C" w:rsidRPr="007E0B31" w14:paraId="25207431" w14:textId="77777777" w:rsidTr="00C938B9">
        <w:trPr>
          <w:cantSplit/>
        </w:trPr>
        <w:tc>
          <w:tcPr>
            <w:tcW w:w="2884" w:type="dxa"/>
          </w:tcPr>
          <w:p w14:paraId="5D11ED34" w14:textId="77777777" w:rsidR="00F81D7C" w:rsidRPr="007E0B31" w:rsidRDefault="00F81D7C" w:rsidP="00F81D7C">
            <w:pPr>
              <w:pStyle w:val="Arial11Bold"/>
              <w:rPr>
                <w:rFonts w:cs="Arial"/>
              </w:rPr>
            </w:pPr>
            <w:r w:rsidRPr="007E0B31">
              <w:rPr>
                <w:rFonts w:cs="Arial"/>
              </w:rPr>
              <w:t>Gate Closure</w:t>
            </w:r>
          </w:p>
        </w:tc>
        <w:tc>
          <w:tcPr>
            <w:tcW w:w="6634" w:type="dxa"/>
          </w:tcPr>
          <w:p w14:paraId="13C5C4ED"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751C0B2D" w14:textId="77777777" w:rsidTr="00C938B9">
        <w:trPr>
          <w:cantSplit/>
        </w:trPr>
        <w:tc>
          <w:tcPr>
            <w:tcW w:w="2884" w:type="dxa"/>
          </w:tcPr>
          <w:p w14:paraId="69164933" w14:textId="77777777" w:rsidR="00F81D7C" w:rsidRPr="007E0B31" w:rsidRDefault="00F81D7C" w:rsidP="00F81D7C">
            <w:pPr>
              <w:pStyle w:val="Arial11Bold"/>
              <w:rPr>
                <w:rFonts w:cs="Arial"/>
              </w:rPr>
            </w:pPr>
            <w:r w:rsidRPr="007E0B31">
              <w:rPr>
                <w:rFonts w:cs="Arial"/>
              </w:rPr>
              <w:t>GB Code User</w:t>
            </w:r>
          </w:p>
        </w:tc>
        <w:tc>
          <w:tcPr>
            <w:tcW w:w="6634" w:type="dxa"/>
          </w:tcPr>
          <w:p w14:paraId="7C7DFDA1" w14:textId="77777777" w:rsidR="00F81D7C" w:rsidRPr="005C20E3" w:rsidRDefault="00F81D7C" w:rsidP="00F81D7C">
            <w:pPr>
              <w:pStyle w:val="TableArial11"/>
            </w:pPr>
            <w:r w:rsidRPr="005C20E3">
              <w:t xml:space="preserve">A </w:t>
            </w:r>
            <w:r w:rsidRPr="005C20E3">
              <w:rPr>
                <w:b/>
              </w:rPr>
              <w:t>User</w:t>
            </w:r>
            <w:r w:rsidRPr="005C20E3">
              <w:t xml:space="preserve"> in respect of:- </w:t>
            </w:r>
          </w:p>
          <w:p w14:paraId="0877FB88" w14:textId="08697FB3" w:rsidR="00F81D7C" w:rsidRPr="005C20E3" w:rsidRDefault="00F81D7C" w:rsidP="00F81D7C">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F81D7C" w:rsidRPr="005C20E3" w:rsidRDefault="00F81D7C" w:rsidP="00F81D7C">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F81D7C" w:rsidRPr="005C20E3" w:rsidRDefault="00F81D7C" w:rsidP="00F81D7C">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F81D7C" w:rsidRPr="00943BB7" w:rsidRDefault="00F81D7C" w:rsidP="00F81D7C">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F81D7C" w:rsidRPr="007E0B31" w14:paraId="4723553C" w14:textId="77777777" w:rsidTr="00C938B9">
        <w:trPr>
          <w:cantSplit/>
        </w:trPr>
        <w:tc>
          <w:tcPr>
            <w:tcW w:w="2884" w:type="dxa"/>
          </w:tcPr>
          <w:p w14:paraId="4FE5BF46" w14:textId="138D465C" w:rsidR="00F81D7C" w:rsidRPr="007E0B31" w:rsidRDefault="00F81D7C" w:rsidP="00F81D7C">
            <w:pPr>
              <w:pStyle w:val="Arial11Bold"/>
              <w:rPr>
                <w:rFonts w:cs="Arial"/>
              </w:rPr>
            </w:pPr>
            <w:r w:rsidRPr="007E0B31">
              <w:rPr>
                <w:rFonts w:cs="Arial"/>
              </w:rPr>
              <w:t>GB Generator</w:t>
            </w:r>
          </w:p>
        </w:tc>
        <w:tc>
          <w:tcPr>
            <w:tcW w:w="6634" w:type="dxa"/>
          </w:tcPr>
          <w:p w14:paraId="3BE7D000" w14:textId="1CD9DB0E" w:rsidR="00F81D7C" w:rsidRPr="007E0B31" w:rsidRDefault="00F81D7C" w:rsidP="00F81D7C">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F81D7C" w:rsidRPr="007E0B31" w14:paraId="0890B9CD" w14:textId="77777777" w:rsidTr="00C938B9">
        <w:trPr>
          <w:cantSplit/>
        </w:trPr>
        <w:tc>
          <w:tcPr>
            <w:tcW w:w="2884" w:type="dxa"/>
          </w:tcPr>
          <w:p w14:paraId="047BF2BB" w14:textId="77777777" w:rsidR="00F81D7C" w:rsidRPr="0032641D" w:rsidRDefault="00F81D7C" w:rsidP="00F81D7C">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F81D7C" w:rsidRPr="007E0B31" w:rsidRDefault="00F81D7C" w:rsidP="00F81D7C">
            <w:pPr>
              <w:pStyle w:val="Arial11Bold"/>
              <w:rPr>
                <w:rFonts w:cs="Arial"/>
              </w:rPr>
            </w:pPr>
          </w:p>
        </w:tc>
        <w:tc>
          <w:tcPr>
            <w:tcW w:w="6634" w:type="dxa"/>
          </w:tcPr>
          <w:p w14:paraId="221BB2FF" w14:textId="70FD9582" w:rsidR="00F81D7C" w:rsidRPr="00734BAD" w:rsidRDefault="00F81D7C" w:rsidP="00F81D7C">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rsidR="00143B77">
              <w:t>05</w:t>
            </w:r>
            <w:r w:rsidRPr="00734BAD">
              <w:t>-</w:t>
            </w:r>
            <w:r w:rsidR="00143B77">
              <w:t>09</w:t>
            </w:r>
            <w:r w:rsidRPr="00734BAD">
              <w:t>-</w:t>
            </w:r>
            <w:r w:rsidR="00CF582F">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F81D7C" w:rsidRPr="00734BAD" w:rsidRDefault="00F81D7C" w:rsidP="00F81D7C">
            <w:pPr>
              <w:pStyle w:val="TableArial11"/>
              <w:numPr>
                <w:ilvl w:val="0"/>
                <w:numId w:val="23"/>
              </w:numPr>
            </w:pPr>
            <w:r w:rsidRPr="00734BAD">
              <w:t xml:space="preserve"> the relevant sections of the Grid Code as applicable, and</w:t>
            </w:r>
          </w:p>
          <w:p w14:paraId="16B96893" w14:textId="77777777" w:rsidR="00F81D7C" w:rsidRPr="00734BAD" w:rsidRDefault="00F81D7C" w:rsidP="00F81D7C">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F81D7C" w:rsidRPr="007E0B31" w:rsidRDefault="00F81D7C" w:rsidP="00F81D7C">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F81D7C" w:rsidRPr="007E0B31" w14:paraId="3908ABF1" w14:textId="77777777" w:rsidTr="00C938B9">
        <w:trPr>
          <w:cantSplit/>
        </w:trPr>
        <w:tc>
          <w:tcPr>
            <w:tcW w:w="2884" w:type="dxa"/>
          </w:tcPr>
          <w:p w14:paraId="3EA02135" w14:textId="77777777" w:rsidR="00F81D7C" w:rsidRPr="00EE4B2B" w:rsidRDefault="00F81D7C" w:rsidP="00F81D7C">
            <w:pPr>
              <w:pStyle w:val="Arial11Bold"/>
              <w:rPr>
                <w:rFonts w:cs="Arial"/>
              </w:rPr>
            </w:pPr>
            <w:r w:rsidRPr="00FC628A">
              <w:rPr>
                <w:rFonts w:cs="Arial"/>
                <w:bCs/>
              </w:rPr>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F81D7C" w:rsidRPr="00FC628A" w:rsidRDefault="00F81D7C" w:rsidP="00F81D7C">
            <w:pPr>
              <w:pStyle w:val="Arial11Bold"/>
              <w:rPr>
                <w:rFonts w:cs="Arial"/>
                <w:bCs/>
              </w:rPr>
            </w:pPr>
          </w:p>
        </w:tc>
        <w:tc>
          <w:tcPr>
            <w:tcW w:w="6634" w:type="dxa"/>
          </w:tcPr>
          <w:p w14:paraId="2026C6BF" w14:textId="284D417F" w:rsidR="00F81D7C" w:rsidRPr="0032641D" w:rsidRDefault="00F81D7C" w:rsidP="00F81D7C">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rsidR="00BF04A2">
              <w:t>05</w:t>
            </w:r>
            <w:r w:rsidRPr="0032641D">
              <w:t>-</w:t>
            </w:r>
            <w:r w:rsidR="00BF04A2">
              <w:t>09</w:t>
            </w:r>
            <w:r w:rsidRPr="0032641D">
              <w:t>-</w:t>
            </w:r>
            <w:r w:rsidR="00BF04A2">
              <w:t>2024</w:t>
            </w:r>
            <w:r w:rsidRPr="0032641D">
              <w:t>,</w:t>
            </w:r>
            <w:r w:rsidR="009912A4">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F81D7C" w:rsidRDefault="00F81D7C" w:rsidP="00F81D7C">
            <w:pPr>
              <w:pStyle w:val="TableArial11"/>
              <w:numPr>
                <w:ilvl w:val="0"/>
                <w:numId w:val="24"/>
              </w:numPr>
            </w:pPr>
            <w:r w:rsidRPr="0032641D">
              <w:t>the relevant sections of the Grid Code as applicable, and</w:t>
            </w:r>
          </w:p>
          <w:p w14:paraId="7D517529" w14:textId="36F5EDB0" w:rsidR="00F81D7C" w:rsidRPr="00734BAD" w:rsidRDefault="00F81D7C" w:rsidP="00F81D7C">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F81D7C" w:rsidRPr="007E0B31" w14:paraId="30B0063C" w14:textId="77777777" w:rsidTr="00C938B9">
        <w:trPr>
          <w:cantSplit/>
        </w:trPr>
        <w:tc>
          <w:tcPr>
            <w:tcW w:w="2884" w:type="dxa"/>
          </w:tcPr>
          <w:p w14:paraId="53F51ECC" w14:textId="0A2B2D8E" w:rsidR="00F81D7C" w:rsidRPr="0048511E" w:rsidRDefault="00F81D7C" w:rsidP="00F81D7C">
            <w:pPr>
              <w:pStyle w:val="Arial11Bold"/>
              <w:rPr>
                <w:rFonts w:cs="Arial"/>
              </w:rPr>
            </w:pPr>
            <w:r w:rsidRPr="002510FF">
              <w:rPr>
                <w:rFonts w:cs="Arial"/>
              </w:rPr>
              <w:t>GBGF Fast Fault Current Injection</w:t>
            </w:r>
          </w:p>
        </w:tc>
        <w:tc>
          <w:tcPr>
            <w:tcW w:w="6634" w:type="dxa"/>
          </w:tcPr>
          <w:p w14:paraId="7DAB5385" w14:textId="357F5E41" w:rsidR="00F81D7C" w:rsidRPr="0048511E" w:rsidRDefault="00F81D7C" w:rsidP="00F81D7C">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F81D7C" w:rsidRPr="00EA00FC" w14:paraId="26F5238B" w14:textId="77777777" w:rsidTr="00C938B9">
        <w:trPr>
          <w:cantSplit/>
        </w:trPr>
        <w:tc>
          <w:tcPr>
            <w:tcW w:w="2884" w:type="dxa"/>
          </w:tcPr>
          <w:p w14:paraId="22B97752" w14:textId="071CAA70" w:rsidR="00F81D7C" w:rsidRPr="00EA00FC" w:rsidRDefault="00F81D7C" w:rsidP="00F81D7C">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F81D7C" w:rsidRPr="00EA00FC" w:rsidRDefault="00F81D7C" w:rsidP="00F81D7C">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F81D7C" w:rsidRPr="007E0B31" w14:paraId="76567AF3" w14:textId="77777777" w:rsidTr="00C938B9">
        <w:trPr>
          <w:cantSplit/>
        </w:trPr>
        <w:tc>
          <w:tcPr>
            <w:tcW w:w="2884" w:type="dxa"/>
          </w:tcPr>
          <w:p w14:paraId="7D346738" w14:textId="3C7670F7" w:rsidR="00F81D7C" w:rsidRPr="00D73207" w:rsidRDefault="00F81D7C" w:rsidP="00F81D7C">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F81D7C" w:rsidRPr="00D73207" w:rsidRDefault="00F81D7C" w:rsidP="00F81D7C">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F81D7C" w:rsidRPr="007E0B31" w14:paraId="65BB692A" w14:textId="77777777" w:rsidTr="00C938B9">
        <w:trPr>
          <w:cantSplit/>
        </w:trPr>
        <w:tc>
          <w:tcPr>
            <w:tcW w:w="2884" w:type="dxa"/>
          </w:tcPr>
          <w:p w14:paraId="415F428D" w14:textId="43AC9763" w:rsidR="00F81D7C" w:rsidRPr="00820AC6" w:rsidRDefault="00F81D7C" w:rsidP="00F81D7C">
            <w:pPr>
              <w:pStyle w:val="Arial11Bold"/>
              <w:rPr>
                <w:rFonts w:cs="Arial"/>
              </w:rPr>
            </w:pPr>
            <w:r w:rsidRPr="00820AC6">
              <w:rPr>
                <w:rFonts w:cs="Arial"/>
              </w:rPr>
              <w:t>GB Grid Supply Point</w:t>
            </w:r>
          </w:p>
        </w:tc>
        <w:tc>
          <w:tcPr>
            <w:tcW w:w="6634" w:type="dxa"/>
          </w:tcPr>
          <w:p w14:paraId="7E88EB64" w14:textId="1BCD6522" w:rsidR="00F81D7C" w:rsidRPr="00820AC6" w:rsidRDefault="00F81D7C" w:rsidP="00F81D7C">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F81D7C" w:rsidRPr="007E0B31" w14:paraId="29C91D0A" w14:textId="77777777" w:rsidTr="00C938B9">
        <w:trPr>
          <w:cantSplit/>
        </w:trPr>
        <w:tc>
          <w:tcPr>
            <w:tcW w:w="2884" w:type="dxa"/>
          </w:tcPr>
          <w:p w14:paraId="3189B258" w14:textId="77777777" w:rsidR="00F81D7C" w:rsidRPr="007E0B31" w:rsidRDefault="00F81D7C" w:rsidP="00F81D7C">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F81D7C" w:rsidRPr="007E0B31" w:rsidRDefault="00F81D7C" w:rsidP="00F81D7C">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F81D7C" w:rsidRPr="007E0B31" w14:paraId="7DAFA3C3" w14:textId="77777777" w:rsidTr="00C938B9">
        <w:trPr>
          <w:cantSplit/>
        </w:trPr>
        <w:tc>
          <w:tcPr>
            <w:tcW w:w="2884" w:type="dxa"/>
          </w:tcPr>
          <w:p w14:paraId="236BDDC1" w14:textId="77777777" w:rsidR="00F81D7C" w:rsidRPr="007E0B31" w:rsidRDefault="00F81D7C" w:rsidP="00F81D7C">
            <w:pPr>
              <w:pStyle w:val="Arial11Bold"/>
              <w:rPr>
                <w:rFonts w:cs="Arial"/>
              </w:rPr>
            </w:pPr>
            <w:r w:rsidRPr="007E0B31">
              <w:rPr>
                <w:rFonts w:cs="Arial"/>
              </w:rPr>
              <w:t>GCDF</w:t>
            </w:r>
          </w:p>
        </w:tc>
        <w:tc>
          <w:tcPr>
            <w:tcW w:w="6634" w:type="dxa"/>
          </w:tcPr>
          <w:p w14:paraId="7C26F5C6" w14:textId="77777777" w:rsidR="00F81D7C" w:rsidRPr="007E0B31" w:rsidRDefault="00F81D7C" w:rsidP="00F81D7C">
            <w:pPr>
              <w:pStyle w:val="TableArial11"/>
              <w:rPr>
                <w:rFonts w:cs="Arial"/>
              </w:rPr>
            </w:pPr>
            <w:r w:rsidRPr="007E0B31">
              <w:rPr>
                <w:rFonts w:cs="Arial"/>
              </w:rPr>
              <w:t>Means the Grid Code Development Forum.</w:t>
            </w:r>
          </w:p>
        </w:tc>
      </w:tr>
      <w:tr w:rsidR="00F81D7C" w:rsidRPr="007E0B31" w14:paraId="1530B793" w14:textId="77777777" w:rsidTr="00C938B9">
        <w:trPr>
          <w:cantSplit/>
        </w:trPr>
        <w:tc>
          <w:tcPr>
            <w:tcW w:w="2884" w:type="dxa"/>
          </w:tcPr>
          <w:p w14:paraId="562A7357" w14:textId="77777777" w:rsidR="00F81D7C" w:rsidRPr="007E0B31" w:rsidRDefault="00F81D7C" w:rsidP="00F81D7C">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F81D7C" w:rsidRPr="007E0B31" w14:paraId="379C1A71" w14:textId="77777777" w:rsidTr="00C938B9">
        <w:trPr>
          <w:cantSplit/>
        </w:trPr>
        <w:tc>
          <w:tcPr>
            <w:tcW w:w="2884" w:type="dxa"/>
          </w:tcPr>
          <w:p w14:paraId="08FF36A2" w14:textId="77777777" w:rsidR="00F81D7C" w:rsidRPr="007E0B31" w:rsidRDefault="00F81D7C" w:rsidP="00F81D7C">
            <w:pPr>
              <w:pStyle w:val="Arial11Bold"/>
              <w:rPr>
                <w:rFonts w:cs="Arial"/>
              </w:rPr>
            </w:pPr>
            <w:r w:rsidRPr="007E0B31">
              <w:rPr>
                <w:rFonts w:cs="Arial"/>
              </w:rPr>
              <w:t>Generating Plant Demand Margin</w:t>
            </w:r>
          </w:p>
        </w:tc>
        <w:tc>
          <w:tcPr>
            <w:tcW w:w="6634" w:type="dxa"/>
          </w:tcPr>
          <w:p w14:paraId="41DF891E" w14:textId="77777777" w:rsidR="00F81D7C" w:rsidRPr="007E0B31" w:rsidRDefault="00F81D7C" w:rsidP="00F81D7C">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F81D7C" w:rsidRPr="007E0B31" w14:paraId="311EAF72" w14:textId="77777777" w:rsidTr="00C938B9">
        <w:trPr>
          <w:cantSplit/>
        </w:trPr>
        <w:tc>
          <w:tcPr>
            <w:tcW w:w="2884" w:type="dxa"/>
          </w:tcPr>
          <w:p w14:paraId="7AAF3305" w14:textId="77777777" w:rsidR="00F81D7C" w:rsidRPr="007E0B31" w:rsidRDefault="00F81D7C" w:rsidP="00F81D7C">
            <w:pPr>
              <w:pStyle w:val="Arial11Bold"/>
              <w:rPr>
                <w:rFonts w:cs="Arial"/>
              </w:rPr>
            </w:pPr>
            <w:r w:rsidRPr="007E0B31">
              <w:rPr>
                <w:rFonts w:cs="Arial"/>
              </w:rPr>
              <w:t>Generating Unit</w:t>
            </w:r>
          </w:p>
        </w:tc>
        <w:tc>
          <w:tcPr>
            <w:tcW w:w="6634" w:type="dxa"/>
          </w:tcPr>
          <w:p w14:paraId="2E453C15"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F81D7C" w:rsidRPr="007E0B31" w14:paraId="1EBF9128" w14:textId="77777777" w:rsidTr="00C938B9">
        <w:trPr>
          <w:cantSplit/>
        </w:trPr>
        <w:tc>
          <w:tcPr>
            <w:tcW w:w="2884" w:type="dxa"/>
          </w:tcPr>
          <w:p w14:paraId="013D7CA3" w14:textId="77777777" w:rsidR="00F81D7C" w:rsidRPr="007E0B31" w:rsidRDefault="00F81D7C" w:rsidP="00F81D7C">
            <w:pPr>
              <w:pStyle w:val="Arial11Bold"/>
              <w:rPr>
                <w:rFonts w:cs="Arial"/>
              </w:rPr>
            </w:pPr>
            <w:r w:rsidRPr="007E0B31">
              <w:rPr>
                <w:rFonts w:cs="Arial"/>
              </w:rPr>
              <w:t>Generating Unit Data</w:t>
            </w:r>
          </w:p>
        </w:tc>
        <w:tc>
          <w:tcPr>
            <w:tcW w:w="6634" w:type="dxa"/>
          </w:tcPr>
          <w:p w14:paraId="2EE332FC" w14:textId="77777777" w:rsidR="00F81D7C" w:rsidRPr="007E0B31" w:rsidRDefault="00F81D7C" w:rsidP="00F81D7C">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Embedded Exemptable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F81D7C" w:rsidRPr="007E0B31" w:rsidRDefault="00F81D7C" w:rsidP="00F81D7C">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F81D7C" w:rsidRPr="007E0B31" w14:paraId="04144821" w14:textId="77777777" w:rsidTr="00C938B9">
        <w:trPr>
          <w:cantSplit/>
        </w:trPr>
        <w:tc>
          <w:tcPr>
            <w:tcW w:w="2884" w:type="dxa"/>
          </w:tcPr>
          <w:p w14:paraId="36306D9E" w14:textId="77777777" w:rsidR="00F81D7C" w:rsidRPr="007E0B31" w:rsidRDefault="00F81D7C" w:rsidP="00F81D7C">
            <w:pPr>
              <w:pStyle w:val="Arial11Bold"/>
              <w:rPr>
                <w:rFonts w:cs="Arial"/>
              </w:rPr>
            </w:pPr>
            <w:r w:rsidRPr="007E0B31">
              <w:rPr>
                <w:rFonts w:cs="Arial"/>
              </w:rPr>
              <w:t>Generation Capacity</w:t>
            </w:r>
          </w:p>
        </w:tc>
        <w:tc>
          <w:tcPr>
            <w:tcW w:w="6634" w:type="dxa"/>
          </w:tcPr>
          <w:p w14:paraId="7AEA282D" w14:textId="77777777" w:rsidR="00F81D7C" w:rsidRPr="007E0B31" w:rsidRDefault="00F81D7C" w:rsidP="00F81D7C">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492A589D" w14:textId="77777777" w:rsidTr="00C938B9">
        <w:trPr>
          <w:cantSplit/>
        </w:trPr>
        <w:tc>
          <w:tcPr>
            <w:tcW w:w="2884" w:type="dxa"/>
          </w:tcPr>
          <w:p w14:paraId="191FBE2E" w14:textId="77777777" w:rsidR="00F81D7C" w:rsidRPr="007E0B31" w:rsidRDefault="00F81D7C" w:rsidP="00F81D7C">
            <w:pPr>
              <w:pStyle w:val="Arial11Bold"/>
              <w:rPr>
                <w:rFonts w:cs="Arial"/>
              </w:rPr>
            </w:pPr>
            <w:r w:rsidRPr="007E0B31">
              <w:rPr>
                <w:rFonts w:cs="Arial"/>
              </w:rPr>
              <w:t>Generation Planning Parameters</w:t>
            </w:r>
          </w:p>
        </w:tc>
        <w:tc>
          <w:tcPr>
            <w:tcW w:w="6634" w:type="dxa"/>
          </w:tcPr>
          <w:p w14:paraId="71CFBA48" w14:textId="77777777" w:rsidR="00F81D7C" w:rsidRPr="007E0B31" w:rsidRDefault="00F81D7C" w:rsidP="00F81D7C">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F81D7C" w:rsidRPr="007E0B31" w14:paraId="155BA927" w14:textId="77777777" w:rsidTr="00C938B9">
        <w:trPr>
          <w:cantSplit/>
        </w:trPr>
        <w:tc>
          <w:tcPr>
            <w:tcW w:w="2884" w:type="dxa"/>
          </w:tcPr>
          <w:p w14:paraId="78964DA2" w14:textId="77777777" w:rsidR="00F81D7C" w:rsidRPr="007E0B31" w:rsidRDefault="00F81D7C" w:rsidP="00F81D7C">
            <w:pPr>
              <w:pStyle w:val="Arial11Bold"/>
              <w:rPr>
                <w:rFonts w:cs="Arial"/>
              </w:rPr>
            </w:pPr>
            <w:r w:rsidRPr="007E0B31">
              <w:rPr>
                <w:rFonts w:cs="Arial"/>
              </w:rPr>
              <w:t xml:space="preserve">Generator </w:t>
            </w:r>
          </w:p>
        </w:tc>
        <w:tc>
          <w:tcPr>
            <w:tcW w:w="6634" w:type="dxa"/>
          </w:tcPr>
          <w:p w14:paraId="392D2E72" w14:textId="349A6839" w:rsidR="00F81D7C" w:rsidRPr="007E0B31" w:rsidRDefault="00F81D7C" w:rsidP="00F81D7C">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F81D7C" w:rsidRPr="007E0B31" w14:paraId="4625887D" w14:textId="77777777" w:rsidTr="00C938B9">
        <w:trPr>
          <w:cantSplit/>
        </w:trPr>
        <w:tc>
          <w:tcPr>
            <w:tcW w:w="2884" w:type="dxa"/>
          </w:tcPr>
          <w:p w14:paraId="7874F98F" w14:textId="77777777" w:rsidR="00F81D7C" w:rsidRPr="007E0B31" w:rsidRDefault="00F81D7C" w:rsidP="00F81D7C">
            <w:pPr>
              <w:pStyle w:val="Arial11Bold"/>
              <w:rPr>
                <w:rFonts w:cs="Arial"/>
              </w:rPr>
            </w:pPr>
            <w:r w:rsidRPr="007E0B31">
              <w:rPr>
                <w:rFonts w:cs="Arial"/>
              </w:rPr>
              <w:t>Generator Performance Chart</w:t>
            </w:r>
          </w:p>
        </w:tc>
        <w:tc>
          <w:tcPr>
            <w:tcW w:w="6634" w:type="dxa"/>
          </w:tcPr>
          <w:p w14:paraId="3A96CC39" w14:textId="33F812BB" w:rsidR="00F81D7C" w:rsidRPr="007E0B31" w:rsidRDefault="00F81D7C" w:rsidP="00F81D7C">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F81D7C" w:rsidRPr="007E0B31" w14:paraId="625353D3" w14:textId="77777777" w:rsidTr="00C938B9">
        <w:trPr>
          <w:cantSplit/>
        </w:trPr>
        <w:tc>
          <w:tcPr>
            <w:tcW w:w="2884" w:type="dxa"/>
          </w:tcPr>
          <w:p w14:paraId="28F1FED3" w14:textId="77777777" w:rsidR="00F81D7C" w:rsidRPr="007E0B31" w:rsidRDefault="00F81D7C" w:rsidP="00F81D7C">
            <w:pPr>
              <w:pStyle w:val="Arial11Bold"/>
              <w:rPr>
                <w:rFonts w:cs="Arial"/>
              </w:rPr>
            </w:pPr>
            <w:r w:rsidRPr="007E0B31">
              <w:rPr>
                <w:rFonts w:cs="Arial"/>
              </w:rPr>
              <w:t>Genset</w:t>
            </w:r>
          </w:p>
        </w:tc>
        <w:tc>
          <w:tcPr>
            <w:tcW w:w="6634" w:type="dxa"/>
          </w:tcPr>
          <w:p w14:paraId="66C9AF34" w14:textId="01B0E2EE" w:rsidR="00F81D7C" w:rsidRPr="007E0B31" w:rsidRDefault="00F81D7C" w:rsidP="00F81D7C">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F81D7C" w:rsidRPr="007E0B31" w14:paraId="4D41E64A" w14:textId="77777777" w:rsidTr="00C938B9">
        <w:trPr>
          <w:cantSplit/>
        </w:trPr>
        <w:tc>
          <w:tcPr>
            <w:tcW w:w="2884" w:type="dxa"/>
          </w:tcPr>
          <w:p w14:paraId="31C3C21C" w14:textId="77777777" w:rsidR="00F81D7C" w:rsidRPr="007E0B31" w:rsidRDefault="00F81D7C" w:rsidP="00F81D7C">
            <w:pPr>
              <w:pStyle w:val="Arial11Bold"/>
              <w:rPr>
                <w:rFonts w:cs="Arial"/>
              </w:rPr>
            </w:pPr>
            <w:r w:rsidRPr="007E0B31">
              <w:rPr>
                <w:rFonts w:cs="Arial"/>
              </w:rPr>
              <w:t>Good Industry Practice</w:t>
            </w:r>
          </w:p>
        </w:tc>
        <w:tc>
          <w:tcPr>
            <w:tcW w:w="6634" w:type="dxa"/>
          </w:tcPr>
          <w:p w14:paraId="3DFA7AB2" w14:textId="77777777" w:rsidR="00F81D7C" w:rsidRPr="007E0B31" w:rsidRDefault="00F81D7C" w:rsidP="00F81D7C">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F81D7C" w:rsidRPr="007E0B31" w14:paraId="26C7E381" w14:textId="77777777" w:rsidTr="00C938B9">
        <w:trPr>
          <w:cantSplit/>
        </w:trPr>
        <w:tc>
          <w:tcPr>
            <w:tcW w:w="2884" w:type="dxa"/>
          </w:tcPr>
          <w:p w14:paraId="742C86BC" w14:textId="77777777" w:rsidR="00F81D7C" w:rsidRPr="007E0B31" w:rsidRDefault="00F81D7C" w:rsidP="00F81D7C">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F81D7C" w:rsidRPr="007E0B31" w:rsidRDefault="00F81D7C" w:rsidP="00F81D7C">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F81D7C" w:rsidRPr="007E0B31" w14:paraId="64198495" w14:textId="77777777" w:rsidTr="00C938B9">
        <w:trPr>
          <w:cantSplit/>
        </w:trPr>
        <w:tc>
          <w:tcPr>
            <w:tcW w:w="2884" w:type="dxa"/>
          </w:tcPr>
          <w:p w14:paraId="3EC6201C" w14:textId="34C4097C" w:rsidR="00F81D7C" w:rsidRPr="00A87826" w:rsidRDefault="00F81D7C" w:rsidP="00F81D7C">
            <w:pPr>
              <w:pStyle w:val="Arial11Bold"/>
            </w:pPr>
            <w:r w:rsidRPr="00A87826">
              <w:t>Governor Deadband</w:t>
            </w:r>
          </w:p>
        </w:tc>
        <w:tc>
          <w:tcPr>
            <w:tcW w:w="6634" w:type="dxa"/>
          </w:tcPr>
          <w:p w14:paraId="51CA9741" w14:textId="17755045" w:rsidR="00F81D7C" w:rsidRPr="009B5CCC" w:rsidRDefault="00F81D7C" w:rsidP="00F81D7C">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F81D7C" w:rsidRPr="007E0B31" w14:paraId="66ABD35B" w14:textId="77777777" w:rsidTr="00C938B9">
        <w:trPr>
          <w:cantSplit/>
        </w:trPr>
        <w:tc>
          <w:tcPr>
            <w:tcW w:w="2884" w:type="dxa"/>
          </w:tcPr>
          <w:p w14:paraId="5D6FA2DB" w14:textId="77777777" w:rsidR="00F81D7C" w:rsidRPr="007E0B31" w:rsidRDefault="00F81D7C" w:rsidP="00F81D7C">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F81D7C" w:rsidRPr="007E0B31" w:rsidRDefault="00F81D7C" w:rsidP="00F81D7C">
            <w:pPr>
              <w:pStyle w:val="TableArial11"/>
              <w:rPr>
                <w:rFonts w:cs="Arial"/>
              </w:rPr>
            </w:pPr>
            <w:r w:rsidRPr="007E0B31">
              <w:rPr>
                <w:rFonts w:cs="Arial"/>
              </w:rPr>
              <w:t>The landmass of England and Wales and Scotland, including internal waters.</w:t>
            </w:r>
          </w:p>
        </w:tc>
      </w:tr>
      <w:tr w:rsidR="00F81D7C" w:rsidRPr="007E0B31" w14:paraId="70929E33" w14:textId="77777777" w:rsidTr="00C938B9">
        <w:trPr>
          <w:cantSplit/>
        </w:trPr>
        <w:tc>
          <w:tcPr>
            <w:tcW w:w="2884" w:type="dxa"/>
          </w:tcPr>
          <w:p w14:paraId="68D83069" w14:textId="77777777" w:rsidR="00F81D7C" w:rsidRPr="007E0B31" w:rsidRDefault="00F81D7C" w:rsidP="00F81D7C">
            <w:pPr>
              <w:pStyle w:val="Arial11Bold"/>
              <w:rPr>
                <w:rFonts w:cs="Arial"/>
              </w:rPr>
            </w:pPr>
            <w:r w:rsidRPr="007E0B31">
              <w:rPr>
                <w:rFonts w:cs="Arial"/>
              </w:rPr>
              <w:t>Grid Code Fast Track Proposals</w:t>
            </w:r>
          </w:p>
        </w:tc>
        <w:tc>
          <w:tcPr>
            <w:tcW w:w="6634" w:type="dxa"/>
          </w:tcPr>
          <w:p w14:paraId="48C60AA1"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F81D7C" w:rsidRPr="007E0B31" w14:paraId="2EDE9E2F" w14:textId="77777777" w:rsidTr="00C938B9">
        <w:trPr>
          <w:cantSplit/>
        </w:trPr>
        <w:tc>
          <w:tcPr>
            <w:tcW w:w="2884" w:type="dxa"/>
          </w:tcPr>
          <w:p w14:paraId="43CBF0F4" w14:textId="77777777" w:rsidR="00F81D7C" w:rsidRPr="007E0B31" w:rsidRDefault="00F81D7C" w:rsidP="00F81D7C">
            <w:pPr>
              <w:pStyle w:val="Arial11Bold"/>
              <w:rPr>
                <w:rFonts w:cs="Arial"/>
              </w:rPr>
            </w:pPr>
            <w:r w:rsidRPr="007E0B31">
              <w:rPr>
                <w:rFonts w:cs="Arial"/>
              </w:rPr>
              <w:t>Grid Code Modification Fast Track Report</w:t>
            </w:r>
          </w:p>
        </w:tc>
        <w:tc>
          <w:tcPr>
            <w:tcW w:w="6634" w:type="dxa"/>
          </w:tcPr>
          <w:p w14:paraId="01E7A62C" w14:textId="77777777" w:rsidR="00F81D7C" w:rsidRPr="007E0B31" w:rsidRDefault="00F81D7C" w:rsidP="00F81D7C">
            <w:pPr>
              <w:pStyle w:val="TableArial11"/>
              <w:rPr>
                <w:rFonts w:cs="Arial"/>
              </w:rPr>
            </w:pPr>
            <w:r w:rsidRPr="007E0B31">
              <w:rPr>
                <w:rFonts w:cs="Arial"/>
              </w:rPr>
              <w:t>A report prepared pursuant to GR.26</w:t>
            </w:r>
          </w:p>
        </w:tc>
      </w:tr>
      <w:tr w:rsidR="00F81D7C" w:rsidRPr="007E0B31" w14:paraId="7FE69FF9" w14:textId="77777777" w:rsidTr="00C938B9">
        <w:trPr>
          <w:cantSplit/>
        </w:trPr>
        <w:tc>
          <w:tcPr>
            <w:tcW w:w="2884" w:type="dxa"/>
          </w:tcPr>
          <w:p w14:paraId="2D672D65" w14:textId="77777777" w:rsidR="00F81D7C" w:rsidRPr="007E0B31" w:rsidRDefault="00F81D7C" w:rsidP="00F81D7C">
            <w:pPr>
              <w:pStyle w:val="Arial11Bold"/>
              <w:rPr>
                <w:rFonts w:cs="Arial"/>
              </w:rPr>
            </w:pPr>
            <w:r w:rsidRPr="007E0B31">
              <w:rPr>
                <w:rFonts w:cs="Arial"/>
              </w:rPr>
              <w:t>Grid Code Modification Register</w:t>
            </w:r>
          </w:p>
        </w:tc>
        <w:tc>
          <w:tcPr>
            <w:tcW w:w="6634" w:type="dxa"/>
          </w:tcPr>
          <w:p w14:paraId="6A454EA3" w14:textId="77777777" w:rsidR="00F81D7C" w:rsidRPr="007E0B31" w:rsidRDefault="00F81D7C" w:rsidP="00F81D7C">
            <w:pPr>
              <w:pStyle w:val="TableArial11"/>
              <w:rPr>
                <w:rFonts w:cs="Arial"/>
              </w:rPr>
            </w:pPr>
            <w:r w:rsidRPr="007E0B31">
              <w:rPr>
                <w:rFonts w:cs="Arial"/>
              </w:rPr>
              <w:t>Has the meaning given in GR.13.1.</w:t>
            </w:r>
          </w:p>
        </w:tc>
      </w:tr>
      <w:tr w:rsidR="00F81D7C" w:rsidRPr="007E0B31" w14:paraId="1B8E54A8" w14:textId="77777777" w:rsidTr="00C938B9">
        <w:trPr>
          <w:cantSplit/>
        </w:trPr>
        <w:tc>
          <w:tcPr>
            <w:tcW w:w="2884" w:type="dxa"/>
          </w:tcPr>
          <w:p w14:paraId="4D940EB7" w14:textId="77777777" w:rsidR="00F81D7C" w:rsidRPr="007E0B31" w:rsidRDefault="00F81D7C" w:rsidP="00F81D7C">
            <w:pPr>
              <w:pStyle w:val="Arial11Bold"/>
              <w:rPr>
                <w:rFonts w:cs="Arial"/>
              </w:rPr>
            </w:pPr>
            <w:r w:rsidRPr="007E0B31">
              <w:rPr>
                <w:rFonts w:cs="Arial"/>
              </w:rPr>
              <w:t>Grid Code Modification Report</w:t>
            </w:r>
          </w:p>
        </w:tc>
        <w:tc>
          <w:tcPr>
            <w:tcW w:w="6634" w:type="dxa"/>
          </w:tcPr>
          <w:p w14:paraId="440554AD" w14:textId="77777777" w:rsidR="00F81D7C" w:rsidRPr="007E0B31" w:rsidRDefault="00F81D7C" w:rsidP="00F81D7C">
            <w:pPr>
              <w:pStyle w:val="TableArial11"/>
              <w:rPr>
                <w:rFonts w:cs="Arial"/>
              </w:rPr>
            </w:pPr>
            <w:r w:rsidRPr="007E0B31">
              <w:rPr>
                <w:rFonts w:cs="Arial"/>
              </w:rPr>
              <w:t>Has the meaning given in GR.22.1.</w:t>
            </w:r>
          </w:p>
        </w:tc>
      </w:tr>
      <w:tr w:rsidR="00F81D7C" w:rsidRPr="007E0B31" w14:paraId="7F1BFC88" w14:textId="77777777" w:rsidTr="00C938B9">
        <w:trPr>
          <w:cantSplit/>
        </w:trPr>
        <w:tc>
          <w:tcPr>
            <w:tcW w:w="2884" w:type="dxa"/>
          </w:tcPr>
          <w:p w14:paraId="3E526269" w14:textId="77777777" w:rsidR="00F81D7C" w:rsidRPr="007E0B31" w:rsidRDefault="00F81D7C" w:rsidP="00F81D7C">
            <w:pPr>
              <w:pStyle w:val="Arial11Bold"/>
              <w:rPr>
                <w:rFonts w:cs="Arial"/>
              </w:rPr>
            </w:pPr>
            <w:r w:rsidRPr="007E0B31">
              <w:rPr>
                <w:rFonts w:cs="Arial"/>
              </w:rPr>
              <w:t>Grid Code Modification</w:t>
            </w:r>
          </w:p>
          <w:p w14:paraId="79962484" w14:textId="77777777" w:rsidR="00F81D7C" w:rsidRPr="007E0B31" w:rsidRDefault="00F81D7C" w:rsidP="00F81D7C">
            <w:pPr>
              <w:pStyle w:val="Arial11Bold"/>
              <w:rPr>
                <w:rFonts w:cs="Arial"/>
              </w:rPr>
            </w:pPr>
            <w:r w:rsidRPr="007E0B31">
              <w:rPr>
                <w:rFonts w:cs="Arial"/>
              </w:rPr>
              <w:t>Procedures</w:t>
            </w:r>
          </w:p>
        </w:tc>
        <w:tc>
          <w:tcPr>
            <w:tcW w:w="6634" w:type="dxa"/>
          </w:tcPr>
          <w:p w14:paraId="1003DC02" w14:textId="77777777" w:rsidR="00F81D7C" w:rsidRPr="007E0B31" w:rsidRDefault="00F81D7C" w:rsidP="00F81D7C">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F81D7C" w:rsidRPr="007E0B31" w14:paraId="1019C4E6" w14:textId="77777777" w:rsidTr="00C938B9">
        <w:trPr>
          <w:cantSplit/>
        </w:trPr>
        <w:tc>
          <w:tcPr>
            <w:tcW w:w="2884" w:type="dxa"/>
          </w:tcPr>
          <w:p w14:paraId="6FB3FC5E" w14:textId="77777777" w:rsidR="00F81D7C" w:rsidRPr="007E0B31" w:rsidRDefault="00F81D7C" w:rsidP="00F81D7C">
            <w:pPr>
              <w:pStyle w:val="Arial11Bold"/>
              <w:rPr>
                <w:rFonts w:cs="Arial"/>
              </w:rPr>
            </w:pPr>
            <w:r w:rsidRPr="007E0B31">
              <w:rPr>
                <w:rFonts w:cs="Arial"/>
              </w:rPr>
              <w:t>Grid Code Modification Proposal</w:t>
            </w:r>
          </w:p>
        </w:tc>
        <w:tc>
          <w:tcPr>
            <w:tcW w:w="6634" w:type="dxa"/>
          </w:tcPr>
          <w:p w14:paraId="66E591DD"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F81D7C" w:rsidRPr="007E0B31" w14:paraId="3F734B33" w14:textId="77777777" w:rsidTr="00C938B9">
        <w:trPr>
          <w:cantSplit/>
        </w:trPr>
        <w:tc>
          <w:tcPr>
            <w:tcW w:w="2884" w:type="dxa"/>
          </w:tcPr>
          <w:p w14:paraId="47A35776" w14:textId="77777777" w:rsidR="00F81D7C" w:rsidRPr="007E0B31" w:rsidRDefault="00F81D7C" w:rsidP="00F81D7C">
            <w:pPr>
              <w:pStyle w:val="Arial11Bold"/>
              <w:rPr>
                <w:rFonts w:cs="Arial"/>
              </w:rPr>
            </w:pPr>
            <w:r w:rsidRPr="007E0B31">
              <w:rPr>
                <w:rFonts w:cs="Arial"/>
              </w:rPr>
              <w:t>Grid Code Modification Self- Governance Report</w:t>
            </w:r>
          </w:p>
        </w:tc>
        <w:tc>
          <w:tcPr>
            <w:tcW w:w="6634" w:type="dxa"/>
          </w:tcPr>
          <w:p w14:paraId="605F34A3" w14:textId="77777777" w:rsidR="00F81D7C" w:rsidRPr="007E0B31" w:rsidRDefault="00F81D7C" w:rsidP="00F81D7C">
            <w:pPr>
              <w:pStyle w:val="TableArial11"/>
              <w:rPr>
                <w:rFonts w:cs="Arial"/>
              </w:rPr>
            </w:pPr>
            <w:r w:rsidRPr="007E0B31">
              <w:rPr>
                <w:rFonts w:cs="Arial"/>
              </w:rPr>
              <w:t>Has the meaning given in GR.24.5</w:t>
            </w:r>
          </w:p>
        </w:tc>
      </w:tr>
      <w:tr w:rsidR="00F81D7C" w:rsidRPr="007E0B31" w14:paraId="387C69DC" w14:textId="77777777" w:rsidTr="00C938B9">
        <w:trPr>
          <w:cantSplit/>
        </w:trPr>
        <w:tc>
          <w:tcPr>
            <w:tcW w:w="2884" w:type="dxa"/>
          </w:tcPr>
          <w:p w14:paraId="4518B247" w14:textId="77777777" w:rsidR="00F81D7C" w:rsidRPr="007E0B31" w:rsidRDefault="00F81D7C" w:rsidP="00F81D7C">
            <w:pPr>
              <w:pStyle w:val="Arial11Bold"/>
              <w:rPr>
                <w:rFonts w:cs="Arial"/>
              </w:rPr>
            </w:pPr>
            <w:r w:rsidRPr="007E0B31">
              <w:rPr>
                <w:rFonts w:cs="Arial"/>
              </w:rPr>
              <w:t>Grid Code Objectives</w:t>
            </w:r>
          </w:p>
        </w:tc>
        <w:tc>
          <w:tcPr>
            <w:tcW w:w="6634" w:type="dxa"/>
          </w:tcPr>
          <w:p w14:paraId="5F7C23F5" w14:textId="0BF1CFB0" w:rsidR="00F81D7C" w:rsidRPr="007E0B31" w:rsidRDefault="7D9A43F1" w:rsidP="00F81D7C">
            <w:pPr>
              <w:pStyle w:val="TableArial11"/>
              <w:rPr>
                <w:rFonts w:cs="Arial"/>
              </w:rPr>
            </w:pPr>
            <w:r w:rsidRPr="329F1AB0">
              <w:rPr>
                <w:rFonts w:cs="Arial"/>
              </w:rPr>
              <w:t xml:space="preserve">Means the objectives referred to in </w:t>
            </w:r>
            <w:r w:rsidR="792E6BBD" w:rsidRPr="329F1AB0">
              <w:rPr>
                <w:rFonts w:cs="Arial"/>
              </w:rPr>
              <w:t>c</w:t>
            </w:r>
            <w:r w:rsidRPr="329F1AB0">
              <w:rPr>
                <w:rFonts w:cs="Arial"/>
              </w:rPr>
              <w:t xml:space="preserve">ondition </w:t>
            </w:r>
            <w:r w:rsidR="2ED326F0" w:rsidRPr="329F1AB0">
              <w:rPr>
                <w:rFonts w:cs="Arial"/>
              </w:rPr>
              <w:t>E3.2(b)</w:t>
            </w:r>
            <w:r w:rsidRPr="329F1AB0">
              <w:rPr>
                <w:rFonts w:cs="Arial"/>
              </w:rPr>
              <w:t xml:space="preserve"> of </w:t>
            </w:r>
            <w:r w:rsidR="253486F3" w:rsidRPr="004E64E8">
              <w:rPr>
                <w:rFonts w:cs="Arial"/>
              </w:rPr>
              <w:t>the</w:t>
            </w:r>
            <w:r w:rsidR="253486F3" w:rsidRPr="329F1AB0">
              <w:rPr>
                <w:rFonts w:cs="Arial"/>
                <w:b/>
                <w:bCs/>
              </w:rPr>
              <w:t xml:space="preserve"> ESO</w:t>
            </w:r>
            <w:r w:rsidRPr="329F1AB0">
              <w:rPr>
                <w:rFonts w:cs="Arial"/>
                <w:b/>
                <w:bCs/>
              </w:rPr>
              <w:t xml:space="preserve"> Licence</w:t>
            </w:r>
            <w:r w:rsidRPr="329F1AB0">
              <w:rPr>
                <w:rFonts w:cs="Arial"/>
              </w:rPr>
              <w:t>.</w:t>
            </w:r>
          </w:p>
        </w:tc>
      </w:tr>
      <w:tr w:rsidR="00F81D7C" w:rsidRPr="007E0B31" w14:paraId="39199EE0" w14:textId="77777777" w:rsidTr="00C938B9">
        <w:trPr>
          <w:cantSplit/>
        </w:trPr>
        <w:tc>
          <w:tcPr>
            <w:tcW w:w="2884" w:type="dxa"/>
          </w:tcPr>
          <w:p w14:paraId="17F6006E" w14:textId="77777777" w:rsidR="00F81D7C" w:rsidRPr="007E0B31" w:rsidRDefault="00F81D7C" w:rsidP="00F81D7C">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F81D7C" w:rsidRPr="007E0B31" w:rsidRDefault="00F81D7C" w:rsidP="00F81D7C">
            <w:pPr>
              <w:pStyle w:val="TableArial11"/>
              <w:rPr>
                <w:rFonts w:cs="Arial"/>
              </w:rPr>
            </w:pPr>
            <w:r w:rsidRPr="007E0B31">
              <w:rPr>
                <w:rFonts w:cs="Arial"/>
              </w:rPr>
              <w:t>The panel with the functions set out in GR.1.2.</w:t>
            </w:r>
          </w:p>
        </w:tc>
      </w:tr>
      <w:tr w:rsidR="00F81D7C" w:rsidRPr="007E0B31" w14:paraId="781A6549" w14:textId="77777777" w:rsidTr="00C938B9">
        <w:trPr>
          <w:cantSplit/>
        </w:trPr>
        <w:tc>
          <w:tcPr>
            <w:tcW w:w="2884" w:type="dxa"/>
          </w:tcPr>
          <w:p w14:paraId="26F0CF91" w14:textId="77777777" w:rsidR="00F81D7C" w:rsidRPr="007E0B31" w:rsidRDefault="00F81D7C" w:rsidP="00F81D7C">
            <w:pPr>
              <w:pStyle w:val="Arial11Bold"/>
              <w:rPr>
                <w:rFonts w:cs="Arial"/>
              </w:rPr>
            </w:pPr>
            <w:r w:rsidRPr="007E0B31">
              <w:rPr>
                <w:rFonts w:cs="Arial"/>
              </w:rPr>
              <w:t>Grid Code Review Panel</w:t>
            </w:r>
          </w:p>
          <w:p w14:paraId="7F57BF7E" w14:textId="77777777" w:rsidR="00F81D7C" w:rsidRPr="007E0B31" w:rsidRDefault="00F81D7C" w:rsidP="00F81D7C">
            <w:pPr>
              <w:pStyle w:val="Arial11Bold"/>
              <w:rPr>
                <w:rFonts w:cs="Arial"/>
              </w:rPr>
            </w:pPr>
            <w:r w:rsidRPr="007E0B31">
              <w:rPr>
                <w:rFonts w:cs="Arial"/>
              </w:rPr>
              <w:t>Recommendation Vote</w:t>
            </w:r>
          </w:p>
        </w:tc>
        <w:tc>
          <w:tcPr>
            <w:tcW w:w="6634" w:type="dxa"/>
          </w:tcPr>
          <w:p w14:paraId="645A5276" w14:textId="513D9226"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F81D7C" w:rsidRPr="007E0B31" w14:paraId="1870B32A" w14:textId="77777777" w:rsidTr="00C938B9">
        <w:trPr>
          <w:cantSplit/>
        </w:trPr>
        <w:tc>
          <w:tcPr>
            <w:tcW w:w="2884" w:type="dxa"/>
          </w:tcPr>
          <w:p w14:paraId="27AC9B5B" w14:textId="77777777" w:rsidR="00F81D7C" w:rsidRPr="007E0B31" w:rsidRDefault="00F81D7C" w:rsidP="00F81D7C">
            <w:pPr>
              <w:pStyle w:val="Arial11Bold"/>
              <w:rPr>
                <w:rFonts w:cs="Arial"/>
              </w:rPr>
            </w:pPr>
            <w:r w:rsidRPr="007E0B31">
              <w:rPr>
                <w:rFonts w:cs="Arial"/>
              </w:rPr>
              <w:t>Grid Code Review Panel Self-Governance Vote</w:t>
            </w:r>
          </w:p>
        </w:tc>
        <w:tc>
          <w:tcPr>
            <w:tcW w:w="6634" w:type="dxa"/>
          </w:tcPr>
          <w:p w14:paraId="23D0B306" w14:textId="50A5875B"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F81D7C" w:rsidRPr="007E0B31" w14:paraId="46FD00F7" w14:textId="77777777" w:rsidTr="00C938B9">
        <w:trPr>
          <w:cantSplit/>
        </w:trPr>
        <w:tc>
          <w:tcPr>
            <w:tcW w:w="2884" w:type="dxa"/>
          </w:tcPr>
          <w:p w14:paraId="36961EC3" w14:textId="77777777" w:rsidR="00F81D7C" w:rsidRPr="007E0B31" w:rsidRDefault="00F81D7C" w:rsidP="00F81D7C">
            <w:pPr>
              <w:pStyle w:val="Arial11Bold"/>
              <w:rPr>
                <w:rFonts w:cs="Arial"/>
              </w:rPr>
            </w:pPr>
            <w:r w:rsidRPr="007E0B31">
              <w:rPr>
                <w:rFonts w:cs="Arial"/>
              </w:rPr>
              <w:t>Grid Code Self-Governance Proposals</w:t>
            </w:r>
          </w:p>
        </w:tc>
        <w:tc>
          <w:tcPr>
            <w:tcW w:w="6634" w:type="dxa"/>
          </w:tcPr>
          <w:p w14:paraId="3826E3C6" w14:textId="77777777" w:rsidR="00F81D7C" w:rsidRPr="007E0B31" w:rsidRDefault="00F81D7C" w:rsidP="00F81D7C">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F81D7C" w:rsidRPr="007E0B31" w14:paraId="29A89EE1" w14:textId="77777777" w:rsidTr="00C938B9">
        <w:trPr>
          <w:cantSplit/>
        </w:trPr>
        <w:tc>
          <w:tcPr>
            <w:tcW w:w="2884" w:type="dxa"/>
          </w:tcPr>
          <w:p w14:paraId="731ADBFE" w14:textId="77777777" w:rsidR="00F81D7C" w:rsidRPr="007E0B31" w:rsidRDefault="00F81D7C" w:rsidP="00F81D7C">
            <w:pPr>
              <w:pStyle w:val="Arial11Bold"/>
              <w:rPr>
                <w:rFonts w:cs="Arial"/>
              </w:rPr>
            </w:pPr>
            <w:r w:rsidRPr="007E0B31">
              <w:rPr>
                <w:rFonts w:cs="Arial"/>
              </w:rPr>
              <w:t>Grid Entry Point</w:t>
            </w:r>
          </w:p>
        </w:tc>
        <w:tc>
          <w:tcPr>
            <w:tcW w:w="6634" w:type="dxa"/>
          </w:tcPr>
          <w:p w14:paraId="68769E6D"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F81D7C" w:rsidRPr="007E0B31" w14:paraId="4F37A1E3" w14:textId="77777777" w:rsidTr="00C938B9">
        <w:trPr>
          <w:cantSplit/>
        </w:trPr>
        <w:tc>
          <w:tcPr>
            <w:tcW w:w="2884" w:type="dxa"/>
          </w:tcPr>
          <w:p w14:paraId="181D6559" w14:textId="7C5C269F" w:rsidR="00F81D7C" w:rsidRPr="005F78E9" w:rsidRDefault="00F81D7C" w:rsidP="00F81D7C">
            <w:pPr>
              <w:pStyle w:val="Arial11Bold"/>
              <w:rPr>
                <w:rFonts w:cs="Arial"/>
              </w:rPr>
            </w:pPr>
            <w:r w:rsidRPr="002510FF">
              <w:rPr>
                <w:rFonts w:cs="Arial"/>
              </w:rPr>
              <w:t>Grid Forming Active Power</w:t>
            </w:r>
          </w:p>
        </w:tc>
        <w:tc>
          <w:tcPr>
            <w:tcW w:w="6634" w:type="dxa"/>
          </w:tcPr>
          <w:p w14:paraId="3AC5BEDB" w14:textId="764294C6" w:rsidR="00F81D7C" w:rsidRPr="005F78E9" w:rsidRDefault="00F81D7C" w:rsidP="00F81D7C">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F81D7C" w:rsidRPr="007E0B31" w14:paraId="7E5E89B0" w14:textId="77777777" w:rsidTr="00C938B9">
        <w:trPr>
          <w:cantSplit/>
        </w:trPr>
        <w:tc>
          <w:tcPr>
            <w:tcW w:w="2884" w:type="dxa"/>
          </w:tcPr>
          <w:p w14:paraId="6590D0EC" w14:textId="6684818F" w:rsidR="00F81D7C" w:rsidRPr="00585D91" w:rsidRDefault="00F81D7C" w:rsidP="00F81D7C">
            <w:pPr>
              <w:pStyle w:val="Arial11Bold"/>
              <w:rPr>
                <w:rFonts w:cs="Arial"/>
              </w:rPr>
            </w:pPr>
            <w:r w:rsidRPr="002510FF">
              <w:rPr>
                <w:rFonts w:cs="Arial"/>
              </w:rPr>
              <w:t>Grid Forming Capability</w:t>
            </w:r>
          </w:p>
        </w:tc>
        <w:tc>
          <w:tcPr>
            <w:tcW w:w="6634" w:type="dxa"/>
          </w:tcPr>
          <w:p w14:paraId="046B4623" w14:textId="77777777" w:rsidR="00F81D7C" w:rsidRPr="002510FF" w:rsidRDefault="00F81D7C" w:rsidP="00F81D7C">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F81D7C" w:rsidRPr="00585D91" w:rsidRDefault="00F81D7C" w:rsidP="00F81D7C">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F81D7C" w:rsidRPr="007E0B31" w14:paraId="35D92F55" w14:textId="77777777" w:rsidTr="00C938B9">
        <w:trPr>
          <w:cantSplit/>
        </w:trPr>
        <w:tc>
          <w:tcPr>
            <w:tcW w:w="2884" w:type="dxa"/>
          </w:tcPr>
          <w:p w14:paraId="790189F5" w14:textId="19A2057B" w:rsidR="00F81D7C" w:rsidRPr="00BF5C30" w:rsidRDefault="00F81D7C" w:rsidP="00F81D7C">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F81D7C" w:rsidRPr="00BF5C30" w:rsidRDefault="00F81D7C" w:rsidP="00F81D7C">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F81D7C" w:rsidRPr="007E0B31" w14:paraId="1FA19575" w14:textId="77777777" w:rsidTr="00C938B9">
        <w:trPr>
          <w:cantSplit/>
        </w:trPr>
        <w:tc>
          <w:tcPr>
            <w:tcW w:w="2884" w:type="dxa"/>
          </w:tcPr>
          <w:p w14:paraId="1D0306EC" w14:textId="0E7A7061" w:rsidR="00F81D7C" w:rsidRPr="00BF5C30" w:rsidRDefault="00F81D7C" w:rsidP="00F81D7C">
            <w:pPr>
              <w:pStyle w:val="Arial11Bold"/>
              <w:rPr>
                <w:rFonts w:cs="Arial"/>
              </w:rPr>
            </w:pPr>
            <w:r w:rsidRPr="002510FF">
              <w:rPr>
                <w:rFonts w:cs="Arial"/>
              </w:rPr>
              <w:t>Grid Forming Plant</w:t>
            </w:r>
          </w:p>
        </w:tc>
        <w:tc>
          <w:tcPr>
            <w:tcW w:w="6634" w:type="dxa"/>
          </w:tcPr>
          <w:p w14:paraId="182D5EFC" w14:textId="0A35EDEB" w:rsidR="00F81D7C" w:rsidRPr="00BF5C30" w:rsidRDefault="00F81D7C" w:rsidP="00F81D7C">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F81D7C" w:rsidRPr="007E0B31" w14:paraId="05065603" w14:textId="77777777" w:rsidTr="00C938B9">
        <w:trPr>
          <w:cantSplit/>
        </w:trPr>
        <w:tc>
          <w:tcPr>
            <w:tcW w:w="2884" w:type="dxa"/>
          </w:tcPr>
          <w:p w14:paraId="1DD8583E" w14:textId="51F4F815" w:rsidR="00F81D7C" w:rsidRPr="00BF5C30" w:rsidRDefault="00F81D7C" w:rsidP="00F81D7C">
            <w:pPr>
              <w:pStyle w:val="Arial11Bold"/>
              <w:rPr>
                <w:rFonts w:cs="Arial"/>
              </w:rPr>
            </w:pPr>
            <w:r w:rsidRPr="002510FF">
              <w:rPr>
                <w:rFonts w:cs="Arial"/>
              </w:rPr>
              <w:t>Grid Forming Plant Owner</w:t>
            </w:r>
          </w:p>
        </w:tc>
        <w:tc>
          <w:tcPr>
            <w:tcW w:w="6634" w:type="dxa"/>
          </w:tcPr>
          <w:p w14:paraId="0FBDF255" w14:textId="3DDE21CF" w:rsidR="00F81D7C" w:rsidRPr="00BF5C30" w:rsidRDefault="00F81D7C" w:rsidP="00F81D7C">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F81D7C" w:rsidRPr="007E0B31" w14:paraId="4C4746AD" w14:textId="77777777" w:rsidTr="00C938B9">
        <w:trPr>
          <w:cantSplit/>
        </w:trPr>
        <w:tc>
          <w:tcPr>
            <w:tcW w:w="2884" w:type="dxa"/>
          </w:tcPr>
          <w:p w14:paraId="639AEB9D" w14:textId="0DC3D66C" w:rsidR="00F81D7C" w:rsidRPr="00BF5C30" w:rsidRDefault="00F81D7C" w:rsidP="00F81D7C">
            <w:pPr>
              <w:pStyle w:val="Arial11Bold"/>
              <w:rPr>
                <w:rFonts w:cs="Arial"/>
              </w:rPr>
            </w:pPr>
            <w:r w:rsidRPr="002510FF">
              <w:rPr>
                <w:rFonts w:cs="Arial"/>
              </w:rPr>
              <w:t>Grid Forming Unit</w:t>
            </w:r>
          </w:p>
        </w:tc>
        <w:tc>
          <w:tcPr>
            <w:tcW w:w="6634" w:type="dxa"/>
          </w:tcPr>
          <w:p w14:paraId="494DE497" w14:textId="6B458BD3" w:rsidR="00F81D7C" w:rsidRPr="00BF5C30" w:rsidRDefault="00F81D7C" w:rsidP="00F81D7C">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F81D7C" w:rsidRPr="007E0B31" w14:paraId="456B70AD" w14:textId="77777777" w:rsidTr="00C938B9">
        <w:trPr>
          <w:cantSplit/>
        </w:trPr>
        <w:tc>
          <w:tcPr>
            <w:tcW w:w="2884" w:type="dxa"/>
          </w:tcPr>
          <w:p w14:paraId="5CDD4F61" w14:textId="4CE4ACED" w:rsidR="00F81D7C" w:rsidRPr="00BF5C30" w:rsidRDefault="00F81D7C" w:rsidP="00F81D7C">
            <w:pPr>
              <w:pStyle w:val="Arial11Bold"/>
              <w:rPr>
                <w:rFonts w:cs="Arial"/>
              </w:rPr>
            </w:pPr>
            <w:r w:rsidRPr="002510FF">
              <w:rPr>
                <w:rFonts w:cs="Arial"/>
              </w:rPr>
              <w:t>Grid Oscillation Value</w:t>
            </w:r>
          </w:p>
        </w:tc>
        <w:tc>
          <w:tcPr>
            <w:tcW w:w="6634" w:type="dxa"/>
          </w:tcPr>
          <w:p w14:paraId="313B279D" w14:textId="7BCAD896" w:rsidR="00F81D7C" w:rsidRPr="00BF5C30" w:rsidRDefault="00F81D7C" w:rsidP="00F81D7C">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F81D7C" w:rsidRPr="007E0B31" w14:paraId="66172056" w14:textId="77777777" w:rsidTr="00C938B9">
        <w:trPr>
          <w:cantSplit/>
        </w:trPr>
        <w:tc>
          <w:tcPr>
            <w:tcW w:w="2884" w:type="dxa"/>
          </w:tcPr>
          <w:p w14:paraId="44E3EB10" w14:textId="77777777" w:rsidR="00F81D7C" w:rsidRPr="007E0B31" w:rsidRDefault="00F81D7C" w:rsidP="00F81D7C">
            <w:pPr>
              <w:pStyle w:val="Arial11Bold"/>
              <w:rPr>
                <w:rFonts w:cs="Arial"/>
              </w:rPr>
            </w:pPr>
            <w:r w:rsidRPr="007E0B31">
              <w:rPr>
                <w:rFonts w:cs="Arial"/>
              </w:rPr>
              <w:t>Grid Supply Point</w:t>
            </w:r>
          </w:p>
        </w:tc>
        <w:tc>
          <w:tcPr>
            <w:tcW w:w="6634" w:type="dxa"/>
          </w:tcPr>
          <w:p w14:paraId="76BDB008" w14:textId="0EB7F897" w:rsidR="00F81D7C" w:rsidRPr="007E0B31" w:rsidRDefault="00F81D7C" w:rsidP="00F81D7C">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F81D7C" w:rsidRPr="007E0B31" w14:paraId="0AA8076E" w14:textId="77777777" w:rsidTr="00C938B9">
        <w:trPr>
          <w:cantSplit/>
        </w:trPr>
        <w:tc>
          <w:tcPr>
            <w:tcW w:w="2884" w:type="dxa"/>
          </w:tcPr>
          <w:p w14:paraId="20405FC8" w14:textId="77777777" w:rsidR="00F81D7C" w:rsidRPr="007E0B31" w:rsidRDefault="00F81D7C" w:rsidP="00F81D7C">
            <w:pPr>
              <w:pStyle w:val="Arial11Bold"/>
              <w:rPr>
                <w:rFonts w:cs="Arial"/>
              </w:rPr>
            </w:pPr>
            <w:r w:rsidRPr="007E0B31">
              <w:rPr>
                <w:rFonts w:cs="Arial"/>
              </w:rPr>
              <w:t>Group</w:t>
            </w:r>
          </w:p>
        </w:tc>
        <w:tc>
          <w:tcPr>
            <w:tcW w:w="6634" w:type="dxa"/>
          </w:tcPr>
          <w:p w14:paraId="60A73BA5" w14:textId="77777777" w:rsidR="00F81D7C" w:rsidRPr="007E0B31" w:rsidRDefault="00F81D7C" w:rsidP="00F81D7C">
            <w:pPr>
              <w:pStyle w:val="TableArial11"/>
              <w:rPr>
                <w:rFonts w:cs="Arial"/>
              </w:rPr>
            </w:pPr>
            <w:bookmarkStart w:id="38"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38"/>
          </w:p>
        </w:tc>
      </w:tr>
      <w:tr w:rsidR="00F81D7C" w:rsidRPr="0079139F" w14:paraId="5A25DA6A" w14:textId="77777777" w:rsidTr="00C938B9">
        <w:trPr>
          <w:cantSplit/>
        </w:trPr>
        <w:tc>
          <w:tcPr>
            <w:tcW w:w="2884" w:type="dxa"/>
          </w:tcPr>
          <w:p w14:paraId="704101E4" w14:textId="22CAEA65" w:rsidR="00F81D7C" w:rsidRPr="0079139F" w:rsidRDefault="00F81D7C" w:rsidP="00F81D7C">
            <w:pPr>
              <w:pStyle w:val="Arial11Bold"/>
              <w:rPr>
                <w:rFonts w:cs="Arial"/>
              </w:rPr>
            </w:pPr>
            <w:r w:rsidRPr="0079139F">
              <w:rPr>
                <w:rFonts w:cs="Arial"/>
              </w:rPr>
              <w:t>GSP Group</w:t>
            </w:r>
          </w:p>
        </w:tc>
        <w:tc>
          <w:tcPr>
            <w:tcW w:w="6634" w:type="dxa"/>
          </w:tcPr>
          <w:p w14:paraId="08F28004" w14:textId="5D8EEE7F" w:rsidR="00F81D7C" w:rsidRPr="0079139F" w:rsidRDefault="00F81D7C" w:rsidP="00F81D7C">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F81D7C" w:rsidRPr="007E0B31" w14:paraId="44F4F627" w14:textId="77777777" w:rsidTr="00C938B9">
        <w:trPr>
          <w:cantSplit/>
        </w:trPr>
        <w:tc>
          <w:tcPr>
            <w:tcW w:w="2884" w:type="dxa"/>
          </w:tcPr>
          <w:p w14:paraId="6B31BC4F" w14:textId="77777777" w:rsidR="00F81D7C" w:rsidRPr="007E0B31" w:rsidRDefault="00F81D7C" w:rsidP="00F81D7C">
            <w:pPr>
              <w:pStyle w:val="Arial11Bold"/>
              <w:rPr>
                <w:rFonts w:cs="Arial"/>
              </w:rPr>
            </w:pPr>
            <w:r w:rsidRPr="007E0B31">
              <w:rPr>
                <w:rFonts w:cs="Arial"/>
              </w:rPr>
              <w:t>Headroom</w:t>
            </w:r>
          </w:p>
        </w:tc>
        <w:tc>
          <w:tcPr>
            <w:tcW w:w="6634" w:type="dxa"/>
          </w:tcPr>
          <w:p w14:paraId="6E120920" w14:textId="77777777" w:rsidR="00F81D7C" w:rsidRPr="007E0B31" w:rsidRDefault="00F81D7C" w:rsidP="00F81D7C">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F81D7C" w:rsidRPr="007E0B31" w14:paraId="4AFF1172" w14:textId="77777777" w:rsidTr="00C938B9">
        <w:trPr>
          <w:cantSplit/>
        </w:trPr>
        <w:tc>
          <w:tcPr>
            <w:tcW w:w="2884" w:type="dxa"/>
          </w:tcPr>
          <w:p w14:paraId="049414CE" w14:textId="77777777" w:rsidR="00F81D7C" w:rsidRPr="007E0B31" w:rsidRDefault="00F81D7C" w:rsidP="00F81D7C">
            <w:pPr>
              <w:pStyle w:val="Arial11Bold"/>
              <w:rPr>
                <w:rFonts w:cs="Arial"/>
              </w:rPr>
            </w:pPr>
            <w:r w:rsidRPr="007E0B31">
              <w:rPr>
                <w:rFonts w:cs="Arial"/>
              </w:rPr>
              <w:t>High Frequency Response</w:t>
            </w:r>
          </w:p>
        </w:tc>
        <w:tc>
          <w:tcPr>
            <w:tcW w:w="6634" w:type="dxa"/>
          </w:tcPr>
          <w:p w14:paraId="3FEEE61F" w14:textId="0D8ECC66" w:rsidR="00F81D7C" w:rsidRPr="007E0B31" w:rsidRDefault="00F81D7C" w:rsidP="00F81D7C">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F81D7C" w:rsidRPr="007E0B31" w14:paraId="531CF8DE" w14:textId="77777777" w:rsidTr="00C938B9">
        <w:trPr>
          <w:cantSplit/>
        </w:trPr>
        <w:tc>
          <w:tcPr>
            <w:tcW w:w="2884" w:type="dxa"/>
          </w:tcPr>
          <w:p w14:paraId="364D289E" w14:textId="77777777" w:rsidR="00F81D7C" w:rsidRPr="007E0B31" w:rsidRDefault="00F81D7C" w:rsidP="00F81D7C">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F81D7C" w:rsidRPr="007E0B31" w14:paraId="552B3754" w14:textId="77777777" w:rsidTr="00C938B9">
        <w:trPr>
          <w:cantSplit/>
          <w:trHeight w:val="524"/>
        </w:trPr>
        <w:tc>
          <w:tcPr>
            <w:tcW w:w="2884" w:type="dxa"/>
          </w:tcPr>
          <w:p w14:paraId="243671CC" w14:textId="5CC5CA8B" w:rsidR="00F81D7C" w:rsidRPr="009D4B8D" w:rsidRDefault="00F81D7C" w:rsidP="00F81D7C">
            <w:pPr>
              <w:rPr>
                <w:b/>
                <w:bCs/>
              </w:rPr>
            </w:pPr>
            <w:r w:rsidRPr="009D4B8D">
              <w:rPr>
                <w:b/>
                <w:bCs/>
              </w:rPr>
              <w:t>Historic Frequency Data</w:t>
            </w:r>
          </w:p>
        </w:tc>
        <w:tc>
          <w:tcPr>
            <w:tcW w:w="6634" w:type="dxa"/>
          </w:tcPr>
          <w:p w14:paraId="57B851E9" w14:textId="6208BB5F" w:rsidR="00F81D7C" w:rsidRPr="009D4B8D" w:rsidRDefault="00F81D7C" w:rsidP="00F81D7C">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F81D7C" w:rsidRPr="007E0B31" w14:paraId="2295F8BF" w14:textId="77777777" w:rsidTr="00C938B9">
        <w:trPr>
          <w:cantSplit/>
        </w:trPr>
        <w:tc>
          <w:tcPr>
            <w:tcW w:w="2884" w:type="dxa"/>
          </w:tcPr>
          <w:p w14:paraId="19844254"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Houseload Operation</w:t>
            </w:r>
          </w:p>
        </w:tc>
        <w:tc>
          <w:tcPr>
            <w:tcW w:w="6634" w:type="dxa"/>
          </w:tcPr>
          <w:p w14:paraId="01F156A7"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F81D7C" w:rsidRPr="007E0B31" w14:paraId="65C3AC05" w14:textId="77777777" w:rsidTr="00C938B9">
        <w:trPr>
          <w:cantSplit/>
        </w:trPr>
        <w:tc>
          <w:tcPr>
            <w:tcW w:w="2884" w:type="dxa"/>
          </w:tcPr>
          <w:p w14:paraId="2B9920C4" w14:textId="21408506" w:rsidR="00F81D7C" w:rsidRPr="0042789A" w:rsidRDefault="00F81D7C" w:rsidP="00F81D7C">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F81D7C" w:rsidRPr="007E0B31" w:rsidRDefault="00F81D7C" w:rsidP="00F81D7C">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F81D7C" w:rsidRPr="007E0B31" w14:paraId="0D4BF63F" w14:textId="77777777" w:rsidTr="00C938B9">
        <w:trPr>
          <w:cantSplit/>
        </w:trPr>
        <w:tc>
          <w:tcPr>
            <w:tcW w:w="2884" w:type="dxa"/>
          </w:tcPr>
          <w:p w14:paraId="6E747414" w14:textId="77777777" w:rsidR="00F81D7C" w:rsidRPr="007E0B31" w:rsidRDefault="00F81D7C" w:rsidP="00F81D7C">
            <w:pPr>
              <w:pStyle w:val="Arial11Bold"/>
              <w:rPr>
                <w:rFonts w:cs="Arial"/>
              </w:rPr>
            </w:pPr>
            <w:r w:rsidRPr="007E0B31">
              <w:rPr>
                <w:rFonts w:cs="Arial"/>
              </w:rPr>
              <w:t>HV Connections</w:t>
            </w:r>
          </w:p>
        </w:tc>
        <w:tc>
          <w:tcPr>
            <w:tcW w:w="6634" w:type="dxa"/>
          </w:tcPr>
          <w:p w14:paraId="0496190F" w14:textId="2371BB67" w:rsidR="00F81D7C" w:rsidRPr="007E0B31" w:rsidRDefault="00F81D7C" w:rsidP="00F81D7C">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F81D7C" w:rsidRPr="007E0B31" w14:paraId="18D79B61" w14:textId="77777777" w:rsidTr="00C938B9">
        <w:trPr>
          <w:cantSplit/>
        </w:trPr>
        <w:tc>
          <w:tcPr>
            <w:tcW w:w="2884" w:type="dxa"/>
          </w:tcPr>
          <w:p w14:paraId="36327F4B"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F81D7C" w:rsidRPr="007E0B31" w14:paraId="41B039F0" w14:textId="77777777" w:rsidTr="00C938B9">
        <w:trPr>
          <w:cantSplit/>
        </w:trPr>
        <w:tc>
          <w:tcPr>
            <w:tcW w:w="2884" w:type="dxa"/>
          </w:tcPr>
          <w:p w14:paraId="2270971B"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F81D7C" w:rsidRPr="007E0B31" w:rsidRDefault="00F81D7C" w:rsidP="00F81D7C">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F81D7C" w:rsidRPr="007E0B31" w14:paraId="50416B33" w14:textId="77777777" w:rsidTr="00C938B9">
        <w:trPr>
          <w:cantSplit/>
        </w:trPr>
        <w:tc>
          <w:tcPr>
            <w:tcW w:w="2884" w:type="dxa"/>
          </w:tcPr>
          <w:p w14:paraId="20AB8CFF"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F81D7C" w:rsidRPr="007E0B31" w:rsidRDefault="00F81D7C" w:rsidP="00F81D7C">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F81D7C" w:rsidRPr="007E0B31" w14:paraId="1C094FB8" w14:textId="77777777" w:rsidTr="00C938B9">
        <w:trPr>
          <w:cantSplit/>
        </w:trPr>
        <w:tc>
          <w:tcPr>
            <w:tcW w:w="2884" w:type="dxa"/>
          </w:tcPr>
          <w:p w14:paraId="78BA74BE"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F81D7C" w:rsidRPr="007E0B31" w14:paraId="1593983F" w14:textId="77777777" w:rsidTr="00C938B9">
        <w:trPr>
          <w:cantSplit/>
        </w:trPr>
        <w:tc>
          <w:tcPr>
            <w:tcW w:w="2884" w:type="dxa"/>
          </w:tcPr>
          <w:p w14:paraId="2C43FD7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F81D7C" w:rsidRPr="007E0B31" w:rsidRDefault="00F81D7C" w:rsidP="00F81D7C">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F81D7C" w:rsidRPr="007E0B31" w14:paraId="19165DC7" w14:textId="77777777" w:rsidTr="00C938B9">
        <w:trPr>
          <w:cantSplit/>
        </w:trPr>
        <w:tc>
          <w:tcPr>
            <w:tcW w:w="2884" w:type="dxa"/>
          </w:tcPr>
          <w:p w14:paraId="5A44655A"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F81D7C" w:rsidRPr="007E0B31" w:rsidRDefault="00F81D7C" w:rsidP="00F81D7C">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F81D7C" w:rsidRPr="007E0B31" w14:paraId="2D98393C" w14:textId="77777777" w:rsidTr="00C938B9">
        <w:trPr>
          <w:cantSplit/>
        </w:trPr>
        <w:tc>
          <w:tcPr>
            <w:tcW w:w="2884" w:type="dxa"/>
          </w:tcPr>
          <w:p w14:paraId="0863E908" w14:textId="77777777" w:rsidR="00F81D7C" w:rsidRPr="007E0B31" w:rsidRDefault="00F81D7C" w:rsidP="00F81D7C">
            <w:pPr>
              <w:pStyle w:val="Arial11Bold"/>
              <w:rPr>
                <w:rFonts w:cs="Arial"/>
              </w:rPr>
            </w:pPr>
            <w:r w:rsidRPr="007E0B31">
              <w:rPr>
                <w:rFonts w:cs="Arial"/>
              </w:rPr>
              <w:t>IEC</w:t>
            </w:r>
          </w:p>
        </w:tc>
        <w:tc>
          <w:tcPr>
            <w:tcW w:w="6634" w:type="dxa"/>
          </w:tcPr>
          <w:p w14:paraId="7BEF7CEB" w14:textId="77777777" w:rsidR="00F81D7C" w:rsidRPr="007E0B31" w:rsidRDefault="00F81D7C" w:rsidP="00F81D7C">
            <w:pPr>
              <w:pStyle w:val="TableArial11"/>
              <w:rPr>
                <w:rFonts w:cs="Arial"/>
              </w:rPr>
            </w:pPr>
            <w:r w:rsidRPr="007E0B31">
              <w:rPr>
                <w:rFonts w:cs="Arial"/>
              </w:rPr>
              <w:t>International Electrotechnical Commission.</w:t>
            </w:r>
          </w:p>
        </w:tc>
      </w:tr>
      <w:tr w:rsidR="00F81D7C" w:rsidRPr="007E0B31" w14:paraId="6C3D9361" w14:textId="77777777" w:rsidTr="00C938B9">
        <w:trPr>
          <w:cantSplit/>
        </w:trPr>
        <w:tc>
          <w:tcPr>
            <w:tcW w:w="2884" w:type="dxa"/>
          </w:tcPr>
          <w:p w14:paraId="43D881FF" w14:textId="77777777" w:rsidR="00F81D7C" w:rsidRPr="007E0B31" w:rsidRDefault="00F81D7C" w:rsidP="00F81D7C">
            <w:pPr>
              <w:pStyle w:val="Arial11Bold"/>
              <w:rPr>
                <w:rFonts w:cs="Arial"/>
              </w:rPr>
            </w:pPr>
            <w:r w:rsidRPr="007E0B31">
              <w:rPr>
                <w:rFonts w:cs="Arial"/>
              </w:rPr>
              <w:t>IEC Standard</w:t>
            </w:r>
          </w:p>
        </w:tc>
        <w:tc>
          <w:tcPr>
            <w:tcW w:w="6634" w:type="dxa"/>
          </w:tcPr>
          <w:p w14:paraId="63FFED40" w14:textId="77777777" w:rsidR="00F81D7C" w:rsidRPr="007E0B31" w:rsidRDefault="00F81D7C" w:rsidP="00F81D7C">
            <w:pPr>
              <w:pStyle w:val="TableArial11"/>
              <w:rPr>
                <w:rFonts w:cs="Arial"/>
              </w:rPr>
            </w:pPr>
            <w:r w:rsidRPr="007E0B31">
              <w:rPr>
                <w:rFonts w:cs="Arial"/>
              </w:rPr>
              <w:t>A standard approved by the International Electrotechnical Commission.</w:t>
            </w:r>
          </w:p>
        </w:tc>
      </w:tr>
      <w:tr w:rsidR="00F81D7C" w:rsidRPr="007E0B31" w14:paraId="05347EF0" w14:textId="77777777" w:rsidTr="00C938B9">
        <w:trPr>
          <w:cantSplit/>
        </w:trPr>
        <w:tc>
          <w:tcPr>
            <w:tcW w:w="2884" w:type="dxa"/>
          </w:tcPr>
          <w:p w14:paraId="114BD5FE" w14:textId="77777777" w:rsidR="00F81D7C" w:rsidRPr="007E0B31" w:rsidRDefault="00F81D7C" w:rsidP="00F81D7C">
            <w:pPr>
              <w:pStyle w:val="Arial11Bold"/>
              <w:rPr>
                <w:rFonts w:cs="Arial"/>
              </w:rPr>
            </w:pPr>
            <w:r w:rsidRPr="007E0B31">
              <w:rPr>
                <w:rFonts w:cs="Arial"/>
              </w:rPr>
              <w:t>Implementation Date</w:t>
            </w:r>
          </w:p>
        </w:tc>
        <w:tc>
          <w:tcPr>
            <w:tcW w:w="6634" w:type="dxa"/>
          </w:tcPr>
          <w:p w14:paraId="255D3E87" w14:textId="77777777" w:rsidR="00F81D7C" w:rsidRPr="007E0B31" w:rsidRDefault="00F81D7C" w:rsidP="00F81D7C">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F81D7C" w:rsidRPr="007E0B31" w14:paraId="7B49F661" w14:textId="77777777" w:rsidTr="00C938B9">
        <w:trPr>
          <w:cantSplit/>
        </w:trPr>
        <w:tc>
          <w:tcPr>
            <w:tcW w:w="2884" w:type="dxa"/>
          </w:tcPr>
          <w:p w14:paraId="49F67203" w14:textId="77777777" w:rsidR="00F81D7C" w:rsidRPr="007E0B31" w:rsidRDefault="00F81D7C" w:rsidP="00F81D7C">
            <w:pPr>
              <w:pStyle w:val="Arial11Bold"/>
              <w:rPr>
                <w:rFonts w:cs="Arial"/>
              </w:rPr>
            </w:pPr>
            <w:r w:rsidRPr="007E0B31">
              <w:rPr>
                <w:rFonts w:cs="Arial"/>
              </w:rPr>
              <w:t>Implementing Safety Co-ordinator</w:t>
            </w:r>
          </w:p>
        </w:tc>
        <w:tc>
          <w:tcPr>
            <w:tcW w:w="6634" w:type="dxa"/>
          </w:tcPr>
          <w:p w14:paraId="0E80B91B" w14:textId="77777777" w:rsidR="00F81D7C" w:rsidRPr="007E0B31" w:rsidRDefault="00F81D7C" w:rsidP="00F81D7C">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F81D7C" w:rsidRPr="007E0B31" w14:paraId="26018E72" w14:textId="77777777" w:rsidTr="00C938B9">
        <w:trPr>
          <w:cantSplit/>
        </w:trPr>
        <w:tc>
          <w:tcPr>
            <w:tcW w:w="2884" w:type="dxa"/>
          </w:tcPr>
          <w:p w14:paraId="5F7DE292" w14:textId="77777777" w:rsidR="00F81D7C" w:rsidRPr="007E0B31" w:rsidRDefault="00F81D7C" w:rsidP="00F81D7C">
            <w:pPr>
              <w:pStyle w:val="Arial11Bold"/>
              <w:rPr>
                <w:rFonts w:cs="Arial"/>
              </w:rPr>
            </w:pPr>
            <w:r w:rsidRPr="007E0B31">
              <w:rPr>
                <w:rFonts w:cs="Arial"/>
              </w:rPr>
              <w:t>Import Usable</w:t>
            </w:r>
          </w:p>
        </w:tc>
        <w:tc>
          <w:tcPr>
            <w:tcW w:w="6634" w:type="dxa"/>
          </w:tcPr>
          <w:p w14:paraId="7B69D446"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F81D7C" w:rsidRPr="007E0B31" w14:paraId="4287BA38" w14:textId="77777777" w:rsidTr="00C938B9">
        <w:trPr>
          <w:cantSplit/>
        </w:trPr>
        <w:tc>
          <w:tcPr>
            <w:tcW w:w="2884" w:type="dxa"/>
          </w:tcPr>
          <w:p w14:paraId="24C27F8F" w14:textId="77777777" w:rsidR="00F81D7C" w:rsidRPr="007E0B31" w:rsidRDefault="00F81D7C" w:rsidP="00F81D7C">
            <w:pPr>
              <w:pStyle w:val="Arial11Bold"/>
              <w:rPr>
                <w:rFonts w:cs="Arial"/>
              </w:rPr>
            </w:pPr>
            <w:r w:rsidRPr="007E0B31">
              <w:rPr>
                <w:rFonts w:cs="Arial"/>
              </w:rPr>
              <w:t>Incident Centre</w:t>
            </w:r>
          </w:p>
        </w:tc>
        <w:tc>
          <w:tcPr>
            <w:tcW w:w="6634" w:type="dxa"/>
          </w:tcPr>
          <w:p w14:paraId="54A46A1D" w14:textId="72BD2A9D" w:rsidR="00F81D7C" w:rsidRPr="007E0B31" w:rsidRDefault="00F81D7C" w:rsidP="00F81D7C">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F81D7C" w:rsidRPr="007E0B31" w14:paraId="541F315D" w14:textId="77777777" w:rsidTr="00C938B9">
        <w:trPr>
          <w:cantSplit/>
        </w:trPr>
        <w:tc>
          <w:tcPr>
            <w:tcW w:w="2884" w:type="dxa"/>
          </w:tcPr>
          <w:p w14:paraId="6BFFCE75" w14:textId="77777777" w:rsidR="00F81D7C" w:rsidRPr="007E0B31" w:rsidRDefault="00F81D7C" w:rsidP="00F81D7C">
            <w:pPr>
              <w:pStyle w:val="Arial11Bold"/>
              <w:rPr>
                <w:rFonts w:cs="Arial"/>
              </w:rPr>
            </w:pPr>
            <w:r w:rsidRPr="007E0B31">
              <w:rPr>
                <w:rFonts w:cs="Arial"/>
              </w:rPr>
              <w:t>Independent Back-Up Protection</w:t>
            </w:r>
          </w:p>
        </w:tc>
        <w:tc>
          <w:tcPr>
            <w:tcW w:w="6634" w:type="dxa"/>
          </w:tcPr>
          <w:p w14:paraId="4FA04FB8" w14:textId="77777777" w:rsidR="00F81D7C" w:rsidRPr="007E0B31" w:rsidRDefault="00F81D7C" w:rsidP="00F81D7C">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F81D7C" w:rsidRPr="007E0B31" w14:paraId="272081DF" w14:textId="77777777" w:rsidTr="00C938B9">
        <w:trPr>
          <w:cantSplit/>
        </w:trPr>
        <w:tc>
          <w:tcPr>
            <w:tcW w:w="2884" w:type="dxa"/>
          </w:tcPr>
          <w:p w14:paraId="4BB5AFBA" w14:textId="77777777" w:rsidR="00F81D7C" w:rsidRPr="007E0B31" w:rsidRDefault="00F81D7C" w:rsidP="00F81D7C">
            <w:pPr>
              <w:pStyle w:val="Arial11Bold"/>
              <w:rPr>
                <w:rFonts w:cs="Arial"/>
              </w:rPr>
            </w:pPr>
            <w:r w:rsidRPr="007E0B31">
              <w:rPr>
                <w:rFonts w:cs="Arial"/>
              </w:rPr>
              <w:t>Independent Main Protection</w:t>
            </w:r>
          </w:p>
        </w:tc>
        <w:tc>
          <w:tcPr>
            <w:tcW w:w="6634" w:type="dxa"/>
          </w:tcPr>
          <w:p w14:paraId="14233E7A" w14:textId="77777777" w:rsidR="00F81D7C" w:rsidRPr="007E0B31" w:rsidRDefault="00F81D7C" w:rsidP="00F81D7C">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F81D7C" w:rsidRPr="007E0B31" w14:paraId="0DA774CA" w14:textId="77777777" w:rsidTr="00C938B9">
        <w:trPr>
          <w:cantSplit/>
        </w:trPr>
        <w:tc>
          <w:tcPr>
            <w:tcW w:w="2884" w:type="dxa"/>
          </w:tcPr>
          <w:p w14:paraId="252320A7" w14:textId="77777777" w:rsidR="00F81D7C" w:rsidRPr="007E0B31" w:rsidRDefault="00F81D7C" w:rsidP="00F81D7C">
            <w:pPr>
              <w:pStyle w:val="Arial11Bold"/>
              <w:rPr>
                <w:rFonts w:cs="Arial"/>
              </w:rPr>
            </w:pPr>
            <w:r w:rsidRPr="007E0B31">
              <w:rPr>
                <w:rFonts w:cs="Arial"/>
              </w:rPr>
              <w:t>Indicated Constraint Boundary Margin</w:t>
            </w:r>
          </w:p>
        </w:tc>
        <w:tc>
          <w:tcPr>
            <w:tcW w:w="6634" w:type="dxa"/>
          </w:tcPr>
          <w:p w14:paraId="4FA87BF0" w14:textId="77777777" w:rsidR="00F81D7C" w:rsidRPr="007E0B31" w:rsidRDefault="00F81D7C" w:rsidP="00F81D7C">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F81D7C" w:rsidRPr="007E0B31" w14:paraId="61863565" w14:textId="77777777" w:rsidTr="00C938B9">
        <w:trPr>
          <w:cantSplit/>
        </w:trPr>
        <w:tc>
          <w:tcPr>
            <w:tcW w:w="2884" w:type="dxa"/>
          </w:tcPr>
          <w:p w14:paraId="6C38319C" w14:textId="77777777" w:rsidR="00F81D7C" w:rsidRPr="007E0B31" w:rsidRDefault="00F81D7C" w:rsidP="00F81D7C">
            <w:pPr>
              <w:pStyle w:val="Arial11Bold"/>
              <w:rPr>
                <w:rFonts w:cs="Arial"/>
              </w:rPr>
            </w:pPr>
            <w:r w:rsidRPr="007E0B31">
              <w:rPr>
                <w:rFonts w:cs="Arial"/>
              </w:rPr>
              <w:t>Indicated Imbalance</w:t>
            </w:r>
          </w:p>
        </w:tc>
        <w:tc>
          <w:tcPr>
            <w:tcW w:w="6634" w:type="dxa"/>
          </w:tcPr>
          <w:p w14:paraId="42D431C5" w14:textId="77777777" w:rsidR="00F81D7C" w:rsidRPr="007E0B31" w:rsidRDefault="00F81D7C" w:rsidP="00F81D7C">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F81D7C" w:rsidRPr="007E0B31" w14:paraId="15FAF20B" w14:textId="77777777" w:rsidTr="00C938B9">
        <w:trPr>
          <w:cantSplit/>
        </w:trPr>
        <w:tc>
          <w:tcPr>
            <w:tcW w:w="2884" w:type="dxa"/>
          </w:tcPr>
          <w:p w14:paraId="74BB53EE" w14:textId="77777777" w:rsidR="00F81D7C" w:rsidRPr="007E0B31" w:rsidRDefault="00F81D7C" w:rsidP="00F81D7C">
            <w:pPr>
              <w:pStyle w:val="Arial11Bold"/>
              <w:rPr>
                <w:rFonts w:cs="Arial"/>
              </w:rPr>
            </w:pPr>
            <w:r w:rsidRPr="007E0B31">
              <w:rPr>
                <w:rFonts w:cs="Arial"/>
              </w:rPr>
              <w:t>Indicated Margin</w:t>
            </w:r>
          </w:p>
        </w:tc>
        <w:tc>
          <w:tcPr>
            <w:tcW w:w="6634" w:type="dxa"/>
          </w:tcPr>
          <w:p w14:paraId="518FD569" w14:textId="77777777" w:rsidR="00F81D7C" w:rsidRPr="007E0B31" w:rsidRDefault="00F81D7C" w:rsidP="00F81D7C">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F81D7C" w:rsidRPr="007E0B31" w14:paraId="2A3705DD" w14:textId="77777777" w:rsidTr="00C938B9">
        <w:trPr>
          <w:cantSplit/>
        </w:trPr>
        <w:tc>
          <w:tcPr>
            <w:tcW w:w="2884" w:type="dxa"/>
          </w:tcPr>
          <w:p w14:paraId="421C3788" w14:textId="0C240CCC" w:rsidR="00F81D7C" w:rsidRPr="00051DEE" w:rsidRDefault="00F81D7C" w:rsidP="00F81D7C">
            <w:pPr>
              <w:pStyle w:val="Arial11Bold"/>
              <w:rPr>
                <w:rFonts w:cs="Arial"/>
              </w:rPr>
            </w:pPr>
            <w:r w:rsidRPr="002510FF">
              <w:rPr>
                <w:rFonts w:cs="Arial"/>
              </w:rPr>
              <w:t>Inertia Constant H</w:t>
            </w:r>
          </w:p>
        </w:tc>
        <w:tc>
          <w:tcPr>
            <w:tcW w:w="6634" w:type="dxa"/>
          </w:tcPr>
          <w:p w14:paraId="4F8B332C" w14:textId="5E0BA062"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MWsec/MVA. </w:t>
            </w:r>
          </w:p>
        </w:tc>
      </w:tr>
      <w:tr w:rsidR="00F81D7C" w:rsidRPr="007E0B31" w14:paraId="38E6BE11" w14:textId="77777777" w:rsidTr="00C938B9">
        <w:trPr>
          <w:cantSplit/>
        </w:trPr>
        <w:tc>
          <w:tcPr>
            <w:tcW w:w="2884" w:type="dxa"/>
          </w:tcPr>
          <w:p w14:paraId="536C7300" w14:textId="7F14CB3B" w:rsidR="00F81D7C" w:rsidRPr="00051DEE" w:rsidRDefault="00F81D7C" w:rsidP="00F81D7C">
            <w:pPr>
              <w:pStyle w:val="Arial11Bold"/>
              <w:rPr>
                <w:rFonts w:cs="Arial"/>
              </w:rPr>
            </w:pPr>
            <w:r w:rsidRPr="002510FF">
              <w:rPr>
                <w:rFonts w:cs="Arial"/>
              </w:rPr>
              <w:t>Inertia Constant He</w:t>
            </w:r>
          </w:p>
        </w:tc>
        <w:tc>
          <w:tcPr>
            <w:tcW w:w="6634" w:type="dxa"/>
          </w:tcPr>
          <w:p w14:paraId="0284BA2B" w14:textId="5BC58B65"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MWsec/MVA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06122C" w14:paraId="1F522BD9" w14:textId="77777777" w:rsidTr="00C938B9">
        <w:trPr>
          <w:cantSplit/>
          <w:trHeight w:val="300"/>
        </w:trPr>
        <w:tc>
          <w:tcPr>
            <w:tcW w:w="2884" w:type="dxa"/>
          </w:tcPr>
          <w:p w14:paraId="3312F34D" w14:textId="5F857A9C" w:rsidR="55EF09DB" w:rsidRDefault="55EF09DB" w:rsidP="004E64E8">
            <w:pPr>
              <w:pStyle w:val="Arial11Bold"/>
              <w:rPr>
                <w:rFonts w:cs="Arial"/>
              </w:rPr>
            </w:pPr>
            <w:r w:rsidRPr="38E6A229">
              <w:rPr>
                <w:rFonts w:cs="Arial"/>
              </w:rPr>
              <w:t>Information Request Notice</w:t>
            </w:r>
          </w:p>
        </w:tc>
        <w:tc>
          <w:tcPr>
            <w:tcW w:w="6634" w:type="dxa"/>
          </w:tcPr>
          <w:p w14:paraId="16199E67" w14:textId="4E9E0873" w:rsidR="55EF09DB" w:rsidRDefault="55EF09DB" w:rsidP="004E64E8">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w:t>
            </w:r>
            <w:r w:rsidR="58B61177" w:rsidRPr="38E6A229">
              <w:rPr>
                <w:rFonts w:cs="Arial"/>
              </w:rPr>
              <w:t xml:space="preserve"> </w:t>
            </w:r>
            <w:r w:rsidR="33247ABB" w:rsidRPr="38E6A229">
              <w:rPr>
                <w:rFonts w:cs="Arial"/>
              </w:rPr>
              <w:t>requirements</w:t>
            </w:r>
            <w:r w:rsidR="58B61177" w:rsidRPr="38E6A229">
              <w:rPr>
                <w:rFonts w:cs="Arial"/>
              </w:rPr>
              <w:t xml:space="preserve"> for relevant information in accordance with section 172 of the Energy Act 2023. This will be prepared in accordance with </w:t>
            </w:r>
            <w:r w:rsidR="58B61177" w:rsidRPr="38E6A229">
              <w:rPr>
                <w:rFonts w:cs="Arial"/>
                <w:b/>
                <w:bCs/>
              </w:rPr>
              <w:t xml:space="preserve">The Company’s </w:t>
            </w:r>
            <w:r w:rsidR="58B61177" w:rsidRPr="004E64E8">
              <w:rPr>
                <w:rFonts w:cs="Arial"/>
              </w:rPr>
              <w:t>published</w:t>
            </w:r>
            <w:r w:rsidR="11F65E1A" w:rsidRPr="38E6A229">
              <w:rPr>
                <w:rFonts w:cs="Arial"/>
              </w:rPr>
              <w:t xml:space="preserve"> </w:t>
            </w:r>
            <w:r w:rsidR="11F65E1A" w:rsidRPr="38E6A229">
              <w:rPr>
                <w:rFonts w:cs="Arial"/>
                <w:b/>
                <w:bCs/>
              </w:rPr>
              <w:t>Information Request Statement.</w:t>
            </w:r>
          </w:p>
        </w:tc>
      </w:tr>
      <w:tr w:rsidR="0006122C" w14:paraId="6F4F0FC0" w14:textId="77777777" w:rsidTr="00C938B9">
        <w:trPr>
          <w:cantSplit/>
          <w:trHeight w:val="300"/>
        </w:trPr>
        <w:tc>
          <w:tcPr>
            <w:tcW w:w="2884" w:type="dxa"/>
          </w:tcPr>
          <w:p w14:paraId="1362A4BC" w14:textId="758E48D1" w:rsidR="2B0C7085" w:rsidRDefault="2B0C7085" w:rsidP="004E64E8">
            <w:pPr>
              <w:pStyle w:val="Arial11Bold"/>
              <w:rPr>
                <w:rFonts w:cs="Arial"/>
              </w:rPr>
            </w:pPr>
            <w:r w:rsidRPr="38E6A229">
              <w:rPr>
                <w:rFonts w:cs="Arial"/>
              </w:rPr>
              <w:t>Information Request Statement</w:t>
            </w:r>
          </w:p>
        </w:tc>
        <w:tc>
          <w:tcPr>
            <w:tcW w:w="6634" w:type="dxa"/>
          </w:tcPr>
          <w:p w14:paraId="1C2BEEB4" w14:textId="7A39A0C1" w:rsidR="2B0C7085" w:rsidRDefault="2B0C7085" w:rsidP="004E64E8">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ESO</w:t>
            </w:r>
            <w:r w:rsidR="17EB3B65" w:rsidRPr="38E6A229">
              <w:rPr>
                <w:rFonts w:cs="Arial"/>
                <w:b/>
                <w:bCs/>
              </w:rPr>
              <w:t xml:space="preserve"> Licence </w:t>
            </w:r>
            <w:r w:rsidR="17EB3B65" w:rsidRPr="38E6A229">
              <w:rPr>
                <w:rFonts w:cs="Arial"/>
              </w:rPr>
              <w:t xml:space="preserve">and </w:t>
            </w:r>
            <w:r w:rsidR="17EB3B65" w:rsidRPr="38E6A229">
              <w:rPr>
                <w:rFonts w:cs="Arial"/>
                <w:b/>
                <w:bCs/>
              </w:rPr>
              <w:t>GSP Licence</w:t>
            </w:r>
            <w:r w:rsidR="17EB3B65" w:rsidRPr="38E6A229">
              <w:rPr>
                <w:rFonts w:cs="Arial"/>
              </w:rPr>
              <w:t xml:space="preserve">, setting out the process that </w:t>
            </w:r>
            <w:r w:rsidR="17EB3B65" w:rsidRPr="38E6A229">
              <w:rPr>
                <w:rFonts w:cs="Arial"/>
                <w:b/>
                <w:bCs/>
              </w:rPr>
              <w:t>The Company</w:t>
            </w:r>
            <w:r w:rsidR="17EB3B65" w:rsidRPr="38E6A229">
              <w:rPr>
                <w:rFonts w:cs="Arial"/>
              </w:rPr>
              <w:t xml:space="preserve"> will follow when requesting information from </w:t>
            </w:r>
            <w:r w:rsidR="54CC1DDF" w:rsidRPr="38E6A229">
              <w:rPr>
                <w:rFonts w:cs="Arial"/>
              </w:rPr>
              <w:t>relevant</w:t>
            </w:r>
            <w:r w:rsidR="17EB3B65" w:rsidRPr="38E6A229">
              <w:rPr>
                <w:rFonts w:cs="Arial"/>
              </w:rPr>
              <w:t xml:space="preserve"> parties by the issue of an </w:t>
            </w:r>
            <w:r w:rsidR="4C21190C" w:rsidRPr="38E6A229">
              <w:rPr>
                <w:rFonts w:cs="Arial"/>
                <w:b/>
                <w:bCs/>
              </w:rPr>
              <w:t>Information Request Notice.</w:t>
            </w:r>
          </w:p>
        </w:tc>
      </w:tr>
      <w:tr w:rsidR="00F81D7C" w:rsidRPr="007E0B31" w14:paraId="5D104123" w14:textId="77777777" w:rsidTr="00C938B9">
        <w:trPr>
          <w:cantSplit/>
        </w:trPr>
        <w:tc>
          <w:tcPr>
            <w:tcW w:w="2884" w:type="dxa"/>
          </w:tcPr>
          <w:p w14:paraId="57243BC1" w14:textId="77777777" w:rsidR="00F81D7C" w:rsidRPr="007E0B31" w:rsidRDefault="00F81D7C" w:rsidP="00F81D7C">
            <w:pPr>
              <w:pStyle w:val="Arial11Bold"/>
              <w:rPr>
                <w:rFonts w:cs="Arial"/>
              </w:rPr>
            </w:pPr>
            <w:r w:rsidRPr="007E0B31">
              <w:rPr>
                <w:rFonts w:cs="Arial"/>
              </w:rPr>
              <w:t>Installation Document</w:t>
            </w:r>
          </w:p>
        </w:tc>
        <w:tc>
          <w:tcPr>
            <w:tcW w:w="6634" w:type="dxa"/>
          </w:tcPr>
          <w:p w14:paraId="241537F4" w14:textId="77777777" w:rsidR="00F81D7C" w:rsidRPr="007E0B31" w:rsidRDefault="00F81D7C" w:rsidP="00F81D7C">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F81D7C" w:rsidRPr="007E0B31" w14:paraId="1F945CAA" w14:textId="77777777" w:rsidTr="00C938B9">
        <w:trPr>
          <w:cantSplit/>
        </w:trPr>
        <w:tc>
          <w:tcPr>
            <w:tcW w:w="2884" w:type="dxa"/>
          </w:tcPr>
          <w:p w14:paraId="539FD014" w14:textId="77777777" w:rsidR="00F81D7C" w:rsidRPr="007E0B31" w:rsidRDefault="00F81D7C" w:rsidP="00F81D7C">
            <w:pPr>
              <w:pStyle w:val="Arial11Bold"/>
              <w:rPr>
                <w:rFonts w:cs="Arial"/>
              </w:rPr>
            </w:pPr>
            <w:r w:rsidRPr="007E0B31">
              <w:rPr>
                <w:rFonts w:cs="Arial"/>
              </w:rPr>
              <w:t>Instructor Facilities</w:t>
            </w:r>
          </w:p>
        </w:tc>
        <w:tc>
          <w:tcPr>
            <w:tcW w:w="6634" w:type="dxa"/>
          </w:tcPr>
          <w:p w14:paraId="34FE6C7A" w14:textId="77777777" w:rsidR="00F81D7C" w:rsidRPr="007E0B31" w:rsidRDefault="00F81D7C" w:rsidP="00F81D7C">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F81D7C" w:rsidRPr="007E0B31" w14:paraId="2377D659" w14:textId="77777777" w:rsidTr="00C938B9">
        <w:trPr>
          <w:cantSplit/>
        </w:trPr>
        <w:tc>
          <w:tcPr>
            <w:tcW w:w="2884" w:type="dxa"/>
          </w:tcPr>
          <w:p w14:paraId="19B39F28" w14:textId="77777777" w:rsidR="00F81D7C" w:rsidRPr="007E0B31" w:rsidRDefault="00F81D7C" w:rsidP="00F81D7C">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F81D7C" w:rsidRPr="007E0B31" w:rsidRDefault="00F81D7C" w:rsidP="00F81D7C">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F81D7C" w:rsidRPr="007E0B31" w14:paraId="477F8729" w14:textId="77777777" w:rsidTr="00C938B9">
        <w:trPr>
          <w:cantSplit/>
        </w:trPr>
        <w:tc>
          <w:tcPr>
            <w:tcW w:w="2884" w:type="dxa"/>
          </w:tcPr>
          <w:p w14:paraId="4766D9CA" w14:textId="77777777" w:rsidR="00F81D7C" w:rsidRPr="007E0B31" w:rsidRDefault="00F81D7C" w:rsidP="00F81D7C">
            <w:pPr>
              <w:pStyle w:val="Arial11Bold"/>
              <w:rPr>
                <w:rFonts w:cs="Arial"/>
              </w:rPr>
            </w:pPr>
            <w:r w:rsidRPr="007E0B31">
              <w:rPr>
                <w:rFonts w:cs="Arial"/>
              </w:rPr>
              <w:t>Intellectual Property" or "IPRs</w:t>
            </w:r>
          </w:p>
        </w:tc>
        <w:tc>
          <w:tcPr>
            <w:tcW w:w="6634" w:type="dxa"/>
          </w:tcPr>
          <w:p w14:paraId="4FBE02D5" w14:textId="77777777" w:rsidR="00F81D7C" w:rsidRPr="007E0B31" w:rsidRDefault="00F81D7C" w:rsidP="00F81D7C">
            <w:pPr>
              <w:pStyle w:val="TableArial11"/>
              <w:rPr>
                <w:rFonts w:cs="Arial"/>
              </w:rPr>
            </w:pPr>
            <w:r w:rsidRPr="007E0B31">
              <w:rPr>
                <w:rFonts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F81D7C" w:rsidRPr="007E0B31" w14:paraId="4EF3A882" w14:textId="77777777" w:rsidTr="00C938B9">
        <w:trPr>
          <w:cantSplit/>
        </w:trPr>
        <w:tc>
          <w:tcPr>
            <w:tcW w:w="2884" w:type="dxa"/>
          </w:tcPr>
          <w:p w14:paraId="5A3DE7CB" w14:textId="647F140D" w:rsidR="00F81D7C" w:rsidRPr="007E0B31" w:rsidRDefault="00F81D7C" w:rsidP="00F81D7C">
            <w:pPr>
              <w:pStyle w:val="Arial11Bold"/>
              <w:rPr>
                <w:rFonts w:cs="Arial"/>
              </w:rPr>
            </w:pPr>
            <w:r>
              <w:rPr>
                <w:rFonts w:cs="Arial"/>
              </w:rPr>
              <w:t>Interconnector</w:t>
            </w:r>
          </w:p>
        </w:tc>
        <w:tc>
          <w:tcPr>
            <w:tcW w:w="6634" w:type="dxa"/>
          </w:tcPr>
          <w:p w14:paraId="13F23BFA" w14:textId="74CDDFA8" w:rsidR="00F81D7C" w:rsidRPr="007E0B31" w:rsidRDefault="00F81D7C" w:rsidP="00F81D7C">
            <w:pPr>
              <w:pStyle w:val="TableArial11"/>
              <w:rPr>
                <w:rFonts w:cs="Arial"/>
              </w:rPr>
            </w:pPr>
            <w:r>
              <w:rPr>
                <w:rFonts w:cs="Arial"/>
              </w:rPr>
              <w:t xml:space="preserve">as defined in the </w:t>
            </w:r>
            <w:r w:rsidRPr="00E71BE7">
              <w:rPr>
                <w:rFonts w:cs="Arial"/>
                <w:b/>
                <w:bCs/>
              </w:rPr>
              <w:t>BSC</w:t>
            </w:r>
          </w:p>
        </w:tc>
      </w:tr>
      <w:tr w:rsidR="00F81D7C" w:rsidRPr="007E0B31" w14:paraId="2FCFAD31" w14:textId="77777777" w:rsidTr="00C938B9">
        <w:trPr>
          <w:cantSplit/>
        </w:trPr>
        <w:tc>
          <w:tcPr>
            <w:tcW w:w="2884" w:type="dxa"/>
          </w:tcPr>
          <w:p w14:paraId="02710B50" w14:textId="77777777" w:rsidR="00F81D7C" w:rsidRPr="007E0B31" w:rsidRDefault="00F81D7C" w:rsidP="00F81D7C">
            <w:pPr>
              <w:pStyle w:val="Arial11Bold"/>
              <w:rPr>
                <w:rFonts w:cs="Arial"/>
              </w:rPr>
            </w:pPr>
            <w:r w:rsidRPr="007E0B31">
              <w:rPr>
                <w:rFonts w:cs="Arial"/>
              </w:rPr>
              <w:t>Interconnection Agreement</w:t>
            </w:r>
          </w:p>
        </w:tc>
        <w:tc>
          <w:tcPr>
            <w:tcW w:w="6634" w:type="dxa"/>
          </w:tcPr>
          <w:p w14:paraId="45CBA041" w14:textId="5E18B7DA" w:rsidR="00F81D7C" w:rsidRPr="007E0B31" w:rsidRDefault="00F81D7C" w:rsidP="00F81D7C">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F81D7C" w:rsidRPr="007E0B31" w14:paraId="2BC48186" w14:textId="77777777" w:rsidTr="00C938B9">
        <w:trPr>
          <w:cantSplit/>
        </w:trPr>
        <w:tc>
          <w:tcPr>
            <w:tcW w:w="2884" w:type="dxa"/>
          </w:tcPr>
          <w:p w14:paraId="4D33F788" w14:textId="77777777" w:rsidR="00F81D7C" w:rsidRPr="007E0B31" w:rsidRDefault="00F81D7C" w:rsidP="00F81D7C">
            <w:pPr>
              <w:pStyle w:val="Arial11Bold"/>
              <w:rPr>
                <w:rFonts w:cs="Arial"/>
              </w:rPr>
            </w:pPr>
            <w:r w:rsidRPr="007E0B31">
              <w:rPr>
                <w:rFonts w:cs="Arial"/>
              </w:rPr>
              <w:t>Interconnector Export Capacity</w:t>
            </w:r>
          </w:p>
        </w:tc>
        <w:tc>
          <w:tcPr>
            <w:tcW w:w="6634" w:type="dxa"/>
          </w:tcPr>
          <w:p w14:paraId="5DAC083A"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F81D7C" w:rsidRPr="007E0B31" w14:paraId="4FF599B1" w14:textId="77777777" w:rsidTr="00C938B9">
        <w:trPr>
          <w:cantSplit/>
        </w:trPr>
        <w:tc>
          <w:tcPr>
            <w:tcW w:w="2884" w:type="dxa"/>
          </w:tcPr>
          <w:p w14:paraId="2CA9AD19" w14:textId="77777777" w:rsidR="00F81D7C" w:rsidRPr="007E0B31" w:rsidRDefault="00F81D7C" w:rsidP="00F81D7C">
            <w:pPr>
              <w:pStyle w:val="Arial11Bold"/>
              <w:rPr>
                <w:rFonts w:cs="Arial"/>
              </w:rPr>
            </w:pPr>
            <w:r w:rsidRPr="007E0B31">
              <w:rPr>
                <w:rFonts w:cs="Arial"/>
              </w:rPr>
              <w:t>Interconnector Import Capacity</w:t>
            </w:r>
          </w:p>
        </w:tc>
        <w:tc>
          <w:tcPr>
            <w:tcW w:w="6634" w:type="dxa"/>
          </w:tcPr>
          <w:p w14:paraId="04627380"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F81D7C" w:rsidRPr="007E0B31" w14:paraId="2F3AEF1F" w14:textId="77777777" w:rsidTr="00C938B9">
        <w:trPr>
          <w:cantSplit/>
        </w:trPr>
        <w:tc>
          <w:tcPr>
            <w:tcW w:w="2884" w:type="dxa"/>
          </w:tcPr>
          <w:p w14:paraId="1C15EAE1" w14:textId="77777777" w:rsidR="00F81D7C" w:rsidRPr="007E0B31" w:rsidRDefault="00F81D7C" w:rsidP="00F81D7C">
            <w:pPr>
              <w:pStyle w:val="Arial11Bold"/>
              <w:rPr>
                <w:rFonts w:cs="Arial"/>
              </w:rPr>
            </w:pPr>
            <w:r w:rsidRPr="007E0B31">
              <w:rPr>
                <w:rFonts w:cs="Arial"/>
              </w:rPr>
              <w:t>Interconnector Owner</w:t>
            </w:r>
          </w:p>
        </w:tc>
        <w:tc>
          <w:tcPr>
            <w:tcW w:w="6634" w:type="dxa"/>
          </w:tcPr>
          <w:p w14:paraId="0FE06979" w14:textId="77777777" w:rsidR="00F81D7C" w:rsidRPr="007E0B31" w:rsidRDefault="00F81D7C" w:rsidP="00F81D7C">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F81D7C" w:rsidRPr="007E0B31" w14:paraId="5F6DFE69" w14:textId="77777777" w:rsidTr="00C938B9">
        <w:trPr>
          <w:cantSplit/>
        </w:trPr>
        <w:tc>
          <w:tcPr>
            <w:tcW w:w="2884" w:type="dxa"/>
          </w:tcPr>
          <w:p w14:paraId="15B5C003" w14:textId="0D8C61F6" w:rsidR="00F81D7C" w:rsidRPr="007E0B31" w:rsidRDefault="00F81D7C" w:rsidP="00F81D7C">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F81D7C" w:rsidRPr="007E0B31" w:rsidRDefault="00F81D7C" w:rsidP="00F81D7C">
            <w:pPr>
              <w:pStyle w:val="TableArial11"/>
              <w:rPr>
                <w:rFonts w:cs="Arial"/>
              </w:rPr>
            </w:pPr>
            <w:r>
              <w:rPr>
                <w:rFonts w:cs="Arial"/>
              </w:rPr>
              <w:t xml:space="preserve">Has </w:t>
            </w:r>
            <w:r w:rsidRPr="000D298D">
              <w:rPr>
                <w:rFonts w:cs="Arial"/>
              </w:rPr>
              <w:t>the meaning given to that term in section BC1.A.3.</w:t>
            </w:r>
          </w:p>
        </w:tc>
      </w:tr>
      <w:tr w:rsidR="00F81D7C" w:rsidRPr="007E0B31" w14:paraId="01748928" w14:textId="77777777" w:rsidTr="00C938B9">
        <w:trPr>
          <w:cantSplit/>
        </w:trPr>
        <w:tc>
          <w:tcPr>
            <w:tcW w:w="2884" w:type="dxa"/>
          </w:tcPr>
          <w:p w14:paraId="02F43987" w14:textId="77777777" w:rsidR="00F81D7C" w:rsidRPr="007E0B31" w:rsidRDefault="00F81D7C" w:rsidP="00F81D7C">
            <w:pPr>
              <w:pStyle w:val="Arial11Bold"/>
              <w:rPr>
                <w:rFonts w:cs="Arial"/>
              </w:rPr>
            </w:pPr>
            <w:r w:rsidRPr="007E0B31">
              <w:rPr>
                <w:rFonts w:cs="Arial"/>
              </w:rPr>
              <w:t>Interconnector User</w:t>
            </w:r>
          </w:p>
        </w:tc>
        <w:tc>
          <w:tcPr>
            <w:tcW w:w="6634" w:type="dxa"/>
          </w:tcPr>
          <w:p w14:paraId="6E4FAB89"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68EE5DBC" w14:textId="77777777" w:rsidTr="00C938B9">
        <w:trPr>
          <w:cantSplit/>
        </w:trPr>
        <w:tc>
          <w:tcPr>
            <w:tcW w:w="2884" w:type="dxa"/>
          </w:tcPr>
          <w:p w14:paraId="6EBE7A9A" w14:textId="77777777" w:rsidR="00F81D7C" w:rsidRPr="007E0B31" w:rsidRDefault="00F81D7C" w:rsidP="00F81D7C">
            <w:pPr>
              <w:pStyle w:val="Arial11Bold"/>
              <w:rPr>
                <w:rFonts w:cs="Arial"/>
              </w:rPr>
            </w:pPr>
            <w:r w:rsidRPr="007E0B31">
              <w:rPr>
                <w:rFonts w:cs="Arial"/>
              </w:rPr>
              <w:t>Interface Agreement</w:t>
            </w:r>
          </w:p>
        </w:tc>
        <w:tc>
          <w:tcPr>
            <w:tcW w:w="6634" w:type="dxa"/>
          </w:tcPr>
          <w:p w14:paraId="1C725332"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29BE3A79" w14:textId="77777777" w:rsidTr="00C938B9">
        <w:trPr>
          <w:cantSplit/>
        </w:trPr>
        <w:tc>
          <w:tcPr>
            <w:tcW w:w="2884" w:type="dxa"/>
          </w:tcPr>
          <w:p w14:paraId="1B8ED475" w14:textId="77777777" w:rsidR="00F81D7C" w:rsidRPr="007E0B31" w:rsidRDefault="00F81D7C" w:rsidP="00F81D7C">
            <w:pPr>
              <w:pStyle w:val="Arial11Bold"/>
              <w:rPr>
                <w:rFonts w:cs="Arial"/>
                <w:highlight w:val="green"/>
              </w:rPr>
            </w:pPr>
            <w:r w:rsidRPr="007E0B31">
              <w:rPr>
                <w:rFonts w:cs="Arial"/>
              </w:rPr>
              <w:t>Interface Point</w:t>
            </w:r>
          </w:p>
        </w:tc>
        <w:tc>
          <w:tcPr>
            <w:tcW w:w="6634" w:type="dxa"/>
          </w:tcPr>
          <w:p w14:paraId="51795A34" w14:textId="77777777" w:rsidR="00F81D7C" w:rsidRPr="007E0B31" w:rsidRDefault="00F81D7C" w:rsidP="00F81D7C">
            <w:pPr>
              <w:pStyle w:val="TableArial11"/>
              <w:rPr>
                <w:rFonts w:cs="Arial"/>
              </w:rPr>
            </w:pPr>
            <w:r w:rsidRPr="007E0B31">
              <w:rPr>
                <w:rFonts w:cs="Arial"/>
              </w:rPr>
              <w:t>As the context admits or requires either;</w:t>
            </w:r>
          </w:p>
          <w:p w14:paraId="37866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F81D7C" w:rsidRPr="007E0B31" w14:paraId="2C6BEDD2" w14:textId="77777777" w:rsidTr="00C938B9">
        <w:trPr>
          <w:cantSplit/>
        </w:trPr>
        <w:tc>
          <w:tcPr>
            <w:tcW w:w="2884" w:type="dxa"/>
          </w:tcPr>
          <w:p w14:paraId="01D5FAC5" w14:textId="77777777" w:rsidR="00F81D7C" w:rsidRPr="007E0B31" w:rsidRDefault="00F81D7C" w:rsidP="00F81D7C">
            <w:pPr>
              <w:pStyle w:val="Arial11Bold"/>
              <w:rPr>
                <w:rFonts w:cs="Arial"/>
              </w:rPr>
            </w:pPr>
            <w:r w:rsidRPr="007E0B31">
              <w:rPr>
                <w:rFonts w:cs="Arial"/>
              </w:rPr>
              <w:t>Interface Point Capacity</w:t>
            </w:r>
          </w:p>
        </w:tc>
        <w:tc>
          <w:tcPr>
            <w:tcW w:w="6634" w:type="dxa"/>
          </w:tcPr>
          <w:p w14:paraId="0901FDA2" w14:textId="77777777" w:rsidR="00F81D7C" w:rsidRPr="007E0B31" w:rsidRDefault="00F81D7C" w:rsidP="00F81D7C">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F81D7C" w:rsidRPr="007E0B31" w14:paraId="4A82B3D9" w14:textId="77777777" w:rsidTr="00C938B9">
        <w:trPr>
          <w:cantSplit/>
        </w:trPr>
        <w:tc>
          <w:tcPr>
            <w:tcW w:w="2884" w:type="dxa"/>
          </w:tcPr>
          <w:p w14:paraId="438F6413" w14:textId="77777777" w:rsidR="00F81D7C" w:rsidRPr="007E0B31" w:rsidRDefault="00F81D7C" w:rsidP="00F81D7C">
            <w:pPr>
              <w:pStyle w:val="Arial11Bold"/>
              <w:rPr>
                <w:rFonts w:cs="Arial"/>
                <w:highlight w:val="green"/>
              </w:rPr>
            </w:pPr>
            <w:r w:rsidRPr="007E0B31">
              <w:rPr>
                <w:rFonts w:cs="Arial"/>
              </w:rPr>
              <w:t>Interface Point Target Voltage/Power factor</w:t>
            </w:r>
          </w:p>
        </w:tc>
        <w:tc>
          <w:tcPr>
            <w:tcW w:w="6634" w:type="dxa"/>
          </w:tcPr>
          <w:p w14:paraId="6EFF12D7" w14:textId="755218E8" w:rsidR="00F81D7C" w:rsidRPr="007E0B31" w:rsidRDefault="00F81D7C" w:rsidP="00F81D7C">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F81D7C" w:rsidRPr="007E0B31" w14:paraId="4E39EFE0" w14:textId="77777777" w:rsidTr="00C938B9">
        <w:trPr>
          <w:cantSplit/>
        </w:trPr>
        <w:tc>
          <w:tcPr>
            <w:tcW w:w="2884" w:type="dxa"/>
          </w:tcPr>
          <w:p w14:paraId="0F757B3C" w14:textId="6A5376A6" w:rsidR="00F81D7C" w:rsidRPr="007E0B31" w:rsidRDefault="00F81D7C" w:rsidP="00F81D7C">
            <w:pPr>
              <w:pStyle w:val="Arial11Bold"/>
              <w:rPr>
                <w:rFonts w:cs="Arial"/>
              </w:rPr>
            </w:pPr>
            <w:r w:rsidRPr="00636679">
              <w:rPr>
                <w:rFonts w:cs="Arial"/>
                <w:bCs/>
                <w:u w:val="single"/>
              </w:rPr>
              <w:t>Interim</w:t>
            </w:r>
            <w:r>
              <w:rPr>
                <w:rFonts w:cs="Arial"/>
                <w:bCs/>
                <w:u w:val="single"/>
              </w:rPr>
              <w:t>-</w:t>
            </w:r>
            <w:r w:rsidRPr="00636679">
              <w:rPr>
                <w:rFonts w:cs="Arial"/>
                <w:bCs/>
                <w:u w:val="single"/>
              </w:rPr>
              <w:t>Balancing Compliance Notification</w:t>
            </w:r>
          </w:p>
        </w:tc>
        <w:tc>
          <w:tcPr>
            <w:tcW w:w="6634" w:type="dxa"/>
          </w:tcPr>
          <w:p w14:paraId="1EFBB020" w14:textId="6DCA8A37" w:rsidR="00F81D7C" w:rsidRPr="00303C15" w:rsidRDefault="00F81D7C" w:rsidP="00F81D7C">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 xml:space="preserve">on or after </w:t>
            </w:r>
            <w:r w:rsidR="00143B77">
              <w:rPr>
                <w:rFonts w:cs="Arial"/>
              </w:rPr>
              <w:t>05</w:t>
            </w:r>
            <w:r>
              <w:rPr>
                <w:rFonts w:cs="Arial"/>
              </w:rPr>
              <w:t>-</w:t>
            </w:r>
            <w:r w:rsidR="00143B77">
              <w:rPr>
                <w:rFonts w:cs="Arial"/>
              </w:rPr>
              <w:t>09</w:t>
            </w:r>
            <w:r>
              <w:rPr>
                <w:rFonts w:cs="Arial"/>
              </w:rPr>
              <w:t>-</w:t>
            </w:r>
            <w:r w:rsidR="00143B77">
              <w:rPr>
                <w:rFonts w:cs="Arial"/>
              </w:rPr>
              <w:t>2024</w:t>
            </w:r>
            <w:r w:rsidRPr="00303C15">
              <w:rPr>
                <w:rFonts w:cs="Arial"/>
                <w:b/>
                <w:bCs/>
              </w:rPr>
              <w:t>,</w:t>
            </w:r>
            <w:r w:rsidR="00143B77">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F81D7C" w:rsidRPr="00303C15" w:rsidRDefault="00F81D7C" w:rsidP="00F81D7C">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F81D7C" w:rsidRPr="007E0B31" w:rsidRDefault="00F81D7C" w:rsidP="00F81D7C">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F81D7C" w:rsidRPr="007E0B31" w14:paraId="5DAADA09" w14:textId="77777777" w:rsidTr="00C938B9">
        <w:trPr>
          <w:cantSplit/>
        </w:trPr>
        <w:tc>
          <w:tcPr>
            <w:tcW w:w="2884" w:type="dxa"/>
          </w:tcPr>
          <w:p w14:paraId="133A5B7C" w14:textId="36D70465" w:rsidR="00F81D7C" w:rsidRPr="007E0B31" w:rsidRDefault="00F81D7C" w:rsidP="00F81D7C">
            <w:pPr>
              <w:pStyle w:val="Arial11Bold"/>
              <w:rPr>
                <w:rFonts w:cs="Arial"/>
              </w:rPr>
            </w:pPr>
            <w:bookmarkStart w:id="39" w:name="_DV_C25"/>
            <w:r w:rsidRPr="007E0B31">
              <w:rPr>
                <w:rFonts w:cs="Arial"/>
              </w:rPr>
              <w:t xml:space="preserve">Interim Operational Notification </w:t>
            </w:r>
            <w:r w:rsidRPr="007E0B31">
              <w:rPr>
                <w:rFonts w:cs="Arial"/>
                <w:b w:val="0"/>
              </w:rPr>
              <w:t>or</w:t>
            </w:r>
            <w:r w:rsidRPr="007E0B31">
              <w:rPr>
                <w:rFonts w:cs="Arial"/>
              </w:rPr>
              <w:t xml:space="preserve"> ION </w:t>
            </w:r>
            <w:bookmarkEnd w:id="39"/>
          </w:p>
        </w:tc>
        <w:tc>
          <w:tcPr>
            <w:tcW w:w="6634" w:type="dxa"/>
          </w:tcPr>
          <w:p w14:paraId="40D45ABF" w14:textId="409DC57C" w:rsidR="00F81D7C" w:rsidRPr="007E0B31" w:rsidRDefault="00F81D7C" w:rsidP="00F81D7C">
            <w:pPr>
              <w:pStyle w:val="TableArial11"/>
              <w:rPr>
                <w:rFonts w:cs="Arial"/>
              </w:rPr>
            </w:pPr>
            <w:bookmarkStart w:id="40"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40"/>
          </w:p>
          <w:p w14:paraId="2DAA1BCB" w14:textId="77777777" w:rsidR="00F81D7C" w:rsidRPr="007E0B31" w:rsidRDefault="00F81D7C" w:rsidP="00F81D7C">
            <w:pPr>
              <w:pStyle w:val="TableArial11"/>
              <w:ind w:left="567" w:hanging="567"/>
              <w:rPr>
                <w:rFonts w:cs="Arial"/>
              </w:rPr>
            </w:pPr>
            <w:bookmarkStart w:id="41" w:name="_DV_C27"/>
            <w:r w:rsidRPr="007E0B31">
              <w:rPr>
                <w:rFonts w:cs="Arial"/>
              </w:rPr>
              <w:t>(a)</w:t>
            </w:r>
            <w:r w:rsidRPr="007E0B31">
              <w:rPr>
                <w:rFonts w:cs="Arial"/>
              </w:rPr>
              <w:tab/>
              <w:t xml:space="preserve">with the Grid Code, and </w:t>
            </w:r>
            <w:bookmarkEnd w:id="41"/>
          </w:p>
          <w:p w14:paraId="71F8FC61" w14:textId="77777777" w:rsidR="00F81D7C" w:rsidRPr="007E0B31" w:rsidRDefault="00F81D7C" w:rsidP="00F81D7C">
            <w:pPr>
              <w:pStyle w:val="TableArial11"/>
              <w:ind w:left="567" w:hanging="567"/>
              <w:rPr>
                <w:rFonts w:cs="Arial"/>
              </w:rPr>
            </w:pPr>
            <w:bookmarkStart w:id="42"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42"/>
          </w:p>
          <w:p w14:paraId="77F719EF" w14:textId="77777777" w:rsidR="00F81D7C" w:rsidRPr="007E0B31" w:rsidRDefault="00F81D7C" w:rsidP="00F81D7C">
            <w:pPr>
              <w:pStyle w:val="TableArial11"/>
              <w:rPr>
                <w:rFonts w:cs="Arial"/>
                <w:u w:val="single"/>
              </w:rPr>
            </w:pPr>
            <w:bookmarkStart w:id="43"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43"/>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F81D7C" w:rsidRPr="007E0B31" w14:paraId="78927B55" w14:textId="77777777" w:rsidTr="00C938B9">
        <w:trPr>
          <w:cantSplit/>
        </w:trPr>
        <w:tc>
          <w:tcPr>
            <w:tcW w:w="2884" w:type="dxa"/>
          </w:tcPr>
          <w:p w14:paraId="7E7B80FA" w14:textId="77777777" w:rsidR="00F81D7C" w:rsidRPr="007E0B31" w:rsidRDefault="00F81D7C" w:rsidP="00F81D7C">
            <w:pPr>
              <w:pStyle w:val="Arial11Bold"/>
              <w:rPr>
                <w:rFonts w:cs="Arial"/>
              </w:rPr>
            </w:pPr>
            <w:r w:rsidRPr="007E0B31">
              <w:rPr>
                <w:rFonts w:cs="Arial"/>
              </w:rPr>
              <w:t>Intermittent Power Source</w:t>
            </w:r>
          </w:p>
        </w:tc>
        <w:tc>
          <w:tcPr>
            <w:tcW w:w="6634" w:type="dxa"/>
          </w:tcPr>
          <w:p w14:paraId="631004BC" w14:textId="4B244038" w:rsidR="00F81D7C" w:rsidRPr="007E0B31" w:rsidRDefault="00F81D7C" w:rsidP="00F81D7C">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F81D7C" w:rsidRPr="007E0B31" w14:paraId="0FF2C477" w14:textId="77777777" w:rsidTr="00C938B9">
        <w:trPr>
          <w:cantSplit/>
        </w:trPr>
        <w:tc>
          <w:tcPr>
            <w:tcW w:w="2884" w:type="dxa"/>
          </w:tcPr>
          <w:p w14:paraId="28EBC4C0" w14:textId="76EEE9C4" w:rsidR="00F81D7C" w:rsidRPr="00865ADF" w:rsidRDefault="00F81D7C" w:rsidP="00F81D7C">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F81D7C" w:rsidRPr="002510FF" w:rsidRDefault="00F81D7C" w:rsidP="00F81D7C">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F81D7C" w:rsidRPr="002510FF" w:rsidRDefault="00F81D7C" w:rsidP="00F81D7C">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F81D7C" w:rsidRPr="002510FF"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F81D7C" w:rsidRPr="00865ADF" w:rsidRDefault="00F81D7C" w:rsidP="00F81D7C">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F81D7C" w:rsidRPr="007E0B31" w14:paraId="638863F5" w14:textId="77777777" w:rsidTr="00C938B9">
        <w:trPr>
          <w:cantSplit/>
        </w:trPr>
        <w:tc>
          <w:tcPr>
            <w:tcW w:w="2884" w:type="dxa"/>
          </w:tcPr>
          <w:p w14:paraId="26926052" w14:textId="77777777" w:rsidR="00F81D7C" w:rsidRPr="007E0B31" w:rsidRDefault="00F81D7C" w:rsidP="00F81D7C">
            <w:pPr>
              <w:pStyle w:val="Arial11Bold"/>
              <w:rPr>
                <w:rFonts w:cs="Arial"/>
              </w:rPr>
            </w:pPr>
            <w:r w:rsidRPr="007E0B31">
              <w:rPr>
                <w:rFonts w:cs="Arial"/>
              </w:rPr>
              <w:t>Intertripping</w:t>
            </w:r>
          </w:p>
        </w:tc>
        <w:tc>
          <w:tcPr>
            <w:tcW w:w="6634" w:type="dxa"/>
          </w:tcPr>
          <w:p w14:paraId="5885E7C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F81D7C" w:rsidRPr="007E0B31" w14:paraId="5FEC53DC" w14:textId="77777777" w:rsidTr="00C938B9">
        <w:trPr>
          <w:cantSplit/>
        </w:trPr>
        <w:tc>
          <w:tcPr>
            <w:tcW w:w="2884" w:type="dxa"/>
          </w:tcPr>
          <w:p w14:paraId="026F8A52" w14:textId="77777777" w:rsidR="00F81D7C" w:rsidRPr="007E0B31" w:rsidRDefault="00F81D7C" w:rsidP="00F81D7C">
            <w:pPr>
              <w:pStyle w:val="Arial11Bold"/>
              <w:rPr>
                <w:rFonts w:cs="Arial"/>
              </w:rPr>
            </w:pPr>
            <w:r w:rsidRPr="007E0B31">
              <w:rPr>
                <w:rFonts w:cs="Arial"/>
              </w:rPr>
              <w:t>Intertrip Apparatus</w:t>
            </w:r>
          </w:p>
        </w:tc>
        <w:tc>
          <w:tcPr>
            <w:tcW w:w="6634" w:type="dxa"/>
          </w:tcPr>
          <w:p w14:paraId="0C1A16E0" w14:textId="77777777" w:rsidR="00F81D7C" w:rsidRPr="007E0B31" w:rsidRDefault="00F81D7C" w:rsidP="00F81D7C">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F81D7C" w:rsidRPr="007E0B31" w14:paraId="55EDA8C8" w14:textId="77777777" w:rsidTr="00C938B9">
        <w:trPr>
          <w:cantSplit/>
        </w:trPr>
        <w:tc>
          <w:tcPr>
            <w:tcW w:w="2884" w:type="dxa"/>
          </w:tcPr>
          <w:p w14:paraId="2952593D" w14:textId="13C2FEE2" w:rsidR="00F81D7C" w:rsidRPr="005E6EA9" w:rsidRDefault="00F81D7C" w:rsidP="00F81D7C">
            <w:pPr>
              <w:pStyle w:val="Arial11Bold"/>
              <w:rPr>
                <w:rFonts w:cs="Arial"/>
              </w:rPr>
            </w:pPr>
            <w:r w:rsidRPr="005E6EA9">
              <w:rPr>
                <w:lang w:val="en-US"/>
              </w:rPr>
              <w:t>IP Completion Day</w:t>
            </w:r>
          </w:p>
        </w:tc>
        <w:tc>
          <w:tcPr>
            <w:tcW w:w="6634" w:type="dxa"/>
          </w:tcPr>
          <w:p w14:paraId="57363720" w14:textId="208EF631" w:rsidR="00F81D7C" w:rsidRPr="005E6EA9" w:rsidRDefault="00F81D7C" w:rsidP="00F81D7C">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F81D7C" w:rsidRPr="007E0B31" w14:paraId="39051322" w14:textId="77777777" w:rsidTr="00C938B9">
        <w:trPr>
          <w:cantSplit/>
        </w:trPr>
        <w:tc>
          <w:tcPr>
            <w:tcW w:w="2884" w:type="dxa"/>
          </w:tcPr>
          <w:p w14:paraId="085A1082" w14:textId="77777777" w:rsidR="00F81D7C" w:rsidRPr="007E0B31" w:rsidRDefault="00F81D7C" w:rsidP="00F81D7C">
            <w:pPr>
              <w:pStyle w:val="Arial11Bold"/>
              <w:rPr>
                <w:rFonts w:cs="Arial"/>
              </w:rPr>
            </w:pPr>
            <w:r w:rsidRPr="007E0B31">
              <w:rPr>
                <w:rFonts w:cs="Arial"/>
              </w:rPr>
              <w:t>IP Turbine Power Fraction</w:t>
            </w:r>
          </w:p>
        </w:tc>
        <w:tc>
          <w:tcPr>
            <w:tcW w:w="6634" w:type="dxa"/>
          </w:tcPr>
          <w:p w14:paraId="0237FD82" w14:textId="77777777" w:rsidR="00F81D7C" w:rsidRPr="007E0B31" w:rsidRDefault="00F81D7C" w:rsidP="00F81D7C">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F81D7C" w:rsidRPr="007E0B31" w14:paraId="216AAE0C" w14:textId="77777777" w:rsidTr="00C938B9">
        <w:trPr>
          <w:cantSplit/>
        </w:trPr>
        <w:tc>
          <w:tcPr>
            <w:tcW w:w="2884" w:type="dxa"/>
          </w:tcPr>
          <w:p w14:paraId="12BBCDF5" w14:textId="77777777" w:rsidR="00F81D7C" w:rsidRPr="007E0B31" w:rsidRDefault="00F81D7C" w:rsidP="00F81D7C">
            <w:pPr>
              <w:pStyle w:val="Arial11Bold"/>
              <w:rPr>
                <w:rFonts w:cs="Arial"/>
              </w:rPr>
            </w:pPr>
            <w:r w:rsidRPr="007E0B31">
              <w:rPr>
                <w:rFonts w:cs="Arial"/>
              </w:rPr>
              <w:t>Isolating Device</w:t>
            </w:r>
          </w:p>
        </w:tc>
        <w:tc>
          <w:tcPr>
            <w:tcW w:w="6634" w:type="dxa"/>
          </w:tcPr>
          <w:p w14:paraId="49D8E8E0" w14:textId="77777777" w:rsidR="00F81D7C" w:rsidRPr="007E0B31" w:rsidRDefault="00F81D7C" w:rsidP="00F81D7C">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F81D7C" w:rsidRPr="007E0B31" w14:paraId="34453E39" w14:textId="77777777" w:rsidTr="00C938B9">
        <w:trPr>
          <w:cantSplit/>
        </w:trPr>
        <w:tc>
          <w:tcPr>
            <w:tcW w:w="2884" w:type="dxa"/>
          </w:tcPr>
          <w:p w14:paraId="14A3BF94" w14:textId="77777777" w:rsidR="00F81D7C" w:rsidRPr="007E0B31" w:rsidRDefault="00F81D7C" w:rsidP="00F81D7C">
            <w:pPr>
              <w:pStyle w:val="Arial11Bold"/>
              <w:rPr>
                <w:rFonts w:cs="Arial"/>
              </w:rPr>
            </w:pPr>
            <w:r w:rsidRPr="007E0B31">
              <w:rPr>
                <w:rFonts w:cs="Arial"/>
              </w:rPr>
              <w:t>Isolation</w:t>
            </w:r>
          </w:p>
        </w:tc>
        <w:tc>
          <w:tcPr>
            <w:tcW w:w="6634" w:type="dxa"/>
          </w:tcPr>
          <w:p w14:paraId="68F95399" w14:textId="77777777" w:rsidR="00F81D7C" w:rsidRPr="007E0B31" w:rsidRDefault="00F81D7C" w:rsidP="00F81D7C">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F81D7C" w:rsidRPr="007E0B31" w:rsidRDefault="00F81D7C" w:rsidP="00F81D7C">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06122C" w14:paraId="2DF4AA84" w14:textId="77777777" w:rsidTr="00C938B9">
        <w:trPr>
          <w:cantSplit/>
          <w:trHeight w:val="300"/>
        </w:trPr>
        <w:tc>
          <w:tcPr>
            <w:tcW w:w="2884" w:type="dxa"/>
          </w:tcPr>
          <w:p w14:paraId="06466E56" w14:textId="5AF24962" w:rsidR="0DBEC8F6" w:rsidRDefault="0DBEC8F6" w:rsidP="004E64E8">
            <w:pPr>
              <w:pStyle w:val="Arial11Bold"/>
              <w:rPr>
                <w:rFonts w:cs="Arial"/>
              </w:rPr>
            </w:pPr>
            <w:r w:rsidRPr="38E6A229">
              <w:rPr>
                <w:rFonts w:cs="Arial"/>
              </w:rPr>
              <w:t>ISOP</w:t>
            </w:r>
          </w:p>
        </w:tc>
        <w:tc>
          <w:tcPr>
            <w:tcW w:w="6634" w:type="dxa"/>
          </w:tcPr>
          <w:p w14:paraId="52C882FE" w14:textId="3700EEC3" w:rsidR="0DBEC8F6" w:rsidRDefault="0DBEC8F6" w:rsidP="004E64E8">
            <w:pPr>
              <w:pStyle w:val="TableArial11"/>
              <w:rPr>
                <w:rFonts w:cs="Arial"/>
              </w:rPr>
            </w:pPr>
            <w:r w:rsidRPr="38E6A229">
              <w:rPr>
                <w:rFonts w:cs="Arial"/>
              </w:rPr>
              <w:t xml:space="preserve">Independent System Operator and Planner, means a person designated by the Secretary of State under </w:t>
            </w:r>
            <w:r w:rsidR="186EDFB6" w:rsidRPr="38E6A229">
              <w:rPr>
                <w:rFonts w:cs="Arial"/>
              </w:rPr>
              <w:t>section</w:t>
            </w:r>
            <w:r w:rsidRPr="38E6A229">
              <w:rPr>
                <w:rFonts w:cs="Arial"/>
              </w:rPr>
              <w:t xml:space="preserve"> 162 of the Energy Act 2023 as the holder </w:t>
            </w:r>
            <w:r w:rsidR="4B294FF0" w:rsidRPr="38E6A229">
              <w:rPr>
                <w:rFonts w:cs="Arial"/>
              </w:rPr>
              <w:t>of</w:t>
            </w:r>
            <w:r w:rsidRPr="38E6A229">
              <w:rPr>
                <w:rFonts w:cs="Arial"/>
              </w:rPr>
              <w:t xml:space="preserve"> the </w:t>
            </w:r>
            <w:r w:rsidRPr="004E64E8">
              <w:rPr>
                <w:rFonts w:cs="Arial"/>
                <w:b/>
                <w:bCs/>
              </w:rPr>
              <w:t>ESO Licence</w:t>
            </w:r>
            <w:r w:rsidR="549CF39F" w:rsidRPr="38E6A229">
              <w:rPr>
                <w:rFonts w:cs="Arial"/>
              </w:rPr>
              <w:t xml:space="preserve">, and the </w:t>
            </w:r>
            <w:r w:rsidR="549CF39F" w:rsidRPr="004E64E8">
              <w:rPr>
                <w:rFonts w:cs="Arial"/>
                <w:b/>
                <w:bCs/>
              </w:rPr>
              <w:t>GSP Licence</w:t>
            </w:r>
            <w:r w:rsidR="549CF39F" w:rsidRPr="38E6A229">
              <w:rPr>
                <w:rFonts w:cs="Arial"/>
              </w:rPr>
              <w:t>. For the t</w:t>
            </w:r>
            <w:r w:rsidR="67583B22" w:rsidRPr="38E6A229">
              <w:rPr>
                <w:rFonts w:cs="Arial"/>
              </w:rPr>
              <w:t>i</w:t>
            </w:r>
            <w:r w:rsidR="549CF39F" w:rsidRPr="38E6A229">
              <w:rPr>
                <w:rFonts w:cs="Arial"/>
              </w:rPr>
              <w:t>m</w:t>
            </w:r>
            <w:r w:rsidR="726031E2" w:rsidRPr="38E6A229">
              <w:rPr>
                <w:rFonts w:cs="Arial"/>
              </w:rPr>
              <w:t>e</w:t>
            </w:r>
            <w:r w:rsidR="549CF39F" w:rsidRPr="38E6A229">
              <w:rPr>
                <w:rFonts w:cs="Arial"/>
              </w:rPr>
              <w:t xml:space="preserve"> being that person is the </w:t>
            </w:r>
            <w:r w:rsidR="24C2C928" w:rsidRPr="38E6A229">
              <w:rPr>
                <w:rFonts w:cs="Arial"/>
                <w:b/>
                <w:bCs/>
              </w:rPr>
              <w:t>NESO.</w:t>
            </w:r>
          </w:p>
        </w:tc>
      </w:tr>
      <w:tr w:rsidR="00F81D7C" w:rsidRPr="007E0B31" w14:paraId="1BD7DF5B" w14:textId="77777777" w:rsidTr="00C938B9">
        <w:trPr>
          <w:cantSplit/>
        </w:trPr>
        <w:tc>
          <w:tcPr>
            <w:tcW w:w="2884" w:type="dxa"/>
          </w:tcPr>
          <w:p w14:paraId="12863469" w14:textId="403FA545" w:rsidR="00F81D7C" w:rsidRPr="007E0B31" w:rsidRDefault="00F81D7C" w:rsidP="00F81D7C">
            <w:pPr>
              <w:pStyle w:val="Arial11Bold"/>
              <w:rPr>
                <w:rFonts w:cs="Arial"/>
              </w:rPr>
            </w:pPr>
            <w:r w:rsidRPr="38E6A229">
              <w:rPr>
                <w:rFonts w:cs="Arial"/>
              </w:rPr>
              <w:t>Joint System Incident</w:t>
            </w:r>
          </w:p>
        </w:tc>
        <w:tc>
          <w:tcPr>
            <w:tcW w:w="6634" w:type="dxa"/>
          </w:tcPr>
          <w:p w14:paraId="41956887" w14:textId="12B5377A"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F81D7C" w:rsidRPr="007E0B31" w14:paraId="191172B5" w14:textId="77777777" w:rsidTr="00C938B9">
        <w:trPr>
          <w:cantSplit/>
        </w:trPr>
        <w:tc>
          <w:tcPr>
            <w:tcW w:w="2884" w:type="dxa"/>
          </w:tcPr>
          <w:p w14:paraId="43A07781" w14:textId="77777777" w:rsidR="00F81D7C" w:rsidRPr="007E0B31" w:rsidRDefault="00F81D7C" w:rsidP="00F81D7C">
            <w:pPr>
              <w:pStyle w:val="Arial11Bold"/>
              <w:rPr>
                <w:rFonts w:cs="Arial"/>
              </w:rPr>
            </w:pPr>
            <w:r w:rsidRPr="007E0B31">
              <w:rPr>
                <w:rFonts w:cs="Arial"/>
              </w:rPr>
              <w:t>Key Safe</w:t>
            </w:r>
          </w:p>
        </w:tc>
        <w:tc>
          <w:tcPr>
            <w:tcW w:w="6634" w:type="dxa"/>
          </w:tcPr>
          <w:p w14:paraId="7E157AB5" w14:textId="77777777" w:rsidR="00F81D7C" w:rsidRPr="007E0B31" w:rsidRDefault="00F81D7C" w:rsidP="00F81D7C">
            <w:pPr>
              <w:pStyle w:val="TableArial11"/>
              <w:rPr>
                <w:rFonts w:cs="Arial"/>
              </w:rPr>
            </w:pPr>
            <w:r w:rsidRPr="007E0B31">
              <w:rPr>
                <w:rFonts w:cs="Arial"/>
              </w:rPr>
              <w:t>A device for the secure retention of keys.</w:t>
            </w:r>
          </w:p>
        </w:tc>
      </w:tr>
      <w:tr w:rsidR="00F81D7C" w:rsidRPr="007E0B31" w14:paraId="6CBC694D" w14:textId="77777777" w:rsidTr="00C938B9">
        <w:trPr>
          <w:cantSplit/>
        </w:trPr>
        <w:tc>
          <w:tcPr>
            <w:tcW w:w="2884" w:type="dxa"/>
          </w:tcPr>
          <w:p w14:paraId="4D6A5475" w14:textId="77777777" w:rsidR="00F81D7C" w:rsidRPr="007E0B31" w:rsidRDefault="00F81D7C" w:rsidP="00F81D7C">
            <w:pPr>
              <w:pStyle w:val="Arial11Bold"/>
              <w:rPr>
                <w:rFonts w:cs="Arial"/>
              </w:rPr>
            </w:pPr>
            <w:r w:rsidRPr="007E0B31">
              <w:rPr>
                <w:rFonts w:cs="Arial"/>
              </w:rPr>
              <w:t>Key Safe Key</w:t>
            </w:r>
          </w:p>
        </w:tc>
        <w:tc>
          <w:tcPr>
            <w:tcW w:w="6634" w:type="dxa"/>
          </w:tcPr>
          <w:p w14:paraId="0336EA05" w14:textId="77777777" w:rsidR="00F81D7C" w:rsidRPr="007E0B31" w:rsidRDefault="00F81D7C" w:rsidP="00F81D7C">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F81D7C" w:rsidRPr="007E0B31" w14:paraId="1DCBAB6F" w14:textId="77777777" w:rsidTr="00C938B9">
        <w:trPr>
          <w:cantSplit/>
        </w:trPr>
        <w:tc>
          <w:tcPr>
            <w:tcW w:w="2884" w:type="dxa"/>
          </w:tcPr>
          <w:p w14:paraId="1320A49E" w14:textId="77777777" w:rsidR="00F81D7C" w:rsidRPr="007E0B31" w:rsidRDefault="00F81D7C" w:rsidP="00F81D7C">
            <w:pPr>
              <w:pStyle w:val="Arial11Bold"/>
              <w:rPr>
                <w:rFonts w:cs="Arial"/>
              </w:rPr>
            </w:pPr>
            <w:r w:rsidRPr="007E0B31">
              <w:rPr>
                <w:rFonts w:cs="Arial"/>
              </w:rPr>
              <w:t>Large Power Station</w:t>
            </w:r>
          </w:p>
        </w:tc>
        <w:tc>
          <w:tcPr>
            <w:tcW w:w="6634" w:type="dxa"/>
          </w:tcPr>
          <w:p w14:paraId="6657EC55"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8720937" w14:textId="7E414EDE" w:rsidR="00F81D7C" w:rsidRPr="007E0B31" w:rsidRDefault="00F81D7C" w:rsidP="00F81D7C">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F81D7C" w:rsidRPr="007E0B31" w:rsidRDefault="00F81D7C" w:rsidP="00F81D7C">
            <w:pPr>
              <w:pStyle w:val="TableArial11"/>
              <w:ind w:left="567" w:hanging="567"/>
              <w:rPr>
                <w:rFonts w:cs="Arial"/>
              </w:rPr>
            </w:pPr>
            <w:r w:rsidRPr="007E0B31">
              <w:rPr>
                <w:rFonts w:cs="Arial"/>
              </w:rPr>
              <w:t>or,</w:t>
            </w:r>
          </w:p>
          <w:p w14:paraId="46BD628C"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F81D7C" w:rsidRPr="007E0B31" w:rsidRDefault="00F81D7C" w:rsidP="00F81D7C">
            <w:pPr>
              <w:pStyle w:val="TableArial11"/>
              <w:ind w:left="567" w:hanging="567"/>
              <w:rPr>
                <w:rFonts w:cs="Arial"/>
              </w:rPr>
            </w:pPr>
            <w:r w:rsidRPr="007E0B31">
              <w:rPr>
                <w:rFonts w:cs="Arial"/>
              </w:rPr>
              <w:t>or,</w:t>
            </w:r>
          </w:p>
          <w:p w14:paraId="5A8815D2"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F81D7C" w:rsidRPr="007E0B31" w:rsidRDefault="00F81D7C" w:rsidP="00F81D7C">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F81D7C" w:rsidRPr="007E0B31" w:rsidRDefault="00F81D7C" w:rsidP="00F81D7C">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40707265" w14:textId="77777777" w:rsidTr="00C938B9">
        <w:trPr>
          <w:cantSplit/>
        </w:trPr>
        <w:tc>
          <w:tcPr>
            <w:tcW w:w="2884" w:type="dxa"/>
          </w:tcPr>
          <w:p w14:paraId="13B8C972" w14:textId="0C9541B8" w:rsidR="00F81D7C" w:rsidRPr="00221562" w:rsidRDefault="00F81D7C" w:rsidP="00F81D7C">
            <w:pPr>
              <w:pStyle w:val="Arial11Bold"/>
              <w:rPr>
                <w:rFonts w:cs="Arial"/>
              </w:rPr>
            </w:pPr>
            <w:r w:rsidRPr="00221562">
              <w:rPr>
                <w:lang w:val="en-US"/>
              </w:rPr>
              <w:t>Legally Binding Decisions of the European Commission and/or the Agency</w:t>
            </w:r>
          </w:p>
        </w:tc>
        <w:tc>
          <w:tcPr>
            <w:tcW w:w="6634" w:type="dxa"/>
          </w:tcPr>
          <w:p w14:paraId="3314CFB0" w14:textId="26F8F130" w:rsidR="00F81D7C" w:rsidRPr="00221562" w:rsidRDefault="00F81D7C" w:rsidP="00F81D7C">
            <w:pPr>
              <w:pStyle w:val="TableArial11"/>
              <w:rPr>
                <w:rFonts w:cs="Arial"/>
              </w:rPr>
            </w:pPr>
            <w:r w:rsidRPr="38E6A229">
              <w:rPr>
                <w:lang w:val="en-US"/>
              </w:rPr>
              <w:t xml:space="preserve">Any relevant legally binding decision or decisions of the European Commission and/or the </w:t>
            </w:r>
            <w:r w:rsidRPr="38E6A229">
              <w:rPr>
                <w:b/>
                <w:bCs/>
                <w:lang w:val="en-US"/>
              </w:rPr>
              <w:t>Agency</w:t>
            </w:r>
            <w:r w:rsidRPr="38E6A229">
              <w:rPr>
                <w:lang w:val="en-US"/>
              </w:rPr>
              <w:t xml:space="preserve">, but a binding decision does not include a decision that is not, or so much of a decision as is not, </w:t>
            </w:r>
            <w:r w:rsidR="78DA1B27" w:rsidRPr="38E6A229">
              <w:rPr>
                <w:b/>
                <w:bCs/>
                <w:lang w:val="en-US"/>
              </w:rPr>
              <w:t>Assimilated</w:t>
            </w:r>
            <w:r w:rsidRPr="38E6A229">
              <w:rPr>
                <w:b/>
                <w:bCs/>
                <w:lang w:val="en-US"/>
              </w:rPr>
              <w:t xml:space="preserve"> Law</w:t>
            </w:r>
            <w:r w:rsidRPr="38E6A229">
              <w:rPr>
                <w:lang w:val="en-US"/>
              </w:rPr>
              <w:t>.</w:t>
            </w:r>
          </w:p>
        </w:tc>
      </w:tr>
      <w:tr w:rsidR="00F81D7C" w:rsidRPr="007E0B31" w14:paraId="1040E1D1" w14:textId="77777777" w:rsidTr="00C938B9">
        <w:trPr>
          <w:cantSplit/>
        </w:trPr>
        <w:tc>
          <w:tcPr>
            <w:tcW w:w="2884" w:type="dxa"/>
          </w:tcPr>
          <w:p w14:paraId="297C7421" w14:textId="030B8DE3" w:rsidR="00F81D7C" w:rsidRPr="007E0B31" w:rsidRDefault="00F81D7C" w:rsidP="00F81D7C">
            <w:pPr>
              <w:pStyle w:val="Arial11Bold"/>
              <w:rPr>
                <w:rFonts w:cs="Arial"/>
              </w:rPr>
            </w:pPr>
            <w:r>
              <w:rPr>
                <w:rFonts w:cs="Arial"/>
              </w:rPr>
              <w:t xml:space="preserve">Legal </w:t>
            </w:r>
            <w:r w:rsidRPr="007E0B31">
              <w:rPr>
                <w:rFonts w:cs="Arial"/>
              </w:rPr>
              <w:t>Challenge</w:t>
            </w:r>
          </w:p>
        </w:tc>
        <w:tc>
          <w:tcPr>
            <w:tcW w:w="6634" w:type="dxa"/>
          </w:tcPr>
          <w:p w14:paraId="267FCF4F" w14:textId="77777777" w:rsidR="00F81D7C" w:rsidRPr="007E0B31" w:rsidRDefault="00F81D7C" w:rsidP="00F81D7C">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F81D7C" w:rsidRPr="007E0B31" w14:paraId="101848A3" w14:textId="77777777" w:rsidTr="00C938B9">
        <w:trPr>
          <w:cantSplit/>
        </w:trPr>
        <w:tc>
          <w:tcPr>
            <w:tcW w:w="2884" w:type="dxa"/>
          </w:tcPr>
          <w:p w14:paraId="2423D9C8" w14:textId="77777777" w:rsidR="00F81D7C" w:rsidRPr="007E0B31" w:rsidRDefault="00F81D7C" w:rsidP="00F81D7C">
            <w:pPr>
              <w:pStyle w:val="Arial11Bold"/>
              <w:rPr>
                <w:rFonts w:cs="Arial"/>
              </w:rPr>
            </w:pPr>
            <w:r w:rsidRPr="007E0B31">
              <w:rPr>
                <w:rFonts w:cs="Arial"/>
              </w:rPr>
              <w:t>Licence</w:t>
            </w:r>
          </w:p>
        </w:tc>
        <w:tc>
          <w:tcPr>
            <w:tcW w:w="6634" w:type="dxa"/>
          </w:tcPr>
          <w:p w14:paraId="0E6692BE" w14:textId="1578521F" w:rsidR="00F81D7C" w:rsidRPr="007E0B31" w:rsidRDefault="00F81D7C" w:rsidP="00F81D7C">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F81D7C" w:rsidRPr="007E0B31" w14:paraId="1ADE1D2C" w14:textId="77777777" w:rsidTr="00C938B9">
        <w:trPr>
          <w:cantSplit/>
        </w:trPr>
        <w:tc>
          <w:tcPr>
            <w:tcW w:w="2884" w:type="dxa"/>
          </w:tcPr>
          <w:p w14:paraId="0EA73EE1" w14:textId="77777777" w:rsidR="00F81D7C" w:rsidRPr="007E0B31" w:rsidRDefault="00F81D7C" w:rsidP="00F81D7C">
            <w:pPr>
              <w:pStyle w:val="Arial11Bold"/>
              <w:rPr>
                <w:rFonts w:cs="Arial"/>
              </w:rPr>
            </w:pPr>
            <w:r w:rsidRPr="007E0B31">
              <w:rPr>
                <w:rFonts w:cs="Arial"/>
              </w:rPr>
              <w:t>Licence Standards</w:t>
            </w:r>
          </w:p>
        </w:tc>
        <w:tc>
          <w:tcPr>
            <w:tcW w:w="6634" w:type="dxa"/>
          </w:tcPr>
          <w:p w14:paraId="4123F0EA" w14:textId="0E592971" w:rsidR="00F81D7C" w:rsidRPr="007E0B31" w:rsidRDefault="00F81D7C" w:rsidP="00F81D7C">
            <w:pPr>
              <w:pStyle w:val="TableArial11"/>
              <w:rPr>
                <w:rFonts w:cs="Arial"/>
              </w:rPr>
            </w:pPr>
            <w:r w:rsidRPr="38E6A229">
              <w:rPr>
                <w:rFonts w:cs="Arial"/>
              </w:rPr>
              <w:t xml:space="preserve">Those standards set out or referred to in </w:t>
            </w:r>
            <w:r w:rsidR="7F7708CD" w:rsidRPr="38E6A229">
              <w:rPr>
                <w:rFonts w:cs="Arial"/>
              </w:rPr>
              <w:t>c</w:t>
            </w:r>
            <w:r w:rsidRPr="38E6A229">
              <w:rPr>
                <w:rFonts w:cs="Arial"/>
              </w:rPr>
              <w:t xml:space="preserve">ondition </w:t>
            </w:r>
            <w:r w:rsidR="77C25202" w:rsidRPr="38E6A229">
              <w:rPr>
                <w:rFonts w:cs="Arial"/>
              </w:rPr>
              <w:t>E7</w:t>
            </w:r>
            <w:r w:rsidRPr="38E6A229">
              <w:rPr>
                <w:rFonts w:cs="Arial"/>
              </w:rPr>
              <w:t xml:space="preserve"> of </w:t>
            </w:r>
            <w:r w:rsidRPr="38E6A229">
              <w:rPr>
                <w:rFonts w:cs="Arial"/>
                <w:b/>
                <w:bCs/>
              </w:rPr>
              <w:t>The Company’s</w:t>
            </w:r>
            <w:r w:rsidRPr="38E6A229">
              <w:rPr>
                <w:rFonts w:cs="Arial"/>
              </w:rPr>
              <w:t xml:space="preserve"> </w:t>
            </w:r>
            <w:r w:rsidR="74310ED1" w:rsidRPr="38E6A229">
              <w:rPr>
                <w:rFonts w:cs="Arial"/>
                <w:b/>
                <w:bCs/>
              </w:rPr>
              <w:t>ESO</w:t>
            </w:r>
            <w:r w:rsidRPr="38E6A229">
              <w:rPr>
                <w:rFonts w:cs="Arial"/>
                <w:b/>
                <w:bCs/>
              </w:rPr>
              <w:t xml:space="preserve"> Licence</w:t>
            </w:r>
            <w:r w:rsidRPr="38E6A229">
              <w:rPr>
                <w:rFonts w:cs="Arial"/>
              </w:rPr>
              <w:t xml:space="preserve"> and/or </w:t>
            </w:r>
            <w:r w:rsidR="203D469E" w:rsidRPr="38E6A229">
              <w:rPr>
                <w:rFonts w:cs="Arial"/>
              </w:rPr>
              <w:t>c</w:t>
            </w:r>
            <w:r w:rsidRPr="38E6A229">
              <w:rPr>
                <w:rFonts w:cs="Arial"/>
              </w:rPr>
              <w:t xml:space="preserve">ondition D3 and/or </w:t>
            </w:r>
            <w:r w:rsidR="7B8D372D" w:rsidRPr="38E6A229">
              <w:rPr>
                <w:rFonts w:cs="Arial"/>
              </w:rPr>
              <w:t>c</w:t>
            </w:r>
            <w:r w:rsidRPr="38E6A229">
              <w:rPr>
                <w:rFonts w:cs="Arial"/>
              </w:rPr>
              <w:t xml:space="preserve">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F81D7C" w:rsidRPr="007E0B31" w14:paraId="0C3EEBB5" w14:textId="77777777" w:rsidTr="00C938B9">
        <w:trPr>
          <w:cantSplit/>
        </w:trPr>
        <w:tc>
          <w:tcPr>
            <w:tcW w:w="2884" w:type="dxa"/>
          </w:tcPr>
          <w:p w14:paraId="68806D9C" w14:textId="1DADC844" w:rsidR="00F81D7C" w:rsidRPr="007E0B31" w:rsidRDefault="00F81D7C" w:rsidP="00F81D7C">
            <w:pPr>
              <w:pStyle w:val="Arial11Bold"/>
              <w:rPr>
                <w:rFonts w:cs="Arial"/>
              </w:rPr>
            </w:pPr>
            <w:r w:rsidRPr="00237A45">
              <w:t>Limited</w:t>
            </w:r>
            <w:r>
              <w:t>-</w:t>
            </w:r>
            <w:r w:rsidRPr="00237A45">
              <w:t>Balancing Compliance Notification</w:t>
            </w:r>
          </w:p>
        </w:tc>
        <w:tc>
          <w:tcPr>
            <w:tcW w:w="6634" w:type="dxa"/>
          </w:tcPr>
          <w:p w14:paraId="2EE89C37" w14:textId="4B046FCF" w:rsidR="00F81D7C" w:rsidRPr="000B6D47" w:rsidRDefault="00F81D7C" w:rsidP="00F81D7C">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w:t>
            </w:r>
            <w:r w:rsidR="009E636C">
              <w:rPr>
                <w:rFonts w:cs="Arial"/>
              </w:rPr>
              <w:t>05</w:t>
            </w:r>
            <w:r>
              <w:rPr>
                <w:rFonts w:cs="Arial"/>
              </w:rPr>
              <w:t>-</w:t>
            </w:r>
            <w:r w:rsidR="009E636C">
              <w:rPr>
                <w:rFonts w:cs="Arial"/>
              </w:rPr>
              <w:t>09</w:t>
            </w:r>
            <w:r>
              <w:rPr>
                <w:rFonts w:cs="Arial"/>
              </w:rPr>
              <w:t>-</w:t>
            </w:r>
            <w:r w:rsidR="009E636C">
              <w:rPr>
                <w:rFonts w:cs="Arial"/>
              </w:rPr>
              <w:t xml:space="preserve">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F81D7C" w:rsidRDefault="00F81D7C" w:rsidP="00F81D7C">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F81D7C" w:rsidRPr="007E0B31" w:rsidRDefault="00F81D7C" w:rsidP="00ED1CE2">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F81D7C" w:rsidRPr="007E0B31" w14:paraId="14960021" w14:textId="77777777" w:rsidTr="00C938B9">
        <w:trPr>
          <w:cantSplit/>
        </w:trPr>
        <w:tc>
          <w:tcPr>
            <w:tcW w:w="2884" w:type="dxa"/>
          </w:tcPr>
          <w:p w14:paraId="5611E47E" w14:textId="77777777" w:rsidR="00F81D7C" w:rsidRPr="007E0B31" w:rsidRDefault="00F81D7C" w:rsidP="00F81D7C">
            <w:pPr>
              <w:pStyle w:val="Arial11Bold"/>
              <w:rPr>
                <w:rFonts w:cs="Arial"/>
              </w:rPr>
            </w:pPr>
            <w:r w:rsidRPr="007E0B31">
              <w:rPr>
                <w:rFonts w:cs="Arial"/>
              </w:rPr>
              <w:t>Limited Frequency Sensitive Mode</w:t>
            </w:r>
          </w:p>
        </w:tc>
        <w:tc>
          <w:tcPr>
            <w:tcW w:w="6634" w:type="dxa"/>
          </w:tcPr>
          <w:p w14:paraId="0777A8DE" w14:textId="0AD15A96" w:rsidR="00F81D7C" w:rsidRPr="007E0B31" w:rsidRDefault="00F81D7C" w:rsidP="00F81D7C">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Overfrequency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F81D7C" w:rsidRPr="007E0B31" w14:paraId="07943C3B" w14:textId="77777777" w:rsidTr="00C938B9">
        <w:trPr>
          <w:cantSplit/>
        </w:trPr>
        <w:tc>
          <w:tcPr>
            <w:tcW w:w="2884" w:type="dxa"/>
          </w:tcPr>
          <w:p w14:paraId="598F9D4C"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Overfrequency </w:t>
            </w:r>
            <w:r w:rsidRPr="007E0B31">
              <w:rPr>
                <w:rFonts w:cs="Arial"/>
                <w:color w:val="auto"/>
              </w:rPr>
              <w:t>or</w:t>
            </w:r>
            <w:r w:rsidRPr="007E0B31">
              <w:rPr>
                <w:rFonts w:cs="Arial"/>
                <w:b/>
                <w:color w:val="auto"/>
              </w:rPr>
              <w:t xml:space="preserve">  LFSM-O</w:t>
            </w:r>
          </w:p>
        </w:tc>
        <w:tc>
          <w:tcPr>
            <w:tcW w:w="6634" w:type="dxa"/>
          </w:tcPr>
          <w:p w14:paraId="759245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F81D7C" w:rsidRPr="007E0B31" w14:paraId="1F330B5F" w14:textId="77777777" w:rsidTr="00C938B9">
        <w:trPr>
          <w:cantSplit/>
        </w:trPr>
        <w:tc>
          <w:tcPr>
            <w:tcW w:w="2884" w:type="dxa"/>
          </w:tcPr>
          <w:p w14:paraId="5CD748D2" w14:textId="4CFA5085"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F81D7C" w:rsidRPr="007E0B31" w14:paraId="04CF644E" w14:textId="77777777" w:rsidTr="00C938B9">
        <w:trPr>
          <w:cantSplit/>
        </w:trPr>
        <w:tc>
          <w:tcPr>
            <w:tcW w:w="2884" w:type="dxa"/>
          </w:tcPr>
          <w:p w14:paraId="04481009" w14:textId="77777777" w:rsidR="00F81D7C" w:rsidRPr="007E0B31" w:rsidRDefault="00F81D7C" w:rsidP="00F81D7C">
            <w:pPr>
              <w:pStyle w:val="Arial11Bold"/>
              <w:rPr>
                <w:rFonts w:cs="Arial"/>
              </w:rPr>
            </w:pPr>
            <w:r w:rsidRPr="007E0B31">
              <w:rPr>
                <w:rFonts w:cs="Arial"/>
              </w:rPr>
              <w:t>Limited High Frequency Response</w:t>
            </w:r>
          </w:p>
        </w:tc>
        <w:tc>
          <w:tcPr>
            <w:tcW w:w="6634" w:type="dxa"/>
          </w:tcPr>
          <w:p w14:paraId="5B9BD88C" w14:textId="77777777" w:rsidR="00F81D7C" w:rsidRPr="007E0B31" w:rsidRDefault="00F81D7C" w:rsidP="00F81D7C">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F81D7C" w:rsidRPr="007E0B31" w14:paraId="4A585B12" w14:textId="77777777" w:rsidTr="00C938B9">
        <w:trPr>
          <w:cantSplit/>
        </w:trPr>
        <w:tc>
          <w:tcPr>
            <w:tcW w:w="2884" w:type="dxa"/>
          </w:tcPr>
          <w:p w14:paraId="16E753BE" w14:textId="1BBB246B" w:rsidR="00F81D7C" w:rsidRPr="007E0B31" w:rsidRDefault="00F81D7C" w:rsidP="00F81D7C">
            <w:pPr>
              <w:pStyle w:val="Arial11Bold"/>
              <w:rPr>
                <w:rFonts w:cs="Arial"/>
              </w:rPr>
            </w:pPr>
            <w:r w:rsidRPr="007723AB">
              <w:rPr>
                <w:rFonts w:eastAsia="Calibri" w:cs="Arial"/>
                <w:lang w:val="en-US"/>
              </w:rPr>
              <w:t>Limited Membership Workgroup</w:t>
            </w:r>
          </w:p>
        </w:tc>
        <w:tc>
          <w:tcPr>
            <w:tcW w:w="6634" w:type="dxa"/>
          </w:tcPr>
          <w:p w14:paraId="7570E925" w14:textId="18C1E540" w:rsidR="00F81D7C" w:rsidRPr="00182491" w:rsidRDefault="00F81D7C" w:rsidP="00F81D7C">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F81D7C" w:rsidRPr="00182491" w:rsidRDefault="00F81D7C" w:rsidP="00F81D7C">
            <w:pPr>
              <w:autoSpaceDE w:val="0"/>
              <w:autoSpaceDN w:val="0"/>
              <w:adjustRightInd w:val="0"/>
              <w:rPr>
                <w:rFonts w:cs="Arial"/>
              </w:rPr>
            </w:pPr>
          </w:p>
          <w:p w14:paraId="43846D0D" w14:textId="19ABC1A4" w:rsidR="00F81D7C" w:rsidRPr="007E0B31" w:rsidRDefault="00F81D7C" w:rsidP="00F81D7C">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F81D7C" w:rsidRPr="007E0B31" w14:paraId="01EA6662" w14:textId="77777777" w:rsidTr="00C938B9">
        <w:trPr>
          <w:cantSplit/>
        </w:trPr>
        <w:tc>
          <w:tcPr>
            <w:tcW w:w="2884" w:type="dxa"/>
          </w:tcPr>
          <w:p w14:paraId="2347B7F7" w14:textId="702E5CB5" w:rsidR="00F81D7C" w:rsidRPr="007E0B31" w:rsidRDefault="00F81D7C" w:rsidP="00F81D7C">
            <w:pPr>
              <w:pStyle w:val="Arial11Bold"/>
              <w:rPr>
                <w:rFonts w:cs="Arial"/>
              </w:rPr>
            </w:pPr>
            <w:bookmarkStart w:id="44" w:name="_DV_C34"/>
            <w:r w:rsidRPr="007E0B31">
              <w:rPr>
                <w:rFonts w:cs="Arial"/>
              </w:rPr>
              <w:t xml:space="preserve">Limited Operational Notification </w:t>
            </w:r>
            <w:r w:rsidRPr="007E0B31">
              <w:rPr>
                <w:rFonts w:cs="Arial"/>
                <w:b w:val="0"/>
              </w:rPr>
              <w:t>or</w:t>
            </w:r>
            <w:r w:rsidRPr="007E0B31">
              <w:rPr>
                <w:rFonts w:cs="Arial"/>
              </w:rPr>
              <w:t xml:space="preserve"> LON</w:t>
            </w:r>
            <w:bookmarkEnd w:id="44"/>
          </w:p>
        </w:tc>
        <w:tc>
          <w:tcPr>
            <w:tcW w:w="6634" w:type="dxa"/>
          </w:tcPr>
          <w:p w14:paraId="116937FB" w14:textId="55A25BAD" w:rsidR="00F81D7C" w:rsidRPr="007E0B31" w:rsidRDefault="00F81D7C" w:rsidP="00F81D7C">
            <w:pPr>
              <w:pStyle w:val="TableArial11"/>
              <w:rPr>
                <w:rFonts w:cs="Arial"/>
              </w:rPr>
            </w:pPr>
            <w:bookmarkStart w:id="45"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45"/>
          </w:p>
          <w:p w14:paraId="0C9542F9" w14:textId="77777777" w:rsidR="00F81D7C" w:rsidRPr="007E0B31" w:rsidRDefault="00F81D7C" w:rsidP="00F81D7C">
            <w:pPr>
              <w:pStyle w:val="TableArial11"/>
              <w:ind w:left="567" w:hanging="567"/>
              <w:rPr>
                <w:rFonts w:cs="Arial"/>
              </w:rPr>
            </w:pPr>
            <w:bookmarkStart w:id="46" w:name="_DV_C36"/>
            <w:r w:rsidRPr="007E0B31">
              <w:rPr>
                <w:rFonts w:cs="Arial"/>
              </w:rPr>
              <w:t>(a)</w:t>
            </w:r>
            <w:r w:rsidRPr="007E0B31">
              <w:rPr>
                <w:rFonts w:cs="Arial"/>
              </w:rPr>
              <w:tab/>
              <w:t xml:space="preserve">with the provisions of the Grid Code specified in the notice, and </w:t>
            </w:r>
            <w:bookmarkEnd w:id="46"/>
          </w:p>
          <w:p w14:paraId="5536F311" w14:textId="77777777" w:rsidR="00F81D7C" w:rsidRPr="007E0B31" w:rsidRDefault="00F81D7C" w:rsidP="00F81D7C">
            <w:pPr>
              <w:pStyle w:val="TableArial11"/>
              <w:ind w:left="567" w:hanging="567"/>
              <w:rPr>
                <w:rFonts w:cs="Arial"/>
              </w:rPr>
            </w:pPr>
            <w:bookmarkStart w:id="47"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47"/>
          </w:p>
          <w:p w14:paraId="3817BE40" w14:textId="77777777" w:rsidR="00F81D7C" w:rsidRPr="007E0B31" w:rsidRDefault="00F81D7C" w:rsidP="00F81D7C">
            <w:pPr>
              <w:pStyle w:val="TableArial11"/>
              <w:rPr>
                <w:rFonts w:cs="Arial"/>
              </w:rPr>
            </w:pPr>
            <w:bookmarkStart w:id="48" w:name="_DV_C38"/>
            <w:r w:rsidRPr="007E0B31">
              <w:rPr>
                <w:rFonts w:cs="Arial"/>
              </w:rPr>
              <w:t xml:space="preserve">and specifying the </w:t>
            </w:r>
            <w:r w:rsidRPr="007E0B31">
              <w:rPr>
                <w:rFonts w:cs="Arial"/>
                <w:b/>
              </w:rPr>
              <w:t>Unresolved Issues</w:t>
            </w:r>
            <w:r w:rsidRPr="007E0B31">
              <w:rPr>
                <w:rFonts w:cs="Arial"/>
              </w:rPr>
              <w:t xml:space="preserve">. </w:t>
            </w:r>
            <w:bookmarkEnd w:id="48"/>
          </w:p>
        </w:tc>
      </w:tr>
      <w:tr w:rsidR="00F81D7C" w:rsidRPr="007E0B31" w14:paraId="6946C0D5" w14:textId="77777777" w:rsidTr="00C938B9">
        <w:trPr>
          <w:cantSplit/>
        </w:trPr>
        <w:tc>
          <w:tcPr>
            <w:tcW w:w="2884" w:type="dxa"/>
          </w:tcPr>
          <w:p w14:paraId="18667BDF" w14:textId="77777777" w:rsidR="00F81D7C" w:rsidRPr="007E0B31" w:rsidRDefault="00F81D7C" w:rsidP="00F81D7C">
            <w:pPr>
              <w:pStyle w:val="Arial11Bold"/>
              <w:rPr>
                <w:rFonts w:cs="Arial"/>
              </w:rPr>
            </w:pPr>
            <w:r w:rsidRPr="007E0B31">
              <w:rPr>
                <w:rFonts w:cs="Arial"/>
              </w:rPr>
              <w:t>Load</w:t>
            </w:r>
          </w:p>
        </w:tc>
        <w:tc>
          <w:tcPr>
            <w:tcW w:w="6634" w:type="dxa"/>
          </w:tcPr>
          <w:p w14:paraId="2EAACB51" w14:textId="77777777" w:rsidR="00F81D7C" w:rsidRPr="007E0B31" w:rsidRDefault="00F81D7C" w:rsidP="00F81D7C">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F81D7C" w:rsidRPr="007E0B31" w14:paraId="4CDF254C" w14:textId="77777777" w:rsidTr="00C938B9">
        <w:trPr>
          <w:cantSplit/>
        </w:trPr>
        <w:tc>
          <w:tcPr>
            <w:tcW w:w="2884" w:type="dxa"/>
          </w:tcPr>
          <w:p w14:paraId="5A60A67C" w14:textId="77777777" w:rsidR="00F81D7C" w:rsidRPr="007E0B31" w:rsidRDefault="00F81D7C" w:rsidP="00F81D7C">
            <w:pPr>
              <w:pStyle w:val="Arial11Bold"/>
              <w:rPr>
                <w:rFonts w:cs="Arial"/>
              </w:rPr>
            </w:pPr>
            <w:r w:rsidRPr="007E0B31">
              <w:rPr>
                <w:rFonts w:cs="Arial"/>
              </w:rPr>
              <w:t>Loaded</w:t>
            </w:r>
          </w:p>
        </w:tc>
        <w:tc>
          <w:tcPr>
            <w:tcW w:w="6634" w:type="dxa"/>
          </w:tcPr>
          <w:p w14:paraId="48DFCD98" w14:textId="77777777" w:rsidR="00F81D7C" w:rsidRPr="007E0B31" w:rsidRDefault="00F81D7C" w:rsidP="00F81D7C">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F81D7C" w:rsidRPr="007E0B31" w14:paraId="4482A9A2" w14:textId="77777777" w:rsidTr="00C938B9">
        <w:trPr>
          <w:cantSplit/>
        </w:trPr>
        <w:tc>
          <w:tcPr>
            <w:tcW w:w="2884" w:type="dxa"/>
          </w:tcPr>
          <w:p w14:paraId="7CAD6FB9" w14:textId="02710C28" w:rsidR="00F81D7C" w:rsidRPr="00A42C57" w:rsidRDefault="00F81D7C" w:rsidP="00F81D7C">
            <w:pPr>
              <w:pStyle w:val="Arial11Bold"/>
              <w:rPr>
                <w:rFonts w:cs="Arial"/>
              </w:rPr>
            </w:pPr>
            <w:r w:rsidRPr="002510FF">
              <w:rPr>
                <w:rFonts w:cs="Arial"/>
              </w:rPr>
              <w:t>Load Angle</w:t>
            </w:r>
          </w:p>
        </w:tc>
        <w:tc>
          <w:tcPr>
            <w:tcW w:w="6634" w:type="dxa"/>
          </w:tcPr>
          <w:p w14:paraId="24A40C90" w14:textId="45EC0D1C" w:rsidR="00F81D7C" w:rsidRPr="00A42C57" w:rsidRDefault="00F81D7C" w:rsidP="00F81D7C">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F81D7C" w:rsidRPr="007E0B31" w14:paraId="3FF8744F" w14:textId="77777777" w:rsidTr="00C938B9">
        <w:trPr>
          <w:cantSplit/>
        </w:trPr>
        <w:tc>
          <w:tcPr>
            <w:tcW w:w="2884" w:type="dxa"/>
          </w:tcPr>
          <w:p w14:paraId="27A6AFB9" w14:textId="77777777" w:rsidR="00F81D7C" w:rsidRPr="007E0B31" w:rsidRDefault="00F81D7C" w:rsidP="00F81D7C">
            <w:pPr>
              <w:pStyle w:val="Arial11Bold"/>
              <w:rPr>
                <w:rFonts w:cs="Arial"/>
              </w:rPr>
            </w:pPr>
            <w:r w:rsidRPr="007E0B31">
              <w:rPr>
                <w:rFonts w:cs="Arial"/>
              </w:rPr>
              <w:t>Load Factor</w:t>
            </w:r>
          </w:p>
        </w:tc>
        <w:tc>
          <w:tcPr>
            <w:tcW w:w="6634" w:type="dxa"/>
          </w:tcPr>
          <w:p w14:paraId="40B02140" w14:textId="77777777" w:rsidR="00F81D7C" w:rsidRPr="007E0B31" w:rsidRDefault="00F81D7C" w:rsidP="00F81D7C">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F81D7C" w:rsidRPr="007E0B31" w14:paraId="0EBC5AE2" w14:textId="77777777" w:rsidTr="00C938B9">
        <w:trPr>
          <w:cantSplit/>
        </w:trPr>
        <w:tc>
          <w:tcPr>
            <w:tcW w:w="2884" w:type="dxa"/>
          </w:tcPr>
          <w:p w14:paraId="3992CF4B" w14:textId="77777777" w:rsidR="00F81D7C" w:rsidRPr="007E0B31" w:rsidRDefault="00F81D7C" w:rsidP="00F81D7C">
            <w:pPr>
              <w:pStyle w:val="Arial11Bold"/>
              <w:rPr>
                <w:rFonts w:cs="Arial"/>
              </w:rPr>
            </w:pPr>
            <w:r w:rsidRPr="007E0B31">
              <w:rPr>
                <w:rFonts w:cs="Arial"/>
              </w:rPr>
              <w:t>Load Management Block</w:t>
            </w:r>
          </w:p>
        </w:tc>
        <w:tc>
          <w:tcPr>
            <w:tcW w:w="6634" w:type="dxa"/>
          </w:tcPr>
          <w:p w14:paraId="50274CDB" w14:textId="77777777" w:rsidR="00F81D7C" w:rsidRPr="007E0B31" w:rsidRDefault="00F81D7C" w:rsidP="00F81D7C">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or other party through the means of radio teleswitching or by some other means.</w:t>
            </w:r>
          </w:p>
        </w:tc>
      </w:tr>
      <w:tr w:rsidR="00F81D7C" w:rsidRPr="007E0B31" w14:paraId="53E23EC8" w14:textId="77777777" w:rsidTr="00C938B9">
        <w:trPr>
          <w:cantSplit/>
        </w:trPr>
        <w:tc>
          <w:tcPr>
            <w:tcW w:w="2884" w:type="dxa"/>
          </w:tcPr>
          <w:p w14:paraId="6AF74419" w14:textId="77777777" w:rsidR="00F81D7C" w:rsidRPr="002A73E9" w:rsidRDefault="00F81D7C" w:rsidP="00F81D7C">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F81D7C" w:rsidRPr="00432DAF" w:rsidRDefault="00F81D7C" w:rsidP="00F81D7C">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of  </w:t>
            </w:r>
            <w:r w:rsidRPr="00432DAF">
              <w:rPr>
                <w:b/>
                <w:bCs/>
                <w:sz w:val="20"/>
                <w:szCs w:val="20"/>
              </w:rPr>
              <w:t>Top Up Restoration Plant</w:t>
            </w:r>
            <w:r w:rsidRPr="00432DAF">
              <w:rPr>
                <w:sz w:val="20"/>
                <w:szCs w:val="20"/>
              </w:rPr>
              <w:t>.</w:t>
            </w:r>
          </w:p>
          <w:p w14:paraId="3235C563" w14:textId="5CCBEE96" w:rsidR="00F81D7C" w:rsidRPr="002A73E9" w:rsidRDefault="00F81D7C" w:rsidP="00F81D7C">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F81D7C" w:rsidRPr="007E0B31" w14:paraId="74F6FA25" w14:textId="77777777" w:rsidTr="00C938B9">
        <w:trPr>
          <w:cantSplit/>
        </w:trPr>
        <w:tc>
          <w:tcPr>
            <w:tcW w:w="2884" w:type="dxa"/>
          </w:tcPr>
          <w:p w14:paraId="298F5400" w14:textId="77777777" w:rsidR="00F81D7C" w:rsidRPr="007E0B31" w:rsidRDefault="00F81D7C" w:rsidP="00F81D7C">
            <w:pPr>
              <w:pStyle w:val="Arial11Bold"/>
              <w:rPr>
                <w:rFonts w:cs="Arial"/>
              </w:rPr>
            </w:pPr>
            <w:r w:rsidRPr="007E0B31">
              <w:rPr>
                <w:rFonts w:cs="Arial"/>
              </w:rPr>
              <w:t>Local Safety Instructions</w:t>
            </w:r>
          </w:p>
        </w:tc>
        <w:tc>
          <w:tcPr>
            <w:tcW w:w="6634" w:type="dxa"/>
          </w:tcPr>
          <w:p w14:paraId="7A965991" w14:textId="1F7D937B" w:rsidR="00F81D7C" w:rsidRPr="007E0B31" w:rsidRDefault="00F81D7C" w:rsidP="00F81D7C">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F81D7C" w:rsidRPr="007E0B31" w14:paraId="77B1C1F3" w14:textId="77777777" w:rsidTr="00C938B9">
        <w:trPr>
          <w:cantSplit/>
        </w:trPr>
        <w:tc>
          <w:tcPr>
            <w:tcW w:w="2884" w:type="dxa"/>
          </w:tcPr>
          <w:p w14:paraId="41E761FD" w14:textId="77777777" w:rsidR="00F81D7C" w:rsidRPr="007E0B31" w:rsidRDefault="00F81D7C" w:rsidP="00F81D7C">
            <w:pPr>
              <w:pStyle w:val="Arial11Bold"/>
              <w:rPr>
                <w:rFonts w:cs="Arial"/>
              </w:rPr>
            </w:pPr>
            <w:r w:rsidRPr="007E0B31">
              <w:rPr>
                <w:rFonts w:cs="Arial"/>
              </w:rPr>
              <w:t>Local Switching Procedure</w:t>
            </w:r>
          </w:p>
        </w:tc>
        <w:tc>
          <w:tcPr>
            <w:tcW w:w="6634" w:type="dxa"/>
          </w:tcPr>
          <w:p w14:paraId="64A70D2F" w14:textId="77777777" w:rsidR="00F81D7C" w:rsidRPr="007E0B31" w:rsidRDefault="00F81D7C" w:rsidP="00F81D7C">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F81D7C" w:rsidRPr="007E0B31" w14:paraId="4247B2A6" w14:textId="77777777" w:rsidTr="00C938B9">
        <w:trPr>
          <w:cantSplit/>
        </w:trPr>
        <w:tc>
          <w:tcPr>
            <w:tcW w:w="2884" w:type="dxa"/>
          </w:tcPr>
          <w:p w14:paraId="796A8D79" w14:textId="77777777" w:rsidR="00F81D7C" w:rsidRPr="007E0B31" w:rsidRDefault="00F81D7C" w:rsidP="00F81D7C">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F81D7C" w:rsidRPr="007E0B31" w14:paraId="7AF5C5F6" w14:textId="77777777" w:rsidTr="00C938B9">
        <w:trPr>
          <w:cantSplit/>
        </w:trPr>
        <w:tc>
          <w:tcPr>
            <w:tcW w:w="2884" w:type="dxa"/>
          </w:tcPr>
          <w:p w14:paraId="539D52FC" w14:textId="77777777" w:rsidR="00F81D7C" w:rsidRPr="007E0B31" w:rsidRDefault="00F81D7C" w:rsidP="00F81D7C">
            <w:pPr>
              <w:pStyle w:val="Arial11Bold"/>
              <w:rPr>
                <w:rFonts w:cs="Arial"/>
              </w:rPr>
            </w:pPr>
            <w:r w:rsidRPr="007E0B31">
              <w:rPr>
                <w:rFonts w:cs="Arial"/>
              </w:rPr>
              <w:t>Location</w:t>
            </w:r>
          </w:p>
        </w:tc>
        <w:tc>
          <w:tcPr>
            <w:tcW w:w="6634" w:type="dxa"/>
          </w:tcPr>
          <w:p w14:paraId="55856EBA" w14:textId="77777777" w:rsidR="00F81D7C" w:rsidRPr="007E0B31" w:rsidRDefault="00F81D7C" w:rsidP="00F81D7C">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F81D7C" w:rsidRPr="007E0B31" w14:paraId="0E4BDD8F" w14:textId="77777777" w:rsidTr="00C938B9">
        <w:trPr>
          <w:cantSplit/>
        </w:trPr>
        <w:tc>
          <w:tcPr>
            <w:tcW w:w="2884" w:type="dxa"/>
          </w:tcPr>
          <w:p w14:paraId="41B859E4" w14:textId="77777777" w:rsidR="00F81D7C" w:rsidRPr="007E0B31" w:rsidRDefault="00F81D7C" w:rsidP="00F81D7C">
            <w:pPr>
              <w:pStyle w:val="Arial11Bold"/>
              <w:rPr>
                <w:rFonts w:cs="Arial"/>
              </w:rPr>
            </w:pPr>
            <w:r w:rsidRPr="007E0B31">
              <w:rPr>
                <w:rFonts w:cs="Arial"/>
              </w:rPr>
              <w:t>Locked</w:t>
            </w:r>
          </w:p>
        </w:tc>
        <w:tc>
          <w:tcPr>
            <w:tcW w:w="6634" w:type="dxa"/>
          </w:tcPr>
          <w:p w14:paraId="585D4C7B" w14:textId="77777777" w:rsidR="00F81D7C" w:rsidRPr="007E0B31" w:rsidRDefault="00F81D7C" w:rsidP="00F81D7C">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F81D7C" w:rsidRPr="007E0B31" w14:paraId="57EA3F5C" w14:textId="77777777" w:rsidTr="00C938B9">
        <w:trPr>
          <w:cantSplit/>
        </w:trPr>
        <w:tc>
          <w:tcPr>
            <w:tcW w:w="2884" w:type="dxa"/>
          </w:tcPr>
          <w:p w14:paraId="0F7F6662" w14:textId="77777777" w:rsidR="00F81D7C" w:rsidRPr="007E0B31" w:rsidRDefault="00F81D7C" w:rsidP="00F81D7C">
            <w:pPr>
              <w:pStyle w:val="Arial11Bold"/>
              <w:rPr>
                <w:rFonts w:cs="Arial"/>
              </w:rPr>
            </w:pPr>
            <w:r w:rsidRPr="007E0B31">
              <w:rPr>
                <w:rFonts w:cs="Arial"/>
              </w:rPr>
              <w:t>Locking</w:t>
            </w:r>
          </w:p>
        </w:tc>
        <w:tc>
          <w:tcPr>
            <w:tcW w:w="6634" w:type="dxa"/>
          </w:tcPr>
          <w:p w14:paraId="25877041" w14:textId="77777777" w:rsidR="00F81D7C" w:rsidRPr="007E0B31" w:rsidRDefault="00F81D7C" w:rsidP="00F81D7C">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F81D7C" w:rsidRPr="007E0B31" w14:paraId="05FD6AF9" w14:textId="77777777" w:rsidTr="00C938B9">
        <w:trPr>
          <w:cantSplit/>
        </w:trPr>
        <w:tc>
          <w:tcPr>
            <w:tcW w:w="2884" w:type="dxa"/>
          </w:tcPr>
          <w:p w14:paraId="508D8CC7" w14:textId="77777777" w:rsidR="00F81D7C" w:rsidRPr="007E0B31" w:rsidRDefault="00F81D7C" w:rsidP="00F81D7C">
            <w:pPr>
              <w:pStyle w:val="Arial11Bold"/>
              <w:rPr>
                <w:rFonts w:cs="Arial"/>
              </w:rPr>
            </w:pPr>
            <w:r w:rsidRPr="007E0B31">
              <w:rPr>
                <w:rFonts w:cs="Arial"/>
              </w:rPr>
              <w:t>Low Frequency Relay</w:t>
            </w:r>
          </w:p>
        </w:tc>
        <w:tc>
          <w:tcPr>
            <w:tcW w:w="6634" w:type="dxa"/>
          </w:tcPr>
          <w:p w14:paraId="615E9EC2" w14:textId="77777777" w:rsidR="00F81D7C" w:rsidRPr="007E0B31" w:rsidRDefault="00F81D7C" w:rsidP="00F81D7C">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F81D7C" w:rsidRPr="007E0B31" w14:paraId="3E4531E5" w14:textId="77777777" w:rsidTr="00C938B9">
        <w:trPr>
          <w:cantSplit/>
        </w:trPr>
        <w:tc>
          <w:tcPr>
            <w:tcW w:w="2884" w:type="dxa"/>
          </w:tcPr>
          <w:p w14:paraId="65FD748C" w14:textId="77777777" w:rsidR="00F81D7C" w:rsidRPr="007E0B31" w:rsidRDefault="00F81D7C" w:rsidP="00F81D7C">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F81D7C" w:rsidRPr="007E0B31" w:rsidRDefault="00F81D7C" w:rsidP="00F81D7C">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F81D7C" w:rsidRPr="007E0B31" w14:paraId="1231D50D" w14:textId="77777777" w:rsidTr="00C938B9">
        <w:trPr>
          <w:cantSplit/>
        </w:trPr>
        <w:tc>
          <w:tcPr>
            <w:tcW w:w="2884" w:type="dxa"/>
          </w:tcPr>
          <w:p w14:paraId="7F97E239" w14:textId="77777777" w:rsidR="00F81D7C" w:rsidRPr="007E0B31" w:rsidRDefault="00F81D7C" w:rsidP="00F81D7C">
            <w:pPr>
              <w:pStyle w:val="Arial11Bold"/>
              <w:rPr>
                <w:rFonts w:cs="Arial"/>
              </w:rPr>
            </w:pPr>
            <w:r w:rsidRPr="007E0B31">
              <w:rPr>
                <w:rFonts w:cs="Arial"/>
              </w:rPr>
              <w:t>LV Side of the Offshore Platform</w:t>
            </w:r>
          </w:p>
        </w:tc>
        <w:tc>
          <w:tcPr>
            <w:tcW w:w="6634" w:type="dxa"/>
          </w:tcPr>
          <w:p w14:paraId="00CEA237" w14:textId="77777777" w:rsidR="00F81D7C" w:rsidRPr="007E0B31" w:rsidRDefault="00F81D7C" w:rsidP="00F81D7C">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F81D7C" w:rsidRPr="007E0B31" w14:paraId="43E02C23" w14:textId="77777777" w:rsidTr="00C938B9">
        <w:trPr>
          <w:cantSplit/>
        </w:trPr>
        <w:tc>
          <w:tcPr>
            <w:tcW w:w="2884" w:type="dxa"/>
          </w:tcPr>
          <w:p w14:paraId="149BA9AB" w14:textId="77777777" w:rsidR="00F81D7C" w:rsidRPr="007E0B31" w:rsidRDefault="00F81D7C" w:rsidP="00F81D7C">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F81D7C" w:rsidRDefault="00F81D7C" w:rsidP="00F81D7C">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F81D7C" w:rsidRPr="00745344" w:rsidRDefault="00F81D7C" w:rsidP="00F81D7C">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F81D7C" w:rsidRPr="007E0B31" w14:paraId="29A17BF0" w14:textId="77777777" w:rsidTr="00C938B9">
        <w:trPr>
          <w:cantSplit/>
        </w:trPr>
        <w:tc>
          <w:tcPr>
            <w:tcW w:w="2884" w:type="dxa"/>
          </w:tcPr>
          <w:p w14:paraId="0A0A0725" w14:textId="77777777" w:rsidR="00F81D7C" w:rsidRPr="007E0B31" w:rsidRDefault="00F81D7C" w:rsidP="00F81D7C">
            <w:pPr>
              <w:pStyle w:val="Arial11Bold"/>
              <w:rPr>
                <w:rFonts w:cs="Arial"/>
              </w:rPr>
            </w:pPr>
            <w:r w:rsidRPr="007E0B31">
              <w:rPr>
                <w:rFonts w:cs="Arial"/>
              </w:rPr>
              <w:t>Main Protection</w:t>
            </w:r>
          </w:p>
        </w:tc>
        <w:tc>
          <w:tcPr>
            <w:tcW w:w="6634" w:type="dxa"/>
          </w:tcPr>
          <w:p w14:paraId="3DC0D468"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F81D7C" w:rsidRPr="007E0B31" w14:paraId="76CC7C36" w14:textId="77777777" w:rsidTr="00C938B9">
        <w:trPr>
          <w:cantSplit/>
        </w:trPr>
        <w:tc>
          <w:tcPr>
            <w:tcW w:w="2884" w:type="dxa"/>
          </w:tcPr>
          <w:p w14:paraId="331C7E14" w14:textId="380252E6" w:rsidR="00F81D7C" w:rsidRPr="007E0B31" w:rsidRDefault="00F81D7C" w:rsidP="00F81D7C">
            <w:pPr>
              <w:pStyle w:val="Arial11Bold"/>
              <w:rPr>
                <w:rFonts w:cs="Arial"/>
              </w:rPr>
            </w:pPr>
            <w:bookmarkStart w:id="49" w:name="_DV_C39"/>
            <w:r w:rsidRPr="007E0B31">
              <w:rPr>
                <w:rFonts w:cs="Arial"/>
              </w:rPr>
              <w:t>Manufacturer’s Data &amp; Performance Report</w:t>
            </w:r>
            <w:bookmarkEnd w:id="49"/>
          </w:p>
        </w:tc>
        <w:tc>
          <w:tcPr>
            <w:tcW w:w="6634" w:type="dxa"/>
          </w:tcPr>
          <w:p w14:paraId="671DA193" w14:textId="02EFD935" w:rsidR="00F81D7C" w:rsidRPr="007E0B31" w:rsidRDefault="00F81D7C" w:rsidP="00F81D7C">
            <w:pPr>
              <w:pStyle w:val="TableArial11"/>
              <w:rPr>
                <w:rFonts w:cs="Arial"/>
              </w:rPr>
            </w:pPr>
            <w:bookmarkStart w:id="50"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50"/>
          </w:p>
        </w:tc>
      </w:tr>
      <w:tr w:rsidR="00F81D7C" w:rsidRPr="007E0B31" w14:paraId="0E2893AA" w14:textId="77777777" w:rsidTr="00C938B9">
        <w:trPr>
          <w:cantSplit/>
        </w:trPr>
        <w:tc>
          <w:tcPr>
            <w:tcW w:w="2884" w:type="dxa"/>
          </w:tcPr>
          <w:p w14:paraId="1DC60E78" w14:textId="77777777" w:rsidR="00F81D7C" w:rsidRPr="007E0B31" w:rsidRDefault="00F81D7C" w:rsidP="00F81D7C">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F81D7C" w:rsidRPr="007E0B31" w:rsidRDefault="00F81D7C" w:rsidP="00F81D7C">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F81D7C" w:rsidRPr="007E0B31" w14:paraId="0E3E88D3" w14:textId="77777777" w:rsidTr="00C938B9">
        <w:trPr>
          <w:cantSplit/>
        </w:trPr>
        <w:tc>
          <w:tcPr>
            <w:tcW w:w="2884" w:type="dxa"/>
          </w:tcPr>
          <w:p w14:paraId="45B588B2" w14:textId="77777777" w:rsidR="00F81D7C" w:rsidRPr="007E0B31" w:rsidRDefault="00F81D7C" w:rsidP="00F81D7C">
            <w:pPr>
              <w:pStyle w:val="Arial11Bold"/>
              <w:rPr>
                <w:rFonts w:cs="Arial"/>
              </w:rPr>
            </w:pPr>
            <w:r w:rsidRPr="007E0B31">
              <w:rPr>
                <w:rFonts w:cs="Arial"/>
              </w:rPr>
              <w:t>Market Operation Data Interface System (MODIS)</w:t>
            </w:r>
          </w:p>
        </w:tc>
        <w:tc>
          <w:tcPr>
            <w:tcW w:w="6634" w:type="dxa"/>
          </w:tcPr>
          <w:p w14:paraId="6049E762" w14:textId="5373A31D" w:rsidR="00F81D7C" w:rsidRPr="007E0B31" w:rsidRDefault="00F81D7C" w:rsidP="00F81D7C">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F81D7C" w:rsidRPr="007E0B31" w14:paraId="2E9600F6" w14:textId="77777777" w:rsidTr="00C938B9">
        <w:trPr>
          <w:cantSplit/>
        </w:trPr>
        <w:tc>
          <w:tcPr>
            <w:tcW w:w="2884" w:type="dxa"/>
          </w:tcPr>
          <w:p w14:paraId="1013C18D" w14:textId="77777777" w:rsidR="00F81D7C" w:rsidRPr="007E0B31" w:rsidRDefault="00F81D7C" w:rsidP="00F81D7C">
            <w:pPr>
              <w:pStyle w:val="Arial11Bold"/>
              <w:rPr>
                <w:rFonts w:cs="Arial"/>
              </w:rPr>
            </w:pPr>
            <w:r w:rsidRPr="007E0B31">
              <w:rPr>
                <w:rFonts w:cs="Arial"/>
              </w:rPr>
              <w:t>Market Suspension Threshold</w:t>
            </w:r>
          </w:p>
        </w:tc>
        <w:tc>
          <w:tcPr>
            <w:tcW w:w="6634" w:type="dxa"/>
          </w:tcPr>
          <w:p w14:paraId="60F4E8DB" w14:textId="77777777" w:rsidR="00F81D7C" w:rsidRPr="007E0B31" w:rsidRDefault="00F81D7C" w:rsidP="00F81D7C">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F81D7C" w:rsidRPr="007E0B31" w14:paraId="1F49614C" w14:textId="77777777" w:rsidTr="00C938B9">
        <w:trPr>
          <w:cantSplit/>
        </w:trPr>
        <w:tc>
          <w:tcPr>
            <w:tcW w:w="2884" w:type="dxa"/>
          </w:tcPr>
          <w:p w14:paraId="4BAFAA51" w14:textId="77777777" w:rsidR="00F81D7C" w:rsidRPr="007E0B31" w:rsidRDefault="00F81D7C" w:rsidP="00F81D7C">
            <w:pPr>
              <w:pStyle w:val="Arial11Bold"/>
              <w:rPr>
                <w:rFonts w:cs="Arial"/>
              </w:rPr>
            </w:pPr>
            <w:r w:rsidRPr="007E0B31">
              <w:rPr>
                <w:rFonts w:cs="Arial"/>
              </w:rPr>
              <w:t>Material Effect</w:t>
            </w:r>
          </w:p>
        </w:tc>
        <w:tc>
          <w:tcPr>
            <w:tcW w:w="6634" w:type="dxa"/>
          </w:tcPr>
          <w:p w14:paraId="2D25D42C" w14:textId="1645633C" w:rsidR="00F81D7C" w:rsidRPr="007E0B31" w:rsidRDefault="00F81D7C" w:rsidP="00F81D7C">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F81D7C" w:rsidRPr="007E0B31" w14:paraId="4FE4892A" w14:textId="77777777" w:rsidTr="00C938B9">
        <w:trPr>
          <w:cantSplit/>
        </w:trPr>
        <w:tc>
          <w:tcPr>
            <w:tcW w:w="2884" w:type="dxa"/>
          </w:tcPr>
          <w:p w14:paraId="5D2654C2" w14:textId="77777777" w:rsidR="00F81D7C" w:rsidRPr="007E0B31" w:rsidRDefault="00F81D7C" w:rsidP="00F81D7C">
            <w:pPr>
              <w:pStyle w:val="Arial11Bold"/>
              <w:rPr>
                <w:rFonts w:cs="Arial"/>
              </w:rPr>
            </w:pPr>
            <w:r w:rsidRPr="007E0B31">
              <w:rPr>
                <w:rFonts w:cs="Arial"/>
              </w:rPr>
              <w:t>Materially Affected Party</w:t>
            </w:r>
          </w:p>
        </w:tc>
        <w:tc>
          <w:tcPr>
            <w:tcW w:w="6634" w:type="dxa"/>
          </w:tcPr>
          <w:p w14:paraId="228E8081" w14:textId="77777777" w:rsidR="00F81D7C" w:rsidRPr="007E0B31" w:rsidRDefault="00F81D7C" w:rsidP="00F81D7C">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F81D7C" w:rsidRPr="007E0B31" w14:paraId="21849F19" w14:textId="77777777" w:rsidTr="00C938B9">
        <w:trPr>
          <w:cantSplit/>
        </w:trPr>
        <w:tc>
          <w:tcPr>
            <w:tcW w:w="2884" w:type="dxa"/>
          </w:tcPr>
          <w:p w14:paraId="3DA54DDA" w14:textId="1AE4917A" w:rsidR="00F81D7C" w:rsidRPr="007E0B31" w:rsidRDefault="00F81D7C" w:rsidP="00F81D7C">
            <w:pPr>
              <w:pStyle w:val="Arial11Bold"/>
              <w:rPr>
                <w:rFonts w:cs="Arial"/>
              </w:rPr>
            </w:pPr>
            <w:r w:rsidRPr="005C20E3">
              <w:rPr>
                <w:color w:val="000000" w:themeColor="text1"/>
              </w:rPr>
              <w:t>Maximum Export Capability</w:t>
            </w:r>
          </w:p>
        </w:tc>
        <w:tc>
          <w:tcPr>
            <w:tcW w:w="6634" w:type="dxa"/>
          </w:tcPr>
          <w:p w14:paraId="09A88861" w14:textId="6FF8BD00"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8244F89" w14:textId="77777777" w:rsidTr="00C938B9">
        <w:trPr>
          <w:cantSplit/>
        </w:trPr>
        <w:tc>
          <w:tcPr>
            <w:tcW w:w="2884" w:type="dxa"/>
          </w:tcPr>
          <w:p w14:paraId="0D6EE1DC" w14:textId="77777777" w:rsidR="00F81D7C" w:rsidRPr="007E0B31" w:rsidRDefault="00F81D7C" w:rsidP="00F81D7C">
            <w:pPr>
              <w:pStyle w:val="Arial11Bold"/>
              <w:rPr>
                <w:rFonts w:cs="Arial"/>
                <w:highlight w:val="green"/>
              </w:rPr>
            </w:pPr>
            <w:r w:rsidRPr="007E0B31">
              <w:rPr>
                <w:rFonts w:cs="Arial"/>
              </w:rPr>
              <w:t>Maximum Export Capacity</w:t>
            </w:r>
          </w:p>
        </w:tc>
        <w:tc>
          <w:tcPr>
            <w:tcW w:w="6634" w:type="dxa"/>
          </w:tcPr>
          <w:p w14:paraId="71DB60FA" w14:textId="77777777" w:rsidR="00F81D7C" w:rsidRPr="007E0B31" w:rsidRDefault="00F81D7C" w:rsidP="00F81D7C">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F81D7C" w:rsidRPr="007E0B31" w14:paraId="0948B47C" w14:textId="77777777" w:rsidTr="00C938B9">
        <w:trPr>
          <w:cantSplit/>
        </w:trPr>
        <w:tc>
          <w:tcPr>
            <w:tcW w:w="2884" w:type="dxa"/>
          </w:tcPr>
          <w:p w14:paraId="740BDFDB" w14:textId="77777777" w:rsidR="00F81D7C" w:rsidRPr="007E0B31" w:rsidRDefault="00F81D7C" w:rsidP="00F81D7C">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F81D7C" w:rsidRPr="007E0B31" w14:paraId="37163BB3" w14:textId="77777777" w:rsidTr="00C938B9">
        <w:trPr>
          <w:cantSplit/>
        </w:trPr>
        <w:tc>
          <w:tcPr>
            <w:tcW w:w="2884" w:type="dxa"/>
          </w:tcPr>
          <w:p w14:paraId="4540B3A4" w14:textId="77777777" w:rsidR="00F81D7C" w:rsidRPr="007E0B31" w:rsidRDefault="00F81D7C" w:rsidP="00F81D7C">
            <w:pPr>
              <w:pStyle w:val="Arial11Bold"/>
              <w:rPr>
                <w:rFonts w:cs="Arial"/>
              </w:rPr>
            </w:pPr>
            <w:r w:rsidRPr="007E0B31">
              <w:rPr>
                <w:rFonts w:cs="Arial"/>
              </w:rPr>
              <w:t>Maximum Generation Service or MGS</w:t>
            </w:r>
          </w:p>
        </w:tc>
        <w:tc>
          <w:tcPr>
            <w:tcW w:w="6634" w:type="dxa"/>
          </w:tcPr>
          <w:p w14:paraId="5E387610" w14:textId="7EFCA426" w:rsidR="00F81D7C" w:rsidRPr="007E0B31" w:rsidRDefault="00F81D7C" w:rsidP="00F81D7C">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F81D7C" w:rsidRPr="007E0B31" w14:paraId="1FF4E953" w14:textId="77777777" w:rsidTr="00C938B9">
        <w:trPr>
          <w:cantSplit/>
        </w:trPr>
        <w:tc>
          <w:tcPr>
            <w:tcW w:w="2884" w:type="dxa"/>
          </w:tcPr>
          <w:p w14:paraId="6AFD0D7A" w14:textId="77777777" w:rsidR="00F81D7C" w:rsidRPr="007E0B31" w:rsidRDefault="00F81D7C" w:rsidP="00F81D7C">
            <w:pPr>
              <w:pStyle w:val="Arial11Bold"/>
              <w:rPr>
                <w:rFonts w:cs="Arial"/>
              </w:rPr>
            </w:pPr>
            <w:r w:rsidRPr="007E0B31">
              <w:rPr>
                <w:rFonts w:cs="Arial"/>
              </w:rPr>
              <w:t>Maximum Generation Service Agreement</w:t>
            </w:r>
          </w:p>
        </w:tc>
        <w:tc>
          <w:tcPr>
            <w:tcW w:w="6634" w:type="dxa"/>
          </w:tcPr>
          <w:p w14:paraId="08FAFE28" w14:textId="4B8999EC" w:rsidR="00F81D7C" w:rsidRPr="007E0B31" w:rsidRDefault="00F81D7C" w:rsidP="00F81D7C">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F81D7C" w:rsidRPr="007E0B31" w14:paraId="52F03BE5" w14:textId="77777777" w:rsidTr="00C938B9">
        <w:trPr>
          <w:cantSplit/>
        </w:trPr>
        <w:tc>
          <w:tcPr>
            <w:tcW w:w="2884" w:type="dxa"/>
          </w:tcPr>
          <w:p w14:paraId="11A7CFC0" w14:textId="77777777" w:rsidR="00F81D7C" w:rsidRPr="007E0B31" w:rsidRDefault="00F81D7C" w:rsidP="00F81D7C">
            <w:pPr>
              <w:pStyle w:val="Arial11Bold"/>
              <w:rPr>
                <w:rFonts w:cs="Arial"/>
              </w:rPr>
            </w:pPr>
            <w:r w:rsidRPr="007E0B31">
              <w:rPr>
                <w:rFonts w:cs="Arial"/>
              </w:rPr>
              <w:t>Maximum HVDC Active Power Transmission Capacity (PHmax)</w:t>
            </w:r>
          </w:p>
        </w:tc>
        <w:tc>
          <w:tcPr>
            <w:tcW w:w="6634" w:type="dxa"/>
          </w:tcPr>
          <w:p w14:paraId="6DD9ADDF" w14:textId="78E2D9AF"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F81D7C" w:rsidRPr="007E0B31" w14:paraId="11D155E9" w14:textId="77777777" w:rsidTr="00C938B9">
        <w:trPr>
          <w:cantSplit/>
        </w:trPr>
        <w:tc>
          <w:tcPr>
            <w:tcW w:w="2884" w:type="dxa"/>
          </w:tcPr>
          <w:p w14:paraId="62C8C8BB" w14:textId="217F8DC3" w:rsidR="00F81D7C" w:rsidRPr="007E0B31" w:rsidRDefault="00F81D7C" w:rsidP="00F81D7C">
            <w:pPr>
              <w:pStyle w:val="Arial11Bold"/>
              <w:rPr>
                <w:rFonts w:cs="Arial"/>
              </w:rPr>
            </w:pPr>
            <w:r w:rsidRPr="005C20E3">
              <w:rPr>
                <w:color w:val="000000" w:themeColor="text1"/>
              </w:rPr>
              <w:t>Maximum Import Capability</w:t>
            </w:r>
          </w:p>
        </w:tc>
        <w:tc>
          <w:tcPr>
            <w:tcW w:w="6634" w:type="dxa"/>
          </w:tcPr>
          <w:p w14:paraId="4BC9A525" w14:textId="34778CF5"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967C22C" w14:textId="77777777" w:rsidTr="00C938B9">
        <w:trPr>
          <w:cantSplit/>
        </w:trPr>
        <w:tc>
          <w:tcPr>
            <w:tcW w:w="2884" w:type="dxa"/>
          </w:tcPr>
          <w:p w14:paraId="6536B201" w14:textId="77777777" w:rsidR="00F81D7C" w:rsidRPr="007E0B31" w:rsidRDefault="00F81D7C" w:rsidP="00F81D7C">
            <w:pPr>
              <w:pStyle w:val="Arial11Bold"/>
              <w:rPr>
                <w:rFonts w:cs="Arial"/>
                <w:highlight w:val="green"/>
              </w:rPr>
            </w:pPr>
            <w:r w:rsidRPr="007E0B31">
              <w:rPr>
                <w:rFonts w:cs="Arial"/>
              </w:rPr>
              <w:t>Maximum Import Capacity</w:t>
            </w:r>
          </w:p>
        </w:tc>
        <w:tc>
          <w:tcPr>
            <w:tcW w:w="6634" w:type="dxa"/>
          </w:tcPr>
          <w:p w14:paraId="7E57CD31" w14:textId="77777777"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F81D7C" w:rsidRPr="007E0B31" w14:paraId="03CA429B" w14:textId="77777777" w:rsidTr="00C938B9">
        <w:trPr>
          <w:cantSplit/>
        </w:trPr>
        <w:tc>
          <w:tcPr>
            <w:tcW w:w="2884" w:type="dxa"/>
          </w:tcPr>
          <w:p w14:paraId="2ED59A0E" w14:textId="77777777" w:rsidR="00F81D7C" w:rsidRPr="007E0B31" w:rsidRDefault="00F81D7C" w:rsidP="00F81D7C">
            <w:pPr>
              <w:pStyle w:val="Arial11Bold"/>
              <w:rPr>
                <w:rFonts w:cs="Arial"/>
              </w:rPr>
            </w:pPr>
            <w:r w:rsidRPr="00373816">
              <w:t xml:space="preserve">Maximum Import Power </w:t>
            </w:r>
          </w:p>
        </w:tc>
        <w:tc>
          <w:tcPr>
            <w:tcW w:w="6634" w:type="dxa"/>
          </w:tcPr>
          <w:p w14:paraId="5383D68A" w14:textId="77777777" w:rsidR="00F81D7C" w:rsidRPr="007E0B31" w:rsidRDefault="00F81D7C" w:rsidP="00F81D7C">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F81D7C" w:rsidRPr="007E0B31" w14:paraId="3B0FB9D5" w14:textId="77777777" w:rsidTr="00C938B9">
        <w:trPr>
          <w:cantSplit/>
        </w:trPr>
        <w:tc>
          <w:tcPr>
            <w:tcW w:w="2884" w:type="dxa"/>
          </w:tcPr>
          <w:p w14:paraId="6C90BEB7" w14:textId="77777777" w:rsidR="00F81D7C" w:rsidRPr="007E0B31" w:rsidRDefault="00F81D7C" w:rsidP="00F81D7C">
            <w:pPr>
              <w:pStyle w:val="Arial11Bold"/>
              <w:rPr>
                <w:rFonts w:cs="Arial"/>
              </w:rPr>
            </w:pPr>
            <w:r w:rsidRPr="007E0B31">
              <w:rPr>
                <w:rFonts w:cs="Arial"/>
              </w:rPr>
              <w:t>Medium Power Station</w:t>
            </w:r>
          </w:p>
        </w:tc>
        <w:tc>
          <w:tcPr>
            <w:tcW w:w="6634" w:type="dxa"/>
          </w:tcPr>
          <w:p w14:paraId="07F15D2F"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F81D7C" w:rsidRPr="007E0B31" w:rsidRDefault="00F81D7C" w:rsidP="00F81D7C">
            <w:pPr>
              <w:pStyle w:val="TableArial11"/>
              <w:ind w:left="567" w:hanging="567"/>
              <w:rPr>
                <w:rFonts w:cs="Arial"/>
              </w:rPr>
            </w:pPr>
            <w:r w:rsidRPr="007E0B31">
              <w:rPr>
                <w:rFonts w:cs="Arial"/>
              </w:rPr>
              <w:t>or,</w:t>
            </w:r>
          </w:p>
          <w:p w14:paraId="272C46D3" w14:textId="1BE214D3"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F81D7C" w:rsidRPr="007E0B31" w:rsidRDefault="00F81D7C" w:rsidP="00F81D7C">
            <w:pPr>
              <w:pStyle w:val="TableArial11"/>
              <w:ind w:left="567" w:hanging="567"/>
              <w:rPr>
                <w:rFonts w:cs="Arial"/>
              </w:rPr>
            </w:pPr>
            <w:r w:rsidRPr="007E0B31">
              <w:rPr>
                <w:rFonts w:cs="Arial"/>
              </w:rPr>
              <w:t>or,</w:t>
            </w:r>
          </w:p>
          <w:p w14:paraId="3F68A2DE" w14:textId="2934E072"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F81D7C" w:rsidRPr="007E0B31" w:rsidRDefault="00F81D7C" w:rsidP="00F81D7C">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0CDEA8DB" w14:textId="77777777" w:rsidTr="00C938B9">
        <w:trPr>
          <w:cantSplit/>
        </w:trPr>
        <w:tc>
          <w:tcPr>
            <w:tcW w:w="2884" w:type="dxa"/>
          </w:tcPr>
          <w:p w14:paraId="6558EC81" w14:textId="77777777" w:rsidR="00F81D7C" w:rsidRPr="007E0B31" w:rsidRDefault="00F81D7C" w:rsidP="00F81D7C">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F81D7C" w:rsidRPr="007E0B31" w14:paraId="1172E6F9" w14:textId="77777777" w:rsidTr="00C938B9">
        <w:trPr>
          <w:cantSplit/>
        </w:trPr>
        <w:tc>
          <w:tcPr>
            <w:tcW w:w="2884" w:type="dxa"/>
          </w:tcPr>
          <w:p w14:paraId="55008996" w14:textId="77777777" w:rsidR="00F81D7C" w:rsidRPr="007E0B31" w:rsidRDefault="00F81D7C" w:rsidP="00F81D7C">
            <w:pPr>
              <w:pStyle w:val="Arial11Bold"/>
              <w:rPr>
                <w:rFonts w:cs="Arial"/>
              </w:rPr>
            </w:pPr>
            <w:r w:rsidRPr="007E0B31">
              <w:rPr>
                <w:rFonts w:cs="Arial"/>
              </w:rPr>
              <w:t>Mills</w:t>
            </w:r>
          </w:p>
        </w:tc>
        <w:tc>
          <w:tcPr>
            <w:tcW w:w="6634" w:type="dxa"/>
          </w:tcPr>
          <w:p w14:paraId="10AB29E5" w14:textId="77777777" w:rsidR="00F81D7C" w:rsidRPr="007E0B31" w:rsidRDefault="00F81D7C" w:rsidP="00F81D7C">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F81D7C" w:rsidRPr="007E0B31" w14:paraId="192F1CA5" w14:textId="77777777" w:rsidTr="00C938B9">
        <w:trPr>
          <w:cantSplit/>
        </w:trPr>
        <w:tc>
          <w:tcPr>
            <w:tcW w:w="2884" w:type="dxa"/>
          </w:tcPr>
          <w:p w14:paraId="00139B74" w14:textId="77777777" w:rsidR="00F81D7C" w:rsidRPr="007E0B31" w:rsidRDefault="00F81D7C" w:rsidP="00F81D7C">
            <w:pPr>
              <w:pStyle w:val="Arial11Bold"/>
              <w:rPr>
                <w:rFonts w:cs="Arial"/>
              </w:rPr>
            </w:pPr>
            <w:r w:rsidRPr="007E0B31">
              <w:rPr>
                <w:rFonts w:cs="Arial"/>
              </w:rPr>
              <w:t>Minimum Generation</w:t>
            </w:r>
          </w:p>
        </w:tc>
        <w:tc>
          <w:tcPr>
            <w:tcW w:w="6634" w:type="dxa"/>
          </w:tcPr>
          <w:p w14:paraId="0B3F5F13" w14:textId="0EA4BB3C" w:rsidR="00F81D7C" w:rsidRPr="007E0B31" w:rsidRDefault="00F81D7C" w:rsidP="00F81D7C">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F81D7C" w:rsidRPr="007E0B31" w14:paraId="1A73A6F1" w14:textId="77777777" w:rsidTr="00C938B9">
        <w:trPr>
          <w:cantSplit/>
        </w:trPr>
        <w:tc>
          <w:tcPr>
            <w:tcW w:w="2884" w:type="dxa"/>
          </w:tcPr>
          <w:p w14:paraId="3F6AA4AD" w14:textId="77777777" w:rsidR="00F81D7C" w:rsidRPr="007E0B31" w:rsidRDefault="00F81D7C" w:rsidP="00F81D7C">
            <w:pPr>
              <w:pStyle w:val="Arial11Bold"/>
              <w:rPr>
                <w:rFonts w:cs="Arial"/>
              </w:rPr>
            </w:pPr>
            <w:r w:rsidRPr="007E0B31">
              <w:rPr>
                <w:rFonts w:cs="Arial"/>
              </w:rPr>
              <w:t>Minimum Active Power Transmission Capacity (PHmin)</w:t>
            </w:r>
          </w:p>
        </w:tc>
        <w:tc>
          <w:tcPr>
            <w:tcW w:w="6634" w:type="dxa"/>
          </w:tcPr>
          <w:p w14:paraId="793C541C" w14:textId="35AD59ED" w:rsidR="00F81D7C" w:rsidRPr="007E0B31" w:rsidRDefault="00F81D7C" w:rsidP="00F81D7C">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F81D7C" w:rsidRPr="007E0B31" w14:paraId="58E8AB98" w14:textId="77777777" w:rsidTr="00C938B9">
        <w:trPr>
          <w:cantSplit/>
        </w:trPr>
        <w:tc>
          <w:tcPr>
            <w:tcW w:w="2884" w:type="dxa"/>
          </w:tcPr>
          <w:p w14:paraId="61D82D43" w14:textId="66177675" w:rsidR="00F81D7C" w:rsidRPr="007E0B31" w:rsidRDefault="00F81D7C" w:rsidP="00F81D7C">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F81D7C" w:rsidRPr="007E0B31" w:rsidRDefault="00F81D7C" w:rsidP="00F81D7C">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F81D7C" w:rsidRPr="007E0B31" w14:paraId="42E17AC9" w14:textId="77777777" w:rsidTr="00C938B9">
        <w:trPr>
          <w:cantSplit/>
        </w:trPr>
        <w:tc>
          <w:tcPr>
            <w:tcW w:w="2884" w:type="dxa"/>
          </w:tcPr>
          <w:p w14:paraId="710BD543" w14:textId="77777777" w:rsidR="00F81D7C" w:rsidRPr="007E0B31" w:rsidRDefault="00F81D7C" w:rsidP="00F81D7C">
            <w:pPr>
              <w:pStyle w:val="Arial11Bold"/>
              <w:rPr>
                <w:rFonts w:cs="Arial"/>
              </w:rPr>
            </w:pPr>
            <w:r w:rsidRPr="007E0B31">
              <w:rPr>
                <w:rFonts w:cs="Arial"/>
              </w:rPr>
              <w:t>Minimum Regulating Level</w:t>
            </w:r>
          </w:p>
        </w:tc>
        <w:tc>
          <w:tcPr>
            <w:tcW w:w="6634" w:type="dxa"/>
          </w:tcPr>
          <w:p w14:paraId="6E014C85" w14:textId="69675277"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F81D7C" w:rsidRPr="007E0B31" w14:paraId="7A187781" w14:textId="77777777" w:rsidTr="00C938B9">
        <w:trPr>
          <w:cantSplit/>
        </w:trPr>
        <w:tc>
          <w:tcPr>
            <w:tcW w:w="2884" w:type="dxa"/>
          </w:tcPr>
          <w:p w14:paraId="5F303D38" w14:textId="77777777" w:rsidR="00F81D7C" w:rsidRPr="007E0B31" w:rsidRDefault="00F81D7C" w:rsidP="00F81D7C">
            <w:pPr>
              <w:pStyle w:val="Arial11Bold"/>
              <w:rPr>
                <w:rFonts w:cs="Arial"/>
              </w:rPr>
            </w:pPr>
            <w:r w:rsidRPr="007E0B31">
              <w:rPr>
                <w:rFonts w:cs="Arial"/>
              </w:rPr>
              <w:t>Minimum Stable Operating Level</w:t>
            </w:r>
          </w:p>
        </w:tc>
        <w:tc>
          <w:tcPr>
            <w:tcW w:w="6634" w:type="dxa"/>
          </w:tcPr>
          <w:p w14:paraId="58A98321" w14:textId="5FFA4BA5"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06122C" w14:paraId="35870440" w14:textId="77777777" w:rsidTr="00C938B9">
        <w:trPr>
          <w:cantSplit/>
          <w:trHeight w:val="300"/>
        </w:trPr>
        <w:tc>
          <w:tcPr>
            <w:tcW w:w="2884" w:type="dxa"/>
          </w:tcPr>
          <w:p w14:paraId="7BA7B8C0" w14:textId="7A279A7A" w:rsidR="1E6C4A0A" w:rsidRDefault="1E6C4A0A" w:rsidP="004E64E8">
            <w:pPr>
              <w:pStyle w:val="Arial11Bold"/>
              <w:rPr>
                <w:rFonts w:cs="Arial"/>
              </w:rPr>
            </w:pPr>
            <w:r w:rsidRPr="38E6A229">
              <w:rPr>
                <w:rFonts w:cs="Arial"/>
              </w:rPr>
              <w:t>Minister of the Crown</w:t>
            </w:r>
          </w:p>
        </w:tc>
        <w:tc>
          <w:tcPr>
            <w:tcW w:w="6634" w:type="dxa"/>
          </w:tcPr>
          <w:p w14:paraId="54AFA4C3" w14:textId="411CDF0D" w:rsidR="1E6C4A0A" w:rsidRDefault="1E6C4A0A" w:rsidP="004E64E8">
            <w:pPr>
              <w:pStyle w:val="TableArial11"/>
              <w:rPr>
                <w:rFonts w:cs="Arial"/>
                <w:b/>
                <w:bCs/>
              </w:rPr>
            </w:pPr>
            <w:r w:rsidRPr="38E6A229">
              <w:rPr>
                <w:rFonts w:cs="Arial"/>
              </w:rPr>
              <w:t xml:space="preserve">As defined in the </w:t>
            </w:r>
            <w:r w:rsidRPr="38E6A229">
              <w:rPr>
                <w:rFonts w:cs="Arial"/>
                <w:b/>
                <w:bCs/>
              </w:rPr>
              <w:t>ESO Licence.</w:t>
            </w:r>
          </w:p>
        </w:tc>
      </w:tr>
      <w:tr w:rsidR="00F81D7C" w:rsidRPr="007E0B31" w14:paraId="38E50172" w14:textId="77777777" w:rsidTr="00C938B9">
        <w:trPr>
          <w:cantSplit/>
        </w:trPr>
        <w:tc>
          <w:tcPr>
            <w:tcW w:w="2884" w:type="dxa"/>
          </w:tcPr>
          <w:p w14:paraId="17AD8CFF" w14:textId="77777777" w:rsidR="00F81D7C" w:rsidRPr="007E0B31" w:rsidRDefault="00F81D7C" w:rsidP="00F81D7C">
            <w:pPr>
              <w:pStyle w:val="Arial11Bold"/>
              <w:rPr>
                <w:rFonts w:cs="Arial"/>
              </w:rPr>
            </w:pPr>
            <w:r w:rsidRPr="007E0B31">
              <w:rPr>
                <w:rFonts w:cs="Arial"/>
              </w:rPr>
              <w:t>Modification</w:t>
            </w:r>
          </w:p>
        </w:tc>
        <w:tc>
          <w:tcPr>
            <w:tcW w:w="6634" w:type="dxa"/>
          </w:tcPr>
          <w:p w14:paraId="7806D34C" w14:textId="2A977A01" w:rsidR="00F81D7C" w:rsidRPr="007E0B31" w:rsidRDefault="00F81D7C" w:rsidP="00F81D7C">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F81D7C" w:rsidRPr="007E0B31" w14:paraId="4CD29C19" w14:textId="77777777" w:rsidTr="00C938B9">
        <w:trPr>
          <w:cantSplit/>
        </w:trPr>
        <w:tc>
          <w:tcPr>
            <w:tcW w:w="2884" w:type="dxa"/>
          </w:tcPr>
          <w:p w14:paraId="44754F8D" w14:textId="77777777" w:rsidR="00F81D7C" w:rsidRPr="007E0B31" w:rsidRDefault="00F81D7C" w:rsidP="00F81D7C">
            <w:pPr>
              <w:pStyle w:val="Arial11Bold"/>
              <w:rPr>
                <w:rFonts w:cs="Arial"/>
              </w:rPr>
            </w:pPr>
            <w:r w:rsidRPr="007E0B31">
              <w:rPr>
                <w:rFonts w:cs="Arial"/>
              </w:rPr>
              <w:t>Mothballed DC Connected Power Park Module</w:t>
            </w:r>
          </w:p>
        </w:tc>
        <w:tc>
          <w:tcPr>
            <w:tcW w:w="6634" w:type="dxa"/>
          </w:tcPr>
          <w:p w14:paraId="6379A598" w14:textId="77777777" w:rsidR="00F81D7C" w:rsidRPr="007E0B31" w:rsidRDefault="00F81D7C" w:rsidP="00F81D7C">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F81D7C" w:rsidRPr="007E0B31" w14:paraId="28B4C911" w14:textId="77777777" w:rsidTr="00C938B9">
        <w:trPr>
          <w:cantSplit/>
        </w:trPr>
        <w:tc>
          <w:tcPr>
            <w:tcW w:w="2884" w:type="dxa"/>
          </w:tcPr>
          <w:p w14:paraId="46BB49CB" w14:textId="77777777" w:rsidR="00F81D7C" w:rsidRPr="007E0B31" w:rsidRDefault="00F81D7C" w:rsidP="00F81D7C">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F81D7C" w:rsidRPr="007E0B31" w:rsidRDefault="00F81D7C" w:rsidP="00F81D7C">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F81D7C" w:rsidRPr="007E0B31" w14:paraId="05B71069" w14:textId="77777777" w:rsidTr="00C938B9">
        <w:trPr>
          <w:cantSplit/>
        </w:trPr>
        <w:tc>
          <w:tcPr>
            <w:tcW w:w="2884" w:type="dxa"/>
          </w:tcPr>
          <w:p w14:paraId="3A925164" w14:textId="77777777" w:rsidR="00F81D7C" w:rsidRPr="007E0B31" w:rsidRDefault="00F81D7C" w:rsidP="00F81D7C">
            <w:pPr>
              <w:pStyle w:val="Arial11Bold"/>
              <w:rPr>
                <w:rFonts w:cs="Arial"/>
              </w:rPr>
            </w:pPr>
            <w:r w:rsidRPr="007E0B31">
              <w:rPr>
                <w:rFonts w:cs="Arial"/>
              </w:rPr>
              <w:t>Mothballed HVDC System</w:t>
            </w:r>
          </w:p>
        </w:tc>
        <w:tc>
          <w:tcPr>
            <w:tcW w:w="6634" w:type="dxa"/>
          </w:tcPr>
          <w:p w14:paraId="1A49365B" w14:textId="77777777"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F81D7C" w:rsidRPr="007E0B31" w14:paraId="259A95B5" w14:textId="77777777" w:rsidTr="00C938B9">
        <w:trPr>
          <w:cantSplit/>
        </w:trPr>
        <w:tc>
          <w:tcPr>
            <w:tcW w:w="2884" w:type="dxa"/>
          </w:tcPr>
          <w:p w14:paraId="5AFD4D55" w14:textId="77777777" w:rsidR="00F81D7C" w:rsidRPr="007E0B31" w:rsidRDefault="00F81D7C" w:rsidP="00F81D7C">
            <w:pPr>
              <w:pStyle w:val="Arial11Bold"/>
              <w:rPr>
                <w:rFonts w:cs="Arial"/>
              </w:rPr>
            </w:pPr>
            <w:r w:rsidRPr="007E0B31">
              <w:rPr>
                <w:rFonts w:cs="Arial"/>
              </w:rPr>
              <w:t xml:space="preserve">Mothballed HVDC Converter </w:t>
            </w:r>
          </w:p>
        </w:tc>
        <w:tc>
          <w:tcPr>
            <w:tcW w:w="6634" w:type="dxa"/>
          </w:tcPr>
          <w:p w14:paraId="428C90C4" w14:textId="633A5BA8"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F81D7C" w:rsidRPr="007E0B31" w14:paraId="72B47314" w14:textId="77777777" w:rsidTr="00C938B9">
        <w:trPr>
          <w:cantSplit/>
        </w:trPr>
        <w:tc>
          <w:tcPr>
            <w:tcW w:w="2884" w:type="dxa"/>
          </w:tcPr>
          <w:p w14:paraId="366E06D0" w14:textId="77777777" w:rsidR="00F81D7C" w:rsidRPr="007E0B31" w:rsidRDefault="00F81D7C" w:rsidP="00F81D7C">
            <w:pPr>
              <w:pStyle w:val="Arial11Bold"/>
              <w:rPr>
                <w:rFonts w:cs="Arial"/>
              </w:rPr>
            </w:pPr>
            <w:r w:rsidRPr="007E0B31">
              <w:rPr>
                <w:rFonts w:cs="Arial"/>
              </w:rPr>
              <w:t>Mothballed Generating Unit</w:t>
            </w:r>
          </w:p>
        </w:tc>
        <w:tc>
          <w:tcPr>
            <w:tcW w:w="6634" w:type="dxa"/>
          </w:tcPr>
          <w:p w14:paraId="36082D09"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F81D7C" w:rsidRPr="007E0B31" w14:paraId="1EAD346D" w14:textId="77777777" w:rsidTr="00C938B9">
        <w:trPr>
          <w:cantSplit/>
        </w:trPr>
        <w:tc>
          <w:tcPr>
            <w:tcW w:w="2884" w:type="dxa"/>
          </w:tcPr>
          <w:p w14:paraId="0FAFCB0B" w14:textId="77777777" w:rsidR="00F81D7C" w:rsidRPr="007E0B31" w:rsidRDefault="00F81D7C" w:rsidP="00F81D7C">
            <w:pPr>
              <w:pStyle w:val="Arial11Bold"/>
              <w:rPr>
                <w:rFonts w:cs="Arial"/>
              </w:rPr>
            </w:pPr>
            <w:r w:rsidRPr="007E0B31">
              <w:rPr>
                <w:rFonts w:cs="Arial"/>
              </w:rPr>
              <w:t>Mothballed Power Generating Module</w:t>
            </w:r>
          </w:p>
        </w:tc>
        <w:tc>
          <w:tcPr>
            <w:tcW w:w="6634" w:type="dxa"/>
          </w:tcPr>
          <w:p w14:paraId="660D1360"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F81D7C" w:rsidRPr="007E0B31" w14:paraId="16C4C365" w14:textId="77777777" w:rsidTr="00C938B9">
        <w:trPr>
          <w:cantSplit/>
        </w:trPr>
        <w:tc>
          <w:tcPr>
            <w:tcW w:w="2884" w:type="dxa"/>
          </w:tcPr>
          <w:p w14:paraId="75C0F84F" w14:textId="77777777" w:rsidR="00F81D7C" w:rsidRPr="007E0B31" w:rsidRDefault="00F81D7C" w:rsidP="00F81D7C">
            <w:pPr>
              <w:pStyle w:val="Arial11Bold"/>
              <w:rPr>
                <w:rFonts w:cs="Arial"/>
              </w:rPr>
            </w:pPr>
            <w:r w:rsidRPr="007E0B31">
              <w:rPr>
                <w:rFonts w:cs="Arial"/>
              </w:rPr>
              <w:t>Mothballed Power Park Module</w:t>
            </w:r>
          </w:p>
        </w:tc>
        <w:tc>
          <w:tcPr>
            <w:tcW w:w="6634" w:type="dxa"/>
          </w:tcPr>
          <w:p w14:paraId="0702F02E"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F81D7C" w:rsidRPr="007E0B31" w14:paraId="70E6978F" w14:textId="77777777" w:rsidTr="00C938B9">
        <w:trPr>
          <w:cantSplit/>
        </w:trPr>
        <w:tc>
          <w:tcPr>
            <w:tcW w:w="2884" w:type="dxa"/>
          </w:tcPr>
          <w:p w14:paraId="1588B364" w14:textId="77777777" w:rsidR="00F81D7C" w:rsidRPr="007E0B31" w:rsidRDefault="00F81D7C" w:rsidP="00F81D7C">
            <w:pPr>
              <w:pStyle w:val="Arial11Bold"/>
              <w:rPr>
                <w:rFonts w:cs="Arial"/>
              </w:rPr>
            </w:pPr>
            <w:r w:rsidRPr="007E0B31">
              <w:rPr>
                <w:rFonts w:cs="Arial"/>
              </w:rPr>
              <w:t>Multiple Point of Connection</w:t>
            </w:r>
          </w:p>
        </w:tc>
        <w:tc>
          <w:tcPr>
            <w:tcW w:w="6634" w:type="dxa"/>
          </w:tcPr>
          <w:p w14:paraId="3856B18F" w14:textId="77777777" w:rsidR="00F81D7C" w:rsidRPr="007E0B31" w:rsidRDefault="00F81D7C" w:rsidP="00F81D7C">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F81D7C" w:rsidRPr="007E0B31" w14:paraId="121449C6" w14:textId="77777777" w:rsidTr="00C938B9">
        <w:trPr>
          <w:cantSplit/>
        </w:trPr>
        <w:tc>
          <w:tcPr>
            <w:tcW w:w="2884" w:type="dxa"/>
          </w:tcPr>
          <w:p w14:paraId="3F92EF01" w14:textId="472B5B92" w:rsidR="00F81D7C" w:rsidRPr="007E0B31" w:rsidRDefault="00F81D7C" w:rsidP="00F81D7C">
            <w:pPr>
              <w:pStyle w:val="Arial11Bold"/>
              <w:rPr>
                <w:rFonts w:cs="Arial"/>
              </w:rPr>
            </w:pPr>
            <w:r>
              <w:rPr>
                <w:rFonts w:cs="Arial"/>
              </w:rPr>
              <w:t>MSID</w:t>
            </w:r>
          </w:p>
        </w:tc>
        <w:tc>
          <w:tcPr>
            <w:tcW w:w="6634" w:type="dxa"/>
          </w:tcPr>
          <w:p w14:paraId="02E7CF9C" w14:textId="66BD8694" w:rsidR="00F81D7C" w:rsidRPr="007E0B31" w:rsidRDefault="00F81D7C" w:rsidP="00F81D7C">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F81D7C" w:rsidRPr="007E0B31" w14:paraId="270F25D3" w14:textId="77777777" w:rsidTr="00C938B9">
        <w:trPr>
          <w:cantSplit/>
        </w:trPr>
        <w:tc>
          <w:tcPr>
            <w:tcW w:w="2884" w:type="dxa"/>
          </w:tcPr>
          <w:p w14:paraId="59513645" w14:textId="77777777" w:rsidR="00F81D7C" w:rsidRPr="007E0B31" w:rsidRDefault="00F81D7C" w:rsidP="00F81D7C">
            <w:pPr>
              <w:pStyle w:val="Arial11Bold"/>
              <w:rPr>
                <w:rFonts w:cs="Arial"/>
              </w:rPr>
            </w:pPr>
            <w:r w:rsidRPr="007E0B31">
              <w:rPr>
                <w:rFonts w:cs="Arial"/>
              </w:rPr>
              <w:t>National Demand</w:t>
            </w:r>
          </w:p>
        </w:tc>
        <w:tc>
          <w:tcPr>
            <w:tcW w:w="6634" w:type="dxa"/>
          </w:tcPr>
          <w:p w14:paraId="1B9BCF82"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F81D7C" w:rsidRPr="007E0B31" w:rsidRDefault="00F81D7C" w:rsidP="00F81D7C">
            <w:pPr>
              <w:pStyle w:val="TableArial11"/>
              <w:ind w:left="567" w:hanging="567"/>
              <w:rPr>
                <w:rFonts w:cs="Arial"/>
              </w:rPr>
            </w:pPr>
            <w:r w:rsidRPr="007E0B31">
              <w:rPr>
                <w:rFonts w:cs="Arial"/>
              </w:rPr>
              <w:t>minus:-</w:t>
            </w:r>
          </w:p>
          <w:p w14:paraId="20CE4D0F" w14:textId="099874B8"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F81D7C" w:rsidRPr="007E0B31" w:rsidRDefault="00F81D7C" w:rsidP="00F81D7C">
            <w:pPr>
              <w:pStyle w:val="TableArial11"/>
              <w:ind w:left="567" w:hanging="567"/>
              <w:rPr>
                <w:rFonts w:cs="Arial"/>
              </w:rPr>
            </w:pPr>
            <w:r w:rsidRPr="007E0B31">
              <w:rPr>
                <w:rFonts w:cs="Arial"/>
              </w:rPr>
              <w:t>and, for the purposes of this definition, does not include:-</w:t>
            </w:r>
          </w:p>
          <w:p w14:paraId="2D54BE24"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F81D7C" w:rsidRPr="007E0B31" w14:paraId="004C280C" w14:textId="77777777" w:rsidTr="00C938B9">
        <w:trPr>
          <w:cantSplit/>
        </w:trPr>
        <w:tc>
          <w:tcPr>
            <w:tcW w:w="2884" w:type="dxa"/>
          </w:tcPr>
          <w:p w14:paraId="0B2AD2B7" w14:textId="77777777" w:rsidR="00F81D7C" w:rsidRPr="007E0B31" w:rsidRDefault="00F81D7C" w:rsidP="00F81D7C">
            <w:pPr>
              <w:pStyle w:val="Arial11Bold"/>
              <w:rPr>
                <w:rFonts w:cs="Arial"/>
              </w:rPr>
            </w:pPr>
            <w:r w:rsidRPr="007E0B31">
              <w:rPr>
                <w:rFonts w:cs="Arial"/>
              </w:rPr>
              <w:t>National Electricity Transmission System</w:t>
            </w:r>
          </w:p>
        </w:tc>
        <w:tc>
          <w:tcPr>
            <w:tcW w:w="6634" w:type="dxa"/>
          </w:tcPr>
          <w:p w14:paraId="04E27FC4" w14:textId="77777777" w:rsidR="00F81D7C" w:rsidRPr="007E0B31" w:rsidRDefault="00F81D7C" w:rsidP="00F81D7C">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F81D7C" w:rsidRPr="007E0B31" w14:paraId="76C1171A" w14:textId="77777777" w:rsidTr="00C938B9">
        <w:trPr>
          <w:cantSplit/>
        </w:trPr>
        <w:tc>
          <w:tcPr>
            <w:tcW w:w="2884" w:type="dxa"/>
          </w:tcPr>
          <w:p w14:paraId="04A8FD6D" w14:textId="77777777" w:rsidR="00F81D7C" w:rsidRPr="007E0B31" w:rsidRDefault="00F81D7C" w:rsidP="00F81D7C">
            <w:pPr>
              <w:pStyle w:val="Arial11Bold"/>
              <w:rPr>
                <w:rFonts w:cs="Arial"/>
              </w:rPr>
            </w:pPr>
            <w:r w:rsidRPr="007E0B31">
              <w:rPr>
                <w:rFonts w:cs="Arial"/>
              </w:rPr>
              <w:t>National Electricity Transmission System Demand</w:t>
            </w:r>
          </w:p>
        </w:tc>
        <w:tc>
          <w:tcPr>
            <w:tcW w:w="6634" w:type="dxa"/>
          </w:tcPr>
          <w:p w14:paraId="620EE064"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F81D7C" w:rsidRPr="007E0B31" w:rsidRDefault="00F81D7C" w:rsidP="00F81D7C">
            <w:pPr>
              <w:pStyle w:val="TableArial11"/>
              <w:ind w:left="567" w:hanging="567"/>
              <w:rPr>
                <w:rFonts w:cs="Arial"/>
              </w:rPr>
            </w:pPr>
            <w:r w:rsidRPr="007E0B31">
              <w:rPr>
                <w:rFonts w:cs="Arial"/>
              </w:rPr>
              <w:t>and, for the purposes of this definition, includes:-</w:t>
            </w:r>
          </w:p>
          <w:p w14:paraId="7D711860" w14:textId="2BFE9E03" w:rsidR="00F81D7C" w:rsidRPr="007E0B31" w:rsidRDefault="00F81D7C" w:rsidP="00F81D7C">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F81D7C" w:rsidRPr="007E0B31" w14:paraId="74597BE5" w14:textId="77777777" w:rsidTr="00C938B9">
        <w:trPr>
          <w:cantSplit/>
        </w:trPr>
        <w:tc>
          <w:tcPr>
            <w:tcW w:w="2884" w:type="dxa"/>
          </w:tcPr>
          <w:p w14:paraId="68A046F0" w14:textId="77777777" w:rsidR="00F81D7C" w:rsidRPr="007E0B31" w:rsidRDefault="00F81D7C" w:rsidP="00F81D7C">
            <w:pPr>
              <w:pStyle w:val="Arial11Bold"/>
              <w:rPr>
                <w:rFonts w:cs="Arial"/>
              </w:rPr>
            </w:pPr>
            <w:r w:rsidRPr="007E0B31">
              <w:rPr>
                <w:rFonts w:cs="Arial"/>
              </w:rPr>
              <w:t xml:space="preserve">National Electricity Transmission System Losses </w:t>
            </w:r>
          </w:p>
        </w:tc>
        <w:tc>
          <w:tcPr>
            <w:tcW w:w="6634" w:type="dxa"/>
          </w:tcPr>
          <w:p w14:paraId="67CE6730" w14:textId="77777777" w:rsidR="00F81D7C" w:rsidRPr="007E0B31" w:rsidRDefault="00F81D7C" w:rsidP="00F81D7C">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F81D7C" w:rsidRPr="007E0B31" w14:paraId="48376211" w14:textId="77777777" w:rsidTr="00C938B9">
        <w:trPr>
          <w:cantSplit/>
        </w:trPr>
        <w:tc>
          <w:tcPr>
            <w:tcW w:w="2884" w:type="dxa"/>
          </w:tcPr>
          <w:p w14:paraId="27F2E9C4" w14:textId="77777777" w:rsidR="00F81D7C" w:rsidRPr="007E0B31" w:rsidDel="00E0556C" w:rsidRDefault="00F81D7C" w:rsidP="00F81D7C">
            <w:pPr>
              <w:pStyle w:val="Arial11Bold"/>
              <w:rPr>
                <w:rFonts w:cs="Arial"/>
              </w:rPr>
            </w:pPr>
            <w:r w:rsidRPr="007E0B31">
              <w:rPr>
                <w:rFonts w:cs="Arial"/>
              </w:rPr>
              <w:t>National Electricity Transmission System Operator Area</w:t>
            </w:r>
          </w:p>
        </w:tc>
        <w:tc>
          <w:tcPr>
            <w:tcW w:w="6634" w:type="dxa"/>
          </w:tcPr>
          <w:p w14:paraId="2CFEDB7F" w14:textId="7B04A088" w:rsidR="00F81D7C" w:rsidRPr="007E0B31" w:rsidRDefault="00C01989">
            <w:pPr>
              <w:pStyle w:val="TableArial11"/>
              <w:rPr>
                <w:rFonts w:cs="Arial"/>
              </w:rPr>
            </w:pPr>
            <w:r>
              <w:rPr>
                <w:rFonts w:cs="Arial"/>
              </w:rPr>
              <w:t>M</w:t>
            </w:r>
            <w:r w:rsidR="3EB8F7DC" w:rsidRPr="38E6A229">
              <w:rPr>
                <w:rFonts w:cs="Arial"/>
              </w:rPr>
              <w:t xml:space="preserve">eans the area by that name as set out in the terms of the </w:t>
            </w:r>
            <w:r w:rsidR="3EB8F7DC" w:rsidRPr="38E6A229">
              <w:rPr>
                <w:rFonts w:cs="Arial"/>
                <w:b/>
                <w:bCs/>
              </w:rPr>
              <w:t>ESO Licence.</w:t>
            </w:r>
          </w:p>
        </w:tc>
      </w:tr>
      <w:tr w:rsidR="00F81D7C" w:rsidRPr="007E0B31" w14:paraId="55416822" w14:textId="77777777" w:rsidTr="00C938B9">
        <w:trPr>
          <w:cantSplit/>
        </w:trPr>
        <w:tc>
          <w:tcPr>
            <w:tcW w:w="2884" w:type="dxa"/>
          </w:tcPr>
          <w:p w14:paraId="0FB9F23B" w14:textId="77777777" w:rsidR="00F81D7C" w:rsidRPr="007E0B31" w:rsidRDefault="00F81D7C" w:rsidP="00F81D7C">
            <w:pPr>
              <w:pStyle w:val="Arial11Bold"/>
              <w:rPr>
                <w:rFonts w:cs="Arial"/>
              </w:rPr>
            </w:pPr>
            <w:r w:rsidRPr="007E0B31">
              <w:rPr>
                <w:rFonts w:cs="Arial"/>
              </w:rPr>
              <w:t>National Electricity Transmission System Study Network Data File</w:t>
            </w:r>
          </w:p>
        </w:tc>
        <w:tc>
          <w:tcPr>
            <w:tcW w:w="6634" w:type="dxa"/>
          </w:tcPr>
          <w:p w14:paraId="6B8E82EB" w14:textId="1125D6F8" w:rsidR="00F81D7C" w:rsidRPr="007E0B31" w:rsidRDefault="00F81D7C" w:rsidP="00F81D7C">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F81D7C" w:rsidRPr="007E0B31" w14:paraId="59CB3966" w14:textId="77777777" w:rsidTr="00C938B9">
        <w:trPr>
          <w:cantSplit/>
        </w:trPr>
        <w:tc>
          <w:tcPr>
            <w:tcW w:w="2884" w:type="dxa"/>
          </w:tcPr>
          <w:p w14:paraId="4944B672" w14:textId="77777777" w:rsidR="00F81D7C" w:rsidRPr="007E0B31" w:rsidRDefault="00F81D7C" w:rsidP="00F81D7C">
            <w:pPr>
              <w:pStyle w:val="Arial11Bold"/>
              <w:rPr>
                <w:rFonts w:cs="Arial"/>
              </w:rPr>
            </w:pPr>
            <w:r w:rsidRPr="007E0B31">
              <w:rPr>
                <w:rFonts w:cs="Arial"/>
              </w:rPr>
              <w:t>National Electricity Transmission System Warning</w:t>
            </w:r>
          </w:p>
        </w:tc>
        <w:tc>
          <w:tcPr>
            <w:tcW w:w="6634" w:type="dxa"/>
          </w:tcPr>
          <w:p w14:paraId="6C1801F0" w14:textId="3FBAE0F4" w:rsidR="00F81D7C" w:rsidRPr="007E0B31" w:rsidRDefault="00F81D7C" w:rsidP="00F81D7C">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F81D7C" w:rsidRPr="007E0B31" w14:paraId="01E8D3C9" w14:textId="77777777" w:rsidTr="00C938B9">
        <w:trPr>
          <w:cantSplit/>
        </w:trPr>
        <w:tc>
          <w:tcPr>
            <w:tcW w:w="2884" w:type="dxa"/>
          </w:tcPr>
          <w:p w14:paraId="6465F3EA" w14:textId="77777777" w:rsidR="00F81D7C" w:rsidRPr="007E0B31" w:rsidRDefault="00F81D7C" w:rsidP="00F81D7C">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F81D7C" w:rsidRPr="007E0B31" w14:paraId="5619AA14" w14:textId="77777777" w:rsidTr="00C938B9">
        <w:trPr>
          <w:cantSplit/>
        </w:trPr>
        <w:tc>
          <w:tcPr>
            <w:tcW w:w="2884" w:type="dxa"/>
          </w:tcPr>
          <w:p w14:paraId="32EB5FAD" w14:textId="77777777" w:rsidR="00F81D7C" w:rsidRPr="007E0B31" w:rsidRDefault="00F81D7C" w:rsidP="00F81D7C">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F81D7C" w:rsidRPr="007E0B31" w:rsidRDefault="00F81D7C" w:rsidP="00F81D7C">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F81D7C" w:rsidRPr="00333F56" w14:paraId="63F60E1D" w14:textId="77777777" w:rsidTr="00C938B9">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F81D7C" w:rsidRPr="00333F56" w:rsidRDefault="00F81D7C" w:rsidP="00F81D7C">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F81D7C" w:rsidRPr="00333F5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F81D7C" w:rsidRPr="007E0B31" w14:paraId="799F5D77" w14:textId="77777777" w:rsidTr="00C938B9">
        <w:trPr>
          <w:cantSplit/>
        </w:trPr>
        <w:tc>
          <w:tcPr>
            <w:tcW w:w="2884" w:type="dxa"/>
          </w:tcPr>
          <w:p w14:paraId="77FD5C8F" w14:textId="77777777" w:rsidR="00F81D7C" w:rsidRPr="007E0B31" w:rsidRDefault="00F81D7C" w:rsidP="00F81D7C">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F81D7C" w:rsidRPr="005C32A6" w14:paraId="11604B47" w14:textId="77777777" w:rsidTr="00C938B9">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F81D7C" w:rsidRPr="005C32A6" w:rsidRDefault="00F81D7C" w:rsidP="00F81D7C">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F81D7C" w:rsidRPr="005C32A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F81D7C" w:rsidRPr="007E0B31" w14:paraId="363916FF" w14:textId="77777777" w:rsidTr="00C938B9">
        <w:trPr>
          <w:cantSplit/>
        </w:trPr>
        <w:tc>
          <w:tcPr>
            <w:tcW w:w="2884" w:type="dxa"/>
          </w:tcPr>
          <w:p w14:paraId="79FD6F69" w14:textId="291AFEB3" w:rsidR="00F81D7C" w:rsidRPr="00F82697" w:rsidRDefault="00F81D7C" w:rsidP="00F81D7C">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F81D7C" w:rsidRPr="007E0B31" w:rsidRDefault="00F81D7C" w:rsidP="00F81D7C">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F81D7C" w:rsidRPr="007E0B31" w:rsidRDefault="00F81D7C" w:rsidP="00F81D7C">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F81D7C" w:rsidRPr="007E0B31" w14:paraId="54897286" w14:textId="77777777" w:rsidTr="00C938B9">
        <w:trPr>
          <w:cantSplit/>
        </w:trPr>
        <w:tc>
          <w:tcPr>
            <w:tcW w:w="2884" w:type="dxa"/>
          </w:tcPr>
          <w:p w14:paraId="319EB794" w14:textId="77777777" w:rsidR="00F81D7C" w:rsidRPr="007E0B31" w:rsidRDefault="00F81D7C" w:rsidP="00F81D7C">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F81D7C" w:rsidRPr="007E0B31" w14:paraId="41B7C8BE" w14:textId="77777777" w:rsidTr="00C938B9">
        <w:trPr>
          <w:cantSplit/>
        </w:trPr>
        <w:tc>
          <w:tcPr>
            <w:tcW w:w="2884" w:type="dxa"/>
          </w:tcPr>
          <w:p w14:paraId="6202E479" w14:textId="7629FE16" w:rsidR="00F81D7C" w:rsidRPr="007E0B31" w:rsidRDefault="00F81D7C" w:rsidP="00F81D7C">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F81D7C" w:rsidRPr="007E0B31" w:rsidRDefault="00F81D7C" w:rsidP="00F81D7C">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06122C" w14:paraId="1E7B1355" w14:textId="77777777" w:rsidTr="00C938B9">
        <w:trPr>
          <w:cantSplit/>
          <w:trHeight w:val="300"/>
        </w:trPr>
        <w:tc>
          <w:tcPr>
            <w:tcW w:w="2884" w:type="dxa"/>
          </w:tcPr>
          <w:p w14:paraId="47723749" w14:textId="1AEEBE51" w:rsidR="48499DA7" w:rsidRDefault="48499DA7" w:rsidP="004E64E8">
            <w:pPr>
              <w:pStyle w:val="Arial11Bold"/>
              <w:rPr>
                <w:rFonts w:cs="Arial"/>
              </w:rPr>
            </w:pPr>
            <w:r w:rsidRPr="38E6A229">
              <w:rPr>
                <w:rFonts w:cs="Arial"/>
              </w:rPr>
              <w:t>National Energy System Operator or NESO</w:t>
            </w:r>
          </w:p>
        </w:tc>
        <w:tc>
          <w:tcPr>
            <w:tcW w:w="6634" w:type="dxa"/>
          </w:tcPr>
          <w:p w14:paraId="69C47B60" w14:textId="6E6B8941" w:rsidR="48499DA7" w:rsidRDefault="48499DA7" w:rsidP="004E64E8">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4E5423DD" w:rsidRPr="38E6A229">
              <w:rPr>
                <w:rFonts w:cs="Arial"/>
                <w:b/>
                <w:bCs/>
              </w:rPr>
              <w:t>.</w:t>
            </w:r>
          </w:p>
        </w:tc>
      </w:tr>
      <w:tr w:rsidR="00F81D7C" w:rsidRPr="007E0B31" w14:paraId="063EB174" w14:textId="77777777" w:rsidTr="00C938B9">
        <w:trPr>
          <w:cantSplit/>
        </w:trPr>
        <w:tc>
          <w:tcPr>
            <w:tcW w:w="2884" w:type="dxa"/>
          </w:tcPr>
          <w:p w14:paraId="37FB682E" w14:textId="77777777" w:rsidR="00F81D7C" w:rsidRPr="007E0B31" w:rsidRDefault="00F81D7C" w:rsidP="00F81D7C">
            <w:pPr>
              <w:pStyle w:val="Arial11Bold"/>
              <w:rPr>
                <w:rFonts w:cs="Arial"/>
              </w:rPr>
            </w:pPr>
            <w:r w:rsidRPr="007E0B31">
              <w:rPr>
                <w:rFonts w:cs="Arial"/>
              </w:rPr>
              <w:t>Network Data</w:t>
            </w:r>
          </w:p>
        </w:tc>
        <w:tc>
          <w:tcPr>
            <w:tcW w:w="6634" w:type="dxa"/>
          </w:tcPr>
          <w:p w14:paraId="42D87CF6" w14:textId="57380595" w:rsidR="00F81D7C" w:rsidRPr="007E0B31" w:rsidRDefault="00F81D7C" w:rsidP="00F81D7C">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F81D7C" w:rsidRPr="007E0B31" w14:paraId="5CCE23CF" w14:textId="77777777" w:rsidTr="00C938B9">
        <w:trPr>
          <w:cantSplit/>
        </w:trPr>
        <w:tc>
          <w:tcPr>
            <w:tcW w:w="2884" w:type="dxa"/>
          </w:tcPr>
          <w:p w14:paraId="32A9362E" w14:textId="66E2C1A5" w:rsidR="00F81D7C" w:rsidRPr="00012DF8" w:rsidRDefault="00F81D7C" w:rsidP="00F81D7C">
            <w:pPr>
              <w:pStyle w:val="Arial11Bold"/>
              <w:rPr>
                <w:rFonts w:cs="Arial"/>
              </w:rPr>
            </w:pPr>
            <w:r w:rsidRPr="002510FF">
              <w:rPr>
                <w:rFonts w:cs="Arial"/>
              </w:rPr>
              <w:t>Network Frequency Perturbation Plot</w:t>
            </w:r>
          </w:p>
        </w:tc>
        <w:tc>
          <w:tcPr>
            <w:tcW w:w="6634" w:type="dxa"/>
          </w:tcPr>
          <w:p w14:paraId="242BB7C1" w14:textId="77777777" w:rsidR="00F81D7C" w:rsidRPr="002510FF" w:rsidRDefault="00F81D7C" w:rsidP="00F81D7C">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F81D7C" w:rsidRPr="002510FF" w:rsidRDefault="00F81D7C" w:rsidP="00F81D7C">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F81D7C" w:rsidRPr="002510FF" w:rsidRDefault="00F81D7C" w:rsidP="00F81D7C">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F81D7C" w:rsidRPr="00012DF8" w:rsidRDefault="00F81D7C" w:rsidP="00F81D7C">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F81D7C" w:rsidRPr="007E0B31" w14:paraId="110E5A97" w14:textId="77777777" w:rsidTr="00C938B9">
        <w:trPr>
          <w:cantSplit/>
        </w:trPr>
        <w:tc>
          <w:tcPr>
            <w:tcW w:w="2884" w:type="dxa"/>
          </w:tcPr>
          <w:p w14:paraId="470DA843" w14:textId="771D09CC" w:rsidR="00F81D7C" w:rsidRPr="00AE104B" w:rsidRDefault="00F81D7C" w:rsidP="00F81D7C">
            <w:pPr>
              <w:pStyle w:val="Arial11Bold"/>
              <w:rPr>
                <w:rFonts w:cs="Arial"/>
              </w:rPr>
            </w:pPr>
            <w:r w:rsidRPr="00AE104B">
              <w:rPr>
                <w:rFonts w:cs="Arial"/>
              </w:rPr>
              <w:t>Network Gas Supply Emergency</w:t>
            </w:r>
          </w:p>
        </w:tc>
        <w:tc>
          <w:tcPr>
            <w:tcW w:w="6634" w:type="dxa"/>
          </w:tcPr>
          <w:p w14:paraId="71FCF9F7" w14:textId="300DD61D" w:rsidR="00F81D7C" w:rsidRPr="00AE104B" w:rsidRDefault="00F81D7C" w:rsidP="00F81D7C">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F81D7C" w:rsidRPr="007E0B31" w14:paraId="50F13394" w14:textId="77777777" w:rsidTr="00C938B9">
        <w:trPr>
          <w:cantSplit/>
        </w:trPr>
        <w:tc>
          <w:tcPr>
            <w:tcW w:w="2884" w:type="dxa"/>
          </w:tcPr>
          <w:p w14:paraId="2E2A5894" w14:textId="77777777" w:rsidR="00F81D7C" w:rsidRPr="007E0B31" w:rsidRDefault="00F81D7C" w:rsidP="00F81D7C">
            <w:pPr>
              <w:pStyle w:val="Arial11Bold"/>
              <w:rPr>
                <w:rFonts w:cs="Arial"/>
              </w:rPr>
            </w:pPr>
            <w:r w:rsidRPr="007E0B31">
              <w:rPr>
                <w:rFonts w:cs="Arial"/>
              </w:rPr>
              <w:t>Network Operator</w:t>
            </w:r>
          </w:p>
        </w:tc>
        <w:tc>
          <w:tcPr>
            <w:tcW w:w="6634" w:type="dxa"/>
          </w:tcPr>
          <w:p w14:paraId="2994EA67" w14:textId="77777777" w:rsidR="00F81D7C" w:rsidRPr="007E0B31" w:rsidRDefault="00F81D7C" w:rsidP="00F81D7C">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F81D7C" w:rsidRPr="007E0B31" w14:paraId="7261B1B3" w14:textId="77777777" w:rsidTr="00C938B9">
        <w:trPr>
          <w:cantSplit/>
        </w:trPr>
        <w:tc>
          <w:tcPr>
            <w:tcW w:w="2884" w:type="dxa"/>
          </w:tcPr>
          <w:p w14:paraId="6140C6D1" w14:textId="78E67F2C" w:rsidR="00F81D7C" w:rsidRPr="00803955" w:rsidRDefault="00F81D7C" w:rsidP="00F81D7C">
            <w:pPr>
              <w:pStyle w:val="Arial11Bold"/>
              <w:rPr>
                <w:rFonts w:cs="Arial"/>
              </w:rPr>
            </w:pPr>
            <w:r w:rsidRPr="00803955">
              <w:rPr>
                <w:rFonts w:cs="Arial"/>
              </w:rPr>
              <w:t>NGET</w:t>
            </w:r>
          </w:p>
        </w:tc>
        <w:tc>
          <w:tcPr>
            <w:tcW w:w="6634" w:type="dxa"/>
          </w:tcPr>
          <w:p w14:paraId="0D182575" w14:textId="7BBDF97A" w:rsidR="00F81D7C" w:rsidRPr="007E0B31" w:rsidRDefault="00F81D7C" w:rsidP="00F81D7C">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F81D7C" w:rsidRPr="007E0B31" w14:paraId="604B5261" w14:textId="77777777" w:rsidTr="00C938B9">
        <w:trPr>
          <w:cantSplit/>
        </w:trPr>
        <w:tc>
          <w:tcPr>
            <w:tcW w:w="2884" w:type="dxa"/>
          </w:tcPr>
          <w:p w14:paraId="2623F54E" w14:textId="01991352" w:rsidR="00F81D7C" w:rsidRPr="00D0602D" w:rsidRDefault="00F81D7C" w:rsidP="00F81D7C">
            <w:pPr>
              <w:pStyle w:val="Arial11Bold"/>
              <w:rPr>
                <w:rFonts w:cs="Arial"/>
              </w:rPr>
            </w:pPr>
            <w:r w:rsidRPr="002510FF">
              <w:rPr>
                <w:rFonts w:cs="Arial"/>
              </w:rPr>
              <w:t>Nichols Chart</w:t>
            </w:r>
          </w:p>
        </w:tc>
        <w:tc>
          <w:tcPr>
            <w:tcW w:w="6634" w:type="dxa"/>
          </w:tcPr>
          <w:p w14:paraId="4C86893A" w14:textId="422AF3BB" w:rsidR="00F81D7C" w:rsidRPr="00D0602D"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F81D7C" w:rsidRPr="007E0B31" w14:paraId="7E70E3CF" w14:textId="77777777" w:rsidTr="00C938B9">
        <w:trPr>
          <w:cantSplit/>
        </w:trPr>
        <w:tc>
          <w:tcPr>
            <w:tcW w:w="2884" w:type="dxa"/>
          </w:tcPr>
          <w:p w14:paraId="5C3F33DF" w14:textId="77777777" w:rsidR="00F81D7C" w:rsidRPr="007E0B31" w:rsidRDefault="00F81D7C" w:rsidP="00F81D7C">
            <w:pPr>
              <w:pStyle w:val="Arial11Bold"/>
              <w:rPr>
                <w:rFonts w:cs="Arial"/>
              </w:rPr>
            </w:pPr>
            <w:r w:rsidRPr="007E0B31">
              <w:rPr>
                <w:rFonts w:cs="Arial"/>
              </w:rPr>
              <w:t>No-Load Field Voltage</w:t>
            </w:r>
          </w:p>
        </w:tc>
        <w:tc>
          <w:tcPr>
            <w:tcW w:w="6634" w:type="dxa"/>
          </w:tcPr>
          <w:p w14:paraId="7FB5D9C9" w14:textId="77777777"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F81D7C" w:rsidRPr="007E0B31" w14:paraId="31E3CC2E" w14:textId="77777777" w:rsidTr="00C938B9">
        <w:trPr>
          <w:cantSplit/>
        </w:trPr>
        <w:tc>
          <w:tcPr>
            <w:tcW w:w="2884" w:type="dxa"/>
          </w:tcPr>
          <w:p w14:paraId="4BE07CB3" w14:textId="77777777" w:rsidR="00F81D7C" w:rsidRPr="007E0B31" w:rsidRDefault="00F81D7C" w:rsidP="00F81D7C">
            <w:pPr>
              <w:pStyle w:val="Arial11Bold"/>
              <w:rPr>
                <w:rFonts w:cs="Arial"/>
              </w:rPr>
            </w:pPr>
            <w:r w:rsidRPr="007E0B31">
              <w:rPr>
                <w:rFonts w:cs="Arial"/>
              </w:rPr>
              <w:t>No System Connection</w:t>
            </w:r>
          </w:p>
        </w:tc>
        <w:tc>
          <w:tcPr>
            <w:tcW w:w="6634" w:type="dxa"/>
          </w:tcPr>
          <w:p w14:paraId="7E1CCCA5" w14:textId="77777777" w:rsidR="00F81D7C" w:rsidRPr="007E0B31" w:rsidRDefault="00F81D7C" w:rsidP="00F81D7C">
            <w:pPr>
              <w:pStyle w:val="TableArial11"/>
              <w:rPr>
                <w:rFonts w:cs="Arial"/>
              </w:rPr>
            </w:pPr>
            <w:r w:rsidRPr="007E0B31">
              <w:rPr>
                <w:rFonts w:cs="Arial"/>
              </w:rPr>
              <w:t>As defined in OC8A.1.6.2 and OC8B.1.7.2</w:t>
            </w:r>
            <w:r>
              <w:rPr>
                <w:rFonts w:cs="Arial"/>
              </w:rPr>
              <w:t>.</w:t>
            </w:r>
          </w:p>
        </w:tc>
      </w:tr>
      <w:tr w:rsidR="00F81D7C" w:rsidRPr="007E0B31" w14:paraId="19692180" w14:textId="77777777" w:rsidTr="00C938B9">
        <w:trPr>
          <w:cantSplit/>
        </w:trPr>
        <w:tc>
          <w:tcPr>
            <w:tcW w:w="2884" w:type="dxa"/>
          </w:tcPr>
          <w:p w14:paraId="7BE22D98" w14:textId="3A2FC6EB" w:rsidR="00F81D7C" w:rsidRPr="00BC445E" w:rsidRDefault="00F81D7C" w:rsidP="00F81D7C">
            <w:pPr>
              <w:pStyle w:val="Arial11Bold"/>
              <w:rPr>
                <w:rFonts w:cs="Arial"/>
              </w:rPr>
            </w:pPr>
            <w:r w:rsidRPr="002510FF">
              <w:rPr>
                <w:rFonts w:cs="Arial"/>
              </w:rPr>
              <w:t>Non-CUSC Party</w:t>
            </w:r>
          </w:p>
        </w:tc>
        <w:tc>
          <w:tcPr>
            <w:tcW w:w="6634" w:type="dxa"/>
          </w:tcPr>
          <w:p w14:paraId="2EFC201F" w14:textId="55EEFEE9" w:rsidR="00F81D7C" w:rsidRPr="00BC445E" w:rsidRDefault="00F81D7C" w:rsidP="00F81D7C">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F81D7C" w:rsidRPr="007E0B31" w14:paraId="1B3105BA" w14:textId="77777777" w:rsidTr="00C938B9">
        <w:trPr>
          <w:cantSplit/>
        </w:trPr>
        <w:tc>
          <w:tcPr>
            <w:tcW w:w="2884" w:type="dxa"/>
          </w:tcPr>
          <w:p w14:paraId="1DED6A82" w14:textId="76D91D6B" w:rsidR="00F81D7C" w:rsidRPr="00DD7E1A" w:rsidRDefault="00F81D7C" w:rsidP="00F81D7C">
            <w:pPr>
              <w:pStyle w:val="Arial11Bold"/>
              <w:rPr>
                <w:rFonts w:cs="Arial"/>
                <w:szCs w:val="22"/>
              </w:rPr>
            </w:pPr>
            <w:r w:rsidRPr="00DB341C">
              <w:rPr>
                <w:rFonts w:cs="Arial"/>
              </w:rPr>
              <w:t>Non-Synchronous Electricity Storage Module</w:t>
            </w:r>
          </w:p>
        </w:tc>
        <w:tc>
          <w:tcPr>
            <w:tcW w:w="6634" w:type="dxa"/>
          </w:tcPr>
          <w:p w14:paraId="381BBD11" w14:textId="03B1FEAF" w:rsidR="00F81D7C" w:rsidRPr="00DD7E1A" w:rsidRDefault="00F81D7C" w:rsidP="00F81D7C">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soley of one or more </w:t>
            </w:r>
            <w:r w:rsidRPr="00DB341C">
              <w:rPr>
                <w:rFonts w:cs="Arial"/>
                <w:b/>
              </w:rPr>
              <w:t>Non-Synchronous Electricity Storage Units</w:t>
            </w:r>
            <w:r w:rsidRPr="00DB341C">
              <w:rPr>
                <w:rFonts w:cs="Arial"/>
              </w:rPr>
              <w:t>.</w:t>
            </w:r>
          </w:p>
        </w:tc>
      </w:tr>
      <w:tr w:rsidR="00F81D7C" w:rsidRPr="007E0B31" w14:paraId="59C66FC2" w14:textId="77777777" w:rsidTr="00C938B9">
        <w:trPr>
          <w:cantSplit/>
        </w:trPr>
        <w:tc>
          <w:tcPr>
            <w:tcW w:w="2884" w:type="dxa"/>
          </w:tcPr>
          <w:p w14:paraId="42528E88" w14:textId="2432B8B1" w:rsidR="00F81D7C" w:rsidRPr="00DD7E1A" w:rsidRDefault="00F81D7C" w:rsidP="00F81D7C">
            <w:pPr>
              <w:pStyle w:val="Arial11Bold"/>
              <w:rPr>
                <w:rFonts w:cs="Arial"/>
              </w:rPr>
            </w:pPr>
            <w:r w:rsidRPr="00DD7E1A">
              <w:rPr>
                <w:rFonts w:cs="Arial"/>
                <w:szCs w:val="22"/>
              </w:rPr>
              <w:t>Notification of User’s Intention to Operate</w:t>
            </w:r>
          </w:p>
        </w:tc>
        <w:tc>
          <w:tcPr>
            <w:tcW w:w="6634" w:type="dxa"/>
          </w:tcPr>
          <w:p w14:paraId="7432BE96" w14:textId="11A89A65" w:rsidR="00F81D7C" w:rsidRPr="00DD7E1A" w:rsidRDefault="00F81D7C" w:rsidP="00F81D7C">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F81D7C" w:rsidRPr="007E0B31" w14:paraId="31537B23" w14:textId="77777777" w:rsidTr="00C938B9">
        <w:trPr>
          <w:cantSplit/>
        </w:trPr>
        <w:tc>
          <w:tcPr>
            <w:tcW w:w="2884" w:type="dxa"/>
          </w:tcPr>
          <w:p w14:paraId="0B1CCC78" w14:textId="675E426A" w:rsidR="00F81D7C" w:rsidRPr="007E0B31" w:rsidRDefault="00F81D7C" w:rsidP="00F81D7C">
            <w:pPr>
              <w:pStyle w:val="Arial11Bold"/>
              <w:rPr>
                <w:rFonts w:cs="Arial"/>
              </w:rPr>
            </w:pPr>
            <w:bookmarkStart w:id="51" w:name="_DV_C45"/>
            <w:r w:rsidRPr="007E0B31">
              <w:rPr>
                <w:rFonts w:cs="Arial"/>
              </w:rPr>
              <w:t>Notification of User’s Intention to Synchronise</w:t>
            </w:r>
            <w:bookmarkEnd w:id="51"/>
          </w:p>
        </w:tc>
        <w:tc>
          <w:tcPr>
            <w:tcW w:w="6634" w:type="dxa"/>
          </w:tcPr>
          <w:p w14:paraId="6ADCBD35" w14:textId="0DA3F6C9" w:rsidR="00F81D7C" w:rsidRPr="007E0B31" w:rsidRDefault="00F81D7C" w:rsidP="00F81D7C">
            <w:pPr>
              <w:pStyle w:val="TableArial11"/>
              <w:rPr>
                <w:rFonts w:cs="Arial"/>
              </w:rPr>
            </w:pPr>
            <w:bookmarkStart w:id="52"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52"/>
          </w:p>
        </w:tc>
      </w:tr>
      <w:tr w:rsidR="00F81D7C" w:rsidRPr="007E0B31" w14:paraId="6F3AAFE1" w14:textId="77777777" w:rsidTr="00C938B9">
        <w:trPr>
          <w:cantSplit/>
        </w:trPr>
        <w:tc>
          <w:tcPr>
            <w:tcW w:w="2884" w:type="dxa"/>
          </w:tcPr>
          <w:p w14:paraId="03F8CDD9" w14:textId="77777777" w:rsidR="00F81D7C" w:rsidRPr="00DD7E1A" w:rsidRDefault="00F81D7C" w:rsidP="00F81D7C">
            <w:pPr>
              <w:pStyle w:val="Arial11Bold"/>
              <w:rPr>
                <w:rFonts w:cs="Arial"/>
                <w:szCs w:val="22"/>
              </w:rPr>
            </w:pPr>
            <w:r w:rsidRPr="00B11B83">
              <w:t xml:space="preserve">Non-Controllable Electricity Storage Equipment </w:t>
            </w:r>
          </w:p>
        </w:tc>
        <w:tc>
          <w:tcPr>
            <w:tcW w:w="6634" w:type="dxa"/>
          </w:tcPr>
          <w:p w14:paraId="7AFDA1F2" w14:textId="77777777" w:rsidR="00F81D7C" w:rsidRPr="00DD7E1A" w:rsidRDefault="00F81D7C" w:rsidP="00F81D7C">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F81D7C" w:rsidRPr="007E0B31" w14:paraId="6BE07DD9" w14:textId="77777777" w:rsidTr="00C938B9">
        <w:trPr>
          <w:cantSplit/>
        </w:trPr>
        <w:tc>
          <w:tcPr>
            <w:tcW w:w="2884" w:type="dxa"/>
          </w:tcPr>
          <w:p w14:paraId="768646E5" w14:textId="36D40080" w:rsidR="00F81D7C" w:rsidRPr="00DD7E1A" w:rsidRDefault="00F81D7C" w:rsidP="00F81D7C">
            <w:pPr>
              <w:pStyle w:val="Arial11Bold"/>
              <w:rPr>
                <w:rFonts w:cs="Arial"/>
              </w:rPr>
            </w:pPr>
            <w:r w:rsidRPr="00DD7E1A">
              <w:rPr>
                <w:rFonts w:cs="Arial"/>
                <w:szCs w:val="22"/>
              </w:rPr>
              <w:t>Non-Dynamic Frequency Response Service</w:t>
            </w:r>
          </w:p>
        </w:tc>
        <w:tc>
          <w:tcPr>
            <w:tcW w:w="6634" w:type="dxa"/>
          </w:tcPr>
          <w:p w14:paraId="185ABBBA" w14:textId="1A0ABCC4" w:rsidR="00F81D7C" w:rsidRPr="00DD7E1A" w:rsidRDefault="00F81D7C" w:rsidP="00F81D7C">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F81D7C" w:rsidRPr="007E0B31" w14:paraId="73951D04" w14:textId="77777777" w:rsidTr="00C938B9">
        <w:trPr>
          <w:cantSplit/>
        </w:trPr>
        <w:tc>
          <w:tcPr>
            <w:tcW w:w="2884" w:type="dxa"/>
          </w:tcPr>
          <w:p w14:paraId="6AA7C24E" w14:textId="77777777" w:rsidR="00F81D7C" w:rsidRPr="007E0B31" w:rsidRDefault="00F81D7C" w:rsidP="00F81D7C">
            <w:pPr>
              <w:pStyle w:val="Arial11Bold"/>
              <w:rPr>
                <w:rFonts w:cs="Arial"/>
              </w:rPr>
            </w:pPr>
            <w:r w:rsidRPr="007E0B31">
              <w:rPr>
                <w:rFonts w:cs="Arial"/>
              </w:rPr>
              <w:t>Non-Embedded Customer</w:t>
            </w:r>
          </w:p>
        </w:tc>
        <w:tc>
          <w:tcPr>
            <w:tcW w:w="6634" w:type="dxa"/>
          </w:tcPr>
          <w:p w14:paraId="40D62D50" w14:textId="77777777" w:rsidR="00F81D7C" w:rsidRPr="007E0B31" w:rsidRDefault="00F81D7C" w:rsidP="00F81D7C">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F81D7C" w:rsidRPr="007E0B31" w14:paraId="74A5AC4F" w14:textId="77777777" w:rsidTr="00C938B9">
        <w:trPr>
          <w:cantSplit/>
        </w:trPr>
        <w:tc>
          <w:tcPr>
            <w:tcW w:w="2884" w:type="dxa"/>
          </w:tcPr>
          <w:p w14:paraId="397A4B64" w14:textId="77777777" w:rsidR="00F81D7C" w:rsidRPr="007E0B31" w:rsidRDefault="00F81D7C" w:rsidP="00F81D7C">
            <w:pPr>
              <w:pStyle w:val="Arial11Bold"/>
              <w:rPr>
                <w:rFonts w:cs="Arial"/>
              </w:rPr>
            </w:pPr>
            <w:r w:rsidRPr="00B61F80">
              <w:t>Non-Synchronous Electricity Storage Module</w:t>
            </w:r>
          </w:p>
        </w:tc>
        <w:tc>
          <w:tcPr>
            <w:tcW w:w="6634" w:type="dxa"/>
          </w:tcPr>
          <w:p w14:paraId="23AB1086" w14:textId="77777777" w:rsidR="00F81D7C" w:rsidRPr="007E0B31" w:rsidRDefault="00F81D7C" w:rsidP="00F81D7C">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F81D7C" w:rsidRPr="007E0B31" w14:paraId="3C739ACC" w14:textId="77777777" w:rsidTr="00C938B9">
        <w:trPr>
          <w:cantSplit/>
        </w:trPr>
        <w:tc>
          <w:tcPr>
            <w:tcW w:w="2884" w:type="dxa"/>
          </w:tcPr>
          <w:p w14:paraId="12D0456B" w14:textId="77777777" w:rsidR="00F81D7C" w:rsidRPr="007E0B31" w:rsidRDefault="00F81D7C" w:rsidP="00F81D7C">
            <w:pPr>
              <w:pStyle w:val="Arial11Bold"/>
              <w:rPr>
                <w:rFonts w:cs="Arial"/>
              </w:rPr>
            </w:pPr>
            <w:r>
              <w:t>Non-Synchronous Electricity Storage Unit</w:t>
            </w:r>
          </w:p>
        </w:tc>
        <w:tc>
          <w:tcPr>
            <w:tcW w:w="6634" w:type="dxa"/>
          </w:tcPr>
          <w:p w14:paraId="5B03D0F1" w14:textId="77777777" w:rsidR="00F81D7C" w:rsidRPr="007E0B31" w:rsidRDefault="00F81D7C" w:rsidP="00F81D7C">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F81D7C" w:rsidRPr="007E0B31" w14:paraId="35CF6FC2" w14:textId="77777777" w:rsidTr="00C938B9">
        <w:trPr>
          <w:cantSplit/>
        </w:trPr>
        <w:tc>
          <w:tcPr>
            <w:tcW w:w="2884" w:type="dxa"/>
          </w:tcPr>
          <w:p w14:paraId="3A87232E" w14:textId="77777777" w:rsidR="00F81D7C" w:rsidRPr="007E0B31" w:rsidRDefault="00F81D7C" w:rsidP="00F81D7C">
            <w:pPr>
              <w:pStyle w:val="Arial11Bold"/>
              <w:rPr>
                <w:rFonts w:cs="Arial"/>
              </w:rPr>
            </w:pPr>
            <w:r w:rsidRPr="007E0B31">
              <w:rPr>
                <w:rFonts w:cs="Arial"/>
              </w:rPr>
              <w:t>Non-Synchronous Generating Unit</w:t>
            </w:r>
          </w:p>
        </w:tc>
        <w:tc>
          <w:tcPr>
            <w:tcW w:w="6634" w:type="dxa"/>
          </w:tcPr>
          <w:p w14:paraId="6D5D77F2"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F81D7C" w:rsidRPr="007E0B31" w14:paraId="64B4C18C" w14:textId="77777777" w:rsidTr="00C938B9">
        <w:trPr>
          <w:cantSplit/>
        </w:trPr>
        <w:tc>
          <w:tcPr>
            <w:tcW w:w="2884" w:type="dxa"/>
          </w:tcPr>
          <w:p w14:paraId="71FF2E3B" w14:textId="77777777" w:rsidR="00F81D7C" w:rsidRPr="007E0B31" w:rsidRDefault="00F81D7C" w:rsidP="00F81D7C">
            <w:pPr>
              <w:pStyle w:val="Arial11Bold"/>
              <w:rPr>
                <w:rFonts w:cs="Arial"/>
              </w:rPr>
            </w:pPr>
            <w:r w:rsidRPr="007E0B31">
              <w:rPr>
                <w:rFonts w:cs="Arial"/>
              </w:rPr>
              <w:t>Normal CCGT Module</w:t>
            </w:r>
          </w:p>
        </w:tc>
        <w:tc>
          <w:tcPr>
            <w:tcW w:w="6634" w:type="dxa"/>
          </w:tcPr>
          <w:p w14:paraId="659D7595" w14:textId="77777777" w:rsidR="00F81D7C" w:rsidRPr="007E0B31" w:rsidRDefault="00F81D7C" w:rsidP="00F81D7C">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F81D7C" w:rsidRPr="007E0B31" w14:paraId="7EBC18BA" w14:textId="77777777" w:rsidTr="00C938B9">
        <w:trPr>
          <w:cantSplit/>
        </w:trPr>
        <w:tc>
          <w:tcPr>
            <w:tcW w:w="2884" w:type="dxa"/>
          </w:tcPr>
          <w:p w14:paraId="057211B2" w14:textId="77777777" w:rsidR="00F81D7C" w:rsidRPr="007E0B31" w:rsidRDefault="00F81D7C" w:rsidP="00F81D7C">
            <w:pPr>
              <w:pStyle w:val="Arial11Bold"/>
              <w:rPr>
                <w:rFonts w:cs="Arial"/>
              </w:rPr>
            </w:pPr>
            <w:r w:rsidRPr="007E0B31">
              <w:rPr>
                <w:rFonts w:cs="Arial"/>
              </w:rPr>
              <w:t>Novel Unit</w:t>
            </w:r>
          </w:p>
        </w:tc>
        <w:tc>
          <w:tcPr>
            <w:tcW w:w="6634" w:type="dxa"/>
          </w:tcPr>
          <w:p w14:paraId="041D9A7B" w14:textId="77777777" w:rsidR="00F81D7C" w:rsidRPr="007E0B31" w:rsidRDefault="00F81D7C" w:rsidP="00F81D7C">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F81D7C" w:rsidRPr="007E0B31" w14:paraId="1296A4A5" w14:textId="77777777" w:rsidTr="00C938B9">
        <w:trPr>
          <w:cantSplit/>
        </w:trPr>
        <w:tc>
          <w:tcPr>
            <w:tcW w:w="2884" w:type="dxa"/>
          </w:tcPr>
          <w:p w14:paraId="110D92AE" w14:textId="77777777" w:rsidR="00F81D7C" w:rsidRPr="007E0B31" w:rsidRDefault="00F81D7C" w:rsidP="00F81D7C">
            <w:pPr>
              <w:pStyle w:val="Arial11Bold"/>
              <w:rPr>
                <w:rFonts w:cs="Arial"/>
              </w:rPr>
            </w:pPr>
            <w:r w:rsidRPr="007E0B31">
              <w:rPr>
                <w:rFonts w:cs="Arial"/>
              </w:rPr>
              <w:t>OC9 De-synchronised Island Procedure</w:t>
            </w:r>
          </w:p>
        </w:tc>
        <w:tc>
          <w:tcPr>
            <w:tcW w:w="6634" w:type="dxa"/>
          </w:tcPr>
          <w:p w14:paraId="50C0E178" w14:textId="77777777" w:rsidR="00F81D7C" w:rsidRPr="007E0B31" w:rsidRDefault="00F81D7C" w:rsidP="00F81D7C">
            <w:pPr>
              <w:pStyle w:val="TableArial11"/>
              <w:rPr>
                <w:rFonts w:cs="Arial"/>
                <w:b/>
                <w:u w:val="single"/>
              </w:rPr>
            </w:pPr>
            <w:r w:rsidRPr="007E0B31">
              <w:rPr>
                <w:rFonts w:cs="Arial"/>
              </w:rPr>
              <w:t>Has the meaning set out in OC9.5.4.</w:t>
            </w:r>
          </w:p>
        </w:tc>
      </w:tr>
      <w:tr w:rsidR="00F81D7C" w:rsidRPr="007E0B31" w14:paraId="5C71F10A" w14:textId="77777777" w:rsidTr="00C938B9">
        <w:trPr>
          <w:cantSplit/>
        </w:trPr>
        <w:tc>
          <w:tcPr>
            <w:tcW w:w="2884" w:type="dxa"/>
          </w:tcPr>
          <w:p w14:paraId="3836FE92" w14:textId="77777777" w:rsidR="00F81D7C" w:rsidRPr="007E0B31" w:rsidRDefault="00F81D7C" w:rsidP="00F81D7C">
            <w:pPr>
              <w:pStyle w:val="Arial11Bold"/>
              <w:rPr>
                <w:rFonts w:cs="Arial"/>
              </w:rPr>
            </w:pPr>
            <w:r w:rsidRPr="007E0B31">
              <w:rPr>
                <w:rFonts w:cs="Arial"/>
              </w:rPr>
              <w:t>Offshore</w:t>
            </w:r>
          </w:p>
        </w:tc>
        <w:tc>
          <w:tcPr>
            <w:tcW w:w="6634" w:type="dxa"/>
          </w:tcPr>
          <w:p w14:paraId="30D0FC75" w14:textId="77777777" w:rsidR="00F81D7C" w:rsidRPr="007E0B31" w:rsidRDefault="00F81D7C" w:rsidP="00F81D7C">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F81D7C" w:rsidRPr="007E0B31" w14:paraId="2FDEEA9F" w14:textId="77777777" w:rsidTr="00C938B9">
        <w:trPr>
          <w:cantSplit/>
        </w:trPr>
        <w:tc>
          <w:tcPr>
            <w:tcW w:w="2884" w:type="dxa"/>
          </w:tcPr>
          <w:p w14:paraId="1A38F2FD" w14:textId="77777777" w:rsidR="00F81D7C" w:rsidRPr="007E0B31" w:rsidRDefault="00F81D7C" w:rsidP="00F81D7C">
            <w:pPr>
              <w:pStyle w:val="Arial11Bold"/>
              <w:rPr>
                <w:rFonts w:cs="Arial"/>
                <w:highlight w:val="yellow"/>
              </w:rPr>
            </w:pPr>
            <w:r w:rsidRPr="007E0B31">
              <w:rPr>
                <w:rFonts w:cs="Arial"/>
              </w:rPr>
              <w:t>Offshore DC Converter</w:t>
            </w:r>
          </w:p>
        </w:tc>
        <w:tc>
          <w:tcPr>
            <w:tcW w:w="6634" w:type="dxa"/>
          </w:tcPr>
          <w:p w14:paraId="15CE8C09"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073DD467" w14:textId="77777777" w:rsidTr="00C938B9">
        <w:trPr>
          <w:cantSplit/>
        </w:trPr>
        <w:tc>
          <w:tcPr>
            <w:tcW w:w="2884" w:type="dxa"/>
          </w:tcPr>
          <w:p w14:paraId="15DB95D4" w14:textId="77777777" w:rsidR="00F81D7C" w:rsidRPr="007E0B31" w:rsidRDefault="00F81D7C" w:rsidP="00F81D7C">
            <w:pPr>
              <w:pStyle w:val="Arial11Bold"/>
              <w:rPr>
                <w:rFonts w:cs="Arial"/>
                <w:highlight w:val="yellow"/>
              </w:rPr>
            </w:pPr>
            <w:r w:rsidRPr="007E0B31">
              <w:rPr>
                <w:rFonts w:cs="Arial"/>
              </w:rPr>
              <w:t>Offshore HVDC Converter</w:t>
            </w:r>
          </w:p>
        </w:tc>
        <w:tc>
          <w:tcPr>
            <w:tcW w:w="6634" w:type="dxa"/>
          </w:tcPr>
          <w:p w14:paraId="240FA51B"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19F4B6C3" w14:textId="77777777" w:rsidTr="00C938B9">
        <w:trPr>
          <w:cantSplit/>
        </w:trPr>
        <w:tc>
          <w:tcPr>
            <w:tcW w:w="2884" w:type="dxa"/>
          </w:tcPr>
          <w:p w14:paraId="6A0A33DB" w14:textId="77777777" w:rsidR="00F81D7C" w:rsidRPr="007E0B31" w:rsidRDefault="00F81D7C" w:rsidP="00F81D7C">
            <w:pPr>
              <w:pStyle w:val="Arial11Bold"/>
              <w:rPr>
                <w:rFonts w:cs="Arial"/>
              </w:rPr>
            </w:pPr>
            <w:r w:rsidRPr="007E0B31">
              <w:rPr>
                <w:rFonts w:cs="Arial"/>
              </w:rPr>
              <w:t>Offshore Development Information Statement</w:t>
            </w:r>
          </w:p>
        </w:tc>
        <w:tc>
          <w:tcPr>
            <w:tcW w:w="6634" w:type="dxa"/>
          </w:tcPr>
          <w:p w14:paraId="24743A7E" w14:textId="69CDD9EF" w:rsidR="00F81D7C" w:rsidRPr="007E0B31" w:rsidRDefault="00F81D7C" w:rsidP="00F81D7C">
            <w:pPr>
              <w:pStyle w:val="TableArial11"/>
              <w:rPr>
                <w:rFonts w:cs="Arial"/>
              </w:rPr>
            </w:pPr>
            <w:r w:rsidRPr="38E6A229">
              <w:rPr>
                <w:rFonts w:cs="Arial"/>
              </w:rPr>
              <w:t xml:space="preserve">A statement prepared by </w:t>
            </w:r>
            <w:r w:rsidRPr="38E6A229">
              <w:rPr>
                <w:rFonts w:cs="Arial"/>
                <w:b/>
                <w:bCs/>
              </w:rPr>
              <w:t>The Company</w:t>
            </w:r>
            <w:r w:rsidRPr="38E6A229">
              <w:rPr>
                <w:rFonts w:cs="Arial"/>
              </w:rPr>
              <w:t xml:space="preserve"> .</w:t>
            </w:r>
          </w:p>
        </w:tc>
      </w:tr>
      <w:tr w:rsidR="00F81D7C" w:rsidRPr="007E0B31" w14:paraId="7F1359D2" w14:textId="77777777" w:rsidTr="00C938B9">
        <w:trPr>
          <w:cantSplit/>
        </w:trPr>
        <w:tc>
          <w:tcPr>
            <w:tcW w:w="2884" w:type="dxa"/>
          </w:tcPr>
          <w:p w14:paraId="5C141926" w14:textId="77777777" w:rsidR="00F81D7C" w:rsidRPr="007E0B31" w:rsidRDefault="00F81D7C" w:rsidP="00F81D7C">
            <w:pPr>
              <w:pStyle w:val="Arial11Bold"/>
              <w:rPr>
                <w:rFonts w:cs="Arial"/>
              </w:rPr>
            </w:pPr>
            <w:r w:rsidRPr="007E0B31">
              <w:rPr>
                <w:rFonts w:cs="Arial"/>
              </w:rPr>
              <w:t>Offshore Generating Unit</w:t>
            </w:r>
          </w:p>
        </w:tc>
        <w:tc>
          <w:tcPr>
            <w:tcW w:w="6634" w:type="dxa"/>
          </w:tcPr>
          <w:p w14:paraId="0A15BD7F" w14:textId="7F54D47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F81D7C" w:rsidRPr="007E0B31" w14:paraId="099E0414" w14:textId="77777777" w:rsidTr="00C938B9">
        <w:trPr>
          <w:cantSplit/>
        </w:trPr>
        <w:tc>
          <w:tcPr>
            <w:tcW w:w="2884" w:type="dxa"/>
          </w:tcPr>
          <w:p w14:paraId="2469BF55" w14:textId="77777777" w:rsidR="00F81D7C" w:rsidRPr="007E0B31" w:rsidRDefault="00F81D7C" w:rsidP="00F81D7C">
            <w:pPr>
              <w:pStyle w:val="Arial11Bold"/>
              <w:rPr>
                <w:rFonts w:cs="Arial"/>
              </w:rPr>
            </w:pPr>
            <w:r w:rsidRPr="007E0B31">
              <w:rPr>
                <w:rFonts w:cs="Arial"/>
              </w:rPr>
              <w:t>Offshore Grid Entry Point</w:t>
            </w:r>
          </w:p>
        </w:tc>
        <w:tc>
          <w:tcPr>
            <w:tcW w:w="6634" w:type="dxa"/>
          </w:tcPr>
          <w:p w14:paraId="07DDE50B" w14:textId="77777777" w:rsidR="00F81D7C" w:rsidRPr="007E0B31" w:rsidRDefault="00F81D7C" w:rsidP="00F81D7C">
            <w:pPr>
              <w:pStyle w:val="TableArial11"/>
              <w:rPr>
                <w:rFonts w:cs="Arial"/>
              </w:rPr>
            </w:pPr>
            <w:r w:rsidRPr="007E0B31">
              <w:rPr>
                <w:rFonts w:cs="Arial"/>
              </w:rPr>
              <w:t>In the case of:-</w:t>
            </w:r>
          </w:p>
          <w:p w14:paraId="66A87D35" w14:textId="7466F12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F81D7C" w:rsidRPr="007E0B31" w14:paraId="7B9B7031" w14:textId="77777777" w:rsidTr="00C938B9">
        <w:trPr>
          <w:cantSplit/>
        </w:trPr>
        <w:tc>
          <w:tcPr>
            <w:tcW w:w="2884" w:type="dxa"/>
          </w:tcPr>
          <w:p w14:paraId="20A69062" w14:textId="6974D298" w:rsidR="00F81D7C" w:rsidRPr="007E0B31" w:rsidRDefault="00F81D7C" w:rsidP="00F81D7C">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F81D7C" w:rsidRPr="00785E5F" w:rsidRDefault="00F81D7C" w:rsidP="00F81D7C">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F81D7C" w:rsidRPr="00785E5F" w:rsidRDefault="00F81D7C" w:rsidP="00F81D7C">
            <w:pPr>
              <w:pStyle w:val="Default"/>
              <w:jc w:val="both"/>
              <w:rPr>
                <w:sz w:val="20"/>
                <w:szCs w:val="20"/>
              </w:rPr>
            </w:pPr>
          </w:p>
          <w:p w14:paraId="30FDBA32" w14:textId="585B9D16" w:rsidR="00F81D7C" w:rsidRPr="00BA1BD4" w:rsidRDefault="00F81D7C" w:rsidP="00F81D7C">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F81D7C" w:rsidRPr="007E0B31" w14:paraId="664F02B9" w14:textId="77777777" w:rsidTr="00C938B9">
        <w:trPr>
          <w:cantSplit/>
        </w:trPr>
        <w:tc>
          <w:tcPr>
            <w:tcW w:w="2884" w:type="dxa"/>
          </w:tcPr>
          <w:p w14:paraId="0E0F222D" w14:textId="77777777" w:rsidR="00F81D7C" w:rsidRPr="007E0B31" w:rsidRDefault="00F81D7C" w:rsidP="00F81D7C">
            <w:pPr>
              <w:pStyle w:val="Arial11Bold"/>
              <w:rPr>
                <w:rFonts w:cs="Arial"/>
              </w:rPr>
            </w:pPr>
            <w:r w:rsidRPr="007E0B31">
              <w:rPr>
                <w:rFonts w:cs="Arial"/>
              </w:rPr>
              <w:t>Offshore Non-Synchronous Generating Unit</w:t>
            </w:r>
          </w:p>
        </w:tc>
        <w:tc>
          <w:tcPr>
            <w:tcW w:w="6634" w:type="dxa"/>
          </w:tcPr>
          <w:p w14:paraId="759EC095" w14:textId="12A9D85E" w:rsidR="00F81D7C" w:rsidRPr="007E0B31" w:rsidRDefault="00F81D7C" w:rsidP="00F81D7C">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F81D7C" w:rsidRPr="007E0B31" w14:paraId="549C699C" w14:textId="77777777" w:rsidTr="00C938B9">
        <w:trPr>
          <w:cantSplit/>
        </w:trPr>
        <w:tc>
          <w:tcPr>
            <w:tcW w:w="2884" w:type="dxa"/>
          </w:tcPr>
          <w:p w14:paraId="002850F2" w14:textId="77777777" w:rsidR="00F81D7C" w:rsidRPr="007E0B31" w:rsidRDefault="00F81D7C" w:rsidP="00F81D7C">
            <w:pPr>
              <w:pStyle w:val="Arial11Bold"/>
              <w:rPr>
                <w:rFonts w:cs="Arial"/>
              </w:rPr>
            </w:pPr>
            <w:r w:rsidRPr="007E0B31">
              <w:rPr>
                <w:rFonts w:cs="Arial"/>
              </w:rPr>
              <w:t>Offshore Platform</w:t>
            </w:r>
          </w:p>
        </w:tc>
        <w:tc>
          <w:tcPr>
            <w:tcW w:w="6634" w:type="dxa"/>
          </w:tcPr>
          <w:p w14:paraId="25B6104F" w14:textId="77777777" w:rsidR="00F81D7C" w:rsidRPr="007E0B31" w:rsidRDefault="00F81D7C" w:rsidP="00F81D7C">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F81D7C" w:rsidRPr="007E0B31" w14:paraId="76D5DA50" w14:textId="77777777" w:rsidTr="00C938B9">
        <w:trPr>
          <w:cantSplit/>
        </w:trPr>
        <w:tc>
          <w:tcPr>
            <w:tcW w:w="2884" w:type="dxa"/>
          </w:tcPr>
          <w:p w14:paraId="0F8C75C5" w14:textId="77777777" w:rsidR="00F81D7C" w:rsidRPr="007E0B31" w:rsidRDefault="00F81D7C" w:rsidP="00F81D7C">
            <w:pPr>
              <w:pStyle w:val="Arial11Bold"/>
              <w:rPr>
                <w:rFonts w:cs="Arial"/>
              </w:rPr>
            </w:pPr>
            <w:r w:rsidRPr="007E0B31">
              <w:rPr>
                <w:rFonts w:cs="Arial"/>
              </w:rPr>
              <w:t>Offshore Power Park Module</w:t>
            </w:r>
          </w:p>
        </w:tc>
        <w:tc>
          <w:tcPr>
            <w:tcW w:w="6634" w:type="dxa"/>
          </w:tcPr>
          <w:p w14:paraId="1A8EAFDB" w14:textId="77777777" w:rsidR="00F81D7C" w:rsidRPr="007E0B31" w:rsidRDefault="00F81D7C" w:rsidP="00F81D7C">
            <w:pPr>
              <w:pStyle w:val="TableArial11"/>
              <w:rPr>
                <w:rFonts w:cs="Arial"/>
              </w:rPr>
            </w:pPr>
            <w:bookmarkStart w:id="53"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53"/>
          </w:p>
        </w:tc>
      </w:tr>
      <w:tr w:rsidR="00F81D7C" w:rsidRPr="007E0B31" w14:paraId="3532A847" w14:textId="77777777" w:rsidTr="00C938B9">
        <w:trPr>
          <w:cantSplit/>
        </w:trPr>
        <w:tc>
          <w:tcPr>
            <w:tcW w:w="2884" w:type="dxa"/>
          </w:tcPr>
          <w:p w14:paraId="05251472" w14:textId="77777777" w:rsidR="00F81D7C" w:rsidRPr="007E0B31" w:rsidRDefault="00F81D7C" w:rsidP="00F81D7C">
            <w:pPr>
              <w:pStyle w:val="Arial11Bold"/>
              <w:rPr>
                <w:rFonts w:cs="Arial"/>
              </w:rPr>
            </w:pPr>
            <w:r w:rsidRPr="007E0B31">
              <w:rPr>
                <w:rFonts w:cs="Arial"/>
              </w:rPr>
              <w:t>Offshore Power Park String</w:t>
            </w:r>
          </w:p>
        </w:tc>
        <w:tc>
          <w:tcPr>
            <w:tcW w:w="6634" w:type="dxa"/>
          </w:tcPr>
          <w:p w14:paraId="7A8E03BF" w14:textId="4A4B8989" w:rsidR="00F81D7C" w:rsidRPr="007E0B31" w:rsidRDefault="00F81D7C" w:rsidP="00F81D7C">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F81D7C" w:rsidRPr="007E0B31" w14:paraId="1B55EDF9" w14:textId="77777777" w:rsidTr="00C938B9">
        <w:trPr>
          <w:cantSplit/>
        </w:trPr>
        <w:tc>
          <w:tcPr>
            <w:tcW w:w="2884" w:type="dxa"/>
          </w:tcPr>
          <w:p w14:paraId="736E893A" w14:textId="77777777" w:rsidR="00F81D7C" w:rsidRPr="007E0B31" w:rsidRDefault="00F81D7C" w:rsidP="00F81D7C">
            <w:pPr>
              <w:pStyle w:val="Arial11Bold"/>
              <w:rPr>
                <w:rFonts w:cs="Arial"/>
              </w:rPr>
            </w:pPr>
            <w:r w:rsidRPr="007E0B31">
              <w:rPr>
                <w:rFonts w:cs="Arial"/>
              </w:rPr>
              <w:t>Offshore Synchronous Generating Unit</w:t>
            </w:r>
          </w:p>
        </w:tc>
        <w:tc>
          <w:tcPr>
            <w:tcW w:w="6634" w:type="dxa"/>
          </w:tcPr>
          <w:p w14:paraId="72936350" w14:textId="1BEFFF2B" w:rsidR="00F81D7C" w:rsidRPr="007E0B31" w:rsidRDefault="00F81D7C" w:rsidP="00F81D7C">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62F839C9" w14:textId="77777777" w:rsidTr="00C938B9">
        <w:trPr>
          <w:cantSplit/>
        </w:trPr>
        <w:tc>
          <w:tcPr>
            <w:tcW w:w="2884" w:type="dxa"/>
          </w:tcPr>
          <w:p w14:paraId="4A973150" w14:textId="77777777" w:rsidR="00F81D7C" w:rsidRPr="007E0B31" w:rsidRDefault="00F81D7C" w:rsidP="00F81D7C">
            <w:pPr>
              <w:pStyle w:val="Arial11Bold"/>
              <w:spacing w:before="0"/>
              <w:rPr>
                <w:rFonts w:cs="Arial"/>
              </w:rPr>
            </w:pPr>
            <w:r w:rsidRPr="007E0B31">
              <w:rPr>
                <w:rFonts w:cs="Arial"/>
              </w:rPr>
              <w:t>Offshore Synchronous Power Generating Module</w:t>
            </w:r>
          </w:p>
        </w:tc>
        <w:tc>
          <w:tcPr>
            <w:tcW w:w="6634" w:type="dxa"/>
          </w:tcPr>
          <w:p w14:paraId="3E6A84C6" w14:textId="77777777" w:rsidR="00F81D7C" w:rsidRDefault="00F81D7C" w:rsidP="00F81D7C">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F81D7C" w:rsidRPr="007E0B31" w:rsidDel="004B6FBB" w:rsidRDefault="00F81D7C" w:rsidP="00F81D7C">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F81D7C" w:rsidRPr="007E0B31" w14:paraId="2A9A58D2" w14:textId="77777777" w:rsidTr="00C938B9">
        <w:trPr>
          <w:cantSplit/>
        </w:trPr>
        <w:tc>
          <w:tcPr>
            <w:tcW w:w="2884" w:type="dxa"/>
          </w:tcPr>
          <w:p w14:paraId="67CDBB6B" w14:textId="77777777" w:rsidR="00F81D7C" w:rsidRPr="007E0B31" w:rsidRDefault="00F81D7C" w:rsidP="00F81D7C">
            <w:pPr>
              <w:pStyle w:val="Arial11Bold"/>
              <w:rPr>
                <w:rFonts w:cs="Arial"/>
              </w:rPr>
            </w:pPr>
            <w:r w:rsidRPr="007E0B31">
              <w:rPr>
                <w:rFonts w:cs="Arial"/>
              </w:rPr>
              <w:t>Offshore Tender Process</w:t>
            </w:r>
          </w:p>
        </w:tc>
        <w:tc>
          <w:tcPr>
            <w:tcW w:w="6634" w:type="dxa"/>
          </w:tcPr>
          <w:p w14:paraId="5A9BEB2F" w14:textId="77777777" w:rsidR="00F81D7C" w:rsidRPr="007E0B31" w:rsidRDefault="00F81D7C" w:rsidP="00F81D7C">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F81D7C" w:rsidRPr="007E0B31" w14:paraId="3A48C7BE" w14:textId="77777777" w:rsidTr="00C938B9">
        <w:trPr>
          <w:cantSplit/>
        </w:trPr>
        <w:tc>
          <w:tcPr>
            <w:tcW w:w="2884" w:type="dxa"/>
          </w:tcPr>
          <w:p w14:paraId="7E4E3598" w14:textId="77777777" w:rsidR="00F81D7C" w:rsidRPr="007E0B31" w:rsidRDefault="00F81D7C" w:rsidP="00F81D7C">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F81D7C" w:rsidRPr="007E0B31" w:rsidRDefault="00F81D7C" w:rsidP="00F81D7C">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F81D7C" w:rsidRPr="007E0B31" w14:paraId="10413532" w14:textId="77777777" w:rsidTr="00C938B9">
        <w:trPr>
          <w:cantSplit/>
        </w:trPr>
        <w:tc>
          <w:tcPr>
            <w:tcW w:w="2884" w:type="dxa"/>
          </w:tcPr>
          <w:p w14:paraId="15239EB1" w14:textId="77777777" w:rsidR="00F81D7C" w:rsidRPr="007E0B31" w:rsidRDefault="00F81D7C" w:rsidP="00F81D7C">
            <w:pPr>
              <w:pStyle w:val="Arial11Bold"/>
              <w:rPr>
                <w:rFonts w:cs="Arial"/>
              </w:rPr>
            </w:pPr>
            <w:r w:rsidRPr="007E0B31">
              <w:rPr>
                <w:rFonts w:cs="Arial"/>
              </w:rPr>
              <w:t>Offshore Transmission Licensee</w:t>
            </w:r>
          </w:p>
        </w:tc>
        <w:tc>
          <w:tcPr>
            <w:tcW w:w="6634" w:type="dxa"/>
          </w:tcPr>
          <w:p w14:paraId="128B978A" w14:textId="77777777" w:rsidR="00F81D7C" w:rsidRPr="007E0B31" w:rsidRDefault="00F81D7C" w:rsidP="00F81D7C">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F81D7C" w:rsidRPr="007E0B31" w14:paraId="1CDE4693" w14:textId="77777777" w:rsidTr="00C938B9">
        <w:trPr>
          <w:cantSplit/>
        </w:trPr>
        <w:tc>
          <w:tcPr>
            <w:tcW w:w="2884" w:type="dxa"/>
          </w:tcPr>
          <w:p w14:paraId="30A26B26" w14:textId="77777777" w:rsidR="00F81D7C" w:rsidRPr="007E0B31" w:rsidRDefault="00F81D7C" w:rsidP="00F81D7C">
            <w:pPr>
              <w:pStyle w:val="Arial11Bold"/>
              <w:rPr>
                <w:rFonts w:cs="Arial"/>
                <w:highlight w:val="yellow"/>
              </w:rPr>
            </w:pPr>
            <w:r w:rsidRPr="007E0B31">
              <w:rPr>
                <w:rFonts w:cs="Arial"/>
              </w:rPr>
              <w:t>Offshore Transmission System</w:t>
            </w:r>
          </w:p>
        </w:tc>
        <w:tc>
          <w:tcPr>
            <w:tcW w:w="6634" w:type="dxa"/>
          </w:tcPr>
          <w:p w14:paraId="61F55C2E" w14:textId="77777777" w:rsidR="00F81D7C" w:rsidRPr="007E0B31" w:rsidRDefault="00F81D7C" w:rsidP="00F81D7C">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F81D7C" w:rsidRPr="007E0B31" w14:paraId="77766430" w14:textId="77777777" w:rsidTr="00C938B9">
        <w:trPr>
          <w:cantSplit/>
        </w:trPr>
        <w:tc>
          <w:tcPr>
            <w:tcW w:w="2884" w:type="dxa"/>
          </w:tcPr>
          <w:p w14:paraId="16464488" w14:textId="77777777" w:rsidR="00F81D7C" w:rsidRPr="007E0B31" w:rsidRDefault="00F81D7C" w:rsidP="00F81D7C">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F81D7C" w:rsidRPr="007E0B31" w14:paraId="47AC59A7" w14:textId="77777777" w:rsidTr="00C938B9">
        <w:trPr>
          <w:cantSplit/>
        </w:trPr>
        <w:tc>
          <w:tcPr>
            <w:tcW w:w="2884" w:type="dxa"/>
          </w:tcPr>
          <w:p w14:paraId="13EE6AD2" w14:textId="77777777" w:rsidR="00F81D7C" w:rsidRPr="007E0B31" w:rsidRDefault="00F81D7C" w:rsidP="00F81D7C">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F81D7C" w:rsidRPr="007E0B31" w:rsidRDefault="00F81D7C" w:rsidP="00F81D7C">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F81D7C" w:rsidRPr="007E0B31" w14:paraId="3C6964B2" w14:textId="77777777" w:rsidTr="00C938B9">
        <w:trPr>
          <w:cantSplit/>
        </w:trPr>
        <w:tc>
          <w:tcPr>
            <w:tcW w:w="2884" w:type="dxa"/>
          </w:tcPr>
          <w:p w14:paraId="39F8391B" w14:textId="77777777" w:rsidR="00F81D7C" w:rsidRPr="007E0B31" w:rsidRDefault="00F81D7C" w:rsidP="00F81D7C">
            <w:pPr>
              <w:pStyle w:val="Arial11Bold"/>
              <w:rPr>
                <w:rFonts w:cs="Arial"/>
                <w:highlight w:val="yellow"/>
              </w:rPr>
            </w:pPr>
            <w:r w:rsidRPr="007E0B31">
              <w:rPr>
                <w:rFonts w:cs="Arial"/>
              </w:rPr>
              <w:t>Offshore Waters</w:t>
            </w:r>
          </w:p>
        </w:tc>
        <w:tc>
          <w:tcPr>
            <w:tcW w:w="6634" w:type="dxa"/>
          </w:tcPr>
          <w:p w14:paraId="02B387B2" w14:textId="77777777" w:rsidR="00F81D7C" w:rsidRPr="007E0B31" w:rsidRDefault="00F81D7C" w:rsidP="00F81D7C">
            <w:pPr>
              <w:pStyle w:val="TableArial11"/>
              <w:rPr>
                <w:rFonts w:cs="Arial"/>
              </w:rPr>
            </w:pPr>
            <w:r w:rsidRPr="007E0B31">
              <w:rPr>
                <w:rFonts w:cs="Arial"/>
              </w:rPr>
              <w:t>Has the meaning given to “offshore waters” in Section 90(9) of the Energy Act 2004.</w:t>
            </w:r>
          </w:p>
        </w:tc>
      </w:tr>
      <w:tr w:rsidR="00F81D7C" w:rsidRPr="007E0B31" w14:paraId="466BFA2A" w14:textId="77777777" w:rsidTr="00C938B9">
        <w:trPr>
          <w:cantSplit/>
        </w:trPr>
        <w:tc>
          <w:tcPr>
            <w:tcW w:w="2884" w:type="dxa"/>
          </w:tcPr>
          <w:p w14:paraId="3248E0E0" w14:textId="77777777" w:rsidR="00F81D7C" w:rsidRPr="007E0B31" w:rsidRDefault="00F81D7C" w:rsidP="00F81D7C">
            <w:pPr>
              <w:pStyle w:val="Arial11Bold"/>
              <w:rPr>
                <w:rFonts w:cs="Arial"/>
              </w:rPr>
            </w:pPr>
            <w:r w:rsidRPr="007E0B31">
              <w:rPr>
                <w:rFonts w:cs="Arial"/>
              </w:rPr>
              <w:t>Offshore Works Assumptions</w:t>
            </w:r>
          </w:p>
        </w:tc>
        <w:tc>
          <w:tcPr>
            <w:tcW w:w="6634" w:type="dxa"/>
          </w:tcPr>
          <w:p w14:paraId="30E7C48C"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F81D7C" w:rsidRPr="007E0B31" w14:paraId="2CC977C3" w14:textId="77777777" w:rsidTr="00C938B9">
        <w:trPr>
          <w:cantSplit/>
        </w:trPr>
        <w:tc>
          <w:tcPr>
            <w:tcW w:w="2884" w:type="dxa"/>
          </w:tcPr>
          <w:p w14:paraId="3768E5CA" w14:textId="77777777" w:rsidR="00F81D7C" w:rsidRPr="007E0B31" w:rsidRDefault="00F81D7C" w:rsidP="00F81D7C">
            <w:pPr>
              <w:pStyle w:val="Arial11Bold"/>
              <w:rPr>
                <w:rFonts w:cs="Arial"/>
                <w:highlight w:val="yellow"/>
              </w:rPr>
            </w:pPr>
            <w:r w:rsidRPr="007E0B31">
              <w:rPr>
                <w:rFonts w:cs="Arial"/>
              </w:rPr>
              <w:t>Onshore</w:t>
            </w:r>
          </w:p>
        </w:tc>
        <w:tc>
          <w:tcPr>
            <w:tcW w:w="6634" w:type="dxa"/>
          </w:tcPr>
          <w:p w14:paraId="4E4449A1" w14:textId="77777777" w:rsidR="00F81D7C" w:rsidRPr="007E0B31" w:rsidRDefault="00F81D7C" w:rsidP="00F81D7C">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F81D7C" w:rsidRPr="007E0B31" w14:paraId="36B6B3C3" w14:textId="77777777" w:rsidTr="00C938B9">
        <w:trPr>
          <w:cantSplit/>
        </w:trPr>
        <w:tc>
          <w:tcPr>
            <w:tcW w:w="2884" w:type="dxa"/>
          </w:tcPr>
          <w:p w14:paraId="48043840" w14:textId="77777777" w:rsidR="00F81D7C" w:rsidRPr="007E0B31" w:rsidRDefault="00F81D7C" w:rsidP="00F81D7C">
            <w:pPr>
              <w:pStyle w:val="Arial11Bold"/>
              <w:rPr>
                <w:rFonts w:cs="Arial"/>
                <w:highlight w:val="yellow"/>
              </w:rPr>
            </w:pPr>
            <w:r w:rsidRPr="007E0B31">
              <w:rPr>
                <w:rFonts w:cs="Arial"/>
              </w:rPr>
              <w:t>Onshore DC Converter</w:t>
            </w:r>
          </w:p>
        </w:tc>
        <w:tc>
          <w:tcPr>
            <w:tcW w:w="6634" w:type="dxa"/>
          </w:tcPr>
          <w:p w14:paraId="64EEC2DE"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F81D7C" w:rsidRPr="007E0B31" w14:paraId="4A68E7D9" w14:textId="77777777" w:rsidTr="00C938B9">
        <w:trPr>
          <w:cantSplit/>
        </w:trPr>
        <w:tc>
          <w:tcPr>
            <w:tcW w:w="2884" w:type="dxa"/>
          </w:tcPr>
          <w:p w14:paraId="1A1B1603" w14:textId="77777777" w:rsidR="00F81D7C" w:rsidRPr="007E0B31" w:rsidRDefault="00F81D7C" w:rsidP="00F81D7C">
            <w:pPr>
              <w:pStyle w:val="Arial11Bold"/>
              <w:rPr>
                <w:rFonts w:cs="Arial"/>
              </w:rPr>
            </w:pPr>
            <w:r w:rsidRPr="007E0B31">
              <w:rPr>
                <w:rFonts w:cs="Arial"/>
              </w:rPr>
              <w:t>Onshore Generating Unit</w:t>
            </w:r>
          </w:p>
        </w:tc>
        <w:tc>
          <w:tcPr>
            <w:tcW w:w="6634" w:type="dxa"/>
          </w:tcPr>
          <w:p w14:paraId="1C282039" w14:textId="3958CEB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F81D7C" w:rsidRPr="007E0B31" w14:paraId="35FFB4AD" w14:textId="77777777" w:rsidTr="00C938B9">
        <w:trPr>
          <w:cantSplit/>
        </w:trPr>
        <w:tc>
          <w:tcPr>
            <w:tcW w:w="2884" w:type="dxa"/>
          </w:tcPr>
          <w:p w14:paraId="35935210" w14:textId="77777777" w:rsidR="00F81D7C" w:rsidRPr="007E0B31" w:rsidRDefault="00F81D7C" w:rsidP="00F81D7C">
            <w:pPr>
              <w:pStyle w:val="Arial11Bold"/>
              <w:rPr>
                <w:rFonts w:cs="Arial"/>
              </w:rPr>
            </w:pPr>
            <w:r w:rsidRPr="007E0B31">
              <w:rPr>
                <w:rFonts w:cs="Arial"/>
              </w:rPr>
              <w:t>Onshore Grid Entry Point</w:t>
            </w:r>
          </w:p>
        </w:tc>
        <w:tc>
          <w:tcPr>
            <w:tcW w:w="6634" w:type="dxa"/>
          </w:tcPr>
          <w:p w14:paraId="6FC00EAB" w14:textId="6552310D" w:rsidR="00F81D7C" w:rsidRPr="007E0B31" w:rsidRDefault="00F81D7C" w:rsidP="00F81D7C">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a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a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F81D7C" w:rsidRPr="007E0B31" w14:paraId="7ABD28A6" w14:textId="77777777" w:rsidTr="00C938B9">
        <w:trPr>
          <w:cantSplit/>
        </w:trPr>
        <w:tc>
          <w:tcPr>
            <w:tcW w:w="2884" w:type="dxa"/>
          </w:tcPr>
          <w:p w14:paraId="2DC322BF" w14:textId="77777777" w:rsidR="00F81D7C" w:rsidRPr="007E0B31" w:rsidRDefault="00F81D7C" w:rsidP="00F81D7C">
            <w:pPr>
              <w:pStyle w:val="Arial11Bold"/>
              <w:rPr>
                <w:rFonts w:cs="Arial"/>
                <w:highlight w:val="yellow"/>
              </w:rPr>
            </w:pPr>
            <w:r w:rsidRPr="007E0B31">
              <w:rPr>
                <w:rFonts w:cs="Arial"/>
              </w:rPr>
              <w:t>Onshore HVDC Converter</w:t>
            </w:r>
          </w:p>
        </w:tc>
        <w:tc>
          <w:tcPr>
            <w:tcW w:w="6634" w:type="dxa"/>
          </w:tcPr>
          <w:p w14:paraId="3218C152"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F81D7C" w:rsidRPr="007E0B31" w14:paraId="47B1C59A" w14:textId="77777777" w:rsidTr="00C938B9">
        <w:trPr>
          <w:cantSplit/>
        </w:trPr>
        <w:tc>
          <w:tcPr>
            <w:tcW w:w="2884" w:type="dxa"/>
          </w:tcPr>
          <w:p w14:paraId="45CD5B8B" w14:textId="77777777" w:rsidR="00F81D7C" w:rsidRPr="007E0B31" w:rsidRDefault="00F81D7C" w:rsidP="00F81D7C">
            <w:pPr>
              <w:pStyle w:val="Arial11Bold"/>
              <w:rPr>
                <w:rFonts w:cs="Arial"/>
              </w:rPr>
            </w:pPr>
            <w:r w:rsidRPr="007E0B31">
              <w:rPr>
                <w:rFonts w:cs="Arial"/>
              </w:rPr>
              <w:t>Onshore Non-Synchronous Generating Unit</w:t>
            </w:r>
          </w:p>
        </w:tc>
        <w:tc>
          <w:tcPr>
            <w:tcW w:w="6634" w:type="dxa"/>
          </w:tcPr>
          <w:p w14:paraId="723DCB6B" w14:textId="4724C80E"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F81D7C" w:rsidRPr="007E0B31" w14:paraId="5C54790F" w14:textId="77777777" w:rsidTr="00C938B9">
        <w:trPr>
          <w:cantSplit/>
        </w:trPr>
        <w:tc>
          <w:tcPr>
            <w:tcW w:w="2884" w:type="dxa"/>
          </w:tcPr>
          <w:p w14:paraId="09F676FF" w14:textId="77777777" w:rsidR="00F81D7C" w:rsidRPr="007E0B31" w:rsidRDefault="00F81D7C" w:rsidP="00F81D7C">
            <w:pPr>
              <w:pStyle w:val="Arial11Bold"/>
              <w:rPr>
                <w:rFonts w:cs="Arial"/>
              </w:rPr>
            </w:pPr>
            <w:r w:rsidRPr="007E0B31">
              <w:rPr>
                <w:rFonts w:cs="Arial"/>
              </w:rPr>
              <w:t>Onshore Power Park Module</w:t>
            </w:r>
          </w:p>
        </w:tc>
        <w:tc>
          <w:tcPr>
            <w:tcW w:w="6634" w:type="dxa"/>
          </w:tcPr>
          <w:p w14:paraId="4F3FC424" w14:textId="4AD18E75" w:rsidR="00F81D7C" w:rsidRPr="007E0B31" w:rsidRDefault="00F81D7C" w:rsidP="00F81D7C">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F81D7C" w:rsidRPr="007E0B31" w14:paraId="67BDC2D1" w14:textId="77777777" w:rsidTr="00C938B9">
        <w:trPr>
          <w:cantSplit/>
        </w:trPr>
        <w:tc>
          <w:tcPr>
            <w:tcW w:w="2884" w:type="dxa"/>
          </w:tcPr>
          <w:p w14:paraId="2FB52871" w14:textId="77777777" w:rsidR="00F81D7C" w:rsidRPr="007E0B31" w:rsidRDefault="00F81D7C" w:rsidP="00F81D7C">
            <w:pPr>
              <w:pStyle w:val="Arial11Bold"/>
              <w:rPr>
                <w:rFonts w:cs="Arial"/>
              </w:rPr>
            </w:pPr>
            <w:r w:rsidRPr="007E0B31">
              <w:rPr>
                <w:rFonts w:cs="Arial"/>
              </w:rPr>
              <w:t>Onshore Synchronous Generating Unit</w:t>
            </w:r>
          </w:p>
        </w:tc>
        <w:tc>
          <w:tcPr>
            <w:tcW w:w="6634" w:type="dxa"/>
          </w:tcPr>
          <w:p w14:paraId="53DD316B" w14:textId="296089E4" w:rsidR="00F81D7C" w:rsidRPr="007E0B31" w:rsidRDefault="00F81D7C" w:rsidP="00F81D7C">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322DBDDD" w14:textId="77777777" w:rsidTr="00C938B9">
        <w:trPr>
          <w:cantSplit/>
        </w:trPr>
        <w:tc>
          <w:tcPr>
            <w:tcW w:w="2884" w:type="dxa"/>
          </w:tcPr>
          <w:p w14:paraId="75E7A9CF" w14:textId="77777777" w:rsidR="00F81D7C" w:rsidRPr="007E0B31" w:rsidDel="004B6FBB" w:rsidRDefault="00F81D7C" w:rsidP="00F81D7C">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F81D7C" w:rsidRDefault="00F81D7C" w:rsidP="00F81D7C">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F81D7C" w:rsidRPr="00A87826" w:rsidDel="004B6FBB" w:rsidRDefault="00F81D7C" w:rsidP="00F81D7C">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F81D7C" w:rsidRPr="007E0B31" w14:paraId="57567868" w14:textId="77777777" w:rsidTr="00C938B9">
        <w:trPr>
          <w:cantSplit/>
        </w:trPr>
        <w:tc>
          <w:tcPr>
            <w:tcW w:w="2884" w:type="dxa"/>
          </w:tcPr>
          <w:p w14:paraId="1FD98361" w14:textId="77777777" w:rsidR="00F81D7C" w:rsidRPr="007E0B31" w:rsidRDefault="00F81D7C" w:rsidP="00F81D7C">
            <w:pPr>
              <w:pStyle w:val="Arial11Bold"/>
              <w:rPr>
                <w:rFonts w:cs="Arial"/>
              </w:rPr>
            </w:pPr>
            <w:r w:rsidRPr="007E0B31">
              <w:rPr>
                <w:rFonts w:cs="Arial"/>
              </w:rPr>
              <w:t>Onshore Transmission Licensee</w:t>
            </w:r>
          </w:p>
        </w:tc>
        <w:tc>
          <w:tcPr>
            <w:tcW w:w="6634" w:type="dxa"/>
          </w:tcPr>
          <w:p w14:paraId="7691EDA3" w14:textId="1AA2E84A" w:rsidR="00F81D7C" w:rsidRPr="007E0B31" w:rsidRDefault="00F81D7C" w:rsidP="00F81D7C">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F81D7C" w:rsidRPr="007E0B31" w14:paraId="0953DDC7" w14:textId="77777777" w:rsidTr="00C938B9">
        <w:trPr>
          <w:cantSplit/>
        </w:trPr>
        <w:tc>
          <w:tcPr>
            <w:tcW w:w="2884" w:type="dxa"/>
          </w:tcPr>
          <w:p w14:paraId="2B5600BA" w14:textId="77777777" w:rsidR="00F81D7C" w:rsidRPr="007E0B31" w:rsidRDefault="00F81D7C" w:rsidP="00F81D7C">
            <w:pPr>
              <w:pStyle w:val="Arial11Bold"/>
              <w:rPr>
                <w:rFonts w:cs="Arial"/>
              </w:rPr>
            </w:pPr>
            <w:r w:rsidRPr="007E0B31">
              <w:rPr>
                <w:rFonts w:cs="Arial"/>
              </w:rPr>
              <w:t>Onshore Transmission System</w:t>
            </w:r>
          </w:p>
        </w:tc>
        <w:tc>
          <w:tcPr>
            <w:tcW w:w="6634" w:type="dxa"/>
          </w:tcPr>
          <w:p w14:paraId="1D66BC55" w14:textId="3B198D30" w:rsidR="00F81D7C" w:rsidRPr="007E0B31" w:rsidRDefault="00F81D7C" w:rsidP="00F81D7C">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F81D7C" w:rsidRPr="007E0B31" w14:paraId="31EBBBE3" w14:textId="77777777" w:rsidTr="00C938B9">
        <w:trPr>
          <w:cantSplit/>
        </w:trPr>
        <w:tc>
          <w:tcPr>
            <w:tcW w:w="2884" w:type="dxa"/>
          </w:tcPr>
          <w:p w14:paraId="716FC70C" w14:textId="77777777" w:rsidR="00F81D7C" w:rsidRPr="007E0B31" w:rsidRDefault="00F81D7C" w:rsidP="00F81D7C">
            <w:pPr>
              <w:pStyle w:val="Arial11Bold"/>
              <w:rPr>
                <w:rFonts w:cs="Arial"/>
              </w:rPr>
            </w:pPr>
            <w:r w:rsidRPr="007E0B31">
              <w:rPr>
                <w:rFonts w:cs="Arial"/>
              </w:rPr>
              <w:t>On-Site Generator Site</w:t>
            </w:r>
          </w:p>
        </w:tc>
        <w:tc>
          <w:tcPr>
            <w:tcW w:w="6634" w:type="dxa"/>
          </w:tcPr>
          <w:p w14:paraId="68341A8F" w14:textId="77777777" w:rsidR="00F81D7C" w:rsidRPr="007E0B31" w:rsidRDefault="00F81D7C" w:rsidP="00F81D7C">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F81D7C" w:rsidRPr="007E0B31" w14:paraId="6EC47238" w14:textId="77777777" w:rsidTr="00C938B9">
        <w:trPr>
          <w:cantSplit/>
        </w:trPr>
        <w:tc>
          <w:tcPr>
            <w:tcW w:w="2884" w:type="dxa"/>
          </w:tcPr>
          <w:p w14:paraId="3B93C86F" w14:textId="77777777" w:rsidR="00F81D7C" w:rsidRPr="007E0B31" w:rsidRDefault="00F81D7C" w:rsidP="00F81D7C">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F81D7C" w:rsidRPr="007E0B31" w14:paraId="0706312C" w14:textId="77777777" w:rsidTr="00C938B9">
        <w:trPr>
          <w:cantSplit/>
        </w:trPr>
        <w:tc>
          <w:tcPr>
            <w:tcW w:w="2884" w:type="dxa"/>
          </w:tcPr>
          <w:p w14:paraId="015ED0F3" w14:textId="77777777" w:rsidR="00F81D7C" w:rsidRPr="007E0B31" w:rsidRDefault="00F81D7C" w:rsidP="00F81D7C">
            <w:pPr>
              <w:pStyle w:val="Arial11Bold"/>
              <w:rPr>
                <w:rFonts w:cs="Arial"/>
              </w:rPr>
            </w:pPr>
            <w:r w:rsidRPr="007E0B31">
              <w:rPr>
                <w:rFonts w:cs="Arial"/>
              </w:rPr>
              <w:t>Operating Margin</w:t>
            </w:r>
          </w:p>
        </w:tc>
        <w:tc>
          <w:tcPr>
            <w:tcW w:w="6634" w:type="dxa"/>
          </w:tcPr>
          <w:p w14:paraId="2D829E78" w14:textId="77777777" w:rsidR="00F81D7C" w:rsidRPr="007E0B31" w:rsidRDefault="00F81D7C" w:rsidP="00F81D7C">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F81D7C" w:rsidRPr="007E0B31" w14:paraId="6399AF34" w14:textId="77777777" w:rsidTr="00C938B9">
        <w:trPr>
          <w:cantSplit/>
        </w:trPr>
        <w:tc>
          <w:tcPr>
            <w:tcW w:w="2884" w:type="dxa"/>
          </w:tcPr>
          <w:p w14:paraId="13992038" w14:textId="77777777" w:rsidR="00F81D7C" w:rsidRPr="007E0B31" w:rsidRDefault="00F81D7C" w:rsidP="00F81D7C">
            <w:pPr>
              <w:pStyle w:val="Arial11Bold"/>
              <w:rPr>
                <w:rFonts w:cs="Arial"/>
              </w:rPr>
            </w:pPr>
            <w:r w:rsidRPr="007E0B31">
              <w:rPr>
                <w:rFonts w:cs="Arial"/>
              </w:rPr>
              <w:t>Operating Reserve</w:t>
            </w:r>
          </w:p>
        </w:tc>
        <w:tc>
          <w:tcPr>
            <w:tcW w:w="6634" w:type="dxa"/>
          </w:tcPr>
          <w:p w14:paraId="7475BB27" w14:textId="77777777" w:rsidR="00F81D7C" w:rsidRPr="007E0B31" w:rsidRDefault="00F81D7C" w:rsidP="00F81D7C">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F81D7C" w:rsidRPr="007E0B31" w14:paraId="7103EDE6" w14:textId="77777777" w:rsidTr="00C938B9">
        <w:trPr>
          <w:cantSplit/>
        </w:trPr>
        <w:tc>
          <w:tcPr>
            <w:tcW w:w="2884" w:type="dxa"/>
          </w:tcPr>
          <w:p w14:paraId="19E35302" w14:textId="77777777" w:rsidR="00F81D7C" w:rsidRPr="007E0B31" w:rsidRDefault="00F81D7C" w:rsidP="00F81D7C">
            <w:pPr>
              <w:pStyle w:val="Arial11Bold"/>
              <w:rPr>
                <w:rFonts w:cs="Arial"/>
              </w:rPr>
            </w:pPr>
            <w:r w:rsidRPr="007E0B31">
              <w:rPr>
                <w:rFonts w:cs="Arial"/>
              </w:rPr>
              <w:t>Operation</w:t>
            </w:r>
          </w:p>
        </w:tc>
        <w:tc>
          <w:tcPr>
            <w:tcW w:w="6634" w:type="dxa"/>
          </w:tcPr>
          <w:p w14:paraId="40F42388" w14:textId="77777777" w:rsidR="00F81D7C" w:rsidRPr="007E0B31" w:rsidRDefault="00F81D7C" w:rsidP="00F81D7C">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F81D7C" w:rsidRPr="007E0B31" w14:paraId="7F250311" w14:textId="77777777" w:rsidTr="00C938B9">
        <w:trPr>
          <w:cantSplit/>
        </w:trPr>
        <w:tc>
          <w:tcPr>
            <w:tcW w:w="2884" w:type="dxa"/>
          </w:tcPr>
          <w:p w14:paraId="3ECA740F" w14:textId="77777777" w:rsidR="00F81D7C" w:rsidRPr="007E0B31" w:rsidRDefault="00F81D7C" w:rsidP="00F81D7C">
            <w:pPr>
              <w:pStyle w:val="Arial11Bold"/>
              <w:rPr>
                <w:rFonts w:cs="Arial"/>
              </w:rPr>
            </w:pPr>
            <w:r w:rsidRPr="007E0B31">
              <w:rPr>
                <w:rFonts w:cs="Arial"/>
              </w:rPr>
              <w:t>Operational Data</w:t>
            </w:r>
          </w:p>
        </w:tc>
        <w:tc>
          <w:tcPr>
            <w:tcW w:w="6634" w:type="dxa"/>
          </w:tcPr>
          <w:p w14:paraId="77D345AD" w14:textId="77777777" w:rsidR="00F81D7C" w:rsidRPr="007E0B31" w:rsidRDefault="00F81D7C" w:rsidP="00F81D7C">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F81D7C" w:rsidRPr="007E0B31" w14:paraId="72A00B17" w14:textId="77777777" w:rsidTr="00C938B9">
        <w:trPr>
          <w:cantSplit/>
        </w:trPr>
        <w:tc>
          <w:tcPr>
            <w:tcW w:w="2884" w:type="dxa"/>
          </w:tcPr>
          <w:p w14:paraId="49F3A1E1" w14:textId="77777777" w:rsidR="00F81D7C" w:rsidRPr="007E0B31" w:rsidRDefault="00F81D7C" w:rsidP="00F81D7C">
            <w:pPr>
              <w:pStyle w:val="Arial11Bold"/>
              <w:rPr>
                <w:rFonts w:cs="Arial"/>
              </w:rPr>
            </w:pPr>
            <w:r w:rsidRPr="007E0B31">
              <w:rPr>
                <w:rFonts w:cs="Arial"/>
              </w:rPr>
              <w:t>Operational Day</w:t>
            </w:r>
          </w:p>
        </w:tc>
        <w:tc>
          <w:tcPr>
            <w:tcW w:w="6634" w:type="dxa"/>
          </w:tcPr>
          <w:p w14:paraId="22961493" w14:textId="77777777" w:rsidR="00F81D7C" w:rsidRPr="007E0B31" w:rsidRDefault="00F81D7C" w:rsidP="00F81D7C">
            <w:pPr>
              <w:pStyle w:val="TableArial11"/>
              <w:rPr>
                <w:rFonts w:cs="Arial"/>
              </w:rPr>
            </w:pPr>
            <w:r w:rsidRPr="007E0B31">
              <w:rPr>
                <w:rFonts w:cs="Arial"/>
              </w:rPr>
              <w:t>The period from 0500 hours on one day to 0500 on the following day.</w:t>
            </w:r>
          </w:p>
        </w:tc>
      </w:tr>
      <w:tr w:rsidR="00F81D7C" w:rsidRPr="007E0B31" w14:paraId="4B79EEEB" w14:textId="77777777" w:rsidTr="00C938B9">
        <w:trPr>
          <w:cantSplit/>
        </w:trPr>
        <w:tc>
          <w:tcPr>
            <w:tcW w:w="2884" w:type="dxa"/>
          </w:tcPr>
          <w:p w14:paraId="00D65A56" w14:textId="77777777" w:rsidR="00F81D7C" w:rsidRPr="007E0B31" w:rsidRDefault="00F81D7C" w:rsidP="00F81D7C">
            <w:pPr>
              <w:pStyle w:val="Arial11Bold"/>
              <w:rPr>
                <w:rFonts w:cs="Arial"/>
              </w:rPr>
            </w:pPr>
            <w:r w:rsidRPr="007E0B31">
              <w:rPr>
                <w:rFonts w:cs="Arial"/>
              </w:rPr>
              <w:t>Operation Diagrams</w:t>
            </w:r>
          </w:p>
        </w:tc>
        <w:tc>
          <w:tcPr>
            <w:tcW w:w="6634" w:type="dxa"/>
          </w:tcPr>
          <w:p w14:paraId="3A5434CA" w14:textId="77777777" w:rsidR="00F81D7C" w:rsidRPr="007E0B31" w:rsidRDefault="00F81D7C" w:rsidP="00F81D7C">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F81D7C" w:rsidRPr="007E0B31" w14:paraId="605B3609" w14:textId="77777777" w:rsidTr="00C938B9">
        <w:trPr>
          <w:cantSplit/>
        </w:trPr>
        <w:tc>
          <w:tcPr>
            <w:tcW w:w="2884" w:type="dxa"/>
          </w:tcPr>
          <w:p w14:paraId="1FCF81E4" w14:textId="77777777" w:rsidR="00F81D7C" w:rsidRPr="007E0B31" w:rsidRDefault="00F81D7C" w:rsidP="00F81D7C">
            <w:pPr>
              <w:pStyle w:val="Arial11Bold"/>
              <w:rPr>
                <w:rFonts w:cs="Arial"/>
              </w:rPr>
            </w:pPr>
            <w:r w:rsidRPr="007E0B31">
              <w:rPr>
                <w:rFonts w:cs="Arial"/>
              </w:rPr>
              <w:t>Operational Effect</w:t>
            </w:r>
          </w:p>
        </w:tc>
        <w:tc>
          <w:tcPr>
            <w:tcW w:w="6634" w:type="dxa"/>
          </w:tcPr>
          <w:p w14:paraId="76B6DD78" w14:textId="77777777" w:rsidR="00F81D7C" w:rsidRPr="007E0B31" w:rsidRDefault="00F81D7C" w:rsidP="00F81D7C">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F81D7C" w:rsidRPr="007E0B31" w14:paraId="1CAC0F6C" w14:textId="77777777" w:rsidTr="00C938B9">
        <w:trPr>
          <w:cantSplit/>
        </w:trPr>
        <w:tc>
          <w:tcPr>
            <w:tcW w:w="2884" w:type="dxa"/>
          </w:tcPr>
          <w:p w14:paraId="2634D169" w14:textId="77777777" w:rsidR="00F81D7C" w:rsidRPr="007E0B31" w:rsidRDefault="00F81D7C" w:rsidP="00F81D7C">
            <w:pPr>
              <w:pStyle w:val="Arial11Bold"/>
              <w:rPr>
                <w:rFonts w:cs="Arial"/>
              </w:rPr>
            </w:pPr>
            <w:r w:rsidRPr="007E0B31">
              <w:rPr>
                <w:rFonts w:cs="Arial"/>
              </w:rPr>
              <w:t>Operational Intertripping</w:t>
            </w:r>
          </w:p>
        </w:tc>
        <w:tc>
          <w:tcPr>
            <w:tcW w:w="6634" w:type="dxa"/>
          </w:tcPr>
          <w:p w14:paraId="53527053" w14:textId="59F2C50B" w:rsidR="00F81D7C" w:rsidRPr="007E0B31" w:rsidRDefault="00F81D7C" w:rsidP="00F81D7C">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F81D7C" w:rsidRPr="007E0B31" w14:paraId="6473278D" w14:textId="77777777" w:rsidTr="00C938B9">
        <w:trPr>
          <w:cantSplit/>
        </w:trPr>
        <w:tc>
          <w:tcPr>
            <w:tcW w:w="2884" w:type="dxa"/>
          </w:tcPr>
          <w:p w14:paraId="0FD871F6" w14:textId="5FABA3D0" w:rsidR="00F81D7C" w:rsidRPr="007E0B31" w:rsidRDefault="00F81D7C" w:rsidP="00F81D7C">
            <w:pPr>
              <w:pStyle w:val="Arial11Bold"/>
              <w:rPr>
                <w:rFonts w:cs="Arial"/>
              </w:rPr>
            </w:pPr>
            <w:bookmarkStart w:id="54" w:name="_DV_C41"/>
            <w:r w:rsidRPr="007E0B31">
              <w:rPr>
                <w:rFonts w:cs="Arial"/>
              </w:rPr>
              <w:t>Operational Notifications</w:t>
            </w:r>
            <w:bookmarkEnd w:id="54"/>
          </w:p>
        </w:tc>
        <w:tc>
          <w:tcPr>
            <w:tcW w:w="6634" w:type="dxa"/>
          </w:tcPr>
          <w:p w14:paraId="7D98A808" w14:textId="07D64618" w:rsidR="00F81D7C" w:rsidRPr="007E0B31" w:rsidRDefault="00F81D7C" w:rsidP="00F81D7C">
            <w:pPr>
              <w:pStyle w:val="TableArial11"/>
              <w:rPr>
                <w:rFonts w:cs="Arial"/>
              </w:rPr>
            </w:pPr>
            <w:bookmarkStart w:id="55"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55"/>
          </w:p>
        </w:tc>
      </w:tr>
      <w:tr w:rsidR="00F81D7C" w:rsidRPr="007E0B31" w14:paraId="5A6E5201" w14:textId="77777777" w:rsidTr="00C938B9">
        <w:trPr>
          <w:cantSplit/>
        </w:trPr>
        <w:tc>
          <w:tcPr>
            <w:tcW w:w="2884" w:type="dxa"/>
          </w:tcPr>
          <w:p w14:paraId="30C134C0" w14:textId="77777777" w:rsidR="00F81D7C" w:rsidRPr="007E0B31" w:rsidRDefault="00F81D7C" w:rsidP="00F81D7C">
            <w:pPr>
              <w:pStyle w:val="Arial11Bold"/>
              <w:rPr>
                <w:rFonts w:cs="Arial"/>
              </w:rPr>
            </w:pPr>
            <w:r w:rsidRPr="007E0B31">
              <w:rPr>
                <w:rFonts w:cs="Arial"/>
              </w:rPr>
              <w:t>Operational Planning</w:t>
            </w:r>
          </w:p>
        </w:tc>
        <w:tc>
          <w:tcPr>
            <w:tcW w:w="6634" w:type="dxa"/>
          </w:tcPr>
          <w:p w14:paraId="7F116C22" w14:textId="65769247" w:rsidR="00F81D7C" w:rsidRPr="007E0B31" w:rsidRDefault="00F81D7C" w:rsidP="00F81D7C">
            <w:pPr>
              <w:pStyle w:val="TableArial11"/>
              <w:rPr>
                <w:rFonts w:cs="Arial"/>
              </w:rPr>
            </w:pPr>
            <w:r w:rsidRPr="329F1AB0">
              <w:rPr>
                <w:rFonts w:cs="Arial"/>
              </w:rPr>
              <w:t xml:space="preserve">Planning through various timescales the matching of generation output with forecast </w:t>
            </w:r>
            <w:r w:rsidRPr="329F1AB0">
              <w:rPr>
                <w:rFonts w:cs="Arial"/>
                <w:b/>
                <w:bCs/>
              </w:rPr>
              <w:t>National Electricity Transmission System</w:t>
            </w:r>
            <w:r w:rsidRPr="329F1AB0">
              <w:rPr>
                <w:rFonts w:cs="Arial"/>
              </w:rPr>
              <w:t xml:space="preserve"> </w:t>
            </w:r>
            <w:r w:rsidRPr="329F1AB0">
              <w:rPr>
                <w:rFonts w:cs="Arial"/>
                <w:b/>
                <w:bCs/>
              </w:rPr>
              <w:t>Demand</w:t>
            </w:r>
            <w:r w:rsidRPr="329F1AB0">
              <w:rPr>
                <w:rFonts w:cs="Arial"/>
              </w:rPr>
              <w:t xml:space="preserve"> together with a reserve of generation to provide a margin, taking into account outages of certain </w:t>
            </w:r>
            <w:r w:rsidRPr="329F1AB0">
              <w:rPr>
                <w:rFonts w:cs="Arial"/>
                <w:b/>
                <w:bCs/>
              </w:rPr>
              <w:t xml:space="preserve">Generating Units </w:t>
            </w:r>
            <w:r w:rsidRPr="329F1AB0">
              <w:rPr>
                <w:rFonts w:cs="Arial"/>
              </w:rPr>
              <w:t>or</w:t>
            </w:r>
            <w:r w:rsidRPr="329F1AB0">
              <w:rPr>
                <w:rFonts w:cs="Arial"/>
                <w:b/>
                <w:bCs/>
              </w:rPr>
              <w:t xml:space="preserve"> Power Generating Modules</w:t>
            </w:r>
            <w:r w:rsidRPr="329F1AB0">
              <w:rPr>
                <w:rFonts w:cs="Arial"/>
              </w:rPr>
              <w:t xml:space="preserve">, of parts of the </w:t>
            </w:r>
            <w:r w:rsidRPr="329F1AB0">
              <w:rPr>
                <w:rFonts w:cs="Arial"/>
                <w:b/>
                <w:bCs/>
              </w:rPr>
              <w:t>National Electricity Transmission System</w:t>
            </w:r>
            <w:r w:rsidRPr="329F1AB0">
              <w:rPr>
                <w:rFonts w:cs="Arial"/>
              </w:rPr>
              <w:t xml:space="preserve"> and of parts of </w:t>
            </w:r>
            <w:r w:rsidRPr="329F1AB0">
              <w:rPr>
                <w:rFonts w:cs="Arial"/>
                <w:b/>
                <w:bCs/>
              </w:rPr>
              <w:t>User Systems</w:t>
            </w:r>
            <w:r w:rsidRPr="329F1AB0">
              <w:rPr>
                <w:rFonts w:cs="Arial"/>
              </w:rPr>
              <w:t xml:space="preserve"> to which </w:t>
            </w:r>
            <w:r w:rsidRPr="329F1AB0">
              <w:rPr>
                <w:rFonts w:cs="Arial"/>
                <w:b/>
                <w:bCs/>
              </w:rPr>
              <w:t>Power Stations</w:t>
            </w:r>
            <w:r w:rsidRPr="329F1AB0">
              <w:rPr>
                <w:rFonts w:cs="Arial"/>
              </w:rPr>
              <w:t xml:space="preserve"> and/or </w:t>
            </w:r>
            <w:r w:rsidRPr="329F1AB0">
              <w:rPr>
                <w:rFonts w:cs="Arial"/>
                <w:b/>
                <w:bCs/>
              </w:rPr>
              <w:t>Customers</w:t>
            </w:r>
            <w:r w:rsidRPr="329F1AB0">
              <w:rPr>
                <w:rFonts w:cs="Arial"/>
              </w:rPr>
              <w:t xml:space="preserve"> are connected, carried out to achieve, so far as possible, the standards of security set out in </w:t>
            </w:r>
            <w:r w:rsidR="78EC5FC6" w:rsidRPr="004E64E8">
              <w:rPr>
                <w:rFonts w:cs="Arial"/>
              </w:rPr>
              <w:t>the</w:t>
            </w:r>
            <w:r w:rsidRPr="329F1AB0">
              <w:rPr>
                <w:rFonts w:cs="Arial"/>
                <w:b/>
                <w:bCs/>
              </w:rPr>
              <w:t xml:space="preserve"> </w:t>
            </w:r>
            <w:r w:rsidR="6736273A" w:rsidRPr="329F1AB0">
              <w:rPr>
                <w:rFonts w:cs="Arial"/>
                <w:b/>
                <w:bCs/>
              </w:rPr>
              <w:t xml:space="preserve"> ESO</w:t>
            </w:r>
            <w:r w:rsidRPr="329F1AB0">
              <w:rPr>
                <w:rFonts w:cs="Arial"/>
                <w:b/>
                <w:bCs/>
              </w:rPr>
              <w:t xml:space="preserve"> Licence</w:t>
            </w:r>
            <w:r w:rsidRPr="329F1AB0">
              <w:rPr>
                <w:rFonts w:cs="Arial"/>
              </w:rPr>
              <w:t xml:space="preserve">, each </w:t>
            </w:r>
            <w:r w:rsidRPr="329F1AB0">
              <w:rPr>
                <w:rFonts w:cs="Arial"/>
                <w:b/>
                <w:bCs/>
              </w:rPr>
              <w:t>Relevant Transmission Licensee’s Transmission Licence</w:t>
            </w:r>
            <w:r w:rsidRPr="329F1AB0">
              <w:rPr>
                <w:rFonts w:cs="Arial"/>
              </w:rPr>
              <w:t xml:space="preserve"> or </w:t>
            </w:r>
            <w:r w:rsidRPr="329F1AB0">
              <w:rPr>
                <w:rFonts w:cs="Arial"/>
                <w:b/>
                <w:bCs/>
              </w:rPr>
              <w:t>Electricity Distribution Licence</w:t>
            </w:r>
            <w:r w:rsidRPr="329F1AB0">
              <w:rPr>
                <w:rFonts w:cs="Arial"/>
              </w:rPr>
              <w:t>, as the case may be.</w:t>
            </w:r>
          </w:p>
        </w:tc>
      </w:tr>
      <w:tr w:rsidR="00F81D7C" w:rsidRPr="007E0B31" w14:paraId="2391955F" w14:textId="77777777" w:rsidTr="00C938B9">
        <w:trPr>
          <w:cantSplit/>
        </w:trPr>
        <w:tc>
          <w:tcPr>
            <w:tcW w:w="2884" w:type="dxa"/>
          </w:tcPr>
          <w:p w14:paraId="554CE1BB" w14:textId="77777777" w:rsidR="00F81D7C" w:rsidRPr="007E0B31" w:rsidRDefault="00F81D7C" w:rsidP="00F81D7C">
            <w:pPr>
              <w:pStyle w:val="Arial11Bold"/>
              <w:rPr>
                <w:rFonts w:cs="Arial"/>
              </w:rPr>
            </w:pPr>
            <w:r w:rsidRPr="007E0B31">
              <w:rPr>
                <w:rFonts w:cs="Arial"/>
              </w:rPr>
              <w:t xml:space="preserve">Operational Planning Margin </w:t>
            </w:r>
          </w:p>
        </w:tc>
        <w:tc>
          <w:tcPr>
            <w:tcW w:w="6634" w:type="dxa"/>
          </w:tcPr>
          <w:p w14:paraId="017C95F5" w14:textId="0ABFFC9A" w:rsidR="00F81D7C" w:rsidRPr="007E0B31" w:rsidRDefault="00F81D7C" w:rsidP="00F81D7C">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F81D7C" w:rsidRPr="007E0B31" w14:paraId="2C70A3EB" w14:textId="77777777" w:rsidTr="00C938B9">
        <w:trPr>
          <w:cantSplit/>
        </w:trPr>
        <w:tc>
          <w:tcPr>
            <w:tcW w:w="2884" w:type="dxa"/>
          </w:tcPr>
          <w:p w14:paraId="231C2E4A" w14:textId="77777777" w:rsidR="00F81D7C" w:rsidRPr="007E0B31" w:rsidRDefault="00F81D7C" w:rsidP="00F81D7C">
            <w:pPr>
              <w:pStyle w:val="Arial11Bold"/>
              <w:rPr>
                <w:rFonts w:cs="Arial"/>
              </w:rPr>
            </w:pPr>
            <w:r w:rsidRPr="007E0B31">
              <w:rPr>
                <w:rFonts w:cs="Arial"/>
              </w:rPr>
              <w:t>Operational Planning Phase</w:t>
            </w:r>
          </w:p>
        </w:tc>
        <w:tc>
          <w:tcPr>
            <w:tcW w:w="6634" w:type="dxa"/>
          </w:tcPr>
          <w:p w14:paraId="0B288485" w14:textId="77777777" w:rsidR="00F81D7C" w:rsidRPr="007E0B31" w:rsidRDefault="00F81D7C" w:rsidP="00F81D7C">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F81D7C" w:rsidRPr="007E0B31" w14:paraId="5168CED3" w14:textId="77777777" w:rsidTr="00C938B9">
        <w:trPr>
          <w:cantSplit/>
        </w:trPr>
        <w:tc>
          <w:tcPr>
            <w:tcW w:w="2884" w:type="dxa"/>
          </w:tcPr>
          <w:p w14:paraId="784D3609" w14:textId="77777777" w:rsidR="00F81D7C" w:rsidRPr="007E0B31" w:rsidRDefault="00F81D7C" w:rsidP="00F81D7C">
            <w:pPr>
              <w:pStyle w:val="Arial11Bold"/>
              <w:rPr>
                <w:rFonts w:cs="Arial"/>
              </w:rPr>
            </w:pPr>
            <w:r w:rsidRPr="007E0B31">
              <w:rPr>
                <w:rFonts w:cs="Arial"/>
              </w:rPr>
              <w:t>Operational Procedures</w:t>
            </w:r>
          </w:p>
        </w:tc>
        <w:tc>
          <w:tcPr>
            <w:tcW w:w="6634" w:type="dxa"/>
          </w:tcPr>
          <w:p w14:paraId="451F00A7" w14:textId="77777777" w:rsidR="00F81D7C" w:rsidRPr="007E0B31" w:rsidRDefault="00F81D7C" w:rsidP="00F81D7C">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F81D7C" w:rsidRPr="007E0B31" w14:paraId="756B3E49" w14:textId="77777777" w:rsidTr="00C938B9">
        <w:trPr>
          <w:cantSplit/>
        </w:trPr>
        <w:tc>
          <w:tcPr>
            <w:tcW w:w="2884" w:type="dxa"/>
          </w:tcPr>
          <w:p w14:paraId="3CD34B6B" w14:textId="77777777" w:rsidR="00F81D7C" w:rsidRPr="007E0B31" w:rsidRDefault="00F81D7C" w:rsidP="00F81D7C">
            <w:pPr>
              <w:pStyle w:val="Arial11Bold"/>
              <w:rPr>
                <w:rFonts w:cs="Arial"/>
              </w:rPr>
            </w:pPr>
            <w:r w:rsidRPr="007E0B31">
              <w:rPr>
                <w:rFonts w:cs="Arial"/>
              </w:rPr>
              <w:t>Operational Switching</w:t>
            </w:r>
          </w:p>
        </w:tc>
        <w:tc>
          <w:tcPr>
            <w:tcW w:w="6634" w:type="dxa"/>
          </w:tcPr>
          <w:p w14:paraId="11012EC0" w14:textId="782A13A7" w:rsidR="00F81D7C" w:rsidRPr="007E0B31" w:rsidRDefault="00F81D7C" w:rsidP="00F81D7C">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F81D7C" w:rsidRPr="007E0B31" w14:paraId="19E6505D" w14:textId="77777777" w:rsidTr="00C938B9">
        <w:trPr>
          <w:cantSplit/>
        </w:trPr>
        <w:tc>
          <w:tcPr>
            <w:tcW w:w="2884" w:type="dxa"/>
          </w:tcPr>
          <w:p w14:paraId="2E415BC0" w14:textId="77777777" w:rsidR="00F81D7C" w:rsidRPr="007E0B31" w:rsidRDefault="00F81D7C" w:rsidP="00F81D7C">
            <w:pPr>
              <w:pStyle w:val="Arial11Bold"/>
              <w:rPr>
                <w:rFonts w:cs="Arial"/>
              </w:rPr>
            </w:pPr>
            <w:r w:rsidRPr="007E0B31">
              <w:rPr>
                <w:rFonts w:cs="Arial"/>
              </w:rPr>
              <w:t>Other Relevant Data</w:t>
            </w:r>
          </w:p>
        </w:tc>
        <w:tc>
          <w:tcPr>
            <w:tcW w:w="6634" w:type="dxa"/>
          </w:tcPr>
          <w:p w14:paraId="1C699783" w14:textId="77777777" w:rsidR="00F81D7C" w:rsidRPr="007E0B31" w:rsidRDefault="00F81D7C" w:rsidP="00F81D7C">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F81D7C" w:rsidRPr="007E0B31" w14:paraId="24B77B54" w14:textId="77777777" w:rsidTr="00C938B9">
        <w:trPr>
          <w:cantSplit/>
        </w:trPr>
        <w:tc>
          <w:tcPr>
            <w:tcW w:w="2884" w:type="dxa"/>
          </w:tcPr>
          <w:p w14:paraId="33A5B61C" w14:textId="77777777" w:rsidR="00F81D7C" w:rsidRPr="007E0B31" w:rsidRDefault="00F81D7C" w:rsidP="00F81D7C">
            <w:pPr>
              <w:pStyle w:val="Arial11Bold"/>
              <w:rPr>
                <w:rFonts w:cs="Arial"/>
              </w:rPr>
            </w:pPr>
            <w:r w:rsidRPr="007E0B31">
              <w:rPr>
                <w:rFonts w:cs="Arial"/>
              </w:rPr>
              <w:t>OTSDUW Arrangements</w:t>
            </w:r>
          </w:p>
        </w:tc>
        <w:tc>
          <w:tcPr>
            <w:tcW w:w="6634" w:type="dxa"/>
          </w:tcPr>
          <w:p w14:paraId="77481E18" w14:textId="77777777" w:rsidR="00F81D7C" w:rsidRPr="007E0B31" w:rsidRDefault="00F81D7C" w:rsidP="00F81D7C">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F81D7C" w:rsidRPr="007E0B31" w14:paraId="6566765E" w14:textId="77777777" w:rsidTr="00C938B9">
        <w:trPr>
          <w:cantSplit/>
        </w:trPr>
        <w:tc>
          <w:tcPr>
            <w:tcW w:w="2884" w:type="dxa"/>
          </w:tcPr>
          <w:p w14:paraId="2E02FBB1" w14:textId="77777777" w:rsidR="00F81D7C" w:rsidRPr="007E0B31" w:rsidRDefault="00F81D7C" w:rsidP="00F81D7C">
            <w:pPr>
              <w:pStyle w:val="Arial11Bold"/>
              <w:rPr>
                <w:rFonts w:cs="Arial"/>
              </w:rPr>
            </w:pPr>
            <w:r w:rsidRPr="007E0B31">
              <w:rPr>
                <w:rFonts w:cs="Arial"/>
              </w:rPr>
              <w:t>OTSDUW Data and Information</w:t>
            </w:r>
          </w:p>
        </w:tc>
        <w:tc>
          <w:tcPr>
            <w:tcW w:w="6634" w:type="dxa"/>
          </w:tcPr>
          <w:p w14:paraId="437E754A" w14:textId="7B9123D2" w:rsidR="00F81D7C" w:rsidRPr="007E0B31" w:rsidRDefault="00F81D7C" w:rsidP="00F81D7C">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F81D7C" w:rsidRPr="007E0B31" w14:paraId="0DFC68CA" w14:textId="77777777" w:rsidTr="00C938B9">
        <w:trPr>
          <w:cantSplit/>
        </w:trPr>
        <w:tc>
          <w:tcPr>
            <w:tcW w:w="2884" w:type="dxa"/>
          </w:tcPr>
          <w:p w14:paraId="26D7CFDD" w14:textId="77777777" w:rsidR="00F81D7C" w:rsidRPr="007E0B31" w:rsidRDefault="00F81D7C" w:rsidP="00F81D7C">
            <w:pPr>
              <w:pStyle w:val="Arial11Bold"/>
              <w:rPr>
                <w:rFonts w:cs="Arial"/>
              </w:rPr>
            </w:pPr>
            <w:r w:rsidRPr="007E0B31">
              <w:rPr>
                <w:rFonts w:cs="Arial"/>
              </w:rPr>
              <w:t>OTSDUW DC Converter</w:t>
            </w:r>
          </w:p>
        </w:tc>
        <w:tc>
          <w:tcPr>
            <w:tcW w:w="6634" w:type="dxa"/>
          </w:tcPr>
          <w:p w14:paraId="404E1159" w14:textId="77777777" w:rsidR="00F81D7C" w:rsidRPr="007E0B31" w:rsidRDefault="00F81D7C" w:rsidP="00F81D7C">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F81D7C" w:rsidRPr="007E0B31" w14:paraId="1F5DFCE4" w14:textId="77777777" w:rsidTr="00C938B9">
        <w:trPr>
          <w:cantSplit/>
        </w:trPr>
        <w:tc>
          <w:tcPr>
            <w:tcW w:w="2884" w:type="dxa"/>
          </w:tcPr>
          <w:p w14:paraId="274CBE9D" w14:textId="77777777" w:rsidR="00F81D7C" w:rsidRPr="007E0B31" w:rsidRDefault="00F81D7C" w:rsidP="00F81D7C">
            <w:pPr>
              <w:pStyle w:val="Arial11Bold"/>
              <w:rPr>
                <w:rFonts w:cs="Arial"/>
              </w:rPr>
            </w:pPr>
            <w:r w:rsidRPr="007E0B31">
              <w:rPr>
                <w:rFonts w:cs="Arial"/>
              </w:rPr>
              <w:t>OTSDUW Development and Data Timetable</w:t>
            </w:r>
          </w:p>
        </w:tc>
        <w:tc>
          <w:tcPr>
            <w:tcW w:w="6634" w:type="dxa"/>
          </w:tcPr>
          <w:p w14:paraId="46394D79" w14:textId="77777777" w:rsidR="00F81D7C" w:rsidRPr="007E0B31" w:rsidRDefault="00F81D7C" w:rsidP="00F81D7C">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F81D7C" w:rsidRPr="007E0B31" w14:paraId="12983990" w14:textId="77777777" w:rsidTr="00C938B9">
        <w:trPr>
          <w:cantSplit/>
        </w:trPr>
        <w:tc>
          <w:tcPr>
            <w:tcW w:w="2884" w:type="dxa"/>
          </w:tcPr>
          <w:p w14:paraId="73BB79D0" w14:textId="77777777" w:rsidR="00F81D7C" w:rsidRPr="007E0B31" w:rsidRDefault="00F81D7C" w:rsidP="00F81D7C">
            <w:pPr>
              <w:pStyle w:val="Arial11Bold"/>
              <w:rPr>
                <w:rFonts w:cs="Arial"/>
              </w:rPr>
            </w:pPr>
            <w:r w:rsidRPr="007E0B31">
              <w:rPr>
                <w:rFonts w:cs="Arial"/>
              </w:rPr>
              <w:t xml:space="preserve">OTSDUW Network Data and Information </w:t>
            </w:r>
          </w:p>
        </w:tc>
        <w:tc>
          <w:tcPr>
            <w:tcW w:w="6634" w:type="dxa"/>
          </w:tcPr>
          <w:p w14:paraId="7A3D093C" w14:textId="0A18302C" w:rsidR="00F81D7C" w:rsidRPr="007E0B31" w:rsidRDefault="00F81D7C" w:rsidP="00F81D7C">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F81D7C" w:rsidRPr="007E0B31" w14:paraId="2F357AF2" w14:textId="77777777" w:rsidTr="00C938B9">
        <w:trPr>
          <w:cantSplit/>
        </w:trPr>
        <w:tc>
          <w:tcPr>
            <w:tcW w:w="2884" w:type="dxa"/>
          </w:tcPr>
          <w:p w14:paraId="74E4F90A" w14:textId="77777777" w:rsidR="00F81D7C" w:rsidRPr="007E0B31" w:rsidRDefault="00F81D7C" w:rsidP="00F81D7C">
            <w:pPr>
              <w:pStyle w:val="Arial11Bold"/>
              <w:rPr>
                <w:rFonts w:cs="Arial"/>
              </w:rPr>
            </w:pPr>
            <w:r w:rsidRPr="007E0B31">
              <w:rPr>
                <w:rFonts w:cs="Arial"/>
              </w:rPr>
              <w:t>OTSDUW Plant and Apparatus</w:t>
            </w:r>
          </w:p>
        </w:tc>
        <w:tc>
          <w:tcPr>
            <w:tcW w:w="6634" w:type="dxa"/>
          </w:tcPr>
          <w:p w14:paraId="0F32E986" w14:textId="77777777" w:rsidR="00F81D7C" w:rsidRPr="007E0B31" w:rsidRDefault="00F81D7C" w:rsidP="00F81D7C">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F81D7C" w:rsidRPr="007E0B31" w14:paraId="365142B1" w14:textId="77777777" w:rsidTr="00C938B9">
        <w:trPr>
          <w:cantSplit/>
        </w:trPr>
        <w:tc>
          <w:tcPr>
            <w:tcW w:w="2884" w:type="dxa"/>
          </w:tcPr>
          <w:p w14:paraId="31BA5169" w14:textId="77777777" w:rsidR="00F81D7C" w:rsidRPr="007E0B31" w:rsidRDefault="00F81D7C" w:rsidP="00F81D7C">
            <w:pPr>
              <w:pStyle w:val="Arial11Bold"/>
              <w:rPr>
                <w:rFonts w:cs="Arial"/>
              </w:rPr>
            </w:pPr>
            <w:r w:rsidRPr="007E0B31">
              <w:rPr>
                <w:rFonts w:cs="Arial"/>
              </w:rPr>
              <w:t>OTSUA Transfer Time</w:t>
            </w:r>
          </w:p>
        </w:tc>
        <w:tc>
          <w:tcPr>
            <w:tcW w:w="6634" w:type="dxa"/>
          </w:tcPr>
          <w:p w14:paraId="53D1E529" w14:textId="77777777" w:rsidR="00F81D7C" w:rsidRPr="007E0B31" w:rsidRDefault="00F81D7C" w:rsidP="00F81D7C">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F81D7C" w:rsidRPr="007E0B31" w14:paraId="3D6D4D93" w14:textId="77777777" w:rsidTr="00C938B9">
        <w:trPr>
          <w:cantSplit/>
        </w:trPr>
        <w:tc>
          <w:tcPr>
            <w:tcW w:w="2884" w:type="dxa"/>
          </w:tcPr>
          <w:p w14:paraId="6678503F" w14:textId="77777777" w:rsidR="00F81D7C" w:rsidRPr="007E0B31" w:rsidRDefault="00F81D7C" w:rsidP="00F81D7C">
            <w:pPr>
              <w:pStyle w:val="Arial11Bold"/>
              <w:rPr>
                <w:rFonts w:cs="Arial"/>
              </w:rPr>
            </w:pPr>
            <w:r w:rsidRPr="007E0B31">
              <w:rPr>
                <w:rFonts w:cs="Arial"/>
              </w:rPr>
              <w:t>Out of Synchronism</w:t>
            </w:r>
          </w:p>
        </w:tc>
        <w:tc>
          <w:tcPr>
            <w:tcW w:w="6634" w:type="dxa"/>
          </w:tcPr>
          <w:p w14:paraId="30AB79D2" w14:textId="77777777" w:rsidR="00F81D7C" w:rsidRPr="007E0B31" w:rsidRDefault="00F81D7C" w:rsidP="00F81D7C">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F81D7C" w:rsidRPr="007E0B31" w14:paraId="04D20161" w14:textId="77777777" w:rsidTr="00C938B9">
        <w:trPr>
          <w:cantSplit/>
        </w:trPr>
        <w:tc>
          <w:tcPr>
            <w:tcW w:w="2884" w:type="dxa"/>
          </w:tcPr>
          <w:p w14:paraId="2545C38A" w14:textId="77777777" w:rsidR="00F81D7C" w:rsidRPr="007E0B31" w:rsidRDefault="00F81D7C" w:rsidP="00F81D7C">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F81D7C" w:rsidRPr="007E0B31" w:rsidRDefault="00F81D7C" w:rsidP="00F81D7C">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time </w:t>
            </w:r>
            <w:r>
              <w:rPr>
                <w:rFonts w:cs="Arial"/>
              </w:rPr>
              <w:t>period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F81D7C" w:rsidRPr="007E0B31" w:rsidRDefault="00F81D7C" w:rsidP="00F81D7C">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F81D7C" w:rsidRPr="007E0B31" w14:paraId="4CD6C7B7" w14:textId="77777777" w:rsidTr="00C938B9">
        <w:trPr>
          <w:cantSplit/>
        </w:trPr>
        <w:tc>
          <w:tcPr>
            <w:tcW w:w="2884" w:type="dxa"/>
          </w:tcPr>
          <w:p w14:paraId="078B9004" w14:textId="77777777" w:rsidR="00F81D7C" w:rsidRPr="007E0B31" w:rsidRDefault="00F81D7C" w:rsidP="00F81D7C">
            <w:pPr>
              <w:pStyle w:val="Arial11Bold"/>
              <w:rPr>
                <w:rFonts w:cs="Arial"/>
              </w:rPr>
            </w:pPr>
            <w:r w:rsidRPr="007E0B31">
              <w:rPr>
                <w:rFonts w:cs="Arial"/>
              </w:rPr>
              <w:t>Over-excitation Limiter</w:t>
            </w:r>
          </w:p>
        </w:tc>
        <w:tc>
          <w:tcPr>
            <w:tcW w:w="6634" w:type="dxa"/>
          </w:tcPr>
          <w:p w14:paraId="102093E7" w14:textId="2C3E59FC"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30243EFA" w14:textId="77777777" w:rsidTr="00C938B9">
        <w:trPr>
          <w:cantSplit/>
        </w:trPr>
        <w:tc>
          <w:tcPr>
            <w:tcW w:w="2884" w:type="dxa"/>
          </w:tcPr>
          <w:p w14:paraId="66B8A1EA" w14:textId="0810689B" w:rsidR="00F81D7C" w:rsidRPr="007E0B31" w:rsidRDefault="00F81D7C" w:rsidP="00F81D7C">
            <w:pPr>
              <w:pStyle w:val="Arial11Bold"/>
              <w:rPr>
                <w:rFonts w:cs="Arial"/>
              </w:rPr>
            </w:pPr>
            <w:r w:rsidRPr="007E0B31">
              <w:rPr>
                <w:rFonts w:cs="Arial"/>
              </w:rPr>
              <w:t>Panel Chair</w:t>
            </w:r>
            <w:r>
              <w:rPr>
                <w:rFonts w:cs="Arial"/>
              </w:rPr>
              <w:t>person</w:t>
            </w:r>
          </w:p>
        </w:tc>
        <w:tc>
          <w:tcPr>
            <w:tcW w:w="6634" w:type="dxa"/>
          </w:tcPr>
          <w:p w14:paraId="54287BDA" w14:textId="77777777" w:rsidR="00F81D7C" w:rsidRPr="007E0B31" w:rsidRDefault="00F81D7C" w:rsidP="00F81D7C">
            <w:pPr>
              <w:pStyle w:val="TableArial11"/>
              <w:rPr>
                <w:rFonts w:cs="Arial"/>
              </w:rPr>
            </w:pPr>
            <w:r w:rsidRPr="007E0B31">
              <w:rPr>
                <w:rFonts w:cs="Arial"/>
              </w:rPr>
              <w:t>A person appointed as such in accordance with GR.4.1.</w:t>
            </w:r>
          </w:p>
        </w:tc>
      </w:tr>
      <w:tr w:rsidR="00F81D7C" w:rsidRPr="007E0B31" w14:paraId="407A0574" w14:textId="77777777" w:rsidTr="00C938B9">
        <w:trPr>
          <w:cantSplit/>
        </w:trPr>
        <w:tc>
          <w:tcPr>
            <w:tcW w:w="2884" w:type="dxa"/>
          </w:tcPr>
          <w:p w14:paraId="7990BC0E" w14:textId="77777777" w:rsidR="00F81D7C" w:rsidRPr="007E0B31" w:rsidRDefault="00F81D7C" w:rsidP="00F81D7C">
            <w:pPr>
              <w:pStyle w:val="Arial11Bold"/>
              <w:rPr>
                <w:rFonts w:cs="Arial"/>
              </w:rPr>
            </w:pPr>
            <w:r w:rsidRPr="007E0B31">
              <w:rPr>
                <w:rFonts w:cs="Arial"/>
              </w:rPr>
              <w:t>Panel Member</w:t>
            </w:r>
          </w:p>
        </w:tc>
        <w:tc>
          <w:tcPr>
            <w:tcW w:w="6634" w:type="dxa"/>
          </w:tcPr>
          <w:p w14:paraId="408B70FA" w14:textId="77777777" w:rsidR="00F81D7C" w:rsidRPr="007E0B31" w:rsidRDefault="00F81D7C" w:rsidP="00F81D7C">
            <w:pPr>
              <w:pStyle w:val="TableArial11"/>
              <w:rPr>
                <w:rFonts w:cs="Arial"/>
              </w:rPr>
            </w:pPr>
            <w:r w:rsidRPr="007E0B31">
              <w:rPr>
                <w:rFonts w:cs="Arial"/>
              </w:rPr>
              <w:t>Any of the persons identified as such in GR.4.</w:t>
            </w:r>
          </w:p>
        </w:tc>
      </w:tr>
      <w:tr w:rsidR="00F81D7C" w:rsidRPr="007E0B31" w14:paraId="4408AF49" w14:textId="77777777" w:rsidTr="00C938B9">
        <w:trPr>
          <w:cantSplit/>
        </w:trPr>
        <w:tc>
          <w:tcPr>
            <w:tcW w:w="2884" w:type="dxa"/>
          </w:tcPr>
          <w:p w14:paraId="24301CCB" w14:textId="77777777" w:rsidR="00F81D7C" w:rsidRPr="007E0B31" w:rsidRDefault="00F81D7C" w:rsidP="00F81D7C">
            <w:pPr>
              <w:pStyle w:val="Arial11Bold"/>
              <w:rPr>
                <w:rFonts w:cs="Arial"/>
              </w:rPr>
            </w:pPr>
            <w:r w:rsidRPr="007E0B31">
              <w:rPr>
                <w:rFonts w:cs="Arial"/>
              </w:rPr>
              <w:t>Panel Members’</w:t>
            </w:r>
          </w:p>
          <w:p w14:paraId="64CD4F91" w14:textId="77777777" w:rsidR="00F81D7C" w:rsidRPr="007E0B31" w:rsidRDefault="00F81D7C" w:rsidP="00F81D7C">
            <w:pPr>
              <w:pStyle w:val="Arial11Bold"/>
              <w:rPr>
                <w:rFonts w:cs="Arial"/>
              </w:rPr>
            </w:pPr>
            <w:r w:rsidRPr="007E0B31">
              <w:rPr>
                <w:rFonts w:cs="Arial"/>
              </w:rPr>
              <w:t>Recommendation</w:t>
            </w:r>
          </w:p>
        </w:tc>
        <w:tc>
          <w:tcPr>
            <w:tcW w:w="6634" w:type="dxa"/>
          </w:tcPr>
          <w:p w14:paraId="337253E1" w14:textId="33E0395A" w:rsidR="00F81D7C" w:rsidRPr="007E0B31" w:rsidRDefault="00F81D7C" w:rsidP="00F81D7C">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F81D7C" w:rsidRPr="007E0B31" w14:paraId="73919D58" w14:textId="77777777" w:rsidTr="00C938B9">
        <w:trPr>
          <w:cantSplit/>
        </w:trPr>
        <w:tc>
          <w:tcPr>
            <w:tcW w:w="2884" w:type="dxa"/>
          </w:tcPr>
          <w:p w14:paraId="1C39677A" w14:textId="77777777" w:rsidR="00F81D7C" w:rsidRPr="007E0B31" w:rsidRDefault="00F81D7C" w:rsidP="00F81D7C">
            <w:pPr>
              <w:pStyle w:val="Arial11Bold"/>
              <w:rPr>
                <w:rFonts w:cs="Arial"/>
              </w:rPr>
            </w:pPr>
            <w:r w:rsidRPr="007E0B31">
              <w:rPr>
                <w:rFonts w:cs="Arial"/>
              </w:rPr>
              <w:t>Panel Secretary</w:t>
            </w:r>
          </w:p>
        </w:tc>
        <w:tc>
          <w:tcPr>
            <w:tcW w:w="6634" w:type="dxa"/>
          </w:tcPr>
          <w:p w14:paraId="614372A2" w14:textId="77777777" w:rsidR="00F81D7C" w:rsidRPr="007E0B31" w:rsidRDefault="00F81D7C" w:rsidP="00F81D7C">
            <w:pPr>
              <w:pStyle w:val="TableArial11"/>
              <w:rPr>
                <w:rFonts w:cs="Arial"/>
              </w:rPr>
            </w:pPr>
            <w:r w:rsidRPr="007E0B31">
              <w:rPr>
                <w:rFonts w:cs="Arial"/>
              </w:rPr>
              <w:t>A person appointed as such in accordance with GR.3.1.2(d).</w:t>
            </w:r>
          </w:p>
        </w:tc>
      </w:tr>
      <w:tr w:rsidR="00F81D7C" w:rsidRPr="007E0B31" w14:paraId="1D7F1B6B" w14:textId="77777777" w:rsidTr="00C938B9">
        <w:trPr>
          <w:cantSplit/>
        </w:trPr>
        <w:tc>
          <w:tcPr>
            <w:tcW w:w="2884" w:type="dxa"/>
          </w:tcPr>
          <w:p w14:paraId="344E39C6" w14:textId="77777777" w:rsidR="00F81D7C" w:rsidRPr="007E0B31" w:rsidRDefault="00F81D7C" w:rsidP="00F81D7C">
            <w:pPr>
              <w:pStyle w:val="Arial11Bold"/>
              <w:rPr>
                <w:rFonts w:cs="Arial"/>
              </w:rPr>
            </w:pPr>
            <w:r w:rsidRPr="007E0B31">
              <w:rPr>
                <w:rFonts w:cs="Arial"/>
              </w:rPr>
              <w:t>Part 1 System Ancillary Services</w:t>
            </w:r>
          </w:p>
        </w:tc>
        <w:tc>
          <w:tcPr>
            <w:tcW w:w="6634" w:type="dxa"/>
          </w:tcPr>
          <w:p w14:paraId="380B1DB3" w14:textId="09F84F33"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F81D7C" w:rsidRPr="007E0B31" w14:paraId="0D7E215D" w14:textId="77777777" w:rsidTr="00C938B9">
        <w:trPr>
          <w:cantSplit/>
        </w:trPr>
        <w:tc>
          <w:tcPr>
            <w:tcW w:w="2884" w:type="dxa"/>
          </w:tcPr>
          <w:p w14:paraId="304BA4F9" w14:textId="77777777" w:rsidR="00F81D7C" w:rsidRPr="007E0B31" w:rsidRDefault="00F81D7C" w:rsidP="00F81D7C">
            <w:pPr>
              <w:pStyle w:val="Arial11Bold"/>
              <w:rPr>
                <w:rFonts w:cs="Arial"/>
              </w:rPr>
            </w:pPr>
            <w:r w:rsidRPr="007E0B31">
              <w:rPr>
                <w:rFonts w:cs="Arial"/>
              </w:rPr>
              <w:t>Part 2 System Ancillary Services</w:t>
            </w:r>
          </w:p>
        </w:tc>
        <w:tc>
          <w:tcPr>
            <w:tcW w:w="6634" w:type="dxa"/>
          </w:tcPr>
          <w:p w14:paraId="6104BAC6" w14:textId="77777777"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F81D7C" w:rsidRPr="007E0B31" w14:paraId="15BCB468" w14:textId="77777777" w:rsidTr="00C938B9">
        <w:trPr>
          <w:cantSplit/>
        </w:trPr>
        <w:tc>
          <w:tcPr>
            <w:tcW w:w="2884" w:type="dxa"/>
          </w:tcPr>
          <w:p w14:paraId="3AD2A1AF" w14:textId="77777777" w:rsidR="00F81D7C" w:rsidRPr="007E0B31" w:rsidRDefault="00F81D7C" w:rsidP="00F81D7C">
            <w:pPr>
              <w:pStyle w:val="Arial11Bold"/>
              <w:rPr>
                <w:rFonts w:cs="Arial"/>
              </w:rPr>
            </w:pPr>
            <w:r w:rsidRPr="007E0B31">
              <w:rPr>
                <w:rFonts w:cs="Arial"/>
              </w:rPr>
              <w:t>Part Load</w:t>
            </w:r>
          </w:p>
        </w:tc>
        <w:tc>
          <w:tcPr>
            <w:tcW w:w="6634" w:type="dxa"/>
          </w:tcPr>
          <w:p w14:paraId="3D91998E" w14:textId="77777777" w:rsidR="00F81D7C" w:rsidRPr="007E0B31" w:rsidRDefault="00F81D7C" w:rsidP="00F81D7C">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F81D7C" w:rsidRPr="007E0B31" w14:paraId="2651AA6E" w14:textId="77777777" w:rsidTr="00C938B9">
        <w:trPr>
          <w:cantSplit/>
        </w:trPr>
        <w:tc>
          <w:tcPr>
            <w:tcW w:w="2884" w:type="dxa"/>
          </w:tcPr>
          <w:p w14:paraId="18C02C4B" w14:textId="05548110" w:rsidR="00F81D7C" w:rsidRPr="0053170A" w:rsidRDefault="00F81D7C" w:rsidP="00F81D7C">
            <w:pPr>
              <w:pStyle w:val="Arial11Bold"/>
              <w:rPr>
                <w:rFonts w:cs="Arial"/>
              </w:rPr>
            </w:pPr>
            <w:r w:rsidRPr="002510FF">
              <w:rPr>
                <w:rFonts w:cs="Arial"/>
              </w:rPr>
              <w:t>Peak Current Rating</w:t>
            </w:r>
          </w:p>
        </w:tc>
        <w:tc>
          <w:tcPr>
            <w:tcW w:w="6634" w:type="dxa"/>
          </w:tcPr>
          <w:p w14:paraId="15E7F46B" w14:textId="77777777" w:rsidR="00F81D7C" w:rsidRPr="002510FF" w:rsidRDefault="00F81D7C" w:rsidP="00F81D7C">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F81D7C" w:rsidRPr="0053170A" w:rsidRDefault="00F81D7C" w:rsidP="00F81D7C">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F81D7C" w:rsidRPr="007E0B31" w14:paraId="55F461B9" w14:textId="77777777" w:rsidTr="00C938B9">
        <w:trPr>
          <w:cantSplit/>
        </w:trPr>
        <w:tc>
          <w:tcPr>
            <w:tcW w:w="2884" w:type="dxa"/>
          </w:tcPr>
          <w:p w14:paraId="0361A8C4" w14:textId="77777777" w:rsidR="00F81D7C" w:rsidRPr="007E0B31" w:rsidRDefault="00F81D7C" w:rsidP="00F81D7C">
            <w:pPr>
              <w:pStyle w:val="Arial11Bold"/>
              <w:rPr>
                <w:rFonts w:cs="Arial"/>
              </w:rPr>
            </w:pPr>
            <w:r w:rsidRPr="007E0B31">
              <w:rPr>
                <w:rFonts w:cs="Arial"/>
              </w:rPr>
              <w:t>Permit for Work for proximity work</w:t>
            </w:r>
          </w:p>
        </w:tc>
        <w:tc>
          <w:tcPr>
            <w:tcW w:w="6634" w:type="dxa"/>
          </w:tcPr>
          <w:p w14:paraId="54941668"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F81D7C" w:rsidRPr="007E0B31" w14:paraId="1F8F8A6D" w14:textId="77777777" w:rsidTr="00C938B9">
        <w:trPr>
          <w:cantSplit/>
        </w:trPr>
        <w:tc>
          <w:tcPr>
            <w:tcW w:w="2884" w:type="dxa"/>
          </w:tcPr>
          <w:p w14:paraId="1B55D572" w14:textId="77777777" w:rsidR="00F81D7C" w:rsidRPr="007E0B31" w:rsidRDefault="00F81D7C" w:rsidP="00F81D7C">
            <w:pPr>
              <w:pStyle w:val="Arial11Bold"/>
              <w:rPr>
                <w:rFonts w:cs="Arial"/>
              </w:rPr>
            </w:pPr>
            <w:r w:rsidRPr="007E0B31">
              <w:rPr>
                <w:rFonts w:cs="Arial"/>
              </w:rPr>
              <w:t>Partial Shutdown</w:t>
            </w:r>
          </w:p>
        </w:tc>
        <w:tc>
          <w:tcPr>
            <w:tcW w:w="6634" w:type="dxa"/>
          </w:tcPr>
          <w:p w14:paraId="46EA24B8" w14:textId="50C4B317" w:rsidR="00F81D7C" w:rsidRPr="007E0B31" w:rsidRDefault="00F81D7C" w:rsidP="00F81D7C">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F81D7C" w:rsidRPr="007E0B31" w14:paraId="01813162" w14:textId="77777777" w:rsidTr="00C938B9">
        <w:trPr>
          <w:cantSplit/>
        </w:trPr>
        <w:tc>
          <w:tcPr>
            <w:tcW w:w="2884" w:type="dxa"/>
          </w:tcPr>
          <w:p w14:paraId="60BE3A6F" w14:textId="77777777" w:rsidR="00F81D7C" w:rsidRPr="007E0B31" w:rsidRDefault="00F81D7C" w:rsidP="00F81D7C">
            <w:pPr>
              <w:pStyle w:val="Arial11Bold"/>
              <w:rPr>
                <w:rFonts w:cs="Arial"/>
              </w:rPr>
            </w:pPr>
            <w:r w:rsidRPr="007E0B31">
              <w:rPr>
                <w:rFonts w:cs="Arial"/>
              </w:rPr>
              <w:t>Pending Grid Code Modification Proposal</w:t>
            </w:r>
          </w:p>
        </w:tc>
        <w:tc>
          <w:tcPr>
            <w:tcW w:w="6634" w:type="dxa"/>
          </w:tcPr>
          <w:p w14:paraId="7CD48F0F" w14:textId="10D6A4B5" w:rsidR="00F81D7C" w:rsidRPr="007E0B31" w:rsidRDefault="00F81D7C" w:rsidP="00F81D7C">
            <w:pPr>
              <w:pStyle w:val="TableArial11"/>
              <w:rPr>
                <w:rFonts w:cs="Arial"/>
              </w:rPr>
            </w:pPr>
            <w:r w:rsidRPr="38E6A229">
              <w:rPr>
                <w:rFonts w:cs="Arial"/>
              </w:rPr>
              <w:t xml:space="preserve">A </w:t>
            </w:r>
            <w:r w:rsidRPr="38E6A229">
              <w:rPr>
                <w:rFonts w:cs="Arial"/>
                <w:b/>
                <w:bCs/>
              </w:rPr>
              <w:t>Grid Code Modification Proposal</w:t>
            </w:r>
            <w:r w:rsidRPr="38E6A229">
              <w:rPr>
                <w:rFonts w:cs="Arial"/>
              </w:rPr>
              <w:t xml:space="preserve"> in respect of which, at the relevant time, the </w:t>
            </w:r>
            <w:r w:rsidRPr="38E6A229">
              <w:rPr>
                <w:rFonts w:cs="Arial"/>
                <w:b/>
                <w:bCs/>
              </w:rPr>
              <w:t>Authority</w:t>
            </w:r>
            <w:r w:rsidRPr="38E6A229">
              <w:rPr>
                <w:rFonts w:cs="Arial"/>
              </w:rPr>
              <w:t xml:space="preserve"> has not yet made a decision as to whether to direct such </w:t>
            </w:r>
            <w:r w:rsidRPr="38E6A229">
              <w:rPr>
                <w:rFonts w:cs="Arial"/>
                <w:b/>
                <w:bCs/>
              </w:rPr>
              <w:t>Grid Code Modification Proposal</w:t>
            </w:r>
            <w:r w:rsidRPr="38E6A229">
              <w:rPr>
                <w:rFonts w:cs="Arial"/>
              </w:rPr>
              <w:t xml:space="preserve"> to be made pursuant to the </w:t>
            </w:r>
            <w:r w:rsidR="39E6CC1F" w:rsidRPr="38E6A229">
              <w:rPr>
                <w:rFonts w:cs="Arial"/>
                <w:b/>
                <w:bCs/>
              </w:rPr>
              <w:t>ESO</w:t>
            </w:r>
            <w:r w:rsidRPr="38E6A229">
              <w:rPr>
                <w:rFonts w:cs="Arial"/>
                <w:b/>
                <w:bCs/>
              </w:rPr>
              <w:t xml:space="preserve"> Licence</w:t>
            </w:r>
            <w:r w:rsidRPr="38E6A229">
              <w:rPr>
                <w:rFonts w:cs="Arial"/>
              </w:rPr>
              <w:t xml:space="preserve"> (whether or not a </w:t>
            </w:r>
            <w:r w:rsidRPr="38E6A229">
              <w:rPr>
                <w:rFonts w:cs="Arial"/>
                <w:b/>
                <w:bCs/>
              </w:rPr>
              <w:t>Grid Code Modification Report</w:t>
            </w:r>
            <w:r w:rsidRPr="38E6A229">
              <w:rPr>
                <w:rFonts w:cs="Arial"/>
              </w:rPr>
              <w:t xml:space="preserve"> has been submitted in respect of such </w:t>
            </w:r>
            <w:r w:rsidRPr="38E6A229">
              <w:rPr>
                <w:rFonts w:cs="Arial"/>
                <w:b/>
                <w:bCs/>
              </w:rPr>
              <w:t>Grid Code Modification Proposal</w:t>
            </w:r>
            <w:r w:rsidRPr="38E6A229">
              <w:rPr>
                <w:rFonts w:cs="Arial"/>
              </w:rPr>
              <w:t xml:space="preserve">) or, in the case of a </w:t>
            </w:r>
            <w:r w:rsidRPr="38E6A229">
              <w:rPr>
                <w:rFonts w:cs="Arial"/>
                <w:b/>
                <w:bCs/>
              </w:rPr>
              <w:t>Grid Code Self Governance Proposals</w:t>
            </w:r>
            <w:r w:rsidRPr="38E6A229">
              <w:rPr>
                <w:rFonts w:cs="Arial"/>
              </w:rPr>
              <w:t xml:space="preserve">, in respect of which the </w:t>
            </w:r>
            <w:r w:rsidRPr="38E6A229">
              <w:rPr>
                <w:rFonts w:cs="Arial"/>
                <w:b/>
                <w:bCs/>
              </w:rPr>
              <w:t>Grid Code Review Panel</w:t>
            </w:r>
            <w:r w:rsidRPr="38E6A229">
              <w:rPr>
                <w:rFonts w:cs="Arial"/>
              </w:rPr>
              <w:t xml:space="preserve"> has not yet voted whether or not to approve.</w:t>
            </w:r>
          </w:p>
        </w:tc>
      </w:tr>
      <w:tr w:rsidR="00F81D7C" w:rsidRPr="007E0B31" w14:paraId="6FD50AA9" w14:textId="77777777" w:rsidTr="00C938B9">
        <w:trPr>
          <w:cantSplit/>
        </w:trPr>
        <w:tc>
          <w:tcPr>
            <w:tcW w:w="2884" w:type="dxa"/>
          </w:tcPr>
          <w:p w14:paraId="18519627" w14:textId="64385BF6" w:rsidR="00F81D7C" w:rsidRPr="00247DBF" w:rsidRDefault="00F81D7C" w:rsidP="00F81D7C">
            <w:pPr>
              <w:pStyle w:val="Arial11Bold"/>
              <w:rPr>
                <w:rFonts w:cs="Arial"/>
              </w:rPr>
            </w:pPr>
            <w:r w:rsidRPr="002510FF">
              <w:rPr>
                <w:rFonts w:cs="Arial"/>
              </w:rPr>
              <w:t>Phase Jump Angle</w:t>
            </w:r>
          </w:p>
        </w:tc>
        <w:tc>
          <w:tcPr>
            <w:tcW w:w="6634" w:type="dxa"/>
          </w:tcPr>
          <w:p w14:paraId="0CFA0D18" w14:textId="612CCA40" w:rsidR="00F81D7C" w:rsidRPr="00247DBF" w:rsidRDefault="00F81D7C" w:rsidP="00F81D7C">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F81D7C" w:rsidRPr="007E0B31" w14:paraId="4A36544F" w14:textId="77777777" w:rsidTr="00C938B9">
        <w:trPr>
          <w:cantSplit/>
        </w:trPr>
        <w:tc>
          <w:tcPr>
            <w:tcW w:w="2884" w:type="dxa"/>
          </w:tcPr>
          <w:p w14:paraId="4B64D01C" w14:textId="0E57E9F2" w:rsidR="00F81D7C" w:rsidRPr="00247DBF" w:rsidRDefault="00F81D7C" w:rsidP="00F81D7C">
            <w:pPr>
              <w:pStyle w:val="Arial11Bold"/>
              <w:rPr>
                <w:rFonts w:cs="Arial"/>
              </w:rPr>
            </w:pPr>
            <w:r w:rsidRPr="002510FF">
              <w:rPr>
                <w:rFonts w:cs="Arial"/>
              </w:rPr>
              <w:t xml:space="preserve">Phase Jump Angle Limit </w:t>
            </w:r>
          </w:p>
        </w:tc>
        <w:tc>
          <w:tcPr>
            <w:tcW w:w="6634" w:type="dxa"/>
          </w:tcPr>
          <w:p w14:paraId="7590AC7E" w14:textId="5DB6A39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F81D7C" w:rsidRPr="007E0B31" w14:paraId="6A5A8541" w14:textId="77777777" w:rsidTr="00C938B9">
        <w:trPr>
          <w:cantSplit/>
        </w:trPr>
        <w:tc>
          <w:tcPr>
            <w:tcW w:w="2884" w:type="dxa"/>
          </w:tcPr>
          <w:p w14:paraId="22CECB1C" w14:textId="42AE6D96" w:rsidR="00F81D7C" w:rsidRPr="00247DBF" w:rsidRDefault="00F81D7C" w:rsidP="00F81D7C">
            <w:pPr>
              <w:pStyle w:val="Arial11Bold"/>
              <w:rPr>
                <w:rFonts w:cs="Arial"/>
              </w:rPr>
            </w:pPr>
            <w:r w:rsidRPr="002510FF">
              <w:rPr>
                <w:rFonts w:cs="Arial"/>
              </w:rPr>
              <w:t>Phase Jump Angle Withstand</w:t>
            </w:r>
          </w:p>
        </w:tc>
        <w:tc>
          <w:tcPr>
            <w:tcW w:w="6634" w:type="dxa"/>
          </w:tcPr>
          <w:p w14:paraId="7252B79A" w14:textId="38AEE0E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F81D7C" w:rsidRPr="007E0B31" w14:paraId="05663CAA" w14:textId="77777777" w:rsidTr="00C938B9">
        <w:trPr>
          <w:cantSplit/>
        </w:trPr>
        <w:tc>
          <w:tcPr>
            <w:tcW w:w="2884" w:type="dxa"/>
          </w:tcPr>
          <w:p w14:paraId="545024B0" w14:textId="77777777" w:rsidR="00F81D7C" w:rsidRPr="007E0B31" w:rsidRDefault="00F81D7C" w:rsidP="00F81D7C">
            <w:pPr>
              <w:pStyle w:val="Arial11Bold"/>
              <w:rPr>
                <w:rFonts w:cs="Arial"/>
              </w:rPr>
            </w:pPr>
            <w:r w:rsidRPr="007E0B31">
              <w:rPr>
                <w:rFonts w:cs="Arial"/>
              </w:rPr>
              <w:t>Phase (Voltage) Unbalance</w:t>
            </w:r>
          </w:p>
        </w:tc>
        <w:tc>
          <w:tcPr>
            <w:tcW w:w="6634" w:type="dxa"/>
          </w:tcPr>
          <w:p w14:paraId="219C5499" w14:textId="77777777" w:rsidR="00F81D7C" w:rsidRPr="007E0B31" w:rsidRDefault="00F81D7C" w:rsidP="00F81D7C">
            <w:pPr>
              <w:pStyle w:val="TableArial11"/>
              <w:rPr>
                <w:rFonts w:cs="Arial"/>
              </w:rPr>
            </w:pPr>
            <w:r w:rsidRPr="007E0B31">
              <w:rPr>
                <w:rFonts w:cs="Arial"/>
              </w:rPr>
              <w:t>The ratio (in percent) between the rms values of the negative sequence component and the positive sequence component of the voltage.</w:t>
            </w:r>
          </w:p>
        </w:tc>
      </w:tr>
      <w:tr w:rsidR="00F81D7C" w:rsidRPr="007E0B31" w14:paraId="0C635CC5" w14:textId="77777777" w:rsidTr="00C938B9">
        <w:trPr>
          <w:cantSplit/>
        </w:trPr>
        <w:tc>
          <w:tcPr>
            <w:tcW w:w="2884" w:type="dxa"/>
          </w:tcPr>
          <w:p w14:paraId="3E31F962" w14:textId="77777777" w:rsidR="00F81D7C" w:rsidRPr="007E0B31" w:rsidRDefault="00F81D7C" w:rsidP="00F81D7C">
            <w:pPr>
              <w:pStyle w:val="Arial11Bold"/>
              <w:rPr>
                <w:rFonts w:cs="Arial"/>
              </w:rPr>
            </w:pPr>
            <w:r w:rsidRPr="007E0B31">
              <w:rPr>
                <w:rFonts w:cs="Arial"/>
              </w:rPr>
              <w:t>Physical Notification</w:t>
            </w:r>
          </w:p>
        </w:tc>
        <w:tc>
          <w:tcPr>
            <w:tcW w:w="6634" w:type="dxa"/>
          </w:tcPr>
          <w:p w14:paraId="1E390436" w14:textId="77777777" w:rsidR="00F81D7C" w:rsidRPr="007E0B31" w:rsidRDefault="00F81D7C" w:rsidP="00F81D7C">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F81D7C" w:rsidRPr="007E0B31" w14:paraId="583C475D" w14:textId="77777777" w:rsidTr="00C938B9">
        <w:trPr>
          <w:cantSplit/>
        </w:trPr>
        <w:tc>
          <w:tcPr>
            <w:tcW w:w="2884" w:type="dxa"/>
          </w:tcPr>
          <w:p w14:paraId="5AEA9A2D" w14:textId="77777777" w:rsidR="00F81D7C" w:rsidRPr="007E0B31" w:rsidRDefault="00F81D7C" w:rsidP="00F81D7C">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F81D7C" w:rsidRPr="007E0B31" w14:paraId="5058EEC1" w14:textId="77777777" w:rsidTr="00C938B9">
        <w:trPr>
          <w:cantSplit/>
        </w:trPr>
        <w:tc>
          <w:tcPr>
            <w:tcW w:w="2884" w:type="dxa"/>
          </w:tcPr>
          <w:p w14:paraId="1B8A9F6B" w14:textId="77777777" w:rsidR="00F81D7C" w:rsidRPr="007E0B31" w:rsidRDefault="00F81D7C" w:rsidP="00F81D7C">
            <w:pPr>
              <w:pStyle w:val="Arial11Bold"/>
              <w:rPr>
                <w:rFonts w:cs="Arial"/>
              </w:rPr>
            </w:pPr>
            <w:r w:rsidRPr="007E0B31">
              <w:rPr>
                <w:rFonts w:cs="Arial"/>
              </w:rPr>
              <w:t>Planned Maintenance Outage</w:t>
            </w:r>
          </w:p>
        </w:tc>
        <w:tc>
          <w:tcPr>
            <w:tcW w:w="6634" w:type="dxa"/>
          </w:tcPr>
          <w:p w14:paraId="30127D2D" w14:textId="435FEC76" w:rsidR="00F81D7C" w:rsidRPr="007E0B31" w:rsidRDefault="00F81D7C" w:rsidP="00F81D7C">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days notice is given, but in any event of which at least twelve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F81D7C" w:rsidRPr="007E0B31" w14:paraId="0012AFBC" w14:textId="77777777" w:rsidTr="00C938B9">
        <w:trPr>
          <w:cantSplit/>
        </w:trPr>
        <w:tc>
          <w:tcPr>
            <w:tcW w:w="2884" w:type="dxa"/>
          </w:tcPr>
          <w:p w14:paraId="7ECC3FEC" w14:textId="77777777" w:rsidR="00F81D7C" w:rsidRPr="007E0B31" w:rsidRDefault="00F81D7C" w:rsidP="00F81D7C">
            <w:pPr>
              <w:pStyle w:val="Arial11Bold"/>
              <w:rPr>
                <w:rFonts w:cs="Arial"/>
              </w:rPr>
            </w:pPr>
            <w:r w:rsidRPr="007E0B31">
              <w:rPr>
                <w:rFonts w:cs="Arial"/>
              </w:rPr>
              <w:t>Planned Outage</w:t>
            </w:r>
          </w:p>
        </w:tc>
        <w:tc>
          <w:tcPr>
            <w:tcW w:w="6634" w:type="dxa"/>
          </w:tcPr>
          <w:p w14:paraId="7CBD2A74" w14:textId="51FF4C20" w:rsidR="00F81D7C" w:rsidRPr="007E0B31" w:rsidRDefault="00F81D7C" w:rsidP="00F81D7C">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F81D7C" w:rsidRPr="007E0B31" w14:paraId="5F0D47AA" w14:textId="77777777" w:rsidTr="00C938B9">
        <w:trPr>
          <w:cantSplit/>
        </w:trPr>
        <w:tc>
          <w:tcPr>
            <w:tcW w:w="2884" w:type="dxa"/>
          </w:tcPr>
          <w:p w14:paraId="67EC820E" w14:textId="77777777" w:rsidR="00F81D7C" w:rsidRPr="007E0B31" w:rsidRDefault="00F81D7C" w:rsidP="00F81D7C">
            <w:pPr>
              <w:pStyle w:val="Arial11Bold"/>
              <w:rPr>
                <w:rFonts w:cs="Arial"/>
              </w:rPr>
            </w:pPr>
            <w:r w:rsidRPr="007E0B31">
              <w:rPr>
                <w:rFonts w:cs="Arial"/>
              </w:rPr>
              <w:t>Plant</w:t>
            </w:r>
          </w:p>
        </w:tc>
        <w:tc>
          <w:tcPr>
            <w:tcW w:w="6634" w:type="dxa"/>
          </w:tcPr>
          <w:p w14:paraId="77464D38" w14:textId="77777777" w:rsidR="00F81D7C" w:rsidRPr="007E0B31" w:rsidRDefault="00F81D7C" w:rsidP="00F81D7C">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F81D7C" w:rsidRPr="007E0B31" w14:paraId="78245E04" w14:textId="77777777" w:rsidTr="00C938B9">
        <w:trPr>
          <w:cantSplit/>
        </w:trPr>
        <w:tc>
          <w:tcPr>
            <w:tcW w:w="2884" w:type="dxa"/>
          </w:tcPr>
          <w:p w14:paraId="1B833B5F" w14:textId="77777777" w:rsidR="00F81D7C" w:rsidRPr="007E0B31" w:rsidRDefault="00F81D7C" w:rsidP="00F81D7C">
            <w:pPr>
              <w:pStyle w:val="Arial11Bold"/>
              <w:rPr>
                <w:rFonts w:cs="Arial"/>
              </w:rPr>
            </w:pPr>
            <w:r w:rsidRPr="007E0B31">
              <w:rPr>
                <w:rFonts w:cs="Arial"/>
              </w:rPr>
              <w:t>Point of Common Coupling</w:t>
            </w:r>
          </w:p>
        </w:tc>
        <w:tc>
          <w:tcPr>
            <w:tcW w:w="6634" w:type="dxa"/>
          </w:tcPr>
          <w:p w14:paraId="14897399" w14:textId="77777777" w:rsidR="00F81D7C" w:rsidRPr="007E0B31" w:rsidRDefault="00F81D7C" w:rsidP="00F81D7C">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F81D7C" w:rsidRPr="007E0B31" w14:paraId="5E9A00B9" w14:textId="77777777" w:rsidTr="00C938B9">
        <w:trPr>
          <w:cantSplit/>
        </w:trPr>
        <w:tc>
          <w:tcPr>
            <w:tcW w:w="2884" w:type="dxa"/>
          </w:tcPr>
          <w:p w14:paraId="2637AA74" w14:textId="77777777" w:rsidR="00F81D7C" w:rsidRPr="007E0B31" w:rsidRDefault="00F81D7C" w:rsidP="00F81D7C">
            <w:pPr>
              <w:pStyle w:val="Arial11Bold"/>
              <w:rPr>
                <w:rFonts w:cs="Arial"/>
              </w:rPr>
            </w:pPr>
            <w:r w:rsidRPr="007E0B31">
              <w:rPr>
                <w:rFonts w:cs="Arial"/>
              </w:rPr>
              <w:t>Point of Connection</w:t>
            </w:r>
          </w:p>
        </w:tc>
        <w:tc>
          <w:tcPr>
            <w:tcW w:w="6634" w:type="dxa"/>
          </w:tcPr>
          <w:p w14:paraId="4092E64D" w14:textId="77777777" w:rsidR="00F81D7C" w:rsidRPr="007E0B31" w:rsidRDefault="00F81D7C" w:rsidP="00F81D7C">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F81D7C" w:rsidRPr="007E0B31" w14:paraId="12DBCD04" w14:textId="77777777" w:rsidTr="00C938B9">
        <w:trPr>
          <w:cantSplit/>
        </w:trPr>
        <w:tc>
          <w:tcPr>
            <w:tcW w:w="2884" w:type="dxa"/>
          </w:tcPr>
          <w:p w14:paraId="551A907F" w14:textId="77777777" w:rsidR="00F81D7C" w:rsidRPr="007E0B31" w:rsidRDefault="00F81D7C" w:rsidP="00F81D7C">
            <w:pPr>
              <w:pStyle w:val="Arial11Bold"/>
              <w:rPr>
                <w:rFonts w:cs="Arial"/>
              </w:rPr>
            </w:pPr>
            <w:r w:rsidRPr="007E0B31">
              <w:rPr>
                <w:rFonts w:cs="Arial"/>
              </w:rPr>
              <w:t>Point of Isolation</w:t>
            </w:r>
          </w:p>
        </w:tc>
        <w:tc>
          <w:tcPr>
            <w:tcW w:w="6634" w:type="dxa"/>
          </w:tcPr>
          <w:p w14:paraId="7726496D" w14:textId="77777777" w:rsidR="00F81D7C" w:rsidRPr="007E0B31" w:rsidRDefault="00F81D7C" w:rsidP="00F81D7C">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F81D7C" w:rsidRPr="007E0B31" w14:paraId="79CC6E2F" w14:textId="77777777" w:rsidTr="00C938B9">
        <w:trPr>
          <w:cantSplit/>
        </w:trPr>
        <w:tc>
          <w:tcPr>
            <w:tcW w:w="2884" w:type="dxa"/>
          </w:tcPr>
          <w:p w14:paraId="1554D405" w14:textId="77777777" w:rsidR="00F81D7C" w:rsidRPr="007E0B31" w:rsidRDefault="00F81D7C" w:rsidP="00F81D7C">
            <w:pPr>
              <w:pStyle w:val="Arial11Bold"/>
              <w:rPr>
                <w:rFonts w:cs="Arial"/>
              </w:rPr>
            </w:pPr>
            <w:r w:rsidRPr="007E0B31">
              <w:rPr>
                <w:rFonts w:cs="Arial"/>
              </w:rPr>
              <w:t>Post-Control Phase</w:t>
            </w:r>
          </w:p>
        </w:tc>
        <w:tc>
          <w:tcPr>
            <w:tcW w:w="6634" w:type="dxa"/>
          </w:tcPr>
          <w:p w14:paraId="725674D1" w14:textId="77777777" w:rsidR="00F81D7C" w:rsidRPr="007E0B31" w:rsidRDefault="00F81D7C" w:rsidP="00F81D7C">
            <w:pPr>
              <w:pStyle w:val="TableArial11"/>
              <w:rPr>
                <w:rFonts w:cs="Arial"/>
              </w:rPr>
            </w:pPr>
            <w:r w:rsidRPr="007E0B31">
              <w:rPr>
                <w:rFonts w:cs="Arial"/>
              </w:rPr>
              <w:t>The period following real time operation.</w:t>
            </w:r>
          </w:p>
        </w:tc>
      </w:tr>
      <w:tr w:rsidR="00F81D7C" w:rsidRPr="007E0B31" w14:paraId="6D586683" w14:textId="77777777" w:rsidTr="00C938B9">
        <w:trPr>
          <w:cantSplit/>
        </w:trPr>
        <w:tc>
          <w:tcPr>
            <w:tcW w:w="2884" w:type="dxa"/>
          </w:tcPr>
          <w:p w14:paraId="32ABEF72" w14:textId="77777777" w:rsidR="00F81D7C" w:rsidRPr="007E0B31" w:rsidRDefault="00F81D7C" w:rsidP="00F81D7C">
            <w:pPr>
              <w:pStyle w:val="Arial11Bold"/>
              <w:rPr>
                <w:rFonts w:cs="Arial"/>
              </w:rPr>
            </w:pPr>
            <w:r w:rsidRPr="007E0B31">
              <w:rPr>
                <w:rFonts w:cs="Arial"/>
              </w:rPr>
              <w:t>Power Available</w:t>
            </w:r>
          </w:p>
        </w:tc>
        <w:tc>
          <w:tcPr>
            <w:tcW w:w="6634" w:type="dxa"/>
          </w:tcPr>
          <w:p w14:paraId="090DB153" w14:textId="783F911A" w:rsidR="00F81D7C" w:rsidRPr="007E0B31" w:rsidRDefault="00F81D7C" w:rsidP="00F81D7C">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F81D7C" w:rsidRPr="007E0B31" w14:paraId="345CCB51" w14:textId="77777777" w:rsidTr="00C938B9">
        <w:trPr>
          <w:cantSplit/>
        </w:trPr>
        <w:tc>
          <w:tcPr>
            <w:tcW w:w="2884" w:type="dxa"/>
          </w:tcPr>
          <w:p w14:paraId="7361939E" w14:textId="77777777" w:rsidR="00F81D7C" w:rsidRPr="007E0B31" w:rsidRDefault="00F81D7C" w:rsidP="00F81D7C">
            <w:pPr>
              <w:pStyle w:val="Arial11Bold"/>
              <w:rPr>
                <w:rFonts w:cs="Arial"/>
              </w:rPr>
            </w:pPr>
            <w:r w:rsidRPr="007E0B31">
              <w:rPr>
                <w:rFonts w:cs="Arial"/>
              </w:rPr>
              <w:t>Power Factor</w:t>
            </w:r>
          </w:p>
        </w:tc>
        <w:tc>
          <w:tcPr>
            <w:tcW w:w="6634" w:type="dxa"/>
          </w:tcPr>
          <w:p w14:paraId="01690120" w14:textId="77777777" w:rsidR="00F81D7C" w:rsidRPr="007E0B31" w:rsidRDefault="00F81D7C" w:rsidP="00F81D7C">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F81D7C" w:rsidRPr="007E0B31" w14:paraId="2852E6E0" w14:textId="77777777" w:rsidTr="00C938B9">
        <w:trPr>
          <w:cantSplit/>
        </w:trPr>
        <w:tc>
          <w:tcPr>
            <w:tcW w:w="2884" w:type="dxa"/>
          </w:tcPr>
          <w:p w14:paraId="66F0C016" w14:textId="77777777" w:rsidR="00F81D7C" w:rsidRPr="007E0B31" w:rsidRDefault="00F81D7C" w:rsidP="00F81D7C">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F81D7C" w:rsidRPr="007E0B31" w:rsidRDefault="00F81D7C" w:rsidP="00F81D7C">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F81D7C" w:rsidRPr="007E0B31" w14:paraId="562ACF6D" w14:textId="77777777" w:rsidTr="00C938B9">
        <w:trPr>
          <w:cantSplit/>
        </w:trPr>
        <w:tc>
          <w:tcPr>
            <w:tcW w:w="2884" w:type="dxa"/>
          </w:tcPr>
          <w:p w14:paraId="0F6FF16D"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F81D7C" w:rsidRPr="007E0B31" w14:paraId="53E0E2A7" w14:textId="77777777" w:rsidTr="00C938B9">
        <w:trPr>
          <w:cantSplit/>
        </w:trPr>
        <w:tc>
          <w:tcPr>
            <w:tcW w:w="2884" w:type="dxa"/>
          </w:tcPr>
          <w:p w14:paraId="43647C96"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F81D7C" w:rsidRPr="007E0B31" w14:paraId="06D65955" w14:textId="77777777" w:rsidTr="00C938B9">
        <w:trPr>
          <w:cantSplit/>
        </w:trPr>
        <w:tc>
          <w:tcPr>
            <w:tcW w:w="2884" w:type="dxa"/>
          </w:tcPr>
          <w:p w14:paraId="7563FE8D" w14:textId="77777777" w:rsidR="00F81D7C" w:rsidRPr="007E0B31" w:rsidRDefault="00F81D7C" w:rsidP="00F81D7C">
            <w:pPr>
              <w:pStyle w:val="Arial11Bold"/>
              <w:rPr>
                <w:rFonts w:cs="Arial"/>
              </w:rPr>
            </w:pPr>
            <w:r w:rsidRPr="007E0B31">
              <w:rPr>
                <w:rFonts w:cs="Arial"/>
              </w:rPr>
              <w:t>Power Island</w:t>
            </w:r>
          </w:p>
        </w:tc>
        <w:tc>
          <w:tcPr>
            <w:tcW w:w="6634" w:type="dxa"/>
          </w:tcPr>
          <w:p w14:paraId="18296362" w14:textId="0B558EC0" w:rsidR="00F81D7C" w:rsidRPr="007E0B31" w:rsidRDefault="00F81D7C" w:rsidP="00F81D7C">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Total System</w:t>
            </w:r>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F81D7C" w:rsidRPr="007E0B31" w14:paraId="7C3D7BF6" w14:textId="77777777" w:rsidTr="00C938B9">
        <w:trPr>
          <w:cantSplit/>
        </w:trPr>
        <w:tc>
          <w:tcPr>
            <w:tcW w:w="2884" w:type="dxa"/>
          </w:tcPr>
          <w:p w14:paraId="682DC43B" w14:textId="77777777" w:rsidR="00F81D7C" w:rsidRPr="007E0B31" w:rsidRDefault="00F81D7C" w:rsidP="00F81D7C">
            <w:pPr>
              <w:pStyle w:val="Arial11Bold"/>
              <w:rPr>
                <w:rFonts w:cs="Arial"/>
              </w:rPr>
            </w:pPr>
            <w:r w:rsidRPr="007E0B31">
              <w:rPr>
                <w:rFonts w:cs="Arial"/>
              </w:rPr>
              <w:t>Power Park Module</w:t>
            </w:r>
          </w:p>
        </w:tc>
        <w:tc>
          <w:tcPr>
            <w:tcW w:w="6634" w:type="dxa"/>
          </w:tcPr>
          <w:p w14:paraId="3ECDE7AC" w14:textId="77777777" w:rsidR="00F81D7C" w:rsidRPr="007E0B31" w:rsidRDefault="00F81D7C" w:rsidP="00F81D7C">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F81D7C" w:rsidRPr="007E0B31" w14:paraId="6D897286" w14:textId="77777777" w:rsidTr="00C938B9">
        <w:trPr>
          <w:cantSplit/>
        </w:trPr>
        <w:tc>
          <w:tcPr>
            <w:tcW w:w="2884" w:type="dxa"/>
          </w:tcPr>
          <w:p w14:paraId="5DC97B56" w14:textId="77777777" w:rsidR="00F81D7C" w:rsidRPr="007E0B31" w:rsidRDefault="00F81D7C" w:rsidP="00F81D7C">
            <w:pPr>
              <w:pStyle w:val="Arial11Bold"/>
              <w:rPr>
                <w:rFonts w:cs="Arial"/>
              </w:rPr>
            </w:pPr>
            <w:r w:rsidRPr="007E0B31">
              <w:rPr>
                <w:rFonts w:cs="Arial"/>
              </w:rPr>
              <w:t>Power Park Module Availability Matrix</w:t>
            </w:r>
          </w:p>
        </w:tc>
        <w:tc>
          <w:tcPr>
            <w:tcW w:w="6634" w:type="dxa"/>
          </w:tcPr>
          <w:p w14:paraId="158D6C89" w14:textId="77777777" w:rsidR="00F81D7C" w:rsidRPr="007E0B31" w:rsidRDefault="00F81D7C" w:rsidP="00F81D7C">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F81D7C" w:rsidRPr="007E0B31" w14:paraId="4C2DEAED" w14:textId="77777777" w:rsidTr="00C938B9">
        <w:trPr>
          <w:cantSplit/>
        </w:trPr>
        <w:tc>
          <w:tcPr>
            <w:tcW w:w="2884" w:type="dxa"/>
          </w:tcPr>
          <w:p w14:paraId="4CFB65B5" w14:textId="77777777" w:rsidR="00F81D7C" w:rsidRPr="007E0B31" w:rsidRDefault="00F81D7C" w:rsidP="00F81D7C">
            <w:pPr>
              <w:pStyle w:val="Arial11Bold"/>
              <w:rPr>
                <w:rFonts w:cs="Arial"/>
              </w:rPr>
            </w:pPr>
            <w:r w:rsidRPr="007E0B31">
              <w:rPr>
                <w:rFonts w:cs="Arial"/>
              </w:rPr>
              <w:t>Power Park Module Planning Matrix</w:t>
            </w:r>
          </w:p>
        </w:tc>
        <w:tc>
          <w:tcPr>
            <w:tcW w:w="6634" w:type="dxa"/>
          </w:tcPr>
          <w:p w14:paraId="6379A14D" w14:textId="77777777" w:rsidR="00F81D7C" w:rsidRPr="007E0B31" w:rsidRDefault="00F81D7C" w:rsidP="00F81D7C">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F81D7C" w:rsidRPr="007E0B31" w14:paraId="73636B09" w14:textId="77777777" w:rsidTr="00C938B9">
        <w:trPr>
          <w:cantSplit/>
        </w:trPr>
        <w:tc>
          <w:tcPr>
            <w:tcW w:w="2884" w:type="dxa"/>
          </w:tcPr>
          <w:p w14:paraId="189A6BC7" w14:textId="77777777" w:rsidR="00F81D7C" w:rsidRPr="007E0B31" w:rsidRDefault="00F81D7C" w:rsidP="00F81D7C">
            <w:pPr>
              <w:pStyle w:val="Arial11Bold"/>
              <w:rPr>
                <w:rFonts w:cs="Arial"/>
              </w:rPr>
            </w:pPr>
            <w:r w:rsidRPr="007E0B31">
              <w:rPr>
                <w:rFonts w:cs="Arial"/>
              </w:rPr>
              <w:t>Power Park Unit</w:t>
            </w:r>
          </w:p>
        </w:tc>
        <w:tc>
          <w:tcPr>
            <w:tcW w:w="6634" w:type="dxa"/>
          </w:tcPr>
          <w:p w14:paraId="7725776C"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F81D7C" w:rsidRPr="007E0B31" w14:paraId="45419B2C" w14:textId="77777777" w:rsidTr="00C938B9">
        <w:trPr>
          <w:cantSplit/>
        </w:trPr>
        <w:tc>
          <w:tcPr>
            <w:tcW w:w="2884" w:type="dxa"/>
          </w:tcPr>
          <w:p w14:paraId="480E1B66" w14:textId="77777777" w:rsidR="00F81D7C" w:rsidRPr="007E0B31" w:rsidRDefault="00F81D7C" w:rsidP="00F81D7C">
            <w:pPr>
              <w:pStyle w:val="Arial11Bold"/>
              <w:rPr>
                <w:rFonts w:cs="Arial"/>
              </w:rPr>
            </w:pPr>
            <w:r w:rsidRPr="007E0B31">
              <w:rPr>
                <w:rFonts w:cs="Arial"/>
              </w:rPr>
              <w:t xml:space="preserve">Power Station </w:t>
            </w:r>
          </w:p>
        </w:tc>
        <w:tc>
          <w:tcPr>
            <w:tcW w:w="6634" w:type="dxa"/>
          </w:tcPr>
          <w:p w14:paraId="603DFDE1" w14:textId="32880D9B" w:rsidR="00F81D7C" w:rsidRPr="007E0B31" w:rsidRDefault="00F81D7C" w:rsidP="00F81D7C">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F81D7C" w:rsidRPr="007E0B31" w14:paraId="6AE088B1" w14:textId="77777777" w:rsidTr="00C938B9">
        <w:trPr>
          <w:cantSplit/>
        </w:trPr>
        <w:tc>
          <w:tcPr>
            <w:tcW w:w="2884" w:type="dxa"/>
          </w:tcPr>
          <w:p w14:paraId="00EAB92F" w14:textId="77777777" w:rsidR="00F81D7C" w:rsidRPr="007E0B31" w:rsidRDefault="00F81D7C" w:rsidP="00F81D7C">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F81D7C" w:rsidRPr="007E0B31" w:rsidRDefault="00F81D7C" w:rsidP="00F81D7C">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F81D7C" w:rsidRPr="007E0B31" w14:paraId="4E0EED07" w14:textId="77777777" w:rsidTr="00C938B9">
        <w:trPr>
          <w:cantSplit/>
        </w:trPr>
        <w:tc>
          <w:tcPr>
            <w:tcW w:w="2884" w:type="dxa"/>
          </w:tcPr>
          <w:p w14:paraId="42E8EE81" w14:textId="77777777" w:rsidR="00F81D7C" w:rsidRPr="007E0B31" w:rsidRDefault="00F81D7C" w:rsidP="00F81D7C">
            <w:pPr>
              <w:pStyle w:val="Arial11Bold"/>
              <w:rPr>
                <w:rFonts w:cs="Arial"/>
              </w:rPr>
            </w:pPr>
            <w:r w:rsidRPr="007E0B31">
              <w:rPr>
                <w:rFonts w:cs="Arial"/>
              </w:rPr>
              <w:t>Preface</w:t>
            </w:r>
          </w:p>
        </w:tc>
        <w:tc>
          <w:tcPr>
            <w:tcW w:w="6634" w:type="dxa"/>
          </w:tcPr>
          <w:p w14:paraId="7D129C9B" w14:textId="77777777" w:rsidR="00F81D7C" w:rsidRPr="007E0B31" w:rsidRDefault="00F81D7C" w:rsidP="00F81D7C">
            <w:pPr>
              <w:pStyle w:val="TableArial11"/>
              <w:rPr>
                <w:rFonts w:cs="Arial"/>
              </w:rPr>
            </w:pPr>
            <w:r w:rsidRPr="007E0B31">
              <w:rPr>
                <w:rFonts w:cs="Arial"/>
              </w:rPr>
              <w:t>The preface to the Grid Code (which does not form part of the Grid Code and therefore is not binding).</w:t>
            </w:r>
          </w:p>
        </w:tc>
      </w:tr>
      <w:tr w:rsidR="00F81D7C" w:rsidRPr="007E0B31" w14:paraId="1E032995" w14:textId="77777777" w:rsidTr="00C938B9">
        <w:trPr>
          <w:cantSplit/>
        </w:trPr>
        <w:tc>
          <w:tcPr>
            <w:tcW w:w="2884" w:type="dxa"/>
          </w:tcPr>
          <w:p w14:paraId="2DA81629" w14:textId="77777777" w:rsidR="00F81D7C" w:rsidRPr="007E0B31" w:rsidRDefault="00F81D7C" w:rsidP="00F81D7C">
            <w:pPr>
              <w:pStyle w:val="Arial11Bold"/>
              <w:rPr>
                <w:rFonts w:cs="Arial"/>
              </w:rPr>
            </w:pPr>
            <w:r w:rsidRPr="007E0B31">
              <w:rPr>
                <w:rFonts w:cs="Arial"/>
              </w:rPr>
              <w:t>Preliminary Notice</w:t>
            </w:r>
          </w:p>
        </w:tc>
        <w:tc>
          <w:tcPr>
            <w:tcW w:w="6634" w:type="dxa"/>
          </w:tcPr>
          <w:p w14:paraId="2466FCF6" w14:textId="4188FF36" w:rsidR="00F81D7C" w:rsidRPr="007E0B31" w:rsidRDefault="00F81D7C" w:rsidP="00F81D7C">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F81D7C" w:rsidRPr="007E0B31" w14:paraId="717ACE5D" w14:textId="77777777" w:rsidTr="00C938B9">
        <w:trPr>
          <w:cantSplit/>
        </w:trPr>
        <w:tc>
          <w:tcPr>
            <w:tcW w:w="2884" w:type="dxa"/>
          </w:tcPr>
          <w:p w14:paraId="7A5F0627" w14:textId="77777777" w:rsidR="00F81D7C" w:rsidRPr="007E0B31" w:rsidRDefault="00F81D7C" w:rsidP="00F81D7C">
            <w:pPr>
              <w:pStyle w:val="Arial11Bold"/>
              <w:rPr>
                <w:rFonts w:cs="Arial"/>
              </w:rPr>
            </w:pPr>
            <w:r w:rsidRPr="007E0B31">
              <w:rPr>
                <w:rFonts w:cs="Arial"/>
              </w:rPr>
              <w:t>Preliminary Project Planning Data</w:t>
            </w:r>
          </w:p>
        </w:tc>
        <w:tc>
          <w:tcPr>
            <w:tcW w:w="6634" w:type="dxa"/>
          </w:tcPr>
          <w:p w14:paraId="2A7BFBE2" w14:textId="77777777" w:rsidR="00F81D7C" w:rsidRPr="007E0B31" w:rsidRDefault="00F81D7C" w:rsidP="00F81D7C">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F81D7C" w:rsidRPr="007E0B31" w14:paraId="3A69BCE4" w14:textId="77777777" w:rsidTr="00C938B9">
        <w:trPr>
          <w:cantSplit/>
        </w:trPr>
        <w:tc>
          <w:tcPr>
            <w:tcW w:w="2884" w:type="dxa"/>
          </w:tcPr>
          <w:p w14:paraId="7E5AC1B9" w14:textId="77777777" w:rsidR="00F81D7C" w:rsidRPr="007E0B31" w:rsidRDefault="00F81D7C" w:rsidP="00F81D7C">
            <w:pPr>
              <w:pStyle w:val="Arial11Bold"/>
              <w:rPr>
                <w:rFonts w:cs="Arial"/>
              </w:rPr>
            </w:pPr>
            <w:r w:rsidRPr="007E0B31">
              <w:rPr>
                <w:rFonts w:cs="Arial"/>
              </w:rPr>
              <w:t>Primary Response</w:t>
            </w:r>
          </w:p>
        </w:tc>
        <w:tc>
          <w:tcPr>
            <w:tcW w:w="6634" w:type="dxa"/>
          </w:tcPr>
          <w:p w14:paraId="7AC6DF19"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F81D7C" w:rsidRPr="007E0B31" w14:paraId="2901EA52" w14:textId="77777777" w:rsidTr="00C938B9">
        <w:trPr>
          <w:cantSplit/>
        </w:trPr>
        <w:tc>
          <w:tcPr>
            <w:tcW w:w="2884" w:type="dxa"/>
          </w:tcPr>
          <w:p w14:paraId="05804595" w14:textId="77777777" w:rsidR="00F81D7C" w:rsidRPr="007E0B31" w:rsidRDefault="00F81D7C" w:rsidP="00F81D7C">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F81D7C" w:rsidRPr="007E0B31" w:rsidRDefault="00F81D7C" w:rsidP="00F81D7C">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F81D7C" w:rsidRPr="007E0B31" w14:paraId="147F892A" w14:textId="77777777" w:rsidTr="00C938B9">
        <w:trPr>
          <w:cantSplit/>
        </w:trPr>
        <w:tc>
          <w:tcPr>
            <w:tcW w:w="2884" w:type="dxa"/>
          </w:tcPr>
          <w:p w14:paraId="498708EE" w14:textId="77777777" w:rsidR="00F81D7C" w:rsidRPr="007E0B31" w:rsidRDefault="00F81D7C" w:rsidP="00F81D7C">
            <w:pPr>
              <w:pStyle w:val="Arial11Bold"/>
              <w:rPr>
                <w:rFonts w:cs="Arial"/>
              </w:rPr>
            </w:pPr>
            <w:r w:rsidRPr="007E0B31">
              <w:rPr>
                <w:rFonts w:cs="Arial"/>
              </w:rPr>
              <w:t>Programming Phase</w:t>
            </w:r>
          </w:p>
        </w:tc>
        <w:tc>
          <w:tcPr>
            <w:tcW w:w="6634" w:type="dxa"/>
          </w:tcPr>
          <w:p w14:paraId="5C6E74B1" w14:textId="77777777" w:rsidR="00F81D7C" w:rsidRPr="007E0B31" w:rsidRDefault="00F81D7C" w:rsidP="00F81D7C">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F81D7C" w:rsidRPr="007E0B31" w14:paraId="528BEDE3" w14:textId="77777777" w:rsidTr="00C938B9">
        <w:trPr>
          <w:cantSplit/>
        </w:trPr>
        <w:tc>
          <w:tcPr>
            <w:tcW w:w="2884" w:type="dxa"/>
          </w:tcPr>
          <w:p w14:paraId="7BBDC215" w14:textId="77777777" w:rsidR="00F81D7C" w:rsidRPr="007E0B31" w:rsidRDefault="00F81D7C" w:rsidP="00F81D7C">
            <w:pPr>
              <w:pStyle w:val="Arial11Bold"/>
              <w:rPr>
                <w:rFonts w:cs="Arial"/>
              </w:rPr>
            </w:pPr>
            <w:r w:rsidRPr="007E0B31">
              <w:rPr>
                <w:rFonts w:cs="Arial"/>
              </w:rPr>
              <w:t>Proposal Notice</w:t>
            </w:r>
          </w:p>
        </w:tc>
        <w:tc>
          <w:tcPr>
            <w:tcW w:w="6634" w:type="dxa"/>
          </w:tcPr>
          <w:p w14:paraId="39CB97D1" w14:textId="64B55C4F" w:rsidR="00F81D7C" w:rsidRPr="007E0B31" w:rsidRDefault="00F81D7C" w:rsidP="00F81D7C">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F81D7C" w:rsidRPr="007E0B31" w14:paraId="432EF504" w14:textId="77777777" w:rsidTr="00C938B9">
        <w:trPr>
          <w:cantSplit/>
        </w:trPr>
        <w:tc>
          <w:tcPr>
            <w:tcW w:w="2884" w:type="dxa"/>
          </w:tcPr>
          <w:p w14:paraId="5D3209CF" w14:textId="77777777" w:rsidR="00F81D7C" w:rsidRPr="007E0B31" w:rsidRDefault="00F81D7C" w:rsidP="00F81D7C">
            <w:pPr>
              <w:pStyle w:val="Arial11Bold"/>
              <w:rPr>
                <w:rFonts w:cs="Arial"/>
              </w:rPr>
            </w:pPr>
            <w:r w:rsidRPr="007E0B31">
              <w:rPr>
                <w:rFonts w:cs="Arial"/>
              </w:rPr>
              <w:t>Proposal Report</w:t>
            </w:r>
          </w:p>
        </w:tc>
        <w:tc>
          <w:tcPr>
            <w:tcW w:w="6634" w:type="dxa"/>
          </w:tcPr>
          <w:p w14:paraId="63AF3D10" w14:textId="77777777" w:rsidR="00F81D7C" w:rsidRPr="007E0B31" w:rsidRDefault="00F81D7C" w:rsidP="00F81D7C">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F81D7C" w:rsidRPr="007E0B31" w:rsidRDefault="00F81D7C" w:rsidP="00F81D7C">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F81D7C" w:rsidRPr="007E0B31" w14:paraId="6C46AF56" w14:textId="77777777" w:rsidTr="00C938B9">
        <w:trPr>
          <w:cantSplit/>
        </w:trPr>
        <w:tc>
          <w:tcPr>
            <w:tcW w:w="2884" w:type="dxa"/>
          </w:tcPr>
          <w:p w14:paraId="7B7A60CF" w14:textId="77777777" w:rsidR="00F81D7C" w:rsidRPr="007E0B31" w:rsidRDefault="00F81D7C" w:rsidP="00F81D7C">
            <w:pPr>
              <w:pStyle w:val="Arial11Bold"/>
              <w:rPr>
                <w:rFonts w:cs="Arial"/>
              </w:rPr>
            </w:pPr>
            <w:r w:rsidRPr="007E0B31">
              <w:rPr>
                <w:rFonts w:cs="Arial"/>
              </w:rPr>
              <w:t>Proposed Implementation Date</w:t>
            </w:r>
          </w:p>
        </w:tc>
        <w:tc>
          <w:tcPr>
            <w:tcW w:w="6634" w:type="dxa"/>
          </w:tcPr>
          <w:p w14:paraId="20E0D48B"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F81D7C" w:rsidRPr="007E0B31" w14:paraId="600FA7E2" w14:textId="77777777" w:rsidTr="00C938B9">
        <w:trPr>
          <w:cantSplit/>
        </w:trPr>
        <w:tc>
          <w:tcPr>
            <w:tcW w:w="2884" w:type="dxa"/>
          </w:tcPr>
          <w:p w14:paraId="2EF9FB68" w14:textId="57079F41" w:rsidR="00F81D7C" w:rsidRPr="007E0B31" w:rsidRDefault="00F81D7C" w:rsidP="00F81D7C">
            <w:pPr>
              <w:pStyle w:val="Arial11Bold"/>
              <w:rPr>
                <w:rFonts w:cs="Arial"/>
              </w:rPr>
            </w:pPr>
            <w:r w:rsidRPr="00090EF5">
              <w:rPr>
                <w:rFonts w:eastAsia="Calibri" w:cs="Arial"/>
                <w:lang w:val="en-US"/>
              </w:rPr>
              <w:t>Proposer</w:t>
            </w:r>
          </w:p>
        </w:tc>
        <w:tc>
          <w:tcPr>
            <w:tcW w:w="6634" w:type="dxa"/>
          </w:tcPr>
          <w:p w14:paraId="472E8E23" w14:textId="5A7572BA" w:rsidR="00F81D7C" w:rsidRPr="007E0B31" w:rsidRDefault="00F81D7C" w:rsidP="00F81D7C">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F81D7C" w:rsidRPr="007E0B31" w14:paraId="2FDD1EFD" w14:textId="77777777" w:rsidTr="00C938B9">
        <w:trPr>
          <w:cantSplit/>
        </w:trPr>
        <w:tc>
          <w:tcPr>
            <w:tcW w:w="2884" w:type="dxa"/>
          </w:tcPr>
          <w:p w14:paraId="6EC16416" w14:textId="77777777" w:rsidR="00F81D7C" w:rsidRPr="007E0B31" w:rsidRDefault="00F81D7C" w:rsidP="00F81D7C">
            <w:pPr>
              <w:pStyle w:val="Arial11Bold"/>
              <w:rPr>
                <w:rFonts w:cs="Arial"/>
              </w:rPr>
            </w:pPr>
            <w:r w:rsidRPr="007E0B31">
              <w:rPr>
                <w:rFonts w:cs="Arial"/>
              </w:rPr>
              <w:t>Protection</w:t>
            </w:r>
          </w:p>
        </w:tc>
        <w:tc>
          <w:tcPr>
            <w:tcW w:w="6634" w:type="dxa"/>
          </w:tcPr>
          <w:p w14:paraId="0C2984ED" w14:textId="77777777" w:rsidR="00F81D7C" w:rsidRPr="007E0B31" w:rsidRDefault="00F81D7C" w:rsidP="00F81D7C">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F81D7C" w:rsidRPr="007E0B31" w14:paraId="339E4B68" w14:textId="77777777" w:rsidTr="00C938B9">
        <w:trPr>
          <w:cantSplit/>
        </w:trPr>
        <w:tc>
          <w:tcPr>
            <w:tcW w:w="2884" w:type="dxa"/>
          </w:tcPr>
          <w:p w14:paraId="50FA8DCD" w14:textId="77777777" w:rsidR="00F81D7C" w:rsidRPr="007E0B31" w:rsidRDefault="00F81D7C" w:rsidP="00F81D7C">
            <w:pPr>
              <w:pStyle w:val="Arial11Bold"/>
              <w:rPr>
                <w:rFonts w:cs="Arial"/>
              </w:rPr>
            </w:pPr>
            <w:r w:rsidRPr="007E0B31">
              <w:rPr>
                <w:rFonts w:cs="Arial"/>
              </w:rPr>
              <w:t>Protection Apparatus</w:t>
            </w:r>
          </w:p>
        </w:tc>
        <w:tc>
          <w:tcPr>
            <w:tcW w:w="6634" w:type="dxa"/>
          </w:tcPr>
          <w:p w14:paraId="371ECCA9" w14:textId="77777777" w:rsidR="00F81D7C" w:rsidRPr="007E0B31" w:rsidRDefault="00F81D7C" w:rsidP="00F81D7C">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F81D7C" w:rsidRPr="007E0B31" w14:paraId="0D949FA8" w14:textId="77777777" w:rsidTr="00C938B9">
        <w:trPr>
          <w:cantSplit/>
        </w:trPr>
        <w:tc>
          <w:tcPr>
            <w:tcW w:w="2884" w:type="dxa"/>
          </w:tcPr>
          <w:p w14:paraId="5ABFB0B8" w14:textId="1B073C6D" w:rsidR="00F81D7C" w:rsidRPr="007E0B31" w:rsidRDefault="00F81D7C" w:rsidP="00F81D7C">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F81D7C" w:rsidRPr="007E0B31" w:rsidRDefault="00F81D7C" w:rsidP="00F81D7C">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F81D7C" w:rsidRPr="007E0B31" w14:paraId="763F95A9" w14:textId="77777777" w:rsidTr="00C938B9">
        <w:trPr>
          <w:cantSplit/>
        </w:trPr>
        <w:tc>
          <w:tcPr>
            <w:tcW w:w="2884" w:type="dxa"/>
          </w:tcPr>
          <w:p w14:paraId="3489E2F3" w14:textId="4937B4CF" w:rsidR="00F81D7C" w:rsidRPr="007E0B31" w:rsidRDefault="00F81D7C" w:rsidP="00F81D7C">
            <w:pPr>
              <w:pStyle w:val="Arial11Bold"/>
              <w:rPr>
                <w:rFonts w:cs="Arial"/>
              </w:rPr>
            </w:pPr>
            <w:r>
              <w:t>Pumped Storage Generating Unit</w:t>
            </w:r>
          </w:p>
        </w:tc>
        <w:tc>
          <w:tcPr>
            <w:tcW w:w="6634" w:type="dxa"/>
          </w:tcPr>
          <w:p w14:paraId="28D45EA5" w14:textId="78281C6F" w:rsidR="00F81D7C" w:rsidRPr="007E0B31" w:rsidRDefault="00F81D7C" w:rsidP="00F81D7C">
            <w:pPr>
              <w:pStyle w:val="TableArial11"/>
              <w:rPr>
                <w:rFonts w:cs="Arial"/>
              </w:rPr>
            </w:pPr>
            <w:r>
              <w:t xml:space="preserve">A </w:t>
            </w:r>
            <w:r w:rsidRPr="00C67361">
              <w:rPr>
                <w:b/>
              </w:rPr>
              <w:t>Generating Unit</w:t>
            </w:r>
            <w:r>
              <w:t xml:space="preserve"> at a </w:t>
            </w:r>
            <w:r w:rsidRPr="00C67361">
              <w:rPr>
                <w:b/>
              </w:rPr>
              <w:t>Pumped Storage Plant</w:t>
            </w:r>
          </w:p>
        </w:tc>
      </w:tr>
      <w:tr w:rsidR="00F81D7C" w:rsidRPr="007E0B31" w14:paraId="1F4EB396" w14:textId="77777777" w:rsidTr="00C938B9">
        <w:trPr>
          <w:cantSplit/>
        </w:trPr>
        <w:tc>
          <w:tcPr>
            <w:tcW w:w="2884" w:type="dxa"/>
          </w:tcPr>
          <w:p w14:paraId="19BDA263" w14:textId="77777777" w:rsidR="00F81D7C" w:rsidRPr="007E0B31" w:rsidRDefault="00F81D7C" w:rsidP="00F81D7C">
            <w:pPr>
              <w:pStyle w:val="Arial11Bold"/>
              <w:rPr>
                <w:rFonts w:cs="Arial"/>
              </w:rPr>
            </w:pPr>
            <w:r w:rsidRPr="007E0B31">
              <w:rPr>
                <w:rFonts w:cs="Arial"/>
              </w:rPr>
              <w:t>Pumped Storage Generator</w:t>
            </w:r>
          </w:p>
        </w:tc>
        <w:tc>
          <w:tcPr>
            <w:tcW w:w="6634" w:type="dxa"/>
          </w:tcPr>
          <w:p w14:paraId="1B0B65D7" w14:textId="77777777" w:rsidR="00F81D7C" w:rsidRPr="007E0B31" w:rsidRDefault="00F81D7C" w:rsidP="00F81D7C">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F81D7C" w:rsidRPr="007E0B31" w14:paraId="5C5DE0C2" w14:textId="77777777" w:rsidTr="00C938B9">
        <w:trPr>
          <w:cantSplit/>
        </w:trPr>
        <w:tc>
          <w:tcPr>
            <w:tcW w:w="2884" w:type="dxa"/>
          </w:tcPr>
          <w:p w14:paraId="294C4A19" w14:textId="77777777" w:rsidR="00F81D7C" w:rsidRPr="007E0B31" w:rsidRDefault="00F81D7C" w:rsidP="00F81D7C">
            <w:pPr>
              <w:pStyle w:val="Arial11Bold"/>
              <w:rPr>
                <w:rFonts w:cs="Arial"/>
              </w:rPr>
            </w:pPr>
            <w:r w:rsidRPr="007E0B31">
              <w:rPr>
                <w:rFonts w:cs="Arial"/>
              </w:rPr>
              <w:t>Pumped Storage Plant</w:t>
            </w:r>
          </w:p>
        </w:tc>
        <w:tc>
          <w:tcPr>
            <w:tcW w:w="6634" w:type="dxa"/>
          </w:tcPr>
          <w:p w14:paraId="6EC37B4B" w14:textId="3205A98B" w:rsidR="00F81D7C" w:rsidRPr="007E0B31" w:rsidRDefault="00F81D7C" w:rsidP="00F81D7C">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F81D7C" w:rsidRPr="007E0B31" w14:paraId="374B3C1B" w14:textId="77777777" w:rsidTr="00C938B9">
        <w:trPr>
          <w:cantSplit/>
        </w:trPr>
        <w:tc>
          <w:tcPr>
            <w:tcW w:w="2884" w:type="dxa"/>
          </w:tcPr>
          <w:p w14:paraId="18845DB4" w14:textId="77777777" w:rsidR="00F81D7C" w:rsidRPr="007E0B31" w:rsidRDefault="00F81D7C" w:rsidP="00F81D7C">
            <w:pPr>
              <w:pStyle w:val="Arial11Bold"/>
              <w:rPr>
                <w:rFonts w:cs="Arial"/>
              </w:rPr>
            </w:pPr>
            <w:r w:rsidRPr="007E0B31">
              <w:rPr>
                <w:rFonts w:cs="Arial"/>
              </w:rPr>
              <w:t>Pumped Storage Unit</w:t>
            </w:r>
          </w:p>
        </w:tc>
        <w:tc>
          <w:tcPr>
            <w:tcW w:w="6634" w:type="dxa"/>
          </w:tcPr>
          <w:p w14:paraId="290B7319" w14:textId="7CE3B4C0"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F81D7C" w:rsidRPr="007E0B31" w14:paraId="449CBA4A" w14:textId="77777777" w:rsidTr="00C938B9">
        <w:trPr>
          <w:cantSplit/>
        </w:trPr>
        <w:tc>
          <w:tcPr>
            <w:tcW w:w="2884" w:type="dxa"/>
          </w:tcPr>
          <w:p w14:paraId="5C4DB039" w14:textId="77777777" w:rsidR="00F81D7C" w:rsidRPr="007E0B31" w:rsidRDefault="00F81D7C" w:rsidP="00F81D7C">
            <w:pPr>
              <w:pStyle w:val="Arial11Bold"/>
              <w:rPr>
                <w:rFonts w:cs="Arial"/>
              </w:rPr>
            </w:pPr>
            <w:r w:rsidRPr="007E0B31">
              <w:rPr>
                <w:rFonts w:cs="Arial"/>
              </w:rPr>
              <w:t>Purchase Contracts</w:t>
            </w:r>
          </w:p>
        </w:tc>
        <w:tc>
          <w:tcPr>
            <w:tcW w:w="6634" w:type="dxa"/>
          </w:tcPr>
          <w:p w14:paraId="2B6E616F" w14:textId="77777777" w:rsidR="00F81D7C" w:rsidRPr="007E0B31" w:rsidRDefault="00F81D7C" w:rsidP="00F81D7C">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F81D7C" w:rsidRPr="007E0B31" w14:paraId="169C7FAB" w14:textId="77777777" w:rsidTr="00C938B9">
        <w:trPr>
          <w:cantSplit/>
        </w:trPr>
        <w:tc>
          <w:tcPr>
            <w:tcW w:w="2884" w:type="dxa"/>
          </w:tcPr>
          <w:p w14:paraId="4BA36FFD"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F81D7C" w:rsidRPr="007E0B31" w:rsidRDefault="00F81D7C" w:rsidP="00F81D7C">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F81D7C" w:rsidRPr="007E0B31" w:rsidRDefault="00F81D7C" w:rsidP="00F81D7C">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F81D7C" w:rsidRPr="007E0B31" w:rsidRDefault="00F81D7C" w:rsidP="00F81D7C">
            <w:pPr>
              <w:pStyle w:val="Level1Text"/>
              <w:tabs>
                <w:tab w:val="left" w:pos="0"/>
              </w:tabs>
              <w:ind w:left="0" w:firstLine="0"/>
              <w:rPr>
                <w:rFonts w:cs="Arial"/>
                <w:color w:val="auto"/>
              </w:rPr>
            </w:pPr>
          </w:p>
          <w:p w14:paraId="3CF8247C" w14:textId="77777777" w:rsidR="00F81D7C" w:rsidRPr="007E0B31" w:rsidDel="00FD6436" w:rsidRDefault="00F81D7C" w:rsidP="00F81D7C">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F81D7C" w:rsidRPr="007E0B31" w14:paraId="7C2E6242" w14:textId="77777777" w:rsidTr="00C938B9">
        <w:trPr>
          <w:cantSplit/>
        </w:trPr>
        <w:tc>
          <w:tcPr>
            <w:tcW w:w="2884" w:type="dxa"/>
          </w:tcPr>
          <w:p w14:paraId="68D71726" w14:textId="238986E0" w:rsidR="00F81D7C" w:rsidRPr="000B675D" w:rsidRDefault="00F81D7C" w:rsidP="00F81D7C">
            <w:pPr>
              <w:pStyle w:val="Level1Text"/>
              <w:tabs>
                <w:tab w:val="left" w:pos="0"/>
              </w:tabs>
              <w:ind w:left="0" w:firstLine="0"/>
              <w:rPr>
                <w:bCs/>
              </w:rPr>
            </w:pPr>
            <w:r w:rsidRPr="005C20E3">
              <w:rPr>
                <w:b/>
                <w:bCs/>
              </w:rPr>
              <w:t>Quick Resynchronisation Capability</w:t>
            </w:r>
          </w:p>
        </w:tc>
        <w:tc>
          <w:tcPr>
            <w:tcW w:w="6634" w:type="dxa"/>
          </w:tcPr>
          <w:p w14:paraId="1EA006B7" w14:textId="6C521691" w:rsidR="00F81D7C" w:rsidRPr="000B675D" w:rsidRDefault="00F81D7C" w:rsidP="00F81D7C">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F81D7C" w:rsidRPr="007E0B31" w14:paraId="2E8D30AC" w14:textId="77777777" w:rsidTr="00C938B9">
        <w:trPr>
          <w:cantSplit/>
        </w:trPr>
        <w:tc>
          <w:tcPr>
            <w:tcW w:w="2884" w:type="dxa"/>
          </w:tcPr>
          <w:p w14:paraId="2AB6F035" w14:textId="5D123789" w:rsidR="00F81D7C" w:rsidRPr="000B675D" w:rsidRDefault="00F81D7C" w:rsidP="00F81D7C">
            <w:pPr>
              <w:pStyle w:val="Level1Text"/>
              <w:tabs>
                <w:tab w:val="left" w:pos="0"/>
              </w:tabs>
              <w:ind w:left="0" w:firstLine="0"/>
              <w:rPr>
                <w:bCs/>
              </w:rPr>
            </w:pPr>
            <w:r w:rsidRPr="005C20E3">
              <w:rPr>
                <w:b/>
                <w:bCs/>
              </w:rPr>
              <w:t>Quick Resynchronisation Unit Test</w:t>
            </w:r>
          </w:p>
        </w:tc>
        <w:tc>
          <w:tcPr>
            <w:tcW w:w="6634" w:type="dxa"/>
          </w:tcPr>
          <w:p w14:paraId="4729ED9B" w14:textId="2438A912" w:rsidR="00F81D7C" w:rsidRPr="000B675D" w:rsidRDefault="00F81D7C" w:rsidP="00F81D7C">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Quick Resynchronisation Capability</w:t>
            </w:r>
            <w:r w:rsidRPr="00DB341C">
              <w:rPr>
                <w:rFonts w:cs="Arial"/>
              </w:rPr>
              <w:t>.</w:t>
            </w:r>
          </w:p>
        </w:tc>
      </w:tr>
      <w:tr w:rsidR="00F81D7C" w:rsidRPr="007E0B31" w14:paraId="42E6F9C6" w14:textId="77777777" w:rsidTr="00C938B9">
        <w:trPr>
          <w:cantSplit/>
        </w:trPr>
        <w:tc>
          <w:tcPr>
            <w:tcW w:w="2884" w:type="dxa"/>
          </w:tcPr>
          <w:p w14:paraId="07A05229" w14:textId="77777777" w:rsidR="00F81D7C" w:rsidRPr="007E0B31" w:rsidRDefault="00F81D7C" w:rsidP="00F81D7C">
            <w:pPr>
              <w:pStyle w:val="Arial11Bold"/>
              <w:rPr>
                <w:rFonts w:cs="Arial"/>
              </w:rPr>
            </w:pPr>
            <w:r w:rsidRPr="007E0B31">
              <w:rPr>
                <w:rFonts w:cs="Arial"/>
              </w:rPr>
              <w:t>Range CCGT Module</w:t>
            </w:r>
          </w:p>
        </w:tc>
        <w:tc>
          <w:tcPr>
            <w:tcW w:w="6634" w:type="dxa"/>
          </w:tcPr>
          <w:p w14:paraId="2C7C982E"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F81D7C" w:rsidRPr="007E0B31" w14:paraId="7556AD12" w14:textId="77777777" w:rsidTr="00C938B9">
        <w:trPr>
          <w:cantSplit/>
        </w:trPr>
        <w:tc>
          <w:tcPr>
            <w:tcW w:w="2884" w:type="dxa"/>
          </w:tcPr>
          <w:p w14:paraId="3208EB56" w14:textId="77777777" w:rsidR="00F81D7C" w:rsidRPr="007E0B31" w:rsidRDefault="00F81D7C" w:rsidP="00F81D7C">
            <w:pPr>
              <w:pStyle w:val="Arial11Bold"/>
              <w:rPr>
                <w:rFonts w:cs="Arial"/>
              </w:rPr>
            </w:pPr>
            <w:r w:rsidRPr="007E0B31">
              <w:rPr>
                <w:rFonts w:cs="Arial"/>
              </w:rPr>
              <w:t>Rated Field Voltage</w:t>
            </w:r>
          </w:p>
        </w:tc>
        <w:tc>
          <w:tcPr>
            <w:tcW w:w="6634" w:type="dxa"/>
          </w:tcPr>
          <w:p w14:paraId="1B3903E2" w14:textId="26BE47F5" w:rsidR="00F81D7C" w:rsidRPr="007E0B31" w:rsidRDefault="00F81D7C" w:rsidP="00F81D7C">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51D42A6E" w14:textId="77777777" w:rsidTr="00C938B9">
        <w:trPr>
          <w:cantSplit/>
        </w:trPr>
        <w:tc>
          <w:tcPr>
            <w:tcW w:w="2884" w:type="dxa"/>
          </w:tcPr>
          <w:p w14:paraId="193A7FAE" w14:textId="77777777" w:rsidR="00F81D7C" w:rsidRPr="007E0B31" w:rsidRDefault="00F81D7C" w:rsidP="00F81D7C">
            <w:pPr>
              <w:pStyle w:val="Arial11Bold"/>
              <w:rPr>
                <w:rFonts w:cs="Arial"/>
              </w:rPr>
            </w:pPr>
            <w:r w:rsidRPr="007E0B31">
              <w:rPr>
                <w:rFonts w:cs="Arial"/>
              </w:rPr>
              <w:t>Rated MW</w:t>
            </w:r>
          </w:p>
        </w:tc>
        <w:tc>
          <w:tcPr>
            <w:tcW w:w="6634" w:type="dxa"/>
          </w:tcPr>
          <w:p w14:paraId="7440FEAA" w14:textId="5AE0AD7F" w:rsidR="00F81D7C" w:rsidRPr="007E0B31" w:rsidRDefault="00F81D7C" w:rsidP="00F81D7C">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F81D7C" w:rsidRDefault="00F81D7C" w:rsidP="00F81D7C">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F81D7C" w:rsidRDefault="00F81D7C" w:rsidP="00F81D7C">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F81D7C" w:rsidRDefault="00F81D7C" w:rsidP="00F81D7C">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F81D7C" w:rsidRPr="007E0B31" w:rsidRDefault="00F81D7C" w:rsidP="00F81D7C">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F81D7C" w:rsidRPr="007E0B31" w14:paraId="273F78B3" w14:textId="77777777" w:rsidTr="00C938B9">
        <w:trPr>
          <w:cantSplit/>
        </w:trPr>
        <w:tc>
          <w:tcPr>
            <w:tcW w:w="2884" w:type="dxa"/>
          </w:tcPr>
          <w:p w14:paraId="536CA4E9" w14:textId="77777777" w:rsidR="00F81D7C" w:rsidRPr="007E0B31" w:rsidRDefault="00F81D7C" w:rsidP="00F81D7C">
            <w:pPr>
              <w:pStyle w:val="Arial11Bold"/>
              <w:rPr>
                <w:rFonts w:cs="Arial"/>
              </w:rPr>
            </w:pPr>
            <w:r w:rsidRPr="007E0B31">
              <w:rPr>
                <w:rFonts w:cs="Arial"/>
              </w:rPr>
              <w:t>Reactive Despatch Instruction</w:t>
            </w:r>
          </w:p>
        </w:tc>
        <w:tc>
          <w:tcPr>
            <w:tcW w:w="6634" w:type="dxa"/>
          </w:tcPr>
          <w:p w14:paraId="09FF6E84"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109CC66C" w14:textId="77777777" w:rsidTr="00C938B9">
        <w:trPr>
          <w:cantSplit/>
        </w:trPr>
        <w:tc>
          <w:tcPr>
            <w:tcW w:w="2884" w:type="dxa"/>
          </w:tcPr>
          <w:p w14:paraId="49062E17" w14:textId="77777777" w:rsidR="00F81D7C" w:rsidRPr="007E0B31" w:rsidRDefault="00F81D7C" w:rsidP="00F81D7C">
            <w:pPr>
              <w:pStyle w:val="Arial11Bold"/>
              <w:rPr>
                <w:rFonts w:cs="Arial"/>
              </w:rPr>
            </w:pPr>
            <w:r w:rsidRPr="007E0B31">
              <w:rPr>
                <w:rFonts w:cs="Arial"/>
              </w:rPr>
              <w:t>Reactive Despatch Network Restriction</w:t>
            </w:r>
          </w:p>
        </w:tc>
        <w:tc>
          <w:tcPr>
            <w:tcW w:w="6634" w:type="dxa"/>
          </w:tcPr>
          <w:p w14:paraId="0D22F1A4" w14:textId="6CDB39AC" w:rsidR="00F81D7C" w:rsidRPr="007E0B31" w:rsidRDefault="00F81D7C" w:rsidP="00F81D7C">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F81D7C" w:rsidRPr="0079139F" w14:paraId="41F1D243" w14:textId="77777777" w:rsidTr="00C938B9">
        <w:trPr>
          <w:cantSplit/>
        </w:trPr>
        <w:tc>
          <w:tcPr>
            <w:tcW w:w="2884" w:type="dxa"/>
          </w:tcPr>
          <w:p w14:paraId="09E990EB" w14:textId="53E66CB7" w:rsidR="00F81D7C" w:rsidRPr="0079139F" w:rsidRDefault="00F81D7C" w:rsidP="00F81D7C">
            <w:pPr>
              <w:pStyle w:val="Arial11Bold"/>
              <w:rPr>
                <w:rFonts w:cs="Arial"/>
              </w:rPr>
            </w:pPr>
            <w:r>
              <w:rPr>
                <w:rFonts w:cs="Arial"/>
              </w:rPr>
              <w:t>Reactive Despatch to Zero Mvar Network Restriction</w:t>
            </w:r>
          </w:p>
        </w:tc>
        <w:tc>
          <w:tcPr>
            <w:tcW w:w="6634" w:type="dxa"/>
          </w:tcPr>
          <w:p w14:paraId="606947BC" w14:textId="0AF66AB6" w:rsidR="00F81D7C" w:rsidRPr="0079139F" w:rsidRDefault="00F81D7C" w:rsidP="00F81D7C">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F81D7C" w:rsidRPr="007E0B31" w14:paraId="46314AF8" w14:textId="77777777" w:rsidTr="00C938B9">
        <w:trPr>
          <w:cantSplit/>
        </w:trPr>
        <w:tc>
          <w:tcPr>
            <w:tcW w:w="2884" w:type="dxa"/>
          </w:tcPr>
          <w:p w14:paraId="6974C64B" w14:textId="77777777" w:rsidR="00F81D7C" w:rsidRPr="007E0B31" w:rsidRDefault="00F81D7C" w:rsidP="00F81D7C">
            <w:pPr>
              <w:pStyle w:val="Arial11Bold"/>
              <w:rPr>
                <w:rFonts w:cs="Arial"/>
              </w:rPr>
            </w:pPr>
            <w:r w:rsidRPr="007E0B31">
              <w:rPr>
                <w:rFonts w:cs="Arial"/>
              </w:rPr>
              <w:t>Reactive Energy</w:t>
            </w:r>
          </w:p>
        </w:tc>
        <w:tc>
          <w:tcPr>
            <w:tcW w:w="6634" w:type="dxa"/>
          </w:tcPr>
          <w:p w14:paraId="3FE819C4" w14:textId="77777777" w:rsidR="00F81D7C" w:rsidRPr="007E0B31" w:rsidRDefault="00F81D7C" w:rsidP="00F81D7C">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F81D7C" w:rsidRPr="007E0B31" w14:paraId="4C6A9206" w14:textId="77777777" w:rsidTr="00C938B9">
        <w:trPr>
          <w:cantSplit/>
        </w:trPr>
        <w:tc>
          <w:tcPr>
            <w:tcW w:w="2884" w:type="dxa"/>
          </w:tcPr>
          <w:p w14:paraId="6C15F2F8" w14:textId="77777777" w:rsidR="00F81D7C" w:rsidRPr="007E0B31" w:rsidRDefault="00F81D7C" w:rsidP="00F81D7C">
            <w:pPr>
              <w:pStyle w:val="Arial11Bold"/>
              <w:rPr>
                <w:rFonts w:cs="Arial"/>
              </w:rPr>
            </w:pPr>
            <w:r w:rsidRPr="007E0B31">
              <w:rPr>
                <w:rFonts w:cs="Arial"/>
              </w:rPr>
              <w:t>Reactive Power</w:t>
            </w:r>
          </w:p>
        </w:tc>
        <w:tc>
          <w:tcPr>
            <w:tcW w:w="6634" w:type="dxa"/>
          </w:tcPr>
          <w:p w14:paraId="2116FCFF" w14:textId="77777777" w:rsidR="00F81D7C" w:rsidRPr="007E0B31" w:rsidRDefault="00F81D7C" w:rsidP="00F81D7C">
            <w:pPr>
              <w:pStyle w:val="TableArial11"/>
              <w:rPr>
                <w:rFonts w:cs="Arial"/>
              </w:rPr>
            </w:pPr>
            <w:r w:rsidRPr="007E0B31">
              <w:rPr>
                <w:rFonts w:cs="Arial"/>
              </w:rPr>
              <w:t>The product of voltage and current and the sine of the phase angle between them measured in units of voltamperes reactive and standard multiples thereof, ie:</w:t>
            </w:r>
          </w:p>
          <w:p w14:paraId="09F48181" w14:textId="77777777" w:rsidR="00F81D7C" w:rsidRPr="007E0B31" w:rsidRDefault="00F81D7C" w:rsidP="00F81D7C">
            <w:pPr>
              <w:pStyle w:val="TableArial11"/>
              <w:rPr>
                <w:rFonts w:cs="Arial"/>
              </w:rPr>
            </w:pPr>
            <w:r w:rsidRPr="007E0B31">
              <w:rPr>
                <w:rFonts w:cs="Arial"/>
              </w:rPr>
              <w:t>1000 VAr = 1 kVAr</w:t>
            </w:r>
          </w:p>
          <w:p w14:paraId="0418F48E" w14:textId="31407A1D" w:rsidR="00F81D7C" w:rsidRPr="007E0B31" w:rsidRDefault="00F81D7C" w:rsidP="00F81D7C">
            <w:pPr>
              <w:pStyle w:val="TableArial11"/>
              <w:rPr>
                <w:rFonts w:cs="Arial"/>
              </w:rPr>
            </w:pPr>
            <w:r w:rsidRPr="007E0B31">
              <w:rPr>
                <w:rFonts w:cs="Arial"/>
              </w:rPr>
              <w:t xml:space="preserve">1000 kVAr = 1 </w:t>
            </w:r>
            <w:r w:rsidRPr="0079139F">
              <w:rPr>
                <w:rFonts w:cs="Arial"/>
              </w:rPr>
              <w:t>MVAr</w:t>
            </w:r>
          </w:p>
        </w:tc>
      </w:tr>
      <w:tr w:rsidR="00F81D7C" w:rsidRPr="007E0B31" w14:paraId="3CD853A2" w14:textId="77777777" w:rsidTr="00C938B9">
        <w:trPr>
          <w:cantSplit/>
        </w:trPr>
        <w:tc>
          <w:tcPr>
            <w:tcW w:w="2884" w:type="dxa"/>
          </w:tcPr>
          <w:p w14:paraId="2F70D0FD" w14:textId="77777777" w:rsidR="00F81D7C" w:rsidRPr="007E0B31" w:rsidRDefault="00F81D7C" w:rsidP="00F81D7C">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F81D7C" w:rsidRPr="007E0B31" w:rsidRDefault="00F81D7C" w:rsidP="00F81D7C">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F81D7C" w:rsidRPr="007E0B31" w14:paraId="0FE2CCF3" w14:textId="77777777" w:rsidTr="00C938B9">
        <w:trPr>
          <w:cantSplit/>
        </w:trPr>
        <w:tc>
          <w:tcPr>
            <w:tcW w:w="2884" w:type="dxa"/>
          </w:tcPr>
          <w:p w14:paraId="4CA01335" w14:textId="11F1E4DD" w:rsidR="00F81D7C" w:rsidRPr="007E0B31" w:rsidRDefault="00F81D7C" w:rsidP="00F81D7C">
            <w:pPr>
              <w:pStyle w:val="Arial11Bold"/>
              <w:rPr>
                <w:rFonts w:cs="Arial"/>
              </w:rPr>
            </w:pPr>
            <w:r>
              <w:t>Regenerative Braking</w:t>
            </w:r>
          </w:p>
        </w:tc>
        <w:tc>
          <w:tcPr>
            <w:tcW w:w="6634" w:type="dxa"/>
          </w:tcPr>
          <w:p w14:paraId="340DC8F2" w14:textId="18ACDBC8" w:rsidR="00F81D7C" w:rsidRPr="007E0B31" w:rsidRDefault="00F81D7C" w:rsidP="00F81D7C">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F81D7C" w:rsidRPr="007E0B31" w14:paraId="02810D1E" w14:textId="77777777" w:rsidTr="00C938B9">
        <w:trPr>
          <w:cantSplit/>
        </w:trPr>
        <w:tc>
          <w:tcPr>
            <w:tcW w:w="2884" w:type="dxa"/>
          </w:tcPr>
          <w:p w14:paraId="520D388E" w14:textId="77777777" w:rsidR="00F81D7C" w:rsidRPr="007E0B31" w:rsidRDefault="00F81D7C" w:rsidP="00F81D7C">
            <w:pPr>
              <w:pStyle w:val="Arial11Bold"/>
              <w:rPr>
                <w:rFonts w:cs="Arial"/>
              </w:rPr>
            </w:pPr>
            <w:r w:rsidRPr="007E0B31">
              <w:rPr>
                <w:rFonts w:cs="Arial"/>
              </w:rPr>
              <w:t>Registered Capacity</w:t>
            </w:r>
          </w:p>
        </w:tc>
        <w:tc>
          <w:tcPr>
            <w:tcW w:w="6634" w:type="dxa"/>
          </w:tcPr>
          <w:p w14:paraId="603F7D1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F81D7C" w:rsidRDefault="00F81D7C" w:rsidP="00F81D7C">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F81D7C" w:rsidRPr="007E0B31" w:rsidRDefault="00F81D7C" w:rsidP="00F81D7C">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F81D7C" w:rsidRPr="007E0B31" w14:paraId="28E3B2E3" w14:textId="77777777" w:rsidTr="00C938B9">
        <w:trPr>
          <w:cantSplit/>
        </w:trPr>
        <w:tc>
          <w:tcPr>
            <w:tcW w:w="2884" w:type="dxa"/>
          </w:tcPr>
          <w:p w14:paraId="2BE0DBDE" w14:textId="77777777" w:rsidR="00F81D7C" w:rsidRPr="007E0B31" w:rsidRDefault="00F81D7C" w:rsidP="00F81D7C">
            <w:pPr>
              <w:pStyle w:val="Arial11Bold"/>
              <w:rPr>
                <w:rFonts w:cs="Arial"/>
              </w:rPr>
            </w:pPr>
            <w:r w:rsidRPr="007E0B31">
              <w:rPr>
                <w:rFonts w:cs="Arial"/>
              </w:rPr>
              <w:t>Registered Data</w:t>
            </w:r>
          </w:p>
        </w:tc>
        <w:tc>
          <w:tcPr>
            <w:tcW w:w="6634" w:type="dxa"/>
          </w:tcPr>
          <w:p w14:paraId="6C5F8E51"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F81D7C" w:rsidRPr="007E0B31" w14:paraId="6D4F3B34" w14:textId="77777777" w:rsidTr="00C938B9">
        <w:trPr>
          <w:cantSplit/>
        </w:trPr>
        <w:tc>
          <w:tcPr>
            <w:tcW w:w="2884" w:type="dxa"/>
          </w:tcPr>
          <w:p w14:paraId="425272E0" w14:textId="77777777" w:rsidR="00F81D7C" w:rsidRPr="007E0B31" w:rsidRDefault="00F81D7C" w:rsidP="00F81D7C">
            <w:pPr>
              <w:pStyle w:val="Arial11Bold"/>
              <w:rPr>
                <w:rFonts w:cs="Arial"/>
              </w:rPr>
            </w:pPr>
            <w:r w:rsidRPr="007E0B31">
              <w:rPr>
                <w:rFonts w:cs="Arial"/>
              </w:rPr>
              <w:t>Registered Import Capability</w:t>
            </w:r>
          </w:p>
        </w:tc>
        <w:tc>
          <w:tcPr>
            <w:tcW w:w="6634" w:type="dxa"/>
          </w:tcPr>
          <w:p w14:paraId="700DCEFE" w14:textId="77777777" w:rsidR="00F81D7C" w:rsidRPr="007E0B31" w:rsidRDefault="00F81D7C" w:rsidP="00F81D7C">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F81D7C" w:rsidRDefault="00F81D7C" w:rsidP="00F81D7C">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F81D7C" w:rsidRPr="007E0B31" w:rsidRDefault="00F81D7C" w:rsidP="00F81D7C">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F81D7C" w:rsidRPr="007E0B31" w14:paraId="2F4B1BA2" w14:textId="77777777" w:rsidTr="00C938B9">
        <w:trPr>
          <w:cantSplit/>
        </w:trPr>
        <w:tc>
          <w:tcPr>
            <w:tcW w:w="2884" w:type="dxa"/>
          </w:tcPr>
          <w:p w14:paraId="139F3CB8" w14:textId="77777777" w:rsidR="00F81D7C" w:rsidRPr="007E0B31" w:rsidRDefault="00F81D7C" w:rsidP="00F81D7C">
            <w:pPr>
              <w:pStyle w:val="Arial11Bold"/>
              <w:rPr>
                <w:rFonts w:cs="Arial"/>
              </w:rPr>
            </w:pPr>
            <w:r w:rsidRPr="007E0B31">
              <w:rPr>
                <w:rFonts w:cs="Arial"/>
              </w:rPr>
              <w:t>Regulations</w:t>
            </w:r>
          </w:p>
        </w:tc>
        <w:tc>
          <w:tcPr>
            <w:tcW w:w="6634" w:type="dxa"/>
          </w:tcPr>
          <w:p w14:paraId="5EE91803" w14:textId="77777777" w:rsidR="00F81D7C" w:rsidRPr="007E0B31" w:rsidRDefault="00F81D7C" w:rsidP="00F81D7C">
            <w:pPr>
              <w:pStyle w:val="TableArial11"/>
              <w:rPr>
                <w:rFonts w:cs="Arial"/>
              </w:rPr>
            </w:pPr>
            <w:r w:rsidRPr="007E0B31">
              <w:rPr>
                <w:rFonts w:cs="Arial"/>
              </w:rPr>
              <w:t>The Utilities Contracts Regulations 1996, as amended from time to time.</w:t>
            </w:r>
          </w:p>
        </w:tc>
      </w:tr>
      <w:tr w:rsidR="00F81D7C" w:rsidRPr="00DE788D" w14:paraId="2B2A16BA" w14:textId="77777777" w:rsidTr="00C938B9">
        <w:trPr>
          <w:cantSplit/>
        </w:trPr>
        <w:tc>
          <w:tcPr>
            <w:tcW w:w="2884" w:type="dxa"/>
          </w:tcPr>
          <w:p w14:paraId="07E0207E" w14:textId="00F1704F" w:rsidR="00F81D7C" w:rsidRPr="00845BD2" w:rsidRDefault="00F81D7C" w:rsidP="00F81D7C">
            <w:pPr>
              <w:pStyle w:val="Arial11Bold"/>
              <w:rPr>
                <w:rFonts w:cs="Arial"/>
              </w:rPr>
            </w:pPr>
            <w:r w:rsidRPr="00845BD2">
              <w:rPr>
                <w:rFonts w:cs="Arial"/>
                <w:snapToGrid/>
                <w:lang w:val="x-none" w:eastAsia="en-GB"/>
              </w:rPr>
              <w:t>Regulated Sections</w:t>
            </w:r>
          </w:p>
        </w:tc>
        <w:tc>
          <w:tcPr>
            <w:tcW w:w="6634" w:type="dxa"/>
          </w:tcPr>
          <w:p w14:paraId="198AE7F5" w14:textId="77777777" w:rsidR="00F81D7C" w:rsidRPr="00845BD2" w:rsidRDefault="00F81D7C" w:rsidP="00F81D7C">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F81D7C" w:rsidRPr="00845BD2" w:rsidRDefault="00F81D7C" w:rsidP="00F81D7C">
            <w:pPr>
              <w:widowControl/>
              <w:autoSpaceDE w:val="0"/>
              <w:autoSpaceDN w:val="0"/>
              <w:adjustRightInd w:val="0"/>
              <w:snapToGrid w:val="0"/>
              <w:rPr>
                <w:rFonts w:cs="Arial"/>
              </w:rPr>
            </w:pPr>
          </w:p>
        </w:tc>
      </w:tr>
      <w:tr w:rsidR="00F81D7C" w:rsidRPr="00DE788D" w14:paraId="7DFB31AF" w14:textId="77777777" w:rsidTr="00C938B9">
        <w:trPr>
          <w:cantSplit/>
        </w:trPr>
        <w:tc>
          <w:tcPr>
            <w:tcW w:w="2884" w:type="dxa"/>
          </w:tcPr>
          <w:p w14:paraId="6F6FE8F2" w14:textId="77777777" w:rsidR="00F81D7C" w:rsidRPr="00DE788D" w:rsidRDefault="00F81D7C" w:rsidP="00F81D7C">
            <w:pPr>
              <w:pStyle w:val="Arial11Bold"/>
              <w:rPr>
                <w:rFonts w:cs="Arial"/>
              </w:rPr>
            </w:pPr>
            <w:r w:rsidRPr="00DE788D">
              <w:rPr>
                <w:rFonts w:cs="Arial"/>
              </w:rPr>
              <w:t>Reheater Time Constant</w:t>
            </w:r>
          </w:p>
        </w:tc>
        <w:tc>
          <w:tcPr>
            <w:tcW w:w="6634" w:type="dxa"/>
          </w:tcPr>
          <w:p w14:paraId="3348769D" w14:textId="77777777" w:rsidR="00F81D7C" w:rsidRPr="00DE788D" w:rsidRDefault="00F81D7C" w:rsidP="00F81D7C">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F81D7C" w:rsidRPr="007E0B31" w14:paraId="23631208" w14:textId="77777777" w:rsidTr="00C938B9">
        <w:trPr>
          <w:cantSplit/>
        </w:trPr>
        <w:tc>
          <w:tcPr>
            <w:tcW w:w="2884" w:type="dxa"/>
          </w:tcPr>
          <w:p w14:paraId="28ADFFCF" w14:textId="77777777" w:rsidR="00F81D7C" w:rsidRPr="007E0B31" w:rsidRDefault="00F81D7C" w:rsidP="00F81D7C">
            <w:pPr>
              <w:pStyle w:val="Arial11Bold"/>
              <w:rPr>
                <w:rFonts w:cs="Arial"/>
              </w:rPr>
            </w:pPr>
            <w:r w:rsidRPr="007E0B31">
              <w:rPr>
                <w:rFonts w:cs="Arial"/>
              </w:rPr>
              <w:t>Rejected Grid Code Modification Proposal</w:t>
            </w:r>
          </w:p>
        </w:tc>
        <w:tc>
          <w:tcPr>
            <w:tcW w:w="6634" w:type="dxa"/>
          </w:tcPr>
          <w:p w14:paraId="363B7E25" w14:textId="0CABE5AF" w:rsidR="00F81D7C" w:rsidRPr="007E0B31" w:rsidRDefault="7D9A43F1" w:rsidP="00F81D7C">
            <w:pPr>
              <w:pStyle w:val="TableArial11"/>
              <w:rPr>
                <w:rFonts w:cs="Arial"/>
              </w:rPr>
            </w:pPr>
            <w:r w:rsidRPr="329F1AB0">
              <w:rPr>
                <w:rFonts w:cs="Arial"/>
              </w:rPr>
              <w:t xml:space="preserve">A </w:t>
            </w:r>
            <w:r w:rsidRPr="329F1AB0">
              <w:rPr>
                <w:rFonts w:cs="Arial"/>
                <w:b/>
                <w:bCs/>
              </w:rPr>
              <w:t>Grid Code Modification Proposal</w:t>
            </w:r>
            <w:r w:rsidRPr="329F1AB0">
              <w:rPr>
                <w:rFonts w:cs="Arial"/>
              </w:rPr>
              <w:t xml:space="preserve"> in respect of which the </w:t>
            </w:r>
            <w:r w:rsidRPr="329F1AB0">
              <w:rPr>
                <w:rFonts w:cs="Arial"/>
                <w:b/>
                <w:bCs/>
              </w:rPr>
              <w:t>Authority</w:t>
            </w:r>
            <w:r w:rsidRPr="329F1AB0">
              <w:rPr>
                <w:rFonts w:cs="Arial"/>
              </w:rPr>
              <w:t xml:space="preserve"> has decided not to direct </w:t>
            </w:r>
            <w:r w:rsidRPr="329F1AB0">
              <w:rPr>
                <w:rFonts w:cs="Arial"/>
                <w:b/>
                <w:bCs/>
              </w:rPr>
              <w:t>The Company</w:t>
            </w:r>
            <w:r w:rsidRPr="329F1AB0">
              <w:rPr>
                <w:rFonts w:cs="Arial"/>
              </w:rPr>
              <w:t xml:space="preserve"> to modify the </w:t>
            </w:r>
            <w:r w:rsidRPr="329F1AB0">
              <w:rPr>
                <w:rFonts w:cs="Arial"/>
                <w:b/>
                <w:bCs/>
              </w:rPr>
              <w:t>Grid Code</w:t>
            </w:r>
            <w:r w:rsidRPr="329F1AB0">
              <w:rPr>
                <w:rFonts w:cs="Arial"/>
              </w:rPr>
              <w:t xml:space="preserve"> pursuant to </w:t>
            </w:r>
            <w:r w:rsidR="0F05E3C6" w:rsidRPr="004E64E8">
              <w:rPr>
                <w:rFonts w:cs="Arial"/>
              </w:rPr>
              <w:t xml:space="preserve">the </w:t>
            </w:r>
            <w:r w:rsidR="0F05E3C6" w:rsidRPr="329F1AB0">
              <w:rPr>
                <w:rFonts w:cs="Arial"/>
                <w:b/>
                <w:bCs/>
              </w:rPr>
              <w:t>ESO</w:t>
            </w:r>
            <w:r w:rsidRPr="329F1AB0">
              <w:rPr>
                <w:rFonts w:cs="Arial"/>
                <w:b/>
                <w:bCs/>
              </w:rPr>
              <w:t xml:space="preserve"> Licence</w:t>
            </w:r>
            <w:r w:rsidRPr="329F1AB0">
              <w:rPr>
                <w:rFonts w:cs="Arial"/>
              </w:rPr>
              <w:t xml:space="preserve"> in the manner set out herein or, in the case of a </w:t>
            </w:r>
            <w:r w:rsidRPr="329F1AB0">
              <w:rPr>
                <w:rFonts w:cs="Arial"/>
                <w:b/>
                <w:bCs/>
              </w:rPr>
              <w:t>Grid Code Self Governance Proposals</w:t>
            </w:r>
            <w:r w:rsidRPr="329F1AB0">
              <w:rPr>
                <w:rFonts w:cs="Arial"/>
              </w:rPr>
              <w:t xml:space="preserve">, in respect of which the </w:t>
            </w:r>
            <w:r w:rsidRPr="329F1AB0">
              <w:rPr>
                <w:rFonts w:cs="Arial"/>
                <w:b/>
                <w:bCs/>
              </w:rPr>
              <w:t xml:space="preserve">Grid Code Review Panel </w:t>
            </w:r>
            <w:r w:rsidRPr="329F1AB0">
              <w:rPr>
                <w:rFonts w:cs="Arial"/>
              </w:rPr>
              <w:t>has voted not to approve.</w:t>
            </w:r>
          </w:p>
        </w:tc>
      </w:tr>
      <w:tr w:rsidR="00F81D7C" w:rsidRPr="007E0B31" w14:paraId="35CFBFAD" w14:textId="77777777" w:rsidTr="00C938B9">
        <w:trPr>
          <w:cantSplit/>
        </w:trPr>
        <w:tc>
          <w:tcPr>
            <w:tcW w:w="2884" w:type="dxa"/>
          </w:tcPr>
          <w:p w14:paraId="2AB7866A" w14:textId="77777777" w:rsidR="00F81D7C" w:rsidRPr="007E0B31" w:rsidRDefault="00F81D7C" w:rsidP="00F81D7C">
            <w:pPr>
              <w:pStyle w:val="Arial11Bold"/>
              <w:rPr>
                <w:rFonts w:cs="Arial"/>
              </w:rPr>
            </w:pPr>
            <w:r w:rsidRPr="007E0B31">
              <w:rPr>
                <w:rFonts w:cs="Arial"/>
              </w:rPr>
              <w:t>Related Person</w:t>
            </w:r>
          </w:p>
        </w:tc>
        <w:tc>
          <w:tcPr>
            <w:tcW w:w="6634" w:type="dxa"/>
          </w:tcPr>
          <w:p w14:paraId="5DAC4B40" w14:textId="088FFBC5" w:rsidR="00F81D7C" w:rsidRPr="007E0B31" w:rsidRDefault="00F81D7C" w:rsidP="00F81D7C">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F81D7C" w:rsidRPr="007E0B31" w14:paraId="09C3CE4E" w14:textId="77777777" w:rsidTr="00C938B9">
        <w:trPr>
          <w:cantSplit/>
        </w:trPr>
        <w:tc>
          <w:tcPr>
            <w:tcW w:w="2884" w:type="dxa"/>
          </w:tcPr>
          <w:p w14:paraId="7DF91920" w14:textId="77777777" w:rsidR="00F81D7C" w:rsidRPr="007E0B31" w:rsidRDefault="00F81D7C" w:rsidP="00F81D7C">
            <w:pPr>
              <w:pStyle w:val="Arial11Bold"/>
              <w:rPr>
                <w:rFonts w:cs="Arial"/>
              </w:rPr>
            </w:pPr>
            <w:r w:rsidRPr="007E0B31">
              <w:rPr>
                <w:rFonts w:cs="Arial"/>
              </w:rPr>
              <w:t>Relevant E&amp;W Transmission Licensee</w:t>
            </w:r>
          </w:p>
        </w:tc>
        <w:tc>
          <w:tcPr>
            <w:tcW w:w="6634" w:type="dxa"/>
          </w:tcPr>
          <w:p w14:paraId="5845D330" w14:textId="29A6343A" w:rsidR="00F81D7C" w:rsidRPr="007E0B31" w:rsidRDefault="00F81D7C" w:rsidP="00F81D7C">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F81D7C" w:rsidRPr="007E0B31" w14:paraId="00495AD3" w14:textId="77777777" w:rsidTr="00C938B9">
        <w:trPr>
          <w:cantSplit/>
        </w:trPr>
        <w:tc>
          <w:tcPr>
            <w:tcW w:w="2884" w:type="dxa"/>
          </w:tcPr>
          <w:p w14:paraId="37CE2F19" w14:textId="77777777" w:rsidR="00F81D7C" w:rsidRPr="007E0B31" w:rsidRDefault="00F81D7C" w:rsidP="00F81D7C">
            <w:pPr>
              <w:pStyle w:val="Arial11Bold"/>
              <w:rPr>
                <w:rFonts w:cs="Arial"/>
              </w:rPr>
            </w:pPr>
            <w:r w:rsidRPr="007E0B31">
              <w:rPr>
                <w:rFonts w:cs="Arial"/>
              </w:rPr>
              <w:t>Relevant Party</w:t>
            </w:r>
          </w:p>
        </w:tc>
        <w:tc>
          <w:tcPr>
            <w:tcW w:w="6634" w:type="dxa"/>
          </w:tcPr>
          <w:p w14:paraId="7BF1A4B9" w14:textId="77777777" w:rsidR="00F81D7C" w:rsidRPr="007E0B31" w:rsidRDefault="00F81D7C" w:rsidP="00F81D7C">
            <w:pPr>
              <w:pStyle w:val="TableArial11"/>
              <w:rPr>
                <w:rFonts w:cs="Arial"/>
              </w:rPr>
            </w:pPr>
            <w:r w:rsidRPr="007E0B31">
              <w:rPr>
                <w:rFonts w:cs="Arial"/>
              </w:rPr>
              <w:t>Has the meaning given in GR15.10(a).</w:t>
            </w:r>
          </w:p>
        </w:tc>
      </w:tr>
      <w:tr w:rsidR="00F81D7C" w:rsidRPr="007E0B31" w14:paraId="0089BD19" w14:textId="77777777" w:rsidTr="00C938B9">
        <w:trPr>
          <w:cantSplit/>
        </w:trPr>
        <w:tc>
          <w:tcPr>
            <w:tcW w:w="2884" w:type="dxa"/>
          </w:tcPr>
          <w:p w14:paraId="192E0FD2" w14:textId="77777777" w:rsidR="00F81D7C" w:rsidRPr="007E0B31" w:rsidRDefault="00F81D7C" w:rsidP="00F81D7C">
            <w:pPr>
              <w:pStyle w:val="Arial11Bold"/>
              <w:rPr>
                <w:rFonts w:cs="Arial"/>
              </w:rPr>
            </w:pPr>
            <w:r w:rsidRPr="007E0B31">
              <w:rPr>
                <w:rFonts w:cs="Arial"/>
              </w:rPr>
              <w:t>Relevant Scottish Transmission Licensee</w:t>
            </w:r>
          </w:p>
        </w:tc>
        <w:tc>
          <w:tcPr>
            <w:tcW w:w="6634" w:type="dxa"/>
          </w:tcPr>
          <w:p w14:paraId="1721A37D" w14:textId="77777777" w:rsidR="00F81D7C" w:rsidRPr="007E0B31" w:rsidRDefault="00F81D7C" w:rsidP="00F81D7C">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F81D7C" w:rsidRPr="007E0B31" w14:paraId="1E25E753" w14:textId="77777777" w:rsidTr="00C938B9">
        <w:trPr>
          <w:cantSplit/>
        </w:trPr>
        <w:tc>
          <w:tcPr>
            <w:tcW w:w="2884" w:type="dxa"/>
          </w:tcPr>
          <w:p w14:paraId="3F282714" w14:textId="77777777" w:rsidR="00F81D7C" w:rsidRPr="007E0B31" w:rsidRDefault="00F81D7C" w:rsidP="00F81D7C">
            <w:pPr>
              <w:pStyle w:val="Arial11Bold"/>
              <w:rPr>
                <w:rFonts w:cs="Arial"/>
              </w:rPr>
            </w:pPr>
            <w:r w:rsidRPr="007E0B31">
              <w:rPr>
                <w:rFonts w:cs="Arial"/>
              </w:rPr>
              <w:t>Relevant Transmission Licensee</w:t>
            </w:r>
          </w:p>
        </w:tc>
        <w:tc>
          <w:tcPr>
            <w:tcW w:w="6634" w:type="dxa"/>
          </w:tcPr>
          <w:p w14:paraId="027002BE" w14:textId="766B658F" w:rsidR="00F81D7C" w:rsidRPr="007E0B31" w:rsidRDefault="00F81D7C" w:rsidP="00F81D7C">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F81D7C" w:rsidRPr="007E0B31" w14:paraId="2C38A6A1" w14:textId="77777777" w:rsidTr="00C938B9">
        <w:trPr>
          <w:cantSplit/>
        </w:trPr>
        <w:tc>
          <w:tcPr>
            <w:tcW w:w="2884" w:type="dxa"/>
          </w:tcPr>
          <w:p w14:paraId="2F282CC1" w14:textId="77777777" w:rsidR="00F81D7C" w:rsidRPr="007E0B31" w:rsidRDefault="00F81D7C" w:rsidP="00F81D7C">
            <w:pPr>
              <w:pStyle w:val="Arial11Bold"/>
              <w:rPr>
                <w:rFonts w:cs="Arial"/>
              </w:rPr>
            </w:pPr>
            <w:r w:rsidRPr="007E0B31">
              <w:rPr>
                <w:rFonts w:cs="Arial"/>
              </w:rPr>
              <w:t>Relevant Unit</w:t>
            </w:r>
          </w:p>
        </w:tc>
        <w:tc>
          <w:tcPr>
            <w:tcW w:w="6634" w:type="dxa"/>
          </w:tcPr>
          <w:p w14:paraId="3349AB2D" w14:textId="77777777" w:rsidR="00F81D7C" w:rsidRPr="007E0B31" w:rsidRDefault="00F81D7C" w:rsidP="00F81D7C">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F81D7C" w:rsidRPr="007E0B31" w14:paraId="661512B9" w14:textId="77777777" w:rsidTr="00C938B9">
        <w:trPr>
          <w:cantSplit/>
        </w:trPr>
        <w:tc>
          <w:tcPr>
            <w:tcW w:w="2884" w:type="dxa"/>
          </w:tcPr>
          <w:p w14:paraId="145D3AB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F81D7C" w:rsidRPr="007E0B31" w:rsidRDefault="00F81D7C" w:rsidP="00F81D7C">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F81D7C" w:rsidRPr="007E0B31" w14:paraId="0FC4184C" w14:textId="77777777" w:rsidTr="00C938B9">
        <w:trPr>
          <w:cantSplit/>
        </w:trPr>
        <w:tc>
          <w:tcPr>
            <w:tcW w:w="2884" w:type="dxa"/>
          </w:tcPr>
          <w:p w14:paraId="517C4056" w14:textId="77777777" w:rsidR="00F81D7C" w:rsidRPr="007E0B31" w:rsidRDefault="00F81D7C" w:rsidP="00F81D7C">
            <w:pPr>
              <w:pStyle w:val="Arial11Bold"/>
              <w:rPr>
                <w:rFonts w:cs="Arial"/>
              </w:rPr>
            </w:pPr>
            <w:r w:rsidRPr="007E0B31">
              <w:rPr>
                <w:rFonts w:cs="Arial"/>
              </w:rPr>
              <w:t>Remote Transmission Assets</w:t>
            </w:r>
          </w:p>
        </w:tc>
        <w:tc>
          <w:tcPr>
            <w:tcW w:w="6634" w:type="dxa"/>
          </w:tcPr>
          <w:p w14:paraId="26BD0A1F" w14:textId="402ED181" w:rsidR="00F81D7C" w:rsidRPr="007E0B31" w:rsidRDefault="00F81D7C" w:rsidP="00F81D7C">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F81D7C" w:rsidRPr="007E0B31" w:rsidRDefault="00F81D7C" w:rsidP="00F81D7C">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F81D7C" w:rsidRPr="007E0B31" w14:paraId="4A5E7BA6" w14:textId="77777777" w:rsidTr="00C938B9">
        <w:trPr>
          <w:cantSplit/>
        </w:trPr>
        <w:tc>
          <w:tcPr>
            <w:tcW w:w="2884" w:type="dxa"/>
          </w:tcPr>
          <w:p w14:paraId="57C0BDFF" w14:textId="339174F7" w:rsidR="00F81D7C" w:rsidRPr="007E0B31" w:rsidRDefault="00F81D7C" w:rsidP="00F81D7C">
            <w:pPr>
              <w:pStyle w:val="Arial11Bold"/>
              <w:rPr>
                <w:rFonts w:cs="Arial"/>
              </w:rPr>
            </w:pPr>
            <w:r>
              <w:rPr>
                <w:rFonts w:cs="Arial"/>
              </w:rPr>
              <w:t>Replacement Reserves (RR)</w:t>
            </w:r>
          </w:p>
        </w:tc>
        <w:tc>
          <w:tcPr>
            <w:tcW w:w="6634" w:type="dxa"/>
          </w:tcPr>
          <w:p w14:paraId="1845D73A" w14:textId="2F61E8A5" w:rsidR="00F81D7C" w:rsidRPr="007E0B31" w:rsidRDefault="00F81D7C" w:rsidP="00F81D7C">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F81D7C" w:rsidRPr="007E0B31" w14:paraId="3E793E1A" w14:textId="77777777" w:rsidTr="00C938B9">
        <w:trPr>
          <w:cantSplit/>
        </w:trPr>
        <w:tc>
          <w:tcPr>
            <w:tcW w:w="2884" w:type="dxa"/>
          </w:tcPr>
          <w:p w14:paraId="70E4C232" w14:textId="77777777" w:rsidR="00F81D7C" w:rsidRPr="007E0B31" w:rsidRDefault="00F81D7C" w:rsidP="00F81D7C">
            <w:pPr>
              <w:pStyle w:val="Arial11Bold"/>
              <w:rPr>
                <w:rFonts w:cs="Arial"/>
              </w:rPr>
            </w:pPr>
            <w:r w:rsidRPr="007E0B31">
              <w:rPr>
                <w:rFonts w:cs="Arial"/>
              </w:rPr>
              <w:t>Requesting Safety Co-ordinator</w:t>
            </w:r>
          </w:p>
        </w:tc>
        <w:tc>
          <w:tcPr>
            <w:tcW w:w="6634" w:type="dxa"/>
          </w:tcPr>
          <w:p w14:paraId="12FAE6E9" w14:textId="77777777" w:rsidR="00F81D7C" w:rsidRPr="007E0B31" w:rsidRDefault="00F81D7C" w:rsidP="00F81D7C">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F81D7C" w:rsidRPr="007E0B31" w14:paraId="221B80DF" w14:textId="77777777" w:rsidTr="00C938B9">
        <w:trPr>
          <w:cantSplit/>
        </w:trPr>
        <w:tc>
          <w:tcPr>
            <w:tcW w:w="2884" w:type="dxa"/>
          </w:tcPr>
          <w:p w14:paraId="4C5053E5" w14:textId="77777777" w:rsidR="00F81D7C" w:rsidRPr="007E0B31" w:rsidRDefault="00F81D7C" w:rsidP="00F81D7C">
            <w:pPr>
              <w:pStyle w:val="Arial11Bold"/>
              <w:rPr>
                <w:rFonts w:cs="Arial"/>
              </w:rPr>
            </w:pPr>
            <w:r w:rsidRPr="007E0B31">
              <w:rPr>
                <w:rFonts w:cs="Arial"/>
              </w:rPr>
              <w:t>Responsible Engineer/ Operator</w:t>
            </w:r>
          </w:p>
        </w:tc>
        <w:tc>
          <w:tcPr>
            <w:tcW w:w="6634" w:type="dxa"/>
          </w:tcPr>
          <w:p w14:paraId="40AF59F9" w14:textId="77777777" w:rsidR="00F81D7C" w:rsidRPr="007E0B31" w:rsidRDefault="00F81D7C" w:rsidP="00F81D7C">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F81D7C" w:rsidRPr="007E0B31" w14:paraId="43B07A92" w14:textId="77777777" w:rsidTr="00C938B9">
        <w:trPr>
          <w:cantSplit/>
        </w:trPr>
        <w:tc>
          <w:tcPr>
            <w:tcW w:w="2884" w:type="dxa"/>
          </w:tcPr>
          <w:p w14:paraId="142BB592" w14:textId="77777777" w:rsidR="00F81D7C" w:rsidRPr="007E0B31" w:rsidRDefault="00F81D7C" w:rsidP="00F81D7C">
            <w:pPr>
              <w:pStyle w:val="Arial11Bold"/>
              <w:rPr>
                <w:rFonts w:cs="Arial"/>
              </w:rPr>
            </w:pPr>
            <w:r w:rsidRPr="007E0B31">
              <w:rPr>
                <w:rFonts w:cs="Arial"/>
              </w:rPr>
              <w:t>Responsible Manager</w:t>
            </w:r>
          </w:p>
        </w:tc>
        <w:tc>
          <w:tcPr>
            <w:tcW w:w="6634" w:type="dxa"/>
          </w:tcPr>
          <w:p w14:paraId="3D10AC58" w14:textId="010E800C" w:rsidR="00F81D7C" w:rsidRPr="007E0B31" w:rsidRDefault="00F81D7C" w:rsidP="00F81D7C">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F81D7C" w:rsidRPr="007E0B31" w14:paraId="6833C556" w14:textId="77777777" w:rsidTr="00C938B9">
        <w:trPr>
          <w:cantSplit/>
        </w:trPr>
        <w:tc>
          <w:tcPr>
            <w:tcW w:w="2884" w:type="dxa"/>
          </w:tcPr>
          <w:p w14:paraId="78C5A95A" w14:textId="03432A01" w:rsidR="00F81D7C" w:rsidRPr="007E0B31" w:rsidRDefault="00F81D7C" w:rsidP="00F81D7C">
            <w:pPr>
              <w:pStyle w:val="Arial11Bold"/>
              <w:rPr>
                <w:rFonts w:cs="Arial"/>
              </w:rPr>
            </w:pPr>
            <w:r>
              <w:rPr>
                <w:rFonts w:cs="Arial"/>
              </w:rPr>
              <w:t>Restoration Contractor</w:t>
            </w:r>
          </w:p>
        </w:tc>
        <w:tc>
          <w:tcPr>
            <w:tcW w:w="6634" w:type="dxa"/>
          </w:tcPr>
          <w:p w14:paraId="51FEE20C" w14:textId="73B0FBED" w:rsidR="00F81D7C" w:rsidRPr="007E0B31" w:rsidRDefault="00F81D7C" w:rsidP="00F81D7C">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F81D7C" w:rsidRPr="007E0B31" w14:paraId="06F23606" w14:textId="77777777" w:rsidTr="00C938B9">
        <w:trPr>
          <w:cantSplit/>
        </w:trPr>
        <w:tc>
          <w:tcPr>
            <w:tcW w:w="2884" w:type="dxa"/>
          </w:tcPr>
          <w:p w14:paraId="40195733" w14:textId="7E5F900B" w:rsidR="00F81D7C" w:rsidRPr="007E0B31" w:rsidRDefault="00F81D7C" w:rsidP="00F81D7C">
            <w:pPr>
              <w:pStyle w:val="Arial11Bold"/>
              <w:rPr>
                <w:rFonts w:cs="Arial"/>
              </w:rPr>
            </w:pPr>
            <w:r>
              <w:rPr>
                <w:rFonts w:cs="Arial"/>
              </w:rPr>
              <w:t>Restoration Plan</w:t>
            </w:r>
          </w:p>
        </w:tc>
        <w:tc>
          <w:tcPr>
            <w:tcW w:w="6634" w:type="dxa"/>
          </w:tcPr>
          <w:p w14:paraId="27330630" w14:textId="2932C2DD" w:rsidR="00F81D7C" w:rsidRPr="007E0B31" w:rsidRDefault="00F81D7C" w:rsidP="00F81D7C">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F81D7C" w:rsidRPr="007E0B31" w14:paraId="359C52EC" w14:textId="77777777" w:rsidTr="00C938B9">
        <w:trPr>
          <w:cantSplit/>
        </w:trPr>
        <w:tc>
          <w:tcPr>
            <w:tcW w:w="2884" w:type="dxa"/>
          </w:tcPr>
          <w:p w14:paraId="600D70C7" w14:textId="2CA36F4C" w:rsidR="00F81D7C" w:rsidRPr="007E0B31" w:rsidRDefault="00F81D7C" w:rsidP="00F81D7C">
            <w:pPr>
              <w:pStyle w:val="Arial11Bold"/>
              <w:rPr>
                <w:rFonts w:cs="Arial"/>
              </w:rPr>
            </w:pPr>
            <w:r w:rsidRPr="00C95F94">
              <w:rPr>
                <w:rFonts w:cs="Arial"/>
              </w:rPr>
              <w:t>Restoration Service Provider</w:t>
            </w:r>
          </w:p>
        </w:tc>
        <w:tc>
          <w:tcPr>
            <w:tcW w:w="6634" w:type="dxa"/>
          </w:tcPr>
          <w:p w14:paraId="7EAC5DED" w14:textId="41096B5E" w:rsidR="00F81D7C" w:rsidRPr="00A87826" w:rsidRDefault="00F81D7C" w:rsidP="00F81D7C">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F81D7C" w:rsidRPr="007E0B31" w14:paraId="7A57EE5C" w14:textId="77777777" w:rsidTr="00C938B9">
        <w:trPr>
          <w:cantSplit/>
        </w:trPr>
        <w:tc>
          <w:tcPr>
            <w:tcW w:w="2884" w:type="dxa"/>
          </w:tcPr>
          <w:p w14:paraId="31F5E0E2" w14:textId="0C4C577D" w:rsidR="00F81D7C" w:rsidRPr="007E0B31" w:rsidRDefault="00F81D7C" w:rsidP="00F81D7C">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F81D7C" w:rsidRPr="007E0B31" w:rsidRDefault="00F81D7C" w:rsidP="00F81D7C">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Anchor Plant Capablity</w:t>
            </w:r>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F81D7C" w:rsidRPr="007E0B31" w14:paraId="200F923B" w14:textId="77777777" w:rsidTr="00C938B9">
        <w:trPr>
          <w:cantSplit/>
        </w:trPr>
        <w:tc>
          <w:tcPr>
            <w:tcW w:w="2884" w:type="dxa"/>
          </w:tcPr>
          <w:p w14:paraId="645AFB45" w14:textId="77777777" w:rsidR="00F81D7C" w:rsidRPr="007E0B31" w:rsidRDefault="00F81D7C" w:rsidP="00F81D7C">
            <w:pPr>
              <w:pStyle w:val="Arial11Bold"/>
              <w:rPr>
                <w:rFonts w:cs="Arial"/>
              </w:rPr>
            </w:pPr>
            <w:r w:rsidRPr="008B64D0">
              <w:rPr>
                <w:rFonts w:cs="Arial"/>
              </w:rPr>
              <w:t>Re-synchronisation</w:t>
            </w:r>
          </w:p>
        </w:tc>
        <w:tc>
          <w:tcPr>
            <w:tcW w:w="6634" w:type="dxa"/>
          </w:tcPr>
          <w:p w14:paraId="116663CE" w14:textId="77777777" w:rsidR="00F81D7C" w:rsidRPr="007E0B31" w:rsidRDefault="00F81D7C" w:rsidP="00F81D7C">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F81D7C" w:rsidRPr="007E0B31" w14:paraId="5C8B475C" w14:textId="77777777" w:rsidTr="00C938B9">
        <w:trPr>
          <w:cantSplit/>
        </w:trPr>
        <w:tc>
          <w:tcPr>
            <w:tcW w:w="2884" w:type="dxa"/>
          </w:tcPr>
          <w:p w14:paraId="7A0A7098" w14:textId="399722FF" w:rsidR="00F81D7C" w:rsidRPr="00A24C6C" w:rsidRDefault="00F81D7C" w:rsidP="00F81D7C">
            <w:pPr>
              <w:pStyle w:val="Arial11Bold"/>
              <w:rPr>
                <w:rFonts w:cs="Arial"/>
              </w:rPr>
            </w:pPr>
          </w:p>
        </w:tc>
        <w:tc>
          <w:tcPr>
            <w:tcW w:w="6634" w:type="dxa"/>
          </w:tcPr>
          <w:p w14:paraId="7D8E70D3" w14:textId="762661DB" w:rsidR="00F81D7C" w:rsidRPr="00A24C6C" w:rsidRDefault="00F81D7C" w:rsidP="00F81D7C">
            <w:pPr>
              <w:pStyle w:val="TableArial11"/>
              <w:rPr>
                <w:rFonts w:cs="Arial"/>
              </w:rPr>
            </w:pPr>
          </w:p>
        </w:tc>
      </w:tr>
      <w:tr w:rsidR="00F81D7C" w:rsidRPr="007E0B31" w14:paraId="6CA184A0" w14:textId="77777777" w:rsidTr="00C938B9">
        <w:trPr>
          <w:cantSplit/>
        </w:trPr>
        <w:tc>
          <w:tcPr>
            <w:tcW w:w="2884" w:type="dxa"/>
          </w:tcPr>
          <w:p w14:paraId="0F616CE0" w14:textId="68331982" w:rsidR="00F81D7C" w:rsidRPr="007E0B31" w:rsidRDefault="00F81D7C" w:rsidP="00F81D7C">
            <w:pPr>
              <w:pStyle w:val="Arial11Bold"/>
              <w:rPr>
                <w:rFonts w:cs="Arial"/>
              </w:rPr>
            </w:pPr>
            <w:r>
              <w:rPr>
                <w:rFonts w:cs="Arial"/>
              </w:rPr>
              <w:t>RR Acceptance</w:t>
            </w:r>
          </w:p>
        </w:tc>
        <w:tc>
          <w:tcPr>
            <w:tcW w:w="6634" w:type="dxa"/>
          </w:tcPr>
          <w:p w14:paraId="279A7C5B" w14:textId="3CF00C6B" w:rsidR="00F81D7C" w:rsidRPr="007E0B31" w:rsidRDefault="00F81D7C" w:rsidP="00F81D7C">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F81D7C" w:rsidRPr="007E0B31" w14:paraId="375C4E00" w14:textId="77777777" w:rsidTr="00C938B9">
        <w:trPr>
          <w:cantSplit/>
        </w:trPr>
        <w:tc>
          <w:tcPr>
            <w:tcW w:w="2884" w:type="dxa"/>
          </w:tcPr>
          <w:p w14:paraId="1EAC68C5" w14:textId="2FCFB406" w:rsidR="00F81D7C" w:rsidRDefault="00F81D7C" w:rsidP="00F81D7C">
            <w:pPr>
              <w:pStyle w:val="Arial11Bold"/>
              <w:rPr>
                <w:rFonts w:cs="Arial"/>
              </w:rPr>
            </w:pPr>
            <w:r>
              <w:rPr>
                <w:rFonts w:cs="Arial"/>
              </w:rPr>
              <w:t>Restricted</w:t>
            </w:r>
          </w:p>
        </w:tc>
        <w:tc>
          <w:tcPr>
            <w:tcW w:w="6634" w:type="dxa"/>
          </w:tcPr>
          <w:p w14:paraId="573C1772" w14:textId="01CB4CF7" w:rsidR="00F81D7C" w:rsidRPr="008D5BEE" w:rsidRDefault="00F81D7C" w:rsidP="00F81D7C">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F81D7C" w:rsidRPr="007E0B31" w14:paraId="43440108" w14:textId="77777777" w:rsidTr="00C938B9">
        <w:trPr>
          <w:cantSplit/>
        </w:trPr>
        <w:tc>
          <w:tcPr>
            <w:tcW w:w="2884" w:type="dxa"/>
          </w:tcPr>
          <w:p w14:paraId="2D0B4C2D" w14:textId="026534D0" w:rsidR="00F81D7C" w:rsidRPr="000B7208" w:rsidRDefault="00F81D7C" w:rsidP="00F81D7C">
            <w:pPr>
              <w:pStyle w:val="Arial11Bold"/>
              <w:rPr>
                <w:rFonts w:cs="Arial"/>
              </w:rPr>
            </w:pPr>
            <w:r w:rsidRPr="002510FF">
              <w:rPr>
                <w:rFonts w:cs="Arial"/>
                <w:bCs/>
              </w:rPr>
              <w:t>ROCOF</w:t>
            </w:r>
          </w:p>
        </w:tc>
        <w:tc>
          <w:tcPr>
            <w:tcW w:w="6634" w:type="dxa"/>
          </w:tcPr>
          <w:p w14:paraId="257637B6" w14:textId="7FA7C548" w:rsidR="00F81D7C" w:rsidRPr="000B7208" w:rsidRDefault="00F81D7C" w:rsidP="00F81D7C">
            <w:pPr>
              <w:pStyle w:val="TableArial11"/>
              <w:rPr>
                <w:rFonts w:cs="Arial"/>
                <w:b/>
              </w:rPr>
            </w:pPr>
            <w:r w:rsidRPr="002510FF">
              <w:rPr>
                <w:rFonts w:cs="Arial"/>
                <w:b/>
              </w:rPr>
              <w:t>Rate of Change of Frequency</w:t>
            </w:r>
          </w:p>
        </w:tc>
      </w:tr>
      <w:tr w:rsidR="00F81D7C" w:rsidRPr="007E0B31" w14:paraId="724EBAD0" w14:textId="77777777" w:rsidTr="00C938B9">
        <w:trPr>
          <w:cantSplit/>
        </w:trPr>
        <w:tc>
          <w:tcPr>
            <w:tcW w:w="2884" w:type="dxa"/>
          </w:tcPr>
          <w:p w14:paraId="389CD79A" w14:textId="38EDBFB4" w:rsidR="00F81D7C" w:rsidRDefault="00F81D7C" w:rsidP="00F81D7C">
            <w:pPr>
              <w:pStyle w:val="Arial11Bold"/>
              <w:rPr>
                <w:rFonts w:cs="Arial"/>
              </w:rPr>
            </w:pPr>
            <w:r>
              <w:rPr>
                <w:rFonts w:cs="Arial"/>
              </w:rPr>
              <w:t>RR Instruction</w:t>
            </w:r>
          </w:p>
        </w:tc>
        <w:tc>
          <w:tcPr>
            <w:tcW w:w="6634" w:type="dxa"/>
          </w:tcPr>
          <w:p w14:paraId="74080257" w14:textId="66AE87CD" w:rsidR="00F81D7C" w:rsidRPr="008D5BEE" w:rsidRDefault="00F81D7C" w:rsidP="00F81D7C">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F81D7C" w:rsidRPr="007E0B31" w14:paraId="0F2AB24C" w14:textId="77777777" w:rsidTr="00C938B9">
        <w:trPr>
          <w:cantSplit/>
        </w:trPr>
        <w:tc>
          <w:tcPr>
            <w:tcW w:w="2884" w:type="dxa"/>
          </w:tcPr>
          <w:p w14:paraId="1069A459" w14:textId="77777777" w:rsidR="00F81D7C" w:rsidRPr="007E0B31" w:rsidRDefault="00F81D7C" w:rsidP="00F81D7C">
            <w:pPr>
              <w:pStyle w:val="Arial11Bold"/>
              <w:rPr>
                <w:rFonts w:cs="Arial"/>
              </w:rPr>
            </w:pPr>
            <w:r w:rsidRPr="007E0B31">
              <w:rPr>
                <w:rFonts w:cs="Arial"/>
              </w:rPr>
              <w:t>Safety Co-ordinator</w:t>
            </w:r>
          </w:p>
        </w:tc>
        <w:tc>
          <w:tcPr>
            <w:tcW w:w="6634" w:type="dxa"/>
          </w:tcPr>
          <w:p w14:paraId="3FD2A5AD" w14:textId="77777777" w:rsidR="00F81D7C" w:rsidRPr="007E0B31" w:rsidRDefault="00F81D7C" w:rsidP="00F81D7C">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F81D7C" w:rsidRPr="007E0B31" w14:paraId="3A1DC384" w14:textId="77777777" w:rsidTr="00C938B9">
        <w:trPr>
          <w:cantSplit/>
        </w:trPr>
        <w:tc>
          <w:tcPr>
            <w:tcW w:w="2884" w:type="dxa"/>
          </w:tcPr>
          <w:p w14:paraId="7406B5EB" w14:textId="77777777" w:rsidR="00F81D7C" w:rsidRPr="007E0B31" w:rsidRDefault="00F81D7C" w:rsidP="00F81D7C">
            <w:pPr>
              <w:pStyle w:val="Arial11Bold"/>
              <w:rPr>
                <w:rFonts w:cs="Arial"/>
              </w:rPr>
            </w:pPr>
            <w:r w:rsidRPr="007E0B31">
              <w:rPr>
                <w:rFonts w:cs="Arial"/>
              </w:rPr>
              <w:t>Safety From The System</w:t>
            </w:r>
          </w:p>
        </w:tc>
        <w:tc>
          <w:tcPr>
            <w:tcW w:w="6634" w:type="dxa"/>
          </w:tcPr>
          <w:p w14:paraId="407DEDEF" w14:textId="77777777" w:rsidR="00F81D7C" w:rsidRPr="007E0B31" w:rsidRDefault="00F81D7C" w:rsidP="00F81D7C">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F81D7C" w:rsidRPr="007E0B31" w14:paraId="70243D83" w14:textId="77777777" w:rsidTr="00C938B9">
        <w:trPr>
          <w:cantSplit/>
        </w:trPr>
        <w:tc>
          <w:tcPr>
            <w:tcW w:w="2884" w:type="dxa"/>
          </w:tcPr>
          <w:p w14:paraId="22E262B1" w14:textId="77777777" w:rsidR="00F81D7C" w:rsidRPr="007E0B31" w:rsidRDefault="00F81D7C" w:rsidP="00F81D7C">
            <w:pPr>
              <w:pStyle w:val="Arial11Bold"/>
              <w:rPr>
                <w:rFonts w:cs="Arial"/>
              </w:rPr>
            </w:pPr>
            <w:r w:rsidRPr="007E0B31">
              <w:rPr>
                <w:rFonts w:cs="Arial"/>
              </w:rPr>
              <w:t xml:space="preserve">Safety Key </w:t>
            </w:r>
          </w:p>
        </w:tc>
        <w:tc>
          <w:tcPr>
            <w:tcW w:w="6634" w:type="dxa"/>
          </w:tcPr>
          <w:p w14:paraId="61F0DB91" w14:textId="77777777" w:rsidR="00F81D7C" w:rsidRPr="007E0B31" w:rsidRDefault="00F81D7C" w:rsidP="00F81D7C">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F81D7C" w:rsidRPr="007E0B31" w14:paraId="30E0A369" w14:textId="77777777" w:rsidTr="00C938B9">
        <w:trPr>
          <w:cantSplit/>
        </w:trPr>
        <w:tc>
          <w:tcPr>
            <w:tcW w:w="2884" w:type="dxa"/>
          </w:tcPr>
          <w:p w14:paraId="3958C3C0" w14:textId="77777777" w:rsidR="00F81D7C" w:rsidRPr="007E0B31" w:rsidRDefault="00F81D7C" w:rsidP="00F81D7C">
            <w:pPr>
              <w:pStyle w:val="Arial11Bold"/>
              <w:rPr>
                <w:rFonts w:cs="Arial"/>
              </w:rPr>
            </w:pPr>
            <w:r w:rsidRPr="007E0B31">
              <w:rPr>
                <w:rFonts w:cs="Arial"/>
              </w:rPr>
              <w:t>Safety Log</w:t>
            </w:r>
          </w:p>
        </w:tc>
        <w:tc>
          <w:tcPr>
            <w:tcW w:w="6634" w:type="dxa"/>
          </w:tcPr>
          <w:p w14:paraId="1D5A6BA7" w14:textId="77777777" w:rsidR="00F81D7C" w:rsidRPr="007E0B31" w:rsidRDefault="00F81D7C" w:rsidP="00F81D7C">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F81D7C" w:rsidRPr="007E0B31" w14:paraId="7B8B0D19" w14:textId="77777777" w:rsidTr="00C938B9">
        <w:trPr>
          <w:cantSplit/>
        </w:trPr>
        <w:tc>
          <w:tcPr>
            <w:tcW w:w="2884" w:type="dxa"/>
          </w:tcPr>
          <w:p w14:paraId="34E9C066" w14:textId="77777777" w:rsidR="00F81D7C" w:rsidRPr="007E0B31" w:rsidRDefault="00F81D7C" w:rsidP="00F81D7C">
            <w:pPr>
              <w:pStyle w:val="Arial11Bold"/>
              <w:rPr>
                <w:rFonts w:cs="Arial"/>
              </w:rPr>
            </w:pPr>
            <w:r w:rsidRPr="007E0B31">
              <w:rPr>
                <w:rFonts w:cs="Arial"/>
              </w:rPr>
              <w:t>Safety Precautions</w:t>
            </w:r>
          </w:p>
        </w:tc>
        <w:tc>
          <w:tcPr>
            <w:tcW w:w="6634" w:type="dxa"/>
          </w:tcPr>
          <w:p w14:paraId="0686C6F3" w14:textId="77777777" w:rsidR="00F81D7C" w:rsidRPr="007E0B31" w:rsidRDefault="00F81D7C" w:rsidP="00F81D7C">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F81D7C" w:rsidRPr="007E0B31" w14:paraId="5883E205" w14:textId="77777777" w:rsidTr="00C938B9">
        <w:trPr>
          <w:cantSplit/>
        </w:trPr>
        <w:tc>
          <w:tcPr>
            <w:tcW w:w="2884" w:type="dxa"/>
          </w:tcPr>
          <w:p w14:paraId="20827A76" w14:textId="77777777" w:rsidR="00F81D7C" w:rsidRPr="007E0B31" w:rsidRDefault="00F81D7C" w:rsidP="00F81D7C">
            <w:pPr>
              <w:pStyle w:val="Arial11Bold"/>
              <w:rPr>
                <w:rFonts w:cs="Arial"/>
              </w:rPr>
            </w:pPr>
            <w:r w:rsidRPr="007E0B31">
              <w:rPr>
                <w:rFonts w:cs="Arial"/>
              </w:rPr>
              <w:t>Safety Rules</w:t>
            </w:r>
          </w:p>
        </w:tc>
        <w:tc>
          <w:tcPr>
            <w:tcW w:w="6634" w:type="dxa"/>
          </w:tcPr>
          <w:p w14:paraId="48A0B671" w14:textId="174D5A7A" w:rsidR="00F81D7C" w:rsidRPr="007E0B31" w:rsidRDefault="00F81D7C" w:rsidP="00F81D7C">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F81D7C" w:rsidRPr="007E0B31" w14:paraId="44AE80E0" w14:textId="77777777" w:rsidTr="00C938B9">
        <w:trPr>
          <w:cantSplit/>
        </w:trPr>
        <w:tc>
          <w:tcPr>
            <w:tcW w:w="2884" w:type="dxa"/>
          </w:tcPr>
          <w:p w14:paraId="5682B2E8" w14:textId="77777777" w:rsidR="00F81D7C" w:rsidRPr="007E0B31" w:rsidRDefault="00F81D7C" w:rsidP="00F81D7C">
            <w:pPr>
              <w:pStyle w:val="Arial11Bold"/>
              <w:rPr>
                <w:rFonts w:cs="Arial"/>
              </w:rPr>
            </w:pPr>
            <w:r w:rsidRPr="007E0B31">
              <w:rPr>
                <w:rFonts w:cs="Arial"/>
              </w:rPr>
              <w:t>Scottish Offshore Transmission System</w:t>
            </w:r>
          </w:p>
        </w:tc>
        <w:tc>
          <w:tcPr>
            <w:tcW w:w="6634" w:type="dxa"/>
          </w:tcPr>
          <w:p w14:paraId="6F1646FE" w14:textId="77777777" w:rsidR="00F81D7C" w:rsidRPr="007E0B31" w:rsidRDefault="00F81D7C" w:rsidP="00F81D7C">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F81D7C" w:rsidRPr="007E0B31" w14:paraId="4EC37483" w14:textId="77777777" w:rsidTr="00C938B9">
        <w:trPr>
          <w:cantSplit/>
        </w:trPr>
        <w:tc>
          <w:tcPr>
            <w:tcW w:w="2884" w:type="dxa"/>
          </w:tcPr>
          <w:p w14:paraId="7592DBED" w14:textId="77777777" w:rsidR="00F81D7C" w:rsidRPr="007E0B31" w:rsidRDefault="00F81D7C" w:rsidP="00F81D7C">
            <w:pPr>
              <w:pStyle w:val="Arial11Bold"/>
              <w:rPr>
                <w:rFonts w:cs="Arial"/>
              </w:rPr>
            </w:pPr>
            <w:r w:rsidRPr="007E0B31">
              <w:rPr>
                <w:rFonts w:cs="Arial"/>
              </w:rPr>
              <w:t>Scottish Offshore Transmission Licensee</w:t>
            </w:r>
          </w:p>
        </w:tc>
        <w:tc>
          <w:tcPr>
            <w:tcW w:w="6634" w:type="dxa"/>
          </w:tcPr>
          <w:p w14:paraId="1E0C090A" w14:textId="77777777" w:rsidR="00F81D7C" w:rsidRPr="007E0B31" w:rsidRDefault="00F81D7C" w:rsidP="00F81D7C">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F81D7C" w:rsidRPr="007E0B31" w14:paraId="46996A6A" w14:textId="77777777" w:rsidTr="00C938B9">
        <w:trPr>
          <w:cantSplit/>
        </w:trPr>
        <w:tc>
          <w:tcPr>
            <w:tcW w:w="2884" w:type="dxa"/>
          </w:tcPr>
          <w:p w14:paraId="3B59A20D" w14:textId="77777777" w:rsidR="00F81D7C" w:rsidRPr="007E0B31" w:rsidRDefault="00F81D7C" w:rsidP="00F81D7C">
            <w:pPr>
              <w:pStyle w:val="Arial11Bold"/>
              <w:rPr>
                <w:rFonts w:cs="Arial"/>
              </w:rPr>
            </w:pPr>
            <w:r w:rsidRPr="007E0B31">
              <w:rPr>
                <w:rFonts w:cs="Arial"/>
              </w:rPr>
              <w:t>Scottish Transmission System</w:t>
            </w:r>
          </w:p>
        </w:tc>
        <w:tc>
          <w:tcPr>
            <w:tcW w:w="6634" w:type="dxa"/>
          </w:tcPr>
          <w:p w14:paraId="78AAAC1A" w14:textId="77777777" w:rsidR="00F81D7C" w:rsidRPr="007E0B31" w:rsidRDefault="00F81D7C" w:rsidP="00F81D7C">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F81D7C" w:rsidRPr="007E0B31" w14:paraId="51287B91" w14:textId="77777777" w:rsidTr="00C938B9">
        <w:trPr>
          <w:cantSplit/>
        </w:trPr>
        <w:tc>
          <w:tcPr>
            <w:tcW w:w="2884" w:type="dxa"/>
          </w:tcPr>
          <w:p w14:paraId="06943FD9" w14:textId="77777777" w:rsidR="00F81D7C" w:rsidRPr="007E0B31" w:rsidRDefault="00F81D7C" w:rsidP="00F81D7C">
            <w:pPr>
              <w:pStyle w:val="Arial11Bold"/>
              <w:rPr>
                <w:rFonts w:cs="Arial"/>
              </w:rPr>
            </w:pPr>
            <w:r w:rsidRPr="007E0B31">
              <w:rPr>
                <w:rFonts w:cs="Arial"/>
              </w:rPr>
              <w:t>Scottish User</w:t>
            </w:r>
          </w:p>
        </w:tc>
        <w:tc>
          <w:tcPr>
            <w:tcW w:w="6634" w:type="dxa"/>
          </w:tcPr>
          <w:p w14:paraId="00622B6C" w14:textId="77777777" w:rsidR="00F81D7C" w:rsidRPr="007E0B31" w:rsidRDefault="00F81D7C" w:rsidP="00F81D7C">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F81D7C" w:rsidRPr="007E0B31" w14:paraId="3C0B3E03" w14:textId="77777777" w:rsidTr="00C938B9">
        <w:trPr>
          <w:cantSplit/>
        </w:trPr>
        <w:tc>
          <w:tcPr>
            <w:tcW w:w="2884" w:type="dxa"/>
          </w:tcPr>
          <w:p w14:paraId="0790467A" w14:textId="0FEE74A2" w:rsidR="00F81D7C" w:rsidRPr="007E0B31" w:rsidRDefault="00F81D7C" w:rsidP="00F81D7C">
            <w:pPr>
              <w:pStyle w:val="Arial11Bold"/>
              <w:rPr>
                <w:rFonts w:cs="Arial"/>
              </w:rPr>
            </w:pPr>
            <w:r>
              <w:rPr>
                <w:rFonts w:cs="Arial"/>
              </w:rPr>
              <w:t>Secondary BM Unit</w:t>
            </w:r>
          </w:p>
        </w:tc>
        <w:tc>
          <w:tcPr>
            <w:tcW w:w="6634" w:type="dxa"/>
          </w:tcPr>
          <w:p w14:paraId="44EC65D4" w14:textId="2371A3C1" w:rsidR="00F81D7C" w:rsidRPr="007E0B31" w:rsidRDefault="00F81D7C" w:rsidP="00F81D7C">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F81D7C" w:rsidRPr="007E0B31" w14:paraId="76062AB2" w14:textId="77777777" w:rsidTr="00C938B9">
        <w:trPr>
          <w:cantSplit/>
        </w:trPr>
        <w:tc>
          <w:tcPr>
            <w:tcW w:w="2884" w:type="dxa"/>
          </w:tcPr>
          <w:p w14:paraId="19193F66" w14:textId="77777777" w:rsidR="00F81D7C" w:rsidRPr="007E0B31" w:rsidRDefault="00F81D7C" w:rsidP="00F81D7C">
            <w:pPr>
              <w:pStyle w:val="Arial11Bold"/>
              <w:rPr>
                <w:rFonts w:cs="Arial"/>
              </w:rPr>
            </w:pPr>
            <w:r w:rsidRPr="007E0B31">
              <w:rPr>
                <w:rFonts w:cs="Arial"/>
              </w:rPr>
              <w:t>Secondary Response</w:t>
            </w:r>
          </w:p>
        </w:tc>
        <w:tc>
          <w:tcPr>
            <w:tcW w:w="6634" w:type="dxa"/>
          </w:tcPr>
          <w:p w14:paraId="78A1E61F"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F81D7C" w:rsidRPr="007E0B31" w14:paraId="564540DA" w14:textId="77777777" w:rsidTr="00C938B9">
        <w:trPr>
          <w:cantSplit/>
        </w:trPr>
        <w:tc>
          <w:tcPr>
            <w:tcW w:w="2884" w:type="dxa"/>
          </w:tcPr>
          <w:p w14:paraId="65A0DD2E" w14:textId="77777777" w:rsidR="00F81D7C" w:rsidRPr="007E0B31" w:rsidRDefault="00F81D7C" w:rsidP="00F81D7C">
            <w:pPr>
              <w:pStyle w:val="Arial11Bold"/>
              <w:rPr>
                <w:rFonts w:cs="Arial"/>
              </w:rPr>
            </w:pPr>
            <w:r w:rsidRPr="007E0B31">
              <w:rPr>
                <w:rFonts w:cs="Arial"/>
              </w:rPr>
              <w:t>Secretary of State</w:t>
            </w:r>
          </w:p>
        </w:tc>
        <w:tc>
          <w:tcPr>
            <w:tcW w:w="6634" w:type="dxa"/>
          </w:tcPr>
          <w:p w14:paraId="67522AEA" w14:textId="77777777" w:rsidR="00F81D7C" w:rsidRPr="007E0B31" w:rsidRDefault="00F81D7C" w:rsidP="00F81D7C">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F81D7C" w:rsidRPr="007E0B31" w14:paraId="240349FB" w14:textId="77777777" w:rsidTr="00C938B9">
        <w:trPr>
          <w:cantSplit/>
        </w:trPr>
        <w:tc>
          <w:tcPr>
            <w:tcW w:w="2884" w:type="dxa"/>
          </w:tcPr>
          <w:p w14:paraId="39D5CFF9" w14:textId="77777777" w:rsidR="00F81D7C" w:rsidRPr="007E0B31" w:rsidRDefault="00F81D7C" w:rsidP="00F81D7C">
            <w:pPr>
              <w:pStyle w:val="Arial11Bold"/>
              <w:rPr>
                <w:rFonts w:cs="Arial"/>
              </w:rPr>
            </w:pPr>
            <w:r w:rsidRPr="007E0B31">
              <w:rPr>
                <w:rFonts w:cs="Arial"/>
              </w:rPr>
              <w:t>Secured Event</w:t>
            </w:r>
          </w:p>
        </w:tc>
        <w:tc>
          <w:tcPr>
            <w:tcW w:w="6634" w:type="dxa"/>
          </w:tcPr>
          <w:p w14:paraId="5A98690F"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F81D7C" w:rsidRPr="007E0B31" w14:paraId="646622AD" w14:textId="77777777" w:rsidTr="00C938B9">
        <w:trPr>
          <w:cantSplit/>
        </w:trPr>
        <w:tc>
          <w:tcPr>
            <w:tcW w:w="2884" w:type="dxa"/>
          </w:tcPr>
          <w:p w14:paraId="2D39DA62" w14:textId="77777777" w:rsidR="00F81D7C" w:rsidRPr="007E0B31" w:rsidRDefault="00F81D7C" w:rsidP="00F81D7C">
            <w:pPr>
              <w:pStyle w:val="Arial11Bold"/>
              <w:rPr>
                <w:rFonts w:cs="Arial"/>
              </w:rPr>
            </w:pPr>
            <w:r w:rsidRPr="007E0B31">
              <w:rPr>
                <w:rFonts w:cs="Arial"/>
              </w:rPr>
              <w:t>Security and Quality of Supply Standard (SQSS)</w:t>
            </w:r>
          </w:p>
        </w:tc>
        <w:tc>
          <w:tcPr>
            <w:tcW w:w="6634" w:type="dxa"/>
          </w:tcPr>
          <w:p w14:paraId="1F7B9DEC" w14:textId="31796422" w:rsidR="00F81D7C" w:rsidRPr="007E0B31" w:rsidRDefault="00F81D7C" w:rsidP="00F81D7C">
            <w:pPr>
              <w:pStyle w:val="TableArial11"/>
              <w:rPr>
                <w:rFonts w:cs="Arial"/>
              </w:rPr>
            </w:pPr>
            <w:r w:rsidRPr="38E6A229">
              <w:rPr>
                <w:rFonts w:cs="Arial"/>
              </w:rPr>
              <w:t xml:space="preserve">The version of the document entitled ‘Security and Quality of Supply Standard’ established pursuant to the </w:t>
            </w:r>
            <w:r w:rsidRPr="38E6A229">
              <w:rPr>
                <w:rFonts w:cs="Arial"/>
                <w:b/>
                <w:bCs/>
              </w:rPr>
              <w:t>Transmission Licence</w:t>
            </w:r>
            <w:r w:rsidRPr="38E6A229">
              <w:rPr>
                <w:rFonts w:cs="Arial"/>
              </w:rPr>
              <w:t xml:space="preserve"> </w:t>
            </w:r>
            <w:r w:rsidR="2C5C7B1A" w:rsidRPr="38E6A229">
              <w:rPr>
                <w:rFonts w:cs="Arial"/>
              </w:rPr>
              <w:t xml:space="preserve">and the </w:t>
            </w:r>
            <w:r w:rsidR="2C5C7B1A" w:rsidRPr="38E6A229">
              <w:rPr>
                <w:rFonts w:cs="Arial"/>
                <w:b/>
                <w:bCs/>
              </w:rPr>
              <w:t xml:space="preserve">ESO Licence </w:t>
            </w:r>
            <w:r w:rsidRPr="38E6A229">
              <w:rPr>
                <w:rFonts w:cs="Arial"/>
              </w:rPr>
              <w:t xml:space="preserve">in force at the time of entering into the relevant </w:t>
            </w:r>
            <w:r w:rsidRPr="38E6A229">
              <w:rPr>
                <w:rFonts w:cs="Arial"/>
                <w:b/>
                <w:bCs/>
              </w:rPr>
              <w:t>Bilateral Agreement</w:t>
            </w:r>
            <w:r w:rsidRPr="38E6A229">
              <w:rPr>
                <w:rFonts w:cs="Arial"/>
              </w:rPr>
              <w:t>.</w:t>
            </w:r>
          </w:p>
        </w:tc>
      </w:tr>
      <w:tr w:rsidR="00F81D7C" w:rsidRPr="007E0B31" w14:paraId="6D1F96AD" w14:textId="77777777" w:rsidTr="00C938B9">
        <w:trPr>
          <w:cantSplit/>
        </w:trPr>
        <w:tc>
          <w:tcPr>
            <w:tcW w:w="2884" w:type="dxa"/>
          </w:tcPr>
          <w:p w14:paraId="3D4D2CAD" w14:textId="77777777" w:rsidR="00F81D7C" w:rsidRPr="007E0B31" w:rsidRDefault="00F81D7C" w:rsidP="00F81D7C">
            <w:pPr>
              <w:pStyle w:val="Arial11Bold"/>
              <w:rPr>
                <w:rFonts w:cs="Arial"/>
              </w:rPr>
            </w:pPr>
            <w:r w:rsidRPr="007E0B31">
              <w:rPr>
                <w:rFonts w:cs="Arial"/>
              </w:rPr>
              <w:t>Self-Governance Criteria</w:t>
            </w:r>
          </w:p>
        </w:tc>
        <w:tc>
          <w:tcPr>
            <w:tcW w:w="6634" w:type="dxa"/>
          </w:tcPr>
          <w:p w14:paraId="54B7BCEB" w14:textId="77777777" w:rsidR="00F81D7C" w:rsidRPr="007E0B31" w:rsidRDefault="00F81D7C" w:rsidP="00F81D7C">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F81D7C" w:rsidRPr="007E0B31" w:rsidRDefault="00F81D7C" w:rsidP="00F81D7C">
            <w:pPr>
              <w:pStyle w:val="TableArial11"/>
              <w:numPr>
                <w:ilvl w:val="0"/>
                <w:numId w:val="8"/>
              </w:numPr>
              <w:rPr>
                <w:rFonts w:cs="Arial"/>
              </w:rPr>
            </w:pPr>
            <w:r w:rsidRPr="007E0B31">
              <w:rPr>
                <w:rFonts w:cs="Arial"/>
              </w:rPr>
              <w:t>is unlikely to have a material effect on:</w:t>
            </w:r>
          </w:p>
          <w:p w14:paraId="0AFA7F7C" w14:textId="77777777" w:rsidR="00F81D7C" w:rsidRPr="007E0B31" w:rsidRDefault="00F81D7C" w:rsidP="00F81D7C">
            <w:pPr>
              <w:pStyle w:val="TableArial11"/>
              <w:numPr>
                <w:ilvl w:val="0"/>
                <w:numId w:val="9"/>
              </w:numPr>
              <w:rPr>
                <w:rFonts w:cs="Arial"/>
              </w:rPr>
            </w:pPr>
            <w:r w:rsidRPr="007E0B31">
              <w:rPr>
                <w:rFonts w:cs="Arial"/>
              </w:rPr>
              <w:t>existing or future electricity consumers; and</w:t>
            </w:r>
          </w:p>
          <w:p w14:paraId="46F9696D" w14:textId="29B1C8A6" w:rsidR="00F81D7C" w:rsidRPr="007E0B31" w:rsidRDefault="00F81D7C" w:rsidP="00F81D7C">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F81D7C" w:rsidRPr="007E0B31" w:rsidRDefault="00F81D7C" w:rsidP="00F81D7C">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F81D7C" w:rsidRPr="007E0B31" w:rsidRDefault="00F81D7C" w:rsidP="00F81D7C">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F81D7C" w:rsidRPr="007E0B31" w:rsidRDefault="00F81D7C" w:rsidP="00F81D7C">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F81D7C" w:rsidRPr="00612E81" w:rsidRDefault="00F81D7C" w:rsidP="00F81D7C">
            <w:pPr>
              <w:pStyle w:val="TableArial11"/>
              <w:numPr>
                <w:ilvl w:val="0"/>
                <w:numId w:val="8"/>
              </w:numPr>
              <w:rPr>
                <w:rFonts w:cs="Arial"/>
              </w:rPr>
            </w:pPr>
            <w:r w:rsidRPr="00612E81">
              <w:rPr>
                <w:rFonts w:cs="Arial"/>
              </w:rPr>
              <w:t>is unlikely to discriminate between different classes of Users.</w:t>
            </w:r>
          </w:p>
          <w:p w14:paraId="766072C3" w14:textId="0AB255AC" w:rsidR="00F81D7C" w:rsidRPr="007E0B31" w:rsidRDefault="00F81D7C" w:rsidP="00F81D7C">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F81D7C" w:rsidRPr="007E0B31" w14:paraId="519D0516" w14:textId="77777777" w:rsidTr="00C938B9">
        <w:trPr>
          <w:cantSplit/>
        </w:trPr>
        <w:tc>
          <w:tcPr>
            <w:tcW w:w="2884" w:type="dxa"/>
          </w:tcPr>
          <w:p w14:paraId="6FE46427" w14:textId="77777777" w:rsidR="00F81D7C" w:rsidRPr="007E0B31" w:rsidRDefault="00F81D7C" w:rsidP="00F81D7C">
            <w:pPr>
              <w:pStyle w:val="Arial11Bold"/>
              <w:rPr>
                <w:rFonts w:cs="Arial"/>
              </w:rPr>
            </w:pPr>
            <w:r w:rsidRPr="007E0B31">
              <w:rPr>
                <w:rFonts w:cs="Arial"/>
              </w:rPr>
              <w:t>Self-Governance Modifications</w:t>
            </w:r>
          </w:p>
        </w:tc>
        <w:tc>
          <w:tcPr>
            <w:tcW w:w="6634" w:type="dxa"/>
          </w:tcPr>
          <w:p w14:paraId="27E32F5F" w14:textId="77777777"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F81D7C" w:rsidRPr="007E0B31" w14:paraId="6A0ED69B" w14:textId="77777777" w:rsidTr="00C938B9">
        <w:trPr>
          <w:cantSplit/>
        </w:trPr>
        <w:tc>
          <w:tcPr>
            <w:tcW w:w="2884" w:type="dxa"/>
          </w:tcPr>
          <w:p w14:paraId="0FD8F1F7" w14:textId="77777777" w:rsidR="00F81D7C" w:rsidRPr="007E0B31" w:rsidRDefault="00F81D7C" w:rsidP="00F81D7C">
            <w:pPr>
              <w:pStyle w:val="Arial11Bold"/>
              <w:rPr>
                <w:rFonts w:cs="Arial"/>
              </w:rPr>
            </w:pPr>
            <w:r w:rsidRPr="007E0B31">
              <w:rPr>
                <w:rFonts w:cs="Arial"/>
              </w:rPr>
              <w:t>Self-Governance Statement</w:t>
            </w:r>
          </w:p>
        </w:tc>
        <w:tc>
          <w:tcPr>
            <w:tcW w:w="6634" w:type="dxa"/>
          </w:tcPr>
          <w:p w14:paraId="10C74376" w14:textId="77777777" w:rsidR="00F81D7C" w:rsidRPr="007E0B31" w:rsidRDefault="00F81D7C" w:rsidP="00F81D7C">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F81D7C" w:rsidRPr="007E0B31" w:rsidRDefault="00F81D7C" w:rsidP="00F81D7C">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F81D7C" w:rsidRPr="007E0B31" w:rsidRDefault="00F81D7C" w:rsidP="00F81D7C">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F81D7C" w:rsidRPr="007E0B31" w14:paraId="136D3FE1" w14:textId="77777777" w:rsidTr="00C938B9">
        <w:trPr>
          <w:cantSplit/>
        </w:trPr>
        <w:tc>
          <w:tcPr>
            <w:tcW w:w="2884" w:type="dxa"/>
          </w:tcPr>
          <w:p w14:paraId="564BE747" w14:textId="77777777" w:rsidR="00F81D7C" w:rsidRPr="007E0B31" w:rsidRDefault="00F81D7C" w:rsidP="00F81D7C">
            <w:pPr>
              <w:pStyle w:val="Arial11Bold"/>
              <w:rPr>
                <w:rFonts w:cs="Arial"/>
              </w:rPr>
            </w:pPr>
            <w:r w:rsidRPr="007E0B31">
              <w:rPr>
                <w:rFonts w:cs="Arial"/>
              </w:rPr>
              <w:t>Setpoint Voltage</w:t>
            </w:r>
          </w:p>
        </w:tc>
        <w:tc>
          <w:tcPr>
            <w:tcW w:w="6634" w:type="dxa"/>
          </w:tcPr>
          <w:p w14:paraId="38F46902" w14:textId="77777777" w:rsidR="00F81D7C" w:rsidRPr="007E0B31" w:rsidRDefault="00F81D7C" w:rsidP="00F81D7C">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F81D7C" w:rsidRPr="007E0B31" w14:paraId="2C5B1DCD" w14:textId="77777777" w:rsidTr="00C938B9">
        <w:trPr>
          <w:cantSplit/>
        </w:trPr>
        <w:tc>
          <w:tcPr>
            <w:tcW w:w="2884" w:type="dxa"/>
          </w:tcPr>
          <w:p w14:paraId="61385F85" w14:textId="77777777" w:rsidR="00F81D7C" w:rsidRPr="007E0B31" w:rsidRDefault="00F81D7C" w:rsidP="00F81D7C">
            <w:pPr>
              <w:pStyle w:val="Arial11Bold"/>
              <w:rPr>
                <w:rFonts w:cs="Arial"/>
              </w:rPr>
            </w:pPr>
            <w:r w:rsidRPr="007E0B31">
              <w:rPr>
                <w:rFonts w:cs="Arial"/>
              </w:rPr>
              <w:t>Settlement Period</w:t>
            </w:r>
          </w:p>
        </w:tc>
        <w:tc>
          <w:tcPr>
            <w:tcW w:w="6634" w:type="dxa"/>
          </w:tcPr>
          <w:p w14:paraId="4AB567C7" w14:textId="77777777" w:rsidR="00F81D7C" w:rsidRPr="007E0B31" w:rsidRDefault="00F81D7C" w:rsidP="00F81D7C">
            <w:pPr>
              <w:pStyle w:val="TableArial11"/>
              <w:rPr>
                <w:rFonts w:cs="Arial"/>
              </w:rPr>
            </w:pPr>
            <w:r w:rsidRPr="007E0B31">
              <w:rPr>
                <w:rFonts w:cs="Arial"/>
              </w:rPr>
              <w:t>A period of 30 minutes ending on the hour and half-hour in each hour during a day.</w:t>
            </w:r>
          </w:p>
        </w:tc>
      </w:tr>
      <w:tr w:rsidR="00F81D7C" w:rsidRPr="007E0B31" w14:paraId="2C952150" w14:textId="77777777" w:rsidTr="00C938B9">
        <w:trPr>
          <w:cantSplit/>
        </w:trPr>
        <w:tc>
          <w:tcPr>
            <w:tcW w:w="2884" w:type="dxa"/>
          </w:tcPr>
          <w:p w14:paraId="3E931984" w14:textId="39850ADE" w:rsidR="00F81D7C" w:rsidRPr="007E0B31" w:rsidRDefault="00F81D7C" w:rsidP="00F81D7C">
            <w:pPr>
              <w:pStyle w:val="Arial11Bold"/>
              <w:rPr>
                <w:rFonts w:cs="Arial"/>
              </w:rPr>
            </w:pPr>
          </w:p>
        </w:tc>
        <w:tc>
          <w:tcPr>
            <w:tcW w:w="6634" w:type="dxa"/>
          </w:tcPr>
          <w:p w14:paraId="2C46A0D7" w14:textId="229F6998" w:rsidR="00F81D7C" w:rsidRPr="007E0B31" w:rsidRDefault="00F81D7C" w:rsidP="00F81D7C">
            <w:pPr>
              <w:pStyle w:val="TableArial11"/>
              <w:rPr>
                <w:rFonts w:cs="Arial"/>
              </w:rPr>
            </w:pPr>
          </w:p>
        </w:tc>
      </w:tr>
      <w:tr w:rsidR="00F81D7C" w:rsidRPr="007E0B31" w14:paraId="6A64B863" w14:textId="77777777" w:rsidTr="00C938B9">
        <w:trPr>
          <w:cantSplit/>
        </w:trPr>
        <w:tc>
          <w:tcPr>
            <w:tcW w:w="2884" w:type="dxa"/>
          </w:tcPr>
          <w:p w14:paraId="702BBF4B" w14:textId="77777777" w:rsidR="00F81D7C" w:rsidRPr="007E0B31" w:rsidRDefault="00F81D7C" w:rsidP="00F81D7C">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F81D7C" w:rsidRPr="007E0B31" w:rsidRDefault="00F81D7C" w:rsidP="00F81D7C">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F81D7C" w:rsidRPr="007E0B31" w14:paraId="510136CA" w14:textId="77777777" w:rsidTr="00C938B9">
        <w:trPr>
          <w:cantSplit/>
        </w:trPr>
        <w:tc>
          <w:tcPr>
            <w:tcW w:w="2884" w:type="dxa"/>
          </w:tcPr>
          <w:p w14:paraId="35028F39" w14:textId="77777777" w:rsidR="00F81D7C" w:rsidRPr="007E0B31" w:rsidRDefault="00F81D7C" w:rsidP="00F81D7C">
            <w:pPr>
              <w:pStyle w:val="Arial11Bold"/>
              <w:rPr>
                <w:rFonts w:cs="Arial"/>
                <w:lang w:val="en-US"/>
              </w:rPr>
            </w:pPr>
            <w:r w:rsidRPr="007E0B31">
              <w:rPr>
                <w:rFonts w:cs="Arial"/>
                <w:lang w:val="en-US"/>
              </w:rPr>
              <w:t>SHETL</w:t>
            </w:r>
          </w:p>
        </w:tc>
        <w:tc>
          <w:tcPr>
            <w:tcW w:w="6634" w:type="dxa"/>
          </w:tcPr>
          <w:p w14:paraId="3E3D4EB4" w14:textId="77777777" w:rsidR="00F81D7C" w:rsidRPr="007E0B31" w:rsidRDefault="00F81D7C" w:rsidP="00F81D7C">
            <w:pPr>
              <w:pStyle w:val="TableArial11"/>
              <w:rPr>
                <w:rFonts w:cs="Arial"/>
              </w:rPr>
            </w:pPr>
            <w:r w:rsidRPr="007E0B31">
              <w:rPr>
                <w:rFonts w:cs="Arial"/>
              </w:rPr>
              <w:t>Scottish Hydro-Electric Transmission Limited</w:t>
            </w:r>
            <w:r>
              <w:rPr>
                <w:rFonts w:cs="Arial"/>
              </w:rPr>
              <w:t>.</w:t>
            </w:r>
          </w:p>
        </w:tc>
      </w:tr>
      <w:tr w:rsidR="00F81D7C" w:rsidRPr="007E0B31" w14:paraId="67FED673" w14:textId="77777777" w:rsidTr="00C938B9">
        <w:trPr>
          <w:cantSplit/>
        </w:trPr>
        <w:tc>
          <w:tcPr>
            <w:tcW w:w="2884" w:type="dxa"/>
          </w:tcPr>
          <w:p w14:paraId="369FD6B3" w14:textId="77777777" w:rsidR="00F81D7C" w:rsidRPr="007E0B31" w:rsidRDefault="00F81D7C" w:rsidP="00F81D7C">
            <w:pPr>
              <w:pStyle w:val="Arial11Bold"/>
              <w:rPr>
                <w:rFonts w:cs="Arial"/>
              </w:rPr>
            </w:pPr>
            <w:r w:rsidRPr="007E0B31">
              <w:rPr>
                <w:rFonts w:cs="Arial"/>
              </w:rPr>
              <w:t>Shutdown</w:t>
            </w:r>
          </w:p>
        </w:tc>
        <w:tc>
          <w:tcPr>
            <w:tcW w:w="6634" w:type="dxa"/>
          </w:tcPr>
          <w:p w14:paraId="6E389810" w14:textId="39840711" w:rsidR="00F81D7C" w:rsidRPr="000B675D" w:rsidRDefault="00F81D7C" w:rsidP="00F81D7C">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F81D7C" w:rsidRPr="00105C6E" w:rsidRDefault="00F81D7C" w:rsidP="00F81D7C">
            <w:pPr>
              <w:pStyle w:val="Default"/>
              <w:jc w:val="both"/>
              <w:rPr>
                <w:sz w:val="20"/>
                <w:szCs w:val="20"/>
              </w:rPr>
            </w:pPr>
          </w:p>
          <w:p w14:paraId="15309EA0" w14:textId="77777777" w:rsidR="00F81D7C" w:rsidRDefault="00F81D7C" w:rsidP="00F81D7C">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F81D7C" w:rsidRDefault="00F81D7C" w:rsidP="00F81D7C">
            <w:pPr>
              <w:pStyle w:val="Default"/>
              <w:jc w:val="both"/>
              <w:rPr>
                <w:sz w:val="20"/>
                <w:szCs w:val="20"/>
              </w:rPr>
            </w:pPr>
          </w:p>
          <w:p w14:paraId="6125EFD5" w14:textId="77777777" w:rsidR="00F81D7C" w:rsidRDefault="00F81D7C" w:rsidP="00F81D7C">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F81D7C" w:rsidRPr="002A73E9" w:rsidRDefault="00F81D7C" w:rsidP="00F81D7C">
            <w:pPr>
              <w:pStyle w:val="Default"/>
              <w:jc w:val="both"/>
              <w:rPr>
                <w:sz w:val="20"/>
              </w:rPr>
            </w:pPr>
          </w:p>
        </w:tc>
      </w:tr>
      <w:tr w:rsidR="00F81D7C" w:rsidRPr="007E0B31" w14:paraId="7BC2DAF6" w14:textId="77777777" w:rsidTr="00C938B9">
        <w:trPr>
          <w:cantSplit/>
        </w:trPr>
        <w:tc>
          <w:tcPr>
            <w:tcW w:w="2884" w:type="dxa"/>
          </w:tcPr>
          <w:p w14:paraId="3675FAA8" w14:textId="77777777" w:rsidR="00F81D7C" w:rsidRPr="007E0B31" w:rsidRDefault="00F81D7C" w:rsidP="00F81D7C">
            <w:pPr>
              <w:pStyle w:val="Arial11Bold"/>
              <w:rPr>
                <w:rFonts w:cs="Arial"/>
                <w:lang w:val="en-US"/>
              </w:rPr>
            </w:pPr>
            <w:r w:rsidRPr="007E0B31">
              <w:rPr>
                <w:rFonts w:cs="Arial"/>
                <w:lang w:val="en-US"/>
              </w:rPr>
              <w:t>Significant Code Review</w:t>
            </w:r>
          </w:p>
        </w:tc>
        <w:tc>
          <w:tcPr>
            <w:tcW w:w="6634" w:type="dxa"/>
          </w:tcPr>
          <w:p w14:paraId="671DC2B0"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F81D7C" w:rsidRPr="007E0B31" w14:paraId="1B5DF07B" w14:textId="77777777" w:rsidTr="00C938B9">
        <w:trPr>
          <w:cantSplit/>
          <w:trHeight w:val="844"/>
        </w:trPr>
        <w:tc>
          <w:tcPr>
            <w:tcW w:w="2884" w:type="dxa"/>
          </w:tcPr>
          <w:p w14:paraId="7D570753" w14:textId="77777777" w:rsidR="00F81D7C" w:rsidRPr="007E0B31" w:rsidRDefault="00F81D7C" w:rsidP="00F81D7C">
            <w:pPr>
              <w:pStyle w:val="Arial11Bold"/>
              <w:rPr>
                <w:rFonts w:cs="Arial"/>
                <w:lang w:val="en-US"/>
              </w:rPr>
            </w:pPr>
            <w:r w:rsidRPr="007E0B31">
              <w:rPr>
                <w:rFonts w:cs="Arial"/>
                <w:lang w:val="en-US"/>
              </w:rPr>
              <w:t>Significant Code Review Phase</w:t>
            </w:r>
          </w:p>
        </w:tc>
        <w:tc>
          <w:tcPr>
            <w:tcW w:w="6634" w:type="dxa"/>
          </w:tcPr>
          <w:p w14:paraId="0EC0F404"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F81D7C" w:rsidRPr="007E0B31" w14:paraId="5ADB841A" w14:textId="77777777" w:rsidTr="00C938B9">
        <w:trPr>
          <w:cantSplit/>
          <w:trHeight w:val="391"/>
        </w:trPr>
        <w:tc>
          <w:tcPr>
            <w:tcW w:w="2884" w:type="dxa"/>
          </w:tcPr>
          <w:p w14:paraId="7F34926A" w14:textId="77777777" w:rsidR="00F81D7C" w:rsidRPr="005A3DF9" w:rsidRDefault="00F81D7C" w:rsidP="00F81D7C">
            <w:pPr>
              <w:rPr>
                <w:b/>
                <w:bCs/>
              </w:rPr>
            </w:pPr>
            <w:r w:rsidRPr="005A3DF9">
              <w:rPr>
                <w:b/>
                <w:bCs/>
              </w:rPr>
              <w:t>Significant Event</w:t>
            </w:r>
          </w:p>
        </w:tc>
        <w:tc>
          <w:tcPr>
            <w:tcW w:w="6634" w:type="dxa"/>
          </w:tcPr>
          <w:p w14:paraId="1EE1E359" w14:textId="77777777" w:rsidR="00F81D7C" w:rsidRPr="005A3DF9" w:rsidRDefault="00F81D7C" w:rsidP="00F81D7C">
            <w:r w:rsidRPr="005A3DF9">
              <w:t xml:space="preserve">An </w:t>
            </w:r>
            <w:r w:rsidRPr="005A3DF9">
              <w:rPr>
                <w:b/>
                <w:bCs/>
              </w:rPr>
              <w:t>Event</w:t>
            </w:r>
            <w:r w:rsidRPr="005A3DF9">
              <w:t>, as defined in OC3.4.1.</w:t>
            </w:r>
          </w:p>
        </w:tc>
      </w:tr>
      <w:tr w:rsidR="00F81D7C" w:rsidRPr="007E0B31" w14:paraId="1BEA81BE" w14:textId="77777777" w:rsidTr="00C938B9">
        <w:trPr>
          <w:cantSplit/>
        </w:trPr>
        <w:tc>
          <w:tcPr>
            <w:tcW w:w="2884" w:type="dxa"/>
          </w:tcPr>
          <w:p w14:paraId="7DDF6CE8" w14:textId="77777777" w:rsidR="00F81D7C" w:rsidRPr="007E0B31" w:rsidRDefault="00F81D7C" w:rsidP="00F81D7C">
            <w:pPr>
              <w:pStyle w:val="Arial11Bold"/>
              <w:rPr>
                <w:rFonts w:cs="Arial"/>
              </w:rPr>
            </w:pPr>
            <w:r w:rsidRPr="007E0B31">
              <w:rPr>
                <w:rFonts w:cs="Arial"/>
              </w:rPr>
              <w:t>Significant Incident</w:t>
            </w:r>
          </w:p>
        </w:tc>
        <w:tc>
          <w:tcPr>
            <w:tcW w:w="6634" w:type="dxa"/>
          </w:tcPr>
          <w:p w14:paraId="7F61F265" w14:textId="77777777"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F81D7C" w:rsidRPr="007E0B31" w14:paraId="3E055DF2" w14:textId="77777777" w:rsidTr="00C938B9">
        <w:trPr>
          <w:cantSplit/>
        </w:trPr>
        <w:tc>
          <w:tcPr>
            <w:tcW w:w="2884" w:type="dxa"/>
          </w:tcPr>
          <w:p w14:paraId="0E800888" w14:textId="77777777" w:rsidR="00F81D7C" w:rsidRPr="007E0B31" w:rsidRDefault="00F81D7C" w:rsidP="00F81D7C">
            <w:pPr>
              <w:pStyle w:val="Arial11Bold"/>
              <w:rPr>
                <w:rFonts w:cs="Arial"/>
              </w:rPr>
            </w:pPr>
            <w:r w:rsidRPr="007E0B31">
              <w:rPr>
                <w:rFonts w:cs="Arial"/>
              </w:rPr>
              <w:t>Simultaneous Tap Change</w:t>
            </w:r>
          </w:p>
        </w:tc>
        <w:tc>
          <w:tcPr>
            <w:tcW w:w="6634" w:type="dxa"/>
          </w:tcPr>
          <w:p w14:paraId="60D3F25A" w14:textId="2377F85E" w:rsidR="00F81D7C" w:rsidRPr="007E0B31" w:rsidRDefault="00F81D7C" w:rsidP="00F81D7C">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F81D7C" w:rsidRPr="007E0B31" w14:paraId="328E6979" w14:textId="77777777" w:rsidTr="00C938B9">
        <w:trPr>
          <w:cantSplit/>
        </w:trPr>
        <w:tc>
          <w:tcPr>
            <w:tcW w:w="2884" w:type="dxa"/>
          </w:tcPr>
          <w:p w14:paraId="7DB29454" w14:textId="260E372C" w:rsidR="00F81D7C" w:rsidRPr="009A551F" w:rsidRDefault="00F81D7C" w:rsidP="00F81D7C">
            <w:pPr>
              <w:pStyle w:val="Arial11Bold"/>
              <w:rPr>
                <w:rFonts w:cs="Arial"/>
              </w:rPr>
            </w:pPr>
            <w:r w:rsidRPr="009A551F">
              <w:rPr>
                <w:lang w:val="en-US"/>
              </w:rPr>
              <w:t>Single Intraday Coupling</w:t>
            </w:r>
          </w:p>
        </w:tc>
        <w:tc>
          <w:tcPr>
            <w:tcW w:w="6634" w:type="dxa"/>
          </w:tcPr>
          <w:p w14:paraId="46F14FC7" w14:textId="686B1D19" w:rsidR="00F81D7C" w:rsidRPr="009A551F" w:rsidRDefault="00F81D7C" w:rsidP="00F81D7C">
            <w:pPr>
              <w:pStyle w:val="TableArial11"/>
              <w:rPr>
                <w:rFonts w:cs="Arial"/>
              </w:rPr>
            </w:pPr>
            <w:r w:rsidRPr="009A551F">
              <w:t>The continuous process where collected orders are matched and cross-zonal capacity is allocated simultaneously for different bidding zones in the intraday market.</w:t>
            </w:r>
          </w:p>
        </w:tc>
      </w:tr>
      <w:tr w:rsidR="00F81D7C" w:rsidRPr="007E0B31" w14:paraId="5AFB48FD" w14:textId="77777777" w:rsidTr="00C938B9">
        <w:trPr>
          <w:cantSplit/>
        </w:trPr>
        <w:tc>
          <w:tcPr>
            <w:tcW w:w="2884" w:type="dxa"/>
          </w:tcPr>
          <w:p w14:paraId="6EF1D6A4" w14:textId="77777777" w:rsidR="00F81D7C" w:rsidRPr="007E0B31" w:rsidRDefault="00F81D7C" w:rsidP="00F81D7C">
            <w:pPr>
              <w:pStyle w:val="Arial11Bold"/>
              <w:rPr>
                <w:rFonts w:cs="Arial"/>
              </w:rPr>
            </w:pPr>
            <w:r w:rsidRPr="007E0B31">
              <w:rPr>
                <w:rFonts w:cs="Arial"/>
              </w:rPr>
              <w:t>Single Line Diagram</w:t>
            </w:r>
          </w:p>
        </w:tc>
        <w:tc>
          <w:tcPr>
            <w:tcW w:w="6634" w:type="dxa"/>
          </w:tcPr>
          <w:p w14:paraId="4EC44797" w14:textId="77777777" w:rsidR="00F81D7C" w:rsidRPr="007E0B31" w:rsidRDefault="00F81D7C" w:rsidP="00F81D7C">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F81D7C" w:rsidRPr="007E0B31" w14:paraId="465C7113" w14:textId="77777777" w:rsidTr="00C938B9">
        <w:trPr>
          <w:cantSplit/>
        </w:trPr>
        <w:tc>
          <w:tcPr>
            <w:tcW w:w="2884" w:type="dxa"/>
          </w:tcPr>
          <w:p w14:paraId="752C09A5" w14:textId="77777777" w:rsidR="00F81D7C" w:rsidRPr="007E0B31" w:rsidRDefault="00F81D7C" w:rsidP="00F81D7C">
            <w:pPr>
              <w:pStyle w:val="Arial11Bold"/>
              <w:rPr>
                <w:rFonts w:cs="Arial"/>
              </w:rPr>
            </w:pPr>
            <w:r w:rsidRPr="007E0B31">
              <w:rPr>
                <w:rFonts w:cs="Arial"/>
              </w:rPr>
              <w:t>Single Point of Connection</w:t>
            </w:r>
          </w:p>
        </w:tc>
        <w:tc>
          <w:tcPr>
            <w:tcW w:w="6634" w:type="dxa"/>
          </w:tcPr>
          <w:p w14:paraId="357AE2D2" w14:textId="77777777" w:rsidR="00F81D7C" w:rsidRPr="007E0B31" w:rsidRDefault="00F81D7C" w:rsidP="00F81D7C">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F81D7C" w:rsidRPr="007E0B31" w14:paraId="6F54CDA0" w14:textId="77777777" w:rsidTr="00C938B9">
        <w:trPr>
          <w:cantSplit/>
        </w:trPr>
        <w:tc>
          <w:tcPr>
            <w:tcW w:w="2884" w:type="dxa"/>
          </w:tcPr>
          <w:p w14:paraId="636AB71F" w14:textId="77777777" w:rsidR="00F81D7C" w:rsidRPr="007E0B31" w:rsidRDefault="00F81D7C" w:rsidP="00F81D7C">
            <w:pPr>
              <w:pStyle w:val="Arial11Bold"/>
              <w:rPr>
                <w:rFonts w:cs="Arial"/>
              </w:rPr>
            </w:pPr>
            <w:r w:rsidRPr="007E0B31">
              <w:rPr>
                <w:rFonts w:cs="Arial"/>
              </w:rPr>
              <w:t>Site Common Drawings</w:t>
            </w:r>
          </w:p>
        </w:tc>
        <w:tc>
          <w:tcPr>
            <w:tcW w:w="6634" w:type="dxa"/>
          </w:tcPr>
          <w:p w14:paraId="10001C92" w14:textId="77777777" w:rsidR="00F81D7C" w:rsidRPr="007E0B31" w:rsidRDefault="00F81D7C" w:rsidP="00F81D7C">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F81D7C" w:rsidRPr="007E0B31" w14:paraId="5735D188" w14:textId="77777777" w:rsidTr="00C938B9">
        <w:trPr>
          <w:cantSplit/>
        </w:trPr>
        <w:tc>
          <w:tcPr>
            <w:tcW w:w="2884" w:type="dxa"/>
          </w:tcPr>
          <w:p w14:paraId="236162FF" w14:textId="77777777" w:rsidR="00F81D7C" w:rsidRPr="007E0B31" w:rsidRDefault="00F81D7C" w:rsidP="00F81D7C">
            <w:pPr>
              <w:pStyle w:val="Arial11Bold"/>
              <w:rPr>
                <w:rFonts w:cs="Arial"/>
              </w:rPr>
            </w:pPr>
            <w:r w:rsidRPr="007E0B31">
              <w:rPr>
                <w:rFonts w:cs="Arial"/>
              </w:rPr>
              <w:t xml:space="preserve">Site Responsibility Schedule </w:t>
            </w:r>
          </w:p>
        </w:tc>
        <w:tc>
          <w:tcPr>
            <w:tcW w:w="6634" w:type="dxa"/>
          </w:tcPr>
          <w:p w14:paraId="6A1F8B74" w14:textId="77777777" w:rsidR="00F81D7C" w:rsidRPr="007E0B31" w:rsidRDefault="00F81D7C" w:rsidP="00F81D7C">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F81D7C" w:rsidRPr="007E0B31" w14:paraId="45E94789" w14:textId="77777777" w:rsidTr="00C938B9">
        <w:trPr>
          <w:cantSplit/>
        </w:trPr>
        <w:tc>
          <w:tcPr>
            <w:tcW w:w="2884" w:type="dxa"/>
          </w:tcPr>
          <w:p w14:paraId="46B439EE" w14:textId="77777777" w:rsidR="00F81D7C" w:rsidRPr="007E0B31" w:rsidRDefault="00F81D7C" w:rsidP="00F81D7C">
            <w:pPr>
              <w:pStyle w:val="Arial11Bold"/>
              <w:rPr>
                <w:rFonts w:cs="Arial"/>
              </w:rPr>
            </w:pPr>
            <w:r w:rsidRPr="007E0B31">
              <w:rPr>
                <w:rFonts w:cs="Arial"/>
              </w:rPr>
              <w:t>Slope</w:t>
            </w:r>
          </w:p>
        </w:tc>
        <w:tc>
          <w:tcPr>
            <w:tcW w:w="6634" w:type="dxa"/>
          </w:tcPr>
          <w:p w14:paraId="0B1F2C0B" w14:textId="77777777" w:rsidR="00F81D7C" w:rsidRPr="007E0B31" w:rsidRDefault="00F81D7C" w:rsidP="00F81D7C">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F81D7C" w:rsidRPr="007E0B31" w14:paraId="37CB2940" w14:textId="77777777" w:rsidTr="00C938B9">
        <w:trPr>
          <w:cantSplit/>
        </w:trPr>
        <w:tc>
          <w:tcPr>
            <w:tcW w:w="2884" w:type="dxa"/>
          </w:tcPr>
          <w:p w14:paraId="216A2CB0" w14:textId="77777777" w:rsidR="00F81D7C" w:rsidRPr="007E0B31" w:rsidRDefault="00F81D7C" w:rsidP="00F81D7C">
            <w:pPr>
              <w:pStyle w:val="Arial11Bold"/>
              <w:rPr>
                <w:rFonts w:cs="Arial"/>
              </w:rPr>
            </w:pPr>
            <w:r w:rsidRPr="007E0B31">
              <w:rPr>
                <w:rFonts w:cs="Arial"/>
              </w:rPr>
              <w:t>Small Participant</w:t>
            </w:r>
          </w:p>
        </w:tc>
        <w:tc>
          <w:tcPr>
            <w:tcW w:w="6634" w:type="dxa"/>
          </w:tcPr>
          <w:p w14:paraId="01410E38" w14:textId="77777777" w:rsidR="00F81D7C" w:rsidRPr="007E0B31" w:rsidRDefault="00F81D7C" w:rsidP="00F81D7C">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F81D7C" w:rsidRPr="007E0B31" w14:paraId="1F395979" w14:textId="77777777" w:rsidTr="00C938B9">
        <w:trPr>
          <w:cantSplit/>
        </w:trPr>
        <w:tc>
          <w:tcPr>
            <w:tcW w:w="2884" w:type="dxa"/>
          </w:tcPr>
          <w:p w14:paraId="07FA4ADB" w14:textId="77777777" w:rsidR="00F81D7C" w:rsidRPr="007E0B31" w:rsidRDefault="00F81D7C" w:rsidP="00F81D7C">
            <w:pPr>
              <w:pStyle w:val="Arial11Bold"/>
              <w:rPr>
                <w:rFonts w:cs="Arial"/>
              </w:rPr>
            </w:pPr>
            <w:r w:rsidRPr="007E0B31">
              <w:rPr>
                <w:rFonts w:cs="Arial"/>
              </w:rPr>
              <w:t>Small Power Station</w:t>
            </w:r>
          </w:p>
        </w:tc>
        <w:tc>
          <w:tcPr>
            <w:tcW w:w="6634" w:type="dxa"/>
          </w:tcPr>
          <w:p w14:paraId="281660E4" w14:textId="77777777" w:rsidR="00F81D7C" w:rsidRPr="007E0B31" w:rsidRDefault="00F81D7C" w:rsidP="00F81D7C">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3A62CE9" w14:textId="4218E8A6" w:rsidR="00F81D7C" w:rsidRPr="007E0B31" w:rsidRDefault="00F81D7C" w:rsidP="00F81D7C">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F81D7C" w:rsidRPr="007E0B31" w:rsidRDefault="00F81D7C" w:rsidP="00F81D7C">
            <w:pPr>
              <w:pStyle w:val="TableArial11"/>
              <w:ind w:left="567" w:hanging="567"/>
              <w:rPr>
                <w:rFonts w:cs="Arial"/>
              </w:rPr>
            </w:pPr>
            <w:r w:rsidRPr="007E0B31">
              <w:rPr>
                <w:rFonts w:cs="Arial"/>
              </w:rPr>
              <w:t>or,</w:t>
            </w:r>
          </w:p>
          <w:p w14:paraId="7EB0BBC3"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F81D7C" w:rsidRPr="007E0B31" w:rsidRDefault="00F81D7C" w:rsidP="00F81D7C">
            <w:pPr>
              <w:pStyle w:val="TableArial11"/>
              <w:ind w:left="567" w:hanging="567"/>
              <w:rPr>
                <w:rFonts w:cs="Arial"/>
              </w:rPr>
            </w:pPr>
            <w:r w:rsidRPr="007E0B31">
              <w:rPr>
                <w:rFonts w:cs="Arial"/>
              </w:rPr>
              <w:t>or,</w:t>
            </w:r>
          </w:p>
          <w:p w14:paraId="6997783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F81D7C" w:rsidRPr="007E0B31" w:rsidRDefault="00F81D7C" w:rsidP="00F81D7C">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7573FBB9" w14:textId="77777777" w:rsidTr="00C938B9">
        <w:trPr>
          <w:cantSplit/>
        </w:trPr>
        <w:tc>
          <w:tcPr>
            <w:tcW w:w="2884" w:type="dxa"/>
          </w:tcPr>
          <w:p w14:paraId="762A4B06" w14:textId="77777777" w:rsidR="00F81D7C" w:rsidRPr="007E0B31" w:rsidRDefault="00F81D7C" w:rsidP="00F81D7C">
            <w:pPr>
              <w:pStyle w:val="Arial11Bold"/>
              <w:rPr>
                <w:rFonts w:cs="Arial"/>
              </w:rPr>
            </w:pPr>
            <w:r w:rsidRPr="007E0B31">
              <w:rPr>
                <w:rFonts w:cs="Arial"/>
              </w:rPr>
              <w:t>Speeder Motor Setting Range</w:t>
            </w:r>
          </w:p>
        </w:tc>
        <w:tc>
          <w:tcPr>
            <w:tcW w:w="6634" w:type="dxa"/>
          </w:tcPr>
          <w:p w14:paraId="4F8D293D" w14:textId="77777777" w:rsidR="00F81D7C" w:rsidRPr="007E0B31" w:rsidRDefault="00F81D7C" w:rsidP="00F81D7C">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F81D7C" w:rsidRPr="007E0B31" w14:paraId="04280D98" w14:textId="77777777" w:rsidTr="00C938B9">
        <w:trPr>
          <w:cantSplit/>
        </w:trPr>
        <w:tc>
          <w:tcPr>
            <w:tcW w:w="2884" w:type="dxa"/>
          </w:tcPr>
          <w:p w14:paraId="7D8CDDFE" w14:textId="77777777" w:rsidR="00F81D7C" w:rsidRPr="007E0B31" w:rsidRDefault="00F81D7C" w:rsidP="00F81D7C">
            <w:pPr>
              <w:pStyle w:val="Arial11Bold"/>
              <w:rPr>
                <w:rFonts w:cs="Arial"/>
              </w:rPr>
            </w:pPr>
            <w:r w:rsidRPr="007E0B31">
              <w:rPr>
                <w:rFonts w:cs="Arial"/>
              </w:rPr>
              <w:t>SPT</w:t>
            </w:r>
          </w:p>
        </w:tc>
        <w:tc>
          <w:tcPr>
            <w:tcW w:w="6634" w:type="dxa"/>
          </w:tcPr>
          <w:p w14:paraId="202D47CC" w14:textId="77777777" w:rsidR="00F81D7C" w:rsidRPr="007E0B31" w:rsidRDefault="00F81D7C" w:rsidP="00F81D7C">
            <w:pPr>
              <w:pStyle w:val="TableArial11"/>
              <w:rPr>
                <w:rFonts w:cs="Arial"/>
              </w:rPr>
            </w:pPr>
            <w:r w:rsidRPr="007E0B31">
              <w:rPr>
                <w:rFonts w:cs="Arial"/>
              </w:rPr>
              <w:t>SP Transmission Limited</w:t>
            </w:r>
            <w:r>
              <w:rPr>
                <w:rFonts w:cs="Arial"/>
              </w:rPr>
              <w:t xml:space="preserve"> plc</w:t>
            </w:r>
          </w:p>
        </w:tc>
      </w:tr>
      <w:tr w:rsidR="00F81D7C" w:rsidRPr="007E0B31" w14:paraId="2DA67376" w14:textId="77777777" w:rsidTr="00C938B9">
        <w:trPr>
          <w:cantSplit/>
        </w:trPr>
        <w:tc>
          <w:tcPr>
            <w:tcW w:w="2884" w:type="dxa"/>
          </w:tcPr>
          <w:p w14:paraId="22F630E2" w14:textId="084D3F3B" w:rsidR="00F81D7C" w:rsidRPr="004F1DF0" w:rsidRDefault="00F81D7C" w:rsidP="00F81D7C">
            <w:pPr>
              <w:rPr>
                <w:b/>
              </w:rPr>
            </w:pPr>
            <w:r w:rsidRPr="004F1DF0">
              <w:rPr>
                <w:rFonts w:cs="Arial"/>
                <w:b/>
              </w:rPr>
              <w:t>Standard Contract Terms</w:t>
            </w:r>
          </w:p>
        </w:tc>
        <w:tc>
          <w:tcPr>
            <w:tcW w:w="6634" w:type="dxa"/>
          </w:tcPr>
          <w:p w14:paraId="5D840AFD" w14:textId="4E3A5439" w:rsidR="00F81D7C" w:rsidRPr="00DD7E1A" w:rsidRDefault="00F81D7C" w:rsidP="00F81D7C">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F81D7C" w:rsidRPr="007E0B31" w14:paraId="67A0366B" w14:textId="77777777" w:rsidTr="00C938B9">
        <w:trPr>
          <w:cantSplit/>
        </w:trPr>
        <w:tc>
          <w:tcPr>
            <w:tcW w:w="2884" w:type="dxa"/>
          </w:tcPr>
          <w:p w14:paraId="0F9E2157" w14:textId="5498E044" w:rsidR="00F81D7C" w:rsidRDefault="00F81D7C" w:rsidP="00F81D7C">
            <w:pPr>
              <w:pStyle w:val="Arial11Bold"/>
              <w:rPr>
                <w:rFonts w:cs="Arial"/>
              </w:rPr>
            </w:pPr>
            <w:r w:rsidRPr="007E0B31">
              <w:rPr>
                <w:rFonts w:cs="Arial"/>
              </w:rPr>
              <w:t>Standard Modifications</w:t>
            </w:r>
          </w:p>
          <w:p w14:paraId="07E084EC" w14:textId="7E4794BD" w:rsidR="00F81D7C" w:rsidRPr="00FB43E1" w:rsidRDefault="00F81D7C" w:rsidP="00F81D7C"/>
        </w:tc>
        <w:tc>
          <w:tcPr>
            <w:tcW w:w="6634" w:type="dxa"/>
          </w:tcPr>
          <w:p w14:paraId="46989946" w14:textId="77777777" w:rsidR="00F81D7C" w:rsidRPr="005C20E3" w:rsidRDefault="00F81D7C" w:rsidP="00F81D7C">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F81D7C" w:rsidRPr="007E0B31" w:rsidRDefault="00F81D7C" w:rsidP="00F81D7C">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F81D7C" w:rsidRPr="007E0B31" w14:paraId="0BE680B8" w14:textId="77777777" w:rsidTr="00C938B9">
        <w:trPr>
          <w:cantSplit/>
        </w:trPr>
        <w:tc>
          <w:tcPr>
            <w:tcW w:w="2884" w:type="dxa"/>
          </w:tcPr>
          <w:p w14:paraId="08548C67" w14:textId="77777777" w:rsidR="00F81D7C" w:rsidRPr="007E0B31" w:rsidRDefault="00F81D7C" w:rsidP="00F81D7C">
            <w:pPr>
              <w:pStyle w:val="Arial11Bold"/>
              <w:rPr>
                <w:rFonts w:cs="Arial"/>
              </w:rPr>
            </w:pPr>
            <w:r w:rsidRPr="007E0B31">
              <w:rPr>
                <w:rFonts w:cs="Arial"/>
              </w:rPr>
              <w:t>Standard Planning Data</w:t>
            </w:r>
          </w:p>
        </w:tc>
        <w:tc>
          <w:tcPr>
            <w:tcW w:w="6634" w:type="dxa"/>
          </w:tcPr>
          <w:p w14:paraId="2E9B039E" w14:textId="4F20BEE7" w:rsidR="00F81D7C" w:rsidRPr="007E0B31" w:rsidRDefault="00F81D7C" w:rsidP="00F81D7C">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F81D7C" w:rsidRPr="007E0B31" w14:paraId="50C48905" w14:textId="77777777" w:rsidTr="00C938B9">
        <w:trPr>
          <w:cantSplit/>
        </w:trPr>
        <w:tc>
          <w:tcPr>
            <w:tcW w:w="2884" w:type="dxa"/>
          </w:tcPr>
          <w:p w14:paraId="2AB06ACF" w14:textId="35A4C384" w:rsidR="00F81D7C" w:rsidRPr="007E0B31" w:rsidRDefault="00F81D7C" w:rsidP="00F81D7C">
            <w:pPr>
              <w:pStyle w:val="Arial11Bold"/>
              <w:rPr>
                <w:rFonts w:cs="Arial"/>
              </w:rPr>
            </w:pPr>
            <w:r>
              <w:rPr>
                <w:rFonts w:cs="Arial"/>
              </w:rPr>
              <w:t>Standard Product</w:t>
            </w:r>
          </w:p>
        </w:tc>
        <w:tc>
          <w:tcPr>
            <w:tcW w:w="6634" w:type="dxa"/>
          </w:tcPr>
          <w:p w14:paraId="4CFE3F05" w14:textId="3648906A" w:rsidR="00F81D7C" w:rsidRPr="007E0B31" w:rsidRDefault="00F81D7C" w:rsidP="00F81D7C">
            <w:pPr>
              <w:pStyle w:val="TableArial11"/>
              <w:rPr>
                <w:rFonts w:cs="Arial"/>
              </w:rPr>
            </w:pPr>
            <w:r>
              <w:rPr>
                <w:rFonts w:cs="Arial"/>
              </w:rPr>
              <w:t>Means a harmonised balancing product defined by all EU TSOs for the exchange of balance services.</w:t>
            </w:r>
          </w:p>
        </w:tc>
      </w:tr>
      <w:tr w:rsidR="00F81D7C" w:rsidRPr="007E0B31" w14:paraId="4044E3F1" w14:textId="77777777" w:rsidTr="00C938B9">
        <w:trPr>
          <w:cantSplit/>
        </w:trPr>
        <w:tc>
          <w:tcPr>
            <w:tcW w:w="2884" w:type="dxa"/>
          </w:tcPr>
          <w:p w14:paraId="1595BA77" w14:textId="0A36263B" w:rsidR="00F81D7C" w:rsidRPr="007E0B31" w:rsidRDefault="00F81D7C" w:rsidP="00F81D7C">
            <w:pPr>
              <w:pStyle w:val="Arial11Bold"/>
              <w:rPr>
                <w:rFonts w:cs="Arial"/>
              </w:rPr>
            </w:pPr>
            <w:r>
              <w:rPr>
                <w:rFonts w:cs="Arial"/>
              </w:rPr>
              <w:t>Specific Product</w:t>
            </w:r>
          </w:p>
        </w:tc>
        <w:tc>
          <w:tcPr>
            <w:tcW w:w="6634" w:type="dxa"/>
          </w:tcPr>
          <w:p w14:paraId="2C1F1A68" w14:textId="18D90CF3" w:rsidR="00F81D7C" w:rsidRPr="007E0B31" w:rsidRDefault="00F81D7C" w:rsidP="00F81D7C">
            <w:pPr>
              <w:pStyle w:val="TableArial11"/>
              <w:rPr>
                <w:rFonts w:cs="Arial"/>
              </w:rPr>
            </w:pPr>
            <w:r>
              <w:rPr>
                <w:rFonts w:cs="Arial"/>
              </w:rPr>
              <w:t>Means in the context of Balancing Services a product that is not a standard product.</w:t>
            </w:r>
          </w:p>
        </w:tc>
      </w:tr>
      <w:tr w:rsidR="00F81D7C" w:rsidRPr="007E0B31" w14:paraId="72218AE6" w14:textId="77777777" w:rsidTr="00C938B9">
        <w:trPr>
          <w:cantSplit/>
        </w:trPr>
        <w:tc>
          <w:tcPr>
            <w:tcW w:w="2884" w:type="dxa"/>
          </w:tcPr>
          <w:p w14:paraId="24E4CECA" w14:textId="77777777" w:rsidR="00F81D7C" w:rsidRPr="007E0B31" w:rsidRDefault="00F81D7C" w:rsidP="00F81D7C">
            <w:pPr>
              <w:pStyle w:val="Arial11Bold"/>
              <w:rPr>
                <w:rFonts w:cs="Arial"/>
              </w:rPr>
            </w:pPr>
            <w:r w:rsidRPr="007E0B31">
              <w:rPr>
                <w:rFonts w:cs="Arial"/>
              </w:rPr>
              <w:t>Start Time</w:t>
            </w:r>
          </w:p>
        </w:tc>
        <w:tc>
          <w:tcPr>
            <w:tcW w:w="6634" w:type="dxa"/>
          </w:tcPr>
          <w:p w14:paraId="78DDDAD8" w14:textId="508DFE7C" w:rsidR="00F81D7C" w:rsidRPr="007E0B31" w:rsidRDefault="00F81D7C" w:rsidP="00F81D7C">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F81D7C" w:rsidRPr="007E0B31" w14:paraId="763B02FF" w14:textId="77777777" w:rsidTr="00C938B9">
        <w:trPr>
          <w:cantSplit/>
        </w:trPr>
        <w:tc>
          <w:tcPr>
            <w:tcW w:w="2884" w:type="dxa"/>
          </w:tcPr>
          <w:p w14:paraId="0BDA9245" w14:textId="77777777" w:rsidR="00F81D7C" w:rsidRPr="007E0B31" w:rsidRDefault="00F81D7C" w:rsidP="00F81D7C">
            <w:pPr>
              <w:pStyle w:val="Arial11Bold"/>
              <w:rPr>
                <w:rFonts w:cs="Arial"/>
              </w:rPr>
            </w:pPr>
            <w:r w:rsidRPr="007E0B31">
              <w:rPr>
                <w:rFonts w:cs="Arial"/>
              </w:rPr>
              <w:t>Start-Up</w:t>
            </w:r>
          </w:p>
        </w:tc>
        <w:tc>
          <w:tcPr>
            <w:tcW w:w="6634" w:type="dxa"/>
          </w:tcPr>
          <w:p w14:paraId="4FEE3525" w14:textId="0B945479" w:rsidR="00F81D7C" w:rsidRPr="000B675D" w:rsidRDefault="00F81D7C" w:rsidP="00F81D7C">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F81D7C" w:rsidRPr="00020048" w:rsidRDefault="00F81D7C" w:rsidP="00F81D7C">
            <w:pPr>
              <w:pStyle w:val="Default"/>
              <w:jc w:val="both"/>
              <w:rPr>
                <w:sz w:val="20"/>
                <w:szCs w:val="20"/>
              </w:rPr>
            </w:pPr>
          </w:p>
          <w:p w14:paraId="5B2A0628" w14:textId="4DE42AEA" w:rsidR="00F81D7C" w:rsidRPr="00020048" w:rsidRDefault="00F81D7C" w:rsidP="00F81D7C">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F81D7C" w:rsidRPr="007E0B31" w14:paraId="62345A33" w14:textId="77777777" w:rsidTr="00C938B9">
        <w:trPr>
          <w:cantSplit/>
        </w:trPr>
        <w:tc>
          <w:tcPr>
            <w:tcW w:w="2884" w:type="dxa"/>
          </w:tcPr>
          <w:p w14:paraId="50EEE201" w14:textId="77777777" w:rsidR="00F81D7C" w:rsidRPr="007E0B31" w:rsidRDefault="00F81D7C" w:rsidP="00F81D7C">
            <w:pPr>
              <w:pStyle w:val="Arial11Bold"/>
              <w:rPr>
                <w:rFonts w:cs="Arial"/>
              </w:rPr>
            </w:pPr>
            <w:r w:rsidRPr="007E0B31">
              <w:rPr>
                <w:rFonts w:cs="Arial"/>
              </w:rPr>
              <w:t>Statement of Readiness</w:t>
            </w:r>
          </w:p>
        </w:tc>
        <w:tc>
          <w:tcPr>
            <w:tcW w:w="6634" w:type="dxa"/>
          </w:tcPr>
          <w:p w14:paraId="77611375"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F81D7C" w:rsidRPr="007E0B31" w14:paraId="1419E7F2" w14:textId="77777777" w:rsidTr="00C938B9">
        <w:trPr>
          <w:cantSplit/>
        </w:trPr>
        <w:tc>
          <w:tcPr>
            <w:tcW w:w="2884" w:type="dxa"/>
          </w:tcPr>
          <w:p w14:paraId="0D75498C" w14:textId="77777777" w:rsidR="00F81D7C" w:rsidRPr="007E0B31" w:rsidRDefault="00F81D7C" w:rsidP="00F81D7C">
            <w:pPr>
              <w:pStyle w:val="Arial11Bold"/>
              <w:rPr>
                <w:rFonts w:cs="Arial"/>
              </w:rPr>
            </w:pPr>
            <w:r w:rsidRPr="007E0B31">
              <w:rPr>
                <w:rFonts w:cs="Arial"/>
              </w:rPr>
              <w:t>Station Board</w:t>
            </w:r>
          </w:p>
        </w:tc>
        <w:tc>
          <w:tcPr>
            <w:tcW w:w="6634" w:type="dxa"/>
          </w:tcPr>
          <w:p w14:paraId="67932C5D" w14:textId="77777777" w:rsidR="00F81D7C" w:rsidRPr="007E0B31" w:rsidRDefault="00F81D7C" w:rsidP="00F81D7C">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F81D7C" w:rsidRPr="007E0B31" w14:paraId="600D28C8" w14:textId="77777777" w:rsidTr="00C938B9">
        <w:trPr>
          <w:cantSplit/>
        </w:trPr>
        <w:tc>
          <w:tcPr>
            <w:tcW w:w="2884" w:type="dxa"/>
          </w:tcPr>
          <w:p w14:paraId="40E3E191" w14:textId="77777777" w:rsidR="00F81D7C" w:rsidRPr="007E0B31" w:rsidRDefault="00F81D7C" w:rsidP="00F81D7C">
            <w:pPr>
              <w:pStyle w:val="Arial11Bold"/>
              <w:rPr>
                <w:rFonts w:cs="Arial"/>
              </w:rPr>
            </w:pPr>
            <w:r w:rsidRPr="007E0B31">
              <w:rPr>
                <w:rFonts w:cs="Arial"/>
              </w:rPr>
              <w:t>Station Transformer</w:t>
            </w:r>
          </w:p>
        </w:tc>
        <w:tc>
          <w:tcPr>
            <w:tcW w:w="6634" w:type="dxa"/>
          </w:tcPr>
          <w:p w14:paraId="0151496D" w14:textId="77777777" w:rsidR="00F81D7C" w:rsidRPr="007E0B31" w:rsidRDefault="00F81D7C" w:rsidP="00F81D7C">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F81D7C" w:rsidRPr="007E0B31" w14:paraId="7EF10FB5" w14:textId="77777777" w:rsidTr="00C938B9">
        <w:trPr>
          <w:cantSplit/>
        </w:trPr>
        <w:tc>
          <w:tcPr>
            <w:tcW w:w="2884" w:type="dxa"/>
          </w:tcPr>
          <w:p w14:paraId="73E257B8" w14:textId="77777777" w:rsidR="00F81D7C" w:rsidRPr="007E0B31" w:rsidRDefault="00F81D7C" w:rsidP="00F81D7C">
            <w:pPr>
              <w:pStyle w:val="Arial11Bold"/>
              <w:rPr>
                <w:rFonts w:cs="Arial"/>
              </w:rPr>
            </w:pPr>
            <w:r w:rsidRPr="007E0B31">
              <w:rPr>
                <w:rFonts w:cs="Arial"/>
              </w:rPr>
              <w:t>STC Committee</w:t>
            </w:r>
          </w:p>
        </w:tc>
        <w:tc>
          <w:tcPr>
            <w:tcW w:w="6634" w:type="dxa"/>
          </w:tcPr>
          <w:p w14:paraId="4D4C3098" w14:textId="77777777" w:rsidR="00F81D7C" w:rsidRPr="007E0B31" w:rsidRDefault="00F81D7C" w:rsidP="00F81D7C">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F81D7C" w:rsidRPr="007E0B31" w14:paraId="2E35A53F" w14:textId="77777777" w:rsidTr="00C938B9">
        <w:trPr>
          <w:cantSplit/>
        </w:trPr>
        <w:tc>
          <w:tcPr>
            <w:tcW w:w="2884" w:type="dxa"/>
          </w:tcPr>
          <w:p w14:paraId="00F48074" w14:textId="77777777" w:rsidR="00F81D7C" w:rsidRPr="007E0B31" w:rsidRDefault="00F81D7C" w:rsidP="00F81D7C">
            <w:pPr>
              <w:pStyle w:val="Arial11Bold"/>
              <w:rPr>
                <w:rFonts w:cs="Arial"/>
              </w:rPr>
            </w:pPr>
            <w:r w:rsidRPr="007E0B31">
              <w:rPr>
                <w:rFonts w:cs="Arial"/>
              </w:rPr>
              <w:t>Steam Unit</w:t>
            </w:r>
          </w:p>
        </w:tc>
        <w:tc>
          <w:tcPr>
            <w:tcW w:w="6634" w:type="dxa"/>
          </w:tcPr>
          <w:p w14:paraId="3EF0929F"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F81D7C" w:rsidRPr="007E0B31" w14:paraId="79BC204A" w14:textId="77777777" w:rsidTr="00C938B9">
        <w:trPr>
          <w:cantSplit/>
        </w:trPr>
        <w:tc>
          <w:tcPr>
            <w:tcW w:w="2884" w:type="dxa"/>
          </w:tcPr>
          <w:p w14:paraId="6442283E" w14:textId="77777777" w:rsidR="00F81D7C" w:rsidRPr="007E0B31" w:rsidRDefault="00F81D7C" w:rsidP="00F81D7C">
            <w:pPr>
              <w:pStyle w:val="Arial11Bold"/>
              <w:rPr>
                <w:rFonts w:cs="Arial"/>
              </w:rPr>
            </w:pPr>
            <w:r>
              <w:t>Storage User</w:t>
            </w:r>
          </w:p>
        </w:tc>
        <w:tc>
          <w:tcPr>
            <w:tcW w:w="6634" w:type="dxa"/>
          </w:tcPr>
          <w:p w14:paraId="590EC982" w14:textId="77777777" w:rsidR="00F81D7C" w:rsidRDefault="00F81D7C" w:rsidP="00F81D7C">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58A2B31A" w:rsidR="00F81D7C" w:rsidRDefault="00F81D7C" w:rsidP="00F81D7C">
            <w:pPr>
              <w:pStyle w:val="TableArial11"/>
              <w:ind w:left="1195" w:hanging="475"/>
            </w:pPr>
            <w:r>
              <w:t xml:space="preserve">(a) </w:t>
            </w:r>
            <w:r>
              <w:tab/>
            </w:r>
            <w:r w:rsidR="43969EBD" w:rsidRPr="38E6A229">
              <w:rPr>
                <w:b/>
                <w:bCs/>
              </w:rPr>
              <w:t>Assimilated</w:t>
            </w:r>
            <w:r w:rsidRPr="38E6A229">
              <w:rPr>
                <w:b/>
                <w:bCs/>
              </w:rPr>
              <w:t xml:space="preserve"> Law</w:t>
            </w:r>
            <w:r>
              <w:t xml:space="preserve"> (Commission Regulation (EU) 2016/631, Commission Regulation (EU) 2016/1388 and Commission Regulation (EU) 2016/1485) shall not apply to </w:t>
            </w:r>
            <w:r w:rsidRPr="38E6A229">
              <w:rPr>
                <w:b/>
                <w:bCs/>
              </w:rPr>
              <w:t>Storage Users</w:t>
            </w:r>
            <w:r>
              <w:t xml:space="preserve">; and </w:t>
            </w:r>
          </w:p>
          <w:p w14:paraId="12FC725D" w14:textId="7877E760" w:rsidR="00F81D7C" w:rsidRPr="007E0B31" w:rsidRDefault="00F81D7C" w:rsidP="00F81D7C">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F81D7C" w:rsidRPr="007E0B31" w14:paraId="00A4A935" w14:textId="77777777" w:rsidTr="00C938B9">
        <w:trPr>
          <w:cantSplit/>
        </w:trPr>
        <w:tc>
          <w:tcPr>
            <w:tcW w:w="2884" w:type="dxa"/>
          </w:tcPr>
          <w:p w14:paraId="5B112BC4" w14:textId="77777777" w:rsidR="00F81D7C" w:rsidRPr="007E0B31" w:rsidRDefault="00F81D7C" w:rsidP="00F81D7C">
            <w:pPr>
              <w:pStyle w:val="Arial11Bold"/>
              <w:rPr>
                <w:rFonts w:cs="Arial"/>
              </w:rPr>
            </w:pPr>
            <w:r w:rsidRPr="007E0B31">
              <w:rPr>
                <w:rFonts w:cs="Arial"/>
              </w:rPr>
              <w:t>Subtransmission System</w:t>
            </w:r>
          </w:p>
        </w:tc>
        <w:tc>
          <w:tcPr>
            <w:tcW w:w="6634" w:type="dxa"/>
          </w:tcPr>
          <w:p w14:paraId="3CC8DBCA" w14:textId="77777777" w:rsidR="00F81D7C" w:rsidRPr="007E0B31" w:rsidRDefault="00F81D7C" w:rsidP="00F81D7C">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F81D7C" w:rsidRPr="007E0B31" w14:paraId="69833897" w14:textId="77777777" w:rsidTr="00C938B9">
        <w:trPr>
          <w:cantSplit/>
        </w:trPr>
        <w:tc>
          <w:tcPr>
            <w:tcW w:w="2884" w:type="dxa"/>
          </w:tcPr>
          <w:p w14:paraId="47FBFB0B" w14:textId="77777777" w:rsidR="00F81D7C" w:rsidRPr="007E0B31" w:rsidRDefault="00F81D7C" w:rsidP="00F81D7C">
            <w:pPr>
              <w:pStyle w:val="Arial11Bold"/>
              <w:rPr>
                <w:rFonts w:cs="Arial"/>
              </w:rPr>
            </w:pPr>
            <w:r w:rsidRPr="007E0B31">
              <w:rPr>
                <w:rFonts w:cs="Arial"/>
              </w:rPr>
              <w:t>Substantial Modification</w:t>
            </w:r>
          </w:p>
        </w:tc>
        <w:tc>
          <w:tcPr>
            <w:tcW w:w="6634" w:type="dxa"/>
          </w:tcPr>
          <w:p w14:paraId="28DAB5F5" w14:textId="1B8D727B" w:rsidR="00F81D7C" w:rsidRPr="007E0B31" w:rsidRDefault="00F81D7C" w:rsidP="00F81D7C">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F81D7C" w:rsidRPr="007E0B31" w14:paraId="3B41007D" w14:textId="77777777" w:rsidTr="00C938B9">
        <w:trPr>
          <w:cantSplit/>
        </w:trPr>
        <w:tc>
          <w:tcPr>
            <w:tcW w:w="2884" w:type="dxa"/>
          </w:tcPr>
          <w:p w14:paraId="6A1EE8B9" w14:textId="77777777" w:rsidR="00F81D7C" w:rsidRPr="007E0B31" w:rsidRDefault="00F81D7C" w:rsidP="00F81D7C">
            <w:pPr>
              <w:pStyle w:val="Arial11Bold"/>
              <w:rPr>
                <w:rFonts w:cs="Arial"/>
              </w:rPr>
            </w:pPr>
            <w:r w:rsidRPr="007E0B31">
              <w:rPr>
                <w:rFonts w:cs="Arial"/>
              </w:rPr>
              <w:t>Supergrid Voltage</w:t>
            </w:r>
          </w:p>
        </w:tc>
        <w:tc>
          <w:tcPr>
            <w:tcW w:w="6634" w:type="dxa"/>
          </w:tcPr>
          <w:p w14:paraId="3ED2E251" w14:textId="77777777" w:rsidR="00F81D7C" w:rsidRPr="007E0B31" w:rsidRDefault="00F81D7C" w:rsidP="00F81D7C">
            <w:pPr>
              <w:pStyle w:val="TableArial11"/>
              <w:rPr>
                <w:rFonts w:cs="Arial"/>
              </w:rPr>
            </w:pPr>
            <w:r w:rsidRPr="007E0B31">
              <w:rPr>
                <w:rFonts w:cs="Arial"/>
              </w:rPr>
              <w:t>Any voltage greater than 200kV.</w:t>
            </w:r>
          </w:p>
        </w:tc>
      </w:tr>
      <w:tr w:rsidR="00F81D7C" w:rsidRPr="007E0B31" w14:paraId="207CFB67" w14:textId="77777777" w:rsidTr="00C938B9">
        <w:trPr>
          <w:cantSplit/>
        </w:trPr>
        <w:tc>
          <w:tcPr>
            <w:tcW w:w="2884" w:type="dxa"/>
          </w:tcPr>
          <w:p w14:paraId="47BC84B1" w14:textId="77777777" w:rsidR="00F81D7C" w:rsidRPr="007E0B31" w:rsidRDefault="00F81D7C" w:rsidP="00F81D7C">
            <w:pPr>
              <w:pStyle w:val="Arial11Bold"/>
              <w:rPr>
                <w:rFonts w:cs="Arial"/>
              </w:rPr>
            </w:pPr>
            <w:r w:rsidRPr="007E0B31">
              <w:rPr>
                <w:rFonts w:cs="Arial"/>
              </w:rPr>
              <w:t>Supplier</w:t>
            </w:r>
          </w:p>
        </w:tc>
        <w:tc>
          <w:tcPr>
            <w:tcW w:w="6634" w:type="dxa"/>
          </w:tcPr>
          <w:p w14:paraId="263B468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F81D7C" w:rsidRPr="00EE567A" w:rsidRDefault="00F81D7C" w:rsidP="00F81D7C">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F81D7C" w:rsidRPr="007E0B31" w14:paraId="17F58A80" w14:textId="77777777" w:rsidTr="00C938B9">
        <w:trPr>
          <w:cantSplit/>
        </w:trPr>
        <w:tc>
          <w:tcPr>
            <w:tcW w:w="2884" w:type="dxa"/>
          </w:tcPr>
          <w:p w14:paraId="75C55EEE" w14:textId="77777777" w:rsidR="00F81D7C" w:rsidRPr="007E0B31" w:rsidRDefault="00F81D7C" w:rsidP="00F81D7C">
            <w:pPr>
              <w:pStyle w:val="Arial11Bold"/>
              <w:rPr>
                <w:rFonts w:cs="Arial"/>
              </w:rPr>
            </w:pPr>
            <w:r w:rsidRPr="007E0B31">
              <w:rPr>
                <w:rFonts w:cs="Arial"/>
              </w:rPr>
              <w:t>Surplus</w:t>
            </w:r>
          </w:p>
        </w:tc>
        <w:tc>
          <w:tcPr>
            <w:tcW w:w="6634" w:type="dxa"/>
          </w:tcPr>
          <w:p w14:paraId="2FD7B95D" w14:textId="421BC578" w:rsidR="00F81D7C" w:rsidRPr="007E0B31" w:rsidRDefault="00F81D7C" w:rsidP="00F81D7C">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F81D7C" w:rsidRPr="007E0B31" w14:paraId="7F14BA30" w14:textId="77777777" w:rsidTr="00C938B9">
        <w:trPr>
          <w:cantSplit/>
          <w:trHeight w:val="2631"/>
        </w:trPr>
        <w:tc>
          <w:tcPr>
            <w:tcW w:w="2884" w:type="dxa"/>
          </w:tcPr>
          <w:p w14:paraId="41CEFC1C" w14:textId="77777777" w:rsidR="00F81D7C" w:rsidRPr="007E0B31" w:rsidRDefault="00F81D7C" w:rsidP="00F81D7C">
            <w:pPr>
              <w:pStyle w:val="Arial11Bold"/>
              <w:rPr>
                <w:rFonts w:cs="Arial"/>
              </w:rPr>
            </w:pPr>
            <w:r w:rsidRPr="007E0B31">
              <w:rPr>
                <w:rFonts w:cs="Arial"/>
              </w:rPr>
              <w:t>Synchronised</w:t>
            </w:r>
          </w:p>
        </w:tc>
        <w:tc>
          <w:tcPr>
            <w:tcW w:w="6634" w:type="dxa"/>
          </w:tcPr>
          <w:p w14:paraId="3CAA8D12"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F81D7C" w:rsidRDefault="00F81D7C" w:rsidP="00F81D7C">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F81D7C" w:rsidRPr="000F734A" w:rsidRDefault="00F81D7C" w:rsidP="00F81D7C"/>
          <w:p w14:paraId="75F2CFA4" w14:textId="7AF4E47E" w:rsidR="00F81D7C" w:rsidRPr="000F734A" w:rsidRDefault="00F81D7C" w:rsidP="00F81D7C">
            <w:pPr>
              <w:jc w:val="center"/>
            </w:pPr>
          </w:p>
        </w:tc>
      </w:tr>
      <w:tr w:rsidR="00F81D7C" w:rsidRPr="007E0B31" w14:paraId="17661C2E" w14:textId="77777777" w:rsidTr="00C938B9">
        <w:trPr>
          <w:cantSplit/>
        </w:trPr>
        <w:tc>
          <w:tcPr>
            <w:tcW w:w="2884" w:type="dxa"/>
          </w:tcPr>
          <w:p w14:paraId="36D58C8A" w14:textId="77777777" w:rsidR="00F81D7C" w:rsidRPr="007E0B31" w:rsidRDefault="00F81D7C" w:rsidP="00F81D7C">
            <w:pPr>
              <w:pStyle w:val="Arial11Bold"/>
              <w:rPr>
                <w:rFonts w:cs="Arial"/>
              </w:rPr>
            </w:pPr>
            <w:r w:rsidRPr="00DB341C">
              <w:rPr>
                <w:rFonts w:cs="Arial"/>
              </w:rPr>
              <w:t>Synchronous Electricity Storage Module</w:t>
            </w:r>
          </w:p>
        </w:tc>
        <w:tc>
          <w:tcPr>
            <w:tcW w:w="6634" w:type="dxa"/>
          </w:tcPr>
          <w:p w14:paraId="397D4FAB" w14:textId="77777777" w:rsidR="00F81D7C" w:rsidRPr="007E0B31" w:rsidRDefault="00F81D7C" w:rsidP="00F81D7C">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F81D7C" w:rsidRPr="007E0B31" w14:paraId="52481EFC" w14:textId="77777777" w:rsidTr="00C938B9">
        <w:trPr>
          <w:cantSplit/>
        </w:trPr>
        <w:tc>
          <w:tcPr>
            <w:tcW w:w="2884" w:type="dxa"/>
          </w:tcPr>
          <w:p w14:paraId="4353C802" w14:textId="77777777" w:rsidR="00F81D7C" w:rsidRPr="007E0B31" w:rsidRDefault="00F81D7C" w:rsidP="00F81D7C">
            <w:pPr>
              <w:pStyle w:val="Arial11Bold"/>
              <w:rPr>
                <w:rFonts w:cs="Arial"/>
              </w:rPr>
            </w:pPr>
            <w:r w:rsidRPr="00DB341C">
              <w:rPr>
                <w:rFonts w:cs="Arial"/>
              </w:rPr>
              <w:t>Synchronous Electricity Storage Unit</w:t>
            </w:r>
          </w:p>
        </w:tc>
        <w:tc>
          <w:tcPr>
            <w:tcW w:w="6634" w:type="dxa"/>
          </w:tcPr>
          <w:p w14:paraId="002CD085" w14:textId="77777777" w:rsidR="00F81D7C" w:rsidRPr="007E0B31" w:rsidRDefault="00F81D7C" w:rsidP="00F81D7C">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F81D7C" w:rsidRPr="007E0B31" w14:paraId="07EE0535" w14:textId="77777777" w:rsidTr="00C938B9">
        <w:trPr>
          <w:cantSplit/>
        </w:trPr>
        <w:tc>
          <w:tcPr>
            <w:tcW w:w="2884" w:type="dxa"/>
          </w:tcPr>
          <w:p w14:paraId="5937CE21" w14:textId="77777777" w:rsidR="00F81D7C" w:rsidRPr="007E0B31" w:rsidRDefault="00F81D7C" w:rsidP="00F81D7C">
            <w:pPr>
              <w:pStyle w:val="Arial11Bold"/>
              <w:rPr>
                <w:rFonts w:cs="Arial"/>
              </w:rPr>
            </w:pPr>
            <w:r w:rsidRPr="007E0B31">
              <w:rPr>
                <w:rFonts w:cs="Arial"/>
              </w:rPr>
              <w:t>Synchronising Generation</w:t>
            </w:r>
          </w:p>
        </w:tc>
        <w:tc>
          <w:tcPr>
            <w:tcW w:w="6634" w:type="dxa"/>
          </w:tcPr>
          <w:p w14:paraId="4CEBAA38" w14:textId="77777777" w:rsidR="00F81D7C" w:rsidRPr="007E0B31" w:rsidRDefault="00F81D7C" w:rsidP="00F81D7C">
            <w:pPr>
              <w:pStyle w:val="TableArial11"/>
              <w:rPr>
                <w:rFonts w:cs="Arial"/>
              </w:rPr>
            </w:pPr>
            <w:r w:rsidRPr="007E0B31">
              <w:rPr>
                <w:rFonts w:cs="Arial"/>
              </w:rPr>
              <w:t>The amount of MW (in whole MW) produced at the moment of synchronising.</w:t>
            </w:r>
          </w:p>
        </w:tc>
      </w:tr>
      <w:tr w:rsidR="00F81D7C" w:rsidRPr="007E0B31" w14:paraId="25ADF21B" w14:textId="77777777" w:rsidTr="00C938B9">
        <w:trPr>
          <w:cantSplit/>
        </w:trPr>
        <w:tc>
          <w:tcPr>
            <w:tcW w:w="2884" w:type="dxa"/>
          </w:tcPr>
          <w:p w14:paraId="514A7415" w14:textId="77777777" w:rsidR="00F81D7C" w:rsidRPr="007E0B31" w:rsidRDefault="00F81D7C" w:rsidP="00F81D7C">
            <w:pPr>
              <w:pStyle w:val="Arial11Bold"/>
              <w:rPr>
                <w:rFonts w:cs="Arial"/>
              </w:rPr>
            </w:pPr>
            <w:r w:rsidRPr="007E0B31">
              <w:rPr>
                <w:rFonts w:cs="Arial"/>
              </w:rPr>
              <w:t>Synchronising Group</w:t>
            </w:r>
          </w:p>
        </w:tc>
        <w:tc>
          <w:tcPr>
            <w:tcW w:w="6634" w:type="dxa"/>
          </w:tcPr>
          <w:p w14:paraId="30541B74" w14:textId="77777777" w:rsidR="00F81D7C" w:rsidRPr="007E0B31" w:rsidRDefault="00F81D7C" w:rsidP="00F81D7C">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F81D7C" w:rsidRPr="007E0B31" w14:paraId="15108730" w14:textId="77777777" w:rsidTr="00C938B9">
        <w:trPr>
          <w:cantSplit/>
        </w:trPr>
        <w:tc>
          <w:tcPr>
            <w:tcW w:w="2884" w:type="dxa"/>
          </w:tcPr>
          <w:p w14:paraId="1D2DBBCB"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F81D7C" w:rsidRPr="007E0B31" w:rsidRDefault="00F81D7C" w:rsidP="00F81D7C">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F81D7C" w:rsidRPr="007E0B31" w14:paraId="5C3BD77A" w14:textId="77777777" w:rsidTr="00C938B9">
        <w:trPr>
          <w:cantSplit/>
        </w:trPr>
        <w:tc>
          <w:tcPr>
            <w:tcW w:w="2884" w:type="dxa"/>
          </w:tcPr>
          <w:p w14:paraId="361EF41C" w14:textId="77777777" w:rsidR="00F81D7C" w:rsidRPr="007E0B31" w:rsidRDefault="00F81D7C" w:rsidP="00F81D7C">
            <w:pPr>
              <w:pStyle w:val="Arial11Bold"/>
              <w:rPr>
                <w:rFonts w:cs="Arial"/>
              </w:rPr>
            </w:pPr>
            <w:r w:rsidRPr="007E0B31">
              <w:rPr>
                <w:rFonts w:cs="Arial"/>
              </w:rPr>
              <w:t>Synchronous Compensation</w:t>
            </w:r>
          </w:p>
        </w:tc>
        <w:tc>
          <w:tcPr>
            <w:tcW w:w="6634" w:type="dxa"/>
          </w:tcPr>
          <w:p w14:paraId="5C87AE70" w14:textId="77777777" w:rsidR="00F81D7C" w:rsidRPr="007E0B31" w:rsidRDefault="00F81D7C" w:rsidP="00F81D7C">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F81D7C" w:rsidRPr="007E0B31" w14:paraId="09E76574" w14:textId="77777777" w:rsidTr="00C938B9">
        <w:trPr>
          <w:cantSplit/>
        </w:trPr>
        <w:tc>
          <w:tcPr>
            <w:tcW w:w="2884" w:type="dxa"/>
          </w:tcPr>
          <w:p w14:paraId="7AD1E9C5" w14:textId="20EE06FA" w:rsidR="00F81D7C" w:rsidRPr="007E0B31" w:rsidRDefault="00F81D7C" w:rsidP="00F81D7C">
            <w:pPr>
              <w:pStyle w:val="Arial11Bold"/>
              <w:rPr>
                <w:rFonts w:cs="Arial"/>
              </w:rPr>
            </w:pPr>
            <w:r>
              <w:t>Synchronous Compensation Equipment</w:t>
            </w:r>
          </w:p>
        </w:tc>
        <w:tc>
          <w:tcPr>
            <w:tcW w:w="6634" w:type="dxa"/>
          </w:tcPr>
          <w:p w14:paraId="6202363B" w14:textId="06D11D6B" w:rsidR="00F81D7C" w:rsidRPr="007E0B31" w:rsidRDefault="00F81D7C" w:rsidP="00F81D7C">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F81D7C" w:rsidRPr="007E0B31" w14:paraId="44891D1E" w14:textId="77777777" w:rsidTr="00C938B9">
        <w:trPr>
          <w:cantSplit/>
        </w:trPr>
        <w:tc>
          <w:tcPr>
            <w:tcW w:w="2884" w:type="dxa"/>
          </w:tcPr>
          <w:p w14:paraId="2C8F33FD" w14:textId="6717B83A" w:rsidR="00F81D7C" w:rsidRPr="007E0B31" w:rsidRDefault="00F81D7C" w:rsidP="00F81D7C">
            <w:pPr>
              <w:pStyle w:val="Arial11Bold"/>
              <w:rPr>
                <w:rFonts w:cs="Arial"/>
              </w:rPr>
            </w:pPr>
            <w:r>
              <w:t>Synchronous Electricity Storage Module</w:t>
            </w:r>
          </w:p>
        </w:tc>
        <w:tc>
          <w:tcPr>
            <w:tcW w:w="6634" w:type="dxa"/>
          </w:tcPr>
          <w:p w14:paraId="0CCA3613" w14:textId="3A085331" w:rsidR="00F81D7C" w:rsidRPr="007E0B31" w:rsidRDefault="00F81D7C" w:rsidP="00F81D7C">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F81D7C" w:rsidRPr="007E0B31" w14:paraId="2D43A999" w14:textId="77777777" w:rsidTr="00C938B9">
        <w:trPr>
          <w:cantSplit/>
        </w:trPr>
        <w:tc>
          <w:tcPr>
            <w:tcW w:w="2884" w:type="dxa"/>
          </w:tcPr>
          <w:p w14:paraId="4F1100D1" w14:textId="1B9A5EDA" w:rsidR="00F81D7C" w:rsidRPr="007E0B31" w:rsidRDefault="00F81D7C" w:rsidP="00F81D7C">
            <w:pPr>
              <w:pStyle w:val="Arial11Bold"/>
              <w:rPr>
                <w:rFonts w:cs="Arial"/>
              </w:rPr>
            </w:pPr>
            <w:r>
              <w:t>Synchronous Electricity Storage Unit</w:t>
            </w:r>
          </w:p>
        </w:tc>
        <w:tc>
          <w:tcPr>
            <w:tcW w:w="6634" w:type="dxa"/>
          </w:tcPr>
          <w:p w14:paraId="5A5941F1" w14:textId="7A431EFA" w:rsidR="00F81D7C" w:rsidRPr="007E0B31" w:rsidRDefault="00F81D7C" w:rsidP="00F81D7C">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F81D7C" w:rsidRPr="007E0B31" w14:paraId="7B664425" w14:textId="77777777" w:rsidTr="00C938B9">
        <w:trPr>
          <w:cantSplit/>
        </w:trPr>
        <w:tc>
          <w:tcPr>
            <w:tcW w:w="2884" w:type="dxa"/>
          </w:tcPr>
          <w:p w14:paraId="29B76C12" w14:textId="61773681" w:rsidR="00F81D7C" w:rsidRPr="007E0B31" w:rsidRDefault="00F81D7C" w:rsidP="00F81D7C">
            <w:pPr>
              <w:pStyle w:val="Arial11Bold"/>
              <w:rPr>
                <w:rFonts w:cs="Arial"/>
              </w:rPr>
            </w:pPr>
            <w:r>
              <w:t>Synchronous Flywheel</w:t>
            </w:r>
          </w:p>
        </w:tc>
        <w:tc>
          <w:tcPr>
            <w:tcW w:w="6634" w:type="dxa"/>
          </w:tcPr>
          <w:p w14:paraId="7CB9B51E" w14:textId="65FF6627" w:rsidR="00F81D7C" w:rsidRPr="007E0B31" w:rsidRDefault="00F81D7C" w:rsidP="00F81D7C">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F81D7C" w:rsidRPr="007E0B31" w14:paraId="019A8B7A" w14:textId="77777777" w:rsidTr="00C938B9">
        <w:trPr>
          <w:cantSplit/>
        </w:trPr>
        <w:tc>
          <w:tcPr>
            <w:tcW w:w="2884" w:type="dxa"/>
          </w:tcPr>
          <w:p w14:paraId="7EC64686" w14:textId="77777777" w:rsidR="00F81D7C" w:rsidRPr="007E0B31" w:rsidRDefault="00F81D7C" w:rsidP="00F81D7C">
            <w:pPr>
              <w:pStyle w:val="Arial11Bold"/>
              <w:rPr>
                <w:rFonts w:cs="Arial"/>
              </w:rPr>
            </w:pPr>
            <w:r w:rsidRPr="007E0B31">
              <w:rPr>
                <w:rFonts w:cs="Arial"/>
              </w:rPr>
              <w:t>Synchronous Generating Unit</w:t>
            </w:r>
          </w:p>
        </w:tc>
        <w:tc>
          <w:tcPr>
            <w:tcW w:w="6634" w:type="dxa"/>
          </w:tcPr>
          <w:p w14:paraId="178C6F67" w14:textId="77777777" w:rsidR="00F81D7C" w:rsidRPr="007E0B31" w:rsidRDefault="00F81D7C" w:rsidP="00F81D7C">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F81D7C" w:rsidRPr="007E0B31" w14:paraId="27E5B6F9" w14:textId="77777777" w:rsidTr="00C938B9">
        <w:trPr>
          <w:cantSplit/>
        </w:trPr>
        <w:tc>
          <w:tcPr>
            <w:tcW w:w="2884" w:type="dxa"/>
          </w:tcPr>
          <w:p w14:paraId="20E57E9F" w14:textId="77777777" w:rsidR="00F81D7C" w:rsidRPr="007E0B31" w:rsidRDefault="00F81D7C" w:rsidP="00F81D7C">
            <w:pPr>
              <w:pStyle w:val="Arial11Bold"/>
              <w:rPr>
                <w:rFonts w:cs="Arial"/>
              </w:rPr>
            </w:pPr>
            <w:r w:rsidRPr="007E0B31">
              <w:rPr>
                <w:rFonts w:cs="Arial"/>
              </w:rPr>
              <w:t>Synchronous Generating Unit Performance Chart</w:t>
            </w:r>
          </w:p>
        </w:tc>
        <w:tc>
          <w:tcPr>
            <w:tcW w:w="6634" w:type="dxa"/>
          </w:tcPr>
          <w:p w14:paraId="1F374F30" w14:textId="4EB5627D" w:rsidR="00F81D7C" w:rsidRPr="007E0B31" w:rsidRDefault="00F81D7C" w:rsidP="00F81D7C">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F81D7C" w:rsidRPr="007E0B31" w14:paraId="4145DF38" w14:textId="77777777" w:rsidTr="00C938B9">
        <w:trPr>
          <w:cantSplit/>
        </w:trPr>
        <w:tc>
          <w:tcPr>
            <w:tcW w:w="2884" w:type="dxa"/>
          </w:tcPr>
          <w:p w14:paraId="32A93813"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F81D7C" w:rsidRPr="007E0B31" w:rsidRDefault="00F81D7C" w:rsidP="00F81D7C">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F81D7C" w:rsidRPr="007E0B31" w14:paraId="4A56AE2F" w14:textId="77777777" w:rsidTr="00C938B9">
        <w:trPr>
          <w:cantSplit/>
        </w:trPr>
        <w:tc>
          <w:tcPr>
            <w:tcW w:w="2884" w:type="dxa"/>
          </w:tcPr>
          <w:p w14:paraId="30913130"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F81D7C" w:rsidRPr="007E0B31" w14:paraId="580C9961" w14:textId="77777777" w:rsidTr="00C938B9">
        <w:trPr>
          <w:cantSplit/>
        </w:trPr>
        <w:tc>
          <w:tcPr>
            <w:tcW w:w="2884" w:type="dxa"/>
          </w:tcPr>
          <w:p w14:paraId="7A652147"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F81D7C" w:rsidRPr="007E0B31" w14:paraId="2F063EF7" w14:textId="77777777" w:rsidTr="00C938B9">
        <w:trPr>
          <w:cantSplit/>
        </w:trPr>
        <w:tc>
          <w:tcPr>
            <w:tcW w:w="2884" w:type="dxa"/>
          </w:tcPr>
          <w:p w14:paraId="76651346"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F81D7C" w:rsidRPr="007E0B31" w14:paraId="7CE97EC2" w14:textId="77777777" w:rsidTr="00C938B9">
        <w:trPr>
          <w:cantSplit/>
        </w:trPr>
        <w:tc>
          <w:tcPr>
            <w:tcW w:w="2884" w:type="dxa"/>
          </w:tcPr>
          <w:p w14:paraId="1DAA4D78" w14:textId="77777777" w:rsidR="00F81D7C" w:rsidRPr="007E0B31" w:rsidRDefault="00F81D7C" w:rsidP="00F81D7C">
            <w:pPr>
              <w:pStyle w:val="Arial11Bold"/>
              <w:rPr>
                <w:rFonts w:cs="Arial"/>
              </w:rPr>
            </w:pPr>
            <w:r w:rsidRPr="007E0B31">
              <w:rPr>
                <w:rFonts w:cs="Arial"/>
              </w:rPr>
              <w:t>Synchronous Speed</w:t>
            </w:r>
          </w:p>
        </w:tc>
        <w:tc>
          <w:tcPr>
            <w:tcW w:w="6634" w:type="dxa"/>
          </w:tcPr>
          <w:p w14:paraId="296AAFDD" w14:textId="77777777" w:rsidR="00F81D7C" w:rsidRPr="007E0B31" w:rsidRDefault="00F81D7C" w:rsidP="00F81D7C">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F81D7C" w:rsidRPr="007E0B31" w14:paraId="46A121A4" w14:textId="77777777" w:rsidTr="00C938B9">
        <w:trPr>
          <w:cantSplit/>
        </w:trPr>
        <w:tc>
          <w:tcPr>
            <w:tcW w:w="2884" w:type="dxa"/>
          </w:tcPr>
          <w:p w14:paraId="24B0D1A3" w14:textId="77777777" w:rsidR="00F81D7C" w:rsidRPr="007E0B31" w:rsidRDefault="00F81D7C" w:rsidP="00F81D7C">
            <w:pPr>
              <w:pStyle w:val="Arial11Bold"/>
              <w:rPr>
                <w:rFonts w:cs="Arial"/>
              </w:rPr>
            </w:pPr>
            <w:r w:rsidRPr="007E0B31">
              <w:rPr>
                <w:rFonts w:cs="Arial"/>
              </w:rPr>
              <w:t>System</w:t>
            </w:r>
          </w:p>
        </w:tc>
        <w:tc>
          <w:tcPr>
            <w:tcW w:w="6634" w:type="dxa"/>
          </w:tcPr>
          <w:p w14:paraId="2E67291E"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F81D7C" w:rsidRPr="007E0B31" w14:paraId="198C9C42" w14:textId="77777777" w:rsidTr="00C938B9">
        <w:trPr>
          <w:cantSplit/>
        </w:trPr>
        <w:tc>
          <w:tcPr>
            <w:tcW w:w="2884" w:type="dxa"/>
          </w:tcPr>
          <w:p w14:paraId="2E945DD5" w14:textId="77777777" w:rsidR="00F81D7C" w:rsidRPr="007E0B31" w:rsidRDefault="00F81D7C" w:rsidP="00F81D7C">
            <w:pPr>
              <w:pStyle w:val="Arial11Bold"/>
              <w:rPr>
                <w:rFonts w:cs="Arial"/>
              </w:rPr>
            </w:pPr>
            <w:r w:rsidRPr="007E0B31">
              <w:rPr>
                <w:rFonts w:cs="Arial"/>
              </w:rPr>
              <w:t>System Ancillary Services</w:t>
            </w:r>
          </w:p>
        </w:tc>
        <w:tc>
          <w:tcPr>
            <w:tcW w:w="6634" w:type="dxa"/>
          </w:tcPr>
          <w:p w14:paraId="0CE07246" w14:textId="77777777" w:rsidR="00F81D7C" w:rsidRPr="007E0B31" w:rsidRDefault="00F81D7C" w:rsidP="00F81D7C">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F81D7C" w:rsidRPr="007E0B31" w14:paraId="778725C7" w14:textId="77777777" w:rsidTr="00C938B9">
        <w:trPr>
          <w:cantSplit/>
        </w:trPr>
        <w:tc>
          <w:tcPr>
            <w:tcW w:w="2884" w:type="dxa"/>
          </w:tcPr>
          <w:p w14:paraId="425345A0" w14:textId="77777777" w:rsidR="00F81D7C" w:rsidRPr="007E0B31" w:rsidRDefault="00F81D7C" w:rsidP="00F81D7C">
            <w:pPr>
              <w:pStyle w:val="Arial11Bold"/>
              <w:rPr>
                <w:rFonts w:cs="Arial"/>
              </w:rPr>
            </w:pPr>
            <w:r w:rsidRPr="007E0B31">
              <w:rPr>
                <w:rFonts w:cs="Arial"/>
              </w:rPr>
              <w:t>System Constraint</w:t>
            </w:r>
          </w:p>
        </w:tc>
        <w:tc>
          <w:tcPr>
            <w:tcW w:w="6634" w:type="dxa"/>
          </w:tcPr>
          <w:p w14:paraId="0FA2E711" w14:textId="77777777" w:rsidR="00F81D7C" w:rsidRPr="007E0B31" w:rsidRDefault="00F81D7C" w:rsidP="00F81D7C">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F81D7C" w:rsidRPr="007E0B31" w14:paraId="6A6B0B8D" w14:textId="77777777" w:rsidTr="00C938B9">
        <w:trPr>
          <w:cantSplit/>
        </w:trPr>
        <w:tc>
          <w:tcPr>
            <w:tcW w:w="2884" w:type="dxa"/>
          </w:tcPr>
          <w:p w14:paraId="16C142C0" w14:textId="77777777" w:rsidR="00F81D7C" w:rsidRPr="007E0B31" w:rsidRDefault="00F81D7C" w:rsidP="00F81D7C">
            <w:pPr>
              <w:pStyle w:val="Arial11Bold"/>
              <w:rPr>
                <w:rFonts w:cs="Arial"/>
              </w:rPr>
            </w:pPr>
            <w:r w:rsidRPr="007E0B31">
              <w:rPr>
                <w:rFonts w:cs="Arial"/>
              </w:rPr>
              <w:t>System Constrained Capacity</w:t>
            </w:r>
          </w:p>
        </w:tc>
        <w:tc>
          <w:tcPr>
            <w:tcW w:w="6634" w:type="dxa"/>
          </w:tcPr>
          <w:p w14:paraId="0F2A722E"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F81D7C" w:rsidRPr="007E0B31" w14:paraId="2DCCEFE3" w14:textId="77777777" w:rsidTr="00C938B9">
        <w:trPr>
          <w:cantSplit/>
        </w:trPr>
        <w:tc>
          <w:tcPr>
            <w:tcW w:w="2884" w:type="dxa"/>
          </w:tcPr>
          <w:p w14:paraId="27A70CF2" w14:textId="77777777" w:rsidR="00F81D7C" w:rsidRPr="007E0B31" w:rsidRDefault="00F81D7C" w:rsidP="00F81D7C">
            <w:pPr>
              <w:pStyle w:val="Arial11Bold"/>
              <w:rPr>
                <w:rFonts w:cs="Arial"/>
              </w:rPr>
            </w:pPr>
            <w:r w:rsidRPr="007E0B31">
              <w:rPr>
                <w:rFonts w:cs="Arial"/>
              </w:rPr>
              <w:t>System Constraint Group</w:t>
            </w:r>
          </w:p>
        </w:tc>
        <w:tc>
          <w:tcPr>
            <w:tcW w:w="6634" w:type="dxa"/>
          </w:tcPr>
          <w:p w14:paraId="4EA868E5" w14:textId="77777777" w:rsidR="00F81D7C" w:rsidRPr="007E0B31" w:rsidRDefault="00F81D7C" w:rsidP="00F81D7C">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F81D7C" w:rsidRPr="007E0B31" w14:paraId="6A7E13AA" w14:textId="77777777" w:rsidTr="00C938B9">
        <w:trPr>
          <w:cantSplit/>
        </w:trPr>
        <w:tc>
          <w:tcPr>
            <w:tcW w:w="2884" w:type="dxa"/>
          </w:tcPr>
          <w:p w14:paraId="58BAEEED" w14:textId="182D3352" w:rsidR="00F81D7C" w:rsidRPr="007E0B31" w:rsidRDefault="00F81D7C" w:rsidP="00F81D7C">
            <w:pPr>
              <w:pStyle w:val="Arial11Bold"/>
              <w:rPr>
                <w:rFonts w:cs="Arial"/>
              </w:rPr>
            </w:pPr>
            <w:r w:rsidRPr="00636020">
              <w:rPr>
                <w:bCs/>
              </w:rPr>
              <w:t>System Defence Plan</w:t>
            </w:r>
          </w:p>
        </w:tc>
        <w:tc>
          <w:tcPr>
            <w:tcW w:w="6634" w:type="dxa"/>
          </w:tcPr>
          <w:p w14:paraId="166CE446" w14:textId="74BDBFD6" w:rsidR="00F81D7C" w:rsidRPr="007E0B31" w:rsidRDefault="00F81D7C" w:rsidP="00F81D7C">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“defence plan”, as provided for by </w:t>
            </w:r>
            <w:r w:rsidR="0280385D" w:rsidRPr="38E6A229">
              <w:rPr>
                <w:b/>
                <w:bCs/>
              </w:rPr>
              <w:t>Assimilated</w:t>
            </w:r>
            <w:r w:rsidRPr="38E6A229">
              <w:rPr>
                <w:b/>
                <w:bCs/>
              </w:rPr>
              <w:t xml:space="preserve"> Law</w:t>
            </w:r>
            <w:r>
              <w:t xml:space="preserve"> (Commission Regulation (EU) 2017/2196), has been implemented within the </w:t>
            </w:r>
            <w:r w:rsidRPr="38E6A229">
              <w:rPr>
                <w:b/>
                <w:bCs/>
              </w:rPr>
              <w:t>GB Synchronous Area</w:t>
            </w:r>
            <w:r>
              <w:t>.</w:t>
            </w:r>
          </w:p>
        </w:tc>
      </w:tr>
      <w:tr w:rsidR="00F81D7C" w:rsidRPr="007E0B31" w14:paraId="4B0C4096" w14:textId="77777777" w:rsidTr="00C938B9">
        <w:trPr>
          <w:cantSplit/>
        </w:trPr>
        <w:tc>
          <w:tcPr>
            <w:tcW w:w="2884" w:type="dxa"/>
          </w:tcPr>
          <w:p w14:paraId="2A1B9103" w14:textId="77777777" w:rsidR="00F81D7C" w:rsidRPr="007E0B31" w:rsidRDefault="00F81D7C" w:rsidP="00F81D7C">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Dp</w:t>
            </w:r>
          </w:p>
        </w:tc>
        <w:tc>
          <w:tcPr>
            <w:tcW w:w="6634" w:type="dxa"/>
          </w:tcPr>
          <w:p w14:paraId="7E96E6BE" w14:textId="77777777" w:rsidR="00F81D7C" w:rsidRPr="007E0B31" w:rsidRDefault="00F81D7C" w:rsidP="00F81D7C">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F81D7C" w:rsidRPr="007E0B31" w:rsidRDefault="00F81D7C" w:rsidP="00F81D7C">
            <w:pPr>
              <w:pStyle w:val="TableArial11"/>
              <w:rPr>
                <w:rFonts w:cs="Arial"/>
              </w:rPr>
            </w:pPr>
            <w:r w:rsidRPr="007E0B31">
              <w:rPr>
                <w:rFonts w:cs="Arial"/>
                <w:b/>
              </w:rPr>
              <w:t>Dp</w:t>
            </w:r>
            <w:r w:rsidRPr="007E0B31">
              <w:rPr>
                <w:rFonts w:cs="Arial"/>
              </w:rPr>
              <w:t xml:space="preserve"> = 1 – F</w:t>
            </w:r>
            <w:r w:rsidRPr="007E0B31">
              <w:rPr>
                <w:rFonts w:cs="Arial"/>
                <w:vertAlign w:val="subscript"/>
              </w:rPr>
              <w:t>1</w:t>
            </w:r>
            <w:r w:rsidRPr="007E0B31">
              <w:rPr>
                <w:rFonts w:cs="Arial"/>
              </w:rPr>
              <w:t>/A</w:t>
            </w:r>
          </w:p>
          <w:p w14:paraId="090B9AE3" w14:textId="77777777" w:rsidR="00F81D7C" w:rsidRPr="007E0B31" w:rsidRDefault="00F81D7C" w:rsidP="00F81D7C">
            <w:pPr>
              <w:pStyle w:val="TableArial11"/>
              <w:rPr>
                <w:rFonts w:cs="Arial"/>
              </w:rPr>
            </w:pPr>
            <w:r w:rsidRPr="007E0B31">
              <w:rPr>
                <w:rFonts w:cs="Arial"/>
              </w:rPr>
              <w:t>Where:</w:t>
            </w:r>
          </w:p>
          <w:p w14:paraId="1D419929" w14:textId="77777777" w:rsidR="00F81D7C" w:rsidRPr="007E0B31" w:rsidRDefault="00F81D7C" w:rsidP="00F81D7C">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F81D7C" w:rsidRPr="007E0B31" w:rsidRDefault="00F81D7C" w:rsidP="00F81D7C">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F81D7C" w:rsidRPr="007E0B31" w14:paraId="4B14F526" w14:textId="77777777" w:rsidTr="00C938B9">
        <w:trPr>
          <w:cantSplit/>
          <w:trHeight w:val="552"/>
        </w:trPr>
        <w:tc>
          <w:tcPr>
            <w:tcW w:w="2884" w:type="dxa"/>
          </w:tcPr>
          <w:p w14:paraId="3549E3D2" w14:textId="77777777" w:rsidR="00F81D7C" w:rsidRPr="001231D8" w:rsidRDefault="00F81D7C" w:rsidP="00F81D7C">
            <w:pPr>
              <w:rPr>
                <w:b/>
                <w:bCs/>
              </w:rPr>
            </w:pPr>
            <w:r w:rsidRPr="001231D8">
              <w:rPr>
                <w:b/>
                <w:bCs/>
              </w:rPr>
              <w:t>System Incidents Report</w:t>
            </w:r>
          </w:p>
        </w:tc>
        <w:tc>
          <w:tcPr>
            <w:tcW w:w="6634" w:type="dxa"/>
          </w:tcPr>
          <w:p w14:paraId="6EB5AF5A" w14:textId="77777777" w:rsidR="00F81D7C" w:rsidRPr="001231D8" w:rsidRDefault="00F81D7C" w:rsidP="00F81D7C">
            <w:r w:rsidRPr="001231D8">
              <w:t xml:space="preserve">A report submitted to the GCRP on a monthly basis, containing, but not limited to, a list of </w:t>
            </w:r>
            <w:r w:rsidRPr="001231D8">
              <w:rPr>
                <w:b/>
                <w:bCs/>
              </w:rPr>
              <w:t>Significant Events</w:t>
            </w:r>
            <w:r w:rsidRPr="001231D8">
              <w:t>, as detailed in OC3.4.1.</w:t>
            </w:r>
          </w:p>
        </w:tc>
      </w:tr>
      <w:tr w:rsidR="00F81D7C" w:rsidRPr="007E0B31" w14:paraId="64E976F1" w14:textId="77777777" w:rsidTr="00C938B9">
        <w:trPr>
          <w:cantSplit/>
        </w:trPr>
        <w:tc>
          <w:tcPr>
            <w:tcW w:w="2884" w:type="dxa"/>
          </w:tcPr>
          <w:p w14:paraId="3016A7F7" w14:textId="77777777" w:rsidR="00F81D7C" w:rsidRPr="007E0B31" w:rsidRDefault="00F81D7C" w:rsidP="00F81D7C">
            <w:pPr>
              <w:pStyle w:val="Arial11Bold"/>
              <w:rPr>
                <w:rFonts w:cs="Arial"/>
              </w:rPr>
            </w:pPr>
            <w:r w:rsidRPr="007E0B31">
              <w:rPr>
                <w:rFonts w:cs="Arial"/>
              </w:rPr>
              <w:t>System Margin</w:t>
            </w:r>
          </w:p>
        </w:tc>
        <w:tc>
          <w:tcPr>
            <w:tcW w:w="6634" w:type="dxa"/>
          </w:tcPr>
          <w:p w14:paraId="703670AA" w14:textId="77777777" w:rsidR="00F81D7C" w:rsidRPr="007E0B31" w:rsidRDefault="00F81D7C" w:rsidP="00F81D7C">
            <w:pPr>
              <w:pStyle w:val="TableArial11"/>
              <w:rPr>
                <w:rFonts w:cs="Arial"/>
              </w:rPr>
            </w:pPr>
            <w:r w:rsidRPr="007E0B31">
              <w:rPr>
                <w:rFonts w:cs="Arial"/>
              </w:rPr>
              <w:t xml:space="preserve">The margin in any period between </w:t>
            </w:r>
          </w:p>
          <w:p w14:paraId="738D23F7"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F81D7C" w:rsidRPr="007E0B31" w:rsidRDefault="00F81D7C" w:rsidP="00F81D7C">
            <w:pPr>
              <w:pStyle w:val="TableArial11"/>
              <w:rPr>
                <w:rFonts w:cs="Arial"/>
                <w:b/>
              </w:rPr>
            </w:pPr>
            <w:r w:rsidRPr="007E0B31">
              <w:rPr>
                <w:rFonts w:cs="Arial"/>
              </w:rPr>
              <w:t>for that period.</w:t>
            </w:r>
          </w:p>
        </w:tc>
      </w:tr>
      <w:tr w:rsidR="00F81D7C" w:rsidRPr="007E0B31" w14:paraId="3099E31F" w14:textId="77777777" w:rsidTr="00C938B9">
        <w:trPr>
          <w:cantSplit/>
        </w:trPr>
        <w:tc>
          <w:tcPr>
            <w:tcW w:w="2884" w:type="dxa"/>
          </w:tcPr>
          <w:p w14:paraId="6B84F741" w14:textId="77777777" w:rsidR="00F81D7C" w:rsidRPr="007E0B31" w:rsidRDefault="00F81D7C" w:rsidP="00F81D7C">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F81D7C" w:rsidRPr="007E0B31" w14:paraId="3D29B4B3" w14:textId="77777777" w:rsidTr="00C938B9">
        <w:trPr>
          <w:cantSplit/>
        </w:trPr>
        <w:tc>
          <w:tcPr>
            <w:tcW w:w="2884" w:type="dxa"/>
          </w:tcPr>
          <w:p w14:paraId="1AAAE1F3" w14:textId="77777777" w:rsidR="00F81D7C" w:rsidRPr="007E0B31" w:rsidRDefault="00F81D7C" w:rsidP="00F81D7C">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55A235B6" w:rsidR="00F81D7C" w:rsidRPr="007E0B31" w:rsidRDefault="7D9A43F1" w:rsidP="00F81D7C">
            <w:pPr>
              <w:pStyle w:val="TableArial11"/>
              <w:rPr>
                <w:rFonts w:cs="Arial"/>
              </w:rPr>
            </w:pPr>
            <w:r w:rsidRPr="329F1AB0">
              <w:rPr>
                <w:rFonts w:cs="Arial"/>
              </w:rPr>
              <w:t xml:space="preserve">Has the meaning set out in </w:t>
            </w:r>
            <w:r w:rsidR="7FBCF4BC" w:rsidRPr="00003E68">
              <w:rPr>
                <w:rFonts w:cs="Arial"/>
              </w:rPr>
              <w:t>the</w:t>
            </w:r>
            <w:r w:rsidRPr="329F1AB0">
              <w:rPr>
                <w:rFonts w:cs="Arial"/>
                <w:b/>
                <w:bCs/>
              </w:rPr>
              <w:t xml:space="preserve"> </w:t>
            </w:r>
            <w:r w:rsidR="78231C80" w:rsidRPr="329F1AB0">
              <w:rPr>
                <w:rFonts w:cs="Arial"/>
                <w:b/>
                <w:bCs/>
              </w:rPr>
              <w:t>ESO</w:t>
            </w:r>
            <w:r w:rsidRPr="329F1AB0">
              <w:rPr>
                <w:rFonts w:cs="Arial"/>
              </w:rPr>
              <w:t xml:space="preserve"> </w:t>
            </w:r>
            <w:r w:rsidRPr="329F1AB0">
              <w:rPr>
                <w:rFonts w:cs="Arial"/>
                <w:b/>
                <w:bCs/>
              </w:rPr>
              <w:t>Licence</w:t>
            </w:r>
            <w:r w:rsidR="40E34A66" w:rsidRPr="329F1AB0">
              <w:rPr>
                <w:rFonts w:cs="Arial"/>
                <w:b/>
                <w:bCs/>
              </w:rPr>
              <w:t>.</w:t>
            </w:r>
          </w:p>
        </w:tc>
      </w:tr>
      <w:tr w:rsidR="00F81D7C" w:rsidRPr="007E0B31" w14:paraId="2E61AADE" w14:textId="77777777" w:rsidTr="00C938B9">
        <w:trPr>
          <w:cantSplit/>
        </w:trPr>
        <w:tc>
          <w:tcPr>
            <w:tcW w:w="2884" w:type="dxa"/>
          </w:tcPr>
          <w:p w14:paraId="7FAE100E" w14:textId="5C92C90A" w:rsidR="00F81D7C" w:rsidRPr="00636020" w:rsidRDefault="00F81D7C" w:rsidP="00F81D7C">
            <w:pPr>
              <w:pStyle w:val="Arial11Bold"/>
              <w:rPr>
                <w:bCs/>
              </w:rPr>
            </w:pPr>
            <w:r>
              <w:rPr>
                <w:rFonts w:cs="Arial"/>
              </w:rPr>
              <w:t>System Restoration</w:t>
            </w:r>
          </w:p>
        </w:tc>
        <w:tc>
          <w:tcPr>
            <w:tcW w:w="6634" w:type="dxa"/>
          </w:tcPr>
          <w:p w14:paraId="53AAEE62" w14:textId="15529814" w:rsidR="00F81D7C" w:rsidRPr="00E00BC7" w:rsidRDefault="00F81D7C" w:rsidP="00F81D7C">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F81D7C" w:rsidRPr="007E0B31" w14:paraId="2CF3A043" w14:textId="77777777" w:rsidTr="00C938B9">
        <w:trPr>
          <w:cantSplit/>
        </w:trPr>
        <w:tc>
          <w:tcPr>
            <w:tcW w:w="2884" w:type="dxa"/>
          </w:tcPr>
          <w:p w14:paraId="0120BCB8" w14:textId="3A83B8E2" w:rsidR="00F81D7C" w:rsidRDefault="00F81D7C" w:rsidP="00F81D7C">
            <w:pPr>
              <w:pStyle w:val="Arial11Bold"/>
              <w:rPr>
                <w:rFonts w:cs="Arial"/>
              </w:rPr>
            </w:pPr>
            <w:r>
              <w:rPr>
                <w:rFonts w:cs="Arial"/>
              </w:rPr>
              <w:t>System Restoration Region</w:t>
            </w:r>
          </w:p>
        </w:tc>
        <w:tc>
          <w:tcPr>
            <w:tcW w:w="6634" w:type="dxa"/>
          </w:tcPr>
          <w:p w14:paraId="5FF483DB" w14:textId="1B238D87" w:rsidR="00F81D7C" w:rsidRPr="007E0B31" w:rsidRDefault="00F81D7C" w:rsidP="00F81D7C">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F81D7C" w:rsidRPr="007E0B31" w14:paraId="3847C81E" w14:textId="77777777" w:rsidTr="00C938B9">
        <w:trPr>
          <w:cantSplit/>
        </w:trPr>
        <w:tc>
          <w:tcPr>
            <w:tcW w:w="2884" w:type="dxa"/>
          </w:tcPr>
          <w:p w14:paraId="7FC4DAB5" w14:textId="7005E6F4" w:rsidR="00F81D7C" w:rsidRPr="007E0B31" w:rsidRDefault="00F81D7C" w:rsidP="00F81D7C">
            <w:pPr>
              <w:pStyle w:val="Arial11Bold"/>
              <w:rPr>
                <w:rFonts w:cs="Arial"/>
              </w:rPr>
            </w:pPr>
            <w:r w:rsidRPr="00636020">
              <w:rPr>
                <w:bCs/>
              </w:rPr>
              <w:t>System Restoration Plan</w:t>
            </w:r>
          </w:p>
        </w:tc>
        <w:tc>
          <w:tcPr>
            <w:tcW w:w="6634" w:type="dxa"/>
          </w:tcPr>
          <w:p w14:paraId="3E074751" w14:textId="4AF36860" w:rsidR="00F81D7C" w:rsidRPr="007E0B31" w:rsidRDefault="00F81D7C" w:rsidP="00F81D7C">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“restoration plan”, as defined in </w:t>
            </w:r>
            <w:r w:rsidR="2AFDC55D" w:rsidRPr="38E6A229">
              <w:rPr>
                <w:b/>
                <w:bCs/>
              </w:rPr>
              <w:t>Assimilated</w:t>
            </w:r>
            <w:r w:rsidRPr="38E6A229">
              <w:rPr>
                <w:b/>
                <w:bCs/>
              </w:rPr>
              <w:t xml:space="preserve"> Law </w:t>
            </w:r>
            <w:r>
              <w:t>(Commission Regulation (EU) 2017/2196),</w:t>
            </w:r>
            <w:r w:rsidRPr="38E6A229">
              <w:rPr>
                <w:sz w:val="24"/>
                <w:szCs w:val="24"/>
              </w:rPr>
              <w:t xml:space="preserve"> </w:t>
            </w:r>
            <w:r>
              <w:t xml:space="preserve">has been implemented within the </w:t>
            </w:r>
            <w:r w:rsidRPr="38E6A229">
              <w:rPr>
                <w:b/>
                <w:bCs/>
              </w:rPr>
              <w:t>GB Synchronous Area</w:t>
            </w:r>
            <w:r>
              <w:t>.</w:t>
            </w:r>
          </w:p>
        </w:tc>
      </w:tr>
      <w:tr w:rsidR="00F81D7C" w:rsidRPr="007E0B31" w14:paraId="6694953E" w14:textId="77777777" w:rsidTr="00C938B9">
        <w:trPr>
          <w:cantSplit/>
        </w:trPr>
        <w:tc>
          <w:tcPr>
            <w:tcW w:w="2884" w:type="dxa"/>
          </w:tcPr>
          <w:p w14:paraId="04061391" w14:textId="77777777" w:rsidR="00F81D7C" w:rsidRPr="007E0B31" w:rsidRDefault="00F81D7C" w:rsidP="00F81D7C">
            <w:pPr>
              <w:pStyle w:val="Arial11Bold"/>
              <w:rPr>
                <w:rFonts w:cs="Arial"/>
              </w:rPr>
            </w:pPr>
            <w:r w:rsidRPr="007E0B31">
              <w:rPr>
                <w:rFonts w:cs="Arial"/>
              </w:rPr>
              <w:t>System Telephony</w:t>
            </w:r>
          </w:p>
        </w:tc>
        <w:tc>
          <w:tcPr>
            <w:tcW w:w="6634" w:type="dxa"/>
          </w:tcPr>
          <w:p w14:paraId="782961A9" w14:textId="0DAB7FEF" w:rsidR="00F81D7C" w:rsidRPr="007E0B31" w:rsidRDefault="00F81D7C" w:rsidP="00F81D7C">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Eng</w:t>
            </w:r>
            <w:r w:rsidRPr="002A73E9">
              <w:rPr>
                <w:rFonts w:cs="Arial"/>
                <w:b/>
              </w:rPr>
              <w:t>e</w:t>
            </w:r>
            <w:r w:rsidRPr="00641A52">
              <w:rPr>
                <w:b/>
              </w:rPr>
              <w:t>ineers</w:t>
            </w:r>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F81D7C" w:rsidRPr="007E0B31" w14:paraId="7CE86D0C" w14:textId="77777777" w:rsidTr="00C938B9">
        <w:trPr>
          <w:cantSplit/>
        </w:trPr>
        <w:tc>
          <w:tcPr>
            <w:tcW w:w="2884" w:type="dxa"/>
          </w:tcPr>
          <w:p w14:paraId="6D2E474F" w14:textId="77777777" w:rsidR="00F81D7C" w:rsidRPr="007E0B31" w:rsidRDefault="00F81D7C" w:rsidP="00F81D7C">
            <w:pPr>
              <w:pStyle w:val="Arial11Bold"/>
              <w:rPr>
                <w:rFonts w:cs="Arial"/>
              </w:rPr>
            </w:pPr>
            <w:r w:rsidRPr="007E0B31">
              <w:rPr>
                <w:rFonts w:cs="Arial"/>
              </w:rPr>
              <w:t>System Tests</w:t>
            </w:r>
          </w:p>
        </w:tc>
        <w:tc>
          <w:tcPr>
            <w:tcW w:w="6634" w:type="dxa"/>
          </w:tcPr>
          <w:p w14:paraId="23728F19" w14:textId="77777777" w:rsidR="00F81D7C" w:rsidRPr="007E0B31" w:rsidRDefault="00F81D7C" w:rsidP="00F81D7C">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F81D7C" w:rsidRPr="007E0B31" w14:paraId="08C1037D" w14:textId="77777777" w:rsidTr="00C938B9">
        <w:trPr>
          <w:cantSplit/>
        </w:trPr>
        <w:tc>
          <w:tcPr>
            <w:tcW w:w="2884" w:type="dxa"/>
          </w:tcPr>
          <w:p w14:paraId="7BAC63AF" w14:textId="77777777" w:rsidR="00F81D7C" w:rsidRPr="007E0B31" w:rsidRDefault="00F81D7C" w:rsidP="00F81D7C">
            <w:pPr>
              <w:pStyle w:val="Arial11Bold"/>
              <w:rPr>
                <w:rFonts w:cs="Arial"/>
              </w:rPr>
            </w:pPr>
            <w:r w:rsidRPr="007E0B31">
              <w:rPr>
                <w:rFonts w:cs="Arial"/>
              </w:rPr>
              <w:t>System to Demand Intertrip Scheme</w:t>
            </w:r>
          </w:p>
        </w:tc>
        <w:tc>
          <w:tcPr>
            <w:tcW w:w="6634" w:type="dxa"/>
          </w:tcPr>
          <w:p w14:paraId="1F793A5F" w14:textId="77777777" w:rsidR="00F81D7C" w:rsidRPr="007E0B31" w:rsidRDefault="00F81D7C" w:rsidP="00F81D7C">
            <w:pPr>
              <w:pStyle w:val="TableArial11"/>
              <w:rPr>
                <w:rFonts w:cs="Arial"/>
              </w:rPr>
            </w:pPr>
            <w:r w:rsidRPr="007E0B31">
              <w:rPr>
                <w:rFonts w:cs="Arial"/>
              </w:rPr>
              <w:t xml:space="preserve">An intertrip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F81D7C" w:rsidRPr="007E0B31" w14:paraId="0CFD31AD" w14:textId="77777777" w:rsidTr="00C938B9">
        <w:trPr>
          <w:cantSplit/>
        </w:trPr>
        <w:tc>
          <w:tcPr>
            <w:tcW w:w="2884" w:type="dxa"/>
          </w:tcPr>
          <w:p w14:paraId="6FAF95FE" w14:textId="77777777" w:rsidR="00F81D7C" w:rsidRPr="007E0B31" w:rsidRDefault="00F81D7C" w:rsidP="00F81D7C">
            <w:pPr>
              <w:pStyle w:val="Arial11Bold"/>
              <w:rPr>
                <w:rFonts w:cs="Arial"/>
              </w:rPr>
            </w:pPr>
            <w:r w:rsidRPr="007E0B31">
              <w:rPr>
                <w:rFonts w:cs="Arial"/>
              </w:rPr>
              <w:t>System to Generator Operational Intertripping</w:t>
            </w:r>
          </w:p>
        </w:tc>
        <w:tc>
          <w:tcPr>
            <w:tcW w:w="6634" w:type="dxa"/>
          </w:tcPr>
          <w:p w14:paraId="3E1A2B55" w14:textId="61971953" w:rsidR="00F81D7C" w:rsidRPr="007E0B31" w:rsidRDefault="00F81D7C" w:rsidP="00F81D7C">
            <w:pPr>
              <w:pStyle w:val="TableArial11"/>
              <w:rPr>
                <w:rFonts w:cs="Arial"/>
              </w:rPr>
            </w:pPr>
            <w:bookmarkStart w:id="56"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56"/>
            <w:r w:rsidRPr="007E0B31">
              <w:rPr>
                <w:rFonts w:cs="Arial"/>
              </w:rPr>
              <w:t>.</w:t>
            </w:r>
          </w:p>
        </w:tc>
      </w:tr>
      <w:tr w:rsidR="00F81D7C" w:rsidRPr="007E0B31" w14:paraId="1DA61D3F" w14:textId="77777777" w:rsidTr="00C938B9">
        <w:trPr>
          <w:cantSplit/>
        </w:trPr>
        <w:tc>
          <w:tcPr>
            <w:tcW w:w="2884" w:type="dxa"/>
          </w:tcPr>
          <w:p w14:paraId="68676C7F" w14:textId="77777777" w:rsidR="00F81D7C" w:rsidRPr="007E0B31" w:rsidRDefault="00F81D7C" w:rsidP="00F81D7C">
            <w:pPr>
              <w:pStyle w:val="Arial11Bold"/>
              <w:rPr>
                <w:rFonts w:cs="Arial"/>
              </w:rPr>
            </w:pPr>
            <w:r w:rsidRPr="007E0B31">
              <w:rPr>
                <w:rFonts w:cs="Arial"/>
              </w:rPr>
              <w:t>System to Generator Operational Intertripping Scheme</w:t>
            </w:r>
          </w:p>
        </w:tc>
        <w:tc>
          <w:tcPr>
            <w:tcW w:w="6634" w:type="dxa"/>
          </w:tcPr>
          <w:p w14:paraId="62BA3C3F" w14:textId="7BBA8F9D" w:rsidR="00F81D7C" w:rsidRPr="007E0B31" w:rsidRDefault="00F81D7C" w:rsidP="00F81D7C">
            <w:pPr>
              <w:pStyle w:val="TableArial11"/>
              <w:rPr>
                <w:rFonts w:cs="Arial"/>
              </w:rPr>
            </w:pPr>
            <w:bookmarkStart w:id="57"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57"/>
          </w:p>
        </w:tc>
      </w:tr>
      <w:tr w:rsidR="00F81D7C" w:rsidRPr="007E0B31" w14:paraId="5E31ADD9" w14:textId="77777777" w:rsidTr="00C938B9">
        <w:trPr>
          <w:cantSplit/>
        </w:trPr>
        <w:tc>
          <w:tcPr>
            <w:tcW w:w="2884" w:type="dxa"/>
          </w:tcPr>
          <w:p w14:paraId="0CFAE3A8" w14:textId="77777777" w:rsidR="00F81D7C" w:rsidRPr="007E0B31" w:rsidRDefault="00F81D7C" w:rsidP="00F81D7C">
            <w:pPr>
              <w:pStyle w:val="Arial11Bold"/>
              <w:rPr>
                <w:rFonts w:cs="Arial"/>
              </w:rPr>
            </w:pPr>
            <w:r w:rsidRPr="0068623B">
              <w:rPr>
                <w:rFonts w:cs="Arial"/>
              </w:rPr>
              <w:t>Targe</w:t>
            </w:r>
            <w:r w:rsidRPr="00360F5B">
              <w:rPr>
                <w:rFonts w:cs="Arial"/>
              </w:rPr>
              <w:t>t Frequency</w:t>
            </w:r>
          </w:p>
        </w:tc>
        <w:tc>
          <w:tcPr>
            <w:tcW w:w="6634" w:type="dxa"/>
          </w:tcPr>
          <w:p w14:paraId="0FFC5410" w14:textId="4149A4DC" w:rsidR="00F81D7C" w:rsidRPr="007E0B31" w:rsidRDefault="00F81D7C" w:rsidP="00F81D7C">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F81D7C" w:rsidRPr="007E0B31" w14:paraId="33638CB5" w14:textId="77777777" w:rsidTr="00C938B9">
        <w:trPr>
          <w:cantSplit/>
        </w:trPr>
        <w:tc>
          <w:tcPr>
            <w:tcW w:w="2884" w:type="dxa"/>
          </w:tcPr>
          <w:p w14:paraId="32E734FA" w14:textId="77777777" w:rsidR="00F81D7C" w:rsidRPr="007E0B31" w:rsidRDefault="00F81D7C" w:rsidP="00F81D7C">
            <w:pPr>
              <w:pStyle w:val="Arial11Bold"/>
              <w:rPr>
                <w:rFonts w:cs="Arial"/>
              </w:rPr>
            </w:pPr>
            <w:r w:rsidRPr="007E0B31">
              <w:rPr>
                <w:rFonts w:cs="Arial"/>
              </w:rPr>
              <w:t>Technical Specification</w:t>
            </w:r>
          </w:p>
        </w:tc>
        <w:tc>
          <w:tcPr>
            <w:tcW w:w="6634" w:type="dxa"/>
          </w:tcPr>
          <w:p w14:paraId="6AE817CF" w14:textId="77777777" w:rsidR="00F81D7C" w:rsidRPr="007E0B31" w:rsidRDefault="00F81D7C" w:rsidP="00F81D7C">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F81D7C" w:rsidRPr="007E0B31" w14:paraId="4A337598" w14:textId="77777777" w:rsidTr="00C938B9">
        <w:trPr>
          <w:cantSplit/>
        </w:trPr>
        <w:tc>
          <w:tcPr>
            <w:tcW w:w="2884" w:type="dxa"/>
          </w:tcPr>
          <w:p w14:paraId="39FDCA0F" w14:textId="51FF5C89" w:rsidR="00F81D7C" w:rsidRPr="007E0B31" w:rsidRDefault="00F81D7C" w:rsidP="00F81D7C">
            <w:pPr>
              <w:pStyle w:val="Arial11Bold"/>
              <w:rPr>
                <w:rFonts w:cs="Arial"/>
              </w:rPr>
            </w:pPr>
            <w:r>
              <w:rPr>
                <w:rFonts w:cs="Arial"/>
              </w:rPr>
              <w:t>TERRE</w:t>
            </w:r>
          </w:p>
        </w:tc>
        <w:tc>
          <w:tcPr>
            <w:tcW w:w="6634" w:type="dxa"/>
          </w:tcPr>
          <w:p w14:paraId="583D7EB9" w14:textId="2F95AC51" w:rsidR="00F81D7C" w:rsidRPr="007E0B31" w:rsidRDefault="00F81D7C" w:rsidP="00F81D7C">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F81D7C" w:rsidRPr="007E0B31" w14:paraId="5926AD32" w14:textId="77777777" w:rsidTr="00C938B9">
        <w:trPr>
          <w:cantSplit/>
        </w:trPr>
        <w:tc>
          <w:tcPr>
            <w:tcW w:w="2884" w:type="dxa"/>
          </w:tcPr>
          <w:p w14:paraId="567E2BEF" w14:textId="695F4B81" w:rsidR="00F81D7C" w:rsidRDefault="00F81D7C" w:rsidP="00F81D7C">
            <w:pPr>
              <w:pStyle w:val="Arial11Bold"/>
              <w:rPr>
                <w:rFonts w:cs="Arial"/>
              </w:rPr>
            </w:pPr>
            <w:r w:rsidRPr="0081264E">
              <w:rPr>
                <w:rFonts w:cs="Arial"/>
              </w:rPr>
              <w:t>TERRE Activation Period</w:t>
            </w:r>
          </w:p>
        </w:tc>
        <w:tc>
          <w:tcPr>
            <w:tcW w:w="6634" w:type="dxa"/>
          </w:tcPr>
          <w:p w14:paraId="41684B89" w14:textId="1905B62B" w:rsidR="00F81D7C" w:rsidRPr="0081264E" w:rsidRDefault="00F81D7C" w:rsidP="00F81D7C">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F81D7C" w:rsidRPr="007E0B31" w14:paraId="49B52FEC" w14:textId="77777777" w:rsidTr="00C938B9">
        <w:trPr>
          <w:cantSplit/>
        </w:trPr>
        <w:tc>
          <w:tcPr>
            <w:tcW w:w="2884" w:type="dxa"/>
          </w:tcPr>
          <w:p w14:paraId="1FED211F" w14:textId="533B6423" w:rsidR="00F81D7C" w:rsidRPr="0081264E" w:rsidRDefault="00F81D7C" w:rsidP="00F81D7C">
            <w:pPr>
              <w:pStyle w:val="Arial11Bold"/>
              <w:rPr>
                <w:rFonts w:cs="Arial"/>
              </w:rPr>
            </w:pPr>
            <w:r w:rsidRPr="0081264E">
              <w:rPr>
                <w:rFonts w:cs="Arial"/>
              </w:rPr>
              <w:t>TERRE Auction Period</w:t>
            </w:r>
          </w:p>
        </w:tc>
        <w:tc>
          <w:tcPr>
            <w:tcW w:w="6634" w:type="dxa"/>
          </w:tcPr>
          <w:p w14:paraId="671C74AE" w14:textId="7274A881" w:rsidR="00F81D7C" w:rsidRPr="0081264E" w:rsidRDefault="00F81D7C" w:rsidP="00F81D7C">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F81D7C" w:rsidRPr="007E0B31" w14:paraId="65701A2F" w14:textId="77777777" w:rsidTr="00C938B9">
        <w:trPr>
          <w:cantSplit/>
        </w:trPr>
        <w:tc>
          <w:tcPr>
            <w:tcW w:w="2884" w:type="dxa"/>
          </w:tcPr>
          <w:p w14:paraId="7DA4E9BF" w14:textId="53EC5DBC" w:rsidR="00F81D7C" w:rsidRPr="0081264E" w:rsidRDefault="00F81D7C" w:rsidP="00F81D7C">
            <w:pPr>
              <w:pStyle w:val="Arial11Bold"/>
              <w:rPr>
                <w:rFonts w:cs="Arial"/>
              </w:rPr>
            </w:pPr>
            <w:r w:rsidRPr="0081264E">
              <w:rPr>
                <w:rFonts w:cs="Arial"/>
              </w:rPr>
              <w:t>TERRE Bid</w:t>
            </w:r>
          </w:p>
        </w:tc>
        <w:tc>
          <w:tcPr>
            <w:tcW w:w="6634" w:type="dxa"/>
          </w:tcPr>
          <w:p w14:paraId="3AA84BC8" w14:textId="59D282F8" w:rsidR="00F81D7C" w:rsidRPr="0081264E" w:rsidRDefault="00F81D7C" w:rsidP="00F81D7C">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F81D7C" w:rsidRPr="007E0B31" w14:paraId="55062C4A" w14:textId="77777777" w:rsidTr="00C938B9">
        <w:trPr>
          <w:cantSplit/>
        </w:trPr>
        <w:tc>
          <w:tcPr>
            <w:tcW w:w="2884" w:type="dxa"/>
          </w:tcPr>
          <w:p w14:paraId="0E3BA98F" w14:textId="3DE6A8A3" w:rsidR="00F81D7C" w:rsidRPr="0081264E" w:rsidRDefault="00F81D7C" w:rsidP="00F81D7C">
            <w:pPr>
              <w:pStyle w:val="Arial11Bold"/>
              <w:rPr>
                <w:rFonts w:cs="Arial"/>
              </w:rPr>
            </w:pPr>
            <w:r>
              <w:rPr>
                <w:rFonts w:cs="Arial"/>
              </w:rPr>
              <w:t>TERRE Central Platform</w:t>
            </w:r>
          </w:p>
        </w:tc>
        <w:tc>
          <w:tcPr>
            <w:tcW w:w="6634" w:type="dxa"/>
          </w:tcPr>
          <w:p w14:paraId="21E47917" w14:textId="46FA1734" w:rsidR="00F81D7C" w:rsidRPr="0081264E" w:rsidRDefault="00F81D7C" w:rsidP="00F81D7C">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F81D7C" w:rsidRPr="0079139F" w14:paraId="275B43EB" w14:textId="77777777" w:rsidTr="00C938B9">
        <w:trPr>
          <w:cantSplit/>
        </w:trPr>
        <w:tc>
          <w:tcPr>
            <w:tcW w:w="2884" w:type="dxa"/>
          </w:tcPr>
          <w:p w14:paraId="2CEC27FA" w14:textId="6D73E446" w:rsidR="00F81D7C" w:rsidRPr="0079139F" w:rsidRDefault="00F81D7C" w:rsidP="00F81D7C">
            <w:pPr>
              <w:pStyle w:val="Arial11Bold"/>
              <w:rPr>
                <w:rFonts w:cs="Arial"/>
              </w:rPr>
            </w:pPr>
            <w:r w:rsidRPr="0079139F">
              <w:rPr>
                <w:rFonts w:cs="Arial"/>
              </w:rPr>
              <w:t>TERRE Data Validation and Consistency Rules</w:t>
            </w:r>
          </w:p>
        </w:tc>
        <w:tc>
          <w:tcPr>
            <w:tcW w:w="6634" w:type="dxa"/>
          </w:tcPr>
          <w:p w14:paraId="7AC65FEF" w14:textId="12093011" w:rsidR="00F81D7C" w:rsidRDefault="00F81D7C" w:rsidP="00F81D7C">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F81D7C" w:rsidRPr="007E0B31" w14:paraId="377F57A2" w14:textId="77777777" w:rsidTr="00C938B9">
        <w:trPr>
          <w:cantSplit/>
        </w:trPr>
        <w:tc>
          <w:tcPr>
            <w:tcW w:w="2884" w:type="dxa"/>
          </w:tcPr>
          <w:p w14:paraId="150333DE" w14:textId="33A1157A" w:rsidR="00F81D7C" w:rsidRDefault="00F81D7C" w:rsidP="00F81D7C">
            <w:pPr>
              <w:pStyle w:val="Arial11Bold"/>
              <w:jc w:val="both"/>
              <w:rPr>
                <w:rFonts w:cs="Arial"/>
              </w:rPr>
            </w:pPr>
            <w:r w:rsidRPr="0081264E">
              <w:rPr>
                <w:rFonts w:cs="Arial"/>
              </w:rPr>
              <w:t>TERRE Gate Closure</w:t>
            </w:r>
          </w:p>
        </w:tc>
        <w:tc>
          <w:tcPr>
            <w:tcW w:w="6634" w:type="dxa"/>
          </w:tcPr>
          <w:p w14:paraId="36E98425" w14:textId="7BF742E0" w:rsidR="00F81D7C" w:rsidRPr="0081264E" w:rsidRDefault="00F81D7C" w:rsidP="00F81D7C">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F81D7C" w:rsidRPr="007E0B31" w14:paraId="162A65B2" w14:textId="77777777" w:rsidTr="00C938B9">
        <w:trPr>
          <w:cantSplit/>
        </w:trPr>
        <w:tc>
          <w:tcPr>
            <w:tcW w:w="2884" w:type="dxa"/>
          </w:tcPr>
          <w:p w14:paraId="1E8AEB6A" w14:textId="77777777" w:rsidR="00F81D7C" w:rsidRDefault="00F81D7C" w:rsidP="00F81D7C">
            <w:pPr>
              <w:pStyle w:val="Arial11Bold"/>
              <w:jc w:val="both"/>
              <w:rPr>
                <w:rFonts w:cs="Arial"/>
              </w:rPr>
            </w:pPr>
            <w:r>
              <w:rPr>
                <w:rFonts w:cs="Arial"/>
              </w:rPr>
              <w:t>TERRE Instruction</w:t>
            </w:r>
          </w:p>
          <w:p w14:paraId="6C90D26B" w14:textId="1F6FC951" w:rsidR="00F81D7C" w:rsidRPr="0081264E" w:rsidRDefault="00F81D7C" w:rsidP="00F81D7C">
            <w:pPr>
              <w:pStyle w:val="Arial11Bold"/>
              <w:jc w:val="both"/>
              <w:rPr>
                <w:rFonts w:cs="Arial"/>
              </w:rPr>
            </w:pPr>
            <w:r w:rsidRPr="0081264E">
              <w:rPr>
                <w:rFonts w:cs="Arial"/>
              </w:rPr>
              <w:t>Guide</w:t>
            </w:r>
          </w:p>
        </w:tc>
        <w:tc>
          <w:tcPr>
            <w:tcW w:w="6634" w:type="dxa"/>
          </w:tcPr>
          <w:p w14:paraId="0AE534E2" w14:textId="203C4D64" w:rsidR="00F81D7C" w:rsidRDefault="00F81D7C" w:rsidP="00F81D7C">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F81D7C" w:rsidRPr="007E0B31" w14:paraId="3B8258A7" w14:textId="77777777" w:rsidTr="00C938B9">
        <w:trPr>
          <w:cantSplit/>
        </w:trPr>
        <w:tc>
          <w:tcPr>
            <w:tcW w:w="2884" w:type="dxa"/>
          </w:tcPr>
          <w:p w14:paraId="0D19D080" w14:textId="77777777" w:rsidR="00F81D7C" w:rsidRPr="007E0B31" w:rsidRDefault="00F81D7C" w:rsidP="00F81D7C">
            <w:pPr>
              <w:pStyle w:val="Arial11Bold"/>
              <w:rPr>
                <w:rFonts w:cs="Arial"/>
              </w:rPr>
            </w:pPr>
            <w:r w:rsidRPr="007E0B31">
              <w:rPr>
                <w:rFonts w:cs="Arial"/>
              </w:rPr>
              <w:t>Test Co-ordinator</w:t>
            </w:r>
          </w:p>
        </w:tc>
        <w:tc>
          <w:tcPr>
            <w:tcW w:w="6634" w:type="dxa"/>
          </w:tcPr>
          <w:p w14:paraId="326082B0" w14:textId="77777777" w:rsidR="00F81D7C" w:rsidRPr="007E0B31" w:rsidRDefault="00F81D7C" w:rsidP="00F81D7C">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F81D7C" w:rsidRPr="007E0B31" w14:paraId="01488D17" w14:textId="77777777" w:rsidTr="00C938B9">
        <w:trPr>
          <w:cantSplit/>
        </w:trPr>
        <w:tc>
          <w:tcPr>
            <w:tcW w:w="2884" w:type="dxa"/>
          </w:tcPr>
          <w:p w14:paraId="128FD9C9" w14:textId="77777777" w:rsidR="00F81D7C" w:rsidRPr="007E0B31" w:rsidRDefault="00F81D7C" w:rsidP="00F81D7C">
            <w:pPr>
              <w:pStyle w:val="Arial11Bold"/>
              <w:rPr>
                <w:rFonts w:cs="Arial"/>
              </w:rPr>
            </w:pPr>
            <w:r w:rsidRPr="007E0B31">
              <w:rPr>
                <w:rFonts w:cs="Arial"/>
              </w:rPr>
              <w:t>Test Panel</w:t>
            </w:r>
          </w:p>
        </w:tc>
        <w:tc>
          <w:tcPr>
            <w:tcW w:w="6634" w:type="dxa"/>
          </w:tcPr>
          <w:p w14:paraId="33A2A2B3" w14:textId="77777777" w:rsidR="00F81D7C" w:rsidRPr="007E0B31" w:rsidRDefault="00F81D7C" w:rsidP="00F81D7C">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F81D7C" w:rsidRPr="007E0B31" w14:paraId="2164A4E4" w14:textId="77777777" w:rsidTr="00C938B9">
        <w:trPr>
          <w:cantSplit/>
        </w:trPr>
        <w:tc>
          <w:tcPr>
            <w:tcW w:w="2884" w:type="dxa"/>
          </w:tcPr>
          <w:p w14:paraId="1F60112F" w14:textId="41D5FEBC" w:rsidR="00F81D7C" w:rsidRPr="00875FA6" w:rsidRDefault="00F81D7C" w:rsidP="00F81D7C">
            <w:pPr>
              <w:pStyle w:val="Arial11Bold"/>
            </w:pPr>
            <w:r w:rsidRPr="00875FA6">
              <w:t>Test Plan</w:t>
            </w:r>
          </w:p>
        </w:tc>
        <w:tc>
          <w:tcPr>
            <w:tcW w:w="6634" w:type="dxa"/>
          </w:tcPr>
          <w:p w14:paraId="438005A0" w14:textId="76F7FBDF" w:rsidR="00F81D7C" w:rsidRPr="00875FA6" w:rsidRDefault="00F81D7C" w:rsidP="00F81D7C">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outlining how the requirements of the “</w:t>
            </w:r>
            <w:r w:rsidRPr="38E6A229">
              <w:rPr>
                <w:b/>
                <w:bCs/>
              </w:rPr>
              <w:t>Test Plan</w:t>
            </w:r>
            <w:r>
              <w:t xml:space="preserve">”, as provided for by </w:t>
            </w:r>
            <w:r w:rsidR="7A10906C" w:rsidRPr="38E6A229">
              <w:rPr>
                <w:b/>
                <w:bCs/>
              </w:rPr>
              <w:t>Assimilated</w:t>
            </w:r>
            <w:r w:rsidRPr="38E6A229">
              <w:rPr>
                <w:b/>
                <w:bCs/>
              </w:rPr>
              <w:t xml:space="preserve"> Law</w:t>
            </w:r>
            <w:r>
              <w:t xml:space="preserve"> (Commission Regulation (EU) 2017/2196), has been implemented within the </w:t>
            </w:r>
            <w:r w:rsidRPr="38E6A229">
              <w:rPr>
                <w:b/>
                <w:bCs/>
              </w:rPr>
              <w:t>GB Synchronous Area</w:t>
            </w:r>
            <w:r>
              <w:t>.</w:t>
            </w:r>
          </w:p>
        </w:tc>
      </w:tr>
      <w:tr w:rsidR="00F81D7C" w:rsidRPr="007E0B31" w14:paraId="28AD5A3B" w14:textId="77777777" w:rsidTr="00C938B9">
        <w:trPr>
          <w:cantSplit/>
        </w:trPr>
        <w:tc>
          <w:tcPr>
            <w:tcW w:w="2884" w:type="dxa"/>
          </w:tcPr>
          <w:p w14:paraId="57595996" w14:textId="77777777" w:rsidR="00F81D7C" w:rsidRPr="007E0B31" w:rsidRDefault="00F81D7C" w:rsidP="00F81D7C">
            <w:pPr>
              <w:pStyle w:val="Arial11Bold"/>
              <w:rPr>
                <w:rFonts w:cs="Arial"/>
              </w:rPr>
            </w:pPr>
            <w:r w:rsidRPr="007E0B31">
              <w:rPr>
                <w:rFonts w:cs="Arial"/>
              </w:rPr>
              <w:t>Test Programme</w:t>
            </w:r>
          </w:p>
        </w:tc>
        <w:tc>
          <w:tcPr>
            <w:tcW w:w="6634" w:type="dxa"/>
          </w:tcPr>
          <w:p w14:paraId="19CEAC1B" w14:textId="77C128C1" w:rsidR="00F81D7C" w:rsidRPr="007E0B31" w:rsidRDefault="00F81D7C" w:rsidP="00F81D7C">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F81D7C" w:rsidRPr="007E0B31" w14:paraId="1328CFC6" w14:textId="77777777" w:rsidTr="00C938B9">
        <w:trPr>
          <w:cantSplit/>
        </w:trPr>
        <w:tc>
          <w:tcPr>
            <w:tcW w:w="2884" w:type="dxa"/>
          </w:tcPr>
          <w:p w14:paraId="1D6B5BC8" w14:textId="77777777" w:rsidR="00F81D7C" w:rsidRPr="007E0B31" w:rsidRDefault="00F81D7C" w:rsidP="00F81D7C">
            <w:pPr>
              <w:pStyle w:val="Arial11Bold"/>
              <w:rPr>
                <w:rFonts w:cs="Arial"/>
              </w:rPr>
            </w:pPr>
            <w:r w:rsidRPr="007E0B31">
              <w:rPr>
                <w:rFonts w:cs="Arial"/>
              </w:rPr>
              <w:t>Test Proposer</w:t>
            </w:r>
          </w:p>
        </w:tc>
        <w:tc>
          <w:tcPr>
            <w:tcW w:w="6634" w:type="dxa"/>
          </w:tcPr>
          <w:p w14:paraId="3AACD309" w14:textId="77777777" w:rsidR="00F81D7C" w:rsidRPr="007E0B31" w:rsidRDefault="00F81D7C" w:rsidP="00F81D7C">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F81D7C" w:rsidRPr="007E0B31" w14:paraId="316C92C8" w14:textId="77777777" w:rsidTr="00C938B9">
        <w:trPr>
          <w:cantSplit/>
        </w:trPr>
        <w:tc>
          <w:tcPr>
            <w:tcW w:w="2884" w:type="dxa"/>
          </w:tcPr>
          <w:p w14:paraId="06874C34" w14:textId="30838C72" w:rsidR="00F81D7C" w:rsidRPr="004C03CD" w:rsidRDefault="00F81D7C" w:rsidP="00F81D7C">
            <w:pPr>
              <w:pStyle w:val="Arial11Bold"/>
              <w:rPr>
                <w:rFonts w:cs="Arial"/>
              </w:rPr>
            </w:pPr>
            <w:r w:rsidRPr="002510FF">
              <w:rPr>
                <w:rFonts w:cs="Arial"/>
              </w:rPr>
              <w:t>Test Signal</w:t>
            </w:r>
          </w:p>
        </w:tc>
        <w:tc>
          <w:tcPr>
            <w:tcW w:w="6634" w:type="dxa"/>
          </w:tcPr>
          <w:p w14:paraId="0F830BE9" w14:textId="5C14D1D7" w:rsidR="00F81D7C" w:rsidRPr="004C03CD" w:rsidRDefault="00F81D7C" w:rsidP="00F81D7C">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F81D7C" w:rsidRPr="007E0B31" w14:paraId="1191920B" w14:textId="77777777" w:rsidTr="00C938B9">
        <w:trPr>
          <w:cantSplit/>
        </w:trPr>
        <w:tc>
          <w:tcPr>
            <w:tcW w:w="2884" w:type="dxa"/>
          </w:tcPr>
          <w:p w14:paraId="1A32535D" w14:textId="3657B7C0" w:rsidR="00F81D7C" w:rsidRPr="007E0B31" w:rsidRDefault="00F81D7C" w:rsidP="00F81D7C">
            <w:pPr>
              <w:pStyle w:val="Arial11Bold"/>
              <w:rPr>
                <w:rFonts w:cs="Arial"/>
              </w:rPr>
            </w:pPr>
            <w:r>
              <w:rPr>
                <w:rFonts w:cs="Arial"/>
              </w:rPr>
              <w:t>The Company</w:t>
            </w:r>
          </w:p>
        </w:tc>
        <w:tc>
          <w:tcPr>
            <w:tcW w:w="6634" w:type="dxa"/>
          </w:tcPr>
          <w:p w14:paraId="17B4E3BD" w14:textId="70ADDF76" w:rsidR="00F81D7C" w:rsidRPr="007E0B31" w:rsidRDefault="67309E31" w:rsidP="00F81D7C">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r w:rsidRPr="38E6A229">
              <w:rPr>
                <w:rFonts w:cs="Arial"/>
              </w:rPr>
              <w:t xml:space="preserve">. </w:t>
            </w:r>
            <w:r w:rsidR="00F81D7C" w:rsidRPr="38E6A229">
              <w:rPr>
                <w:rFonts w:cs="Arial"/>
              </w:rPr>
              <w:t xml:space="preserve">. </w:t>
            </w:r>
          </w:p>
        </w:tc>
      </w:tr>
      <w:tr w:rsidR="00F81D7C" w:rsidRPr="007E0B31" w14:paraId="100BAB28" w14:textId="77777777" w:rsidTr="00C938B9">
        <w:trPr>
          <w:cantSplit/>
        </w:trPr>
        <w:tc>
          <w:tcPr>
            <w:tcW w:w="2884" w:type="dxa"/>
          </w:tcPr>
          <w:p w14:paraId="4F575092" w14:textId="1BAAF1FB" w:rsidR="00F81D7C" w:rsidRPr="007E0B31" w:rsidRDefault="00F81D7C" w:rsidP="00F81D7C">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F81D7C" w:rsidRPr="007E0B31" w:rsidRDefault="00F81D7C" w:rsidP="00F81D7C">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F81D7C" w:rsidRPr="007E0B31" w14:paraId="07C21332" w14:textId="77777777" w:rsidTr="00C938B9">
        <w:trPr>
          <w:cantSplit/>
        </w:trPr>
        <w:tc>
          <w:tcPr>
            <w:tcW w:w="2884" w:type="dxa"/>
          </w:tcPr>
          <w:p w14:paraId="46DE90D6" w14:textId="315D2376" w:rsidR="00F81D7C" w:rsidRPr="007E0B31" w:rsidRDefault="00F81D7C" w:rsidP="00F81D7C">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F81D7C" w:rsidRPr="007E0B31" w:rsidRDefault="00F81D7C" w:rsidP="00F81D7C">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F81D7C" w:rsidRPr="007E0B31" w14:paraId="7E0C0F2F" w14:textId="77777777" w:rsidTr="00C938B9">
        <w:trPr>
          <w:cantSplit/>
        </w:trPr>
        <w:tc>
          <w:tcPr>
            <w:tcW w:w="2884" w:type="dxa"/>
          </w:tcPr>
          <w:p w14:paraId="1E0D9CB3" w14:textId="157BEEAF" w:rsidR="00F81D7C" w:rsidRPr="00A438EF" w:rsidRDefault="00F81D7C" w:rsidP="00F81D7C">
            <w:pPr>
              <w:pStyle w:val="Arial11Bold"/>
              <w:rPr>
                <w:rFonts w:cs="Arial"/>
              </w:rPr>
            </w:pPr>
            <w:r w:rsidRPr="00CB1D00">
              <w:rPr>
                <w:rFonts w:cs="Arial"/>
              </w:rPr>
              <w:t>Top Up</w:t>
            </w:r>
            <w:r w:rsidRPr="00F87A50">
              <w:rPr>
                <w:rFonts w:cs="Arial"/>
              </w:rPr>
              <w:t xml:space="preserve"> </w:t>
            </w:r>
            <w:r w:rsidRPr="00665E9C">
              <w:rPr>
                <w:rFonts w:cs="Arial"/>
              </w:rPr>
              <w:t>Restoration Capability</w:t>
            </w:r>
          </w:p>
        </w:tc>
        <w:tc>
          <w:tcPr>
            <w:tcW w:w="6634" w:type="dxa"/>
          </w:tcPr>
          <w:p w14:paraId="0B413FB2" w14:textId="524E3026" w:rsidR="00F81D7C" w:rsidRPr="00CE4CCF" w:rsidRDefault="00F81D7C" w:rsidP="00F81D7C">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F81D7C" w:rsidRPr="007E0B31" w14:paraId="051B9233" w14:textId="77777777" w:rsidTr="00C938B9">
        <w:trPr>
          <w:cantSplit/>
        </w:trPr>
        <w:tc>
          <w:tcPr>
            <w:tcW w:w="2884" w:type="dxa"/>
          </w:tcPr>
          <w:p w14:paraId="2A8B99B3" w14:textId="592766FF" w:rsidR="00F81D7C" w:rsidRPr="007E0B31" w:rsidRDefault="00F81D7C" w:rsidP="00F81D7C">
            <w:pPr>
              <w:pStyle w:val="Arial11Bold"/>
              <w:rPr>
                <w:rFonts w:cs="Arial"/>
              </w:rPr>
            </w:pPr>
            <w:r w:rsidRPr="0001102F">
              <w:rPr>
                <w:rFonts w:cs="Arial"/>
              </w:rPr>
              <w:t>Top Up Restoration Contract</w:t>
            </w:r>
          </w:p>
        </w:tc>
        <w:tc>
          <w:tcPr>
            <w:tcW w:w="6634" w:type="dxa"/>
          </w:tcPr>
          <w:p w14:paraId="48943893" w14:textId="224A59E7" w:rsidR="00F81D7C" w:rsidRPr="007E0B31" w:rsidRDefault="00F81D7C" w:rsidP="00F81D7C">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F81D7C" w:rsidRPr="007E0B31" w14:paraId="767E36DB" w14:textId="77777777" w:rsidTr="00C938B9">
        <w:trPr>
          <w:cantSplit/>
        </w:trPr>
        <w:tc>
          <w:tcPr>
            <w:tcW w:w="2884" w:type="dxa"/>
          </w:tcPr>
          <w:p w14:paraId="130A2E6E" w14:textId="3CD6AF48" w:rsidR="00F81D7C" w:rsidRPr="007E0B31" w:rsidRDefault="00F81D7C" w:rsidP="00F81D7C">
            <w:pPr>
              <w:pStyle w:val="Arial11Bold"/>
              <w:rPr>
                <w:rFonts w:cs="Arial"/>
              </w:rPr>
            </w:pPr>
            <w:r>
              <w:rPr>
                <w:rFonts w:cs="Arial"/>
              </w:rPr>
              <w:t>Top Up Restoration Contractor</w:t>
            </w:r>
          </w:p>
        </w:tc>
        <w:tc>
          <w:tcPr>
            <w:tcW w:w="6634" w:type="dxa"/>
          </w:tcPr>
          <w:p w14:paraId="08A3E597" w14:textId="5B2259FC" w:rsidR="00F81D7C" w:rsidRPr="007E0B31" w:rsidRDefault="00F81D7C" w:rsidP="00F81D7C">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F81D7C" w:rsidRPr="007E0B31" w14:paraId="7BDEB1D1" w14:textId="77777777" w:rsidTr="00C938B9">
        <w:trPr>
          <w:cantSplit/>
        </w:trPr>
        <w:tc>
          <w:tcPr>
            <w:tcW w:w="2884" w:type="dxa"/>
          </w:tcPr>
          <w:p w14:paraId="6AAC9811" w14:textId="3492013A" w:rsidR="00F81D7C" w:rsidRPr="007E0B31" w:rsidRDefault="00F81D7C" w:rsidP="00F81D7C">
            <w:pPr>
              <w:pStyle w:val="Arial11Bold"/>
              <w:rPr>
                <w:rFonts w:cs="Arial"/>
              </w:rPr>
            </w:pPr>
            <w:r>
              <w:rPr>
                <w:rFonts w:cs="Arial"/>
              </w:rPr>
              <w:t>Top Up Restoration Plant</w:t>
            </w:r>
          </w:p>
        </w:tc>
        <w:tc>
          <w:tcPr>
            <w:tcW w:w="6634" w:type="dxa"/>
          </w:tcPr>
          <w:p w14:paraId="7A52B53D" w14:textId="73F2688D" w:rsidR="00F81D7C" w:rsidRPr="007E0B31" w:rsidRDefault="00F81D7C" w:rsidP="00F81D7C">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F81D7C" w:rsidRPr="007E0B31" w14:paraId="616F93ED" w14:textId="77777777" w:rsidTr="00C938B9">
        <w:trPr>
          <w:cantSplit/>
        </w:trPr>
        <w:tc>
          <w:tcPr>
            <w:tcW w:w="2884" w:type="dxa"/>
          </w:tcPr>
          <w:p w14:paraId="24BE8F65" w14:textId="7F0CB3AF" w:rsidR="00F81D7C" w:rsidRPr="007E0B31" w:rsidRDefault="00F81D7C" w:rsidP="00F81D7C">
            <w:pPr>
              <w:pStyle w:val="Arial11Bold"/>
              <w:rPr>
                <w:rFonts w:cs="Arial"/>
              </w:rPr>
            </w:pPr>
            <w:r>
              <w:rPr>
                <w:rFonts w:cs="Arial"/>
              </w:rPr>
              <w:t>Top Up Restoration Plant Test</w:t>
            </w:r>
          </w:p>
        </w:tc>
        <w:tc>
          <w:tcPr>
            <w:tcW w:w="6634" w:type="dxa"/>
          </w:tcPr>
          <w:p w14:paraId="3D8FD0F6" w14:textId="218B9E06" w:rsidR="00F81D7C" w:rsidRPr="007E0B31" w:rsidRDefault="00F81D7C" w:rsidP="00F81D7C">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F81D7C" w:rsidRPr="007E0B31" w14:paraId="6E50222A" w14:textId="77777777" w:rsidTr="00C938B9">
        <w:trPr>
          <w:cantSplit/>
        </w:trPr>
        <w:tc>
          <w:tcPr>
            <w:tcW w:w="2884" w:type="dxa"/>
          </w:tcPr>
          <w:p w14:paraId="1FB787B1" w14:textId="77777777" w:rsidR="00F81D7C" w:rsidRPr="007E0B31" w:rsidRDefault="00F81D7C" w:rsidP="00F81D7C">
            <w:pPr>
              <w:pStyle w:val="Arial11Bold"/>
              <w:rPr>
                <w:rFonts w:cs="Arial"/>
              </w:rPr>
            </w:pPr>
            <w:r w:rsidRPr="007E0B31">
              <w:rPr>
                <w:rFonts w:cs="Arial"/>
              </w:rPr>
              <w:t>Total Shutdown</w:t>
            </w:r>
          </w:p>
        </w:tc>
        <w:tc>
          <w:tcPr>
            <w:tcW w:w="6634" w:type="dxa"/>
          </w:tcPr>
          <w:p w14:paraId="5EDD63F2" w14:textId="1C79CF52" w:rsidR="00F81D7C" w:rsidRPr="007E0B31" w:rsidRDefault="00F81D7C" w:rsidP="00F81D7C">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F81D7C" w:rsidRPr="007E0B31" w14:paraId="03665F8A" w14:textId="77777777" w:rsidTr="00C938B9">
        <w:trPr>
          <w:cantSplit/>
        </w:trPr>
        <w:tc>
          <w:tcPr>
            <w:tcW w:w="2884" w:type="dxa"/>
          </w:tcPr>
          <w:p w14:paraId="133B8AA4" w14:textId="77777777" w:rsidR="00F81D7C" w:rsidRPr="007E0B31" w:rsidRDefault="00F81D7C" w:rsidP="00F81D7C">
            <w:pPr>
              <w:pStyle w:val="Arial11Bold"/>
              <w:rPr>
                <w:rFonts w:cs="Arial"/>
              </w:rPr>
            </w:pPr>
            <w:r w:rsidRPr="007E0B31">
              <w:rPr>
                <w:rFonts w:cs="Arial"/>
              </w:rPr>
              <w:t>Total System</w:t>
            </w:r>
          </w:p>
        </w:tc>
        <w:tc>
          <w:tcPr>
            <w:tcW w:w="6634" w:type="dxa"/>
          </w:tcPr>
          <w:p w14:paraId="6E425FE9" w14:textId="77777777" w:rsidR="00F81D7C" w:rsidRPr="007E0B31" w:rsidRDefault="00F81D7C" w:rsidP="00F81D7C">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F81D7C" w:rsidRPr="007E0B31" w14:paraId="2CEA121D" w14:textId="77777777" w:rsidTr="00C938B9">
        <w:trPr>
          <w:cantSplit/>
        </w:trPr>
        <w:tc>
          <w:tcPr>
            <w:tcW w:w="2884" w:type="dxa"/>
          </w:tcPr>
          <w:p w14:paraId="096BE835" w14:textId="77777777" w:rsidR="00F81D7C" w:rsidRPr="007E0B31" w:rsidRDefault="00F81D7C" w:rsidP="00F81D7C">
            <w:pPr>
              <w:pStyle w:val="Arial11Bold"/>
              <w:rPr>
                <w:rFonts w:cs="Arial"/>
              </w:rPr>
            </w:pPr>
            <w:r w:rsidRPr="007E0B31">
              <w:rPr>
                <w:rFonts w:cs="Arial"/>
              </w:rPr>
              <w:t>Trading Point</w:t>
            </w:r>
          </w:p>
        </w:tc>
        <w:tc>
          <w:tcPr>
            <w:tcW w:w="6634" w:type="dxa"/>
          </w:tcPr>
          <w:p w14:paraId="0BB80024" w14:textId="6807865F" w:rsidR="00F81D7C" w:rsidRPr="007E0B31" w:rsidRDefault="00F81D7C" w:rsidP="00F81D7C">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F81D7C" w:rsidRPr="007E0B31" w14:paraId="6355B4EF" w14:textId="77777777" w:rsidTr="00C938B9">
        <w:trPr>
          <w:cantSplit/>
        </w:trPr>
        <w:tc>
          <w:tcPr>
            <w:tcW w:w="2884" w:type="dxa"/>
          </w:tcPr>
          <w:p w14:paraId="2AC59C62" w14:textId="77777777" w:rsidR="00F81D7C" w:rsidRPr="007E0B31" w:rsidRDefault="00F81D7C" w:rsidP="00F81D7C">
            <w:pPr>
              <w:pStyle w:val="Arial11Bold"/>
              <w:rPr>
                <w:rFonts w:cs="Arial"/>
              </w:rPr>
            </w:pPr>
            <w:r w:rsidRPr="007E0B31">
              <w:rPr>
                <w:rFonts w:cs="Arial"/>
              </w:rPr>
              <w:t>Transfer Date</w:t>
            </w:r>
          </w:p>
        </w:tc>
        <w:tc>
          <w:tcPr>
            <w:tcW w:w="6634" w:type="dxa"/>
          </w:tcPr>
          <w:p w14:paraId="7A0D17C4" w14:textId="77777777" w:rsidR="00F81D7C" w:rsidRPr="007E0B31" w:rsidRDefault="00F81D7C" w:rsidP="00F81D7C">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F81D7C" w:rsidRPr="007E0B31" w14:paraId="2FFD149D" w14:textId="77777777" w:rsidTr="00C938B9">
        <w:trPr>
          <w:cantSplit/>
        </w:trPr>
        <w:tc>
          <w:tcPr>
            <w:tcW w:w="2884" w:type="dxa"/>
          </w:tcPr>
          <w:p w14:paraId="6A0B230B" w14:textId="77777777" w:rsidR="00F81D7C" w:rsidRPr="007E0B31" w:rsidRDefault="00F81D7C" w:rsidP="00F81D7C">
            <w:pPr>
              <w:pStyle w:val="Arial11Bold"/>
              <w:rPr>
                <w:rFonts w:cs="Arial"/>
              </w:rPr>
            </w:pPr>
            <w:r w:rsidRPr="007E0B31">
              <w:rPr>
                <w:rFonts w:cs="Arial"/>
              </w:rPr>
              <w:t>Transmission</w:t>
            </w:r>
          </w:p>
        </w:tc>
        <w:tc>
          <w:tcPr>
            <w:tcW w:w="6634" w:type="dxa"/>
          </w:tcPr>
          <w:p w14:paraId="484C3E41" w14:textId="77777777" w:rsidR="00F81D7C" w:rsidRPr="007E0B31" w:rsidRDefault="00F81D7C" w:rsidP="00F81D7C">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F81D7C" w:rsidRPr="007E0B31" w14:paraId="369076F1" w14:textId="77777777" w:rsidTr="00C938B9">
        <w:trPr>
          <w:cantSplit/>
        </w:trPr>
        <w:tc>
          <w:tcPr>
            <w:tcW w:w="2884" w:type="dxa"/>
          </w:tcPr>
          <w:p w14:paraId="1B0C8C13" w14:textId="77777777" w:rsidR="00F81D7C" w:rsidRPr="007E0B31" w:rsidRDefault="00F81D7C" w:rsidP="00F81D7C">
            <w:pPr>
              <w:pStyle w:val="Arial11Bold"/>
              <w:rPr>
                <w:rFonts w:cs="Arial"/>
              </w:rPr>
            </w:pPr>
            <w:r w:rsidRPr="007E0B31">
              <w:rPr>
                <w:rFonts w:cs="Arial"/>
                <w:lang w:val="en-US"/>
              </w:rPr>
              <w:t>Transmission Area</w:t>
            </w:r>
          </w:p>
        </w:tc>
        <w:tc>
          <w:tcPr>
            <w:tcW w:w="6634" w:type="dxa"/>
          </w:tcPr>
          <w:p w14:paraId="4B6681DA"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F81D7C" w:rsidRPr="007E0B31" w14:paraId="052C965A" w14:textId="77777777" w:rsidTr="00C938B9">
        <w:trPr>
          <w:cantSplit/>
        </w:trPr>
        <w:tc>
          <w:tcPr>
            <w:tcW w:w="2884" w:type="dxa"/>
          </w:tcPr>
          <w:p w14:paraId="5F2FC0DC" w14:textId="77777777" w:rsidR="00F81D7C" w:rsidRPr="007E0B31" w:rsidRDefault="00F81D7C" w:rsidP="00F81D7C">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F81D7C" w:rsidRPr="007E0B31" w14:paraId="0DDE5639" w14:textId="77777777" w:rsidTr="00C938B9">
        <w:trPr>
          <w:cantSplit/>
        </w:trPr>
        <w:tc>
          <w:tcPr>
            <w:tcW w:w="2884" w:type="dxa"/>
          </w:tcPr>
          <w:p w14:paraId="1A90AEFF" w14:textId="77777777" w:rsidR="00F81D7C" w:rsidRPr="007E0B31" w:rsidRDefault="00F81D7C" w:rsidP="00F81D7C">
            <w:pPr>
              <w:pStyle w:val="Arial11Bold"/>
              <w:rPr>
                <w:rFonts w:cs="Arial"/>
              </w:rPr>
            </w:pPr>
            <w:r w:rsidRPr="007E0B31">
              <w:rPr>
                <w:rFonts w:cs="Arial"/>
              </w:rPr>
              <w:t>Transmission DC Converter</w:t>
            </w:r>
          </w:p>
        </w:tc>
        <w:tc>
          <w:tcPr>
            <w:tcW w:w="6634" w:type="dxa"/>
          </w:tcPr>
          <w:p w14:paraId="3B963E3C" w14:textId="77777777" w:rsidR="00F81D7C" w:rsidRPr="007E0B31" w:rsidRDefault="00F81D7C" w:rsidP="00F81D7C">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F81D7C" w:rsidRPr="007E0B31" w14:paraId="5F8263B5" w14:textId="77777777" w:rsidTr="00C938B9">
        <w:trPr>
          <w:cantSplit/>
        </w:trPr>
        <w:tc>
          <w:tcPr>
            <w:tcW w:w="2884" w:type="dxa"/>
          </w:tcPr>
          <w:p w14:paraId="259E74B1" w14:textId="77777777" w:rsidR="00F81D7C" w:rsidRPr="007E0B31" w:rsidRDefault="00F81D7C" w:rsidP="00F81D7C">
            <w:pPr>
              <w:pStyle w:val="Arial11Bold"/>
              <w:rPr>
                <w:rFonts w:cs="Arial"/>
              </w:rPr>
            </w:pPr>
            <w:r w:rsidRPr="007E0B31">
              <w:rPr>
                <w:rFonts w:cs="Arial"/>
              </w:rPr>
              <w:t>Transmission Entry Capacity</w:t>
            </w:r>
          </w:p>
        </w:tc>
        <w:tc>
          <w:tcPr>
            <w:tcW w:w="6634" w:type="dxa"/>
          </w:tcPr>
          <w:p w14:paraId="4AEF75AE"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01834965" w14:textId="77777777" w:rsidTr="00C938B9">
        <w:trPr>
          <w:cantSplit/>
        </w:trPr>
        <w:tc>
          <w:tcPr>
            <w:tcW w:w="2884" w:type="dxa"/>
          </w:tcPr>
          <w:p w14:paraId="28380C3E" w14:textId="77777777" w:rsidR="00F81D7C" w:rsidRPr="007E0B31" w:rsidRDefault="00F81D7C" w:rsidP="00F81D7C">
            <w:pPr>
              <w:pStyle w:val="Arial11Bold"/>
              <w:rPr>
                <w:rFonts w:cs="Arial"/>
              </w:rPr>
            </w:pPr>
            <w:r w:rsidRPr="007E0B31">
              <w:rPr>
                <w:rFonts w:cs="Arial"/>
              </w:rPr>
              <w:t>Transmission Interface Circuit</w:t>
            </w:r>
          </w:p>
        </w:tc>
        <w:tc>
          <w:tcPr>
            <w:tcW w:w="6634" w:type="dxa"/>
          </w:tcPr>
          <w:p w14:paraId="093A792C" w14:textId="73A7926F" w:rsidR="00F81D7C" w:rsidRPr="007E0B31" w:rsidRDefault="00F81D7C" w:rsidP="00F81D7C">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p>
          <w:p w14:paraId="23474DE0" w14:textId="77777777" w:rsidR="00F81D7C" w:rsidRPr="007E0B31" w:rsidRDefault="00F81D7C" w:rsidP="00F81D7C">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F81D7C" w:rsidRPr="007E0B31" w14:paraId="14A60B97" w14:textId="77777777" w:rsidTr="00C938B9">
        <w:trPr>
          <w:cantSplit/>
        </w:trPr>
        <w:tc>
          <w:tcPr>
            <w:tcW w:w="2884" w:type="dxa"/>
          </w:tcPr>
          <w:p w14:paraId="24A351F4" w14:textId="77777777" w:rsidR="00F81D7C" w:rsidRPr="007E0B31" w:rsidRDefault="00F81D7C" w:rsidP="00F81D7C">
            <w:pPr>
              <w:pStyle w:val="Arial11Bold"/>
              <w:rPr>
                <w:rFonts w:cs="Arial"/>
              </w:rPr>
            </w:pPr>
            <w:r w:rsidRPr="007E0B31">
              <w:rPr>
                <w:rFonts w:cs="Arial"/>
              </w:rPr>
              <w:t>Transmission Interface Point</w:t>
            </w:r>
          </w:p>
        </w:tc>
        <w:tc>
          <w:tcPr>
            <w:tcW w:w="6634" w:type="dxa"/>
          </w:tcPr>
          <w:p w14:paraId="288BC234" w14:textId="0940EB1B" w:rsidR="00F81D7C" w:rsidRPr="007E0B31" w:rsidRDefault="00F81D7C" w:rsidP="00F81D7C">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F81D7C" w:rsidRPr="007E0B31" w14:paraId="12E4E169" w14:textId="77777777" w:rsidTr="00C938B9">
        <w:trPr>
          <w:cantSplit/>
        </w:trPr>
        <w:tc>
          <w:tcPr>
            <w:tcW w:w="2884" w:type="dxa"/>
          </w:tcPr>
          <w:p w14:paraId="41174EA6" w14:textId="77777777" w:rsidR="00F81D7C" w:rsidRPr="007E0B31" w:rsidRDefault="00F81D7C" w:rsidP="00F81D7C">
            <w:pPr>
              <w:pStyle w:val="Arial11Bold"/>
              <w:rPr>
                <w:rFonts w:cs="Arial"/>
              </w:rPr>
            </w:pPr>
            <w:r w:rsidRPr="007E0B31">
              <w:rPr>
                <w:rFonts w:cs="Arial"/>
              </w:rPr>
              <w:t>Transmission Interface Site</w:t>
            </w:r>
          </w:p>
        </w:tc>
        <w:tc>
          <w:tcPr>
            <w:tcW w:w="6634" w:type="dxa"/>
          </w:tcPr>
          <w:p w14:paraId="36310DA2" w14:textId="1A88231F" w:rsidR="00F81D7C" w:rsidRPr="007E0B31" w:rsidRDefault="00F81D7C" w:rsidP="00F81D7C">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F81D7C" w:rsidRPr="007E0B31" w14:paraId="0B4F08F2" w14:textId="77777777" w:rsidTr="00C938B9">
        <w:trPr>
          <w:cantSplit/>
        </w:trPr>
        <w:tc>
          <w:tcPr>
            <w:tcW w:w="2884" w:type="dxa"/>
          </w:tcPr>
          <w:p w14:paraId="71A83FA6" w14:textId="77777777" w:rsidR="00F81D7C" w:rsidRPr="007E0B31" w:rsidRDefault="00F81D7C" w:rsidP="00F81D7C">
            <w:pPr>
              <w:pStyle w:val="Arial11Bold"/>
              <w:rPr>
                <w:rFonts w:cs="Arial"/>
              </w:rPr>
            </w:pPr>
            <w:r w:rsidRPr="007E0B31">
              <w:rPr>
                <w:rFonts w:cs="Arial"/>
              </w:rPr>
              <w:t>Transmission Licence</w:t>
            </w:r>
          </w:p>
        </w:tc>
        <w:tc>
          <w:tcPr>
            <w:tcW w:w="6634" w:type="dxa"/>
          </w:tcPr>
          <w:p w14:paraId="5E9EC095" w14:textId="77777777" w:rsidR="00F81D7C" w:rsidRPr="007E0B31" w:rsidRDefault="00F81D7C" w:rsidP="00F81D7C">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F81D7C" w:rsidRPr="007E0B31" w14:paraId="1F5A6A84" w14:textId="77777777" w:rsidTr="00C938B9">
        <w:trPr>
          <w:cantSplit/>
        </w:trPr>
        <w:tc>
          <w:tcPr>
            <w:tcW w:w="2884" w:type="dxa"/>
          </w:tcPr>
          <w:p w14:paraId="7216E635" w14:textId="77777777" w:rsidR="00F81D7C" w:rsidRPr="007E0B31" w:rsidRDefault="00F81D7C" w:rsidP="00F81D7C">
            <w:pPr>
              <w:pStyle w:val="Arial11Bold"/>
              <w:rPr>
                <w:rFonts w:cs="Arial"/>
              </w:rPr>
            </w:pPr>
            <w:r w:rsidRPr="007E0B31">
              <w:rPr>
                <w:rFonts w:cs="Arial"/>
              </w:rPr>
              <w:t>Transmission Licensee</w:t>
            </w:r>
          </w:p>
        </w:tc>
        <w:tc>
          <w:tcPr>
            <w:tcW w:w="6634" w:type="dxa"/>
          </w:tcPr>
          <w:p w14:paraId="738A653A" w14:textId="37035491" w:rsidR="00F81D7C" w:rsidRPr="007E0B31" w:rsidRDefault="79B81D48" w:rsidP="00F81D7C">
            <w:pPr>
              <w:pStyle w:val="TableArial11"/>
              <w:rPr>
                <w:rFonts w:cs="Arial"/>
              </w:rPr>
            </w:pPr>
            <w:r w:rsidRPr="38E6A229">
              <w:rPr>
                <w:rFonts w:cs="Arial"/>
              </w:rPr>
              <w:t>A</w:t>
            </w:r>
            <w:r w:rsidR="00F81D7C" w:rsidRPr="38E6A229">
              <w:rPr>
                <w:rFonts w:cs="Arial"/>
              </w:rPr>
              <w:t xml:space="preserve">ny </w:t>
            </w:r>
            <w:r w:rsidR="00F81D7C" w:rsidRPr="38E6A229">
              <w:rPr>
                <w:rFonts w:cs="Arial"/>
                <w:b/>
                <w:bCs/>
              </w:rPr>
              <w:t>Onshore Transmission Licensee</w:t>
            </w:r>
            <w:r w:rsidR="00F81D7C" w:rsidRPr="38E6A229">
              <w:rPr>
                <w:rFonts w:cs="Arial"/>
              </w:rPr>
              <w:t xml:space="preserve"> or </w:t>
            </w:r>
            <w:r w:rsidR="00F81D7C" w:rsidRPr="38E6A229">
              <w:rPr>
                <w:rFonts w:cs="Arial"/>
                <w:b/>
                <w:bCs/>
              </w:rPr>
              <w:t>Offshore Transmission Licensee</w:t>
            </w:r>
            <w:r w:rsidR="00F81D7C" w:rsidRPr="38E6A229">
              <w:rPr>
                <w:rFonts w:cs="Arial"/>
              </w:rPr>
              <w:t xml:space="preserve">. </w:t>
            </w:r>
          </w:p>
        </w:tc>
      </w:tr>
      <w:tr w:rsidR="00F81D7C" w:rsidRPr="007E0B31" w14:paraId="6ED18EA3" w14:textId="77777777" w:rsidTr="00C938B9">
        <w:trPr>
          <w:cantSplit/>
        </w:trPr>
        <w:tc>
          <w:tcPr>
            <w:tcW w:w="2884" w:type="dxa"/>
          </w:tcPr>
          <w:p w14:paraId="6AB51AF3" w14:textId="77777777" w:rsidR="00F81D7C" w:rsidRPr="007E0B31" w:rsidRDefault="00F81D7C" w:rsidP="00F81D7C">
            <w:pPr>
              <w:pStyle w:val="Arial11Bold"/>
              <w:rPr>
                <w:rFonts w:cs="Arial"/>
              </w:rPr>
            </w:pPr>
            <w:r w:rsidRPr="007E0B31">
              <w:rPr>
                <w:rFonts w:cs="Arial"/>
              </w:rPr>
              <w:t>Transmission Site</w:t>
            </w:r>
          </w:p>
        </w:tc>
        <w:tc>
          <w:tcPr>
            <w:tcW w:w="6634" w:type="dxa"/>
          </w:tcPr>
          <w:p w14:paraId="307AB72A" w14:textId="46F51AFD" w:rsidR="00F81D7C" w:rsidRPr="007E0B31" w:rsidRDefault="00F81D7C" w:rsidP="00F81D7C">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F81D7C" w:rsidRPr="007E0B31" w14:paraId="6581C4CA" w14:textId="77777777" w:rsidTr="00C938B9">
        <w:trPr>
          <w:cantSplit/>
        </w:trPr>
        <w:tc>
          <w:tcPr>
            <w:tcW w:w="2884" w:type="dxa"/>
          </w:tcPr>
          <w:p w14:paraId="7859EEE2" w14:textId="77777777" w:rsidR="00F81D7C" w:rsidRPr="007E0B31" w:rsidRDefault="00F81D7C" w:rsidP="00F81D7C">
            <w:pPr>
              <w:pStyle w:val="Arial11Bold"/>
              <w:rPr>
                <w:rFonts w:cs="Arial"/>
              </w:rPr>
            </w:pPr>
            <w:r w:rsidRPr="007E0B31">
              <w:rPr>
                <w:rFonts w:cs="Arial"/>
              </w:rPr>
              <w:t>Transmission System</w:t>
            </w:r>
          </w:p>
        </w:tc>
        <w:tc>
          <w:tcPr>
            <w:tcW w:w="6634" w:type="dxa"/>
          </w:tcPr>
          <w:p w14:paraId="2D2E550E" w14:textId="77777777" w:rsidR="00F81D7C" w:rsidRPr="007E0B31" w:rsidRDefault="00F81D7C" w:rsidP="00F81D7C">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F81D7C" w:rsidRPr="007E0B31" w14:paraId="6D673E45" w14:textId="77777777" w:rsidTr="00C938B9">
        <w:trPr>
          <w:cantSplit/>
        </w:trPr>
        <w:tc>
          <w:tcPr>
            <w:tcW w:w="2884" w:type="dxa"/>
          </w:tcPr>
          <w:p w14:paraId="3E6756E5" w14:textId="77777777" w:rsidR="00F81D7C" w:rsidRPr="007E0B31" w:rsidRDefault="00F81D7C" w:rsidP="00F81D7C">
            <w:pPr>
              <w:pStyle w:val="Arial11Bold"/>
              <w:rPr>
                <w:rFonts w:cs="Arial"/>
              </w:rPr>
            </w:pPr>
            <w:r w:rsidRPr="007E0B31">
              <w:rPr>
                <w:rFonts w:cs="Arial"/>
              </w:rPr>
              <w:t>Turbine Time Constant</w:t>
            </w:r>
          </w:p>
        </w:tc>
        <w:tc>
          <w:tcPr>
            <w:tcW w:w="6634" w:type="dxa"/>
          </w:tcPr>
          <w:p w14:paraId="1D7D5D0B" w14:textId="77777777" w:rsidR="00F81D7C" w:rsidRPr="007E0B31" w:rsidRDefault="00F81D7C" w:rsidP="00F81D7C">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F81D7C" w:rsidRPr="007E0B31" w14:paraId="69758B0F" w14:textId="77777777" w:rsidTr="00C938B9">
        <w:trPr>
          <w:cantSplit/>
        </w:trPr>
        <w:tc>
          <w:tcPr>
            <w:tcW w:w="2884" w:type="dxa"/>
          </w:tcPr>
          <w:p w14:paraId="2CCCBDA7" w14:textId="77777777" w:rsidR="00F81D7C" w:rsidRPr="007E0B31" w:rsidRDefault="00F81D7C" w:rsidP="00F81D7C">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F81D7C" w:rsidRPr="007E0B31" w:rsidRDefault="00F81D7C" w:rsidP="00F81D7C">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F81D7C" w:rsidRPr="007E0B31" w14:paraId="617806BC" w14:textId="77777777" w:rsidTr="00C938B9">
        <w:trPr>
          <w:cantSplit/>
        </w:trPr>
        <w:tc>
          <w:tcPr>
            <w:tcW w:w="2884" w:type="dxa"/>
          </w:tcPr>
          <w:p w14:paraId="5D64AA45" w14:textId="77777777" w:rsidR="00F81D7C" w:rsidRPr="007E0B31" w:rsidRDefault="00F81D7C" w:rsidP="00F81D7C">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F81D7C" w:rsidRPr="007E0B31" w:rsidRDefault="00F81D7C" w:rsidP="00F81D7C">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F81D7C" w:rsidRPr="007E0B31" w14:paraId="4DC46CF3" w14:textId="77777777" w:rsidTr="00C938B9">
        <w:trPr>
          <w:cantSplit/>
        </w:trPr>
        <w:tc>
          <w:tcPr>
            <w:tcW w:w="2884" w:type="dxa"/>
          </w:tcPr>
          <w:p w14:paraId="54A735C9" w14:textId="77777777" w:rsidR="00F81D7C" w:rsidRPr="007E0B31" w:rsidRDefault="00F81D7C" w:rsidP="00F81D7C">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F81D7C" w:rsidRPr="007E0B31" w:rsidRDefault="00F81D7C" w:rsidP="00F81D7C">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F81D7C" w:rsidRPr="007E0B31" w14:paraId="04971D97" w14:textId="77777777" w:rsidTr="00C938B9">
        <w:trPr>
          <w:cantSplit/>
        </w:trPr>
        <w:tc>
          <w:tcPr>
            <w:tcW w:w="2884" w:type="dxa"/>
          </w:tcPr>
          <w:p w14:paraId="03947CC0" w14:textId="77777777" w:rsidR="00F81D7C" w:rsidRPr="007E0B31" w:rsidRDefault="00F81D7C" w:rsidP="00F81D7C">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F81D7C" w:rsidRPr="007E0B31" w:rsidRDefault="00F81D7C" w:rsidP="00F81D7C">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F81D7C" w:rsidRPr="007E0B31" w:rsidRDefault="00F81D7C" w:rsidP="00F81D7C">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F81D7C" w:rsidRPr="007E0B31" w:rsidRDefault="00F81D7C" w:rsidP="00F81D7C">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F81D7C" w:rsidRPr="007E0B31" w14:paraId="23E68C54" w14:textId="77777777" w:rsidTr="00C938B9">
        <w:trPr>
          <w:cantSplit/>
        </w:trPr>
        <w:tc>
          <w:tcPr>
            <w:tcW w:w="2884" w:type="dxa"/>
          </w:tcPr>
          <w:p w14:paraId="3456D5FD" w14:textId="77777777" w:rsidR="00F81D7C" w:rsidRPr="007E0B31" w:rsidRDefault="00F81D7C" w:rsidP="00F81D7C">
            <w:pPr>
              <w:pStyle w:val="Arial11Bold"/>
              <w:rPr>
                <w:rFonts w:cs="Arial"/>
              </w:rPr>
            </w:pPr>
            <w:r w:rsidRPr="007E0B31">
              <w:rPr>
                <w:rFonts w:cs="Arial"/>
              </w:rPr>
              <w:t>Unbalanced Load</w:t>
            </w:r>
          </w:p>
        </w:tc>
        <w:tc>
          <w:tcPr>
            <w:tcW w:w="6634" w:type="dxa"/>
          </w:tcPr>
          <w:p w14:paraId="025C243B" w14:textId="77777777" w:rsidR="00F81D7C" w:rsidRPr="007E0B31" w:rsidRDefault="00F81D7C" w:rsidP="00F81D7C">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F81D7C" w:rsidRPr="007E0B31" w14:paraId="6D642429" w14:textId="77777777" w:rsidTr="00C938B9">
        <w:trPr>
          <w:cantSplit/>
        </w:trPr>
        <w:tc>
          <w:tcPr>
            <w:tcW w:w="2884" w:type="dxa"/>
          </w:tcPr>
          <w:p w14:paraId="5EA24264" w14:textId="77777777" w:rsidR="00F81D7C" w:rsidRPr="007E0B31" w:rsidRDefault="00F81D7C" w:rsidP="00F81D7C">
            <w:pPr>
              <w:pStyle w:val="Arial11Bold"/>
              <w:rPr>
                <w:rFonts w:cs="Arial"/>
              </w:rPr>
            </w:pPr>
            <w:r w:rsidRPr="007E0B31">
              <w:rPr>
                <w:rFonts w:cs="Arial"/>
              </w:rPr>
              <w:t>Under-excitation Limiter</w:t>
            </w:r>
          </w:p>
        </w:tc>
        <w:tc>
          <w:tcPr>
            <w:tcW w:w="6634" w:type="dxa"/>
          </w:tcPr>
          <w:p w14:paraId="11D9D8F0" w14:textId="73B80FD9"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0050BCB9" w14:textId="77777777" w:rsidTr="00C938B9">
        <w:trPr>
          <w:cantSplit/>
        </w:trPr>
        <w:tc>
          <w:tcPr>
            <w:tcW w:w="2884" w:type="dxa"/>
          </w:tcPr>
          <w:p w14:paraId="35CC22D8" w14:textId="77777777" w:rsidR="00F81D7C" w:rsidRPr="007E0B31" w:rsidRDefault="00F81D7C" w:rsidP="00F81D7C">
            <w:pPr>
              <w:pStyle w:val="Arial11Bold"/>
              <w:rPr>
                <w:rFonts w:cs="Arial"/>
              </w:rPr>
            </w:pPr>
            <w:r w:rsidRPr="007E0B31">
              <w:rPr>
                <w:rFonts w:cs="Arial"/>
              </w:rPr>
              <w:t>Under Frequency Relay</w:t>
            </w:r>
          </w:p>
        </w:tc>
        <w:tc>
          <w:tcPr>
            <w:tcW w:w="6634" w:type="dxa"/>
          </w:tcPr>
          <w:p w14:paraId="73618C50" w14:textId="77777777" w:rsidR="00F81D7C" w:rsidRPr="007E0B31" w:rsidRDefault="00F81D7C" w:rsidP="00F81D7C">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F81D7C" w:rsidRPr="007E0B31" w14:paraId="38841ED8" w14:textId="77777777" w:rsidTr="00C938B9">
        <w:trPr>
          <w:cantSplit/>
        </w:trPr>
        <w:tc>
          <w:tcPr>
            <w:tcW w:w="2884" w:type="dxa"/>
          </w:tcPr>
          <w:p w14:paraId="3464A8CD" w14:textId="77777777" w:rsidR="00F81D7C" w:rsidRPr="007E0B31" w:rsidRDefault="00F81D7C" w:rsidP="00F81D7C">
            <w:pPr>
              <w:pStyle w:val="Arial11Bold"/>
              <w:rPr>
                <w:rFonts w:cs="Arial"/>
              </w:rPr>
            </w:pPr>
            <w:r w:rsidRPr="007E0B31">
              <w:rPr>
                <w:rFonts w:cs="Arial"/>
              </w:rPr>
              <w:t>Unit Board</w:t>
            </w:r>
          </w:p>
        </w:tc>
        <w:tc>
          <w:tcPr>
            <w:tcW w:w="6634" w:type="dxa"/>
          </w:tcPr>
          <w:p w14:paraId="14AC7EAB" w14:textId="77777777" w:rsidR="00F81D7C" w:rsidRPr="007E0B31" w:rsidRDefault="00F81D7C" w:rsidP="00F81D7C">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F81D7C" w:rsidRPr="007E0B31" w14:paraId="50BA31C8" w14:textId="77777777" w:rsidTr="00C938B9">
        <w:trPr>
          <w:cantSplit/>
        </w:trPr>
        <w:tc>
          <w:tcPr>
            <w:tcW w:w="2884" w:type="dxa"/>
          </w:tcPr>
          <w:p w14:paraId="3FA00B34" w14:textId="77777777" w:rsidR="00F81D7C" w:rsidRPr="007E0B31" w:rsidRDefault="00F81D7C" w:rsidP="00F81D7C">
            <w:pPr>
              <w:pStyle w:val="Arial11Bold"/>
              <w:rPr>
                <w:rFonts w:cs="Arial"/>
              </w:rPr>
            </w:pPr>
            <w:r w:rsidRPr="007E0B31">
              <w:rPr>
                <w:rFonts w:cs="Arial"/>
              </w:rPr>
              <w:t>Unit Transformer</w:t>
            </w:r>
          </w:p>
        </w:tc>
        <w:tc>
          <w:tcPr>
            <w:tcW w:w="6634" w:type="dxa"/>
          </w:tcPr>
          <w:p w14:paraId="79DA8F59" w14:textId="7744E723" w:rsidR="00F81D7C" w:rsidRPr="007E0B31" w:rsidRDefault="00F81D7C" w:rsidP="00F81D7C">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F81D7C" w:rsidRPr="007E0B31" w14:paraId="423C36C8" w14:textId="77777777" w:rsidTr="00C938B9">
        <w:trPr>
          <w:cantSplit/>
        </w:trPr>
        <w:tc>
          <w:tcPr>
            <w:tcW w:w="2884" w:type="dxa"/>
          </w:tcPr>
          <w:p w14:paraId="1214A797" w14:textId="77777777" w:rsidR="00F81D7C" w:rsidRPr="007E0B31" w:rsidRDefault="00F81D7C" w:rsidP="00F81D7C">
            <w:pPr>
              <w:pStyle w:val="Arial11Bold"/>
              <w:rPr>
                <w:rFonts w:cs="Arial"/>
              </w:rPr>
            </w:pPr>
            <w:r w:rsidRPr="007E0B31">
              <w:rPr>
                <w:rFonts w:cs="Arial"/>
              </w:rPr>
              <w:t>Unit Load Controller Response Time Constant</w:t>
            </w:r>
          </w:p>
        </w:tc>
        <w:tc>
          <w:tcPr>
            <w:tcW w:w="6634" w:type="dxa"/>
          </w:tcPr>
          <w:p w14:paraId="3D6E0ED8" w14:textId="77777777" w:rsidR="00F81D7C" w:rsidRPr="007E0B31" w:rsidRDefault="00F81D7C" w:rsidP="00F81D7C">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F81D7C" w:rsidRPr="007E0B31" w14:paraId="720B1B79" w14:textId="77777777" w:rsidTr="00C938B9">
        <w:trPr>
          <w:cantSplit/>
        </w:trPr>
        <w:tc>
          <w:tcPr>
            <w:tcW w:w="2884" w:type="dxa"/>
          </w:tcPr>
          <w:p w14:paraId="1B0E66FB" w14:textId="4F0E4CAC" w:rsidR="00F81D7C" w:rsidRPr="007E0B31" w:rsidRDefault="00F81D7C" w:rsidP="00F81D7C">
            <w:pPr>
              <w:pStyle w:val="Arial11Bold"/>
              <w:rPr>
                <w:rFonts w:cs="Arial"/>
              </w:rPr>
            </w:pPr>
            <w:bookmarkStart w:id="58" w:name="_DV_C47"/>
            <w:r w:rsidRPr="007E0B31">
              <w:rPr>
                <w:rFonts w:cs="Arial"/>
              </w:rPr>
              <w:t>Unresolved Issues</w:t>
            </w:r>
            <w:bookmarkEnd w:id="58"/>
          </w:p>
        </w:tc>
        <w:tc>
          <w:tcPr>
            <w:tcW w:w="6634" w:type="dxa"/>
          </w:tcPr>
          <w:p w14:paraId="12917A3C" w14:textId="564B64BE" w:rsidR="00F81D7C" w:rsidRPr="007E0B31" w:rsidRDefault="00F81D7C" w:rsidP="00F81D7C">
            <w:pPr>
              <w:pStyle w:val="TableArial11"/>
              <w:rPr>
                <w:rFonts w:cs="Arial"/>
              </w:rPr>
            </w:pPr>
            <w:bookmarkStart w:id="59"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59"/>
          </w:p>
        </w:tc>
      </w:tr>
      <w:tr w:rsidR="00F81D7C" w:rsidRPr="007E0B31" w14:paraId="4EF10D55" w14:textId="77777777" w:rsidTr="00C938B9">
        <w:trPr>
          <w:cantSplit/>
        </w:trPr>
        <w:tc>
          <w:tcPr>
            <w:tcW w:w="2884" w:type="dxa"/>
          </w:tcPr>
          <w:p w14:paraId="2F29DC55" w14:textId="77777777" w:rsidR="00F81D7C" w:rsidRPr="007E0B31" w:rsidRDefault="00F81D7C" w:rsidP="00F81D7C">
            <w:pPr>
              <w:pStyle w:val="Arial11Bold"/>
              <w:rPr>
                <w:rFonts w:cs="Arial"/>
              </w:rPr>
            </w:pPr>
            <w:r w:rsidRPr="007E0B31">
              <w:rPr>
                <w:rFonts w:cs="Arial"/>
              </w:rPr>
              <w:t>Urgent Modification</w:t>
            </w:r>
          </w:p>
        </w:tc>
        <w:tc>
          <w:tcPr>
            <w:tcW w:w="6634" w:type="dxa"/>
          </w:tcPr>
          <w:p w14:paraId="73F66797" w14:textId="77777777"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F81D7C" w:rsidRPr="007E0B31" w14:paraId="0EBC8358" w14:textId="77777777" w:rsidTr="00C938B9">
        <w:trPr>
          <w:cantSplit/>
        </w:trPr>
        <w:tc>
          <w:tcPr>
            <w:tcW w:w="2884" w:type="dxa"/>
          </w:tcPr>
          <w:p w14:paraId="10994AED" w14:textId="77777777" w:rsidR="00F81D7C" w:rsidRPr="007E0B31" w:rsidRDefault="00F81D7C" w:rsidP="00F81D7C">
            <w:pPr>
              <w:pStyle w:val="Arial11Bold"/>
              <w:rPr>
                <w:rFonts w:cs="Arial"/>
              </w:rPr>
            </w:pPr>
            <w:r w:rsidRPr="007E0B31">
              <w:rPr>
                <w:rFonts w:cs="Arial"/>
              </w:rPr>
              <w:t>User</w:t>
            </w:r>
          </w:p>
        </w:tc>
        <w:tc>
          <w:tcPr>
            <w:tcW w:w="6634" w:type="dxa"/>
          </w:tcPr>
          <w:p w14:paraId="63DC1FCA" w14:textId="70173463" w:rsidR="00F81D7C" w:rsidRPr="007E0B31" w:rsidRDefault="00F81D7C" w:rsidP="00F81D7C">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F81D7C" w:rsidRPr="007E0B31" w14:paraId="1F55286A" w14:textId="77777777" w:rsidTr="00C938B9">
        <w:trPr>
          <w:cantSplit/>
        </w:trPr>
        <w:tc>
          <w:tcPr>
            <w:tcW w:w="2884" w:type="dxa"/>
          </w:tcPr>
          <w:p w14:paraId="71077D37" w14:textId="33CFD5CB" w:rsidR="00F81D7C" w:rsidRPr="007E0B31" w:rsidRDefault="00F81D7C" w:rsidP="00F81D7C">
            <w:pPr>
              <w:pStyle w:val="Arial11Bold"/>
              <w:rPr>
                <w:rFonts w:cs="Arial"/>
                <w:u w:val="single"/>
              </w:rPr>
            </w:pPr>
            <w:bookmarkStart w:id="60" w:name="_DV_C49"/>
            <w:r w:rsidRPr="007E0B31">
              <w:rPr>
                <w:rFonts w:cs="Arial"/>
              </w:rPr>
              <w:t>User Data File Structure</w:t>
            </w:r>
            <w:bookmarkEnd w:id="60"/>
          </w:p>
        </w:tc>
        <w:tc>
          <w:tcPr>
            <w:tcW w:w="6634" w:type="dxa"/>
          </w:tcPr>
          <w:p w14:paraId="475B944D" w14:textId="77258ADD" w:rsidR="00F81D7C" w:rsidRPr="007E0B31" w:rsidRDefault="00F81D7C" w:rsidP="00F81D7C">
            <w:pPr>
              <w:pStyle w:val="TableArial11"/>
              <w:rPr>
                <w:rFonts w:cs="Arial"/>
              </w:rPr>
            </w:pPr>
            <w:bookmarkStart w:id="61"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61"/>
          </w:p>
        </w:tc>
      </w:tr>
      <w:tr w:rsidR="00F81D7C" w:rsidRPr="007E0B31" w14:paraId="24C40449" w14:textId="77777777" w:rsidTr="00C938B9">
        <w:trPr>
          <w:cantSplit/>
        </w:trPr>
        <w:tc>
          <w:tcPr>
            <w:tcW w:w="2884" w:type="dxa"/>
          </w:tcPr>
          <w:p w14:paraId="20FC2734" w14:textId="77777777" w:rsidR="00F81D7C" w:rsidRPr="007E0B31" w:rsidRDefault="00F81D7C" w:rsidP="00F81D7C">
            <w:pPr>
              <w:pStyle w:val="Arial11Bold"/>
              <w:rPr>
                <w:rFonts w:cs="Arial"/>
              </w:rPr>
            </w:pPr>
            <w:r w:rsidRPr="007E0B31">
              <w:rPr>
                <w:rFonts w:cs="Arial"/>
              </w:rPr>
              <w:t>User Development</w:t>
            </w:r>
          </w:p>
        </w:tc>
        <w:tc>
          <w:tcPr>
            <w:tcW w:w="6634" w:type="dxa"/>
          </w:tcPr>
          <w:p w14:paraId="0478AE51" w14:textId="77777777" w:rsidR="00F81D7C" w:rsidRPr="007E0B31" w:rsidRDefault="00F81D7C" w:rsidP="00F81D7C">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F81D7C" w:rsidRPr="007E0B31" w14:paraId="3332ECCB" w14:textId="77777777" w:rsidTr="00C938B9">
        <w:trPr>
          <w:cantSplit/>
        </w:trPr>
        <w:tc>
          <w:tcPr>
            <w:tcW w:w="2884" w:type="dxa"/>
          </w:tcPr>
          <w:p w14:paraId="0EE53A77" w14:textId="02AE4348" w:rsidR="00F81D7C" w:rsidRPr="007E0B31" w:rsidRDefault="00F81D7C" w:rsidP="00F81D7C">
            <w:pPr>
              <w:pStyle w:val="Arial11Bold"/>
              <w:rPr>
                <w:rFonts w:cs="Arial"/>
              </w:rPr>
            </w:pPr>
            <w:bookmarkStart w:id="62" w:name="_DV_C51"/>
            <w:r w:rsidRPr="007E0B31">
              <w:rPr>
                <w:rFonts w:cs="Arial"/>
              </w:rPr>
              <w:t>User Self Certification of Compliance</w:t>
            </w:r>
            <w:bookmarkEnd w:id="62"/>
          </w:p>
        </w:tc>
        <w:tc>
          <w:tcPr>
            <w:tcW w:w="6634" w:type="dxa"/>
          </w:tcPr>
          <w:p w14:paraId="0B00A7D2" w14:textId="77777777" w:rsidR="00F81D7C" w:rsidRPr="007E0B31" w:rsidRDefault="00F81D7C" w:rsidP="00F81D7C">
            <w:pPr>
              <w:pStyle w:val="TableArial11"/>
              <w:rPr>
                <w:rFonts w:cs="Arial"/>
              </w:rPr>
            </w:pPr>
            <w:bookmarkStart w:id="63" w:name="_DV_C52"/>
            <w:r w:rsidRPr="007E0B31">
              <w:rPr>
                <w:rFonts w:cs="Arial"/>
              </w:rPr>
              <w:t>A certificate, in the form attached at CP.A.2</w:t>
            </w:r>
            <w:bookmarkStart w:id="64" w:name="_DV_C53"/>
            <w:bookmarkEnd w:id="63"/>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65" w:name="_DV_C56"/>
            <w:bookmarkEnd w:id="64"/>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65"/>
          </w:p>
        </w:tc>
      </w:tr>
      <w:tr w:rsidR="00F81D7C" w:rsidRPr="007E0B31" w14:paraId="1875D733" w14:textId="77777777" w:rsidTr="00C938B9">
        <w:trPr>
          <w:cantSplit/>
        </w:trPr>
        <w:tc>
          <w:tcPr>
            <w:tcW w:w="2884" w:type="dxa"/>
          </w:tcPr>
          <w:p w14:paraId="43B308DA" w14:textId="77777777" w:rsidR="00F81D7C" w:rsidRPr="007E0B31" w:rsidRDefault="00F81D7C" w:rsidP="00F81D7C">
            <w:pPr>
              <w:pStyle w:val="Arial11Bold"/>
              <w:rPr>
                <w:rFonts w:cs="Arial"/>
              </w:rPr>
            </w:pPr>
            <w:r w:rsidRPr="007E0B31">
              <w:rPr>
                <w:rFonts w:cs="Arial"/>
              </w:rPr>
              <w:t>User Site</w:t>
            </w:r>
          </w:p>
        </w:tc>
        <w:tc>
          <w:tcPr>
            <w:tcW w:w="6634" w:type="dxa"/>
          </w:tcPr>
          <w:p w14:paraId="0B24A90C" w14:textId="7ABB869F" w:rsidR="00F81D7C" w:rsidRPr="007E0B31" w:rsidRDefault="00F81D7C" w:rsidP="00F81D7C">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F81D7C" w:rsidRPr="007E0B31" w14:paraId="12D3AE6B" w14:textId="77777777" w:rsidTr="00C938B9">
        <w:trPr>
          <w:cantSplit/>
        </w:trPr>
        <w:tc>
          <w:tcPr>
            <w:tcW w:w="2884" w:type="dxa"/>
          </w:tcPr>
          <w:p w14:paraId="7BCD8EF3" w14:textId="77777777" w:rsidR="00F81D7C" w:rsidRPr="007E0B31" w:rsidRDefault="00F81D7C" w:rsidP="00F81D7C">
            <w:pPr>
              <w:pStyle w:val="Arial11Bold"/>
              <w:rPr>
                <w:rFonts w:cs="Arial"/>
              </w:rPr>
            </w:pPr>
            <w:r w:rsidRPr="007E0B31">
              <w:rPr>
                <w:rFonts w:cs="Arial"/>
              </w:rPr>
              <w:t>User System</w:t>
            </w:r>
          </w:p>
        </w:tc>
        <w:tc>
          <w:tcPr>
            <w:tcW w:w="6634" w:type="dxa"/>
          </w:tcPr>
          <w:p w14:paraId="17F1EECD" w14:textId="77777777" w:rsidR="00F81D7C" w:rsidRPr="007E0B31" w:rsidRDefault="00F81D7C" w:rsidP="00F81D7C">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F81D7C" w:rsidRPr="007E0B31" w:rsidRDefault="00F81D7C" w:rsidP="00F81D7C">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F81D7C" w:rsidRPr="007E0B31" w:rsidRDefault="00F81D7C" w:rsidP="00F81D7C">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F81D7C" w:rsidRPr="007E0B31" w:rsidRDefault="00F81D7C" w:rsidP="00F81D7C">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F81D7C" w:rsidRPr="007E0B31" w:rsidRDefault="00F81D7C" w:rsidP="00F81D7C">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F81D7C" w:rsidRPr="007E0B31" w:rsidRDefault="00F81D7C" w:rsidP="00F81D7C">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F81D7C" w:rsidRPr="007E0B31" w14:paraId="2DEDB843" w14:textId="77777777" w:rsidTr="00C938B9">
        <w:trPr>
          <w:cantSplit/>
        </w:trPr>
        <w:tc>
          <w:tcPr>
            <w:tcW w:w="2884" w:type="dxa"/>
          </w:tcPr>
          <w:p w14:paraId="5DD6FE55" w14:textId="77777777" w:rsidR="00F81D7C" w:rsidRPr="007E0B31" w:rsidRDefault="00F81D7C" w:rsidP="00F81D7C">
            <w:pPr>
              <w:pStyle w:val="Arial11Bold"/>
              <w:rPr>
                <w:rFonts w:cs="Arial"/>
              </w:rPr>
            </w:pPr>
            <w:r w:rsidRPr="007E0B31">
              <w:rPr>
                <w:rFonts w:cs="Arial"/>
              </w:rPr>
              <w:t>User System Entry Point</w:t>
            </w:r>
          </w:p>
        </w:tc>
        <w:tc>
          <w:tcPr>
            <w:tcW w:w="6634" w:type="dxa"/>
          </w:tcPr>
          <w:p w14:paraId="6382FA56" w14:textId="266D53CF" w:rsidR="00F81D7C" w:rsidRDefault="00F81D7C" w:rsidP="00F81D7C">
            <w:pPr>
              <w:pStyle w:val="TableArial11"/>
              <w:rPr>
                <w:rFonts w:cs="Arial"/>
              </w:rPr>
            </w:pPr>
            <w:r w:rsidRPr="007E0B31">
              <w:rPr>
                <w:rFonts w:cs="Arial"/>
              </w:rPr>
              <w:t>A point at which</w:t>
            </w:r>
            <w:r>
              <w:rPr>
                <w:rFonts w:cs="Arial"/>
              </w:rPr>
              <w:t>;</w:t>
            </w:r>
          </w:p>
          <w:p w14:paraId="08877A38" w14:textId="4B34FA20" w:rsidR="00F81D7C" w:rsidRDefault="00F81D7C" w:rsidP="00F81D7C">
            <w:pPr>
              <w:pStyle w:val="TableArial11"/>
              <w:ind w:left="440"/>
              <w:rPr>
                <w:rFonts w:cs="Arial"/>
              </w:rPr>
            </w:pPr>
            <w:r w:rsidRPr="00D6712D">
              <w:rPr>
                <w:rFonts w:cs="Arial"/>
                <w:bCs/>
              </w:rPr>
              <w:t>a</w:t>
            </w:r>
            <w:r w:rsidRPr="002A73E9">
              <w:rPr>
                <w:b/>
              </w:rPr>
              <w:t xml:space="preserve"> </w:t>
            </w:r>
            <w:r w:rsidRPr="007E0B31">
              <w:rPr>
                <w:rFonts w:cs="Arial"/>
                <w:b/>
              </w:rPr>
              <w:t>Power Generating Module</w:t>
            </w:r>
            <w:r w:rsidRPr="007E0B31">
              <w:rPr>
                <w:rFonts w:cs="Arial"/>
              </w:rPr>
              <w:t>,</w:t>
            </w:r>
            <w:r w:rsidRPr="00D9732F">
              <w:rPr>
                <w:rFonts w:cs="Arial"/>
                <w:bCs/>
              </w:rPr>
              <w:t>; or</w:t>
            </w:r>
            <w:r w:rsidRPr="007E0B31">
              <w:rPr>
                <w:rFonts w:cs="Arial"/>
              </w:rPr>
              <w:t xml:space="preserve"> </w:t>
            </w:r>
          </w:p>
          <w:p w14:paraId="4FA3893D" w14:textId="7C3E8DBA" w:rsidR="00F81D7C" w:rsidRDefault="00F81D7C" w:rsidP="00F81D7C">
            <w:pPr>
              <w:pStyle w:val="TableArial11"/>
              <w:ind w:left="440"/>
              <w:rPr>
                <w:rFonts w:cs="Arial"/>
              </w:rPr>
            </w:pPr>
            <w:r w:rsidRPr="00D6712D">
              <w:rPr>
                <w:rFonts w:cs="Arial"/>
                <w:bCs/>
              </w:rPr>
              <w:t>a</w:t>
            </w:r>
            <w:r w:rsidRPr="002A73E9">
              <w:rPr>
                <w:b/>
              </w:rPr>
              <w:t xml:space="preserve"> </w:t>
            </w:r>
            <w:r w:rsidRPr="007E0B31">
              <w:rPr>
                <w:rFonts w:cs="Arial"/>
                <w:b/>
              </w:rPr>
              <w:t>Generating Unit</w:t>
            </w:r>
            <w:r w:rsidRPr="007E0B31">
              <w:rPr>
                <w:rFonts w:cs="Arial"/>
              </w:rPr>
              <w:t xml:space="preserve">, </w:t>
            </w:r>
            <w:r w:rsidRPr="00D9732F">
              <w:rPr>
                <w:rFonts w:cs="Arial"/>
                <w:bCs/>
              </w:rPr>
              <w:t>; or</w:t>
            </w:r>
            <w:r w:rsidRPr="007E0B31">
              <w:rPr>
                <w:rFonts w:cs="Arial"/>
              </w:rPr>
              <w:t>,</w:t>
            </w:r>
          </w:p>
          <w:p w14:paraId="72C2BD5F" w14:textId="4A6C73DE" w:rsidR="00F81D7C" w:rsidRDefault="00F81D7C" w:rsidP="00F81D7C">
            <w:pPr>
              <w:pStyle w:val="TableArial11"/>
              <w:ind w:left="440"/>
              <w:rPr>
                <w:rFonts w:cs="Arial"/>
              </w:rPr>
            </w:pPr>
            <w:r w:rsidRPr="007E0B31">
              <w:rPr>
                <w:rFonts w:cs="Arial"/>
              </w:rPr>
              <w:t xml:space="preserve">a </w:t>
            </w:r>
            <w:r w:rsidRPr="007E0B31">
              <w:rPr>
                <w:rFonts w:cs="Arial"/>
                <w:b/>
              </w:rPr>
              <w:t>CCGT Module</w:t>
            </w:r>
            <w:r w:rsidRPr="00D9732F">
              <w:rPr>
                <w:rFonts w:cs="Arial"/>
                <w:bCs/>
              </w:rPr>
              <w:t>;</w:t>
            </w:r>
            <w:r w:rsidRPr="007E0B31">
              <w:rPr>
                <w:rFonts w:cs="Arial"/>
              </w:rPr>
              <w:t xml:space="preserve">or </w:t>
            </w:r>
          </w:p>
          <w:p w14:paraId="327A4C78" w14:textId="77777777" w:rsidR="00F81D7C" w:rsidRDefault="00F81D7C" w:rsidP="00F81D7C">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F81D7C" w:rsidRDefault="00F81D7C" w:rsidP="00F81D7C">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F81D7C" w:rsidRDefault="00F81D7C" w:rsidP="00F81D7C">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F81D7C" w:rsidRDefault="00F81D7C" w:rsidP="00F81D7C">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F81D7C" w:rsidRDefault="00F81D7C" w:rsidP="00F81D7C">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F81D7C" w:rsidRPr="002A73E9" w:rsidRDefault="00F81D7C" w:rsidP="00F81D7C">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F81D7C" w:rsidRPr="007E0B31" w14:paraId="71382D54" w14:textId="77777777" w:rsidTr="00C938B9">
        <w:trPr>
          <w:cantSplit/>
        </w:trPr>
        <w:tc>
          <w:tcPr>
            <w:tcW w:w="2884" w:type="dxa"/>
          </w:tcPr>
          <w:p w14:paraId="648F4727" w14:textId="0C0E36FB" w:rsidR="00F81D7C" w:rsidRPr="003A2637" w:rsidRDefault="00F81D7C" w:rsidP="00F81D7C">
            <w:pPr>
              <w:pStyle w:val="Arial11Bold"/>
            </w:pPr>
            <w:r w:rsidRPr="003A2637">
              <w:t>Virtual Lead Party</w:t>
            </w:r>
          </w:p>
        </w:tc>
        <w:tc>
          <w:tcPr>
            <w:tcW w:w="6634" w:type="dxa"/>
          </w:tcPr>
          <w:p w14:paraId="67A99EA6" w14:textId="583435A8" w:rsidR="00F81D7C" w:rsidRPr="003A2637" w:rsidRDefault="00F81D7C" w:rsidP="00F81D7C">
            <w:pPr>
              <w:pStyle w:val="TableArial11"/>
            </w:pPr>
            <w:r w:rsidRPr="003A2637">
              <w:t xml:space="preserve">As defined in the </w:t>
            </w:r>
            <w:r w:rsidRPr="003A2637">
              <w:rPr>
                <w:b/>
              </w:rPr>
              <w:t>BSC</w:t>
            </w:r>
            <w:r w:rsidRPr="003A2637">
              <w:t>.</w:t>
            </w:r>
          </w:p>
        </w:tc>
      </w:tr>
      <w:tr w:rsidR="00F81D7C" w:rsidRPr="00C45ED9" w14:paraId="2DBF5F7B" w14:textId="77777777" w:rsidTr="00C938B9">
        <w:trPr>
          <w:cantSplit/>
        </w:trPr>
        <w:tc>
          <w:tcPr>
            <w:tcW w:w="2884" w:type="dxa"/>
          </w:tcPr>
          <w:p w14:paraId="70F12CA8" w14:textId="3CBA11F6" w:rsidR="00F81D7C" w:rsidRPr="00C45ED9" w:rsidRDefault="00F81D7C" w:rsidP="00F81D7C">
            <w:pPr>
              <w:pStyle w:val="Arial11Bold"/>
              <w:rPr>
                <w:rFonts w:cs="Arial"/>
              </w:rPr>
            </w:pPr>
            <w:r w:rsidRPr="002510FF">
              <w:rPr>
                <w:rFonts w:cs="Arial"/>
              </w:rPr>
              <w:t>Voltage Jump Reactive Power</w:t>
            </w:r>
          </w:p>
        </w:tc>
        <w:tc>
          <w:tcPr>
            <w:tcW w:w="6634" w:type="dxa"/>
          </w:tcPr>
          <w:p w14:paraId="494FF092" w14:textId="77777777" w:rsidR="00F81D7C" w:rsidRPr="002510FF" w:rsidRDefault="00F81D7C" w:rsidP="00F81D7C">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F81D7C" w:rsidRPr="002510FF" w:rsidRDefault="00F81D7C" w:rsidP="00F81D7C">
            <w:pPr>
              <w:pStyle w:val="Default"/>
              <w:jc w:val="both"/>
              <w:rPr>
                <w:color w:val="auto"/>
                <w:sz w:val="20"/>
                <w:szCs w:val="20"/>
              </w:rPr>
            </w:pPr>
          </w:p>
          <w:p w14:paraId="6F4B105B" w14:textId="40F71B72" w:rsidR="00F81D7C" w:rsidRPr="00C45ED9" w:rsidRDefault="00F81D7C" w:rsidP="00F81D7C">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F81D7C" w:rsidRPr="007E0B31" w14:paraId="28BB7E6E" w14:textId="77777777" w:rsidTr="00C938B9">
        <w:trPr>
          <w:cantSplit/>
        </w:trPr>
        <w:tc>
          <w:tcPr>
            <w:tcW w:w="2884" w:type="dxa"/>
          </w:tcPr>
          <w:p w14:paraId="13C29FC9" w14:textId="77777777" w:rsidR="00F81D7C" w:rsidRPr="007E0B31" w:rsidRDefault="00F81D7C" w:rsidP="00F81D7C">
            <w:pPr>
              <w:pStyle w:val="Arial11Bold"/>
              <w:rPr>
                <w:rFonts w:cs="Arial"/>
              </w:rPr>
            </w:pPr>
            <w:r w:rsidRPr="007E0B31">
              <w:rPr>
                <w:rFonts w:cs="Arial"/>
              </w:rPr>
              <w:t>Water Time Constant</w:t>
            </w:r>
          </w:p>
        </w:tc>
        <w:tc>
          <w:tcPr>
            <w:tcW w:w="6634" w:type="dxa"/>
          </w:tcPr>
          <w:p w14:paraId="2C789366" w14:textId="77777777" w:rsidR="00F81D7C" w:rsidRPr="007E0B31" w:rsidRDefault="00F81D7C" w:rsidP="00F81D7C">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F81D7C" w:rsidRPr="007E0B31" w14:paraId="10B4E60E" w14:textId="77777777" w:rsidTr="00C938B9">
        <w:trPr>
          <w:cantSplit/>
        </w:trPr>
        <w:tc>
          <w:tcPr>
            <w:tcW w:w="2884" w:type="dxa"/>
          </w:tcPr>
          <w:p w14:paraId="3BEE1BA7" w14:textId="77777777" w:rsidR="00F81D7C" w:rsidRPr="007E0B31" w:rsidRDefault="00F81D7C" w:rsidP="00F81D7C">
            <w:pPr>
              <w:pStyle w:val="Arial11Bold"/>
              <w:rPr>
                <w:rFonts w:cs="Arial"/>
              </w:rPr>
            </w:pPr>
            <w:r w:rsidRPr="007E0B31">
              <w:rPr>
                <w:rFonts w:cs="Arial"/>
              </w:rPr>
              <w:t>Website</w:t>
            </w:r>
          </w:p>
        </w:tc>
        <w:tc>
          <w:tcPr>
            <w:tcW w:w="6634" w:type="dxa"/>
          </w:tcPr>
          <w:p w14:paraId="38A79967" w14:textId="68B9F503" w:rsidR="00F81D7C" w:rsidRPr="007E0B31" w:rsidRDefault="00F81D7C" w:rsidP="00F81D7C">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F81D7C" w:rsidRPr="007E0B31" w14:paraId="16BFB7FB" w14:textId="77777777" w:rsidTr="00C938B9">
        <w:trPr>
          <w:cantSplit/>
        </w:trPr>
        <w:tc>
          <w:tcPr>
            <w:tcW w:w="2884" w:type="dxa"/>
          </w:tcPr>
          <w:p w14:paraId="06EA4E34" w14:textId="77777777" w:rsidR="00F81D7C" w:rsidRPr="007E0B31" w:rsidRDefault="00F81D7C" w:rsidP="00F81D7C">
            <w:pPr>
              <w:pStyle w:val="Arial11Bold"/>
              <w:rPr>
                <w:rFonts w:cs="Arial"/>
              </w:rPr>
            </w:pPr>
            <w:r w:rsidRPr="007E0B31">
              <w:rPr>
                <w:rFonts w:cs="Arial"/>
              </w:rPr>
              <w:t>Weekly ACS Conditions</w:t>
            </w:r>
          </w:p>
        </w:tc>
        <w:tc>
          <w:tcPr>
            <w:tcW w:w="6634" w:type="dxa"/>
          </w:tcPr>
          <w:p w14:paraId="65C6CD52" w14:textId="77777777" w:rsidR="00F81D7C" w:rsidRPr="007E0B31" w:rsidRDefault="00F81D7C" w:rsidP="00F81D7C">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F81D7C" w:rsidRPr="007E0B31" w14:paraId="52CA6CC1" w14:textId="77777777" w:rsidTr="00C938B9">
        <w:trPr>
          <w:cantSplit/>
        </w:trPr>
        <w:tc>
          <w:tcPr>
            <w:tcW w:w="2884" w:type="dxa"/>
          </w:tcPr>
          <w:p w14:paraId="5401CEF5" w14:textId="77777777" w:rsidR="00F81D7C" w:rsidRPr="007E0B31" w:rsidRDefault="00F81D7C" w:rsidP="00F81D7C">
            <w:pPr>
              <w:pStyle w:val="Arial11Bold"/>
              <w:rPr>
                <w:rFonts w:cs="Arial"/>
              </w:rPr>
            </w:pPr>
            <w:r w:rsidRPr="007E0B31">
              <w:rPr>
                <w:rFonts w:cs="Arial"/>
              </w:rPr>
              <w:t>WG Consultation Alternative Request</w:t>
            </w:r>
          </w:p>
        </w:tc>
        <w:tc>
          <w:tcPr>
            <w:tcW w:w="6634" w:type="dxa"/>
          </w:tcPr>
          <w:p w14:paraId="646D5E60" w14:textId="0ED4CB18" w:rsidR="00F81D7C" w:rsidRPr="007E0B31" w:rsidRDefault="00F81D7C" w:rsidP="00F81D7C">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F81D7C" w:rsidRPr="007E0B31" w14:paraId="77D7428B" w14:textId="77777777" w:rsidTr="00C938B9">
        <w:trPr>
          <w:cantSplit/>
        </w:trPr>
        <w:tc>
          <w:tcPr>
            <w:tcW w:w="2884" w:type="dxa"/>
          </w:tcPr>
          <w:p w14:paraId="3ABB06D3" w14:textId="77777777" w:rsidR="00F81D7C" w:rsidRPr="007E0B31" w:rsidRDefault="00F81D7C" w:rsidP="00F81D7C">
            <w:pPr>
              <w:pStyle w:val="Arial11Bold"/>
              <w:rPr>
                <w:rFonts w:cs="Arial"/>
              </w:rPr>
            </w:pPr>
            <w:r w:rsidRPr="007E0B31">
              <w:rPr>
                <w:rFonts w:cs="Arial"/>
              </w:rPr>
              <w:t>Workgroup</w:t>
            </w:r>
          </w:p>
        </w:tc>
        <w:tc>
          <w:tcPr>
            <w:tcW w:w="6634" w:type="dxa"/>
          </w:tcPr>
          <w:p w14:paraId="3C071C58" w14:textId="3E96F164" w:rsidR="00F81D7C" w:rsidRPr="007E0B31" w:rsidRDefault="00F81D7C" w:rsidP="00F81D7C">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F81D7C" w:rsidRPr="007E0B31" w14:paraId="0DB5431E" w14:textId="77777777" w:rsidTr="00C938B9">
        <w:trPr>
          <w:cantSplit/>
        </w:trPr>
        <w:tc>
          <w:tcPr>
            <w:tcW w:w="2884" w:type="dxa"/>
          </w:tcPr>
          <w:p w14:paraId="1820C1E3" w14:textId="77777777" w:rsidR="00F81D7C" w:rsidRPr="007E0B31" w:rsidRDefault="00F81D7C" w:rsidP="00F81D7C">
            <w:pPr>
              <w:pStyle w:val="Arial11Bold"/>
              <w:rPr>
                <w:rFonts w:cs="Arial"/>
              </w:rPr>
            </w:pPr>
            <w:r w:rsidRPr="007E0B31">
              <w:rPr>
                <w:rFonts w:cs="Arial"/>
              </w:rPr>
              <w:t>Workgroup Consultation</w:t>
            </w:r>
          </w:p>
        </w:tc>
        <w:tc>
          <w:tcPr>
            <w:tcW w:w="6634" w:type="dxa"/>
          </w:tcPr>
          <w:p w14:paraId="3BBAF0D1" w14:textId="4A8FF3F0" w:rsidR="00F81D7C" w:rsidRPr="007E0B31" w:rsidRDefault="00F81D7C" w:rsidP="00F81D7C">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F81D7C" w:rsidRPr="007E0B31" w14:paraId="5FE213B7" w14:textId="77777777" w:rsidTr="00C938B9">
        <w:trPr>
          <w:cantSplit/>
        </w:trPr>
        <w:tc>
          <w:tcPr>
            <w:tcW w:w="2884" w:type="dxa"/>
          </w:tcPr>
          <w:p w14:paraId="7DDC8A6B" w14:textId="77777777" w:rsidR="00F81D7C" w:rsidRPr="007E0B31" w:rsidRDefault="00F81D7C" w:rsidP="00F81D7C">
            <w:pPr>
              <w:pStyle w:val="Arial11Bold"/>
              <w:rPr>
                <w:rFonts w:cs="Arial"/>
              </w:rPr>
            </w:pPr>
            <w:r w:rsidRPr="007E0B31">
              <w:rPr>
                <w:rFonts w:cs="Arial"/>
              </w:rPr>
              <w:t>Workgroup Alternative Grid Code Modification</w:t>
            </w:r>
          </w:p>
        </w:tc>
        <w:tc>
          <w:tcPr>
            <w:tcW w:w="6634" w:type="dxa"/>
          </w:tcPr>
          <w:p w14:paraId="10B737BD" w14:textId="58EA8ECE" w:rsidR="00F81D7C" w:rsidRPr="007E0B31" w:rsidRDefault="00F81D7C" w:rsidP="00F81D7C">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F81D7C" w:rsidRPr="007E0B31" w14:paraId="0C414BA6" w14:textId="77777777" w:rsidTr="00C938B9">
        <w:trPr>
          <w:cantSplit/>
        </w:trPr>
        <w:tc>
          <w:tcPr>
            <w:tcW w:w="2884" w:type="dxa"/>
          </w:tcPr>
          <w:p w14:paraId="7F1B4D4F" w14:textId="77777777" w:rsidR="00F81D7C" w:rsidRPr="007E0B31" w:rsidRDefault="00F81D7C" w:rsidP="00F81D7C">
            <w:pPr>
              <w:pStyle w:val="Arial11Bold"/>
              <w:rPr>
                <w:rFonts w:cs="Arial"/>
              </w:rPr>
            </w:pPr>
            <w:r w:rsidRPr="007E0B31">
              <w:rPr>
                <w:rFonts w:cs="Arial"/>
              </w:rPr>
              <w:t>Zonal System Security Requirements</w:t>
            </w:r>
          </w:p>
        </w:tc>
        <w:tc>
          <w:tcPr>
            <w:tcW w:w="6634" w:type="dxa"/>
          </w:tcPr>
          <w:p w14:paraId="5571DD3D" w14:textId="77777777" w:rsidR="00F81D7C" w:rsidRPr="007E0B31" w:rsidRDefault="00F81D7C" w:rsidP="00F81D7C">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59C5A9BC" w:rsidR="00542B80" w:rsidRDefault="00264E89" w:rsidP="00791ED2">
      <w:pPr>
        <w:pStyle w:val="Level2Text"/>
        <w:jc w:val="both"/>
        <w:rPr>
          <w:rFonts w:cs="Arial"/>
          <w:lang w:val="en-GB"/>
        </w:rPr>
      </w:pPr>
      <w:r w:rsidRPr="38E6A229">
        <w:rPr>
          <w:rFonts w:cs="Arial"/>
        </w:rPr>
        <w:t>(xiii)</w:t>
      </w:r>
      <w:r>
        <w:tab/>
      </w:r>
      <w:r w:rsidRPr="38E6A229">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38E6A229">
        <w:rPr>
          <w:rFonts w:cs="Arial"/>
          <w:lang w:val="en-GB"/>
        </w:rPr>
        <w:t xml:space="preserve"> applies to current, and</w:t>
      </w:r>
      <w:r w:rsidRPr="38E6A229">
        <w:rPr>
          <w:rFonts w:cs="Arial"/>
          <w:lang w:val="en-GB"/>
        </w:rPr>
        <w:t xml:space="preserve"> therefore the terms current and voltage should remain undefined with the meaning depending upon the context of the application. </w:t>
      </w:r>
      <w:r w:rsidR="7F20345D" w:rsidRPr="38E6A229">
        <w:rPr>
          <w:b/>
          <w:bCs/>
        </w:rPr>
        <w:t>Assimilated</w:t>
      </w:r>
      <w:r w:rsidR="00762DBA" w:rsidRPr="38E6A229">
        <w:rPr>
          <w:b/>
          <w:bCs/>
        </w:rPr>
        <w:t xml:space="preserve"> Law</w:t>
      </w:r>
      <w:r w:rsidR="00762DBA">
        <w:t xml:space="preserve"> (Commission</w:t>
      </w:r>
      <w:r w:rsidR="00762DBA" w:rsidRPr="38E6A229">
        <w:rPr>
          <w:b/>
          <w:bCs/>
        </w:rPr>
        <w:t xml:space="preserve"> </w:t>
      </w:r>
      <w:r w:rsidR="00762DBA">
        <w:t xml:space="preserve">Regulation (EU) 2016/631) </w:t>
      </w:r>
      <w:r w:rsidRPr="38E6A229">
        <w:rPr>
          <w:rFonts w:cs="Arial"/>
          <w:lang w:val="en-GB"/>
        </w:rPr>
        <w:t>defines requirements of current and voltage but they have not been adopted as part of EU implementation for the reasons outlined above.</w:t>
      </w:r>
    </w:p>
    <w:p w14:paraId="17E5E79E" w14:textId="0F0D7568" w:rsidR="00693DE7" w:rsidRPr="00693DE7" w:rsidRDefault="00693DE7" w:rsidP="00791ED2">
      <w:pPr>
        <w:pStyle w:val="Level2Text"/>
        <w:jc w:val="both"/>
        <w:rPr>
          <w:rFonts w:cs="Arial"/>
        </w:rPr>
      </w:pPr>
      <w:bookmarkStart w:id="66" w:name="_Hlk55278844"/>
      <w:r>
        <w:t>(xiv) Except where expressly stated to the contrary, reference to Commission</w:t>
      </w:r>
      <w:r w:rsidR="003C73FA">
        <w:t xml:space="preserve"> </w:t>
      </w:r>
      <w:r>
        <w:t xml:space="preserve">Regulations means the Commission Regulation (EU) as it forms part of </w:t>
      </w:r>
      <w:r w:rsidR="52558D52" w:rsidRPr="38E6A229">
        <w:rPr>
          <w:b/>
          <w:bCs/>
        </w:rPr>
        <w:t>Assimilated</w:t>
      </w:r>
      <w:r w:rsidRPr="38E6A229">
        <w:rPr>
          <w:b/>
          <w:bCs/>
        </w:rPr>
        <w:t xml:space="preserve"> Law</w:t>
      </w:r>
      <w:r>
        <w:t>, as such regulation may be amended.</w:t>
      </w:r>
      <w:bookmarkEnd w:id="66"/>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even" r:id="rId11"/>
      <w:headerReference w:type="default" r:id="rId12"/>
      <w:footerReference w:type="even" r:id="rId13"/>
      <w:footerReference w:type="default" r:id="rId14"/>
      <w:headerReference w:type="first" r:id="rId15"/>
      <w:footerReference w:type="first" r:id="rId16"/>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674A05" w14:textId="77777777" w:rsidR="007F5B30" w:rsidRDefault="007F5B30" w:rsidP="008F1F3E">
      <w:pPr>
        <w:pStyle w:val="Header"/>
      </w:pPr>
      <w:r>
        <w:separator/>
      </w:r>
    </w:p>
  </w:endnote>
  <w:endnote w:type="continuationSeparator" w:id="0">
    <w:p w14:paraId="231AF526" w14:textId="77777777" w:rsidR="007F5B30" w:rsidRDefault="007F5B30" w:rsidP="008F1F3E">
      <w:pPr>
        <w:pStyle w:val="Header"/>
      </w:pPr>
      <w:r>
        <w:continuationSeparator/>
      </w:r>
    </w:p>
  </w:endnote>
  <w:endnote w:type="continuationNotice" w:id="1">
    <w:p w14:paraId="72225809" w14:textId="77777777" w:rsidR="007F5B30" w:rsidRDefault="007F5B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AF04E" w14:textId="77777777" w:rsidR="00897F09" w:rsidRDefault="00897F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90DC7" w14:textId="1AF9A698"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EA5903">
      <w:rPr>
        <w:rStyle w:val="PageNumber"/>
        <w:sz w:val="16"/>
        <w:szCs w:val="16"/>
      </w:rPr>
      <w:t>2</w:t>
    </w:r>
    <w:r w:rsidR="00DA6DF3">
      <w:rPr>
        <w:rStyle w:val="PageNumber"/>
        <w:sz w:val="16"/>
        <w:szCs w:val="16"/>
      </w:rPr>
      <w:t>7</w:t>
    </w:r>
    <w:r>
      <w:rPr>
        <w:rStyle w:val="PageNumber"/>
        <w:sz w:val="16"/>
        <w:szCs w:val="16"/>
      </w:rPr>
      <w:tab/>
      <w:t>GD</w:t>
    </w:r>
    <w:r w:rsidRPr="002B5019">
      <w:rPr>
        <w:rStyle w:val="PageNumber"/>
        <w:sz w:val="16"/>
        <w:szCs w:val="16"/>
      </w:rPr>
      <w:tab/>
    </w:r>
    <w:r w:rsidR="00B827B1">
      <w:rPr>
        <w:sz w:val="16"/>
        <w:szCs w:val="16"/>
      </w:rPr>
      <w:t>0</w:t>
    </w:r>
    <w:r w:rsidR="00DA6DF3">
      <w:rPr>
        <w:sz w:val="16"/>
        <w:szCs w:val="16"/>
      </w:rPr>
      <w:t>1 October 2024</w:t>
    </w:r>
  </w:p>
  <w:p w14:paraId="60524C2E" w14:textId="66F597E6"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897F09">
      <w:rPr>
        <w:rStyle w:val="PageNumber"/>
        <w:sz w:val="16"/>
        <w:szCs w:val="16"/>
      </w:rPr>
      <w:t>7</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963EC" w14:textId="77777777" w:rsidR="00897F09" w:rsidRDefault="00897F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5DCA8" w14:textId="77777777" w:rsidR="007F5B30" w:rsidRDefault="007F5B30" w:rsidP="008F1F3E">
      <w:pPr>
        <w:pStyle w:val="Header"/>
      </w:pPr>
      <w:r>
        <w:separator/>
      </w:r>
    </w:p>
  </w:footnote>
  <w:footnote w:type="continuationSeparator" w:id="0">
    <w:p w14:paraId="46E045AA" w14:textId="77777777" w:rsidR="007F5B30" w:rsidRDefault="007F5B30" w:rsidP="008F1F3E">
      <w:pPr>
        <w:pStyle w:val="Header"/>
      </w:pPr>
      <w:r>
        <w:continuationSeparator/>
      </w:r>
    </w:p>
  </w:footnote>
  <w:footnote w:type="continuationNotice" w:id="1">
    <w:p w14:paraId="5E269F35" w14:textId="77777777" w:rsidR="007F5B30" w:rsidRDefault="007F5B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FD85A" w14:textId="77777777" w:rsidR="00897F09" w:rsidRDefault="00897F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5462D" w14:textId="77777777" w:rsidR="00897F09" w:rsidRDefault="00897F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7"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2"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3"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1"/>
  </w:num>
  <w:num w:numId="6" w16cid:durableId="480273325">
    <w:abstractNumId w:val="13"/>
  </w:num>
  <w:num w:numId="7" w16cid:durableId="445466415">
    <w:abstractNumId w:val="18"/>
  </w:num>
  <w:num w:numId="8" w16cid:durableId="832067174">
    <w:abstractNumId w:val="7"/>
  </w:num>
  <w:num w:numId="9" w16cid:durableId="505753300">
    <w:abstractNumId w:val="0"/>
  </w:num>
  <w:num w:numId="10" w16cid:durableId="1244877714">
    <w:abstractNumId w:val="10"/>
  </w:num>
  <w:num w:numId="11" w16cid:durableId="1258177850">
    <w:abstractNumId w:val="19"/>
  </w:num>
  <w:num w:numId="12" w16cid:durableId="1158228106">
    <w:abstractNumId w:val="14"/>
  </w:num>
  <w:num w:numId="13" w16cid:durableId="1056006280">
    <w:abstractNumId w:val="24"/>
  </w:num>
  <w:num w:numId="14" w16cid:durableId="2009595922">
    <w:abstractNumId w:val="1"/>
  </w:num>
  <w:num w:numId="15" w16cid:durableId="923563355">
    <w:abstractNumId w:val="23"/>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0"/>
  </w:num>
  <w:num w:numId="22" w16cid:durableId="1829663286">
    <w:abstractNumId w:val="17"/>
  </w:num>
  <w:num w:numId="23" w16cid:durableId="392855175">
    <w:abstractNumId w:val="22"/>
  </w:num>
  <w:num w:numId="24" w16cid:durableId="2132548251">
    <w:abstractNumId w:val="2"/>
  </w:num>
  <w:num w:numId="25" w16cid:durableId="2033245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raham Lear (NESO)">
    <w15:presenceInfo w15:providerId="AD" w15:userId="S::Graham.Lear@uk.nationalgrid.com::cd5ed157-3b24-4d56-a496-249390cec3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mirrorMargin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cumentProtection w:edit="comments" w:enforcement="1" w:cryptProviderType="rsaAES" w:cryptAlgorithmClass="hash" w:cryptAlgorithmType="typeAny" w:cryptAlgorithmSid="14" w:cryptSpinCount="100000" w:hash="c5uqXLmUuHUqrNpa/YYc+Fbow6jnH2StA8HRLAiz72ja/Ymj/JHohAliyQe25DKaL43q3DJe2kXutRDr2E4v1w==" w:salt="5su54DoPILzA+PNAswfFPw=="/>
  <w:defaultTabStop w:val="720"/>
  <w:drawingGridHorizontalSpacing w:val="120"/>
  <w:drawingGridVerticalSpacing w:val="163"/>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3E68"/>
    <w:rsid w:val="000045E3"/>
    <w:rsid w:val="00004980"/>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429"/>
    <w:rsid w:val="00016B65"/>
    <w:rsid w:val="00017379"/>
    <w:rsid w:val="00020048"/>
    <w:rsid w:val="00021711"/>
    <w:rsid w:val="00021AB9"/>
    <w:rsid w:val="00022E96"/>
    <w:rsid w:val="00024138"/>
    <w:rsid w:val="000245C7"/>
    <w:rsid w:val="00025343"/>
    <w:rsid w:val="00025663"/>
    <w:rsid w:val="00025B4E"/>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2975"/>
    <w:rsid w:val="00054AD8"/>
    <w:rsid w:val="00054B19"/>
    <w:rsid w:val="000556C6"/>
    <w:rsid w:val="00055A38"/>
    <w:rsid w:val="00055DDE"/>
    <w:rsid w:val="00056878"/>
    <w:rsid w:val="00056E40"/>
    <w:rsid w:val="000571BC"/>
    <w:rsid w:val="00057685"/>
    <w:rsid w:val="00057CBA"/>
    <w:rsid w:val="0006008A"/>
    <w:rsid w:val="0006069B"/>
    <w:rsid w:val="0006122C"/>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35"/>
    <w:rsid w:val="00077AC6"/>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7F5"/>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4DFC"/>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D1208"/>
    <w:rsid w:val="000D120A"/>
    <w:rsid w:val="000D1F06"/>
    <w:rsid w:val="000D22B4"/>
    <w:rsid w:val="000D298D"/>
    <w:rsid w:val="000D4BCE"/>
    <w:rsid w:val="000D5ABD"/>
    <w:rsid w:val="000D77A7"/>
    <w:rsid w:val="000E0153"/>
    <w:rsid w:val="000E037A"/>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2089"/>
    <w:rsid w:val="000F2BF8"/>
    <w:rsid w:val="000F2E9E"/>
    <w:rsid w:val="000F45AB"/>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256D"/>
    <w:rsid w:val="001227B2"/>
    <w:rsid w:val="001228AB"/>
    <w:rsid w:val="00122B87"/>
    <w:rsid w:val="001231D8"/>
    <w:rsid w:val="00123474"/>
    <w:rsid w:val="001238DE"/>
    <w:rsid w:val="00124A50"/>
    <w:rsid w:val="00124C02"/>
    <w:rsid w:val="00127FF6"/>
    <w:rsid w:val="00130486"/>
    <w:rsid w:val="00131037"/>
    <w:rsid w:val="0013182E"/>
    <w:rsid w:val="00131876"/>
    <w:rsid w:val="00131B2E"/>
    <w:rsid w:val="00131F38"/>
    <w:rsid w:val="00132166"/>
    <w:rsid w:val="00132D71"/>
    <w:rsid w:val="001352BF"/>
    <w:rsid w:val="0013649C"/>
    <w:rsid w:val="0013698A"/>
    <w:rsid w:val="00136CB4"/>
    <w:rsid w:val="00141116"/>
    <w:rsid w:val="00141C7B"/>
    <w:rsid w:val="0014291E"/>
    <w:rsid w:val="001430D8"/>
    <w:rsid w:val="00143B77"/>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97"/>
    <w:rsid w:val="00153389"/>
    <w:rsid w:val="00153B44"/>
    <w:rsid w:val="001547C7"/>
    <w:rsid w:val="00154A18"/>
    <w:rsid w:val="00157564"/>
    <w:rsid w:val="0015789D"/>
    <w:rsid w:val="0016086C"/>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0DAA"/>
    <w:rsid w:val="001710CF"/>
    <w:rsid w:val="00171516"/>
    <w:rsid w:val="001715BC"/>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70BC"/>
    <w:rsid w:val="00200593"/>
    <w:rsid w:val="0020089A"/>
    <w:rsid w:val="00200E24"/>
    <w:rsid w:val="00201213"/>
    <w:rsid w:val="0020174A"/>
    <w:rsid w:val="00201962"/>
    <w:rsid w:val="00202A9C"/>
    <w:rsid w:val="002032BF"/>
    <w:rsid w:val="002033BF"/>
    <w:rsid w:val="002033F4"/>
    <w:rsid w:val="002035FD"/>
    <w:rsid w:val="00203D64"/>
    <w:rsid w:val="00203F0B"/>
    <w:rsid w:val="00204B41"/>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7603"/>
    <w:rsid w:val="0026012D"/>
    <w:rsid w:val="00260AE8"/>
    <w:rsid w:val="0026133D"/>
    <w:rsid w:val="00262190"/>
    <w:rsid w:val="00262B48"/>
    <w:rsid w:val="00263E08"/>
    <w:rsid w:val="002641FF"/>
    <w:rsid w:val="0026445C"/>
    <w:rsid w:val="00264635"/>
    <w:rsid w:val="00264E89"/>
    <w:rsid w:val="002662E1"/>
    <w:rsid w:val="002665FF"/>
    <w:rsid w:val="00270B45"/>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B94"/>
    <w:rsid w:val="002A2281"/>
    <w:rsid w:val="002A23D4"/>
    <w:rsid w:val="002A2629"/>
    <w:rsid w:val="002A2839"/>
    <w:rsid w:val="002A2D51"/>
    <w:rsid w:val="002A34F7"/>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6D7"/>
    <w:rsid w:val="002D497A"/>
    <w:rsid w:val="002D4A6E"/>
    <w:rsid w:val="002D4B09"/>
    <w:rsid w:val="002D680A"/>
    <w:rsid w:val="002D775E"/>
    <w:rsid w:val="002D7D65"/>
    <w:rsid w:val="002E07DB"/>
    <w:rsid w:val="002E0B1D"/>
    <w:rsid w:val="002E0F32"/>
    <w:rsid w:val="002E102B"/>
    <w:rsid w:val="002E2435"/>
    <w:rsid w:val="002E26DB"/>
    <w:rsid w:val="002E3677"/>
    <w:rsid w:val="002E4005"/>
    <w:rsid w:val="002E4C32"/>
    <w:rsid w:val="002E4D10"/>
    <w:rsid w:val="002E551F"/>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6F5"/>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32B4"/>
    <w:rsid w:val="00333BC1"/>
    <w:rsid w:val="00333D74"/>
    <w:rsid w:val="00333F56"/>
    <w:rsid w:val="0033429B"/>
    <w:rsid w:val="00335326"/>
    <w:rsid w:val="003353DC"/>
    <w:rsid w:val="00336884"/>
    <w:rsid w:val="00336B96"/>
    <w:rsid w:val="00337323"/>
    <w:rsid w:val="00337897"/>
    <w:rsid w:val="0033794C"/>
    <w:rsid w:val="00337D7F"/>
    <w:rsid w:val="003406F5"/>
    <w:rsid w:val="00341E2C"/>
    <w:rsid w:val="00341ED6"/>
    <w:rsid w:val="00342C33"/>
    <w:rsid w:val="003435D1"/>
    <w:rsid w:val="003448DD"/>
    <w:rsid w:val="0034495D"/>
    <w:rsid w:val="00345E35"/>
    <w:rsid w:val="003473EA"/>
    <w:rsid w:val="00347928"/>
    <w:rsid w:val="00351BFF"/>
    <w:rsid w:val="00352736"/>
    <w:rsid w:val="00352D79"/>
    <w:rsid w:val="00352E12"/>
    <w:rsid w:val="00353223"/>
    <w:rsid w:val="00353CD8"/>
    <w:rsid w:val="00354162"/>
    <w:rsid w:val="00355826"/>
    <w:rsid w:val="00355A8F"/>
    <w:rsid w:val="003600B8"/>
    <w:rsid w:val="003608C3"/>
    <w:rsid w:val="00360A16"/>
    <w:rsid w:val="00360F5B"/>
    <w:rsid w:val="00362367"/>
    <w:rsid w:val="003625F1"/>
    <w:rsid w:val="0036288F"/>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68D"/>
    <w:rsid w:val="003D2B77"/>
    <w:rsid w:val="003D2DEB"/>
    <w:rsid w:val="003D363F"/>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5CB"/>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2B27"/>
    <w:rsid w:val="00412E9E"/>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789A"/>
    <w:rsid w:val="00430681"/>
    <w:rsid w:val="00430E59"/>
    <w:rsid w:val="0043176A"/>
    <w:rsid w:val="004318C6"/>
    <w:rsid w:val="00431A78"/>
    <w:rsid w:val="004320C6"/>
    <w:rsid w:val="004325DC"/>
    <w:rsid w:val="00432DAF"/>
    <w:rsid w:val="0043323D"/>
    <w:rsid w:val="004339F2"/>
    <w:rsid w:val="004342E0"/>
    <w:rsid w:val="004351C1"/>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58D5"/>
    <w:rsid w:val="004665B7"/>
    <w:rsid w:val="00466B1D"/>
    <w:rsid w:val="00467276"/>
    <w:rsid w:val="00467B12"/>
    <w:rsid w:val="00467C46"/>
    <w:rsid w:val="00467D99"/>
    <w:rsid w:val="0047024D"/>
    <w:rsid w:val="00470BCD"/>
    <w:rsid w:val="004710C7"/>
    <w:rsid w:val="00471EC6"/>
    <w:rsid w:val="004722D7"/>
    <w:rsid w:val="00473366"/>
    <w:rsid w:val="00473475"/>
    <w:rsid w:val="00473767"/>
    <w:rsid w:val="00473A49"/>
    <w:rsid w:val="00473AB5"/>
    <w:rsid w:val="00473D8E"/>
    <w:rsid w:val="0047437F"/>
    <w:rsid w:val="004743BD"/>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A47"/>
    <w:rsid w:val="004D0F3D"/>
    <w:rsid w:val="004D1710"/>
    <w:rsid w:val="004D17B6"/>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2E81"/>
    <w:rsid w:val="004E3CAD"/>
    <w:rsid w:val="004E4312"/>
    <w:rsid w:val="004E4984"/>
    <w:rsid w:val="004E520D"/>
    <w:rsid w:val="004E5AD8"/>
    <w:rsid w:val="004E64E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3AE6"/>
    <w:rsid w:val="005A3DF9"/>
    <w:rsid w:val="005A443F"/>
    <w:rsid w:val="005A49DF"/>
    <w:rsid w:val="005A5BBE"/>
    <w:rsid w:val="005A74B4"/>
    <w:rsid w:val="005A7E5E"/>
    <w:rsid w:val="005A7EF8"/>
    <w:rsid w:val="005B0213"/>
    <w:rsid w:val="005B02D9"/>
    <w:rsid w:val="005B0F78"/>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E9"/>
    <w:rsid w:val="005C26F0"/>
    <w:rsid w:val="005C2CC4"/>
    <w:rsid w:val="005C2FFC"/>
    <w:rsid w:val="005C32A6"/>
    <w:rsid w:val="005C4277"/>
    <w:rsid w:val="005C4DF6"/>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4CF2"/>
    <w:rsid w:val="005E57B8"/>
    <w:rsid w:val="005E6191"/>
    <w:rsid w:val="005E62A9"/>
    <w:rsid w:val="005E651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54AD"/>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91F"/>
    <w:rsid w:val="00650E3E"/>
    <w:rsid w:val="00650F65"/>
    <w:rsid w:val="006516BE"/>
    <w:rsid w:val="0065415E"/>
    <w:rsid w:val="006545C3"/>
    <w:rsid w:val="00655166"/>
    <w:rsid w:val="006557D8"/>
    <w:rsid w:val="00656AC7"/>
    <w:rsid w:val="00657010"/>
    <w:rsid w:val="006607DA"/>
    <w:rsid w:val="00660BCB"/>
    <w:rsid w:val="006626FF"/>
    <w:rsid w:val="00662C0E"/>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52A6"/>
    <w:rsid w:val="00675DC9"/>
    <w:rsid w:val="00676566"/>
    <w:rsid w:val="0067670B"/>
    <w:rsid w:val="0067767F"/>
    <w:rsid w:val="00680149"/>
    <w:rsid w:val="006801A6"/>
    <w:rsid w:val="00681158"/>
    <w:rsid w:val="0068351E"/>
    <w:rsid w:val="0068362D"/>
    <w:rsid w:val="00683A8D"/>
    <w:rsid w:val="006840AC"/>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A7D7E"/>
    <w:rsid w:val="006B0155"/>
    <w:rsid w:val="006B0908"/>
    <w:rsid w:val="006B1FC8"/>
    <w:rsid w:val="006B2966"/>
    <w:rsid w:val="006B4FED"/>
    <w:rsid w:val="006B5431"/>
    <w:rsid w:val="006B6BA0"/>
    <w:rsid w:val="006B6D57"/>
    <w:rsid w:val="006B6DEA"/>
    <w:rsid w:val="006C045F"/>
    <w:rsid w:val="006C07B4"/>
    <w:rsid w:val="006C0932"/>
    <w:rsid w:val="006C169F"/>
    <w:rsid w:val="006C18A6"/>
    <w:rsid w:val="006C3B23"/>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159"/>
    <w:rsid w:val="006D5C49"/>
    <w:rsid w:val="006D65CB"/>
    <w:rsid w:val="006D764F"/>
    <w:rsid w:val="006E079D"/>
    <w:rsid w:val="006E0D46"/>
    <w:rsid w:val="006E194E"/>
    <w:rsid w:val="006E2985"/>
    <w:rsid w:val="006E2992"/>
    <w:rsid w:val="006E461E"/>
    <w:rsid w:val="006E5482"/>
    <w:rsid w:val="006E5F2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4498"/>
    <w:rsid w:val="00724A66"/>
    <w:rsid w:val="00725427"/>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302B"/>
    <w:rsid w:val="00744AED"/>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396"/>
    <w:rsid w:val="00753A74"/>
    <w:rsid w:val="007540F1"/>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B45"/>
    <w:rsid w:val="00767703"/>
    <w:rsid w:val="007708EF"/>
    <w:rsid w:val="007725BD"/>
    <w:rsid w:val="00772927"/>
    <w:rsid w:val="00773191"/>
    <w:rsid w:val="007735DA"/>
    <w:rsid w:val="00773CB8"/>
    <w:rsid w:val="007742B7"/>
    <w:rsid w:val="0077442B"/>
    <w:rsid w:val="007754CA"/>
    <w:rsid w:val="00775B78"/>
    <w:rsid w:val="00775C56"/>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2A32"/>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8EF"/>
    <w:rsid w:val="007E581A"/>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5B30"/>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64E"/>
    <w:rsid w:val="00812F14"/>
    <w:rsid w:val="00813AC0"/>
    <w:rsid w:val="008166DC"/>
    <w:rsid w:val="008167AE"/>
    <w:rsid w:val="00816AE8"/>
    <w:rsid w:val="008171E9"/>
    <w:rsid w:val="00817CBF"/>
    <w:rsid w:val="0082065A"/>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66546"/>
    <w:rsid w:val="00866773"/>
    <w:rsid w:val="00873265"/>
    <w:rsid w:val="008733D3"/>
    <w:rsid w:val="00873651"/>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327D"/>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B"/>
    <w:rsid w:val="008973DD"/>
    <w:rsid w:val="0089771B"/>
    <w:rsid w:val="00897AB6"/>
    <w:rsid w:val="00897BA2"/>
    <w:rsid w:val="00897F09"/>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6964"/>
    <w:rsid w:val="008C6C40"/>
    <w:rsid w:val="008C7269"/>
    <w:rsid w:val="008C73BC"/>
    <w:rsid w:val="008C7B33"/>
    <w:rsid w:val="008C7C46"/>
    <w:rsid w:val="008D1450"/>
    <w:rsid w:val="008D14B4"/>
    <w:rsid w:val="008D177D"/>
    <w:rsid w:val="008D1AB4"/>
    <w:rsid w:val="008D1AD0"/>
    <w:rsid w:val="008D1F13"/>
    <w:rsid w:val="008D2D72"/>
    <w:rsid w:val="008D2F83"/>
    <w:rsid w:val="008D3359"/>
    <w:rsid w:val="008D3BD1"/>
    <w:rsid w:val="008D4CEF"/>
    <w:rsid w:val="008D5BEE"/>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424A"/>
    <w:rsid w:val="00904F96"/>
    <w:rsid w:val="00905E3B"/>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3733"/>
    <w:rsid w:val="0092498A"/>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A4"/>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CCC"/>
    <w:rsid w:val="009B68A9"/>
    <w:rsid w:val="009B7A36"/>
    <w:rsid w:val="009C00B0"/>
    <w:rsid w:val="009C03CA"/>
    <w:rsid w:val="009C2596"/>
    <w:rsid w:val="009C42DF"/>
    <w:rsid w:val="009C4870"/>
    <w:rsid w:val="009C4EA3"/>
    <w:rsid w:val="009C53F0"/>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BA3"/>
    <w:rsid w:val="009E4E06"/>
    <w:rsid w:val="009E5960"/>
    <w:rsid w:val="009E5E6F"/>
    <w:rsid w:val="009E6157"/>
    <w:rsid w:val="009E636C"/>
    <w:rsid w:val="009E638B"/>
    <w:rsid w:val="009E67D1"/>
    <w:rsid w:val="009E6B3E"/>
    <w:rsid w:val="009E7F1A"/>
    <w:rsid w:val="009F013F"/>
    <w:rsid w:val="009F0EC8"/>
    <w:rsid w:val="009F11EF"/>
    <w:rsid w:val="009F1333"/>
    <w:rsid w:val="009F2283"/>
    <w:rsid w:val="009F29FB"/>
    <w:rsid w:val="009F2CAA"/>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68C"/>
    <w:rsid w:val="00A06140"/>
    <w:rsid w:val="00A0616A"/>
    <w:rsid w:val="00A06B99"/>
    <w:rsid w:val="00A06C17"/>
    <w:rsid w:val="00A070F8"/>
    <w:rsid w:val="00A071B5"/>
    <w:rsid w:val="00A1027A"/>
    <w:rsid w:val="00A11946"/>
    <w:rsid w:val="00A12032"/>
    <w:rsid w:val="00A13D11"/>
    <w:rsid w:val="00A14C19"/>
    <w:rsid w:val="00A14E2B"/>
    <w:rsid w:val="00A14FC5"/>
    <w:rsid w:val="00A1616C"/>
    <w:rsid w:val="00A16D00"/>
    <w:rsid w:val="00A17150"/>
    <w:rsid w:val="00A1744C"/>
    <w:rsid w:val="00A200D9"/>
    <w:rsid w:val="00A20623"/>
    <w:rsid w:val="00A20702"/>
    <w:rsid w:val="00A2149D"/>
    <w:rsid w:val="00A21B1B"/>
    <w:rsid w:val="00A21B5C"/>
    <w:rsid w:val="00A21F69"/>
    <w:rsid w:val="00A22E76"/>
    <w:rsid w:val="00A23F95"/>
    <w:rsid w:val="00A248A1"/>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45ECD"/>
    <w:rsid w:val="00A45FDB"/>
    <w:rsid w:val="00A502EA"/>
    <w:rsid w:val="00A504C8"/>
    <w:rsid w:val="00A509E9"/>
    <w:rsid w:val="00A50D68"/>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2EF9"/>
    <w:rsid w:val="00A733EA"/>
    <w:rsid w:val="00A739F0"/>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6479"/>
    <w:rsid w:val="00A96BA1"/>
    <w:rsid w:val="00A97193"/>
    <w:rsid w:val="00A978C8"/>
    <w:rsid w:val="00AA1379"/>
    <w:rsid w:val="00AA2343"/>
    <w:rsid w:val="00AA259D"/>
    <w:rsid w:val="00AA30A5"/>
    <w:rsid w:val="00AA31EC"/>
    <w:rsid w:val="00AA3EEE"/>
    <w:rsid w:val="00AA4108"/>
    <w:rsid w:val="00AA4446"/>
    <w:rsid w:val="00AA5601"/>
    <w:rsid w:val="00AA5A43"/>
    <w:rsid w:val="00AA64E2"/>
    <w:rsid w:val="00AA719F"/>
    <w:rsid w:val="00AA7697"/>
    <w:rsid w:val="00AB0296"/>
    <w:rsid w:val="00AB12D4"/>
    <w:rsid w:val="00AB1BDC"/>
    <w:rsid w:val="00AB27DD"/>
    <w:rsid w:val="00AB4225"/>
    <w:rsid w:val="00AB486D"/>
    <w:rsid w:val="00AB4A0C"/>
    <w:rsid w:val="00AB614E"/>
    <w:rsid w:val="00AB6BD7"/>
    <w:rsid w:val="00AB6BE3"/>
    <w:rsid w:val="00AB7297"/>
    <w:rsid w:val="00AB73F0"/>
    <w:rsid w:val="00AB7C03"/>
    <w:rsid w:val="00AC016D"/>
    <w:rsid w:val="00AC0B68"/>
    <w:rsid w:val="00AC14EF"/>
    <w:rsid w:val="00AC213F"/>
    <w:rsid w:val="00AC2A66"/>
    <w:rsid w:val="00AC341B"/>
    <w:rsid w:val="00AC3AB9"/>
    <w:rsid w:val="00AC4779"/>
    <w:rsid w:val="00AC4ECC"/>
    <w:rsid w:val="00AC5EFF"/>
    <w:rsid w:val="00AC6FB7"/>
    <w:rsid w:val="00AC7841"/>
    <w:rsid w:val="00AD0ACF"/>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6413"/>
    <w:rsid w:val="00AF6DF2"/>
    <w:rsid w:val="00AF6F09"/>
    <w:rsid w:val="00AF712C"/>
    <w:rsid w:val="00AF77FF"/>
    <w:rsid w:val="00AF7B48"/>
    <w:rsid w:val="00B007B9"/>
    <w:rsid w:val="00B014DA"/>
    <w:rsid w:val="00B019E1"/>
    <w:rsid w:val="00B01C3E"/>
    <w:rsid w:val="00B01C52"/>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6B1"/>
    <w:rsid w:val="00B557F2"/>
    <w:rsid w:val="00B60743"/>
    <w:rsid w:val="00B6366C"/>
    <w:rsid w:val="00B645FA"/>
    <w:rsid w:val="00B64B06"/>
    <w:rsid w:val="00B64C6B"/>
    <w:rsid w:val="00B654B1"/>
    <w:rsid w:val="00B661FB"/>
    <w:rsid w:val="00B66FD8"/>
    <w:rsid w:val="00B67357"/>
    <w:rsid w:val="00B71636"/>
    <w:rsid w:val="00B718D1"/>
    <w:rsid w:val="00B71926"/>
    <w:rsid w:val="00B71FB4"/>
    <w:rsid w:val="00B7485E"/>
    <w:rsid w:val="00B74FB7"/>
    <w:rsid w:val="00B756DC"/>
    <w:rsid w:val="00B75AF3"/>
    <w:rsid w:val="00B765FB"/>
    <w:rsid w:val="00B77ABB"/>
    <w:rsid w:val="00B814EF"/>
    <w:rsid w:val="00B81F4E"/>
    <w:rsid w:val="00B821F5"/>
    <w:rsid w:val="00B827B1"/>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33C"/>
    <w:rsid w:val="00BB45B0"/>
    <w:rsid w:val="00BB52ED"/>
    <w:rsid w:val="00BB6540"/>
    <w:rsid w:val="00BB795C"/>
    <w:rsid w:val="00BB7BC1"/>
    <w:rsid w:val="00BB7D02"/>
    <w:rsid w:val="00BB7F3E"/>
    <w:rsid w:val="00BC0A66"/>
    <w:rsid w:val="00BC0A6C"/>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5F6"/>
    <w:rsid w:val="00BD6848"/>
    <w:rsid w:val="00BD6EDD"/>
    <w:rsid w:val="00BD77BF"/>
    <w:rsid w:val="00BE0E9A"/>
    <w:rsid w:val="00BE15E3"/>
    <w:rsid w:val="00BE1747"/>
    <w:rsid w:val="00BE24EA"/>
    <w:rsid w:val="00BE2ECF"/>
    <w:rsid w:val="00BE3373"/>
    <w:rsid w:val="00BE3832"/>
    <w:rsid w:val="00BE3C5B"/>
    <w:rsid w:val="00BE468D"/>
    <w:rsid w:val="00BE4EA7"/>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989"/>
    <w:rsid w:val="00C01D78"/>
    <w:rsid w:val="00C02334"/>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278F"/>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5C3A"/>
    <w:rsid w:val="00C66455"/>
    <w:rsid w:val="00C67361"/>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7506"/>
    <w:rsid w:val="00C81369"/>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38B9"/>
    <w:rsid w:val="00C941E2"/>
    <w:rsid w:val="00C944BD"/>
    <w:rsid w:val="00C95A1D"/>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5A3D"/>
    <w:rsid w:val="00CA63CA"/>
    <w:rsid w:val="00CB0791"/>
    <w:rsid w:val="00CB0A50"/>
    <w:rsid w:val="00CB127A"/>
    <w:rsid w:val="00CB1352"/>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3B63"/>
    <w:rsid w:val="00CD5624"/>
    <w:rsid w:val="00CD5B33"/>
    <w:rsid w:val="00CD5E77"/>
    <w:rsid w:val="00CD68EB"/>
    <w:rsid w:val="00CE18FA"/>
    <w:rsid w:val="00CE235F"/>
    <w:rsid w:val="00CE3311"/>
    <w:rsid w:val="00CE348B"/>
    <w:rsid w:val="00CE3AC2"/>
    <w:rsid w:val="00CE4842"/>
    <w:rsid w:val="00CE4CCF"/>
    <w:rsid w:val="00CE6B74"/>
    <w:rsid w:val="00CE7C17"/>
    <w:rsid w:val="00CF0BE2"/>
    <w:rsid w:val="00CF1CC8"/>
    <w:rsid w:val="00CF22B2"/>
    <w:rsid w:val="00CF35CF"/>
    <w:rsid w:val="00CF4484"/>
    <w:rsid w:val="00CF500D"/>
    <w:rsid w:val="00CF582F"/>
    <w:rsid w:val="00CF5BB4"/>
    <w:rsid w:val="00CF5EC1"/>
    <w:rsid w:val="00CF6762"/>
    <w:rsid w:val="00CF6D79"/>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47DA3"/>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428"/>
    <w:rsid w:val="00D95CC0"/>
    <w:rsid w:val="00D96095"/>
    <w:rsid w:val="00D9732F"/>
    <w:rsid w:val="00D97714"/>
    <w:rsid w:val="00D97C3A"/>
    <w:rsid w:val="00DA03CF"/>
    <w:rsid w:val="00DA2007"/>
    <w:rsid w:val="00DA32F3"/>
    <w:rsid w:val="00DA47DB"/>
    <w:rsid w:val="00DA484C"/>
    <w:rsid w:val="00DA500C"/>
    <w:rsid w:val="00DA53A2"/>
    <w:rsid w:val="00DA598F"/>
    <w:rsid w:val="00DA6C4D"/>
    <w:rsid w:val="00DA6DF3"/>
    <w:rsid w:val="00DA73B4"/>
    <w:rsid w:val="00DA741B"/>
    <w:rsid w:val="00DA7965"/>
    <w:rsid w:val="00DB0D86"/>
    <w:rsid w:val="00DB1E62"/>
    <w:rsid w:val="00DB2C9E"/>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3EB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88D"/>
    <w:rsid w:val="00DF0164"/>
    <w:rsid w:val="00DF1C9D"/>
    <w:rsid w:val="00DF21C3"/>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20"/>
    <w:rsid w:val="00E01839"/>
    <w:rsid w:val="00E01981"/>
    <w:rsid w:val="00E02DE9"/>
    <w:rsid w:val="00E031D5"/>
    <w:rsid w:val="00E0443C"/>
    <w:rsid w:val="00E0443D"/>
    <w:rsid w:val="00E04AB4"/>
    <w:rsid w:val="00E05374"/>
    <w:rsid w:val="00E06136"/>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6718"/>
    <w:rsid w:val="00E2710B"/>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523"/>
    <w:rsid w:val="00EA4CE6"/>
    <w:rsid w:val="00EA53B7"/>
    <w:rsid w:val="00EA54EE"/>
    <w:rsid w:val="00EA5903"/>
    <w:rsid w:val="00EB1918"/>
    <w:rsid w:val="00EB1E5D"/>
    <w:rsid w:val="00EB22E7"/>
    <w:rsid w:val="00EB265E"/>
    <w:rsid w:val="00EB3043"/>
    <w:rsid w:val="00EB3BDC"/>
    <w:rsid w:val="00EB3DB6"/>
    <w:rsid w:val="00EB6893"/>
    <w:rsid w:val="00EB6EA4"/>
    <w:rsid w:val="00EB7300"/>
    <w:rsid w:val="00EB7441"/>
    <w:rsid w:val="00EB7718"/>
    <w:rsid w:val="00EC0AFB"/>
    <w:rsid w:val="00EC2F63"/>
    <w:rsid w:val="00EC33C1"/>
    <w:rsid w:val="00EC3BE1"/>
    <w:rsid w:val="00EC3C99"/>
    <w:rsid w:val="00EC4D7F"/>
    <w:rsid w:val="00EC64C7"/>
    <w:rsid w:val="00ED0CD8"/>
    <w:rsid w:val="00ED1CE2"/>
    <w:rsid w:val="00ED3C1F"/>
    <w:rsid w:val="00ED4E0B"/>
    <w:rsid w:val="00ED5885"/>
    <w:rsid w:val="00ED60A3"/>
    <w:rsid w:val="00ED7399"/>
    <w:rsid w:val="00ED78B8"/>
    <w:rsid w:val="00EE087B"/>
    <w:rsid w:val="00EE2B7D"/>
    <w:rsid w:val="00EE3822"/>
    <w:rsid w:val="00EE4CEC"/>
    <w:rsid w:val="00EE567A"/>
    <w:rsid w:val="00EE5DC8"/>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1D7C"/>
    <w:rsid w:val="00F825F2"/>
    <w:rsid w:val="00F82697"/>
    <w:rsid w:val="00F82CFC"/>
    <w:rsid w:val="00F83765"/>
    <w:rsid w:val="00F8432E"/>
    <w:rsid w:val="00F847B0"/>
    <w:rsid w:val="00F85E79"/>
    <w:rsid w:val="00F87A50"/>
    <w:rsid w:val="00F90208"/>
    <w:rsid w:val="00F90395"/>
    <w:rsid w:val="00F90F8E"/>
    <w:rsid w:val="00F9141B"/>
    <w:rsid w:val="00F91F37"/>
    <w:rsid w:val="00F93209"/>
    <w:rsid w:val="00F938FF"/>
    <w:rsid w:val="00F939A3"/>
    <w:rsid w:val="00F94891"/>
    <w:rsid w:val="00F94A20"/>
    <w:rsid w:val="00F95478"/>
    <w:rsid w:val="00F95779"/>
    <w:rsid w:val="00F957AE"/>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D83"/>
    <w:rsid w:val="00FE1B81"/>
    <w:rsid w:val="00FE24DB"/>
    <w:rsid w:val="00FE28C4"/>
    <w:rsid w:val="00FE4F44"/>
    <w:rsid w:val="00FE5311"/>
    <w:rsid w:val="00FE568B"/>
    <w:rsid w:val="00FE5700"/>
    <w:rsid w:val="00FE787E"/>
    <w:rsid w:val="00FF0A73"/>
    <w:rsid w:val="00FF22E6"/>
    <w:rsid w:val="00FF290F"/>
    <w:rsid w:val="00FF2EAE"/>
    <w:rsid w:val="00FF3FBC"/>
    <w:rsid w:val="00FF55B2"/>
    <w:rsid w:val="00FF581B"/>
    <w:rsid w:val="00FF6200"/>
    <w:rsid w:val="00FF71F0"/>
    <w:rsid w:val="01477C59"/>
    <w:rsid w:val="01EEFE5B"/>
    <w:rsid w:val="024814CE"/>
    <w:rsid w:val="0280385D"/>
    <w:rsid w:val="02B57DDD"/>
    <w:rsid w:val="03699396"/>
    <w:rsid w:val="05028182"/>
    <w:rsid w:val="052C780A"/>
    <w:rsid w:val="055D1ACC"/>
    <w:rsid w:val="05BDE351"/>
    <w:rsid w:val="063EAA0E"/>
    <w:rsid w:val="06582573"/>
    <w:rsid w:val="0692FAB5"/>
    <w:rsid w:val="06F5AC08"/>
    <w:rsid w:val="073B6A6D"/>
    <w:rsid w:val="075A215F"/>
    <w:rsid w:val="078B9C31"/>
    <w:rsid w:val="079664A0"/>
    <w:rsid w:val="08F19397"/>
    <w:rsid w:val="093B163A"/>
    <w:rsid w:val="09642979"/>
    <w:rsid w:val="09B54F35"/>
    <w:rsid w:val="0A4B3A28"/>
    <w:rsid w:val="0AB55103"/>
    <w:rsid w:val="0B234C31"/>
    <w:rsid w:val="0D0861D7"/>
    <w:rsid w:val="0DBEC8F6"/>
    <w:rsid w:val="0E350034"/>
    <w:rsid w:val="0E8B3CAC"/>
    <w:rsid w:val="0E8C342C"/>
    <w:rsid w:val="0F05E3C6"/>
    <w:rsid w:val="0F43C736"/>
    <w:rsid w:val="0F8A4451"/>
    <w:rsid w:val="0FF269D6"/>
    <w:rsid w:val="116ECA15"/>
    <w:rsid w:val="11F65E1A"/>
    <w:rsid w:val="1205F13A"/>
    <w:rsid w:val="12E9A446"/>
    <w:rsid w:val="133B9611"/>
    <w:rsid w:val="136E0ABF"/>
    <w:rsid w:val="13BF0B8E"/>
    <w:rsid w:val="14907BFD"/>
    <w:rsid w:val="1546725B"/>
    <w:rsid w:val="15C01928"/>
    <w:rsid w:val="15CFBD21"/>
    <w:rsid w:val="1696CF44"/>
    <w:rsid w:val="17594FFC"/>
    <w:rsid w:val="1774DDA9"/>
    <w:rsid w:val="1787747C"/>
    <w:rsid w:val="1799446D"/>
    <w:rsid w:val="17ADFBC7"/>
    <w:rsid w:val="17EB3B65"/>
    <w:rsid w:val="17F9E12B"/>
    <w:rsid w:val="17FA27FC"/>
    <w:rsid w:val="1855205E"/>
    <w:rsid w:val="186EDFB6"/>
    <w:rsid w:val="1A1BF1CB"/>
    <w:rsid w:val="1AA24A69"/>
    <w:rsid w:val="1ABDBEA7"/>
    <w:rsid w:val="1B9260F3"/>
    <w:rsid w:val="1BC5C2FA"/>
    <w:rsid w:val="1C1908EA"/>
    <w:rsid w:val="1CAE525B"/>
    <w:rsid w:val="1CF3DE7F"/>
    <w:rsid w:val="1D161A58"/>
    <w:rsid w:val="1D17C62E"/>
    <w:rsid w:val="1D334079"/>
    <w:rsid w:val="1DB6F706"/>
    <w:rsid w:val="1E6C4A0A"/>
    <w:rsid w:val="1EA4DF98"/>
    <w:rsid w:val="1EA956D5"/>
    <w:rsid w:val="1F4B4F33"/>
    <w:rsid w:val="1F51953F"/>
    <w:rsid w:val="203D469E"/>
    <w:rsid w:val="2167C630"/>
    <w:rsid w:val="2205CB3B"/>
    <w:rsid w:val="22C1B0F7"/>
    <w:rsid w:val="22EBF693"/>
    <w:rsid w:val="232E5FD1"/>
    <w:rsid w:val="23E72FCA"/>
    <w:rsid w:val="24A7D255"/>
    <w:rsid w:val="24B915E9"/>
    <w:rsid w:val="24C2C928"/>
    <w:rsid w:val="253486F3"/>
    <w:rsid w:val="25751FEC"/>
    <w:rsid w:val="2599F088"/>
    <w:rsid w:val="25AF2D6E"/>
    <w:rsid w:val="25D19D8A"/>
    <w:rsid w:val="261EA0CF"/>
    <w:rsid w:val="26B3C965"/>
    <w:rsid w:val="27245157"/>
    <w:rsid w:val="2727E857"/>
    <w:rsid w:val="27669E10"/>
    <w:rsid w:val="279ACA04"/>
    <w:rsid w:val="291EB386"/>
    <w:rsid w:val="296CFF40"/>
    <w:rsid w:val="29C03D55"/>
    <w:rsid w:val="29EB72E8"/>
    <w:rsid w:val="2A39862D"/>
    <w:rsid w:val="2AFDC55D"/>
    <w:rsid w:val="2B0C7085"/>
    <w:rsid w:val="2B328115"/>
    <w:rsid w:val="2B38FBFC"/>
    <w:rsid w:val="2C2A44FC"/>
    <w:rsid w:val="2C5C7B1A"/>
    <w:rsid w:val="2CC72CB9"/>
    <w:rsid w:val="2D640791"/>
    <w:rsid w:val="2DC07D02"/>
    <w:rsid w:val="2DCD3474"/>
    <w:rsid w:val="2DD57B90"/>
    <w:rsid w:val="2EA30350"/>
    <w:rsid w:val="2ECFAF94"/>
    <w:rsid w:val="2ED326F0"/>
    <w:rsid w:val="2FD604EE"/>
    <w:rsid w:val="312F553C"/>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488AFA"/>
    <w:rsid w:val="354A6F93"/>
    <w:rsid w:val="36358B8B"/>
    <w:rsid w:val="36712D15"/>
    <w:rsid w:val="36AF88BE"/>
    <w:rsid w:val="3701F70C"/>
    <w:rsid w:val="374D1315"/>
    <w:rsid w:val="377A74F7"/>
    <w:rsid w:val="37F66310"/>
    <w:rsid w:val="37FCC700"/>
    <w:rsid w:val="38E29A1B"/>
    <w:rsid w:val="38E6A229"/>
    <w:rsid w:val="3951C338"/>
    <w:rsid w:val="3959E42E"/>
    <w:rsid w:val="39E6CC1F"/>
    <w:rsid w:val="39F7FB50"/>
    <w:rsid w:val="3A916FFE"/>
    <w:rsid w:val="3AA2F63B"/>
    <w:rsid w:val="3B25FBFC"/>
    <w:rsid w:val="3B761FC7"/>
    <w:rsid w:val="3C637107"/>
    <w:rsid w:val="3CB0E7F4"/>
    <w:rsid w:val="3D2523E9"/>
    <w:rsid w:val="3D2574A5"/>
    <w:rsid w:val="3D4F252B"/>
    <w:rsid w:val="3DB6734A"/>
    <w:rsid w:val="3EB8F7DC"/>
    <w:rsid w:val="3F92BD7E"/>
    <w:rsid w:val="3FBE062B"/>
    <w:rsid w:val="3FD65C27"/>
    <w:rsid w:val="4049DCD2"/>
    <w:rsid w:val="4067C042"/>
    <w:rsid w:val="40BF30BF"/>
    <w:rsid w:val="40E34A66"/>
    <w:rsid w:val="4188A5FD"/>
    <w:rsid w:val="419B84B0"/>
    <w:rsid w:val="4366A436"/>
    <w:rsid w:val="43969EBD"/>
    <w:rsid w:val="43F077DC"/>
    <w:rsid w:val="4401B2A3"/>
    <w:rsid w:val="44AEB74F"/>
    <w:rsid w:val="4504916E"/>
    <w:rsid w:val="4508D664"/>
    <w:rsid w:val="457EAA95"/>
    <w:rsid w:val="46CBE348"/>
    <w:rsid w:val="47D3CAAA"/>
    <w:rsid w:val="48499DA7"/>
    <w:rsid w:val="490DE6A8"/>
    <w:rsid w:val="49650C3A"/>
    <w:rsid w:val="4B294FF0"/>
    <w:rsid w:val="4B3B0B82"/>
    <w:rsid w:val="4BE9B5DE"/>
    <w:rsid w:val="4C1EF321"/>
    <w:rsid w:val="4C21190C"/>
    <w:rsid w:val="4CABE918"/>
    <w:rsid w:val="4CD6DBE3"/>
    <w:rsid w:val="4D66591A"/>
    <w:rsid w:val="4E5423DD"/>
    <w:rsid w:val="4FCBC863"/>
    <w:rsid w:val="50B16620"/>
    <w:rsid w:val="510C255C"/>
    <w:rsid w:val="520FB413"/>
    <w:rsid w:val="52558D52"/>
    <w:rsid w:val="5315DC35"/>
    <w:rsid w:val="536EBA33"/>
    <w:rsid w:val="5380E473"/>
    <w:rsid w:val="549CF39F"/>
    <w:rsid w:val="54CC1DDF"/>
    <w:rsid w:val="54D14A69"/>
    <w:rsid w:val="5516A5FF"/>
    <w:rsid w:val="553D06D9"/>
    <w:rsid w:val="5581BA83"/>
    <w:rsid w:val="55EF09DB"/>
    <w:rsid w:val="55F0EBB6"/>
    <w:rsid w:val="56193979"/>
    <w:rsid w:val="56F4C64C"/>
    <w:rsid w:val="57A999CD"/>
    <w:rsid w:val="581AEAAD"/>
    <w:rsid w:val="583409A4"/>
    <w:rsid w:val="58B61177"/>
    <w:rsid w:val="58BFD15D"/>
    <w:rsid w:val="595894F0"/>
    <w:rsid w:val="59D618CD"/>
    <w:rsid w:val="59D8D59B"/>
    <w:rsid w:val="59EBB820"/>
    <w:rsid w:val="5B1B76D9"/>
    <w:rsid w:val="5B6B1F1F"/>
    <w:rsid w:val="5BA46045"/>
    <w:rsid w:val="5BF78F61"/>
    <w:rsid w:val="5C3080D8"/>
    <w:rsid w:val="5CAC66C9"/>
    <w:rsid w:val="5CD80E7C"/>
    <w:rsid w:val="5DD08E80"/>
    <w:rsid w:val="5DDA5C67"/>
    <w:rsid w:val="5F05E41A"/>
    <w:rsid w:val="5F1AAB16"/>
    <w:rsid w:val="6096EC46"/>
    <w:rsid w:val="61792393"/>
    <w:rsid w:val="62DB60CE"/>
    <w:rsid w:val="632A98DD"/>
    <w:rsid w:val="63912A38"/>
    <w:rsid w:val="6499C628"/>
    <w:rsid w:val="64CBA6E5"/>
    <w:rsid w:val="64FA1908"/>
    <w:rsid w:val="650CB993"/>
    <w:rsid w:val="66341F3B"/>
    <w:rsid w:val="66556998"/>
    <w:rsid w:val="6674EEB8"/>
    <w:rsid w:val="668EDEE9"/>
    <w:rsid w:val="672D935B"/>
    <w:rsid w:val="67309E31"/>
    <w:rsid w:val="6736273A"/>
    <w:rsid w:val="67583B22"/>
    <w:rsid w:val="688E52BC"/>
    <w:rsid w:val="689E0A80"/>
    <w:rsid w:val="6955ECE3"/>
    <w:rsid w:val="69908571"/>
    <w:rsid w:val="6A058B51"/>
    <w:rsid w:val="6A23A102"/>
    <w:rsid w:val="6A9ECD89"/>
    <w:rsid w:val="6C314A4D"/>
    <w:rsid w:val="6C7E7B85"/>
    <w:rsid w:val="6CFBE995"/>
    <w:rsid w:val="6D8772CC"/>
    <w:rsid w:val="6DF2C57B"/>
    <w:rsid w:val="6E54A957"/>
    <w:rsid w:val="6E58EA9F"/>
    <w:rsid w:val="6EB19070"/>
    <w:rsid w:val="6EFA9010"/>
    <w:rsid w:val="6FDFF9FF"/>
    <w:rsid w:val="708293DA"/>
    <w:rsid w:val="708A2338"/>
    <w:rsid w:val="71017817"/>
    <w:rsid w:val="71ADDDD6"/>
    <w:rsid w:val="71DDE3D1"/>
    <w:rsid w:val="726031E2"/>
    <w:rsid w:val="72845469"/>
    <w:rsid w:val="72A408F1"/>
    <w:rsid w:val="72B41051"/>
    <w:rsid w:val="7356A9C9"/>
    <w:rsid w:val="73877898"/>
    <w:rsid w:val="73A1ED9D"/>
    <w:rsid w:val="74310ED1"/>
    <w:rsid w:val="744F0A1A"/>
    <w:rsid w:val="746EA99A"/>
    <w:rsid w:val="747D9017"/>
    <w:rsid w:val="74C53B10"/>
    <w:rsid w:val="74E5DD13"/>
    <w:rsid w:val="75403102"/>
    <w:rsid w:val="7540C284"/>
    <w:rsid w:val="772DECBD"/>
    <w:rsid w:val="773D065C"/>
    <w:rsid w:val="77C25202"/>
    <w:rsid w:val="78231C80"/>
    <w:rsid w:val="788B8682"/>
    <w:rsid w:val="78B636E6"/>
    <w:rsid w:val="78DA1B27"/>
    <w:rsid w:val="78EC5FC6"/>
    <w:rsid w:val="792E6BBD"/>
    <w:rsid w:val="79B81D48"/>
    <w:rsid w:val="79C94E0C"/>
    <w:rsid w:val="7A09DCCC"/>
    <w:rsid w:val="7A10906C"/>
    <w:rsid w:val="7A1BB6BC"/>
    <w:rsid w:val="7B8D372D"/>
    <w:rsid w:val="7B9D6594"/>
    <w:rsid w:val="7CFDC8B9"/>
    <w:rsid w:val="7D9A43F1"/>
    <w:rsid w:val="7DEBA0BF"/>
    <w:rsid w:val="7DFBCF5D"/>
    <w:rsid w:val="7EDBFBB3"/>
    <w:rsid w:val="7F20345D"/>
    <w:rsid w:val="7F7276DD"/>
    <w:rsid w:val="7F7708CD"/>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97B12821-EBAF-4F80-8167-1BBDC419E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MediaLengthInSeconds xmlns="dec74c4c-1639-4502-8f90-b4ce03410df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2.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97b6fe81-1556-4112-94ca-31043ca39b71"/>
    <ds:schemaRef ds:uri="dec74c4c-1639-4502-8f90-b4ce03410dfb"/>
  </ds:schemaRefs>
</ds:datastoreItem>
</file>

<file path=customXml/itemProps3.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4.xml><?xml version="1.0" encoding="utf-8"?>
<ds:datastoreItem xmlns:ds="http://schemas.openxmlformats.org/officeDocument/2006/customXml" ds:itemID="{35A92733-F549-4F60-A8F2-A6134681BA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87</Pages>
  <Words>33438</Words>
  <Characters>190601</Characters>
  <Application>Microsoft Office Word</Application>
  <DocSecurity>8</DocSecurity>
  <Lines>1588</Lines>
  <Paragraphs>447</Paragraphs>
  <ScaleCrop>false</ScaleCrop>
  <Company>National Grid</Company>
  <LinksUpToDate>false</LinksUpToDate>
  <CharactersWithSpaces>223592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Lizzie Timmins (NESO)</cp:lastModifiedBy>
  <cp:revision>50</cp:revision>
  <cp:lastPrinted>2024-09-24T15:39:00Z</cp:lastPrinted>
  <dcterms:created xsi:type="dcterms:W3CDTF">2024-08-09T00:37:00Z</dcterms:created>
  <dcterms:modified xsi:type="dcterms:W3CDTF">2025-03-17T16:11:00Z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ies>
</file>