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CB877" w14:textId="77777777" w:rsidR="00811054" w:rsidRPr="00405CFD" w:rsidRDefault="00811054" w:rsidP="00405CFD">
      <w:pPr>
        <w:pStyle w:val="Checklist"/>
      </w:pPr>
      <w:r>
        <w:t>Code Administrator Consultation</w:t>
      </w:r>
      <w:r w:rsidRPr="00540D4E">
        <w:t xml:space="preserve"> Response Proforma</w:t>
      </w:r>
    </w:p>
    <w:p w14:paraId="4429700F" w14:textId="04526F15" w:rsidR="00811054" w:rsidRPr="00760AB5" w:rsidRDefault="00811054" w:rsidP="00811054">
      <w:pPr>
        <w:rPr>
          <w:rFonts w:cs="Arial"/>
          <w:b/>
          <w:color w:val="FF00FF" w:themeColor="accent1"/>
          <w:sz w:val="28"/>
        </w:rPr>
      </w:pPr>
      <w:bookmarkStart w:id="0" w:name="_Hlk31877162"/>
      <w:r w:rsidRPr="00811054">
        <w:rPr>
          <w:rFonts w:cs="Arial"/>
          <w:b/>
          <w:color w:val="3F0731" w:themeColor="text2"/>
          <w:sz w:val="28"/>
        </w:rPr>
        <w:t>CMP</w:t>
      </w:r>
      <w:r w:rsidR="00AE009E">
        <w:rPr>
          <w:rFonts w:cs="Arial"/>
          <w:b/>
          <w:color w:val="3F0731" w:themeColor="text2"/>
          <w:sz w:val="28"/>
        </w:rPr>
        <w:t>450</w:t>
      </w:r>
      <w:r w:rsidRPr="00811054">
        <w:rPr>
          <w:rFonts w:cs="Arial"/>
          <w:b/>
          <w:color w:val="3F0731" w:themeColor="text2"/>
          <w:sz w:val="28"/>
        </w:rPr>
        <w:t xml:space="preserve">: </w:t>
      </w:r>
      <w:r w:rsidR="00196556" w:rsidRPr="00196556">
        <w:rPr>
          <w:rFonts w:cs="Arial"/>
          <w:b/>
          <w:color w:val="3F0731" w:themeColor="text2"/>
          <w:sz w:val="28"/>
        </w:rPr>
        <w:t>Introducing the definition of Dynamic Reactive Compensation Equipment (DRCE) in the CUSC</w:t>
      </w:r>
      <w:r w:rsidR="00196556" w:rsidRPr="00196556">
        <w:rPr>
          <w:rStyle w:val="CommentReference"/>
          <w:rFonts w:cs="Arial"/>
          <w:b/>
          <w:color w:val="3F0731" w:themeColor="text2"/>
          <w:sz w:val="28"/>
          <w:szCs w:val="22"/>
        </w:rPr>
        <w:t xml:space="preserve"> </w:t>
      </w:r>
    </w:p>
    <w:bookmarkEnd w:id="0"/>
    <w:p w14:paraId="5B155B73" w14:textId="77777777" w:rsidR="00811054" w:rsidRPr="003F0540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3F0540">
        <w:rPr>
          <w:rFonts w:cs="Arial"/>
          <w:spacing w:val="-3"/>
          <w:sz w:val="24"/>
        </w:rPr>
        <w:t>Industry parties are invited to respond to this consultation expressing their views and supplying the rationale for those views, particularly in respect of any specific questions detailed below.</w:t>
      </w:r>
    </w:p>
    <w:p w14:paraId="5D6222AB" w14:textId="28CC38DE" w:rsidR="00811054" w:rsidRPr="003F0540" w:rsidRDefault="00811054" w:rsidP="00811054">
      <w:pPr>
        <w:pStyle w:val="BodyText"/>
        <w:ind w:right="-97"/>
        <w:jc w:val="both"/>
        <w:rPr>
          <w:rFonts w:cs="Arial"/>
          <w:spacing w:val="-3"/>
          <w:sz w:val="24"/>
        </w:rPr>
      </w:pPr>
      <w:r w:rsidRPr="003F0540">
        <w:rPr>
          <w:rFonts w:cs="Arial"/>
          <w:spacing w:val="-3"/>
          <w:sz w:val="24"/>
        </w:rPr>
        <w:t xml:space="preserve">Please send your responses to </w:t>
      </w:r>
      <w:hyperlink r:id="rId11" w:history="1">
        <w:r w:rsidR="00B82A96" w:rsidRPr="003F0540">
          <w:rPr>
            <w:rStyle w:val="Hyperlink"/>
            <w:rFonts w:cs="Arial"/>
            <w:sz w:val="24"/>
          </w:rPr>
          <w:t>cusc.team@nationalenergyso.com</w:t>
        </w:r>
      </w:hyperlink>
      <w:r w:rsidRPr="003F0540">
        <w:rPr>
          <w:rStyle w:val="Hyperlink"/>
          <w:rFonts w:cs="Arial"/>
          <w:sz w:val="24"/>
        </w:rPr>
        <w:t xml:space="preserve"> </w:t>
      </w:r>
      <w:r w:rsidRPr="003F0540">
        <w:rPr>
          <w:rFonts w:cs="Arial"/>
          <w:spacing w:val="-3"/>
          <w:sz w:val="24"/>
        </w:rPr>
        <w:t xml:space="preserve">by </w:t>
      </w:r>
      <w:r w:rsidRPr="003F0540">
        <w:rPr>
          <w:rFonts w:cs="Arial"/>
          <w:b/>
          <w:spacing w:val="-3"/>
          <w:sz w:val="24"/>
        </w:rPr>
        <w:t>5pm</w:t>
      </w:r>
      <w:r w:rsidRPr="003F0540">
        <w:rPr>
          <w:rFonts w:cs="Arial"/>
          <w:spacing w:val="-3"/>
          <w:sz w:val="24"/>
        </w:rPr>
        <w:t xml:space="preserve"> on </w:t>
      </w:r>
      <w:r w:rsidR="003F0540" w:rsidRPr="003F0540">
        <w:rPr>
          <w:rFonts w:cs="Arial"/>
          <w:b/>
          <w:bCs/>
          <w:spacing w:val="-3"/>
          <w:sz w:val="24"/>
        </w:rPr>
        <w:t>24 March 2025</w:t>
      </w:r>
      <w:r w:rsidRPr="003F0540">
        <w:rPr>
          <w:rFonts w:cs="Arial"/>
          <w:spacing w:val="-3"/>
          <w:sz w:val="24"/>
        </w:rPr>
        <w:t>.  Please note that any responses received after the deadline or sent to a different email address may not receive due consideration.</w:t>
      </w:r>
    </w:p>
    <w:p w14:paraId="18D8D66F" w14:textId="28B88918" w:rsidR="00811054" w:rsidRPr="00CF795B" w:rsidRDefault="00811054" w:rsidP="00811054">
      <w:pPr>
        <w:jc w:val="both"/>
        <w:rPr>
          <w:rFonts w:cs="Arial"/>
          <w:sz w:val="24"/>
        </w:rPr>
      </w:pPr>
      <w:r w:rsidRPr="003F0540">
        <w:rPr>
          <w:rFonts w:cs="Arial"/>
          <w:sz w:val="24"/>
        </w:rPr>
        <w:t>If you have any queries on the content of this consultation, please contact</w:t>
      </w:r>
      <w:r w:rsidRPr="003F0540">
        <w:rPr>
          <w:sz w:val="24"/>
        </w:rPr>
        <w:t xml:space="preserve"> </w:t>
      </w:r>
      <w:hyperlink r:id="rId12" w:history="1">
        <w:r w:rsidR="00B82A96" w:rsidRPr="003F0540">
          <w:rPr>
            <w:rStyle w:val="Hyperlink"/>
            <w:rFonts w:cs="Arial"/>
            <w:sz w:val="24"/>
          </w:rPr>
          <w:t>cusc.team@nationalenergyso.com</w:t>
        </w:r>
      </w:hyperlink>
      <w:r w:rsidR="003F0540" w:rsidRPr="003F0540">
        <w:rPr>
          <w:rStyle w:val="Hyperlink"/>
          <w:rFonts w:cs="Arial"/>
          <w:sz w:val="24"/>
        </w:rPr>
        <w:t>.</w:t>
      </w:r>
    </w:p>
    <w:p w14:paraId="51A731C5" w14:textId="77777777" w:rsidR="00811054" w:rsidRDefault="00811054" w:rsidP="00811054">
      <w:pPr>
        <w:pStyle w:val="BodyText"/>
        <w:rPr>
          <w:sz w:val="24"/>
        </w:rPr>
      </w:pPr>
    </w:p>
    <w:tbl>
      <w:tblPr>
        <w:tblpPr w:leftFromText="180" w:rightFromText="180" w:vertAnchor="text" w:horzAnchor="margin" w:tblpY="24"/>
        <w:tblW w:w="9700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3352"/>
        <w:gridCol w:w="3173"/>
        <w:gridCol w:w="3175"/>
      </w:tblGrid>
      <w:tr w:rsidR="00811054" w:rsidRPr="00CF795B" w14:paraId="0B1D17B7" w14:textId="77777777" w:rsidTr="00405CFD">
        <w:trPr>
          <w:trHeight w:val="299"/>
        </w:trPr>
        <w:tc>
          <w:tcPr>
            <w:tcW w:w="3352" w:type="dxa"/>
            <w:shd w:val="clear" w:color="auto" w:fill="650B4E" w:themeFill="text2" w:themeFillTint="E6"/>
          </w:tcPr>
          <w:p w14:paraId="162D3D6B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 w:rsidRPr="00CF795B">
              <w:rPr>
                <w:rFonts w:cs="Arial"/>
                <w:b/>
                <w:color w:val="FFFFFF" w:themeColor="background1"/>
                <w:sz w:val="24"/>
              </w:rPr>
              <w:t>Respondent</w:t>
            </w:r>
            <w:r>
              <w:rPr>
                <w:rFonts w:cs="Arial"/>
                <w:b/>
                <w:color w:val="FFFFFF" w:themeColor="background1"/>
                <w:sz w:val="24"/>
              </w:rPr>
              <w:t xml:space="preserve"> details</w:t>
            </w:r>
          </w:p>
        </w:tc>
        <w:tc>
          <w:tcPr>
            <w:tcW w:w="6348" w:type="dxa"/>
            <w:gridSpan w:val="2"/>
            <w:shd w:val="clear" w:color="auto" w:fill="650B4E" w:themeFill="text2" w:themeFillTint="E6"/>
          </w:tcPr>
          <w:p w14:paraId="6099E618" w14:textId="77777777" w:rsidR="00811054" w:rsidRPr="00CF795B" w:rsidRDefault="00811054" w:rsidP="009F1ACE">
            <w:pPr>
              <w:rPr>
                <w:rFonts w:cs="Arial"/>
                <w:b/>
                <w:color w:val="FFFFFF" w:themeColor="background1"/>
                <w:sz w:val="24"/>
              </w:rPr>
            </w:pPr>
            <w:r>
              <w:rPr>
                <w:rFonts w:cs="Arial"/>
                <w:b/>
                <w:color w:val="FFFFFF" w:themeColor="background1"/>
                <w:sz w:val="24"/>
              </w:rPr>
              <w:t>Please enter your details</w:t>
            </w:r>
          </w:p>
        </w:tc>
      </w:tr>
      <w:tr w:rsidR="00811054" w:rsidRPr="00CF795B" w14:paraId="5B27C532" w14:textId="77777777" w:rsidTr="00405CFD">
        <w:trPr>
          <w:trHeight w:val="245"/>
        </w:trPr>
        <w:tc>
          <w:tcPr>
            <w:tcW w:w="3352" w:type="dxa"/>
          </w:tcPr>
          <w:p w14:paraId="762377A8" w14:textId="77777777" w:rsidR="00811054" w:rsidRPr="00CF795B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FB6E46">
              <w:rPr>
                <w:rFonts w:cs="Arial"/>
                <w:b/>
                <w:sz w:val="24"/>
              </w:rPr>
              <w:t>Respondent</w:t>
            </w:r>
            <w:r>
              <w:rPr>
                <w:rFonts w:cs="Arial"/>
                <w:b/>
                <w:sz w:val="24"/>
              </w:rPr>
              <w:t xml:space="preserve"> name:</w:t>
            </w:r>
          </w:p>
        </w:tc>
        <w:sdt>
          <w:sdtPr>
            <w:rPr>
              <w:sz w:val="24"/>
            </w:rPr>
            <w:id w:val="-539664489"/>
            <w:placeholder>
              <w:docPart w:val="73E527ECEE2A48B2BA25974E6EB67C2F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49B2605E" w14:textId="77777777" w:rsidR="00811054" w:rsidRPr="00CF795B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70BD658" w14:textId="77777777" w:rsidTr="00405CFD">
        <w:trPr>
          <w:trHeight w:val="245"/>
        </w:trPr>
        <w:tc>
          <w:tcPr>
            <w:tcW w:w="3352" w:type="dxa"/>
          </w:tcPr>
          <w:p w14:paraId="1FC50135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AC4CF2">
              <w:rPr>
                <w:rFonts w:cs="Arial"/>
                <w:b/>
                <w:sz w:val="24"/>
              </w:rPr>
              <w:t>Company name:</w:t>
            </w:r>
          </w:p>
        </w:tc>
        <w:sdt>
          <w:sdtPr>
            <w:rPr>
              <w:sz w:val="24"/>
            </w:rPr>
            <w:id w:val="-1333605531"/>
            <w:placeholder>
              <w:docPart w:val="BA26DC1F5ECA4F71BA38BE2F73310B62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63CC134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5A78D1B6" w14:textId="77777777" w:rsidTr="00405CFD">
        <w:trPr>
          <w:trHeight w:val="245"/>
        </w:trPr>
        <w:tc>
          <w:tcPr>
            <w:tcW w:w="3352" w:type="dxa"/>
          </w:tcPr>
          <w:p w14:paraId="0C2AC21E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Email address:</w:t>
            </w:r>
          </w:p>
        </w:tc>
        <w:sdt>
          <w:sdtPr>
            <w:rPr>
              <w:sz w:val="24"/>
            </w:rPr>
            <w:id w:val="233060029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5F65ABB3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B0916C0" w14:textId="77777777" w:rsidTr="00405CFD">
        <w:trPr>
          <w:trHeight w:val="245"/>
        </w:trPr>
        <w:tc>
          <w:tcPr>
            <w:tcW w:w="3352" w:type="dxa"/>
          </w:tcPr>
          <w:p w14:paraId="68120B3B" w14:textId="77777777" w:rsidR="00811054" w:rsidRPr="00FB6E46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Phone number:</w:t>
            </w:r>
          </w:p>
        </w:tc>
        <w:sdt>
          <w:sdtPr>
            <w:rPr>
              <w:sz w:val="24"/>
            </w:rPr>
            <w:id w:val="1902481430"/>
            <w:placeholder>
              <w:docPart w:val="56765F3A391445028E46878546E30C73"/>
            </w:placeholder>
            <w:showingPlcHdr/>
          </w:sdtPr>
          <w:sdtEndPr/>
          <w:sdtContent>
            <w:tc>
              <w:tcPr>
                <w:tcW w:w="6348" w:type="dxa"/>
                <w:gridSpan w:val="2"/>
              </w:tcPr>
              <w:p w14:paraId="1745C7A7" w14:textId="77777777" w:rsidR="00811054" w:rsidRDefault="00811054" w:rsidP="00405CFD">
                <w:pPr>
                  <w:spacing w:after="0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0E0B31C9" w14:textId="77777777" w:rsidTr="00405CFD">
        <w:trPr>
          <w:trHeight w:val="245"/>
        </w:trPr>
        <w:tc>
          <w:tcPr>
            <w:tcW w:w="3352" w:type="dxa"/>
          </w:tcPr>
          <w:p w14:paraId="56BAAFB8" w14:textId="77777777" w:rsidR="00811054" w:rsidRDefault="00811054" w:rsidP="00405CFD">
            <w:pPr>
              <w:spacing w:after="0"/>
              <w:rPr>
                <w:rFonts w:cs="Arial"/>
                <w:b/>
                <w:sz w:val="24"/>
              </w:rPr>
            </w:pPr>
            <w:r w:rsidRPr="0079391E">
              <w:rPr>
                <w:rFonts w:cs="Arial"/>
                <w:b/>
                <w:sz w:val="24"/>
              </w:rPr>
              <w:t>Which best describes your organisation?</w:t>
            </w:r>
          </w:p>
        </w:tc>
        <w:tc>
          <w:tcPr>
            <w:tcW w:w="3173" w:type="dxa"/>
          </w:tcPr>
          <w:p w14:paraId="52F41C4E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1766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 w:rsidRPr="009329E0">
              <w:rPr>
                <w:rFonts w:cstheme="minorHAnsi"/>
              </w:rPr>
              <w:t>Con</w:t>
            </w:r>
            <w:r w:rsidR="00811054">
              <w:rPr>
                <w:rFonts w:cstheme="minorHAnsi"/>
              </w:rPr>
              <w:t>sumer body</w:t>
            </w:r>
          </w:p>
          <w:p w14:paraId="79EEBCD7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213967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Demand</w:t>
            </w:r>
          </w:p>
          <w:p w14:paraId="56CF8282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55704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Distribution Network Operator</w:t>
            </w:r>
          </w:p>
          <w:p w14:paraId="71CE9F8C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53234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Generator</w:t>
            </w:r>
          </w:p>
          <w:p w14:paraId="1ECBB466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19211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Industry body</w:t>
            </w:r>
          </w:p>
          <w:p w14:paraId="07D46E52" w14:textId="77777777" w:rsidR="00811054" w:rsidRPr="001D1A18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103410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Interconnector</w:t>
            </w:r>
          </w:p>
        </w:tc>
        <w:tc>
          <w:tcPr>
            <w:tcW w:w="3174" w:type="dxa"/>
          </w:tcPr>
          <w:p w14:paraId="7B98FB47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48947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Storage</w:t>
            </w:r>
          </w:p>
          <w:p w14:paraId="36ECDB8A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78676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Supplier</w:t>
            </w:r>
          </w:p>
          <w:p w14:paraId="37AF03A4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2413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System Operator</w:t>
            </w:r>
          </w:p>
          <w:p w14:paraId="502B817F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211373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Transmission Owner</w:t>
            </w:r>
          </w:p>
          <w:p w14:paraId="3013B397" w14:textId="77777777" w:rsidR="00811054" w:rsidRDefault="00FD438B" w:rsidP="00405CFD">
            <w:pPr>
              <w:spacing w:after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32623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Virtual Lead Party</w:t>
            </w:r>
          </w:p>
          <w:p w14:paraId="7EDD6225" w14:textId="77777777" w:rsidR="00811054" w:rsidRDefault="00FD438B" w:rsidP="00405CFD">
            <w:pPr>
              <w:spacing w:after="0"/>
              <w:rPr>
                <w:sz w:val="24"/>
              </w:rPr>
            </w:pPr>
            <w:sdt>
              <w:sdtPr>
                <w:rPr>
                  <w:rFonts w:cstheme="minorHAnsi"/>
                </w:rPr>
                <w:id w:val="1221096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>Other</w:t>
            </w:r>
          </w:p>
        </w:tc>
      </w:tr>
    </w:tbl>
    <w:p w14:paraId="5E81A7BC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2F0CCE96" w14:textId="13D1605C" w:rsidR="00811054" w:rsidRDefault="00811054" w:rsidP="00811054">
      <w:pPr>
        <w:rPr>
          <w:rFonts w:cs="Arial"/>
          <w:b/>
          <w:sz w:val="24"/>
        </w:rPr>
      </w:pPr>
      <w:r>
        <w:rPr>
          <w:rFonts w:cs="Arial"/>
          <w:b/>
          <w:sz w:val="24"/>
        </w:rPr>
        <w:t>I wish my response to be:</w:t>
      </w:r>
    </w:p>
    <w:tbl>
      <w:tblPr>
        <w:tblStyle w:val="PlainTable1"/>
        <w:tblW w:w="90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7"/>
        <w:gridCol w:w="5660"/>
      </w:tblGrid>
      <w:tr w:rsidR="00811054" w:rsidRPr="009329E0" w14:paraId="7206C15D" w14:textId="77777777" w:rsidTr="00405C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hideMark/>
          </w:tcPr>
          <w:p w14:paraId="5FD028F8" w14:textId="1EF75D6D" w:rsidR="00811054" w:rsidRPr="00405CFD" w:rsidRDefault="00811054" w:rsidP="009F1ACE">
            <w:pPr>
              <w:spacing w:line="240" w:lineRule="auto"/>
              <w:rPr>
                <w:rFonts w:cstheme="minorHAnsi"/>
                <w:b w:val="0"/>
                <w:bCs w:val="0"/>
              </w:rPr>
            </w:pPr>
            <w:r w:rsidRPr="00580906">
              <w:rPr>
                <w:rFonts w:cstheme="minorHAnsi"/>
                <w:b w:val="0"/>
                <w:bCs w:val="0"/>
              </w:rPr>
              <w:t>(Please mark the relevant box)</w:t>
            </w:r>
          </w:p>
          <w:p w14:paraId="4FC0A149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left w:val="single" w:sz="2" w:space="0" w:color="FF00FF" w:themeColor="accent1"/>
              <w:bottom w:val="single" w:sz="2" w:space="0" w:color="FF00FF" w:themeColor="accent1"/>
            </w:tcBorders>
            <w:hideMark/>
          </w:tcPr>
          <w:p w14:paraId="2BF85CA4" w14:textId="77777777" w:rsidR="00811054" w:rsidRPr="009329E0" w:rsidRDefault="00FD438B" w:rsidP="009F1ACE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97749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9329E0">
              <w:rPr>
                <w:rFonts w:cstheme="minorHAnsi"/>
              </w:rPr>
              <w:t>Non-Confidential</w:t>
            </w:r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 w:val="0"/>
                <w:bCs w:val="0"/>
                <w:i/>
                <w:iCs/>
              </w:rPr>
              <w:t>(</w:t>
            </w:r>
            <w:r w:rsidR="00811054">
              <w:rPr>
                <w:rFonts w:cstheme="minorHAnsi"/>
                <w:b w:val="0"/>
                <w:bCs w:val="0"/>
                <w:i/>
                <w:iCs/>
              </w:rPr>
              <w:t xml:space="preserve">this </w:t>
            </w:r>
            <w:r w:rsidR="00811054" w:rsidRPr="00580906">
              <w:rPr>
                <w:b w:val="0"/>
                <w:bCs w:val="0"/>
                <w:i/>
                <w:u w:val="single"/>
              </w:rPr>
              <w:t>will be shared</w:t>
            </w:r>
            <w:r w:rsidR="00811054" w:rsidRPr="00580906">
              <w:rPr>
                <w:b w:val="0"/>
                <w:bCs w:val="0"/>
                <w:i/>
              </w:rPr>
              <w:t xml:space="preserve"> </w:t>
            </w:r>
            <w:r w:rsidR="00811054">
              <w:rPr>
                <w:b w:val="0"/>
                <w:bCs w:val="0"/>
                <w:i/>
              </w:rPr>
              <w:t xml:space="preserve">with </w:t>
            </w:r>
            <w:r w:rsidR="00811054" w:rsidRPr="00580906">
              <w:rPr>
                <w:b w:val="0"/>
                <w:bCs w:val="0"/>
                <w:i/>
              </w:rPr>
              <w:t>industry</w:t>
            </w:r>
            <w:r w:rsidR="00811054">
              <w:rPr>
                <w:b w:val="0"/>
                <w:bCs w:val="0"/>
                <w:i/>
              </w:rPr>
              <w:t xml:space="preserve"> and the Panel</w:t>
            </w:r>
            <w:r w:rsidR="00811054" w:rsidRPr="00580906">
              <w:rPr>
                <w:b w:val="0"/>
                <w:bCs w:val="0"/>
                <w:i/>
              </w:rPr>
              <w:t xml:space="preserve"> for further consideration)</w:t>
            </w:r>
          </w:p>
        </w:tc>
      </w:tr>
      <w:tr w:rsidR="00811054" w14:paraId="7EAE6178" w14:textId="77777777" w:rsidTr="009F1A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right w:val="single" w:sz="2" w:space="0" w:color="FF00FF" w:themeColor="accent1"/>
            </w:tcBorders>
            <w:shd w:val="clear" w:color="auto" w:fill="auto"/>
          </w:tcPr>
          <w:p w14:paraId="0834F90F" w14:textId="77777777" w:rsidR="00811054" w:rsidRPr="009329E0" w:rsidRDefault="00811054" w:rsidP="009F1ACE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5660" w:type="dxa"/>
            <w:tcBorders>
              <w:top w:val="single" w:sz="2" w:space="0" w:color="FF00FF" w:themeColor="accent1"/>
              <w:left w:val="single" w:sz="2" w:space="0" w:color="FF00FF" w:themeColor="accent1"/>
            </w:tcBorders>
            <w:shd w:val="clear" w:color="auto" w:fill="auto"/>
          </w:tcPr>
          <w:p w14:paraId="73437A0E" w14:textId="77777777" w:rsidR="00811054" w:rsidRDefault="00FD438B" w:rsidP="009F1ACE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0750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 w:rsidRPr="009329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11054">
              <w:rPr>
                <w:rFonts w:cstheme="minorHAnsi"/>
              </w:rPr>
              <w:t xml:space="preserve"> </w:t>
            </w:r>
            <w:r w:rsidR="00811054" w:rsidRPr="00580906">
              <w:rPr>
                <w:rFonts w:cstheme="minorHAnsi"/>
                <w:b/>
                <w:bCs/>
              </w:rPr>
              <w:t>Confidential</w:t>
            </w:r>
            <w:r w:rsidR="00811054">
              <w:rPr>
                <w:rFonts w:cstheme="minorHAnsi"/>
              </w:rPr>
              <w:t xml:space="preserve"> (this </w:t>
            </w:r>
            <w:r w:rsidR="00811054">
              <w:rPr>
                <w:i/>
              </w:rPr>
              <w:t xml:space="preserve">will be disclosed to the Authority in full but, unless specified, </w:t>
            </w:r>
            <w:r w:rsidR="00811054" w:rsidRPr="00580906">
              <w:rPr>
                <w:i/>
                <w:u w:val="single"/>
              </w:rPr>
              <w:t>will not be shared</w:t>
            </w:r>
            <w:r w:rsidR="00811054">
              <w:rPr>
                <w:i/>
              </w:rPr>
              <w:t xml:space="preserve"> with the Panel or the industry for further consideration)</w:t>
            </w:r>
          </w:p>
        </w:tc>
      </w:tr>
    </w:tbl>
    <w:p w14:paraId="02DE3880" w14:textId="77777777" w:rsidR="00811054" w:rsidRDefault="00811054" w:rsidP="00811054">
      <w:pPr>
        <w:rPr>
          <w:i/>
        </w:rPr>
      </w:pPr>
    </w:p>
    <w:p w14:paraId="222A3C60" w14:textId="77777777" w:rsidR="00811054" w:rsidRDefault="00811054" w:rsidP="00811054">
      <w:pPr>
        <w:pStyle w:val="BodyText"/>
        <w:rPr>
          <w:rFonts w:cs="Arial"/>
          <w:b/>
          <w:sz w:val="24"/>
        </w:rPr>
      </w:pPr>
    </w:p>
    <w:p w14:paraId="3A159712" w14:textId="77777777" w:rsidR="00861428" w:rsidRDefault="00861428" w:rsidP="00927816">
      <w:pPr>
        <w:pStyle w:val="BodyText"/>
        <w:rPr>
          <w:rFonts w:cs="Arial"/>
          <w:bCs/>
          <w:kern w:val="32"/>
          <w:sz w:val="24"/>
        </w:rPr>
      </w:pPr>
    </w:p>
    <w:p w14:paraId="4D849E2D" w14:textId="77777777" w:rsidR="0027158B" w:rsidRDefault="0027158B" w:rsidP="00927816">
      <w:pPr>
        <w:pStyle w:val="BodyText"/>
        <w:rPr>
          <w:rFonts w:cs="Arial"/>
          <w:bCs/>
          <w:kern w:val="32"/>
          <w:sz w:val="24"/>
        </w:rPr>
      </w:pPr>
    </w:p>
    <w:p w14:paraId="01CD4602" w14:textId="77777777" w:rsidR="0027158B" w:rsidRDefault="0027158B" w:rsidP="00927816">
      <w:pPr>
        <w:pStyle w:val="BodyText"/>
        <w:rPr>
          <w:rFonts w:cs="Arial"/>
          <w:bCs/>
          <w:kern w:val="32"/>
          <w:sz w:val="24"/>
        </w:rPr>
      </w:pPr>
    </w:p>
    <w:p w14:paraId="1CC4DA4A" w14:textId="00F109E7" w:rsidR="00927816" w:rsidRDefault="00927816" w:rsidP="00927816">
      <w:pPr>
        <w:pStyle w:val="BodyText"/>
        <w:rPr>
          <w:b/>
          <w:color w:val="FF00FF" w:themeColor="accent1"/>
          <w:sz w:val="24"/>
        </w:rPr>
      </w:pPr>
      <w:r w:rsidRPr="00811054">
        <w:rPr>
          <w:b/>
          <w:color w:val="3F0731" w:themeColor="text2"/>
          <w:sz w:val="24"/>
        </w:rPr>
        <w:lastRenderedPageBreak/>
        <w:t xml:space="preserve">For reference the Applicable CUSC (non-charging) Objectives are: </w:t>
      </w:r>
    </w:p>
    <w:p w14:paraId="22DEE824" w14:textId="77777777" w:rsidR="002C2768" w:rsidRDefault="002C2768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 w:rsidRPr="002C2768">
        <w:rPr>
          <w:i/>
        </w:rPr>
        <w:t xml:space="preserve">The efficient discharge by the Licensee of the obligations imposed on it by the Act and by this licence*; </w:t>
      </w:r>
    </w:p>
    <w:p w14:paraId="0FE53CF0" w14:textId="1BF50C20" w:rsidR="00927816" w:rsidRDefault="00927816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Facilitating effective competition in the generation and supply of electricity, and (so far as consistent therewith) facilitating such competition in the sale, distribution and purchase of electricity;</w:t>
      </w:r>
    </w:p>
    <w:p w14:paraId="685F7576" w14:textId="4D669610" w:rsidR="00927816" w:rsidRDefault="00927816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 xml:space="preserve">Compliance with the Electricity Regulation and any relevant legally binding decision of the European Commission and/or the Agency </w:t>
      </w:r>
      <w:r w:rsidR="005451E5">
        <w:rPr>
          <w:i/>
        </w:rPr>
        <w:t>*</w:t>
      </w:r>
      <w:r>
        <w:rPr>
          <w:i/>
        </w:rPr>
        <w:t>*; and</w:t>
      </w:r>
    </w:p>
    <w:p w14:paraId="312A2B80" w14:textId="77777777" w:rsidR="00927816" w:rsidRDefault="00927816" w:rsidP="00927816">
      <w:pPr>
        <w:pStyle w:val="ListParagraph"/>
        <w:numPr>
          <w:ilvl w:val="0"/>
          <w:numId w:val="43"/>
        </w:numPr>
        <w:spacing w:line="256" w:lineRule="auto"/>
        <w:rPr>
          <w:i/>
        </w:rPr>
      </w:pPr>
      <w:r>
        <w:rPr>
          <w:i/>
        </w:rPr>
        <w:t>Promoting efficiency in the implementation and administration of the CUSC arrangements.</w:t>
      </w:r>
    </w:p>
    <w:p w14:paraId="1E678A85" w14:textId="0539C0A6" w:rsidR="005451E5" w:rsidRDefault="005451E5" w:rsidP="00927816">
      <w:pPr>
        <w:rPr>
          <w:i/>
        </w:rPr>
      </w:pPr>
      <w:r w:rsidRPr="00AC1C56">
        <w:rPr>
          <w:rFonts w:asciiTheme="majorHAnsi" w:hAnsiTheme="majorHAnsi" w:cstheme="majorHAnsi"/>
          <w:i/>
          <w:iCs/>
          <w:szCs w:val="16"/>
        </w:rPr>
        <w:t>* See Electricity System Operator Licence</w:t>
      </w:r>
    </w:p>
    <w:p w14:paraId="39D39C1A" w14:textId="7397B0A6" w:rsidR="00927816" w:rsidRDefault="00927816" w:rsidP="00927816">
      <w:pPr>
        <w:rPr>
          <w:rFonts w:cs="Arial"/>
          <w:b/>
          <w:sz w:val="24"/>
        </w:rPr>
      </w:pPr>
      <w:r>
        <w:rPr>
          <w:i/>
        </w:rPr>
        <w:t>*</w:t>
      </w:r>
      <w:r w:rsidR="005451E5">
        <w:rPr>
          <w:i/>
        </w:rPr>
        <w:t>*</w:t>
      </w:r>
      <w:r w:rsidRPr="00D57053">
        <w:rPr>
          <w:i/>
        </w:rPr>
        <w:t>The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</w:r>
    </w:p>
    <w:p w14:paraId="6EEE5F88" w14:textId="77777777" w:rsidR="00861428" w:rsidRDefault="00861428" w:rsidP="00DB6E61">
      <w:pPr>
        <w:pStyle w:val="BodyText"/>
        <w:rPr>
          <w:rFonts w:cs="Arial"/>
          <w:bCs/>
          <w:kern w:val="32"/>
          <w:sz w:val="24"/>
        </w:rPr>
      </w:pPr>
    </w:p>
    <w:p w14:paraId="6876CAF9" w14:textId="2895A029" w:rsidR="00811054" w:rsidRDefault="00811054" w:rsidP="0027158B">
      <w:pPr>
        <w:rPr>
          <w:rFonts w:cs="Arial"/>
          <w:b/>
          <w:sz w:val="24"/>
        </w:rPr>
      </w:pPr>
      <w:r w:rsidRPr="00AC4CF2">
        <w:rPr>
          <w:rFonts w:cs="Arial"/>
          <w:b/>
          <w:sz w:val="24"/>
        </w:rPr>
        <w:t xml:space="preserve">Please express your views </w:t>
      </w:r>
      <w:r>
        <w:rPr>
          <w:rFonts w:cs="Arial"/>
          <w:b/>
          <w:sz w:val="24"/>
        </w:rPr>
        <w:t>in the right-hand side of the table below</w:t>
      </w:r>
      <w:r w:rsidRPr="00AC4CF2">
        <w:rPr>
          <w:rFonts w:cs="Arial"/>
          <w:b/>
          <w:sz w:val="24"/>
        </w:rPr>
        <w:t>, including</w:t>
      </w:r>
      <w:r>
        <w:rPr>
          <w:rFonts w:cs="Arial"/>
          <w:b/>
          <w:sz w:val="24"/>
        </w:rPr>
        <w:t xml:space="preserve"> your</w:t>
      </w:r>
      <w:r w:rsidRPr="00AC4CF2">
        <w:rPr>
          <w:rFonts w:cs="Arial"/>
          <w:b/>
          <w:sz w:val="24"/>
        </w:rPr>
        <w:t xml:space="preserve"> rationale.</w:t>
      </w:r>
    </w:p>
    <w:p w14:paraId="3055A82C" w14:textId="77777777" w:rsidR="00811054" w:rsidRPr="00CF795B" w:rsidRDefault="00811054" w:rsidP="00811054">
      <w:pPr>
        <w:rPr>
          <w:rFonts w:cs="Arial"/>
          <w:b/>
          <w:i/>
          <w:sz w:val="24"/>
        </w:rPr>
      </w:pPr>
    </w:p>
    <w:tbl>
      <w:tblPr>
        <w:tblW w:w="9527" w:type="dxa"/>
        <w:tblInd w:w="-34" w:type="dxa"/>
        <w:tblBorders>
          <w:top w:val="single" w:sz="4" w:space="0" w:color="650B4E" w:themeColor="text2" w:themeTint="E6"/>
          <w:left w:val="single" w:sz="4" w:space="0" w:color="650B4E" w:themeColor="text2" w:themeTint="E6"/>
          <w:bottom w:val="single" w:sz="4" w:space="0" w:color="650B4E" w:themeColor="text2" w:themeTint="E6"/>
          <w:right w:val="single" w:sz="4" w:space="0" w:color="650B4E" w:themeColor="text2" w:themeTint="E6"/>
          <w:insideH w:val="single" w:sz="4" w:space="0" w:color="650B4E" w:themeColor="text2" w:themeTint="E6"/>
          <w:insideV w:val="single" w:sz="4" w:space="0" w:color="650B4E" w:themeColor="text2" w:themeTint="E6"/>
        </w:tblBorders>
        <w:tblLook w:val="0000" w:firstRow="0" w:lastRow="0" w:firstColumn="0" w:lastColumn="0" w:noHBand="0" w:noVBand="0"/>
      </w:tblPr>
      <w:tblGrid>
        <w:gridCol w:w="1132"/>
        <w:gridCol w:w="2580"/>
        <w:gridCol w:w="1892"/>
        <w:gridCol w:w="3923"/>
      </w:tblGrid>
      <w:tr w:rsidR="00811054" w:rsidRPr="00CF795B" w14:paraId="5899AFDF" w14:textId="77777777" w:rsidTr="7778E175">
        <w:trPr>
          <w:trHeight w:val="264"/>
        </w:trPr>
        <w:tc>
          <w:tcPr>
            <w:tcW w:w="9527" w:type="dxa"/>
            <w:gridSpan w:val="4"/>
            <w:shd w:val="clear" w:color="auto" w:fill="650B4E" w:themeFill="text2" w:themeFillTint="E6"/>
          </w:tcPr>
          <w:p w14:paraId="6121612C" w14:textId="77777777" w:rsidR="00811054" w:rsidRPr="00CF795B" w:rsidRDefault="00811054" w:rsidP="009F1ACE">
            <w:pPr>
              <w:ind w:left="-79"/>
              <w:rPr>
                <w:rFonts w:cs="Arial"/>
                <w:b/>
                <w:color w:val="FFFFFF" w:themeColor="background1"/>
                <w:sz w:val="24"/>
              </w:rPr>
            </w:pP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Standard </w:t>
            </w:r>
            <w:r>
              <w:rPr>
                <w:rFonts w:cs="Arial"/>
                <w:b/>
                <w:color w:val="FFFFFF" w:themeColor="background1"/>
                <w:sz w:val="24"/>
              </w:rPr>
              <w:t>Code Administrator</w:t>
            </w:r>
            <w:r w:rsidRPr="00760AB5">
              <w:rPr>
                <w:rFonts w:cs="Arial"/>
                <w:b/>
                <w:color w:val="FFFFFF" w:themeColor="background1"/>
                <w:sz w:val="24"/>
              </w:rPr>
              <w:t xml:space="preserve"> Consultation questions</w:t>
            </w:r>
          </w:p>
        </w:tc>
      </w:tr>
      <w:tr w:rsidR="00811054" w:rsidRPr="00CF795B" w14:paraId="33CEB547" w14:textId="77777777" w:rsidTr="00600188">
        <w:trPr>
          <w:trHeight w:val="500"/>
        </w:trPr>
        <w:tc>
          <w:tcPr>
            <w:tcW w:w="1132" w:type="dxa"/>
            <w:vMerge w:val="restart"/>
          </w:tcPr>
          <w:p w14:paraId="1AFCE484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  <w:r w:rsidRPr="00CF795B">
              <w:rPr>
                <w:rFonts w:cs="Arial"/>
                <w:sz w:val="24"/>
              </w:rPr>
              <w:t>1</w:t>
            </w:r>
          </w:p>
        </w:tc>
        <w:tc>
          <w:tcPr>
            <w:tcW w:w="2580" w:type="dxa"/>
            <w:vMerge w:val="restart"/>
          </w:tcPr>
          <w:p w14:paraId="72D76202" w14:textId="77777777" w:rsidR="00811054" w:rsidRPr="00CF795B" w:rsidRDefault="00811054" w:rsidP="009F1ACE">
            <w:pPr>
              <w:rPr>
                <w:rFonts w:cs="Arial"/>
                <w:bCs/>
                <w:sz w:val="24"/>
              </w:rPr>
            </w:pPr>
            <w:r w:rsidRPr="00165C45">
              <w:rPr>
                <w:sz w:val="24"/>
              </w:rPr>
              <w:t>Please provide your assessment for the proposed solution(s) against the Applicable Objectives?</w:t>
            </w:r>
          </w:p>
        </w:tc>
        <w:tc>
          <w:tcPr>
            <w:tcW w:w="5815" w:type="dxa"/>
            <w:gridSpan w:val="2"/>
          </w:tcPr>
          <w:p w14:paraId="4BD7E08F" w14:textId="77777777" w:rsidR="00811054" w:rsidRPr="00867B72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Mark the Objectives which you believe the proposed solution(s) better facilitates:</w:t>
            </w:r>
          </w:p>
        </w:tc>
      </w:tr>
      <w:tr w:rsidR="00811054" w:rsidRPr="00CF795B" w14:paraId="5418AE2C" w14:textId="77777777" w:rsidTr="00600188">
        <w:trPr>
          <w:trHeight w:val="126"/>
        </w:trPr>
        <w:tc>
          <w:tcPr>
            <w:tcW w:w="1132" w:type="dxa"/>
            <w:vMerge/>
          </w:tcPr>
          <w:p w14:paraId="1C0D2AC7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80" w:type="dxa"/>
            <w:vMerge/>
          </w:tcPr>
          <w:p w14:paraId="402EE0CC" w14:textId="77777777" w:rsidR="00811054" w:rsidRPr="009E1BFB" w:rsidRDefault="00811054" w:rsidP="009F1ACE">
            <w:pPr>
              <w:rPr>
                <w:sz w:val="24"/>
              </w:rPr>
            </w:pPr>
          </w:p>
        </w:tc>
        <w:tc>
          <w:tcPr>
            <w:tcW w:w="1892" w:type="dxa"/>
          </w:tcPr>
          <w:p w14:paraId="6172B70B" w14:textId="77777777" w:rsidR="00811054" w:rsidRDefault="00811054" w:rsidP="009F1ACE">
            <w:pPr>
              <w:pStyle w:val="BodyText"/>
              <w:rPr>
                <w:sz w:val="24"/>
              </w:rPr>
            </w:pPr>
            <w:r>
              <w:rPr>
                <w:sz w:val="24"/>
              </w:rPr>
              <w:t>Original</w:t>
            </w:r>
          </w:p>
        </w:tc>
        <w:tc>
          <w:tcPr>
            <w:tcW w:w="3923" w:type="dxa"/>
          </w:tcPr>
          <w:p w14:paraId="08E4FF09" w14:textId="3C02BDCD" w:rsidR="00811054" w:rsidRDefault="00FD438B" w:rsidP="009F1ACE">
            <w:pPr>
              <w:pStyle w:val="BodyText"/>
              <w:rPr>
                <w:sz w:val="24"/>
              </w:rPr>
            </w:pPr>
            <w:sdt>
              <w:sdtPr>
                <w:rPr>
                  <w:sz w:val="24"/>
                </w:rPr>
                <w:id w:val="214553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A   </w:t>
            </w:r>
            <w:sdt>
              <w:sdtPr>
                <w:rPr>
                  <w:sz w:val="24"/>
                </w:rPr>
                <w:id w:val="188907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B   </w:t>
            </w:r>
            <w:sdt>
              <w:sdtPr>
                <w:rPr>
                  <w:sz w:val="24"/>
                </w:rPr>
                <w:id w:val="2831549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C   </w:t>
            </w:r>
            <w:sdt>
              <w:sdtPr>
                <w:rPr>
                  <w:sz w:val="24"/>
                </w:rPr>
                <w:id w:val="1328634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811054">
              <w:rPr>
                <w:sz w:val="24"/>
              </w:rPr>
              <w:t xml:space="preserve">D   </w:t>
            </w:r>
          </w:p>
        </w:tc>
      </w:tr>
      <w:tr w:rsidR="00811054" w:rsidRPr="00CF795B" w14:paraId="30785DA0" w14:textId="77777777" w:rsidTr="00600188">
        <w:trPr>
          <w:trHeight w:val="500"/>
        </w:trPr>
        <w:tc>
          <w:tcPr>
            <w:tcW w:w="1132" w:type="dxa"/>
            <w:vMerge/>
          </w:tcPr>
          <w:p w14:paraId="3D78C4DD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80" w:type="dxa"/>
            <w:vMerge/>
          </w:tcPr>
          <w:p w14:paraId="5D252F1F" w14:textId="77777777" w:rsidR="00811054" w:rsidRPr="009E1BFB" w:rsidRDefault="00811054" w:rsidP="009F1ACE">
            <w:pPr>
              <w:rPr>
                <w:sz w:val="24"/>
              </w:rPr>
            </w:pPr>
          </w:p>
        </w:tc>
        <w:sdt>
          <w:sdtPr>
            <w:rPr>
              <w:sz w:val="24"/>
              <w:szCs w:val="24"/>
            </w:rPr>
            <w:id w:val="-1563557985"/>
            <w:placeholder>
              <w:docPart w:val="11D244331F094B33A2828D2C256861E9"/>
            </w:placeholder>
            <w:showingPlcHdr/>
          </w:sdtPr>
          <w:sdtEndPr/>
          <w:sdtContent>
            <w:tc>
              <w:tcPr>
                <w:tcW w:w="5815" w:type="dxa"/>
                <w:gridSpan w:val="2"/>
              </w:tcPr>
              <w:p w14:paraId="768D941F" w14:textId="77777777" w:rsidR="00811054" w:rsidRDefault="00811054" w:rsidP="009F1ACE">
                <w:pPr>
                  <w:pStyle w:val="BodyText"/>
                  <w:rPr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74060773" w14:textId="77777777" w:rsidTr="00600188">
        <w:trPr>
          <w:trHeight w:val="600"/>
        </w:trPr>
        <w:tc>
          <w:tcPr>
            <w:tcW w:w="1132" w:type="dxa"/>
            <w:vMerge/>
          </w:tcPr>
          <w:p w14:paraId="2BFB1EE5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80" w:type="dxa"/>
            <w:vMerge/>
          </w:tcPr>
          <w:p w14:paraId="5BDCF35C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428496625"/>
            <w:placeholder>
              <w:docPart w:val="54CF8214B0F24C8EA5A11551BA2F023D"/>
            </w:placeholder>
            <w:showingPlcHdr/>
          </w:sdtPr>
          <w:sdtEndPr/>
          <w:sdtContent>
            <w:tc>
              <w:tcPr>
                <w:tcW w:w="5815" w:type="dxa"/>
                <w:gridSpan w:val="2"/>
              </w:tcPr>
              <w:p w14:paraId="4670E4CB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6E85C283" w14:textId="77777777" w:rsidTr="00600188">
        <w:trPr>
          <w:trHeight w:val="600"/>
        </w:trPr>
        <w:tc>
          <w:tcPr>
            <w:tcW w:w="1132" w:type="dxa"/>
            <w:vMerge w:val="restart"/>
          </w:tcPr>
          <w:p w14:paraId="2658C076" w14:textId="7364E663" w:rsidR="00811054" w:rsidRPr="00CF795B" w:rsidRDefault="00A04F30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</w:t>
            </w:r>
          </w:p>
        </w:tc>
        <w:tc>
          <w:tcPr>
            <w:tcW w:w="2580" w:type="dxa"/>
            <w:vMerge w:val="restart"/>
          </w:tcPr>
          <w:p w14:paraId="35DC481C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sz w:val="24"/>
              </w:rPr>
              <w:t>Do you support the proposed implementation approach?</w:t>
            </w:r>
          </w:p>
        </w:tc>
        <w:tc>
          <w:tcPr>
            <w:tcW w:w="5815" w:type="dxa"/>
            <w:gridSpan w:val="2"/>
          </w:tcPr>
          <w:p w14:paraId="5EC71A75" w14:textId="77777777" w:rsidR="00811054" w:rsidRDefault="00FD438B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1523353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174EF4DD" w14:textId="77777777" w:rsidR="00811054" w:rsidRDefault="00FD438B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272717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4B148D83" w14:textId="77777777" w:rsidR="00811054" w:rsidRPr="00CF795B" w:rsidRDefault="00811054" w:rsidP="009F1ACE">
            <w:pPr>
              <w:rPr>
                <w:rFonts w:cs="Arial"/>
                <w:sz w:val="24"/>
              </w:rPr>
            </w:pPr>
          </w:p>
        </w:tc>
      </w:tr>
      <w:tr w:rsidR="00811054" w:rsidRPr="00CF795B" w14:paraId="767FDBA7" w14:textId="77777777" w:rsidTr="00600188">
        <w:trPr>
          <w:trHeight w:val="600"/>
        </w:trPr>
        <w:tc>
          <w:tcPr>
            <w:tcW w:w="1132" w:type="dxa"/>
            <w:vMerge/>
          </w:tcPr>
          <w:p w14:paraId="1C841952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80" w:type="dxa"/>
            <w:vMerge/>
          </w:tcPr>
          <w:p w14:paraId="12CC30D7" w14:textId="77777777" w:rsidR="00811054" w:rsidRPr="00CF795B" w:rsidRDefault="00811054" w:rsidP="009F1ACE">
            <w:pPr>
              <w:rPr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527363539"/>
            <w:placeholder>
              <w:docPart w:val="CF802D2CA1BE494CB018331FE1D7E5B0"/>
            </w:placeholder>
            <w:showingPlcHdr/>
          </w:sdtPr>
          <w:sdtEndPr/>
          <w:sdtContent>
            <w:tc>
              <w:tcPr>
                <w:tcW w:w="5815" w:type="dxa"/>
                <w:gridSpan w:val="2"/>
              </w:tcPr>
              <w:p w14:paraId="3E7A579C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26FE500E" w14:textId="77777777" w:rsidTr="00600188">
        <w:trPr>
          <w:trHeight w:val="264"/>
        </w:trPr>
        <w:tc>
          <w:tcPr>
            <w:tcW w:w="1132" w:type="dxa"/>
          </w:tcPr>
          <w:p w14:paraId="221A89A9" w14:textId="46EC6386" w:rsidR="00811054" w:rsidRPr="00CF795B" w:rsidRDefault="00A04F30" w:rsidP="009F1ACE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3</w:t>
            </w:r>
          </w:p>
        </w:tc>
        <w:tc>
          <w:tcPr>
            <w:tcW w:w="2580" w:type="dxa"/>
          </w:tcPr>
          <w:p w14:paraId="6F1FD2C3" w14:textId="77777777" w:rsidR="00811054" w:rsidRPr="00CF795B" w:rsidRDefault="00811054" w:rsidP="009F1ACE">
            <w:pPr>
              <w:rPr>
                <w:bCs/>
                <w:sz w:val="24"/>
              </w:rPr>
            </w:pPr>
            <w:r w:rsidRPr="00CF795B">
              <w:rPr>
                <w:bCs/>
                <w:sz w:val="24"/>
              </w:rPr>
              <w:t>Do you have any other comments?</w:t>
            </w:r>
          </w:p>
        </w:tc>
        <w:sdt>
          <w:sdtPr>
            <w:rPr>
              <w:rFonts w:cs="Arial"/>
              <w:sz w:val="24"/>
              <w:szCs w:val="24"/>
            </w:rPr>
            <w:id w:val="1307668979"/>
            <w:placeholder>
              <w:docPart w:val="8EC097CE97004EEA91D1D53EDCD2ADFD"/>
            </w:placeholder>
            <w:showingPlcHdr/>
          </w:sdtPr>
          <w:sdtEndPr/>
          <w:sdtContent>
            <w:tc>
              <w:tcPr>
                <w:tcW w:w="5815" w:type="dxa"/>
                <w:gridSpan w:val="2"/>
              </w:tcPr>
              <w:p w14:paraId="32E56FC9" w14:textId="77777777" w:rsidR="00811054" w:rsidRPr="00CF795B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811054" w:rsidRPr="00CF795B" w14:paraId="3E213961" w14:textId="77777777" w:rsidTr="00600188">
        <w:trPr>
          <w:trHeight w:val="1500"/>
        </w:trPr>
        <w:tc>
          <w:tcPr>
            <w:tcW w:w="1132" w:type="dxa"/>
            <w:vMerge w:val="restart"/>
          </w:tcPr>
          <w:p w14:paraId="0552015B" w14:textId="1E72202F" w:rsidR="00811054" w:rsidRDefault="001250CC" w:rsidP="009F1ACE">
            <w:pPr>
              <w:rPr>
                <w:rFonts w:cs="Arial"/>
                <w:sz w:val="24"/>
              </w:rPr>
            </w:pPr>
            <w:bookmarkStart w:id="1" w:name="_Hlk65582802"/>
            <w:r>
              <w:rPr>
                <w:rFonts w:cs="Arial"/>
                <w:sz w:val="24"/>
              </w:rPr>
              <w:lastRenderedPageBreak/>
              <w:t>4</w:t>
            </w:r>
          </w:p>
        </w:tc>
        <w:tc>
          <w:tcPr>
            <w:tcW w:w="2580" w:type="dxa"/>
            <w:vMerge w:val="restart"/>
          </w:tcPr>
          <w:p w14:paraId="360AB27C" w14:textId="6748A89E" w:rsidR="00811054" w:rsidRPr="00CF795B" w:rsidRDefault="00811054" w:rsidP="7778E175">
            <w:pPr>
              <w:rPr>
                <w:sz w:val="24"/>
                <w:szCs w:val="24"/>
              </w:rPr>
            </w:pPr>
            <w:r w:rsidRPr="7778E175">
              <w:rPr>
                <w:rFonts w:cs="Arial"/>
                <w:sz w:val="24"/>
                <w:szCs w:val="24"/>
              </w:rPr>
              <w:t xml:space="preserve">Do you agree with the </w:t>
            </w:r>
            <w:r w:rsidR="00A20E2E">
              <w:rPr>
                <w:rFonts w:cs="Arial"/>
                <w:sz w:val="24"/>
                <w:szCs w:val="24"/>
              </w:rPr>
              <w:t>Proposer</w:t>
            </w:r>
            <w:r w:rsidRPr="7778E175">
              <w:rPr>
                <w:rFonts w:cs="Arial"/>
                <w:sz w:val="24"/>
                <w:szCs w:val="24"/>
              </w:rPr>
              <w:t xml:space="preserve">’s assessment that </w:t>
            </w:r>
            <w:r w:rsidR="18FF1208" w:rsidRPr="7778E175">
              <w:rPr>
                <w:rFonts w:cs="Arial"/>
                <w:sz w:val="24"/>
                <w:szCs w:val="24"/>
              </w:rPr>
              <w:t xml:space="preserve">the </w:t>
            </w:r>
            <w:r w:rsidR="18FF1208" w:rsidRPr="00AB66C5">
              <w:rPr>
                <w:rFonts w:cs="Arial"/>
                <w:sz w:val="24"/>
                <w:szCs w:val="24"/>
              </w:rPr>
              <w:t xml:space="preserve">modification </w:t>
            </w:r>
            <w:r w:rsidRPr="00AB66C5">
              <w:rPr>
                <w:rFonts w:cs="Arial"/>
                <w:sz w:val="24"/>
                <w:szCs w:val="24"/>
              </w:rPr>
              <w:t>does not</w:t>
            </w:r>
            <w:r w:rsidRPr="7778E175">
              <w:rPr>
                <w:rFonts w:cs="Arial"/>
                <w:sz w:val="24"/>
                <w:szCs w:val="24"/>
              </w:rPr>
              <w:t xml:space="preserve"> impact the Electricity Balancing Regulation (EBR) Article 18 terms and conditions held within </w:t>
            </w:r>
            <w:r w:rsidRPr="00E537A0">
              <w:rPr>
                <w:rFonts w:cs="Arial"/>
                <w:sz w:val="24"/>
                <w:szCs w:val="24"/>
              </w:rPr>
              <w:t>the Code</w:t>
            </w:r>
            <w:r w:rsidR="00E537A0" w:rsidRPr="00E537A0">
              <w:rPr>
                <w:rFonts w:cs="Arial"/>
                <w:sz w:val="24"/>
                <w:szCs w:val="24"/>
              </w:rPr>
              <w:t>?</w:t>
            </w:r>
            <w:r w:rsidRPr="7778E175">
              <w:rPr>
                <w:rFonts w:cs="Arial"/>
                <w:sz w:val="24"/>
                <w:szCs w:val="24"/>
              </w:rPr>
              <w:t xml:space="preserve">   </w:t>
            </w:r>
          </w:p>
        </w:tc>
        <w:tc>
          <w:tcPr>
            <w:tcW w:w="5815" w:type="dxa"/>
            <w:gridSpan w:val="2"/>
          </w:tcPr>
          <w:p w14:paraId="536E2240" w14:textId="77777777" w:rsidR="00811054" w:rsidRDefault="00FD438B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293105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Yes</w:t>
            </w:r>
          </w:p>
          <w:p w14:paraId="4324DDF9" w14:textId="77777777" w:rsidR="00811054" w:rsidRDefault="00FD438B" w:rsidP="009F1ACE">
            <w:pPr>
              <w:rPr>
                <w:rFonts w:cs="Arial"/>
                <w:sz w:val="24"/>
              </w:rPr>
            </w:pPr>
            <w:sdt>
              <w:sdtPr>
                <w:rPr>
                  <w:rFonts w:cs="Arial"/>
                  <w:sz w:val="24"/>
                </w:rPr>
                <w:id w:val="-134061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11054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811054">
              <w:rPr>
                <w:rFonts w:cs="Arial"/>
                <w:sz w:val="24"/>
              </w:rPr>
              <w:t>No</w:t>
            </w:r>
          </w:p>
          <w:p w14:paraId="7864626F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</w:tr>
      <w:tr w:rsidR="00811054" w:rsidRPr="00CF795B" w14:paraId="221A049F" w14:textId="77777777" w:rsidTr="00600188">
        <w:trPr>
          <w:trHeight w:val="1500"/>
        </w:trPr>
        <w:tc>
          <w:tcPr>
            <w:tcW w:w="1132" w:type="dxa"/>
            <w:vMerge/>
          </w:tcPr>
          <w:p w14:paraId="1BA31E39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80" w:type="dxa"/>
            <w:vMerge/>
          </w:tcPr>
          <w:p w14:paraId="5BCB3E55" w14:textId="77777777" w:rsidR="00811054" w:rsidRPr="007A2F7E" w:rsidRDefault="00811054" w:rsidP="009F1AC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-1841459716"/>
            <w:placeholder>
              <w:docPart w:val="53A5D9D530634A62B5EC6422119D9609"/>
            </w:placeholder>
            <w:showingPlcHdr/>
          </w:sdtPr>
          <w:sdtEndPr/>
          <w:sdtContent>
            <w:tc>
              <w:tcPr>
                <w:tcW w:w="5815" w:type="dxa"/>
                <w:gridSpan w:val="2"/>
              </w:tcPr>
              <w:p w14:paraId="1F23239D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bookmarkEnd w:id="1"/>
      <w:tr w:rsidR="00811054" w:rsidRPr="00CF795B" w14:paraId="10745B23" w14:textId="77777777" w:rsidTr="00600188">
        <w:trPr>
          <w:trHeight w:val="600"/>
        </w:trPr>
        <w:tc>
          <w:tcPr>
            <w:tcW w:w="1132" w:type="dxa"/>
            <w:vMerge/>
          </w:tcPr>
          <w:p w14:paraId="28B5A98C" w14:textId="77777777" w:rsidR="00811054" w:rsidRDefault="00811054" w:rsidP="009F1ACE">
            <w:pPr>
              <w:rPr>
                <w:rFonts w:cs="Arial"/>
                <w:sz w:val="24"/>
              </w:rPr>
            </w:pPr>
          </w:p>
        </w:tc>
        <w:tc>
          <w:tcPr>
            <w:tcW w:w="2580" w:type="dxa"/>
            <w:vMerge/>
          </w:tcPr>
          <w:p w14:paraId="5C361642" w14:textId="77777777" w:rsidR="00811054" w:rsidRPr="007A2F7E" w:rsidRDefault="00811054" w:rsidP="009F1ACE">
            <w:pPr>
              <w:rPr>
                <w:rFonts w:cs="Arial"/>
                <w:sz w:val="24"/>
              </w:rPr>
            </w:pPr>
          </w:p>
        </w:tc>
        <w:sdt>
          <w:sdtPr>
            <w:rPr>
              <w:rFonts w:cs="Arial"/>
              <w:sz w:val="24"/>
              <w:szCs w:val="24"/>
            </w:rPr>
            <w:id w:val="1102615386"/>
            <w:placeholder>
              <w:docPart w:val="D1D8AA0535B24D4686653833F5CC9794"/>
            </w:placeholder>
            <w:showingPlcHdr/>
          </w:sdtPr>
          <w:sdtEndPr/>
          <w:sdtContent>
            <w:tc>
              <w:tcPr>
                <w:tcW w:w="5815" w:type="dxa"/>
                <w:gridSpan w:val="2"/>
              </w:tcPr>
              <w:p w14:paraId="2200B6DF" w14:textId="77777777" w:rsidR="00811054" w:rsidRDefault="00811054" w:rsidP="009F1ACE">
                <w:pPr>
                  <w:rPr>
                    <w:rFonts w:cs="Arial"/>
                    <w:sz w:val="24"/>
                  </w:rPr>
                </w:pPr>
                <w:r w:rsidRPr="004C39B5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</w:tbl>
    <w:p w14:paraId="5FDDB72D" w14:textId="77777777" w:rsidR="00F4613D" w:rsidRPr="00F4613D" w:rsidRDefault="00F4613D" w:rsidP="00F4613D">
      <w:pPr>
        <w:tabs>
          <w:tab w:val="left" w:pos="2820"/>
        </w:tabs>
        <w:rPr>
          <w:sz w:val="24"/>
        </w:rPr>
      </w:pPr>
    </w:p>
    <w:sectPr w:rsidR="00F4613D" w:rsidRPr="00F4613D" w:rsidSect="006D15C6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440" w:right="1080" w:bottom="1440" w:left="1080" w:header="39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16B42" w14:textId="77777777" w:rsidR="00C7299C" w:rsidRDefault="00C7299C" w:rsidP="00A62BFF">
      <w:r>
        <w:separator/>
      </w:r>
    </w:p>
  </w:endnote>
  <w:endnote w:type="continuationSeparator" w:id="0">
    <w:p w14:paraId="070F3D62" w14:textId="77777777" w:rsidR="00C7299C" w:rsidRDefault="00C7299C" w:rsidP="00A62BFF">
      <w:r>
        <w:continuationSeparator/>
      </w:r>
    </w:p>
  </w:endnote>
  <w:endnote w:type="continuationNotice" w:id="1">
    <w:p w14:paraId="52CBABE7" w14:textId="77777777" w:rsidR="00C7299C" w:rsidRDefault="00C7299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6C216" w14:textId="4C704E61" w:rsidR="00B26D29" w:rsidRDefault="00F4613D" w:rsidP="00B17C6A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2337" behindDoc="0" locked="0" layoutInCell="1" allowOverlap="1" wp14:anchorId="5A0CAB60" wp14:editId="18A91CA2">
              <wp:simplePos x="0" y="0"/>
              <wp:positionH relativeFrom="rightMargin">
                <wp:posOffset>88265</wp:posOffset>
              </wp:positionH>
              <wp:positionV relativeFrom="paragraph">
                <wp:posOffset>-240030</wp:posOffset>
              </wp:positionV>
              <wp:extent cx="342900" cy="295275"/>
              <wp:effectExtent l="0" t="0" r="0" b="0"/>
              <wp:wrapSquare wrapText="bothSides"/>
              <wp:docPr id="53367561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BEDF42" w14:textId="77777777" w:rsidR="00F4613D" w:rsidRDefault="00F4613D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0CAB6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95pt;margin-top:-18.9pt;width:27pt;height:23.25pt;z-index:251662337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" filled="f" stroked="f">
              <v:textbox>
                <w:txbxContent>
                  <w:p w14:paraId="46BEDF42" w14:textId="77777777" w:rsidR="00F4613D" w:rsidRDefault="00F4613D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CB194" w14:textId="21188AC9" w:rsidR="00B26D29" w:rsidRDefault="00EB2BC1">
    <w:pPr>
      <w:pStyle w:val="Footer"/>
    </w:pPr>
    <w:r w:rsidRPr="00EB2BC1">
      <w:rPr>
        <w:rFonts w:ascii="Helvetica" w:eastAsia="HGPMinchoE" w:hAnsi="Helvetica"/>
        <w:sz w:val="28"/>
        <w:szCs w:val="40"/>
      </w:rPr>
      <mc:AlternateContent>
        <mc:Choice Requires="wps">
          <w:drawing>
            <wp:anchor distT="45720" distB="45720" distL="114300" distR="114300" simplePos="0" relativeHeight="251660289" behindDoc="0" locked="0" layoutInCell="1" allowOverlap="1" wp14:anchorId="6B3A7B8C" wp14:editId="6591DF29">
              <wp:simplePos x="0" y="0"/>
              <wp:positionH relativeFrom="rightMargin">
                <wp:posOffset>88265</wp:posOffset>
              </wp:positionH>
              <wp:positionV relativeFrom="paragraph">
                <wp:posOffset>-249555</wp:posOffset>
              </wp:positionV>
              <wp:extent cx="323850" cy="2952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" cy="2952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868B59" w14:textId="0B635202" w:rsidR="00EB2BC1" w:rsidRDefault="00EB2BC1" w:rsidP="00F4613D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3A7B8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.95pt;margin-top:-19.65pt;width:25.5pt;height:23.25pt;z-index:251660289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" filled="f" stroked="f">
              <v:textbox>
                <w:txbxContent>
                  <w:p w14:paraId="7A868B59" w14:textId="0B635202" w:rsidR="00EB2BC1" w:rsidRDefault="00EB2BC1" w:rsidP="00F4613D">
                    <w:pPr>
                      <w:jc w:val="center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D092D" w14:textId="77777777" w:rsidR="00C7299C" w:rsidRDefault="00C7299C" w:rsidP="00A62BFF">
      <w:r>
        <w:separator/>
      </w:r>
    </w:p>
  </w:footnote>
  <w:footnote w:type="continuationSeparator" w:id="0">
    <w:p w14:paraId="605E259A" w14:textId="77777777" w:rsidR="00C7299C" w:rsidRDefault="00C7299C" w:rsidP="00A62BFF">
      <w:r>
        <w:continuationSeparator/>
      </w:r>
    </w:p>
  </w:footnote>
  <w:footnote w:type="continuationNotice" w:id="1">
    <w:p w14:paraId="16387D69" w14:textId="77777777" w:rsidR="00C7299C" w:rsidRDefault="00C7299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65BD7" w14:textId="5A716D05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3D365A">
      <w:rPr>
        <w:b/>
        <w:bCs/>
      </w:rPr>
      <w:drawing>
        <wp:anchor distT="0" distB="0" distL="114300" distR="114300" simplePos="0" relativeHeight="251658241" behindDoc="1" locked="0" layoutInCell="1" allowOverlap="1" wp14:anchorId="636F6E64" wp14:editId="1227148B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0000" cy="10692000"/>
          <wp:effectExtent l="0" t="0" r="317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770030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0E8CEB5A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244FE056" w14:textId="77777777" w:rsidR="00EB2BC1" w:rsidRDefault="00EB2BC1" w:rsidP="00EB2BC1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</w:p>
  <w:p w14:paraId="4B084201" w14:textId="7F19FF21" w:rsidR="008313D5" w:rsidRPr="00EB2BC1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BDD8" w14:textId="23522314" w:rsidR="00DF17EF" w:rsidRDefault="006E510D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  <w:r w:rsidRPr="00DF17EF">
      <w:rPr>
        <w:rFonts w:ascii="Helvetica" w:eastAsia="HGPMinchoE" w:hAnsi="Helvetica"/>
        <w:sz w:val="28"/>
        <w:szCs w:val="40"/>
      </w:rPr>
      <w:drawing>
        <wp:anchor distT="0" distB="0" distL="114300" distR="114300" simplePos="0" relativeHeight="251658240" behindDoc="1" locked="0" layoutInCell="1" allowOverlap="1" wp14:anchorId="5849E66E" wp14:editId="63B78F0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9205F1" w14:textId="0B45FB74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0C30593E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5F01A8D6" w14:textId="77777777" w:rsidR="00DF17EF" w:rsidRDefault="00DF17EF" w:rsidP="00DF17EF">
    <w:pPr>
      <w:pStyle w:val="Header"/>
      <w:ind w:left="0"/>
      <w:jc w:val="left"/>
      <w:rPr>
        <w:rFonts w:ascii="Helvetica" w:eastAsia="HGPMinchoE" w:hAnsi="Helvetica"/>
        <w:sz w:val="28"/>
        <w:szCs w:val="40"/>
      </w:rPr>
    </w:pPr>
  </w:p>
  <w:p w14:paraId="2392821F" w14:textId="379F0F86" w:rsidR="00B26D29" w:rsidRPr="00DF17EF" w:rsidRDefault="00472FBD" w:rsidP="00472FBD">
    <w:pPr>
      <w:pStyle w:val="Header"/>
      <w:ind w:left="0"/>
      <w:jc w:val="left"/>
      <w:rPr>
        <w:rFonts w:ascii="Helvetica" w:eastAsia="HGPMinchoE" w:hAnsi="Helvetica"/>
        <w:color w:val="3F0730"/>
        <w:sz w:val="28"/>
        <w:szCs w:val="40"/>
      </w:rPr>
    </w:pPr>
    <w:r w:rsidRPr="00472FBD">
      <w:rPr>
        <w:rFonts w:ascii="Helvetica" w:eastAsia="HGPMinchoE" w:hAnsi="Helvetica"/>
        <w:color w:val="3F0730"/>
        <w:sz w:val="28"/>
        <w:szCs w:val="40"/>
      </w:rPr>
      <w:t>Public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4A87E58"/>
    <w:lvl w:ilvl="0">
      <w:start w:val="1"/>
      <w:numFmt w:val="decimal"/>
      <w:pStyle w:val="ListNumber5"/>
      <w:lvlText w:val="%1."/>
      <w:lvlJc w:val="left"/>
      <w:pPr>
        <w:tabs>
          <w:tab w:val="num" w:pos="1700"/>
        </w:tabs>
        <w:ind w:left="1700" w:hanging="360"/>
      </w:pPr>
    </w:lvl>
  </w:abstractNum>
  <w:abstractNum w:abstractNumId="1" w15:restartNumberingAfterBreak="0">
    <w:nsid w:val="FFFFFF7D"/>
    <w:multiLevelType w:val="singleLevel"/>
    <w:tmpl w:val="CB806A2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9C82E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AC83FF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4636E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38702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ECC68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33251F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30E81D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D1096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</w:abstractNum>
  <w:abstractNum w:abstractNumId="10" w15:restartNumberingAfterBreak="0">
    <w:nsid w:val="016F27AA"/>
    <w:multiLevelType w:val="singleLevel"/>
    <w:tmpl w:val="107E0C76"/>
    <w:lvl w:ilvl="0">
      <w:start w:val="1"/>
      <w:numFmt w:val="bullet"/>
      <w:pStyle w:val="Bullet3"/>
      <w:lvlText w:val=""/>
      <w:lvlJc w:val="left"/>
      <w:pPr>
        <w:ind w:left="360" w:hanging="360"/>
      </w:pPr>
      <w:rPr>
        <w:rFonts w:ascii="Symbol" w:hAnsi="Symbol" w:hint="default"/>
        <w:color w:val="FF00FF"/>
      </w:rPr>
    </w:lvl>
  </w:abstractNum>
  <w:abstractNum w:abstractNumId="11" w15:restartNumberingAfterBreak="0">
    <w:nsid w:val="03917BAC"/>
    <w:multiLevelType w:val="hybridMultilevel"/>
    <w:tmpl w:val="4C28FAE0"/>
    <w:lvl w:ilvl="0" w:tplc="FD52E83C">
      <w:start w:val="1"/>
      <w:numFmt w:val="decimal"/>
      <w:pStyle w:val="SectionHeader"/>
      <w:lvlText w:val="%1."/>
      <w:lvlJc w:val="left"/>
      <w:pPr>
        <w:ind w:left="1080" w:hanging="720"/>
      </w:pPr>
      <w:rPr>
        <w:rFonts w:hint="default"/>
        <w:color w:val="FFFFFF" w:themeColor="background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724149"/>
    <w:multiLevelType w:val="multilevel"/>
    <w:tmpl w:val="CE981792"/>
    <w:styleLink w:val="Bullets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43900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D43900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D43900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3" w15:restartNumberingAfterBreak="0">
    <w:nsid w:val="0CBD7345"/>
    <w:multiLevelType w:val="hybridMultilevel"/>
    <w:tmpl w:val="B384659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5445D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674420"/>
    <w:multiLevelType w:val="multilevel"/>
    <w:tmpl w:val="E4CAD946"/>
    <w:lvl w:ilvl="0">
      <w:start w:val="1"/>
      <w:numFmt w:val="upperLetter"/>
      <w:lvlText w:val="%1"/>
      <w:lvlJc w:val="left"/>
      <w:pPr>
        <w:ind w:left="716" w:hanging="716"/>
      </w:pPr>
      <w:rPr>
        <w:rFonts w:hint="default"/>
        <w:color w:val="FFFFFF" w:themeColor="background1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DB15486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F2726"/>
    <w:multiLevelType w:val="multilevel"/>
    <w:tmpl w:val="CE981792"/>
    <w:numStyleLink w:val="Bullets"/>
  </w:abstractNum>
  <w:abstractNum w:abstractNumId="18" w15:restartNumberingAfterBreak="0">
    <w:nsid w:val="34376E88"/>
    <w:multiLevelType w:val="hybridMultilevel"/>
    <w:tmpl w:val="38126198"/>
    <w:lvl w:ilvl="0" w:tplc="61963378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FF00F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AE1373"/>
    <w:multiLevelType w:val="hybridMultilevel"/>
    <w:tmpl w:val="EF923E2E"/>
    <w:lvl w:ilvl="0" w:tplc="10DAF008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  <w:color w:val="FF00FF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CA7286"/>
    <w:multiLevelType w:val="hybridMultilevel"/>
    <w:tmpl w:val="B384659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844C1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402211D9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D35C5"/>
    <w:multiLevelType w:val="hybridMultilevel"/>
    <w:tmpl w:val="1B64271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13FE9"/>
    <w:multiLevelType w:val="hybridMultilevel"/>
    <w:tmpl w:val="530C76F6"/>
    <w:lvl w:ilvl="0" w:tplc="564AEFBA">
      <w:start w:val="1"/>
      <w:numFmt w:val="decimal"/>
      <w:lvlText w:val="%1."/>
      <w:lvlJc w:val="left"/>
      <w:pPr>
        <w:ind w:left="1440" w:hanging="10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50B3C"/>
    <w:multiLevelType w:val="multilevel"/>
    <w:tmpl w:val="5D5AB5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910A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5E4E18C1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607F32"/>
    <w:multiLevelType w:val="multilevel"/>
    <w:tmpl w:val="CE981792"/>
    <w:numStyleLink w:val="Bullets"/>
  </w:abstractNum>
  <w:abstractNum w:abstractNumId="30" w15:restartNumberingAfterBreak="0">
    <w:nsid w:val="607661FA"/>
    <w:multiLevelType w:val="hybridMultilevel"/>
    <w:tmpl w:val="F7C4A312"/>
    <w:lvl w:ilvl="0" w:tplc="BAAE2FA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814D5E"/>
    <w:multiLevelType w:val="multilevel"/>
    <w:tmpl w:val="86A61410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FF00FF" w:themeColor="accent1"/>
      </w:rPr>
    </w:lvl>
    <w:lvl w:ilvl="1">
      <w:start w:val="1"/>
      <w:numFmt w:val="bullet"/>
      <w:lvlRestart w:val="0"/>
      <w:lvlText w:val=""/>
      <w:lvlJc w:val="left"/>
      <w:pPr>
        <w:ind w:left="568" w:hanging="284"/>
      </w:pPr>
      <w:rPr>
        <w:rFonts w:ascii="Symbol" w:hAnsi="Symbol" w:hint="default"/>
        <w:color w:val="FF00FF" w:themeColor="accent1"/>
      </w:rPr>
    </w:lvl>
    <w:lvl w:ilvl="2">
      <w:start w:val="1"/>
      <w:numFmt w:val="bullet"/>
      <w:lvlRestart w:val="0"/>
      <w:lvlText w:val=""/>
      <w:lvlJc w:val="left"/>
      <w:pPr>
        <w:ind w:left="852" w:hanging="284"/>
      </w:pPr>
      <w:rPr>
        <w:rFonts w:ascii="Symbol" w:hAnsi="Symbo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32" w15:restartNumberingAfterBreak="0">
    <w:nsid w:val="61EF6861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B3AD3"/>
    <w:multiLevelType w:val="hybridMultilevel"/>
    <w:tmpl w:val="EDF0CF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E0791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514FD0"/>
    <w:multiLevelType w:val="multilevel"/>
    <w:tmpl w:val="1B4483F8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37" w15:restartNumberingAfterBreak="0">
    <w:nsid w:val="6AD3657F"/>
    <w:multiLevelType w:val="multilevel"/>
    <w:tmpl w:val="CE981792"/>
    <w:numStyleLink w:val="Bullets"/>
  </w:abstractNum>
  <w:abstractNum w:abstractNumId="38" w15:restartNumberingAfterBreak="0">
    <w:nsid w:val="6D105A2D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9" w15:restartNumberingAfterBreak="0">
    <w:nsid w:val="75102A4B"/>
    <w:multiLevelType w:val="multilevel"/>
    <w:tmpl w:val="B610F154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color w:val="FFBF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E4D1C"/>
    <w:multiLevelType w:val="multilevel"/>
    <w:tmpl w:val="7D7CA560"/>
    <w:numStyleLink w:val="NumberedBulletsList"/>
  </w:abstractNum>
  <w:abstractNum w:abstractNumId="41" w15:restartNumberingAfterBreak="0">
    <w:nsid w:val="7C814088"/>
    <w:multiLevelType w:val="multilevel"/>
    <w:tmpl w:val="4F7EE70A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FF00FF" w:themeColor="accent1"/>
      </w:rPr>
    </w:lvl>
    <w:lvl w:ilvl="1">
      <w:start w:val="1"/>
      <w:numFmt w:val="bullet"/>
      <w:lvlRestart w:val="0"/>
      <w:lvlText w:val="–"/>
      <w:lvlJc w:val="left"/>
      <w:pPr>
        <w:ind w:left="568" w:hanging="284"/>
      </w:pPr>
      <w:rPr>
        <w:rFonts w:ascii="Arial" w:hAnsi="Arial" w:hint="default"/>
        <w:color w:val="FF00FF" w:themeColor="accent1"/>
      </w:rPr>
    </w:lvl>
    <w:lvl w:ilvl="2">
      <w:start w:val="1"/>
      <w:numFmt w:val="bullet"/>
      <w:lvlRestart w:val="0"/>
      <w:lvlText w:val="○"/>
      <w:lvlJc w:val="left"/>
      <w:pPr>
        <w:ind w:left="852" w:hanging="284"/>
      </w:pPr>
      <w:rPr>
        <w:rFonts w:ascii="Arial" w:hAnsi="Arial" w:hint="default"/>
        <w:color w:val="FF00FF" w:themeColor="accent1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42" w15:restartNumberingAfterBreak="0">
    <w:nsid w:val="7D7B1A5F"/>
    <w:multiLevelType w:val="hybridMultilevel"/>
    <w:tmpl w:val="655E63FA"/>
    <w:lvl w:ilvl="0" w:tplc="FA24C826">
      <w:start w:val="1"/>
      <w:numFmt w:val="decimal"/>
      <w:lvlText w:val="%1."/>
      <w:lvlJc w:val="left"/>
      <w:pPr>
        <w:ind w:left="27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40366">
    <w:abstractNumId w:val="9"/>
  </w:num>
  <w:num w:numId="2" w16cid:durableId="1631471937">
    <w:abstractNumId w:val="7"/>
  </w:num>
  <w:num w:numId="3" w16cid:durableId="186868467">
    <w:abstractNumId w:val="6"/>
  </w:num>
  <w:num w:numId="4" w16cid:durableId="1738285083">
    <w:abstractNumId w:val="5"/>
  </w:num>
  <w:num w:numId="5" w16cid:durableId="992416223">
    <w:abstractNumId w:val="4"/>
  </w:num>
  <w:num w:numId="6" w16cid:durableId="1066412967">
    <w:abstractNumId w:val="8"/>
  </w:num>
  <w:num w:numId="7" w16cid:durableId="371350953">
    <w:abstractNumId w:val="3"/>
  </w:num>
  <w:num w:numId="8" w16cid:durableId="2008558331">
    <w:abstractNumId w:val="2"/>
  </w:num>
  <w:num w:numId="9" w16cid:durableId="1590698444">
    <w:abstractNumId w:val="1"/>
  </w:num>
  <w:num w:numId="10" w16cid:durableId="321347623">
    <w:abstractNumId w:val="0"/>
  </w:num>
  <w:num w:numId="11" w16cid:durableId="400979428">
    <w:abstractNumId w:val="36"/>
  </w:num>
  <w:num w:numId="12" w16cid:durableId="450050108">
    <w:abstractNumId w:val="19"/>
  </w:num>
  <w:num w:numId="13" w16cid:durableId="427045568">
    <w:abstractNumId w:val="42"/>
  </w:num>
  <w:num w:numId="14" w16cid:durableId="351030145">
    <w:abstractNumId w:val="12"/>
  </w:num>
  <w:num w:numId="15" w16cid:durableId="419713709">
    <w:abstractNumId w:val="37"/>
  </w:num>
  <w:num w:numId="16" w16cid:durableId="1339162828">
    <w:abstractNumId w:val="40"/>
    <w:lvlOverride w:ilvl="0">
      <w:lvl w:ilvl="0">
        <w:start w:val="1"/>
        <w:numFmt w:val="decimal"/>
        <w:pStyle w:val="NumberedBullet1"/>
        <w:lvlText w:val="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 w:tentative="1">
        <w:start w:val="1"/>
        <w:numFmt w:val="lowerLetter"/>
        <w:pStyle w:val="NumberedBullet2"/>
        <w:lvlText w:val="%2."/>
        <w:lvlJc w:val="left"/>
        <w:pPr>
          <w:ind w:left="1724" w:hanging="360"/>
        </w:pPr>
      </w:lvl>
    </w:lvlOverride>
    <w:lvlOverride w:ilvl="2">
      <w:lvl w:ilvl="2" w:tentative="1">
        <w:start w:val="1"/>
        <w:numFmt w:val="lowerRoman"/>
        <w:pStyle w:val="NumberedBullet3"/>
        <w:lvlText w:val="%3."/>
        <w:lvlJc w:val="right"/>
        <w:pPr>
          <w:ind w:left="2444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3164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884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604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324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6044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764" w:hanging="180"/>
        </w:pPr>
      </w:lvl>
    </w:lvlOverride>
  </w:num>
  <w:num w:numId="17" w16cid:durableId="984354713">
    <w:abstractNumId w:val="15"/>
  </w:num>
  <w:num w:numId="18" w16cid:durableId="1552032955">
    <w:abstractNumId w:val="31"/>
  </w:num>
  <w:num w:numId="19" w16cid:durableId="12165635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3253076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9826321">
    <w:abstractNumId w:val="40"/>
    <w:lvlOverride w:ilvl="0"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2" w16cid:durableId="373192432">
    <w:abstractNumId w:val="40"/>
  </w:num>
  <w:num w:numId="23" w16cid:durableId="914751835">
    <w:abstractNumId w:val="38"/>
  </w:num>
  <w:num w:numId="24" w16cid:durableId="269238063">
    <w:abstractNumId w:val="24"/>
  </w:num>
  <w:num w:numId="25" w16cid:durableId="48194925">
    <w:abstractNumId w:val="11"/>
  </w:num>
  <w:num w:numId="26" w16cid:durableId="237911749">
    <w:abstractNumId w:val="40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7" w16cid:durableId="863979532">
    <w:abstractNumId w:val="41"/>
  </w:num>
  <w:num w:numId="28" w16cid:durableId="1982036560">
    <w:abstractNumId w:val="29"/>
  </w:num>
  <w:num w:numId="29" w16cid:durableId="795679059">
    <w:abstractNumId w:val="17"/>
  </w:num>
  <w:num w:numId="30" w16cid:durableId="776801520">
    <w:abstractNumId w:val="10"/>
  </w:num>
  <w:num w:numId="31" w16cid:durableId="233004790">
    <w:abstractNumId w:val="22"/>
  </w:num>
  <w:num w:numId="32" w16cid:durableId="1849902588">
    <w:abstractNumId w:val="32"/>
  </w:num>
  <w:num w:numId="33" w16cid:durableId="1724792781">
    <w:abstractNumId w:val="34"/>
  </w:num>
  <w:num w:numId="34" w16cid:durableId="182482013">
    <w:abstractNumId w:val="27"/>
  </w:num>
  <w:num w:numId="35" w16cid:durableId="873037354">
    <w:abstractNumId w:val="21"/>
  </w:num>
  <w:num w:numId="36" w16cid:durableId="143934142">
    <w:abstractNumId w:val="35"/>
  </w:num>
  <w:num w:numId="37" w16cid:durableId="853499786">
    <w:abstractNumId w:val="39"/>
  </w:num>
  <w:num w:numId="38" w16cid:durableId="1942257626">
    <w:abstractNumId w:val="18"/>
  </w:num>
  <w:num w:numId="39" w16cid:durableId="235945216">
    <w:abstractNumId w:val="25"/>
  </w:num>
  <w:num w:numId="40" w16cid:durableId="1616717696">
    <w:abstractNumId w:val="26"/>
  </w:num>
  <w:num w:numId="41" w16cid:durableId="1838184211">
    <w:abstractNumId w:val="23"/>
  </w:num>
  <w:num w:numId="42" w16cid:durableId="537427681">
    <w:abstractNumId w:val="28"/>
  </w:num>
  <w:num w:numId="43" w16cid:durableId="14898573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902749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628585930">
    <w:abstractNumId w:val="14"/>
  </w:num>
  <w:num w:numId="46" w16cid:durableId="1844661060">
    <w:abstractNumId w:val="30"/>
  </w:num>
  <w:num w:numId="47" w16cid:durableId="745765553">
    <w:abstractNumId w:val="16"/>
  </w:num>
  <w:num w:numId="48" w16cid:durableId="1316103048">
    <w:abstractNumId w:val="20"/>
  </w:num>
  <w:num w:numId="49" w16cid:durableId="1738940684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linkStyle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7DB"/>
    <w:rsid w:val="0000092C"/>
    <w:rsid w:val="000017C7"/>
    <w:rsid w:val="00007028"/>
    <w:rsid w:val="00011992"/>
    <w:rsid w:val="00013752"/>
    <w:rsid w:val="00015A2A"/>
    <w:rsid w:val="00021319"/>
    <w:rsid w:val="000213BA"/>
    <w:rsid w:val="000218CE"/>
    <w:rsid w:val="00022819"/>
    <w:rsid w:val="00022B39"/>
    <w:rsid w:val="0002463D"/>
    <w:rsid w:val="000246B0"/>
    <w:rsid w:val="00027845"/>
    <w:rsid w:val="00030017"/>
    <w:rsid w:val="00030548"/>
    <w:rsid w:val="00031305"/>
    <w:rsid w:val="0003395B"/>
    <w:rsid w:val="00034DE8"/>
    <w:rsid w:val="00036E0D"/>
    <w:rsid w:val="00036ECA"/>
    <w:rsid w:val="00037D0E"/>
    <w:rsid w:val="00041BFC"/>
    <w:rsid w:val="000421C8"/>
    <w:rsid w:val="0004277D"/>
    <w:rsid w:val="00044829"/>
    <w:rsid w:val="00044DA4"/>
    <w:rsid w:val="00045569"/>
    <w:rsid w:val="0004599D"/>
    <w:rsid w:val="000501BC"/>
    <w:rsid w:val="00053545"/>
    <w:rsid w:val="00055072"/>
    <w:rsid w:val="000556E6"/>
    <w:rsid w:val="00061FBD"/>
    <w:rsid w:val="00062681"/>
    <w:rsid w:val="00062B8A"/>
    <w:rsid w:val="00062E14"/>
    <w:rsid w:val="000638EF"/>
    <w:rsid w:val="00063CFD"/>
    <w:rsid w:val="0006536F"/>
    <w:rsid w:val="00066ABB"/>
    <w:rsid w:val="00067FC7"/>
    <w:rsid w:val="00070BFC"/>
    <w:rsid w:val="000714E6"/>
    <w:rsid w:val="00071FE5"/>
    <w:rsid w:val="00072FFA"/>
    <w:rsid w:val="00073245"/>
    <w:rsid w:val="00073AA7"/>
    <w:rsid w:val="00073F44"/>
    <w:rsid w:val="00076586"/>
    <w:rsid w:val="000772BB"/>
    <w:rsid w:val="00080790"/>
    <w:rsid w:val="00081106"/>
    <w:rsid w:val="000816B3"/>
    <w:rsid w:val="00081F84"/>
    <w:rsid w:val="00081FD6"/>
    <w:rsid w:val="000821BE"/>
    <w:rsid w:val="00083974"/>
    <w:rsid w:val="00083E12"/>
    <w:rsid w:val="000843B3"/>
    <w:rsid w:val="000847DC"/>
    <w:rsid w:val="00084C5F"/>
    <w:rsid w:val="00087020"/>
    <w:rsid w:val="00087B0D"/>
    <w:rsid w:val="0009211E"/>
    <w:rsid w:val="0009276B"/>
    <w:rsid w:val="00092C02"/>
    <w:rsid w:val="00092D2F"/>
    <w:rsid w:val="00093369"/>
    <w:rsid w:val="000946F1"/>
    <w:rsid w:val="00094E5F"/>
    <w:rsid w:val="00094F88"/>
    <w:rsid w:val="0009609C"/>
    <w:rsid w:val="000966D4"/>
    <w:rsid w:val="00097FED"/>
    <w:rsid w:val="000A1C65"/>
    <w:rsid w:val="000A2C20"/>
    <w:rsid w:val="000A4598"/>
    <w:rsid w:val="000A730E"/>
    <w:rsid w:val="000A77CC"/>
    <w:rsid w:val="000B0F9C"/>
    <w:rsid w:val="000B19B2"/>
    <w:rsid w:val="000B1B73"/>
    <w:rsid w:val="000B296B"/>
    <w:rsid w:val="000B304C"/>
    <w:rsid w:val="000B3F97"/>
    <w:rsid w:val="000B475E"/>
    <w:rsid w:val="000B5338"/>
    <w:rsid w:val="000B6756"/>
    <w:rsid w:val="000B6A4C"/>
    <w:rsid w:val="000B7E99"/>
    <w:rsid w:val="000C0D0A"/>
    <w:rsid w:val="000C35E2"/>
    <w:rsid w:val="000C5017"/>
    <w:rsid w:val="000C53DB"/>
    <w:rsid w:val="000C60C2"/>
    <w:rsid w:val="000C64F6"/>
    <w:rsid w:val="000C66C7"/>
    <w:rsid w:val="000D16EC"/>
    <w:rsid w:val="000D2220"/>
    <w:rsid w:val="000D3A7B"/>
    <w:rsid w:val="000D3E58"/>
    <w:rsid w:val="000D4C01"/>
    <w:rsid w:val="000D65A7"/>
    <w:rsid w:val="000E068A"/>
    <w:rsid w:val="000E1ECB"/>
    <w:rsid w:val="000E3824"/>
    <w:rsid w:val="000E43B5"/>
    <w:rsid w:val="000E496F"/>
    <w:rsid w:val="000E5122"/>
    <w:rsid w:val="000E6380"/>
    <w:rsid w:val="000E6C6B"/>
    <w:rsid w:val="000F033D"/>
    <w:rsid w:val="000F0452"/>
    <w:rsid w:val="000F120C"/>
    <w:rsid w:val="000F224C"/>
    <w:rsid w:val="000F3E38"/>
    <w:rsid w:val="000F5DF1"/>
    <w:rsid w:val="000F65D6"/>
    <w:rsid w:val="000F67B8"/>
    <w:rsid w:val="0010311E"/>
    <w:rsid w:val="00103DA4"/>
    <w:rsid w:val="001060D4"/>
    <w:rsid w:val="00106B84"/>
    <w:rsid w:val="00107C4C"/>
    <w:rsid w:val="00110513"/>
    <w:rsid w:val="00110F32"/>
    <w:rsid w:val="00112C46"/>
    <w:rsid w:val="001137FB"/>
    <w:rsid w:val="0011389F"/>
    <w:rsid w:val="00113BF5"/>
    <w:rsid w:val="00113CB3"/>
    <w:rsid w:val="00113F39"/>
    <w:rsid w:val="0011423A"/>
    <w:rsid w:val="001145E7"/>
    <w:rsid w:val="00114BDB"/>
    <w:rsid w:val="001155B3"/>
    <w:rsid w:val="00116009"/>
    <w:rsid w:val="001173F1"/>
    <w:rsid w:val="00117DA6"/>
    <w:rsid w:val="00120547"/>
    <w:rsid w:val="00124925"/>
    <w:rsid w:val="001250CC"/>
    <w:rsid w:val="001258BB"/>
    <w:rsid w:val="001266C9"/>
    <w:rsid w:val="00127759"/>
    <w:rsid w:val="00130F65"/>
    <w:rsid w:val="00132C86"/>
    <w:rsid w:val="001340C9"/>
    <w:rsid w:val="001349FB"/>
    <w:rsid w:val="00134AC2"/>
    <w:rsid w:val="00134AF9"/>
    <w:rsid w:val="00134F82"/>
    <w:rsid w:val="0013659A"/>
    <w:rsid w:val="00136B6F"/>
    <w:rsid w:val="00137D1B"/>
    <w:rsid w:val="0014185A"/>
    <w:rsid w:val="001426CA"/>
    <w:rsid w:val="0014293F"/>
    <w:rsid w:val="001446CA"/>
    <w:rsid w:val="00144C22"/>
    <w:rsid w:val="00144D31"/>
    <w:rsid w:val="00146DE3"/>
    <w:rsid w:val="00146EC7"/>
    <w:rsid w:val="00147154"/>
    <w:rsid w:val="00147BF4"/>
    <w:rsid w:val="001510CA"/>
    <w:rsid w:val="001516B9"/>
    <w:rsid w:val="00151D8A"/>
    <w:rsid w:val="00152912"/>
    <w:rsid w:val="00153066"/>
    <w:rsid w:val="001535B0"/>
    <w:rsid w:val="001536C3"/>
    <w:rsid w:val="00154713"/>
    <w:rsid w:val="00154C3B"/>
    <w:rsid w:val="00155E29"/>
    <w:rsid w:val="00162ADF"/>
    <w:rsid w:val="0016337B"/>
    <w:rsid w:val="00164401"/>
    <w:rsid w:val="0016480C"/>
    <w:rsid w:val="0016594A"/>
    <w:rsid w:val="001668BE"/>
    <w:rsid w:val="00166A57"/>
    <w:rsid w:val="0016758D"/>
    <w:rsid w:val="00170B39"/>
    <w:rsid w:val="0017122F"/>
    <w:rsid w:val="001722A3"/>
    <w:rsid w:val="00172340"/>
    <w:rsid w:val="00173215"/>
    <w:rsid w:val="0017346A"/>
    <w:rsid w:val="00173FC9"/>
    <w:rsid w:val="00174406"/>
    <w:rsid w:val="0017581D"/>
    <w:rsid w:val="00176FB8"/>
    <w:rsid w:val="00177CCF"/>
    <w:rsid w:val="00181B49"/>
    <w:rsid w:val="00182168"/>
    <w:rsid w:val="00182640"/>
    <w:rsid w:val="00186A6D"/>
    <w:rsid w:val="00186DF4"/>
    <w:rsid w:val="00186FE8"/>
    <w:rsid w:val="001917FE"/>
    <w:rsid w:val="001920B4"/>
    <w:rsid w:val="001935DE"/>
    <w:rsid w:val="001938FD"/>
    <w:rsid w:val="00193E2E"/>
    <w:rsid w:val="00193F3F"/>
    <w:rsid w:val="0019567E"/>
    <w:rsid w:val="00195C2B"/>
    <w:rsid w:val="001961D9"/>
    <w:rsid w:val="00196281"/>
    <w:rsid w:val="00196556"/>
    <w:rsid w:val="0019677B"/>
    <w:rsid w:val="001A170B"/>
    <w:rsid w:val="001A24B0"/>
    <w:rsid w:val="001A3BE2"/>
    <w:rsid w:val="001A466F"/>
    <w:rsid w:val="001A4EB3"/>
    <w:rsid w:val="001A574A"/>
    <w:rsid w:val="001B33CC"/>
    <w:rsid w:val="001B3799"/>
    <w:rsid w:val="001B60BF"/>
    <w:rsid w:val="001B799C"/>
    <w:rsid w:val="001B7A30"/>
    <w:rsid w:val="001B7D49"/>
    <w:rsid w:val="001C0639"/>
    <w:rsid w:val="001C067C"/>
    <w:rsid w:val="001C1745"/>
    <w:rsid w:val="001C185D"/>
    <w:rsid w:val="001C1930"/>
    <w:rsid w:val="001C30D3"/>
    <w:rsid w:val="001C4ABF"/>
    <w:rsid w:val="001C4DB5"/>
    <w:rsid w:val="001C67DA"/>
    <w:rsid w:val="001C7AA0"/>
    <w:rsid w:val="001D00F7"/>
    <w:rsid w:val="001D14F7"/>
    <w:rsid w:val="001D26B9"/>
    <w:rsid w:val="001D2FA5"/>
    <w:rsid w:val="001D3612"/>
    <w:rsid w:val="001D682C"/>
    <w:rsid w:val="001E2110"/>
    <w:rsid w:val="001E2E4F"/>
    <w:rsid w:val="001E372F"/>
    <w:rsid w:val="001E4924"/>
    <w:rsid w:val="001E54FC"/>
    <w:rsid w:val="001E6636"/>
    <w:rsid w:val="001E68CF"/>
    <w:rsid w:val="001E6B69"/>
    <w:rsid w:val="001E74F3"/>
    <w:rsid w:val="001E7752"/>
    <w:rsid w:val="001F04C9"/>
    <w:rsid w:val="001F0AA2"/>
    <w:rsid w:val="001F101E"/>
    <w:rsid w:val="001F1748"/>
    <w:rsid w:val="001F2EF2"/>
    <w:rsid w:val="001F59CD"/>
    <w:rsid w:val="001F6599"/>
    <w:rsid w:val="001F77DC"/>
    <w:rsid w:val="002005E2"/>
    <w:rsid w:val="00200E17"/>
    <w:rsid w:val="0020128F"/>
    <w:rsid w:val="0020555B"/>
    <w:rsid w:val="002071F6"/>
    <w:rsid w:val="002071FF"/>
    <w:rsid w:val="00207EBF"/>
    <w:rsid w:val="00207FF1"/>
    <w:rsid w:val="002121DE"/>
    <w:rsid w:val="002122D2"/>
    <w:rsid w:val="0021404C"/>
    <w:rsid w:val="0021513D"/>
    <w:rsid w:val="00215172"/>
    <w:rsid w:val="002152FA"/>
    <w:rsid w:val="00215B3E"/>
    <w:rsid w:val="00216034"/>
    <w:rsid w:val="00216A65"/>
    <w:rsid w:val="00217E5E"/>
    <w:rsid w:val="00220292"/>
    <w:rsid w:val="00221B5A"/>
    <w:rsid w:val="00223A62"/>
    <w:rsid w:val="002249DB"/>
    <w:rsid w:val="00224DCF"/>
    <w:rsid w:val="00225056"/>
    <w:rsid w:val="00226DDB"/>
    <w:rsid w:val="00226EAA"/>
    <w:rsid w:val="00227DEE"/>
    <w:rsid w:val="002327FC"/>
    <w:rsid w:val="00233A0A"/>
    <w:rsid w:val="002344E0"/>
    <w:rsid w:val="0023612C"/>
    <w:rsid w:val="00236931"/>
    <w:rsid w:val="0024092B"/>
    <w:rsid w:val="0024129E"/>
    <w:rsid w:val="00241AA1"/>
    <w:rsid w:val="00241B4F"/>
    <w:rsid w:val="00246FF1"/>
    <w:rsid w:val="0024734E"/>
    <w:rsid w:val="00251245"/>
    <w:rsid w:val="00251AC7"/>
    <w:rsid w:val="0025377E"/>
    <w:rsid w:val="00253FF0"/>
    <w:rsid w:val="00254702"/>
    <w:rsid w:val="00254ACB"/>
    <w:rsid w:val="00254EB1"/>
    <w:rsid w:val="0025501B"/>
    <w:rsid w:val="0025509C"/>
    <w:rsid w:val="00261382"/>
    <w:rsid w:val="00261FDF"/>
    <w:rsid w:val="00265B9C"/>
    <w:rsid w:val="00270DDA"/>
    <w:rsid w:val="00271135"/>
    <w:rsid w:val="0027158B"/>
    <w:rsid w:val="00272013"/>
    <w:rsid w:val="00273931"/>
    <w:rsid w:val="00274FB1"/>
    <w:rsid w:val="0027568B"/>
    <w:rsid w:val="00275D22"/>
    <w:rsid w:val="00275E09"/>
    <w:rsid w:val="00276BA1"/>
    <w:rsid w:val="00277702"/>
    <w:rsid w:val="002778F6"/>
    <w:rsid w:val="00277B32"/>
    <w:rsid w:val="00280106"/>
    <w:rsid w:val="00281809"/>
    <w:rsid w:val="00281AB6"/>
    <w:rsid w:val="00281CDF"/>
    <w:rsid w:val="002827FE"/>
    <w:rsid w:val="00282A6B"/>
    <w:rsid w:val="00285D15"/>
    <w:rsid w:val="00286477"/>
    <w:rsid w:val="002872AD"/>
    <w:rsid w:val="002874BE"/>
    <w:rsid w:val="002876A7"/>
    <w:rsid w:val="00290262"/>
    <w:rsid w:val="00290786"/>
    <w:rsid w:val="00291B33"/>
    <w:rsid w:val="00291E2C"/>
    <w:rsid w:val="0029281D"/>
    <w:rsid w:val="0029334F"/>
    <w:rsid w:val="00293E01"/>
    <w:rsid w:val="0029478F"/>
    <w:rsid w:val="002968DD"/>
    <w:rsid w:val="00297C15"/>
    <w:rsid w:val="002A21AE"/>
    <w:rsid w:val="002A42A5"/>
    <w:rsid w:val="002A47B7"/>
    <w:rsid w:val="002A49F4"/>
    <w:rsid w:val="002A53AC"/>
    <w:rsid w:val="002A7C66"/>
    <w:rsid w:val="002B0E2D"/>
    <w:rsid w:val="002B1962"/>
    <w:rsid w:val="002B1FC9"/>
    <w:rsid w:val="002B1FE7"/>
    <w:rsid w:val="002B228B"/>
    <w:rsid w:val="002B25D2"/>
    <w:rsid w:val="002B3A58"/>
    <w:rsid w:val="002B43DB"/>
    <w:rsid w:val="002B56D4"/>
    <w:rsid w:val="002B67DA"/>
    <w:rsid w:val="002B6AD9"/>
    <w:rsid w:val="002C112B"/>
    <w:rsid w:val="002C1211"/>
    <w:rsid w:val="002C1261"/>
    <w:rsid w:val="002C2768"/>
    <w:rsid w:val="002C2938"/>
    <w:rsid w:val="002C3C01"/>
    <w:rsid w:val="002C4AC0"/>
    <w:rsid w:val="002C4BAB"/>
    <w:rsid w:val="002C67B0"/>
    <w:rsid w:val="002C7A80"/>
    <w:rsid w:val="002D02A7"/>
    <w:rsid w:val="002D02FA"/>
    <w:rsid w:val="002D313A"/>
    <w:rsid w:val="002D3490"/>
    <w:rsid w:val="002D3503"/>
    <w:rsid w:val="002D4CD5"/>
    <w:rsid w:val="002D5145"/>
    <w:rsid w:val="002D6406"/>
    <w:rsid w:val="002D6BAE"/>
    <w:rsid w:val="002D728B"/>
    <w:rsid w:val="002E0E15"/>
    <w:rsid w:val="002E2BF9"/>
    <w:rsid w:val="002F30DE"/>
    <w:rsid w:val="002F3145"/>
    <w:rsid w:val="002F329C"/>
    <w:rsid w:val="002F3900"/>
    <w:rsid w:val="002F3F4B"/>
    <w:rsid w:val="002F46B4"/>
    <w:rsid w:val="002F592C"/>
    <w:rsid w:val="002F6F4F"/>
    <w:rsid w:val="002F7DB8"/>
    <w:rsid w:val="003003BD"/>
    <w:rsid w:val="00300CC5"/>
    <w:rsid w:val="0030117E"/>
    <w:rsid w:val="0030153C"/>
    <w:rsid w:val="00301C3D"/>
    <w:rsid w:val="00301EF5"/>
    <w:rsid w:val="0030205D"/>
    <w:rsid w:val="00302539"/>
    <w:rsid w:val="00303237"/>
    <w:rsid w:val="00305777"/>
    <w:rsid w:val="003067B1"/>
    <w:rsid w:val="00306812"/>
    <w:rsid w:val="003102FE"/>
    <w:rsid w:val="00310AB7"/>
    <w:rsid w:val="00313E6E"/>
    <w:rsid w:val="00314D99"/>
    <w:rsid w:val="00314E7F"/>
    <w:rsid w:val="0031633F"/>
    <w:rsid w:val="003179A9"/>
    <w:rsid w:val="00323E4E"/>
    <w:rsid w:val="00323F41"/>
    <w:rsid w:val="00325261"/>
    <w:rsid w:val="0032644E"/>
    <w:rsid w:val="0032666D"/>
    <w:rsid w:val="0033065A"/>
    <w:rsid w:val="00331CB7"/>
    <w:rsid w:val="00331EC9"/>
    <w:rsid w:val="0033243A"/>
    <w:rsid w:val="00332474"/>
    <w:rsid w:val="00332A06"/>
    <w:rsid w:val="0033397E"/>
    <w:rsid w:val="00333BB8"/>
    <w:rsid w:val="00333D82"/>
    <w:rsid w:val="00336494"/>
    <w:rsid w:val="0033690A"/>
    <w:rsid w:val="00337021"/>
    <w:rsid w:val="00341DBA"/>
    <w:rsid w:val="003426AA"/>
    <w:rsid w:val="00342D7A"/>
    <w:rsid w:val="00342D8D"/>
    <w:rsid w:val="00342DF2"/>
    <w:rsid w:val="0034494E"/>
    <w:rsid w:val="003463ED"/>
    <w:rsid w:val="00347736"/>
    <w:rsid w:val="003479D4"/>
    <w:rsid w:val="003524B1"/>
    <w:rsid w:val="0035258D"/>
    <w:rsid w:val="003526B2"/>
    <w:rsid w:val="003528CD"/>
    <w:rsid w:val="003550C3"/>
    <w:rsid w:val="0035561E"/>
    <w:rsid w:val="00357149"/>
    <w:rsid w:val="0036093F"/>
    <w:rsid w:val="003616B4"/>
    <w:rsid w:val="00362ADD"/>
    <w:rsid w:val="003644FB"/>
    <w:rsid w:val="0036495F"/>
    <w:rsid w:val="00365E0F"/>
    <w:rsid w:val="003727C1"/>
    <w:rsid w:val="003738E5"/>
    <w:rsid w:val="00375931"/>
    <w:rsid w:val="00376923"/>
    <w:rsid w:val="00376C61"/>
    <w:rsid w:val="00377291"/>
    <w:rsid w:val="00377A6F"/>
    <w:rsid w:val="00382894"/>
    <w:rsid w:val="0038336D"/>
    <w:rsid w:val="00383D0D"/>
    <w:rsid w:val="003853CD"/>
    <w:rsid w:val="0039264B"/>
    <w:rsid w:val="00392DC9"/>
    <w:rsid w:val="00392E28"/>
    <w:rsid w:val="0039426F"/>
    <w:rsid w:val="0039506D"/>
    <w:rsid w:val="00396BA9"/>
    <w:rsid w:val="00396FEA"/>
    <w:rsid w:val="003A1D19"/>
    <w:rsid w:val="003A458E"/>
    <w:rsid w:val="003A4C44"/>
    <w:rsid w:val="003A4CBB"/>
    <w:rsid w:val="003A69ED"/>
    <w:rsid w:val="003B23D7"/>
    <w:rsid w:val="003B3803"/>
    <w:rsid w:val="003B5C8F"/>
    <w:rsid w:val="003B6831"/>
    <w:rsid w:val="003B6A3F"/>
    <w:rsid w:val="003B6D10"/>
    <w:rsid w:val="003B79DF"/>
    <w:rsid w:val="003C53ED"/>
    <w:rsid w:val="003D01FA"/>
    <w:rsid w:val="003D365A"/>
    <w:rsid w:val="003D634B"/>
    <w:rsid w:val="003D6B83"/>
    <w:rsid w:val="003E0A82"/>
    <w:rsid w:val="003E245C"/>
    <w:rsid w:val="003E2DA4"/>
    <w:rsid w:val="003E300B"/>
    <w:rsid w:val="003E4E47"/>
    <w:rsid w:val="003E59AF"/>
    <w:rsid w:val="003E780E"/>
    <w:rsid w:val="003F0415"/>
    <w:rsid w:val="003F0540"/>
    <w:rsid w:val="003F3C92"/>
    <w:rsid w:val="003F4485"/>
    <w:rsid w:val="003F699C"/>
    <w:rsid w:val="00400625"/>
    <w:rsid w:val="00400E68"/>
    <w:rsid w:val="004011DE"/>
    <w:rsid w:val="00401DC8"/>
    <w:rsid w:val="00402213"/>
    <w:rsid w:val="00402C56"/>
    <w:rsid w:val="00403161"/>
    <w:rsid w:val="00404065"/>
    <w:rsid w:val="0040422E"/>
    <w:rsid w:val="00405212"/>
    <w:rsid w:val="00405CFD"/>
    <w:rsid w:val="00410422"/>
    <w:rsid w:val="004132D1"/>
    <w:rsid w:val="00413956"/>
    <w:rsid w:val="00413CEE"/>
    <w:rsid w:val="004140D9"/>
    <w:rsid w:val="0041583A"/>
    <w:rsid w:val="00415A85"/>
    <w:rsid w:val="00416E60"/>
    <w:rsid w:val="004207C1"/>
    <w:rsid w:val="00420DE8"/>
    <w:rsid w:val="00423DA3"/>
    <w:rsid w:val="00424A7D"/>
    <w:rsid w:val="00424DDB"/>
    <w:rsid w:val="00424FCC"/>
    <w:rsid w:val="00425059"/>
    <w:rsid w:val="00426F5C"/>
    <w:rsid w:val="00427EE0"/>
    <w:rsid w:val="004303A1"/>
    <w:rsid w:val="004335BD"/>
    <w:rsid w:val="00435512"/>
    <w:rsid w:val="00436720"/>
    <w:rsid w:val="0043703E"/>
    <w:rsid w:val="004418A1"/>
    <w:rsid w:val="00443555"/>
    <w:rsid w:val="004435E6"/>
    <w:rsid w:val="00443681"/>
    <w:rsid w:val="004436DC"/>
    <w:rsid w:val="00444AE6"/>
    <w:rsid w:val="00446CE9"/>
    <w:rsid w:val="004474EE"/>
    <w:rsid w:val="00450377"/>
    <w:rsid w:val="00450AA5"/>
    <w:rsid w:val="00450AB3"/>
    <w:rsid w:val="00451622"/>
    <w:rsid w:val="00451774"/>
    <w:rsid w:val="00452142"/>
    <w:rsid w:val="004527F5"/>
    <w:rsid w:val="004533DD"/>
    <w:rsid w:val="00453C26"/>
    <w:rsid w:val="0045450A"/>
    <w:rsid w:val="0045595E"/>
    <w:rsid w:val="00457A50"/>
    <w:rsid w:val="004602DB"/>
    <w:rsid w:val="0046180F"/>
    <w:rsid w:val="00464A3D"/>
    <w:rsid w:val="00467853"/>
    <w:rsid w:val="004710DC"/>
    <w:rsid w:val="004713FB"/>
    <w:rsid w:val="00472FBD"/>
    <w:rsid w:val="00473562"/>
    <w:rsid w:val="00473C1A"/>
    <w:rsid w:val="00474271"/>
    <w:rsid w:val="00474678"/>
    <w:rsid w:val="00477C68"/>
    <w:rsid w:val="00480421"/>
    <w:rsid w:val="004808CC"/>
    <w:rsid w:val="0048102A"/>
    <w:rsid w:val="004833B0"/>
    <w:rsid w:val="00483E04"/>
    <w:rsid w:val="0048569C"/>
    <w:rsid w:val="00485B0F"/>
    <w:rsid w:val="00486CB3"/>
    <w:rsid w:val="00486CFC"/>
    <w:rsid w:val="004870CC"/>
    <w:rsid w:val="00490BA7"/>
    <w:rsid w:val="0049205D"/>
    <w:rsid w:val="00493C98"/>
    <w:rsid w:val="00496719"/>
    <w:rsid w:val="00496763"/>
    <w:rsid w:val="004969EE"/>
    <w:rsid w:val="00497673"/>
    <w:rsid w:val="00497F0C"/>
    <w:rsid w:val="004A07FA"/>
    <w:rsid w:val="004A338B"/>
    <w:rsid w:val="004A43DA"/>
    <w:rsid w:val="004A461F"/>
    <w:rsid w:val="004A4AB5"/>
    <w:rsid w:val="004B1D4E"/>
    <w:rsid w:val="004B1F72"/>
    <w:rsid w:val="004B20C7"/>
    <w:rsid w:val="004B2654"/>
    <w:rsid w:val="004B32DC"/>
    <w:rsid w:val="004B3949"/>
    <w:rsid w:val="004B3E8C"/>
    <w:rsid w:val="004B6600"/>
    <w:rsid w:val="004B71EE"/>
    <w:rsid w:val="004B7424"/>
    <w:rsid w:val="004B74AD"/>
    <w:rsid w:val="004B78F0"/>
    <w:rsid w:val="004C0A5C"/>
    <w:rsid w:val="004C13BB"/>
    <w:rsid w:val="004C1619"/>
    <w:rsid w:val="004C1CB6"/>
    <w:rsid w:val="004C1FF5"/>
    <w:rsid w:val="004C318D"/>
    <w:rsid w:val="004C4C01"/>
    <w:rsid w:val="004C5EA5"/>
    <w:rsid w:val="004C70EC"/>
    <w:rsid w:val="004C7495"/>
    <w:rsid w:val="004D0A0E"/>
    <w:rsid w:val="004D234A"/>
    <w:rsid w:val="004D277D"/>
    <w:rsid w:val="004D284B"/>
    <w:rsid w:val="004D2C68"/>
    <w:rsid w:val="004D320E"/>
    <w:rsid w:val="004D5006"/>
    <w:rsid w:val="004D7D42"/>
    <w:rsid w:val="004D7FE4"/>
    <w:rsid w:val="004E0492"/>
    <w:rsid w:val="004E076E"/>
    <w:rsid w:val="004E0C02"/>
    <w:rsid w:val="004E10F8"/>
    <w:rsid w:val="004E30DC"/>
    <w:rsid w:val="004E34A5"/>
    <w:rsid w:val="004E436B"/>
    <w:rsid w:val="004E5EDA"/>
    <w:rsid w:val="004E6F2B"/>
    <w:rsid w:val="004E71AE"/>
    <w:rsid w:val="004F0137"/>
    <w:rsid w:val="004F0551"/>
    <w:rsid w:val="004F0640"/>
    <w:rsid w:val="004F0AF4"/>
    <w:rsid w:val="004F23EF"/>
    <w:rsid w:val="004F3A56"/>
    <w:rsid w:val="004F488A"/>
    <w:rsid w:val="004F5AEA"/>
    <w:rsid w:val="00500BE3"/>
    <w:rsid w:val="00501FD8"/>
    <w:rsid w:val="005034BD"/>
    <w:rsid w:val="005035E2"/>
    <w:rsid w:val="0050387B"/>
    <w:rsid w:val="005046DF"/>
    <w:rsid w:val="005048A3"/>
    <w:rsid w:val="00505611"/>
    <w:rsid w:val="00505799"/>
    <w:rsid w:val="005058EB"/>
    <w:rsid w:val="00506216"/>
    <w:rsid w:val="00507AA9"/>
    <w:rsid w:val="0051127D"/>
    <w:rsid w:val="00513FAC"/>
    <w:rsid w:val="00514E24"/>
    <w:rsid w:val="00516216"/>
    <w:rsid w:val="0051635D"/>
    <w:rsid w:val="00517A92"/>
    <w:rsid w:val="00522096"/>
    <w:rsid w:val="005220C6"/>
    <w:rsid w:val="005223E7"/>
    <w:rsid w:val="005228B8"/>
    <w:rsid w:val="00522F09"/>
    <w:rsid w:val="005253BF"/>
    <w:rsid w:val="00527EF2"/>
    <w:rsid w:val="00530B60"/>
    <w:rsid w:val="00532EFD"/>
    <w:rsid w:val="0053334A"/>
    <w:rsid w:val="005337E8"/>
    <w:rsid w:val="00533C8E"/>
    <w:rsid w:val="00535700"/>
    <w:rsid w:val="00536B98"/>
    <w:rsid w:val="00540390"/>
    <w:rsid w:val="00541600"/>
    <w:rsid w:val="00541E47"/>
    <w:rsid w:val="00543B47"/>
    <w:rsid w:val="005441CC"/>
    <w:rsid w:val="00544DBC"/>
    <w:rsid w:val="005451E5"/>
    <w:rsid w:val="00545F4B"/>
    <w:rsid w:val="005479AB"/>
    <w:rsid w:val="005506CE"/>
    <w:rsid w:val="0055236E"/>
    <w:rsid w:val="005526FA"/>
    <w:rsid w:val="00552DB7"/>
    <w:rsid w:val="00553ABF"/>
    <w:rsid w:val="00554020"/>
    <w:rsid w:val="005553E5"/>
    <w:rsid w:val="00555ABA"/>
    <w:rsid w:val="005565D4"/>
    <w:rsid w:val="00556994"/>
    <w:rsid w:val="005569D1"/>
    <w:rsid w:val="005607CA"/>
    <w:rsid w:val="00561290"/>
    <w:rsid w:val="00561432"/>
    <w:rsid w:val="0056170E"/>
    <w:rsid w:val="00563FC7"/>
    <w:rsid w:val="0056490B"/>
    <w:rsid w:val="00564A4C"/>
    <w:rsid w:val="00566638"/>
    <w:rsid w:val="005668F2"/>
    <w:rsid w:val="00566BC8"/>
    <w:rsid w:val="00566D67"/>
    <w:rsid w:val="00567685"/>
    <w:rsid w:val="00567A72"/>
    <w:rsid w:val="00571096"/>
    <w:rsid w:val="0057202E"/>
    <w:rsid w:val="00572DD8"/>
    <w:rsid w:val="005741D5"/>
    <w:rsid w:val="005745FE"/>
    <w:rsid w:val="00574FB6"/>
    <w:rsid w:val="005753B3"/>
    <w:rsid w:val="005764B6"/>
    <w:rsid w:val="0057651A"/>
    <w:rsid w:val="005767E1"/>
    <w:rsid w:val="005771C5"/>
    <w:rsid w:val="00577A69"/>
    <w:rsid w:val="005800AE"/>
    <w:rsid w:val="00580E46"/>
    <w:rsid w:val="00582F2F"/>
    <w:rsid w:val="00583222"/>
    <w:rsid w:val="00583DE4"/>
    <w:rsid w:val="005851CE"/>
    <w:rsid w:val="005852D7"/>
    <w:rsid w:val="00587057"/>
    <w:rsid w:val="005879FD"/>
    <w:rsid w:val="00587C4F"/>
    <w:rsid w:val="00590493"/>
    <w:rsid w:val="00590A20"/>
    <w:rsid w:val="00591F83"/>
    <w:rsid w:val="005942E0"/>
    <w:rsid w:val="005946B9"/>
    <w:rsid w:val="0059487D"/>
    <w:rsid w:val="00595AA9"/>
    <w:rsid w:val="00596E08"/>
    <w:rsid w:val="005A1824"/>
    <w:rsid w:val="005A1A56"/>
    <w:rsid w:val="005A241E"/>
    <w:rsid w:val="005A3718"/>
    <w:rsid w:val="005A4B61"/>
    <w:rsid w:val="005A53E0"/>
    <w:rsid w:val="005A683D"/>
    <w:rsid w:val="005B1133"/>
    <w:rsid w:val="005B2215"/>
    <w:rsid w:val="005B27BD"/>
    <w:rsid w:val="005B2A08"/>
    <w:rsid w:val="005B2C13"/>
    <w:rsid w:val="005B2CA5"/>
    <w:rsid w:val="005B4ACD"/>
    <w:rsid w:val="005B53DB"/>
    <w:rsid w:val="005B7AC4"/>
    <w:rsid w:val="005C0E6B"/>
    <w:rsid w:val="005C1268"/>
    <w:rsid w:val="005C1546"/>
    <w:rsid w:val="005C2176"/>
    <w:rsid w:val="005C221A"/>
    <w:rsid w:val="005C3952"/>
    <w:rsid w:val="005C5728"/>
    <w:rsid w:val="005C57DB"/>
    <w:rsid w:val="005C7EE5"/>
    <w:rsid w:val="005D0442"/>
    <w:rsid w:val="005D0750"/>
    <w:rsid w:val="005D11B0"/>
    <w:rsid w:val="005D27E5"/>
    <w:rsid w:val="005D32C5"/>
    <w:rsid w:val="005D5098"/>
    <w:rsid w:val="005D57C5"/>
    <w:rsid w:val="005E0309"/>
    <w:rsid w:val="005E29AC"/>
    <w:rsid w:val="005E2EF0"/>
    <w:rsid w:val="005E384E"/>
    <w:rsid w:val="005E40EB"/>
    <w:rsid w:val="005E4507"/>
    <w:rsid w:val="005E6A6B"/>
    <w:rsid w:val="005E6BA2"/>
    <w:rsid w:val="005F0BF9"/>
    <w:rsid w:val="005F14E3"/>
    <w:rsid w:val="005F2B4D"/>
    <w:rsid w:val="005F3AEF"/>
    <w:rsid w:val="005F52B5"/>
    <w:rsid w:val="005F6973"/>
    <w:rsid w:val="005F7A55"/>
    <w:rsid w:val="00600005"/>
    <w:rsid w:val="00600188"/>
    <w:rsid w:val="006010CC"/>
    <w:rsid w:val="006020EF"/>
    <w:rsid w:val="00603EC7"/>
    <w:rsid w:val="00604369"/>
    <w:rsid w:val="006047E2"/>
    <w:rsid w:val="006062FA"/>
    <w:rsid w:val="00607F76"/>
    <w:rsid w:val="0061022B"/>
    <w:rsid w:val="00610A63"/>
    <w:rsid w:val="006114A6"/>
    <w:rsid w:val="00611B4B"/>
    <w:rsid w:val="00616D69"/>
    <w:rsid w:val="00621DC9"/>
    <w:rsid w:val="00622179"/>
    <w:rsid w:val="00624624"/>
    <w:rsid w:val="00624B10"/>
    <w:rsid w:val="0062521E"/>
    <w:rsid w:val="00625C5D"/>
    <w:rsid w:val="006264D8"/>
    <w:rsid w:val="00627095"/>
    <w:rsid w:val="0063061C"/>
    <w:rsid w:val="00631F40"/>
    <w:rsid w:val="00632488"/>
    <w:rsid w:val="00632545"/>
    <w:rsid w:val="006325D5"/>
    <w:rsid w:val="00637248"/>
    <w:rsid w:val="006405DF"/>
    <w:rsid w:val="0064084D"/>
    <w:rsid w:val="00642453"/>
    <w:rsid w:val="00643F1F"/>
    <w:rsid w:val="00647811"/>
    <w:rsid w:val="00651070"/>
    <w:rsid w:val="00651BA4"/>
    <w:rsid w:val="00652665"/>
    <w:rsid w:val="0065295B"/>
    <w:rsid w:val="00653D0D"/>
    <w:rsid w:val="0065406D"/>
    <w:rsid w:val="0065429A"/>
    <w:rsid w:val="006631E3"/>
    <w:rsid w:val="00663C49"/>
    <w:rsid w:val="006664D4"/>
    <w:rsid w:val="00666664"/>
    <w:rsid w:val="00666D61"/>
    <w:rsid w:val="006701E2"/>
    <w:rsid w:val="00670338"/>
    <w:rsid w:val="0067076C"/>
    <w:rsid w:val="00670C2C"/>
    <w:rsid w:val="00670D7E"/>
    <w:rsid w:val="00670DE0"/>
    <w:rsid w:val="006726E0"/>
    <w:rsid w:val="00673126"/>
    <w:rsid w:val="00673256"/>
    <w:rsid w:val="0067383E"/>
    <w:rsid w:val="0067470F"/>
    <w:rsid w:val="00675436"/>
    <w:rsid w:val="00675CA7"/>
    <w:rsid w:val="00676A46"/>
    <w:rsid w:val="00680AD3"/>
    <w:rsid w:val="00681C00"/>
    <w:rsid w:val="00681DFD"/>
    <w:rsid w:val="00682333"/>
    <w:rsid w:val="0068310C"/>
    <w:rsid w:val="006834E4"/>
    <w:rsid w:val="00683A15"/>
    <w:rsid w:val="00684038"/>
    <w:rsid w:val="006842BD"/>
    <w:rsid w:val="0069167B"/>
    <w:rsid w:val="00691E5D"/>
    <w:rsid w:val="00692057"/>
    <w:rsid w:val="0069237B"/>
    <w:rsid w:val="0069393D"/>
    <w:rsid w:val="00693C39"/>
    <w:rsid w:val="00695F2A"/>
    <w:rsid w:val="006961C5"/>
    <w:rsid w:val="00696B6E"/>
    <w:rsid w:val="00697560"/>
    <w:rsid w:val="006A0021"/>
    <w:rsid w:val="006A11C9"/>
    <w:rsid w:val="006A2517"/>
    <w:rsid w:val="006A644C"/>
    <w:rsid w:val="006A69E4"/>
    <w:rsid w:val="006A7045"/>
    <w:rsid w:val="006A7D75"/>
    <w:rsid w:val="006B1034"/>
    <w:rsid w:val="006B53A9"/>
    <w:rsid w:val="006B573D"/>
    <w:rsid w:val="006B675C"/>
    <w:rsid w:val="006B69AD"/>
    <w:rsid w:val="006B74A5"/>
    <w:rsid w:val="006B7567"/>
    <w:rsid w:val="006C0325"/>
    <w:rsid w:val="006C1CD5"/>
    <w:rsid w:val="006C2B51"/>
    <w:rsid w:val="006C347F"/>
    <w:rsid w:val="006C34E5"/>
    <w:rsid w:val="006C365B"/>
    <w:rsid w:val="006C42A1"/>
    <w:rsid w:val="006C7996"/>
    <w:rsid w:val="006D15C6"/>
    <w:rsid w:val="006D4919"/>
    <w:rsid w:val="006D6073"/>
    <w:rsid w:val="006D6266"/>
    <w:rsid w:val="006E055E"/>
    <w:rsid w:val="006E0E6C"/>
    <w:rsid w:val="006E1030"/>
    <w:rsid w:val="006E5041"/>
    <w:rsid w:val="006E510D"/>
    <w:rsid w:val="006E6687"/>
    <w:rsid w:val="006E7597"/>
    <w:rsid w:val="006F2FDC"/>
    <w:rsid w:val="006F3637"/>
    <w:rsid w:val="006F37D9"/>
    <w:rsid w:val="006F4409"/>
    <w:rsid w:val="006F4CCF"/>
    <w:rsid w:val="006F4F97"/>
    <w:rsid w:val="006F6119"/>
    <w:rsid w:val="006F6E18"/>
    <w:rsid w:val="00702352"/>
    <w:rsid w:val="00702959"/>
    <w:rsid w:val="00702D7C"/>
    <w:rsid w:val="00703BB1"/>
    <w:rsid w:val="0070404B"/>
    <w:rsid w:val="007042D7"/>
    <w:rsid w:val="00704D31"/>
    <w:rsid w:val="0070569C"/>
    <w:rsid w:val="00706660"/>
    <w:rsid w:val="00706725"/>
    <w:rsid w:val="00707599"/>
    <w:rsid w:val="00707BD7"/>
    <w:rsid w:val="00713F7A"/>
    <w:rsid w:val="00714246"/>
    <w:rsid w:val="00714923"/>
    <w:rsid w:val="00714FD2"/>
    <w:rsid w:val="007155D1"/>
    <w:rsid w:val="00716462"/>
    <w:rsid w:val="00717C5D"/>
    <w:rsid w:val="0072207E"/>
    <w:rsid w:val="00722224"/>
    <w:rsid w:val="007246A2"/>
    <w:rsid w:val="00725C76"/>
    <w:rsid w:val="007304EE"/>
    <w:rsid w:val="00732965"/>
    <w:rsid w:val="007340C2"/>
    <w:rsid w:val="0073539A"/>
    <w:rsid w:val="00735F6C"/>
    <w:rsid w:val="00736A48"/>
    <w:rsid w:val="00736CFD"/>
    <w:rsid w:val="00736D72"/>
    <w:rsid w:val="00737164"/>
    <w:rsid w:val="00737AFE"/>
    <w:rsid w:val="00737EA5"/>
    <w:rsid w:val="00740A2A"/>
    <w:rsid w:val="00742A9A"/>
    <w:rsid w:val="00744128"/>
    <w:rsid w:val="00745576"/>
    <w:rsid w:val="00745E39"/>
    <w:rsid w:val="00746BCF"/>
    <w:rsid w:val="007478E0"/>
    <w:rsid w:val="00747F2D"/>
    <w:rsid w:val="00750C9E"/>
    <w:rsid w:val="007512FA"/>
    <w:rsid w:val="007513D9"/>
    <w:rsid w:val="007515B3"/>
    <w:rsid w:val="007521E9"/>
    <w:rsid w:val="0075240D"/>
    <w:rsid w:val="00754B6E"/>
    <w:rsid w:val="007554B0"/>
    <w:rsid w:val="007578B1"/>
    <w:rsid w:val="00757CBA"/>
    <w:rsid w:val="00757E52"/>
    <w:rsid w:val="007612FB"/>
    <w:rsid w:val="00761CF5"/>
    <w:rsid w:val="0076418A"/>
    <w:rsid w:val="007642CB"/>
    <w:rsid w:val="00765226"/>
    <w:rsid w:val="00765520"/>
    <w:rsid w:val="00766879"/>
    <w:rsid w:val="00767CC0"/>
    <w:rsid w:val="00770F29"/>
    <w:rsid w:val="007713DD"/>
    <w:rsid w:val="00773A6C"/>
    <w:rsid w:val="007742FE"/>
    <w:rsid w:val="00774DFB"/>
    <w:rsid w:val="0077660A"/>
    <w:rsid w:val="007807E5"/>
    <w:rsid w:val="00780BC3"/>
    <w:rsid w:val="00780EEC"/>
    <w:rsid w:val="007820C9"/>
    <w:rsid w:val="00782244"/>
    <w:rsid w:val="00783E9A"/>
    <w:rsid w:val="007848A7"/>
    <w:rsid w:val="0078549F"/>
    <w:rsid w:val="0078636B"/>
    <w:rsid w:val="00787652"/>
    <w:rsid w:val="00790BEF"/>
    <w:rsid w:val="00791919"/>
    <w:rsid w:val="00791BFC"/>
    <w:rsid w:val="00792077"/>
    <w:rsid w:val="0079312B"/>
    <w:rsid w:val="0079338A"/>
    <w:rsid w:val="0079416A"/>
    <w:rsid w:val="00794C2B"/>
    <w:rsid w:val="0079523B"/>
    <w:rsid w:val="00795852"/>
    <w:rsid w:val="00797132"/>
    <w:rsid w:val="007972F3"/>
    <w:rsid w:val="00797605"/>
    <w:rsid w:val="00797950"/>
    <w:rsid w:val="007A0004"/>
    <w:rsid w:val="007A0294"/>
    <w:rsid w:val="007A1269"/>
    <w:rsid w:val="007A251E"/>
    <w:rsid w:val="007A268A"/>
    <w:rsid w:val="007A2F71"/>
    <w:rsid w:val="007A329B"/>
    <w:rsid w:val="007A6388"/>
    <w:rsid w:val="007A6F89"/>
    <w:rsid w:val="007A77BB"/>
    <w:rsid w:val="007A7B91"/>
    <w:rsid w:val="007B0534"/>
    <w:rsid w:val="007B0906"/>
    <w:rsid w:val="007B15F4"/>
    <w:rsid w:val="007B1679"/>
    <w:rsid w:val="007B516D"/>
    <w:rsid w:val="007B5841"/>
    <w:rsid w:val="007B6414"/>
    <w:rsid w:val="007B7D81"/>
    <w:rsid w:val="007C021A"/>
    <w:rsid w:val="007C07F2"/>
    <w:rsid w:val="007C1AEB"/>
    <w:rsid w:val="007C2500"/>
    <w:rsid w:val="007C4D8A"/>
    <w:rsid w:val="007C51CD"/>
    <w:rsid w:val="007D025A"/>
    <w:rsid w:val="007D0F6C"/>
    <w:rsid w:val="007D2B50"/>
    <w:rsid w:val="007D6535"/>
    <w:rsid w:val="007D706B"/>
    <w:rsid w:val="007E09AC"/>
    <w:rsid w:val="007E24ED"/>
    <w:rsid w:val="007E436B"/>
    <w:rsid w:val="007E6EF2"/>
    <w:rsid w:val="007F0038"/>
    <w:rsid w:val="007F090E"/>
    <w:rsid w:val="007F1E4B"/>
    <w:rsid w:val="007F1E6E"/>
    <w:rsid w:val="007F2112"/>
    <w:rsid w:val="007F225F"/>
    <w:rsid w:val="007F3152"/>
    <w:rsid w:val="007F38A4"/>
    <w:rsid w:val="007F3E20"/>
    <w:rsid w:val="007F3FBC"/>
    <w:rsid w:val="007F6A55"/>
    <w:rsid w:val="007F6CA9"/>
    <w:rsid w:val="007F6E70"/>
    <w:rsid w:val="007F6EB7"/>
    <w:rsid w:val="007F6EFC"/>
    <w:rsid w:val="00800D3B"/>
    <w:rsid w:val="00801442"/>
    <w:rsid w:val="00801E7C"/>
    <w:rsid w:val="008040A5"/>
    <w:rsid w:val="00804C27"/>
    <w:rsid w:val="00804F2C"/>
    <w:rsid w:val="00805FAF"/>
    <w:rsid w:val="008060A0"/>
    <w:rsid w:val="00806C71"/>
    <w:rsid w:val="00811054"/>
    <w:rsid w:val="00813825"/>
    <w:rsid w:val="008143E1"/>
    <w:rsid w:val="00814AC3"/>
    <w:rsid w:val="00814BCA"/>
    <w:rsid w:val="008161CC"/>
    <w:rsid w:val="008162AF"/>
    <w:rsid w:val="00816643"/>
    <w:rsid w:val="00817104"/>
    <w:rsid w:val="00817F49"/>
    <w:rsid w:val="00821B58"/>
    <w:rsid w:val="0082256B"/>
    <w:rsid w:val="0082344F"/>
    <w:rsid w:val="00823F60"/>
    <w:rsid w:val="00824204"/>
    <w:rsid w:val="00824427"/>
    <w:rsid w:val="00825B5A"/>
    <w:rsid w:val="0082679B"/>
    <w:rsid w:val="00827A4B"/>
    <w:rsid w:val="00830436"/>
    <w:rsid w:val="008307B9"/>
    <w:rsid w:val="008313D5"/>
    <w:rsid w:val="0083163F"/>
    <w:rsid w:val="00831E32"/>
    <w:rsid w:val="00832277"/>
    <w:rsid w:val="00833EA4"/>
    <w:rsid w:val="00833FBE"/>
    <w:rsid w:val="00836765"/>
    <w:rsid w:val="00836A7E"/>
    <w:rsid w:val="008378DD"/>
    <w:rsid w:val="00837CFF"/>
    <w:rsid w:val="00841C4C"/>
    <w:rsid w:val="00842B54"/>
    <w:rsid w:val="00843002"/>
    <w:rsid w:val="00843B5F"/>
    <w:rsid w:val="00844A7E"/>
    <w:rsid w:val="00845ACD"/>
    <w:rsid w:val="008460EF"/>
    <w:rsid w:val="008466EA"/>
    <w:rsid w:val="00846D9A"/>
    <w:rsid w:val="0085011D"/>
    <w:rsid w:val="008503F5"/>
    <w:rsid w:val="00850698"/>
    <w:rsid w:val="00850743"/>
    <w:rsid w:val="008519C5"/>
    <w:rsid w:val="00851FCD"/>
    <w:rsid w:val="00852AA7"/>
    <w:rsid w:val="00854A1A"/>
    <w:rsid w:val="0085555A"/>
    <w:rsid w:val="00861428"/>
    <w:rsid w:val="00861F86"/>
    <w:rsid w:val="00862888"/>
    <w:rsid w:val="00863B8C"/>
    <w:rsid w:val="00865B30"/>
    <w:rsid w:val="00866D8B"/>
    <w:rsid w:val="00867317"/>
    <w:rsid w:val="00867553"/>
    <w:rsid w:val="00867675"/>
    <w:rsid w:val="00867A97"/>
    <w:rsid w:val="00867CA8"/>
    <w:rsid w:val="00870785"/>
    <w:rsid w:val="00871524"/>
    <w:rsid w:val="00872401"/>
    <w:rsid w:val="00872592"/>
    <w:rsid w:val="008737B1"/>
    <w:rsid w:val="00875109"/>
    <w:rsid w:val="00875301"/>
    <w:rsid w:val="00875323"/>
    <w:rsid w:val="008755A7"/>
    <w:rsid w:val="008756F8"/>
    <w:rsid w:val="008769E9"/>
    <w:rsid w:val="00876B4B"/>
    <w:rsid w:val="008772DD"/>
    <w:rsid w:val="00880C66"/>
    <w:rsid w:val="00882021"/>
    <w:rsid w:val="00883242"/>
    <w:rsid w:val="0088329E"/>
    <w:rsid w:val="008848AA"/>
    <w:rsid w:val="00885439"/>
    <w:rsid w:val="00885573"/>
    <w:rsid w:val="00887A9E"/>
    <w:rsid w:val="00887B6D"/>
    <w:rsid w:val="008916ED"/>
    <w:rsid w:val="00891F1B"/>
    <w:rsid w:val="008944AD"/>
    <w:rsid w:val="008964B9"/>
    <w:rsid w:val="008A0AAC"/>
    <w:rsid w:val="008A190E"/>
    <w:rsid w:val="008A19A2"/>
    <w:rsid w:val="008A1C18"/>
    <w:rsid w:val="008A2F69"/>
    <w:rsid w:val="008A4B98"/>
    <w:rsid w:val="008A6459"/>
    <w:rsid w:val="008A6D3E"/>
    <w:rsid w:val="008A72C9"/>
    <w:rsid w:val="008A74E4"/>
    <w:rsid w:val="008A78A8"/>
    <w:rsid w:val="008B2E0E"/>
    <w:rsid w:val="008B35B7"/>
    <w:rsid w:val="008B3A4F"/>
    <w:rsid w:val="008B5293"/>
    <w:rsid w:val="008B5414"/>
    <w:rsid w:val="008B6096"/>
    <w:rsid w:val="008B62C8"/>
    <w:rsid w:val="008B645C"/>
    <w:rsid w:val="008B6F49"/>
    <w:rsid w:val="008B76E8"/>
    <w:rsid w:val="008B7714"/>
    <w:rsid w:val="008C046A"/>
    <w:rsid w:val="008C06B9"/>
    <w:rsid w:val="008C0821"/>
    <w:rsid w:val="008C21DA"/>
    <w:rsid w:val="008C3AFC"/>
    <w:rsid w:val="008C47BB"/>
    <w:rsid w:val="008C4959"/>
    <w:rsid w:val="008C4C42"/>
    <w:rsid w:val="008C4F08"/>
    <w:rsid w:val="008C5A14"/>
    <w:rsid w:val="008C7013"/>
    <w:rsid w:val="008C7401"/>
    <w:rsid w:val="008D00DC"/>
    <w:rsid w:val="008D1455"/>
    <w:rsid w:val="008D21C1"/>
    <w:rsid w:val="008D22AA"/>
    <w:rsid w:val="008D2C83"/>
    <w:rsid w:val="008D3764"/>
    <w:rsid w:val="008D3981"/>
    <w:rsid w:val="008D4443"/>
    <w:rsid w:val="008D6C5C"/>
    <w:rsid w:val="008D7AD5"/>
    <w:rsid w:val="008E0487"/>
    <w:rsid w:val="008E1748"/>
    <w:rsid w:val="008E307B"/>
    <w:rsid w:val="008E3E97"/>
    <w:rsid w:val="008E5E96"/>
    <w:rsid w:val="008E6168"/>
    <w:rsid w:val="008E65FA"/>
    <w:rsid w:val="008E7DBA"/>
    <w:rsid w:val="008F0AD9"/>
    <w:rsid w:val="008F2B43"/>
    <w:rsid w:val="008F2B74"/>
    <w:rsid w:val="008F3498"/>
    <w:rsid w:val="008F3878"/>
    <w:rsid w:val="008F5879"/>
    <w:rsid w:val="008F766D"/>
    <w:rsid w:val="008F77DF"/>
    <w:rsid w:val="00900693"/>
    <w:rsid w:val="009013FF"/>
    <w:rsid w:val="00905AFB"/>
    <w:rsid w:val="00906DCA"/>
    <w:rsid w:val="00907A53"/>
    <w:rsid w:val="00910067"/>
    <w:rsid w:val="0091036B"/>
    <w:rsid w:val="00910CE2"/>
    <w:rsid w:val="00911589"/>
    <w:rsid w:val="00912347"/>
    <w:rsid w:val="00914104"/>
    <w:rsid w:val="00916FA7"/>
    <w:rsid w:val="0091763D"/>
    <w:rsid w:val="00917FD0"/>
    <w:rsid w:val="009201C2"/>
    <w:rsid w:val="00922001"/>
    <w:rsid w:val="00924256"/>
    <w:rsid w:val="00924420"/>
    <w:rsid w:val="0092544F"/>
    <w:rsid w:val="00927816"/>
    <w:rsid w:val="00931300"/>
    <w:rsid w:val="00934D6B"/>
    <w:rsid w:val="00936933"/>
    <w:rsid w:val="00937B12"/>
    <w:rsid w:val="00940B39"/>
    <w:rsid w:val="00941922"/>
    <w:rsid w:val="009420D8"/>
    <w:rsid w:val="0094430D"/>
    <w:rsid w:val="00945D30"/>
    <w:rsid w:val="009470F9"/>
    <w:rsid w:val="00947B08"/>
    <w:rsid w:val="00951338"/>
    <w:rsid w:val="0095157D"/>
    <w:rsid w:val="00951A9F"/>
    <w:rsid w:val="00951CDE"/>
    <w:rsid w:val="0095324B"/>
    <w:rsid w:val="009547C9"/>
    <w:rsid w:val="00954BA7"/>
    <w:rsid w:val="00955212"/>
    <w:rsid w:val="00960CC3"/>
    <w:rsid w:val="00961302"/>
    <w:rsid w:val="00961C27"/>
    <w:rsid w:val="00961FD5"/>
    <w:rsid w:val="00962A4A"/>
    <w:rsid w:val="00962E0D"/>
    <w:rsid w:val="00964581"/>
    <w:rsid w:val="00970643"/>
    <w:rsid w:val="0097070A"/>
    <w:rsid w:val="009717C1"/>
    <w:rsid w:val="00972507"/>
    <w:rsid w:val="009727BF"/>
    <w:rsid w:val="009743E2"/>
    <w:rsid w:val="00974625"/>
    <w:rsid w:val="009753C9"/>
    <w:rsid w:val="00975CFE"/>
    <w:rsid w:val="00976660"/>
    <w:rsid w:val="009772B7"/>
    <w:rsid w:val="00977EC0"/>
    <w:rsid w:val="00980623"/>
    <w:rsid w:val="0098144E"/>
    <w:rsid w:val="00983FFF"/>
    <w:rsid w:val="00985046"/>
    <w:rsid w:val="009853D6"/>
    <w:rsid w:val="00986312"/>
    <w:rsid w:val="00986D62"/>
    <w:rsid w:val="009878BC"/>
    <w:rsid w:val="009903E2"/>
    <w:rsid w:val="00991195"/>
    <w:rsid w:val="00991438"/>
    <w:rsid w:val="00991B68"/>
    <w:rsid w:val="00991FC3"/>
    <w:rsid w:val="00992A7E"/>
    <w:rsid w:val="00992E68"/>
    <w:rsid w:val="009935A6"/>
    <w:rsid w:val="00993CA3"/>
    <w:rsid w:val="009958E4"/>
    <w:rsid w:val="00995BAB"/>
    <w:rsid w:val="009960D5"/>
    <w:rsid w:val="0099657E"/>
    <w:rsid w:val="0099761E"/>
    <w:rsid w:val="00997F18"/>
    <w:rsid w:val="009A1B15"/>
    <w:rsid w:val="009A2BF1"/>
    <w:rsid w:val="009A2D53"/>
    <w:rsid w:val="009A2F84"/>
    <w:rsid w:val="009A530F"/>
    <w:rsid w:val="009A643E"/>
    <w:rsid w:val="009A718E"/>
    <w:rsid w:val="009B00FB"/>
    <w:rsid w:val="009B10CE"/>
    <w:rsid w:val="009B1685"/>
    <w:rsid w:val="009B5B37"/>
    <w:rsid w:val="009B61F7"/>
    <w:rsid w:val="009B6F65"/>
    <w:rsid w:val="009B7149"/>
    <w:rsid w:val="009B7A42"/>
    <w:rsid w:val="009C072F"/>
    <w:rsid w:val="009C34E8"/>
    <w:rsid w:val="009C44D0"/>
    <w:rsid w:val="009C4983"/>
    <w:rsid w:val="009C4E4E"/>
    <w:rsid w:val="009C4EF5"/>
    <w:rsid w:val="009C512F"/>
    <w:rsid w:val="009C5B29"/>
    <w:rsid w:val="009C621C"/>
    <w:rsid w:val="009C7EDF"/>
    <w:rsid w:val="009D063C"/>
    <w:rsid w:val="009D29E9"/>
    <w:rsid w:val="009D3DB6"/>
    <w:rsid w:val="009D4FA1"/>
    <w:rsid w:val="009D6762"/>
    <w:rsid w:val="009D76F3"/>
    <w:rsid w:val="009E1F2D"/>
    <w:rsid w:val="009E23AE"/>
    <w:rsid w:val="009E2FBC"/>
    <w:rsid w:val="009E40C0"/>
    <w:rsid w:val="009E40C8"/>
    <w:rsid w:val="009F073A"/>
    <w:rsid w:val="009F3A22"/>
    <w:rsid w:val="009F4258"/>
    <w:rsid w:val="009F5202"/>
    <w:rsid w:val="009F55E1"/>
    <w:rsid w:val="009F6BC2"/>
    <w:rsid w:val="009F6F95"/>
    <w:rsid w:val="009F769B"/>
    <w:rsid w:val="00A01088"/>
    <w:rsid w:val="00A015C3"/>
    <w:rsid w:val="00A015DA"/>
    <w:rsid w:val="00A02174"/>
    <w:rsid w:val="00A034E1"/>
    <w:rsid w:val="00A03A7B"/>
    <w:rsid w:val="00A03AE4"/>
    <w:rsid w:val="00A04350"/>
    <w:rsid w:val="00A04F30"/>
    <w:rsid w:val="00A05374"/>
    <w:rsid w:val="00A061CE"/>
    <w:rsid w:val="00A06AAD"/>
    <w:rsid w:val="00A1119B"/>
    <w:rsid w:val="00A13FAD"/>
    <w:rsid w:val="00A14511"/>
    <w:rsid w:val="00A1490D"/>
    <w:rsid w:val="00A20612"/>
    <w:rsid w:val="00A207F6"/>
    <w:rsid w:val="00A20B4E"/>
    <w:rsid w:val="00A20E2E"/>
    <w:rsid w:val="00A221AB"/>
    <w:rsid w:val="00A222B6"/>
    <w:rsid w:val="00A234B6"/>
    <w:rsid w:val="00A23F19"/>
    <w:rsid w:val="00A24E4E"/>
    <w:rsid w:val="00A25CC7"/>
    <w:rsid w:val="00A26E4F"/>
    <w:rsid w:val="00A272F5"/>
    <w:rsid w:val="00A2731B"/>
    <w:rsid w:val="00A27413"/>
    <w:rsid w:val="00A30A2E"/>
    <w:rsid w:val="00A30B9A"/>
    <w:rsid w:val="00A31A2D"/>
    <w:rsid w:val="00A31BEC"/>
    <w:rsid w:val="00A3295A"/>
    <w:rsid w:val="00A337A0"/>
    <w:rsid w:val="00A35211"/>
    <w:rsid w:val="00A35F41"/>
    <w:rsid w:val="00A36A02"/>
    <w:rsid w:val="00A37C18"/>
    <w:rsid w:val="00A40213"/>
    <w:rsid w:val="00A40BFE"/>
    <w:rsid w:val="00A430BD"/>
    <w:rsid w:val="00A448EB"/>
    <w:rsid w:val="00A47633"/>
    <w:rsid w:val="00A52359"/>
    <w:rsid w:val="00A53D94"/>
    <w:rsid w:val="00A554C3"/>
    <w:rsid w:val="00A56E6F"/>
    <w:rsid w:val="00A57BBD"/>
    <w:rsid w:val="00A608B7"/>
    <w:rsid w:val="00A60EE5"/>
    <w:rsid w:val="00A61393"/>
    <w:rsid w:val="00A62284"/>
    <w:rsid w:val="00A6290B"/>
    <w:rsid w:val="00A62B5B"/>
    <w:rsid w:val="00A62BFF"/>
    <w:rsid w:val="00A62E4E"/>
    <w:rsid w:val="00A64AA5"/>
    <w:rsid w:val="00A6517C"/>
    <w:rsid w:val="00A6701C"/>
    <w:rsid w:val="00A71500"/>
    <w:rsid w:val="00A72448"/>
    <w:rsid w:val="00A72545"/>
    <w:rsid w:val="00A73516"/>
    <w:rsid w:val="00A747CE"/>
    <w:rsid w:val="00A74C1D"/>
    <w:rsid w:val="00A7636B"/>
    <w:rsid w:val="00A77D5B"/>
    <w:rsid w:val="00A844EB"/>
    <w:rsid w:val="00A84E23"/>
    <w:rsid w:val="00A85844"/>
    <w:rsid w:val="00A86291"/>
    <w:rsid w:val="00A87456"/>
    <w:rsid w:val="00A87471"/>
    <w:rsid w:val="00A8770E"/>
    <w:rsid w:val="00A907DE"/>
    <w:rsid w:val="00A90D9D"/>
    <w:rsid w:val="00A90FC5"/>
    <w:rsid w:val="00A91244"/>
    <w:rsid w:val="00A938C7"/>
    <w:rsid w:val="00A95EB0"/>
    <w:rsid w:val="00A967FD"/>
    <w:rsid w:val="00A97281"/>
    <w:rsid w:val="00AA0280"/>
    <w:rsid w:val="00AA3692"/>
    <w:rsid w:val="00AA640B"/>
    <w:rsid w:val="00AA7BEB"/>
    <w:rsid w:val="00AB05A1"/>
    <w:rsid w:val="00AB0A4D"/>
    <w:rsid w:val="00AB0CB2"/>
    <w:rsid w:val="00AB3F5F"/>
    <w:rsid w:val="00AB458A"/>
    <w:rsid w:val="00AB4A75"/>
    <w:rsid w:val="00AB5A67"/>
    <w:rsid w:val="00AB5A91"/>
    <w:rsid w:val="00AB66C5"/>
    <w:rsid w:val="00AB6717"/>
    <w:rsid w:val="00AC0A59"/>
    <w:rsid w:val="00AC2267"/>
    <w:rsid w:val="00AC5BB9"/>
    <w:rsid w:val="00AC613B"/>
    <w:rsid w:val="00AC721F"/>
    <w:rsid w:val="00AC78CA"/>
    <w:rsid w:val="00AD2BDC"/>
    <w:rsid w:val="00AD3CA9"/>
    <w:rsid w:val="00AD43E2"/>
    <w:rsid w:val="00AD5D5A"/>
    <w:rsid w:val="00AE009E"/>
    <w:rsid w:val="00AE087D"/>
    <w:rsid w:val="00AE387D"/>
    <w:rsid w:val="00AE4A2C"/>
    <w:rsid w:val="00AE4A93"/>
    <w:rsid w:val="00AE5606"/>
    <w:rsid w:val="00AE6B76"/>
    <w:rsid w:val="00AF1890"/>
    <w:rsid w:val="00AF1F50"/>
    <w:rsid w:val="00AF1FA0"/>
    <w:rsid w:val="00AF2B12"/>
    <w:rsid w:val="00AF317E"/>
    <w:rsid w:val="00AF35FF"/>
    <w:rsid w:val="00AF3D19"/>
    <w:rsid w:val="00AF3E34"/>
    <w:rsid w:val="00AF4BC8"/>
    <w:rsid w:val="00AF50AE"/>
    <w:rsid w:val="00AF5F1C"/>
    <w:rsid w:val="00AF6740"/>
    <w:rsid w:val="00AF6CFD"/>
    <w:rsid w:val="00AF70D3"/>
    <w:rsid w:val="00B00A03"/>
    <w:rsid w:val="00B00DD6"/>
    <w:rsid w:val="00B00F74"/>
    <w:rsid w:val="00B01341"/>
    <w:rsid w:val="00B01463"/>
    <w:rsid w:val="00B017A1"/>
    <w:rsid w:val="00B03960"/>
    <w:rsid w:val="00B03EE4"/>
    <w:rsid w:val="00B05CAC"/>
    <w:rsid w:val="00B071E3"/>
    <w:rsid w:val="00B07CBE"/>
    <w:rsid w:val="00B07F0B"/>
    <w:rsid w:val="00B1046F"/>
    <w:rsid w:val="00B11557"/>
    <w:rsid w:val="00B123DD"/>
    <w:rsid w:val="00B127D9"/>
    <w:rsid w:val="00B12CFD"/>
    <w:rsid w:val="00B1452D"/>
    <w:rsid w:val="00B1499F"/>
    <w:rsid w:val="00B150A1"/>
    <w:rsid w:val="00B16FC9"/>
    <w:rsid w:val="00B17C6A"/>
    <w:rsid w:val="00B2187B"/>
    <w:rsid w:val="00B22EE9"/>
    <w:rsid w:val="00B236EE"/>
    <w:rsid w:val="00B237E4"/>
    <w:rsid w:val="00B24CD3"/>
    <w:rsid w:val="00B255DF"/>
    <w:rsid w:val="00B2625A"/>
    <w:rsid w:val="00B2661E"/>
    <w:rsid w:val="00B26D29"/>
    <w:rsid w:val="00B273CD"/>
    <w:rsid w:val="00B309B6"/>
    <w:rsid w:val="00B30D62"/>
    <w:rsid w:val="00B31D55"/>
    <w:rsid w:val="00B33C30"/>
    <w:rsid w:val="00B3753F"/>
    <w:rsid w:val="00B379FC"/>
    <w:rsid w:val="00B37DFD"/>
    <w:rsid w:val="00B4123B"/>
    <w:rsid w:val="00B4166E"/>
    <w:rsid w:val="00B425FB"/>
    <w:rsid w:val="00B4286A"/>
    <w:rsid w:val="00B42BC6"/>
    <w:rsid w:val="00B47721"/>
    <w:rsid w:val="00B51375"/>
    <w:rsid w:val="00B528EA"/>
    <w:rsid w:val="00B532FD"/>
    <w:rsid w:val="00B54EFE"/>
    <w:rsid w:val="00B552D5"/>
    <w:rsid w:val="00B55BEB"/>
    <w:rsid w:val="00B60E8B"/>
    <w:rsid w:val="00B6242E"/>
    <w:rsid w:val="00B64D66"/>
    <w:rsid w:val="00B64EA4"/>
    <w:rsid w:val="00B71156"/>
    <w:rsid w:val="00B73DF8"/>
    <w:rsid w:val="00B7445D"/>
    <w:rsid w:val="00B74EB4"/>
    <w:rsid w:val="00B763EA"/>
    <w:rsid w:val="00B81592"/>
    <w:rsid w:val="00B81B6D"/>
    <w:rsid w:val="00B82A96"/>
    <w:rsid w:val="00B839F5"/>
    <w:rsid w:val="00B856A0"/>
    <w:rsid w:val="00B87308"/>
    <w:rsid w:val="00B8776B"/>
    <w:rsid w:val="00B915C1"/>
    <w:rsid w:val="00B91B8A"/>
    <w:rsid w:val="00B936C7"/>
    <w:rsid w:val="00B93772"/>
    <w:rsid w:val="00B937ED"/>
    <w:rsid w:val="00B938C1"/>
    <w:rsid w:val="00B95292"/>
    <w:rsid w:val="00B96EBA"/>
    <w:rsid w:val="00B9781B"/>
    <w:rsid w:val="00BA0FA9"/>
    <w:rsid w:val="00BA30ED"/>
    <w:rsid w:val="00BA3F94"/>
    <w:rsid w:val="00BA4DF3"/>
    <w:rsid w:val="00BA5EB2"/>
    <w:rsid w:val="00BA6AF9"/>
    <w:rsid w:val="00BA6E9B"/>
    <w:rsid w:val="00BA6F24"/>
    <w:rsid w:val="00BA76D8"/>
    <w:rsid w:val="00BB2DB1"/>
    <w:rsid w:val="00BB4553"/>
    <w:rsid w:val="00BB4E49"/>
    <w:rsid w:val="00BB52F3"/>
    <w:rsid w:val="00BB55E9"/>
    <w:rsid w:val="00BB755E"/>
    <w:rsid w:val="00BC099D"/>
    <w:rsid w:val="00BC0E63"/>
    <w:rsid w:val="00BC1019"/>
    <w:rsid w:val="00BC1612"/>
    <w:rsid w:val="00BC249A"/>
    <w:rsid w:val="00BC3170"/>
    <w:rsid w:val="00BC4850"/>
    <w:rsid w:val="00BC5671"/>
    <w:rsid w:val="00BC5898"/>
    <w:rsid w:val="00BC61C9"/>
    <w:rsid w:val="00BC65EE"/>
    <w:rsid w:val="00BC6C37"/>
    <w:rsid w:val="00BC7C9B"/>
    <w:rsid w:val="00BD0C0B"/>
    <w:rsid w:val="00BD13AB"/>
    <w:rsid w:val="00BD41E7"/>
    <w:rsid w:val="00BD48DD"/>
    <w:rsid w:val="00BD65FB"/>
    <w:rsid w:val="00BD6C40"/>
    <w:rsid w:val="00BE0163"/>
    <w:rsid w:val="00BE07E5"/>
    <w:rsid w:val="00BE1E7E"/>
    <w:rsid w:val="00BE355B"/>
    <w:rsid w:val="00BE4B48"/>
    <w:rsid w:val="00BE4EF2"/>
    <w:rsid w:val="00BE50E9"/>
    <w:rsid w:val="00BE7B24"/>
    <w:rsid w:val="00BF201A"/>
    <w:rsid w:val="00BF25FB"/>
    <w:rsid w:val="00BF3286"/>
    <w:rsid w:val="00BF4453"/>
    <w:rsid w:val="00BF51CF"/>
    <w:rsid w:val="00BF58E4"/>
    <w:rsid w:val="00BF5BDE"/>
    <w:rsid w:val="00BF5D7C"/>
    <w:rsid w:val="00BF6C0C"/>
    <w:rsid w:val="00BF75C0"/>
    <w:rsid w:val="00BF7985"/>
    <w:rsid w:val="00BF7CC4"/>
    <w:rsid w:val="00C0092B"/>
    <w:rsid w:val="00C01007"/>
    <w:rsid w:val="00C01A0F"/>
    <w:rsid w:val="00C02934"/>
    <w:rsid w:val="00C0295B"/>
    <w:rsid w:val="00C0351C"/>
    <w:rsid w:val="00C038AD"/>
    <w:rsid w:val="00C05379"/>
    <w:rsid w:val="00C06350"/>
    <w:rsid w:val="00C10D66"/>
    <w:rsid w:val="00C12091"/>
    <w:rsid w:val="00C12A3F"/>
    <w:rsid w:val="00C12C99"/>
    <w:rsid w:val="00C12CFA"/>
    <w:rsid w:val="00C13620"/>
    <w:rsid w:val="00C14777"/>
    <w:rsid w:val="00C14C21"/>
    <w:rsid w:val="00C15C73"/>
    <w:rsid w:val="00C17EB3"/>
    <w:rsid w:val="00C231A3"/>
    <w:rsid w:val="00C2348B"/>
    <w:rsid w:val="00C23A3B"/>
    <w:rsid w:val="00C23EC0"/>
    <w:rsid w:val="00C23F96"/>
    <w:rsid w:val="00C248CA"/>
    <w:rsid w:val="00C25268"/>
    <w:rsid w:val="00C256AC"/>
    <w:rsid w:val="00C257DB"/>
    <w:rsid w:val="00C26718"/>
    <w:rsid w:val="00C30026"/>
    <w:rsid w:val="00C30037"/>
    <w:rsid w:val="00C305E9"/>
    <w:rsid w:val="00C30988"/>
    <w:rsid w:val="00C3342A"/>
    <w:rsid w:val="00C3350E"/>
    <w:rsid w:val="00C36AB6"/>
    <w:rsid w:val="00C4113C"/>
    <w:rsid w:val="00C41B0D"/>
    <w:rsid w:val="00C42311"/>
    <w:rsid w:val="00C4380F"/>
    <w:rsid w:val="00C439AA"/>
    <w:rsid w:val="00C44916"/>
    <w:rsid w:val="00C44F0F"/>
    <w:rsid w:val="00C4690E"/>
    <w:rsid w:val="00C46A57"/>
    <w:rsid w:val="00C51235"/>
    <w:rsid w:val="00C531AF"/>
    <w:rsid w:val="00C54A40"/>
    <w:rsid w:val="00C54AEA"/>
    <w:rsid w:val="00C55842"/>
    <w:rsid w:val="00C55B8C"/>
    <w:rsid w:val="00C56DB8"/>
    <w:rsid w:val="00C60C17"/>
    <w:rsid w:val="00C621CD"/>
    <w:rsid w:val="00C639DB"/>
    <w:rsid w:val="00C6635B"/>
    <w:rsid w:val="00C6663A"/>
    <w:rsid w:val="00C66C63"/>
    <w:rsid w:val="00C66C8A"/>
    <w:rsid w:val="00C67396"/>
    <w:rsid w:val="00C6758C"/>
    <w:rsid w:val="00C7150B"/>
    <w:rsid w:val="00C71AF1"/>
    <w:rsid w:val="00C7299C"/>
    <w:rsid w:val="00C7450A"/>
    <w:rsid w:val="00C74883"/>
    <w:rsid w:val="00C759BC"/>
    <w:rsid w:val="00C75E4C"/>
    <w:rsid w:val="00C7624A"/>
    <w:rsid w:val="00C768D1"/>
    <w:rsid w:val="00C81C68"/>
    <w:rsid w:val="00C82041"/>
    <w:rsid w:val="00C82605"/>
    <w:rsid w:val="00C82966"/>
    <w:rsid w:val="00C847C0"/>
    <w:rsid w:val="00C85CB1"/>
    <w:rsid w:val="00C90168"/>
    <w:rsid w:val="00C91224"/>
    <w:rsid w:val="00C930F2"/>
    <w:rsid w:val="00C950D4"/>
    <w:rsid w:val="00C952D5"/>
    <w:rsid w:val="00CA01C4"/>
    <w:rsid w:val="00CA16A2"/>
    <w:rsid w:val="00CA207B"/>
    <w:rsid w:val="00CA24CB"/>
    <w:rsid w:val="00CA3D0D"/>
    <w:rsid w:val="00CA54AA"/>
    <w:rsid w:val="00CA5B46"/>
    <w:rsid w:val="00CA5CFF"/>
    <w:rsid w:val="00CA6B5E"/>
    <w:rsid w:val="00CA6CAE"/>
    <w:rsid w:val="00CB1005"/>
    <w:rsid w:val="00CB13B8"/>
    <w:rsid w:val="00CB1A2B"/>
    <w:rsid w:val="00CB5F37"/>
    <w:rsid w:val="00CC089A"/>
    <w:rsid w:val="00CC20BD"/>
    <w:rsid w:val="00CC395E"/>
    <w:rsid w:val="00CC5851"/>
    <w:rsid w:val="00CC6CF9"/>
    <w:rsid w:val="00CC79FC"/>
    <w:rsid w:val="00CD1773"/>
    <w:rsid w:val="00CD2FF6"/>
    <w:rsid w:val="00CD7050"/>
    <w:rsid w:val="00CD70A9"/>
    <w:rsid w:val="00CE13FA"/>
    <w:rsid w:val="00CE2694"/>
    <w:rsid w:val="00CE411E"/>
    <w:rsid w:val="00CE4789"/>
    <w:rsid w:val="00CE520B"/>
    <w:rsid w:val="00CE6C61"/>
    <w:rsid w:val="00CE77F6"/>
    <w:rsid w:val="00CE7C68"/>
    <w:rsid w:val="00CF1114"/>
    <w:rsid w:val="00CF248A"/>
    <w:rsid w:val="00CF337F"/>
    <w:rsid w:val="00CF3FAF"/>
    <w:rsid w:val="00CF4CF0"/>
    <w:rsid w:val="00CF5105"/>
    <w:rsid w:val="00CF6CB7"/>
    <w:rsid w:val="00CF7312"/>
    <w:rsid w:val="00D02E54"/>
    <w:rsid w:val="00D03C6C"/>
    <w:rsid w:val="00D05ADA"/>
    <w:rsid w:val="00D073E5"/>
    <w:rsid w:val="00D07B89"/>
    <w:rsid w:val="00D10912"/>
    <w:rsid w:val="00D10DE5"/>
    <w:rsid w:val="00D1126A"/>
    <w:rsid w:val="00D12418"/>
    <w:rsid w:val="00D12548"/>
    <w:rsid w:val="00D126C6"/>
    <w:rsid w:val="00D12956"/>
    <w:rsid w:val="00D12F44"/>
    <w:rsid w:val="00D16096"/>
    <w:rsid w:val="00D163C8"/>
    <w:rsid w:val="00D1706F"/>
    <w:rsid w:val="00D2010C"/>
    <w:rsid w:val="00D2040D"/>
    <w:rsid w:val="00D21631"/>
    <w:rsid w:val="00D2182C"/>
    <w:rsid w:val="00D22E06"/>
    <w:rsid w:val="00D23BAC"/>
    <w:rsid w:val="00D2454F"/>
    <w:rsid w:val="00D247C0"/>
    <w:rsid w:val="00D256C4"/>
    <w:rsid w:val="00D25A92"/>
    <w:rsid w:val="00D25D7A"/>
    <w:rsid w:val="00D263AC"/>
    <w:rsid w:val="00D26403"/>
    <w:rsid w:val="00D26DFC"/>
    <w:rsid w:val="00D3007A"/>
    <w:rsid w:val="00D31290"/>
    <w:rsid w:val="00D33B05"/>
    <w:rsid w:val="00D34518"/>
    <w:rsid w:val="00D35562"/>
    <w:rsid w:val="00D36137"/>
    <w:rsid w:val="00D36ADA"/>
    <w:rsid w:val="00D40CF5"/>
    <w:rsid w:val="00D41319"/>
    <w:rsid w:val="00D43277"/>
    <w:rsid w:val="00D434A8"/>
    <w:rsid w:val="00D43EAB"/>
    <w:rsid w:val="00D45F83"/>
    <w:rsid w:val="00D4627A"/>
    <w:rsid w:val="00D4680A"/>
    <w:rsid w:val="00D479C1"/>
    <w:rsid w:val="00D47D3E"/>
    <w:rsid w:val="00D50BDF"/>
    <w:rsid w:val="00D52C83"/>
    <w:rsid w:val="00D53510"/>
    <w:rsid w:val="00D5478A"/>
    <w:rsid w:val="00D5488D"/>
    <w:rsid w:val="00D6377A"/>
    <w:rsid w:val="00D638FD"/>
    <w:rsid w:val="00D6534C"/>
    <w:rsid w:val="00D65D93"/>
    <w:rsid w:val="00D67A4C"/>
    <w:rsid w:val="00D708D1"/>
    <w:rsid w:val="00D7195E"/>
    <w:rsid w:val="00D71BBC"/>
    <w:rsid w:val="00D73217"/>
    <w:rsid w:val="00D73FFA"/>
    <w:rsid w:val="00D74F98"/>
    <w:rsid w:val="00D75CB3"/>
    <w:rsid w:val="00D75F0B"/>
    <w:rsid w:val="00D76A0D"/>
    <w:rsid w:val="00D76BAE"/>
    <w:rsid w:val="00D771C1"/>
    <w:rsid w:val="00D771ED"/>
    <w:rsid w:val="00D77C98"/>
    <w:rsid w:val="00D77ECC"/>
    <w:rsid w:val="00D80C54"/>
    <w:rsid w:val="00D81183"/>
    <w:rsid w:val="00D817A1"/>
    <w:rsid w:val="00D819BE"/>
    <w:rsid w:val="00D81DB8"/>
    <w:rsid w:val="00D856B2"/>
    <w:rsid w:val="00D856EB"/>
    <w:rsid w:val="00D857EE"/>
    <w:rsid w:val="00D9034A"/>
    <w:rsid w:val="00D90712"/>
    <w:rsid w:val="00D94027"/>
    <w:rsid w:val="00D94EBE"/>
    <w:rsid w:val="00D95190"/>
    <w:rsid w:val="00D96571"/>
    <w:rsid w:val="00D96C6E"/>
    <w:rsid w:val="00D977E3"/>
    <w:rsid w:val="00D97B29"/>
    <w:rsid w:val="00DA0444"/>
    <w:rsid w:val="00DA2A5D"/>
    <w:rsid w:val="00DA2B44"/>
    <w:rsid w:val="00DA2D2A"/>
    <w:rsid w:val="00DA303C"/>
    <w:rsid w:val="00DA37BC"/>
    <w:rsid w:val="00DA4F32"/>
    <w:rsid w:val="00DA5EE8"/>
    <w:rsid w:val="00DA6CFF"/>
    <w:rsid w:val="00DA753F"/>
    <w:rsid w:val="00DA7625"/>
    <w:rsid w:val="00DA79A9"/>
    <w:rsid w:val="00DB304A"/>
    <w:rsid w:val="00DB4920"/>
    <w:rsid w:val="00DB4A0A"/>
    <w:rsid w:val="00DB6E61"/>
    <w:rsid w:val="00DB7E60"/>
    <w:rsid w:val="00DC2EC5"/>
    <w:rsid w:val="00DC6012"/>
    <w:rsid w:val="00DD248B"/>
    <w:rsid w:val="00DD2F95"/>
    <w:rsid w:val="00DD3320"/>
    <w:rsid w:val="00DD3D94"/>
    <w:rsid w:val="00DD488A"/>
    <w:rsid w:val="00DD7DC6"/>
    <w:rsid w:val="00DE2149"/>
    <w:rsid w:val="00DE2854"/>
    <w:rsid w:val="00DE29C2"/>
    <w:rsid w:val="00DE326A"/>
    <w:rsid w:val="00DE52BF"/>
    <w:rsid w:val="00DE7D00"/>
    <w:rsid w:val="00DF09E2"/>
    <w:rsid w:val="00DF17EF"/>
    <w:rsid w:val="00DF3165"/>
    <w:rsid w:val="00DF371E"/>
    <w:rsid w:val="00DF6407"/>
    <w:rsid w:val="00DF6561"/>
    <w:rsid w:val="00DF6613"/>
    <w:rsid w:val="00DF6C74"/>
    <w:rsid w:val="00DF7557"/>
    <w:rsid w:val="00E002D6"/>
    <w:rsid w:val="00E02A70"/>
    <w:rsid w:val="00E03154"/>
    <w:rsid w:val="00E039D5"/>
    <w:rsid w:val="00E051E7"/>
    <w:rsid w:val="00E052B7"/>
    <w:rsid w:val="00E062A4"/>
    <w:rsid w:val="00E0644B"/>
    <w:rsid w:val="00E06BA3"/>
    <w:rsid w:val="00E0784E"/>
    <w:rsid w:val="00E10C58"/>
    <w:rsid w:val="00E10E99"/>
    <w:rsid w:val="00E1132C"/>
    <w:rsid w:val="00E1138F"/>
    <w:rsid w:val="00E1232F"/>
    <w:rsid w:val="00E1334F"/>
    <w:rsid w:val="00E1356C"/>
    <w:rsid w:val="00E144AA"/>
    <w:rsid w:val="00E150E0"/>
    <w:rsid w:val="00E15B0E"/>
    <w:rsid w:val="00E15F79"/>
    <w:rsid w:val="00E20324"/>
    <w:rsid w:val="00E20A1E"/>
    <w:rsid w:val="00E219D2"/>
    <w:rsid w:val="00E24628"/>
    <w:rsid w:val="00E26A3B"/>
    <w:rsid w:val="00E305BA"/>
    <w:rsid w:val="00E30654"/>
    <w:rsid w:val="00E30C88"/>
    <w:rsid w:val="00E30E61"/>
    <w:rsid w:val="00E31C05"/>
    <w:rsid w:val="00E33F7B"/>
    <w:rsid w:val="00E3415C"/>
    <w:rsid w:val="00E3428C"/>
    <w:rsid w:val="00E37226"/>
    <w:rsid w:val="00E3735D"/>
    <w:rsid w:val="00E41301"/>
    <w:rsid w:val="00E419B8"/>
    <w:rsid w:val="00E421FB"/>
    <w:rsid w:val="00E425A2"/>
    <w:rsid w:val="00E43BC9"/>
    <w:rsid w:val="00E43FF6"/>
    <w:rsid w:val="00E44CE1"/>
    <w:rsid w:val="00E44D7D"/>
    <w:rsid w:val="00E46DD1"/>
    <w:rsid w:val="00E50215"/>
    <w:rsid w:val="00E5062E"/>
    <w:rsid w:val="00E506BB"/>
    <w:rsid w:val="00E5247D"/>
    <w:rsid w:val="00E52D70"/>
    <w:rsid w:val="00E537A0"/>
    <w:rsid w:val="00E53B66"/>
    <w:rsid w:val="00E54064"/>
    <w:rsid w:val="00E541AE"/>
    <w:rsid w:val="00E5437D"/>
    <w:rsid w:val="00E54CB2"/>
    <w:rsid w:val="00E55284"/>
    <w:rsid w:val="00E57BB4"/>
    <w:rsid w:val="00E6062E"/>
    <w:rsid w:val="00E612F7"/>
    <w:rsid w:val="00E65F49"/>
    <w:rsid w:val="00E66396"/>
    <w:rsid w:val="00E6655E"/>
    <w:rsid w:val="00E66D6D"/>
    <w:rsid w:val="00E70392"/>
    <w:rsid w:val="00E7159A"/>
    <w:rsid w:val="00E71846"/>
    <w:rsid w:val="00E71EF9"/>
    <w:rsid w:val="00E727BF"/>
    <w:rsid w:val="00E73B90"/>
    <w:rsid w:val="00E8003A"/>
    <w:rsid w:val="00E825C1"/>
    <w:rsid w:val="00E82641"/>
    <w:rsid w:val="00E842B3"/>
    <w:rsid w:val="00E844CE"/>
    <w:rsid w:val="00E86BD9"/>
    <w:rsid w:val="00E90E29"/>
    <w:rsid w:val="00E932E0"/>
    <w:rsid w:val="00E93A90"/>
    <w:rsid w:val="00E94720"/>
    <w:rsid w:val="00E96BBC"/>
    <w:rsid w:val="00E97DBE"/>
    <w:rsid w:val="00EA1BE6"/>
    <w:rsid w:val="00EA229A"/>
    <w:rsid w:val="00EA2DC7"/>
    <w:rsid w:val="00EA33C2"/>
    <w:rsid w:val="00EA5402"/>
    <w:rsid w:val="00EA5950"/>
    <w:rsid w:val="00EA660C"/>
    <w:rsid w:val="00EA6CF6"/>
    <w:rsid w:val="00EA79DA"/>
    <w:rsid w:val="00EA7B24"/>
    <w:rsid w:val="00EB0C7E"/>
    <w:rsid w:val="00EB2129"/>
    <w:rsid w:val="00EB2266"/>
    <w:rsid w:val="00EB2BC1"/>
    <w:rsid w:val="00EB5163"/>
    <w:rsid w:val="00EC01C7"/>
    <w:rsid w:val="00EC0C90"/>
    <w:rsid w:val="00EC4F8F"/>
    <w:rsid w:val="00EC5E60"/>
    <w:rsid w:val="00EC7043"/>
    <w:rsid w:val="00EC7935"/>
    <w:rsid w:val="00EC7B7E"/>
    <w:rsid w:val="00EC7C11"/>
    <w:rsid w:val="00ED07EC"/>
    <w:rsid w:val="00ED0870"/>
    <w:rsid w:val="00ED3627"/>
    <w:rsid w:val="00ED47E6"/>
    <w:rsid w:val="00ED4D3D"/>
    <w:rsid w:val="00ED5D1C"/>
    <w:rsid w:val="00ED5E85"/>
    <w:rsid w:val="00ED6B63"/>
    <w:rsid w:val="00ED7861"/>
    <w:rsid w:val="00EE0932"/>
    <w:rsid w:val="00EE1FA3"/>
    <w:rsid w:val="00EE3968"/>
    <w:rsid w:val="00EE403C"/>
    <w:rsid w:val="00EE4DF3"/>
    <w:rsid w:val="00EE7662"/>
    <w:rsid w:val="00EE78A6"/>
    <w:rsid w:val="00EF0EC7"/>
    <w:rsid w:val="00EF2BA0"/>
    <w:rsid w:val="00EF2F36"/>
    <w:rsid w:val="00EF6D0B"/>
    <w:rsid w:val="00F00265"/>
    <w:rsid w:val="00F0186C"/>
    <w:rsid w:val="00F024CC"/>
    <w:rsid w:val="00F02534"/>
    <w:rsid w:val="00F05445"/>
    <w:rsid w:val="00F05BBE"/>
    <w:rsid w:val="00F061E5"/>
    <w:rsid w:val="00F06D0B"/>
    <w:rsid w:val="00F0728A"/>
    <w:rsid w:val="00F07413"/>
    <w:rsid w:val="00F07551"/>
    <w:rsid w:val="00F10D1D"/>
    <w:rsid w:val="00F10FD5"/>
    <w:rsid w:val="00F13BA3"/>
    <w:rsid w:val="00F13CC8"/>
    <w:rsid w:val="00F141CD"/>
    <w:rsid w:val="00F2185C"/>
    <w:rsid w:val="00F22A4D"/>
    <w:rsid w:val="00F23C75"/>
    <w:rsid w:val="00F24374"/>
    <w:rsid w:val="00F24E57"/>
    <w:rsid w:val="00F2715F"/>
    <w:rsid w:val="00F30232"/>
    <w:rsid w:val="00F31071"/>
    <w:rsid w:val="00F32903"/>
    <w:rsid w:val="00F333B3"/>
    <w:rsid w:val="00F33DC6"/>
    <w:rsid w:val="00F346B9"/>
    <w:rsid w:val="00F34C81"/>
    <w:rsid w:val="00F34FEC"/>
    <w:rsid w:val="00F35C9D"/>
    <w:rsid w:val="00F36ACF"/>
    <w:rsid w:val="00F36EC8"/>
    <w:rsid w:val="00F37264"/>
    <w:rsid w:val="00F3794B"/>
    <w:rsid w:val="00F4099A"/>
    <w:rsid w:val="00F40F12"/>
    <w:rsid w:val="00F419D0"/>
    <w:rsid w:val="00F41AE2"/>
    <w:rsid w:val="00F424BA"/>
    <w:rsid w:val="00F42FE2"/>
    <w:rsid w:val="00F43A41"/>
    <w:rsid w:val="00F4436D"/>
    <w:rsid w:val="00F44ADB"/>
    <w:rsid w:val="00F4613D"/>
    <w:rsid w:val="00F4731D"/>
    <w:rsid w:val="00F50F86"/>
    <w:rsid w:val="00F51851"/>
    <w:rsid w:val="00F51E39"/>
    <w:rsid w:val="00F5214B"/>
    <w:rsid w:val="00F5365E"/>
    <w:rsid w:val="00F543FA"/>
    <w:rsid w:val="00F56048"/>
    <w:rsid w:val="00F5660C"/>
    <w:rsid w:val="00F578E1"/>
    <w:rsid w:val="00F61DBB"/>
    <w:rsid w:val="00F62563"/>
    <w:rsid w:val="00F6520E"/>
    <w:rsid w:val="00F65FDF"/>
    <w:rsid w:val="00F666EB"/>
    <w:rsid w:val="00F70822"/>
    <w:rsid w:val="00F720A6"/>
    <w:rsid w:val="00F726CD"/>
    <w:rsid w:val="00F730BF"/>
    <w:rsid w:val="00F7344F"/>
    <w:rsid w:val="00F75C23"/>
    <w:rsid w:val="00F761A6"/>
    <w:rsid w:val="00F768CC"/>
    <w:rsid w:val="00F76E6E"/>
    <w:rsid w:val="00F771F6"/>
    <w:rsid w:val="00F777FC"/>
    <w:rsid w:val="00F779AA"/>
    <w:rsid w:val="00F81076"/>
    <w:rsid w:val="00F82397"/>
    <w:rsid w:val="00F84531"/>
    <w:rsid w:val="00F846E0"/>
    <w:rsid w:val="00F848AD"/>
    <w:rsid w:val="00F85AA7"/>
    <w:rsid w:val="00F871CF"/>
    <w:rsid w:val="00F872C5"/>
    <w:rsid w:val="00F87DF0"/>
    <w:rsid w:val="00F91C11"/>
    <w:rsid w:val="00F91D74"/>
    <w:rsid w:val="00F92118"/>
    <w:rsid w:val="00F9309F"/>
    <w:rsid w:val="00F935BD"/>
    <w:rsid w:val="00F93F0D"/>
    <w:rsid w:val="00F944FF"/>
    <w:rsid w:val="00F96625"/>
    <w:rsid w:val="00F96670"/>
    <w:rsid w:val="00FA03BD"/>
    <w:rsid w:val="00FA0820"/>
    <w:rsid w:val="00FA2F35"/>
    <w:rsid w:val="00FA363C"/>
    <w:rsid w:val="00FA463B"/>
    <w:rsid w:val="00FA4814"/>
    <w:rsid w:val="00FA54FF"/>
    <w:rsid w:val="00FB18DC"/>
    <w:rsid w:val="00FB199E"/>
    <w:rsid w:val="00FB325F"/>
    <w:rsid w:val="00FB3C60"/>
    <w:rsid w:val="00FB56C0"/>
    <w:rsid w:val="00FB5E34"/>
    <w:rsid w:val="00FB6452"/>
    <w:rsid w:val="00FB6CEF"/>
    <w:rsid w:val="00FC1876"/>
    <w:rsid w:val="00FC1B55"/>
    <w:rsid w:val="00FC2A1B"/>
    <w:rsid w:val="00FC33FC"/>
    <w:rsid w:val="00FC425D"/>
    <w:rsid w:val="00FC5F75"/>
    <w:rsid w:val="00FC6CD7"/>
    <w:rsid w:val="00FC6EF3"/>
    <w:rsid w:val="00FC7DB6"/>
    <w:rsid w:val="00FD0173"/>
    <w:rsid w:val="00FD0B0E"/>
    <w:rsid w:val="00FD1A32"/>
    <w:rsid w:val="00FD4052"/>
    <w:rsid w:val="00FD438B"/>
    <w:rsid w:val="00FD496E"/>
    <w:rsid w:val="00FD548F"/>
    <w:rsid w:val="00FD756F"/>
    <w:rsid w:val="00FE0634"/>
    <w:rsid w:val="00FE35D2"/>
    <w:rsid w:val="00FE443D"/>
    <w:rsid w:val="00FE5424"/>
    <w:rsid w:val="00FE694C"/>
    <w:rsid w:val="00FF110E"/>
    <w:rsid w:val="00FF1C5F"/>
    <w:rsid w:val="00FF2443"/>
    <w:rsid w:val="00FF29A2"/>
    <w:rsid w:val="00FF3C2C"/>
    <w:rsid w:val="00FF40BD"/>
    <w:rsid w:val="00FF4518"/>
    <w:rsid w:val="00FF4603"/>
    <w:rsid w:val="00FF6CA9"/>
    <w:rsid w:val="00FF6ED8"/>
    <w:rsid w:val="00FF722C"/>
    <w:rsid w:val="18FF1208"/>
    <w:rsid w:val="6152171F"/>
    <w:rsid w:val="7778E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9E0076A"/>
  <w15:docId w15:val="{584F02E3-FE4B-1F47-AB5D-4599CF41D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NZ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4" w:unhideWhenUsed="1" w:qFormat="1"/>
    <w:lsdException w:name="heading 4" w:semiHidden="1" w:uiPriority="23" w:qFormat="1"/>
    <w:lsdException w:name="heading 5" w:semiHidden="1" w:uiPriority="23" w:unhideWhenUsed="1" w:qFormat="1"/>
    <w:lsdException w:name="heading 6" w:semiHidden="1" w:uiPriority="23" w:qFormat="1"/>
    <w:lsdException w:name="heading 7" w:semiHidden="1" w:uiPriority="23" w:qFormat="1"/>
    <w:lsdException w:name="heading 8" w:semiHidden="1" w:uiPriority="23" w:qFormat="1"/>
    <w:lsdException w:name="heading 9" w:semiHidden="1" w:uiPriority="23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6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 w:unhideWhenUsed="1"/>
    <w:lsdException w:name="Subtitle" w:semiHidden="1" w:uiPriority="2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9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30" w:qFormat="1"/>
    <w:lsdException w:name="Intense Quote" w:semiHidden="1" w:uiPriority="3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26" w:qFormat="1"/>
    <w:lsdException w:name="Intense Emphasis" w:semiHidden="1" w:uiPriority="28" w:qFormat="1"/>
    <w:lsdException w:name="Subtle Reference" w:semiHidden="1" w:uiPriority="32" w:qFormat="1"/>
    <w:lsdException w:name="Intense Reference" w:semiHidden="1" w:uiPriority="33" w:qFormat="1"/>
    <w:lsdException w:name="Book Title" w:semiHidden="1" w:uiPriority="34" w:qFormat="1"/>
    <w:lsdException w:name="Bibliography" w:semiHidden="1" w:uiPriority="38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09E"/>
    <w:pPr>
      <w:spacing w:after="160" w:line="259" w:lineRule="auto"/>
    </w:pPr>
    <w:rPr>
      <w:kern w:val="2"/>
      <w:sz w:val="22"/>
      <w:szCs w:val="22"/>
      <w:lang w:val="en-GB"/>
      <w14:ligatures w14:val="standardContextual"/>
    </w:rPr>
  </w:style>
  <w:style w:type="paragraph" w:styleId="Heading1">
    <w:name w:val="heading 1"/>
    <w:basedOn w:val="Normal"/>
    <w:next w:val="BodyText"/>
    <w:link w:val="Heading1Char"/>
    <w:uiPriority w:val="4"/>
    <w:qFormat/>
    <w:rsid w:val="003F041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bCs/>
      <w:color w:val="3F0730"/>
      <w:sz w:val="28"/>
      <w:szCs w:val="28"/>
    </w:rPr>
  </w:style>
  <w:style w:type="paragraph" w:styleId="Heading2">
    <w:name w:val="heading 2"/>
    <w:basedOn w:val="Normal"/>
    <w:next w:val="BodyText"/>
    <w:link w:val="Heading2Char"/>
    <w:uiPriority w:val="4"/>
    <w:qFormat/>
    <w:rsid w:val="003F0415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</w:rPr>
  </w:style>
  <w:style w:type="paragraph" w:styleId="Heading3">
    <w:name w:val="heading 3"/>
    <w:basedOn w:val="Normal"/>
    <w:next w:val="BodyText"/>
    <w:link w:val="Heading3Char"/>
    <w:uiPriority w:val="4"/>
    <w:qFormat/>
    <w:rsid w:val="003F0415"/>
    <w:pPr>
      <w:keepNext/>
      <w:keepLines/>
      <w:spacing w:before="240"/>
      <w:outlineLvl w:val="2"/>
    </w:pPr>
    <w:rPr>
      <w:rFonts w:eastAsiaTheme="majorEastAsia" w:cstheme="majorBidi"/>
      <w:color w:val="3F0730"/>
      <w:sz w:val="24"/>
    </w:rPr>
  </w:style>
  <w:style w:type="paragraph" w:styleId="Heading4">
    <w:name w:val="heading 4"/>
    <w:aliases w:val="Heading 4 (table &amp; chart)"/>
    <w:basedOn w:val="Normal"/>
    <w:next w:val="Normal"/>
    <w:link w:val="Heading4Char"/>
    <w:uiPriority w:val="23"/>
    <w:semiHidden/>
    <w:qFormat/>
    <w:rsid w:val="00AB5A91"/>
    <w:pPr>
      <w:keepNext/>
      <w:keepLines/>
      <w:numPr>
        <w:ilvl w:val="3"/>
        <w:numId w:val="17"/>
      </w:numPr>
      <w:spacing w:before="120"/>
      <w:outlineLvl w:val="3"/>
    </w:pPr>
    <w:rPr>
      <w:rFonts w:asciiTheme="majorHAnsi" w:eastAsiaTheme="majorEastAsia" w:hAnsiTheme="majorHAnsi" w:cstheme="majorBidi"/>
      <w:b/>
      <w:iCs/>
      <w:color w:val="2CB9FF" w:themeColor="accent2"/>
    </w:rPr>
  </w:style>
  <w:style w:type="paragraph" w:styleId="Heading5">
    <w:name w:val="heading 5"/>
    <w:basedOn w:val="Normal"/>
    <w:next w:val="Normal"/>
    <w:link w:val="Heading5Char"/>
    <w:uiPriority w:val="23"/>
    <w:semiHidden/>
    <w:qFormat/>
    <w:rsid w:val="00AB5A91"/>
    <w:pPr>
      <w:keepNext/>
      <w:keepLines/>
      <w:numPr>
        <w:ilvl w:val="4"/>
        <w:numId w:val="17"/>
      </w:numPr>
      <w:spacing w:before="40"/>
      <w:outlineLvl w:val="4"/>
    </w:pPr>
    <w:rPr>
      <w:rFonts w:asciiTheme="majorHAnsi" w:eastAsiaTheme="majorEastAsia" w:hAnsiTheme="majorHAnsi" w:cstheme="majorBidi"/>
      <w:color w:val="BF00BF" w:themeColor="accent1" w:themeShade="BF"/>
    </w:rPr>
  </w:style>
  <w:style w:type="paragraph" w:styleId="Heading6">
    <w:name w:val="heading 6"/>
    <w:basedOn w:val="Normal"/>
    <w:next w:val="Normal"/>
    <w:link w:val="Heading6Char"/>
    <w:uiPriority w:val="23"/>
    <w:semiHidden/>
    <w:qFormat/>
    <w:rsid w:val="00AB5A91"/>
    <w:pPr>
      <w:keepNext/>
      <w:keepLines/>
      <w:numPr>
        <w:ilvl w:val="5"/>
        <w:numId w:val="17"/>
      </w:numPr>
      <w:spacing w:before="40"/>
      <w:outlineLvl w:val="5"/>
    </w:pPr>
    <w:rPr>
      <w:rFonts w:asciiTheme="majorHAnsi" w:eastAsiaTheme="majorEastAsia" w:hAnsiTheme="majorHAnsi" w:cstheme="majorBidi"/>
      <w:color w:val="7F007F" w:themeColor="accent1" w:themeShade="7F"/>
    </w:rPr>
  </w:style>
  <w:style w:type="paragraph" w:styleId="Heading7">
    <w:name w:val="heading 7"/>
    <w:basedOn w:val="Normal"/>
    <w:next w:val="Normal"/>
    <w:link w:val="Heading7Char"/>
    <w:uiPriority w:val="23"/>
    <w:semiHidden/>
    <w:qFormat/>
    <w:rsid w:val="00AB5A91"/>
    <w:pPr>
      <w:keepNext/>
      <w:keepLines/>
      <w:numPr>
        <w:ilvl w:val="6"/>
        <w:numId w:val="1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7F007F" w:themeColor="accent1" w:themeShade="7F"/>
    </w:rPr>
  </w:style>
  <w:style w:type="paragraph" w:styleId="Heading8">
    <w:name w:val="heading 8"/>
    <w:basedOn w:val="Normal"/>
    <w:next w:val="Normal"/>
    <w:link w:val="Heading8Char"/>
    <w:uiPriority w:val="23"/>
    <w:semiHidden/>
    <w:qFormat/>
    <w:rsid w:val="00AB5A91"/>
    <w:pPr>
      <w:keepNext/>
      <w:keepLines/>
      <w:numPr>
        <w:ilvl w:val="7"/>
        <w:numId w:val="1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23"/>
    <w:semiHidden/>
    <w:qFormat/>
    <w:rsid w:val="00AB5A91"/>
    <w:pPr>
      <w:keepNext/>
      <w:keepLines/>
      <w:numPr>
        <w:ilvl w:val="8"/>
        <w:numId w:val="1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  <w:rsid w:val="00AE009E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009E"/>
  </w:style>
  <w:style w:type="paragraph" w:customStyle="1" w:styleId="TableColumnHeading">
    <w:name w:val="Table Column Heading"/>
    <w:basedOn w:val="BodyText"/>
    <w:uiPriority w:val="7"/>
    <w:qFormat/>
    <w:rsid w:val="00AB5A91"/>
    <w:pPr>
      <w:spacing w:before="60" w:after="60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AB5A91"/>
    <w:rPr>
      <w:noProof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B5A91"/>
    <w:rPr>
      <w:noProof/>
      <w:color w:val="6E6E6E"/>
      <w:sz w:val="18"/>
      <w:lang w:val="en-GB"/>
    </w:rPr>
  </w:style>
  <w:style w:type="paragraph" w:customStyle="1" w:styleId="TableColumnHeadingRight">
    <w:name w:val="Table Column Heading Right"/>
    <w:basedOn w:val="TableColumnHeading"/>
    <w:uiPriority w:val="7"/>
    <w:qFormat/>
    <w:rsid w:val="00AB5A91"/>
    <w:pPr>
      <w:jc w:val="right"/>
    </w:pPr>
  </w:style>
  <w:style w:type="paragraph" w:customStyle="1" w:styleId="PageTitle">
    <w:name w:val="Page Title"/>
    <w:basedOn w:val="Normal"/>
    <w:next w:val="BodyText"/>
    <w:uiPriority w:val="3"/>
    <w:qFormat/>
    <w:rsid w:val="003F0415"/>
    <w:pPr>
      <w:keepNext/>
      <w:spacing w:before="480"/>
      <w:outlineLvl w:val="0"/>
    </w:pPr>
    <w:rPr>
      <w:rFonts w:asciiTheme="majorHAnsi" w:hAnsiTheme="majorHAnsi"/>
      <w:b/>
      <w:noProof/>
      <w:color w:val="3F0730"/>
      <w:sz w:val="32"/>
      <w:szCs w:val="48"/>
    </w:rPr>
  </w:style>
  <w:style w:type="paragraph" w:customStyle="1" w:styleId="TableBodyRight">
    <w:name w:val="Table Body Right"/>
    <w:basedOn w:val="TableBody"/>
    <w:uiPriority w:val="8"/>
    <w:qFormat/>
    <w:rsid w:val="00AB5A91"/>
    <w:pPr>
      <w:jc w:val="right"/>
    </w:pPr>
  </w:style>
  <w:style w:type="character" w:customStyle="1" w:styleId="Bold">
    <w:name w:val="Bold"/>
    <w:basedOn w:val="DefaultParagraphFont"/>
    <w:uiPriority w:val="2"/>
    <w:qFormat/>
    <w:rsid w:val="002D313A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DocumentSubtitle"/>
    <w:uiPriority w:val="26"/>
    <w:rsid w:val="00AB5A91"/>
    <w:pPr>
      <w:framePr w:w="8108" w:wrap="notBeside" w:vAnchor="page" w:hAnchor="page" w:x="710" w:y="2149" w:anchorLock="1"/>
      <w:ind w:right="306"/>
    </w:pPr>
    <w:rPr>
      <w:rFonts w:asciiTheme="majorHAnsi" w:hAnsiTheme="majorHAnsi"/>
      <w:b/>
      <w:bCs/>
      <w:color w:val="000000" w:themeColor="text1"/>
      <w:sz w:val="52"/>
      <w:szCs w:val="22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AB5A91"/>
    <w:pPr>
      <w:ind w:left="3969"/>
      <w:jc w:val="right"/>
    </w:pPr>
    <w:rPr>
      <w:noProof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A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A91"/>
    <w:rPr>
      <w:rFonts w:ascii="Tahoma" w:hAnsi="Tahoma" w:cs="Tahoma"/>
      <w:color w:val="6E6E6E"/>
      <w:sz w:val="16"/>
      <w:szCs w:val="16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AB5A91"/>
    <w:rPr>
      <w:noProof/>
      <w:color w:val="6E6E6E"/>
      <w:sz w:val="18"/>
      <w:lang w:val="en-GB"/>
    </w:rPr>
  </w:style>
  <w:style w:type="character" w:customStyle="1" w:styleId="Heading1Char">
    <w:name w:val="Heading 1 Char"/>
    <w:basedOn w:val="DefaultParagraphFont"/>
    <w:link w:val="Heading1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8"/>
      <w:lang w:val="en-GB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4"/>
    <w:rsid w:val="003F0415"/>
    <w:rPr>
      <w:rFonts w:asciiTheme="majorHAnsi" w:eastAsiaTheme="majorEastAsia" w:hAnsiTheme="majorHAnsi" w:cstheme="majorBidi"/>
      <w:b/>
      <w:bCs/>
      <w:color w:val="3F0730"/>
      <w:kern w:val="2"/>
      <w:sz w:val="28"/>
      <w:szCs w:val="26"/>
      <w:lang w:val="en-GB"/>
      <w14:ligatures w14:val="standardContextual"/>
    </w:rPr>
  </w:style>
  <w:style w:type="table" w:styleId="TableGrid">
    <w:name w:val="Table Grid"/>
    <w:basedOn w:val="TableNormal"/>
    <w:uiPriority w:val="39"/>
    <w:rsid w:val="00AB5A91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BodyText"/>
    <w:uiPriority w:val="8"/>
    <w:qFormat/>
    <w:rsid w:val="00AB5A91"/>
    <w:pPr>
      <w:spacing w:before="60" w:after="60"/>
    </w:pPr>
    <w:rPr>
      <w:rFonts w:ascii="HelveticaNeueLT Pro 45 Lt" w:hAnsi="HelveticaNeueLT Pro 45 Lt"/>
      <w:lang w:eastAsia="en-NZ"/>
    </w:rPr>
  </w:style>
  <w:style w:type="paragraph" w:styleId="ListBullet">
    <w:name w:val="List Bullet"/>
    <w:basedOn w:val="Normal"/>
    <w:uiPriority w:val="99"/>
    <w:semiHidden/>
    <w:rsid w:val="00AB5A91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rsid w:val="00AB5A91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rsid w:val="00AB5A91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rsid w:val="00AB5A91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rsid w:val="00AB5A91"/>
    <w:pPr>
      <w:numPr>
        <w:numId w:val="5"/>
      </w:numPr>
      <w:contextualSpacing/>
    </w:pPr>
  </w:style>
  <w:style w:type="paragraph" w:styleId="ListNumber">
    <w:name w:val="List Number"/>
    <w:basedOn w:val="Normal"/>
    <w:uiPriority w:val="99"/>
    <w:semiHidden/>
    <w:rsid w:val="00AB5A91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rsid w:val="00AB5A91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rsid w:val="00AB5A91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rsid w:val="00AB5A91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rsid w:val="00AB5A91"/>
    <w:pPr>
      <w:numPr>
        <w:numId w:val="10"/>
      </w:numPr>
      <w:contextualSpacing/>
    </w:pPr>
  </w:style>
  <w:style w:type="paragraph" w:styleId="List">
    <w:name w:val="List"/>
    <w:basedOn w:val="Normal"/>
    <w:uiPriority w:val="99"/>
    <w:semiHidden/>
    <w:rsid w:val="00AB5A9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rsid w:val="00AB5A9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rsid w:val="00AB5A9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AB5A9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AB5A91"/>
    <w:pPr>
      <w:ind w:left="1415" w:hanging="283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AB5A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5A91"/>
  </w:style>
  <w:style w:type="character" w:customStyle="1" w:styleId="CommentTextChar">
    <w:name w:val="Comment Text Char"/>
    <w:basedOn w:val="DefaultParagraphFont"/>
    <w:link w:val="CommentText"/>
    <w:uiPriority w:val="99"/>
    <w:rsid w:val="00AB5A91"/>
    <w:rPr>
      <w:color w:val="6E6E6E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A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A91"/>
    <w:rPr>
      <w:b/>
      <w:bCs/>
      <w:color w:val="6E6E6E"/>
      <w:lang w:val="en-GB"/>
    </w:rPr>
  </w:style>
  <w:style w:type="character" w:styleId="Emphasis">
    <w:name w:val="Emphasis"/>
    <w:basedOn w:val="DefaultParagraphFont"/>
    <w:uiPriority w:val="27"/>
    <w:semiHidden/>
    <w:qFormat/>
    <w:rsid w:val="00AB5A91"/>
    <w:rPr>
      <w:i/>
      <w:iCs/>
    </w:rPr>
  </w:style>
  <w:style w:type="paragraph" w:customStyle="1" w:styleId="DocumentSubtitle">
    <w:name w:val="Document Subtitle"/>
    <w:basedOn w:val="DocumentTitle"/>
    <w:next w:val="Normal"/>
    <w:uiPriority w:val="26"/>
    <w:rsid w:val="00AB5A91"/>
    <w:pPr>
      <w:framePr w:w="10490" w:wrap="notBeside"/>
      <w:spacing w:after="60"/>
      <w:ind w:right="0"/>
    </w:pPr>
    <w:rPr>
      <w:rFonts w:asciiTheme="minorHAnsi" w:hAnsiTheme="minorHAnsi"/>
      <w:b w:val="0"/>
      <w:sz w:val="36"/>
    </w:rPr>
  </w:style>
  <w:style w:type="character" w:customStyle="1" w:styleId="Heading3Char">
    <w:name w:val="Heading 3 Char"/>
    <w:basedOn w:val="DefaultParagraphFont"/>
    <w:link w:val="Heading3"/>
    <w:uiPriority w:val="4"/>
    <w:rsid w:val="003F0415"/>
    <w:rPr>
      <w:rFonts w:eastAsiaTheme="majorEastAsia" w:cstheme="majorBidi"/>
      <w:color w:val="3F0730"/>
      <w:kern w:val="2"/>
      <w:sz w:val="24"/>
      <w:szCs w:val="24"/>
      <w:lang w:val="en-GB"/>
      <w14:ligatures w14:val="standardContextual"/>
    </w:rPr>
  </w:style>
  <w:style w:type="character" w:customStyle="1" w:styleId="Heading5Char">
    <w:name w:val="Heading 5 Char"/>
    <w:basedOn w:val="DefaultParagraphFont"/>
    <w:link w:val="Heading5"/>
    <w:uiPriority w:val="23"/>
    <w:semiHidden/>
    <w:rsid w:val="00AB5A91"/>
    <w:rPr>
      <w:rFonts w:asciiTheme="majorHAnsi" w:eastAsiaTheme="majorEastAsia" w:hAnsiTheme="majorHAnsi" w:cstheme="majorBidi"/>
      <w:color w:val="BF00BF" w:themeColor="accent1" w:themeShade="BF"/>
      <w:lang w:val="en-GB"/>
    </w:rPr>
  </w:style>
  <w:style w:type="paragraph" w:customStyle="1" w:styleId="Bullet1">
    <w:name w:val="Bullet 1"/>
    <w:basedOn w:val="BodyText"/>
    <w:uiPriority w:val="1"/>
    <w:qFormat/>
    <w:rsid w:val="002D313A"/>
    <w:pPr>
      <w:numPr>
        <w:numId w:val="38"/>
      </w:numPr>
    </w:pPr>
  </w:style>
  <w:style w:type="paragraph" w:customStyle="1" w:styleId="Bullet2">
    <w:name w:val="Bullet 2"/>
    <w:basedOn w:val="BodyText"/>
    <w:uiPriority w:val="1"/>
    <w:qFormat/>
    <w:rsid w:val="00AB5A91"/>
    <w:pPr>
      <w:numPr>
        <w:ilvl w:val="1"/>
        <w:numId w:val="30"/>
      </w:numPr>
    </w:pPr>
  </w:style>
  <w:style w:type="paragraph" w:customStyle="1" w:styleId="Bullet3">
    <w:name w:val="Bullet 3"/>
    <w:basedOn w:val="BodyText"/>
    <w:uiPriority w:val="1"/>
    <w:qFormat/>
    <w:rsid w:val="00AB5A91"/>
    <w:pPr>
      <w:numPr>
        <w:ilvl w:val="2"/>
        <w:numId w:val="30"/>
      </w:numPr>
    </w:pPr>
  </w:style>
  <w:style w:type="paragraph" w:customStyle="1" w:styleId="NumberedBullet1">
    <w:name w:val="Numbered Bullet 1"/>
    <w:basedOn w:val="BodyText"/>
    <w:uiPriority w:val="5"/>
    <w:qFormat/>
    <w:rsid w:val="00AB5A91"/>
    <w:pPr>
      <w:numPr>
        <w:numId w:val="26"/>
      </w:numPr>
      <w:spacing w:before="60" w:after="60"/>
    </w:pPr>
  </w:style>
  <w:style w:type="paragraph" w:customStyle="1" w:styleId="NumberedBullet2">
    <w:name w:val="Numbered Bullet 2"/>
    <w:basedOn w:val="BodyText"/>
    <w:uiPriority w:val="5"/>
    <w:qFormat/>
    <w:rsid w:val="00AB5A91"/>
    <w:pPr>
      <w:numPr>
        <w:ilvl w:val="1"/>
        <w:numId w:val="26"/>
      </w:numPr>
      <w:tabs>
        <w:tab w:val="left" w:pos="709"/>
      </w:tabs>
    </w:pPr>
  </w:style>
  <w:style w:type="paragraph" w:customStyle="1" w:styleId="NumberedBullet3">
    <w:name w:val="Numbered Bullet 3"/>
    <w:basedOn w:val="BodyText"/>
    <w:uiPriority w:val="5"/>
    <w:qFormat/>
    <w:rsid w:val="00AB5A91"/>
    <w:pPr>
      <w:numPr>
        <w:ilvl w:val="2"/>
        <w:numId w:val="26"/>
      </w:numPr>
      <w:tabs>
        <w:tab w:val="left" w:pos="1276"/>
      </w:tabs>
      <w:ind w:left="993"/>
    </w:pPr>
  </w:style>
  <w:style w:type="numbering" w:customStyle="1" w:styleId="NumberedBulletsList">
    <w:name w:val="Numbered Bullets List"/>
    <w:uiPriority w:val="99"/>
    <w:rsid w:val="00AB5A91"/>
    <w:pPr>
      <w:numPr>
        <w:numId w:val="11"/>
      </w:numPr>
    </w:pPr>
  </w:style>
  <w:style w:type="paragraph" w:customStyle="1" w:styleId="Indent1">
    <w:name w:val="Indent 1"/>
    <w:basedOn w:val="BodyText"/>
    <w:uiPriority w:val="6"/>
    <w:semiHidden/>
    <w:unhideWhenUsed/>
    <w:qFormat/>
    <w:rsid w:val="00AB5A91"/>
    <w:pPr>
      <w:ind w:left="284"/>
    </w:pPr>
  </w:style>
  <w:style w:type="paragraph" w:customStyle="1" w:styleId="Indent2">
    <w:name w:val="Indent 2"/>
    <w:basedOn w:val="BodyText"/>
    <w:uiPriority w:val="6"/>
    <w:semiHidden/>
    <w:unhideWhenUsed/>
    <w:qFormat/>
    <w:rsid w:val="00AB5A91"/>
    <w:pPr>
      <w:ind w:left="567"/>
    </w:pPr>
  </w:style>
  <w:style w:type="paragraph" w:customStyle="1" w:styleId="Indent3">
    <w:name w:val="Indent 3"/>
    <w:basedOn w:val="BodyText"/>
    <w:uiPriority w:val="6"/>
    <w:semiHidden/>
    <w:unhideWhenUsed/>
    <w:qFormat/>
    <w:rsid w:val="00AB5A91"/>
    <w:pPr>
      <w:ind w:left="851"/>
    </w:pPr>
  </w:style>
  <w:style w:type="paragraph" w:customStyle="1" w:styleId="ShadedHeading">
    <w:name w:val="Shaded Heading"/>
    <w:basedOn w:val="BodyText"/>
    <w:next w:val="ShadedBody"/>
    <w:uiPriority w:val="10"/>
    <w:rsid w:val="00AB5A91"/>
    <w:pPr>
      <w:keepNext/>
      <w:keepLines/>
      <w:pBdr>
        <w:top w:val="single" w:sz="2" w:space="2" w:color="FF00FF" w:themeColor="accent1"/>
        <w:left w:val="single" w:sz="2" w:space="4" w:color="FF00FF" w:themeColor="accent1"/>
        <w:bottom w:val="single" w:sz="2" w:space="2" w:color="FF00FF" w:themeColor="accent1"/>
        <w:right w:val="single" w:sz="2" w:space="4" w:color="FF00FF" w:themeColor="accent1"/>
      </w:pBdr>
      <w:shd w:val="clear" w:color="auto" w:fill="FF00FF" w:themeFill="accent1"/>
      <w:spacing w:before="240"/>
      <w:ind w:left="113" w:right="113"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5A91"/>
    <w:rPr>
      <w:color w:val="808080"/>
    </w:rPr>
  </w:style>
  <w:style w:type="paragraph" w:customStyle="1" w:styleId="Authors">
    <w:name w:val="Authors"/>
    <w:basedOn w:val="Footer"/>
    <w:link w:val="AuthorsChar"/>
    <w:uiPriority w:val="99"/>
    <w:rsid w:val="00AB5A91"/>
    <w:pPr>
      <w:spacing w:before="60" w:after="60"/>
    </w:pPr>
  </w:style>
  <w:style w:type="character" w:customStyle="1" w:styleId="Heading4Char">
    <w:name w:val="Heading 4 Char"/>
    <w:aliases w:val="Heading 4 (table &amp; chart) Char"/>
    <w:basedOn w:val="DefaultParagraphFont"/>
    <w:link w:val="Heading4"/>
    <w:uiPriority w:val="23"/>
    <w:semiHidden/>
    <w:rsid w:val="00AB5A91"/>
    <w:rPr>
      <w:rFonts w:asciiTheme="majorHAnsi" w:eastAsiaTheme="majorEastAsia" w:hAnsiTheme="majorHAnsi" w:cstheme="majorBidi"/>
      <w:b/>
      <w:iCs/>
      <w:color w:val="2CB9FF" w:themeColor="accent2"/>
      <w:lang w:val="en-GB"/>
    </w:rPr>
  </w:style>
  <w:style w:type="character" w:customStyle="1" w:styleId="Heading6Char">
    <w:name w:val="Heading 6 Char"/>
    <w:basedOn w:val="DefaultParagraphFont"/>
    <w:link w:val="Heading6"/>
    <w:uiPriority w:val="23"/>
    <w:semiHidden/>
    <w:rsid w:val="00AB5A91"/>
    <w:rPr>
      <w:rFonts w:asciiTheme="majorHAnsi" w:eastAsiaTheme="majorEastAsia" w:hAnsiTheme="majorHAnsi" w:cstheme="majorBidi"/>
      <w:color w:val="7F007F" w:themeColor="accent1" w:themeShade="7F"/>
      <w:lang w:val="en-GB"/>
    </w:rPr>
  </w:style>
  <w:style w:type="character" w:customStyle="1" w:styleId="Heading7Char">
    <w:name w:val="Heading 7 Char"/>
    <w:basedOn w:val="DefaultParagraphFont"/>
    <w:link w:val="Heading7"/>
    <w:uiPriority w:val="23"/>
    <w:semiHidden/>
    <w:rsid w:val="00AB5A91"/>
    <w:rPr>
      <w:rFonts w:asciiTheme="majorHAnsi" w:eastAsiaTheme="majorEastAsia" w:hAnsiTheme="majorHAnsi" w:cstheme="majorBidi"/>
      <w:i/>
      <w:iCs/>
      <w:color w:val="7F007F" w:themeColor="accent1" w:themeShade="7F"/>
      <w:lang w:val="en-GB"/>
    </w:rPr>
  </w:style>
  <w:style w:type="character" w:customStyle="1" w:styleId="Heading8Char">
    <w:name w:val="Heading 8 Char"/>
    <w:basedOn w:val="DefaultParagraphFont"/>
    <w:link w:val="Heading8"/>
    <w:uiPriority w:val="23"/>
    <w:semiHidden/>
    <w:rsid w:val="00AB5A9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uiPriority w:val="23"/>
    <w:semiHidden/>
    <w:rsid w:val="00AB5A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itle">
    <w:name w:val="Title"/>
    <w:basedOn w:val="Normal"/>
    <w:next w:val="Normal"/>
    <w:link w:val="TitleChar"/>
    <w:uiPriority w:val="25"/>
    <w:semiHidden/>
    <w:qFormat/>
    <w:rsid w:val="00AB5A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25"/>
    <w:semiHidden/>
    <w:rsid w:val="00AB5A91"/>
    <w:rPr>
      <w:rFonts w:asciiTheme="majorHAnsi" w:eastAsiaTheme="majorEastAsia" w:hAnsiTheme="majorHAnsi" w:cstheme="majorBidi"/>
      <w:color w:val="6E6E6E"/>
      <w:spacing w:val="-10"/>
      <w:kern w:val="28"/>
      <w:sz w:val="56"/>
      <w:szCs w:val="56"/>
      <w:lang w:val="en-GB"/>
    </w:rPr>
  </w:style>
  <w:style w:type="paragraph" w:customStyle="1" w:styleId="TableRowHeading">
    <w:name w:val="Table Row Heading"/>
    <w:basedOn w:val="TableBody"/>
    <w:uiPriority w:val="7"/>
    <w:qFormat/>
    <w:rsid w:val="00AB5A91"/>
    <w:rPr>
      <w:rFonts w:ascii="HelveticaNeueLT Pro 55 Roman" w:hAnsi="HelveticaNeueLT Pro 55 Roman"/>
      <w:b/>
    </w:rPr>
  </w:style>
  <w:style w:type="character" w:customStyle="1" w:styleId="HighlightAccent4">
    <w:name w:val="Highlight Accent 4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CF2BE" w:themeFill="accent5" w:themeFillTint="66"/>
    </w:rPr>
  </w:style>
  <w:style w:type="character" w:customStyle="1" w:styleId="HighlightAccent1">
    <w:name w:val="Highlight Accent 1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FF99FF" w:themeFill="accent1" w:themeFillTint="66"/>
    </w:rPr>
  </w:style>
  <w:style w:type="character" w:customStyle="1" w:styleId="HighlightAccent3">
    <w:name w:val="Highlight Accent 3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C5F5BE" w:themeFill="accent6" w:themeFillTint="66"/>
    </w:rPr>
  </w:style>
  <w:style w:type="character" w:styleId="Hyperlink">
    <w:name w:val="Hyperlink"/>
    <w:basedOn w:val="DefaultParagraphFont"/>
    <w:uiPriority w:val="99"/>
    <w:unhideWhenUsed/>
    <w:rsid w:val="00AB5A91"/>
    <w:rPr>
      <w:color w:val="000000" w:themeColor="text1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B5A91"/>
    <w:pPr>
      <w:ind w:left="720"/>
      <w:contextualSpacing/>
    </w:pPr>
  </w:style>
  <w:style w:type="paragraph" w:customStyle="1" w:styleId="Heading1Numbered">
    <w:name w:val="Heading 1 Numbered"/>
    <w:basedOn w:val="Heading1"/>
    <w:next w:val="BodyText"/>
    <w:uiPriority w:val="4"/>
    <w:qFormat/>
    <w:rsid w:val="003F0415"/>
    <w:pPr>
      <w:numPr>
        <w:numId w:val="12"/>
      </w:numPr>
    </w:pPr>
  </w:style>
  <w:style w:type="character" w:customStyle="1" w:styleId="HighlightAccent2">
    <w:name w:val="Highlight Accent 2"/>
    <w:basedOn w:val="DefaultParagraphFont"/>
    <w:uiPriority w:val="9"/>
    <w:qFormat/>
    <w:rsid w:val="00AB5A91"/>
    <w:rPr>
      <w:rFonts w:asciiTheme="minorHAnsi" w:hAnsiTheme="minorHAnsi"/>
      <w:color w:val="000000" w:themeColor="text1"/>
      <w:bdr w:val="none" w:sz="0" w:space="0" w:color="auto"/>
      <w:shd w:val="clear" w:color="auto" w:fill="AAE2FF" w:themeFill="accent2" w:themeFillTint="66"/>
    </w:rPr>
  </w:style>
  <w:style w:type="character" w:customStyle="1" w:styleId="BoldItalic">
    <w:name w:val="Bold Italic"/>
    <w:basedOn w:val="DefaultParagraphFont"/>
    <w:uiPriority w:val="2"/>
    <w:rsid w:val="00AB5A91"/>
    <w:rPr>
      <w:b/>
      <w:i/>
    </w:rPr>
  </w:style>
  <w:style w:type="paragraph" w:styleId="NoSpacing">
    <w:name w:val="No Spacing"/>
    <w:next w:val="BodyText"/>
    <w:rsid w:val="00AB5A91"/>
    <w:pPr>
      <w:spacing w:after="0"/>
    </w:pPr>
    <w:rPr>
      <w:sz w:val="18"/>
      <w:lang w:val="en-GB"/>
    </w:rPr>
  </w:style>
  <w:style w:type="paragraph" w:styleId="TOC2">
    <w:name w:val="toc 2"/>
    <w:basedOn w:val="Normal"/>
    <w:next w:val="Normal"/>
    <w:autoRedefine/>
    <w:uiPriority w:val="39"/>
    <w:rsid w:val="00B532FD"/>
    <w:pPr>
      <w:tabs>
        <w:tab w:val="right" w:leader="dot" w:pos="10194"/>
      </w:tabs>
      <w:spacing w:before="60" w:after="60"/>
    </w:pPr>
    <w:rPr>
      <w:noProof/>
      <w:color w:val="000000" w:themeColor="text1"/>
    </w:rPr>
  </w:style>
  <w:style w:type="paragraph" w:styleId="TOC1">
    <w:name w:val="toc 1"/>
    <w:basedOn w:val="Normal"/>
    <w:next w:val="Normal"/>
    <w:autoRedefine/>
    <w:uiPriority w:val="39"/>
    <w:rsid w:val="00AB5A91"/>
    <w:pPr>
      <w:tabs>
        <w:tab w:val="right" w:leader="dot" w:pos="10194"/>
      </w:tabs>
      <w:spacing w:before="240"/>
    </w:pPr>
    <w:rPr>
      <w:noProof/>
      <w:color w:val="D43900"/>
    </w:rPr>
  </w:style>
  <w:style w:type="paragraph" w:customStyle="1" w:styleId="Contents">
    <w:name w:val="Contents"/>
    <w:basedOn w:val="PageTitle"/>
    <w:next w:val="BodyText"/>
    <w:uiPriority w:val="99"/>
    <w:unhideWhenUsed/>
    <w:rsid w:val="00AB5A91"/>
    <w:pPr>
      <w:framePr w:wrap="notBeside" w:hAnchor="text" w:y="710"/>
    </w:pPr>
  </w:style>
  <w:style w:type="paragraph" w:customStyle="1" w:styleId="Dateofpapers">
    <w:name w:val="Date of papers"/>
    <w:basedOn w:val="Footer"/>
    <w:link w:val="DateofpapersChar"/>
    <w:uiPriority w:val="99"/>
    <w:rsid w:val="00AB5A91"/>
    <w:pPr>
      <w:spacing w:before="60" w:after="60"/>
    </w:pPr>
  </w:style>
  <w:style w:type="paragraph" w:customStyle="1" w:styleId="Introtext">
    <w:name w:val="Intro text"/>
    <w:basedOn w:val="Normal"/>
    <w:uiPriority w:val="99"/>
    <w:qFormat/>
    <w:rsid w:val="003F0415"/>
    <w:rPr>
      <w:color w:val="3F0730"/>
      <w:sz w:val="24"/>
    </w:rPr>
  </w:style>
  <w:style w:type="paragraph" w:customStyle="1" w:styleId="FrameBody">
    <w:name w:val="Frame Body"/>
    <w:basedOn w:val="FrameHeading"/>
    <w:uiPriority w:val="13"/>
    <w:rsid w:val="00AB5A91"/>
    <w:pPr>
      <w:framePr w:wrap="around"/>
    </w:pPr>
    <w:rPr>
      <w:b w:val="0"/>
      <w:sz w:val="20"/>
    </w:rPr>
  </w:style>
  <w:style w:type="paragraph" w:styleId="BodyText">
    <w:name w:val="Body Text"/>
    <w:link w:val="BodyTextChar"/>
    <w:qFormat/>
    <w:rsid w:val="002D313A"/>
    <w:rPr>
      <w:lang w:val="en-GB"/>
    </w:rPr>
  </w:style>
  <w:style w:type="character" w:customStyle="1" w:styleId="BodyTextChar">
    <w:name w:val="Body Text Char"/>
    <w:basedOn w:val="DefaultParagraphFont"/>
    <w:link w:val="BodyText"/>
    <w:rsid w:val="002D313A"/>
    <w:rPr>
      <w:lang w:val="en-GB"/>
    </w:rPr>
  </w:style>
  <w:style w:type="numbering" w:customStyle="1" w:styleId="Bullets">
    <w:name w:val="Bullets"/>
    <w:uiPriority w:val="99"/>
    <w:rsid w:val="00AB5A91"/>
    <w:pPr>
      <w:numPr>
        <w:numId w:val="14"/>
      </w:numPr>
    </w:pPr>
  </w:style>
  <w:style w:type="paragraph" w:customStyle="1" w:styleId="TableTitle">
    <w:name w:val="Table Title"/>
    <w:basedOn w:val="BodyText"/>
    <w:next w:val="BodyText"/>
    <w:uiPriority w:val="6"/>
    <w:qFormat/>
    <w:rsid w:val="003F0415"/>
    <w:pPr>
      <w:keepNext/>
      <w:keepLines/>
      <w:spacing w:before="120"/>
    </w:pPr>
    <w:rPr>
      <w:rFonts w:cstheme="majorHAnsi"/>
      <w:b/>
      <w:color w:val="3F0730"/>
    </w:rPr>
  </w:style>
  <w:style w:type="paragraph" w:customStyle="1" w:styleId="ShadedBody">
    <w:name w:val="Shaded Body"/>
    <w:basedOn w:val="ShadedHeading"/>
    <w:uiPriority w:val="11"/>
    <w:rsid w:val="00AB5A91"/>
    <w:pPr>
      <w:keepNext w:val="0"/>
      <w:spacing w:before="0"/>
    </w:pPr>
    <w:rPr>
      <w:sz w:val="20"/>
    </w:rPr>
  </w:style>
  <w:style w:type="paragraph" w:customStyle="1" w:styleId="FrameHeading">
    <w:name w:val="Frame Heading"/>
    <w:basedOn w:val="BodyText"/>
    <w:next w:val="FrameBody"/>
    <w:uiPriority w:val="12"/>
    <w:rsid w:val="00AB5A91"/>
    <w:pPr>
      <w:keepNext/>
      <w:keepLines/>
      <w:framePr w:w="2268" w:hSpace="170" w:wrap="around" w:vAnchor="text" w:hAnchor="page" w:x="8841" w:y="1"/>
      <w:pBdr>
        <w:top w:val="single" w:sz="8" w:space="2" w:color="FF00FF" w:themeColor="accent1"/>
        <w:left w:val="single" w:sz="8" w:space="3" w:color="FF00FF" w:themeColor="accent1"/>
        <w:bottom w:val="single" w:sz="8" w:space="2" w:color="FF00FF" w:themeColor="accent1"/>
        <w:right w:val="single" w:sz="8" w:space="3" w:color="FF00FF" w:themeColor="accent1"/>
      </w:pBdr>
      <w:shd w:val="clear" w:color="auto" w:fill="FF00FF" w:themeFill="accent1"/>
    </w:pPr>
    <w:rPr>
      <w:b/>
      <w:sz w:val="24"/>
    </w:rPr>
  </w:style>
  <w:style w:type="character" w:customStyle="1" w:styleId="AuthorsChar">
    <w:name w:val="Authors Char"/>
    <w:basedOn w:val="FooterChar"/>
    <w:link w:val="Authors"/>
    <w:uiPriority w:val="99"/>
    <w:rsid w:val="00AB5A91"/>
    <w:rPr>
      <w:noProof/>
      <w:color w:val="6E6E6E"/>
      <w:sz w:val="18"/>
      <w:lang w:val="en-GB"/>
    </w:rPr>
  </w:style>
  <w:style w:type="character" w:customStyle="1" w:styleId="DateofpapersChar">
    <w:name w:val="Date of papers Char"/>
    <w:basedOn w:val="FooterChar"/>
    <w:link w:val="Dateofpapers"/>
    <w:uiPriority w:val="99"/>
    <w:rsid w:val="00AB5A91"/>
    <w:rPr>
      <w:noProof/>
      <w:color w:val="6E6E6E"/>
      <w:sz w:val="18"/>
      <w:lang w:val="en-GB"/>
    </w:rPr>
  </w:style>
  <w:style w:type="paragraph" w:customStyle="1" w:styleId="CVName">
    <w:name w:val="CV Name"/>
    <w:basedOn w:val="BodyText"/>
    <w:uiPriority w:val="99"/>
    <w:qFormat/>
    <w:rsid w:val="003F0415"/>
    <w:pPr>
      <w:spacing w:before="60" w:after="0"/>
    </w:pPr>
    <w:rPr>
      <w:b/>
      <w:bCs/>
      <w:color w:val="3F0730"/>
      <w:sz w:val="22"/>
    </w:rPr>
  </w:style>
  <w:style w:type="paragraph" w:customStyle="1" w:styleId="CVlocation">
    <w:name w:val="CV location"/>
    <w:basedOn w:val="BodyText"/>
    <w:uiPriority w:val="99"/>
    <w:rsid w:val="00AB5A91"/>
    <w:pPr>
      <w:spacing w:after="0"/>
    </w:pPr>
    <w:rPr>
      <w:sz w:val="18"/>
    </w:rPr>
  </w:style>
  <w:style w:type="paragraph" w:customStyle="1" w:styleId="CVTitle">
    <w:name w:val="CV Title"/>
    <w:basedOn w:val="BodyText"/>
    <w:uiPriority w:val="99"/>
    <w:qFormat/>
    <w:rsid w:val="00AB5A91"/>
    <w:pPr>
      <w:spacing w:after="0"/>
    </w:pPr>
  </w:style>
  <w:style w:type="paragraph" w:customStyle="1" w:styleId="Backcoverdisclaimer">
    <w:name w:val="Back cover disclaimer"/>
    <w:basedOn w:val="Footer"/>
    <w:uiPriority w:val="99"/>
    <w:qFormat/>
    <w:rsid w:val="00AB5A91"/>
  </w:style>
  <w:style w:type="paragraph" w:customStyle="1" w:styleId="Disclaimertext">
    <w:name w:val="Disclaimer text"/>
    <w:basedOn w:val="Backcoverdisclaimer"/>
    <w:uiPriority w:val="99"/>
    <w:rsid w:val="00AB5A91"/>
  </w:style>
  <w:style w:type="paragraph" w:customStyle="1" w:styleId="SourceNotes">
    <w:name w:val="Source &amp; Notes"/>
    <w:basedOn w:val="BodyText"/>
    <w:uiPriority w:val="99"/>
    <w:qFormat/>
    <w:rsid w:val="00AB5A91"/>
    <w:pPr>
      <w:tabs>
        <w:tab w:val="left" w:pos="709"/>
      </w:tabs>
      <w:contextualSpacing/>
    </w:pPr>
    <w:rPr>
      <w:sz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B5A9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B5A91"/>
    <w:rPr>
      <w:color w:val="7A3864" w:themeColor="followedHyperlink"/>
      <w:u w:val="single"/>
    </w:rPr>
  </w:style>
  <w:style w:type="paragraph" w:customStyle="1" w:styleId="SectionHeading">
    <w:name w:val="Section Heading"/>
    <w:basedOn w:val="DocumentTitle"/>
    <w:uiPriority w:val="99"/>
    <w:rsid w:val="00AB5A91"/>
    <w:pPr>
      <w:framePr w:w="10038" w:wrap="notBeside" w:x="1140" w:y="13885"/>
      <w:ind w:left="1080" w:hanging="720"/>
    </w:pPr>
    <w:rPr>
      <w:color w:val="D43900"/>
      <w:sz w:val="56"/>
      <w:szCs w:val="24"/>
    </w:rPr>
  </w:style>
  <w:style w:type="paragraph" w:customStyle="1" w:styleId="SectionHeader">
    <w:name w:val="Section Header"/>
    <w:basedOn w:val="DocumentTitle"/>
    <w:uiPriority w:val="99"/>
    <w:qFormat/>
    <w:rsid w:val="003F0415"/>
    <w:pPr>
      <w:framePr w:w="10038" w:wrap="notBeside" w:x="397" w:y="14053"/>
      <w:numPr>
        <w:numId w:val="25"/>
      </w:numPr>
    </w:pPr>
    <w:rPr>
      <w:color w:val="auto"/>
      <w:sz w:val="56"/>
      <w:szCs w:val="24"/>
    </w:rPr>
  </w:style>
  <w:style w:type="paragraph" w:customStyle="1" w:styleId="SectionSubtitle">
    <w:name w:val="Section Subtitle"/>
    <w:basedOn w:val="DocumentTitle"/>
    <w:uiPriority w:val="99"/>
    <w:qFormat/>
    <w:rsid w:val="003F0415"/>
    <w:pPr>
      <w:framePr w:w="10038" w:wrap="notBeside" w:x="1140" w:y="13885"/>
      <w:ind w:left="1080" w:hanging="720"/>
    </w:pPr>
    <w:rPr>
      <w:rFonts w:ascii="HelveticaNeueLT Pro 55 Roman" w:hAnsi="HelveticaNeueLT Pro 55 Roman"/>
      <w:b w:val="0"/>
      <w:bCs w:val="0"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AB5A91"/>
  </w:style>
  <w:style w:type="paragraph" w:customStyle="1" w:styleId="Shadedheading0">
    <w:name w:val="Shaded heading"/>
    <w:basedOn w:val="SectionHeader"/>
    <w:uiPriority w:val="99"/>
    <w:qFormat/>
    <w:rsid w:val="00AB5A91"/>
    <w:pPr>
      <w:framePr w:wrap="notBeside"/>
      <w:numPr>
        <w:numId w:val="0"/>
      </w:numPr>
      <w:ind w:left="284" w:right="259"/>
    </w:pPr>
    <w:rPr>
      <w:sz w:val="28"/>
      <w:szCs w:val="28"/>
    </w:rPr>
  </w:style>
  <w:style w:type="paragraph" w:customStyle="1" w:styleId="AppendixPageTitle">
    <w:name w:val="Appendix Page Title"/>
    <w:basedOn w:val="PageTitle"/>
    <w:next w:val="BodyText"/>
    <w:uiPriority w:val="99"/>
    <w:qFormat/>
    <w:rsid w:val="00AB5A91"/>
    <w:pPr>
      <w:pageBreakBefore/>
      <w:framePr w:w="8732" w:wrap="notBeside" w:vAnchor="page" w:hAnchor="page" w:x="1589" w:y="772" w:anchorLock="1"/>
      <w:spacing w:before="240"/>
    </w:pPr>
    <w:rPr>
      <w:noProof w:val="0"/>
      <w:sz w:val="48"/>
    </w:rPr>
  </w:style>
  <w:style w:type="paragraph" w:customStyle="1" w:styleId="CVEmail">
    <w:name w:val="CV Email"/>
    <w:basedOn w:val="BodyText"/>
    <w:uiPriority w:val="99"/>
    <w:qFormat/>
    <w:rsid w:val="003F0415"/>
    <w:pPr>
      <w:tabs>
        <w:tab w:val="center" w:pos="1438"/>
      </w:tabs>
      <w:spacing w:before="60" w:after="0"/>
    </w:pPr>
    <w:rPr>
      <w:color w:val="3F0730"/>
      <w:sz w:val="18"/>
    </w:rPr>
  </w:style>
  <w:style w:type="paragraph" w:styleId="NormalWeb">
    <w:name w:val="Normal (Web)"/>
    <w:basedOn w:val="Normal"/>
    <w:uiPriority w:val="99"/>
    <w:unhideWhenUsed/>
    <w:rsid w:val="00AB5A91"/>
    <w:pPr>
      <w:spacing w:before="100" w:beforeAutospacing="1" w:after="100" w:afterAutospacing="1"/>
    </w:pPr>
    <w:rPr>
      <w:rFonts w:ascii="Times New Roman" w:hAnsi="Times New Roman"/>
      <w:sz w:val="24"/>
    </w:rPr>
  </w:style>
  <w:style w:type="table" w:customStyle="1" w:styleId="NESO">
    <w:name w:val="NESO"/>
    <w:basedOn w:val="TableNormal"/>
    <w:uiPriority w:val="99"/>
    <w:rsid w:val="004C1CB6"/>
    <w:pPr>
      <w:spacing w:before="60" w:after="60"/>
    </w:p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00FF" w:themeColor="accent1"/>
          <w:left w:val="nil"/>
          <w:bottom w:val="single" w:sz="8" w:space="0" w:color="FF00FF" w:themeColor="accen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4" w:space="0" w:color="FF00FF" w:themeColor="accent1"/>
          <w:bottom w:val="single" w:sz="4" w:space="0" w:color="FF00FF" w:themeColor="accent1"/>
        </w:tcBorders>
        <w:shd w:val="clear" w:color="auto" w:fill="auto"/>
      </w:tcPr>
    </w:tblStylePr>
  </w:style>
  <w:style w:type="paragraph" w:customStyle="1" w:styleId="Checklist">
    <w:name w:val="Checklist"/>
    <w:basedOn w:val="Normal"/>
    <w:link w:val="ChecklistChar"/>
    <w:qFormat/>
    <w:rsid w:val="00405CFD"/>
    <w:pPr>
      <w:keepNext/>
      <w:numPr>
        <w:ilvl w:val="7"/>
      </w:numPr>
      <w:shd w:val="clear" w:color="auto" w:fill="650B4E" w:themeFill="text2" w:themeFillTint="E6"/>
      <w:spacing w:after="120" w:line="240" w:lineRule="auto"/>
      <w:ind w:right="238"/>
      <w:outlineLvl w:val="7"/>
    </w:pPr>
    <w:rPr>
      <w:rFonts w:cs="Arial"/>
      <w:b/>
      <w:bCs/>
      <w:color w:val="FFFFFF" w:themeColor="background1"/>
      <w:kern w:val="32"/>
      <w:sz w:val="28"/>
      <w:szCs w:val="32"/>
    </w:rPr>
  </w:style>
  <w:style w:type="character" w:customStyle="1" w:styleId="ChecklistChar">
    <w:name w:val="Checklist Char"/>
    <w:basedOn w:val="DefaultParagraphFont"/>
    <w:link w:val="Checklist"/>
    <w:rsid w:val="00405CFD"/>
    <w:rPr>
      <w:rFonts w:cs="Arial"/>
      <w:b/>
      <w:bCs/>
      <w:color w:val="FFFFFF" w:themeColor="background1"/>
      <w:kern w:val="32"/>
      <w:sz w:val="28"/>
      <w:szCs w:val="32"/>
      <w:shd w:val="clear" w:color="auto" w:fill="650B4E" w:themeFill="text2" w:themeFillTint="E6"/>
      <w:lang w:val="en-GB"/>
      <w14:ligatures w14:val="standardContextual"/>
    </w:rPr>
  </w:style>
  <w:style w:type="character" w:customStyle="1" w:styleId="ListParagraphChar">
    <w:name w:val="List Paragraph Char"/>
    <w:link w:val="ListParagraph"/>
    <w:uiPriority w:val="34"/>
    <w:locked/>
    <w:rsid w:val="00811054"/>
    <w:rPr>
      <w:kern w:val="2"/>
      <w:sz w:val="22"/>
      <w:szCs w:val="22"/>
      <w:lang w:val="en-GB"/>
      <w14:ligatures w14:val="standardContextual"/>
    </w:rPr>
  </w:style>
  <w:style w:type="table" w:styleId="PlainTable1">
    <w:name w:val="Plain Table 1"/>
    <w:basedOn w:val="TableNormal"/>
    <w:uiPriority w:val="41"/>
    <w:rsid w:val="00811054"/>
    <w:pPr>
      <w:spacing w:after="0"/>
    </w:pPr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usc.team@nationalenergyso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usc.team@nationalenergyso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E527ECEE2A48B2BA25974E6EB67C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57BAED-4DEB-4A2A-8BDC-8D51822A9848}"/>
      </w:docPartPr>
      <w:docPartBody>
        <w:p w:rsidR="00A47A5C" w:rsidRDefault="00B4123B" w:rsidP="00B4123B">
          <w:pPr>
            <w:pStyle w:val="73E527ECEE2A48B2BA25974E6EB67C2F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26DC1F5ECA4F71BA38BE2F73310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193F9-0C90-4F96-A960-1D66ABA01919}"/>
      </w:docPartPr>
      <w:docPartBody>
        <w:p w:rsidR="00A47A5C" w:rsidRDefault="00B4123B" w:rsidP="00B4123B">
          <w:pPr>
            <w:pStyle w:val="BA26DC1F5ECA4F71BA38BE2F73310B62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6765F3A391445028E46878546E3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76E78-A2C7-4999-BB5A-B4D752FF426A}"/>
      </w:docPartPr>
      <w:docPartBody>
        <w:p w:rsidR="00A47A5C" w:rsidRDefault="00B4123B" w:rsidP="00B4123B">
          <w:pPr>
            <w:pStyle w:val="56765F3A391445028E46878546E30C73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D244331F094B33A2828D2C25686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37C28-AD6A-4C23-B7CA-AFA96A812D81}"/>
      </w:docPartPr>
      <w:docPartBody>
        <w:p w:rsidR="00A47A5C" w:rsidRDefault="00B4123B" w:rsidP="00B4123B">
          <w:pPr>
            <w:pStyle w:val="11D244331F094B33A2828D2C256861E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CF8214B0F24C8EA5A11551BA2F0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E36BF3-DECE-4A65-8044-BDB0D9620BBE}"/>
      </w:docPartPr>
      <w:docPartBody>
        <w:p w:rsidR="00A47A5C" w:rsidRDefault="00B4123B" w:rsidP="00B4123B">
          <w:pPr>
            <w:pStyle w:val="54CF8214B0F24C8EA5A11551BA2F023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02D2CA1BE494CB018331FE1D7E5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0374D-9EEB-4D86-9FD9-9F709B7B361E}"/>
      </w:docPartPr>
      <w:docPartBody>
        <w:p w:rsidR="00A47A5C" w:rsidRDefault="00B4123B" w:rsidP="00B4123B">
          <w:pPr>
            <w:pStyle w:val="CF802D2CA1BE494CB018331FE1D7E5B0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EC097CE97004EEA91D1D53EDCD2A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CA282F-DA33-413C-9C5F-7A895F6FF5FB}"/>
      </w:docPartPr>
      <w:docPartBody>
        <w:p w:rsidR="00A47A5C" w:rsidRDefault="00B4123B" w:rsidP="00B4123B">
          <w:pPr>
            <w:pStyle w:val="8EC097CE97004EEA91D1D53EDCD2ADFD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A5D9D530634A62B5EC6422119D96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A8E2C-DF46-4508-9F1D-2548F01C60AD}"/>
      </w:docPartPr>
      <w:docPartBody>
        <w:p w:rsidR="00A47A5C" w:rsidRDefault="00B4123B" w:rsidP="00B4123B">
          <w:pPr>
            <w:pStyle w:val="53A5D9D530634A62B5EC6422119D9609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D8AA0535B24D4686653833F5CC97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9B950C-88CC-4517-9BE1-6D80BB2F7C14}"/>
      </w:docPartPr>
      <w:docPartBody>
        <w:p w:rsidR="00A47A5C" w:rsidRDefault="00B4123B" w:rsidP="00B4123B">
          <w:pPr>
            <w:pStyle w:val="D1D8AA0535B24D4686653833F5CC9794"/>
          </w:pPr>
          <w:r w:rsidRPr="004C39B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Pro 55 Roman">
    <w:panose1 w:val="00000000000000000000"/>
    <w:charset w:val="4D"/>
    <w:family w:val="swiss"/>
    <w:notTrueType/>
    <w:pitch w:val="variable"/>
    <w:sig w:usb0="8000002F" w:usb1="5000204A" w:usb2="00000000" w:usb3="00000000" w:csb0="0000009B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MinchoE">
    <w:charset w:val="80"/>
    <w:family w:val="roman"/>
    <w:pitch w:val="variable"/>
    <w:sig w:usb0="E00002FF" w:usb1="2AC7EDFE" w:usb2="00000012" w:usb3="00000000" w:csb0="0002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3B"/>
    <w:rsid w:val="00087B0D"/>
    <w:rsid w:val="00582F2F"/>
    <w:rsid w:val="00782387"/>
    <w:rsid w:val="00870AE8"/>
    <w:rsid w:val="00A35F41"/>
    <w:rsid w:val="00A47A5C"/>
    <w:rsid w:val="00A91244"/>
    <w:rsid w:val="00B4123B"/>
    <w:rsid w:val="00BF3286"/>
    <w:rsid w:val="00F62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123B"/>
    <w:rPr>
      <w:color w:val="808080"/>
    </w:rPr>
  </w:style>
  <w:style w:type="paragraph" w:customStyle="1" w:styleId="73E527ECEE2A48B2BA25974E6EB67C2F">
    <w:name w:val="73E527ECEE2A48B2BA25974E6EB67C2F"/>
    <w:rsid w:val="00B4123B"/>
  </w:style>
  <w:style w:type="paragraph" w:customStyle="1" w:styleId="BA26DC1F5ECA4F71BA38BE2F73310B62">
    <w:name w:val="BA26DC1F5ECA4F71BA38BE2F73310B62"/>
    <w:rsid w:val="00B4123B"/>
  </w:style>
  <w:style w:type="paragraph" w:customStyle="1" w:styleId="56765F3A391445028E46878546E30C73">
    <w:name w:val="56765F3A391445028E46878546E30C73"/>
    <w:rsid w:val="00B4123B"/>
  </w:style>
  <w:style w:type="paragraph" w:customStyle="1" w:styleId="11D244331F094B33A2828D2C256861E9">
    <w:name w:val="11D244331F094B33A2828D2C256861E9"/>
    <w:rsid w:val="00B4123B"/>
  </w:style>
  <w:style w:type="paragraph" w:customStyle="1" w:styleId="54CF8214B0F24C8EA5A11551BA2F023D">
    <w:name w:val="54CF8214B0F24C8EA5A11551BA2F023D"/>
    <w:rsid w:val="00B4123B"/>
  </w:style>
  <w:style w:type="paragraph" w:customStyle="1" w:styleId="CF802D2CA1BE494CB018331FE1D7E5B0">
    <w:name w:val="CF802D2CA1BE494CB018331FE1D7E5B0"/>
    <w:rsid w:val="00B4123B"/>
  </w:style>
  <w:style w:type="paragraph" w:customStyle="1" w:styleId="8EC097CE97004EEA91D1D53EDCD2ADFD">
    <w:name w:val="8EC097CE97004EEA91D1D53EDCD2ADFD"/>
    <w:rsid w:val="00B4123B"/>
  </w:style>
  <w:style w:type="paragraph" w:customStyle="1" w:styleId="53A5D9D530634A62B5EC6422119D9609">
    <w:name w:val="53A5D9D530634A62B5EC6422119D9609"/>
    <w:rsid w:val="00B4123B"/>
  </w:style>
  <w:style w:type="paragraph" w:customStyle="1" w:styleId="D1D8AA0535B24D4686653833F5CC9794">
    <w:name w:val="D1D8AA0535B24D4686653833F5CC9794"/>
    <w:rsid w:val="00B412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NGESO_2021">
  <a:themeElements>
    <a:clrScheme name="NESO">
      <a:dk1>
        <a:sysClr val="windowText" lastClr="000000"/>
      </a:dk1>
      <a:lt1>
        <a:sysClr val="window" lastClr="FFFFFF"/>
      </a:lt1>
      <a:dk2>
        <a:srgbClr val="3F0731"/>
      </a:dk2>
      <a:lt2>
        <a:srgbClr val="070E40"/>
      </a:lt2>
      <a:accent1>
        <a:srgbClr val="FF00FF"/>
      </a:accent1>
      <a:accent2>
        <a:srgbClr val="2CB9FF"/>
      </a:accent2>
      <a:accent3>
        <a:srgbClr val="385B16"/>
      </a:accent3>
      <a:accent4>
        <a:srgbClr val="B0322B"/>
      </a:accent4>
      <a:accent5>
        <a:srgbClr val="F9DF5E"/>
      </a:accent5>
      <a:accent6>
        <a:srgbClr val="70E85E"/>
      </a:accent6>
      <a:hlink>
        <a:srgbClr val="0000FF"/>
      </a:hlink>
      <a:folHlink>
        <a:srgbClr val="7A3864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GESO_2021" id="{D4CF8D77-C3D1-EA4E-B2F1-53189B980C21}" vid="{75F56906-59CE-B54A-8CDC-538D0F4C746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SharedWithUsers xmlns="97b6fe81-1556-4112-94ca-31043ca39b71">
      <UserInfo>
        <DisplayName/>
        <AccountId xsi:nil="true"/>
        <AccountType/>
      </UserInfo>
    </SharedWithUsers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48BE1-7F43-43A7-9EA3-3BC203DBEF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44EFE6-547C-46A6-9E02-B11BD741E93E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cadce026-d35b-4a62-a2ee-1436bb44fb55"/>
    <ds:schemaRef ds:uri="http://purl.org/dc/terms/"/>
    <ds:schemaRef ds:uri="97b6fe81-1556-4112-94ca-31043ca39b71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296f8304-7f63-4501-8ca1-63068ba277e1"/>
    <ds:schemaRef ds:uri="http://www.w3.org/XML/1998/namespace"/>
    <ds:schemaRef ds:uri="f71abe4e-f5ff-49cd-8eff-5f4949acc510"/>
  </ds:schemaRefs>
</ds:datastoreItem>
</file>

<file path=customXml/itemProps3.xml><?xml version="1.0" encoding="utf-8"?>
<ds:datastoreItem xmlns:ds="http://schemas.openxmlformats.org/officeDocument/2006/customXml" ds:itemID="{2FDCFE5A-CFAC-436D-B868-45F50530B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89CE42-23A1-463E-BD83-1AEDF1B1C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3</Pages>
  <Words>515</Words>
  <Characters>2938</Characters>
  <Application>Microsoft Office Word</Application>
  <DocSecurity>0</DocSecurity>
  <Lines>24</Lines>
  <Paragraphs>6</Paragraphs>
  <ScaleCrop>false</ScaleCrop>
  <Company>Hamilton-Brown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Tammy Meek (NESO)</cp:lastModifiedBy>
  <cp:revision>59</cp:revision>
  <cp:lastPrinted>2020-06-01T14:47:00Z</cp:lastPrinted>
  <dcterms:created xsi:type="dcterms:W3CDTF">2024-10-04T11:05:00Z</dcterms:created>
  <dcterms:modified xsi:type="dcterms:W3CDTF">2025-02-27T15:59:00Z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