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Spec="center" w:tblpY="2341"/>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704"/>
        <w:gridCol w:w="3832"/>
      </w:tblGrid>
      <w:tr w:rsidR="00C55635" w:rsidRPr="00DE2E99" w14:paraId="64709B18" w14:textId="77777777">
        <w:trPr>
          <w:trHeight w:val="217"/>
        </w:trPr>
        <w:tc>
          <w:tcPr>
            <w:tcW w:w="9639" w:type="dxa"/>
            <w:gridSpan w:val="4"/>
            <w:shd w:val="clear" w:color="auto" w:fill="3F0731"/>
          </w:tcPr>
          <w:p w14:paraId="08F61AD9" w14:textId="77777777" w:rsidR="00C55635" w:rsidRPr="00DE2E99" w:rsidRDefault="00C55635" w:rsidP="00481DAC">
            <w:pPr>
              <w:pStyle w:val="Documentname"/>
              <w:framePr w:hSpace="0" w:wrap="auto" w:vAnchor="margin" w:hAnchor="text" w:xAlign="left" w:yAlign="inline"/>
              <w:spacing w:line="240" w:lineRule="auto"/>
              <w:rPr>
                <w:rFonts w:ascii="Poppins" w:hAnsi="Poppins" w:cs="Poppins"/>
              </w:rPr>
            </w:pPr>
            <w:r w:rsidRPr="00DE2E99">
              <w:rPr>
                <w:rFonts w:ascii="Poppins" w:hAnsi="Poppins" w:cs="Poppins"/>
                <w:szCs w:val="28"/>
              </w:rPr>
              <w:t>Workgroup Consultation</w:t>
            </w:r>
          </w:p>
        </w:tc>
      </w:tr>
      <w:tr w:rsidR="00C55635" w:rsidRPr="00DE2E99" w14:paraId="6E56E50B" w14:textId="77777777">
        <w:trPr>
          <w:trHeight w:val="5669"/>
        </w:trPr>
        <w:tc>
          <w:tcPr>
            <w:tcW w:w="5103" w:type="dxa"/>
            <w:gridSpan w:val="2"/>
            <w:shd w:val="clear" w:color="auto" w:fill="auto"/>
          </w:tcPr>
          <w:p w14:paraId="4EFAE4A0" w14:textId="203C6881" w:rsidR="00C55635" w:rsidRPr="00644AE7" w:rsidRDefault="00C55635" w:rsidP="00481DAC">
            <w:pPr>
              <w:spacing w:after="0" w:line="240" w:lineRule="auto"/>
              <w:ind w:right="113"/>
              <w:rPr>
                <w:rFonts w:ascii="Poppins" w:hAnsi="Poppins" w:cs="Poppins"/>
                <w:b/>
                <w:color w:val="3F0731"/>
                <w:sz w:val="44"/>
                <w:szCs w:val="44"/>
              </w:rPr>
            </w:pPr>
            <w:r w:rsidRPr="00644AE7">
              <w:rPr>
                <w:rFonts w:ascii="Poppins" w:hAnsi="Poppins" w:cs="Poppins"/>
                <w:b/>
                <w:color w:val="3F0731"/>
                <w:sz w:val="44"/>
                <w:szCs w:val="44"/>
              </w:rPr>
              <w:t>GC</w:t>
            </w:r>
            <w:r w:rsidR="00095084" w:rsidRPr="00644AE7">
              <w:rPr>
                <w:rFonts w:ascii="Poppins" w:hAnsi="Poppins" w:cs="Poppins"/>
                <w:b/>
                <w:color w:val="3F0731"/>
                <w:sz w:val="44"/>
                <w:szCs w:val="44"/>
              </w:rPr>
              <w:t>0174</w:t>
            </w:r>
            <w:r w:rsidRPr="00DE2E99">
              <w:rPr>
                <w:rFonts w:ascii="Poppins" w:hAnsi="Poppins" w:cs="Poppins"/>
                <w:b/>
                <w:color w:val="3F0731"/>
                <w:sz w:val="56"/>
                <w:szCs w:val="56"/>
              </w:rPr>
              <w:t>:</w:t>
            </w:r>
            <w:r w:rsidR="00644AE7">
              <w:rPr>
                <w:rFonts w:ascii="Poppins" w:hAnsi="Poppins" w:cs="Poppins"/>
                <w:b/>
                <w:color w:val="3F0731"/>
                <w:sz w:val="56"/>
                <w:szCs w:val="56"/>
              </w:rPr>
              <w:t xml:space="preserve"> </w:t>
            </w:r>
            <w:r w:rsidR="00644AE7" w:rsidRPr="00644AE7">
              <w:rPr>
                <w:rFonts w:ascii="Poppins" w:hAnsi="Poppins" w:cs="Poppins"/>
                <w:b/>
                <w:color w:val="3F0731"/>
                <w:sz w:val="44"/>
                <w:szCs w:val="44"/>
              </w:rPr>
              <w:t>Re</w:t>
            </w:r>
            <w:r w:rsidR="002B52A5">
              <w:rPr>
                <w:rFonts w:ascii="Poppins" w:hAnsi="Poppins" w:cs="Poppins"/>
                <w:b/>
                <w:color w:val="3F0731"/>
                <w:sz w:val="44"/>
                <w:szCs w:val="44"/>
              </w:rPr>
              <w:t>view</w:t>
            </w:r>
            <w:r w:rsidR="00644AE7" w:rsidRPr="00644AE7">
              <w:rPr>
                <w:rFonts w:ascii="Poppins" w:hAnsi="Poppins" w:cs="Poppins"/>
                <w:b/>
                <w:color w:val="3F0731"/>
                <w:sz w:val="44"/>
                <w:szCs w:val="44"/>
              </w:rPr>
              <w:t xml:space="preserve"> of obligation</w:t>
            </w:r>
            <w:r w:rsidR="002B52A5">
              <w:rPr>
                <w:rFonts w:ascii="Poppins" w:hAnsi="Poppins" w:cs="Poppins"/>
                <w:b/>
                <w:color w:val="3F0731"/>
                <w:sz w:val="44"/>
                <w:szCs w:val="44"/>
              </w:rPr>
              <w:t>s</w:t>
            </w:r>
            <w:r w:rsidR="00644AE7" w:rsidRPr="00644AE7">
              <w:rPr>
                <w:rFonts w:ascii="Poppins" w:hAnsi="Poppins" w:cs="Poppins"/>
                <w:b/>
                <w:color w:val="3F0731"/>
                <w:sz w:val="44"/>
                <w:szCs w:val="44"/>
              </w:rPr>
              <w:t xml:space="preserve"> to provide EU Transparency Availability Data as specified in OC2.4.7 </w:t>
            </w:r>
          </w:p>
          <w:p w14:paraId="094B2E67" w14:textId="4DDBA60C" w:rsidR="008106A9" w:rsidRPr="00DE2E99" w:rsidRDefault="00C55635" w:rsidP="00481DAC">
            <w:pPr>
              <w:spacing w:after="0" w:line="240" w:lineRule="auto"/>
              <w:rPr>
                <w:rFonts w:ascii="Poppins" w:hAnsi="Poppins" w:cs="Poppins"/>
              </w:rPr>
            </w:pPr>
            <w:r w:rsidRPr="00DE2E99">
              <w:rPr>
                <w:rFonts w:ascii="Poppins" w:hAnsi="Poppins" w:cs="Poppins"/>
                <w:b/>
              </w:rPr>
              <w:t>Overview:</w:t>
            </w:r>
            <w:r w:rsidRPr="00DE2E99">
              <w:rPr>
                <w:rFonts w:ascii="Poppins" w:hAnsi="Poppins" w:cs="Poppins"/>
                <w:noProof/>
              </w:rPr>
              <w:t xml:space="preserve"> </w:t>
            </w:r>
            <w:r w:rsidRPr="00DE2E99">
              <w:rPr>
                <w:rFonts w:ascii="Poppins" w:hAnsi="Poppins" w:cs="Poppins"/>
                <w:i/>
                <w:noProof/>
                <w:color w:val="FF0000"/>
              </w:rPr>
              <w:t xml:space="preserve"> </w:t>
            </w:r>
            <w:r w:rsidR="00FE12D4" w:rsidRPr="00FE12D4">
              <w:rPr>
                <w:rFonts w:ascii="Poppins" w:hAnsi="Poppins" w:cs="Poppins"/>
              </w:rPr>
              <w:t xml:space="preserve">Following the approval of BSC Modification CP1583 (Rationalising publication of European Transparency Regulation data on Elexon Systems), the obligation for parties to submit EU Transparency Availability Data as specified in OC2.4.7 </w:t>
            </w:r>
            <w:r w:rsidR="00E0584B">
              <w:rPr>
                <w:rFonts w:ascii="Poppins" w:hAnsi="Poppins" w:cs="Poppins"/>
              </w:rPr>
              <w:t>requires to be reviewed</w:t>
            </w:r>
            <w:r w:rsidR="00C85C92">
              <w:rPr>
                <w:rFonts w:ascii="Poppins" w:hAnsi="Poppins" w:cs="Poppins"/>
              </w:rPr>
              <w:t>.</w:t>
            </w:r>
            <w:r w:rsidR="00E0584B">
              <w:rPr>
                <w:rFonts w:ascii="Poppins" w:hAnsi="Poppins" w:cs="Poppins"/>
              </w:rPr>
              <w:t xml:space="preserve"> </w:t>
            </w:r>
          </w:p>
        </w:tc>
        <w:tc>
          <w:tcPr>
            <w:tcW w:w="4536" w:type="dxa"/>
            <w:gridSpan w:val="2"/>
            <w:shd w:val="clear" w:color="auto" w:fill="auto"/>
          </w:tcPr>
          <w:p w14:paraId="243FD11A" w14:textId="77777777" w:rsidR="00C55635" w:rsidRPr="00DE2E99" w:rsidRDefault="00C55635" w:rsidP="00481DAC">
            <w:pPr>
              <w:spacing w:line="240" w:lineRule="auto"/>
              <w:rPr>
                <w:rFonts w:ascii="Poppins" w:hAnsi="Poppins" w:cs="Poppins"/>
                <w:b/>
              </w:rPr>
            </w:pPr>
            <w:r w:rsidRPr="00DE2E99">
              <w:rPr>
                <w:rFonts w:ascii="Poppins" w:hAnsi="Poppins" w:cs="Poppins"/>
                <w:noProof/>
                <w:lang w:eastAsia="en-GB"/>
              </w:rPr>
              <mc:AlternateContent>
                <mc:Choice Requires="wpg">
                  <w:drawing>
                    <wp:anchor distT="0" distB="0" distL="114300" distR="114300" simplePos="0" relativeHeight="251660800" behindDoc="0" locked="0" layoutInCell="1" allowOverlap="1" wp14:anchorId="33537F28" wp14:editId="1B48B199">
                      <wp:simplePos x="0" y="0"/>
                      <wp:positionH relativeFrom="column">
                        <wp:posOffset>1787</wp:posOffset>
                      </wp:positionH>
                      <wp:positionV relativeFrom="paragraph">
                        <wp:posOffset>271987</wp:posOffset>
                      </wp:positionV>
                      <wp:extent cx="2780364" cy="3669487"/>
                      <wp:effectExtent l="0" t="19050" r="20320" b="45720"/>
                      <wp:wrapNone/>
                      <wp:docPr id="30" name="Group 30"/>
                      <wp:cNvGraphicFramePr/>
                      <a:graphic xmlns:a="http://schemas.openxmlformats.org/drawingml/2006/main">
                        <a:graphicData uri="http://schemas.microsoft.com/office/word/2010/wordprocessingGroup">
                          <wpg:wgp>
                            <wpg:cNvGrpSpPr/>
                            <wpg:grpSpPr>
                              <a:xfrm>
                                <a:off x="0" y="0"/>
                                <a:ext cx="2780364" cy="3669487"/>
                                <a:chOff x="-223" y="0"/>
                                <a:chExt cx="3338981" cy="3413113"/>
                              </a:xfrm>
                            </wpg:grpSpPr>
                            <wps:wsp>
                              <wps:cNvPr id="31" name="Rectangle: Rounded Corners 31"/>
                              <wps:cNvSpPr/>
                              <wps:spPr>
                                <a:xfrm>
                                  <a:off x="482373" y="25452"/>
                                  <a:ext cx="2852395" cy="426384"/>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46BB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Proposal Form</w:t>
                                    </w:r>
                                  </w:p>
                                  <w:p w14:paraId="50E5D1E1" w14:textId="7141B40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27 J</w:t>
                                    </w:r>
                                    <w:r w:rsidR="00FE12D4">
                                      <w:rPr>
                                        <w:rFonts w:ascii="Poppins" w:hAnsi="Poppins" w:cs="Poppins"/>
                                        <w:bCs/>
                                        <w:color w:val="000000" w:themeColor="text1"/>
                                      </w:rPr>
                                      <w:t>une 2024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95229" y="931413"/>
                                  <a:ext cx="2843529" cy="431800"/>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B182C7"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Report</w:t>
                                    </w:r>
                                  </w:p>
                                  <w:p w14:paraId="03F2BE33" w14:textId="3A363B6F" w:rsidR="00C55635" w:rsidRPr="00326B0A" w:rsidRDefault="003C44C0" w:rsidP="00C55635">
                                    <w:pPr>
                                      <w:spacing w:after="0"/>
                                      <w:rPr>
                                        <w:rFonts w:ascii="Poppins" w:hAnsi="Poppins" w:cs="Poppins"/>
                                        <w:bCs/>
                                        <w:color w:val="000000" w:themeColor="text1"/>
                                      </w:rPr>
                                    </w:pPr>
                                    <w:r>
                                      <w:rPr>
                                        <w:rFonts w:ascii="Poppins" w:hAnsi="Poppins" w:cs="Poppins"/>
                                        <w:bCs/>
                                        <w:color w:val="000000" w:themeColor="text1"/>
                                      </w:rPr>
                                      <w:t>14</w:t>
                                    </w:r>
                                    <w:r w:rsidR="004A5DCB">
                                      <w:rPr>
                                        <w:rFonts w:ascii="Poppins" w:hAnsi="Poppins" w:cs="Poppins"/>
                                        <w:bCs/>
                                        <w:color w:val="000000" w:themeColor="text1"/>
                                      </w:rPr>
                                      <w:t xml:space="preserve"> May 2025</w:t>
                                    </w:r>
                                  </w:p>
                                  <w:p w14:paraId="12775CF5"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085" y="1405437"/>
                                  <a:ext cx="2843529" cy="426217"/>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35DFD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Code Administrator Consultation</w:t>
                                    </w:r>
                                  </w:p>
                                  <w:p w14:paraId="4C9976C8" w14:textId="68FAACF8" w:rsidR="00C55635" w:rsidRPr="00326B0A" w:rsidRDefault="004A5DCB" w:rsidP="00C55635">
                                    <w:pPr>
                                      <w:spacing w:after="0"/>
                                      <w:rPr>
                                        <w:rFonts w:ascii="Poppins" w:hAnsi="Poppins" w:cs="Poppins"/>
                                        <w:b/>
                                        <w:color w:val="3F0731"/>
                                      </w:rPr>
                                    </w:pPr>
                                    <w:r>
                                      <w:rPr>
                                        <w:rFonts w:ascii="Poppins" w:hAnsi="Poppins" w:cs="Poppins"/>
                                        <w:bCs/>
                                        <w:color w:val="000000" w:themeColor="text1"/>
                                      </w:rPr>
                                      <w:t>29 May – 30 June 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91759" y="1878218"/>
                                  <a:ext cx="2843531"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6EAD5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Draft Modification Report</w:t>
                                    </w:r>
                                  </w:p>
                                  <w:p w14:paraId="4EFD0F3D" w14:textId="3C5A5842"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16 July 2025</w:t>
                                    </w:r>
                                  </w:p>
                                  <w:p w14:paraId="5D3E842E"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391" y="2374349"/>
                                  <a:ext cx="2843530" cy="44297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61BD91"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Final Modification Report</w:t>
                                    </w:r>
                                  </w:p>
                                  <w:p w14:paraId="3AB229E2" w14:textId="13A0E3E9"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29 July 2025</w:t>
                                    </w:r>
                                  </w:p>
                                  <w:p w14:paraId="5FFDA482"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91577" y="2870483"/>
                                  <a:ext cx="2843529" cy="434116"/>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9CEE2A"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Implementation</w:t>
                                    </w:r>
                                  </w:p>
                                  <w:p w14:paraId="3F697A0E" w14:textId="1AD805CF"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15 September 2025</w:t>
                                    </w:r>
                                  </w:p>
                                  <w:p w14:paraId="4C7C38C9"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9B5EB8" w14:textId="77777777" w:rsidR="00C55635" w:rsidRPr="00B2143A" w:rsidRDefault="00C55635" w:rsidP="00C55635">
                                    <w:pPr>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48479" y="550129"/>
                                  <a:ext cx="528962" cy="432000"/>
                                </a:xfrm>
                                <a:prstGeom prst="chevron">
                                  <a:avLst/>
                                </a:prstGeom>
                                <a:solidFill>
                                  <a:srgbClr val="FF00FF"/>
                                </a:solidFill>
                                <a:ln>
                                  <a:solidFill>
                                    <a:srgbClr val="FF00FF"/>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8DA1AB" w14:textId="77777777" w:rsidR="00C55635" w:rsidRPr="00B2143A" w:rsidRDefault="00C55635" w:rsidP="00C55635">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00886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7FFB62" w14:textId="77777777" w:rsidR="00C55635" w:rsidRPr="00B2143A" w:rsidRDefault="00C55635" w:rsidP="00C55635">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67960" y="1480082"/>
                                  <a:ext cx="567877"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DBA569" w14:textId="77777777" w:rsidR="00C55635" w:rsidRPr="00B2143A" w:rsidRDefault="00C55635" w:rsidP="00C55635">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80695" y="1932118"/>
                                  <a:ext cx="593437"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657993" w14:textId="77777777" w:rsidR="00C55635" w:rsidRPr="00B2143A" w:rsidRDefault="00C55635" w:rsidP="00C55635">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69001" y="2389095"/>
                                  <a:ext cx="569556"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BA5E" w14:textId="77777777" w:rsidR="00C55635" w:rsidRPr="00B2143A" w:rsidRDefault="00C55635" w:rsidP="00C55635">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49" y="2873363"/>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B8A4D" w14:textId="77777777" w:rsidR="00C55635" w:rsidRPr="00B2143A" w:rsidRDefault="00C55635" w:rsidP="00C55635">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537F28" id="Group 30" o:spid="_x0000_s1026" style="position:absolute;margin-left:.15pt;margin-top:21.4pt;width:218.95pt;height:288.95pt;z-index:251660800;mso-width-relative:margin;mso-height-relative:margin" coordorigin="-2" coordsize="33389,34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">
                      <v:roundrect id="Rectangle: Rounded Corners 31" o:spid="_x0000_s1027" style="position:absolute;left:4823;top:254;width:28524;height:4264;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" filled="f" strokecolor="#3f0731" strokeweight="2.25pt">
                        <v:stroke joinstyle="miter"/>
                        <v:textbox inset="0,0,0,0">
                          <w:txbxContent>
                            <w:p w14:paraId="79446BB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Proposal Form</w:t>
                              </w:r>
                            </w:p>
                            <w:p w14:paraId="50E5D1E1" w14:textId="7141B40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27 J</w:t>
                              </w:r>
                              <w:r w:rsidR="00FE12D4">
                                <w:rPr>
                                  <w:rFonts w:ascii="Poppins" w:hAnsi="Poppins" w:cs="Poppins"/>
                                  <w:bCs/>
                                  <w:color w:val="000000" w:themeColor="text1"/>
                                </w:rPr>
                                <w:t>une 2024</w:t>
                              </w:r>
                            </w:p>
                          </w:txbxContent>
                        </v:textbox>
                      </v:roundrect>
                      <v:roundrect id="Rectangle: Rounded Corners 33" o:spid="_x0000_s1028" style="position:absolute;left:4952;top:931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" filled="f" strokecolor="#3f0731" strokeweight="2.25pt">
                        <v:stroke joinstyle="miter"/>
                        <v:textbox inset="0,0,0,0">
                          <w:txbxContent>
                            <w:p w14:paraId="1BB182C7"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Report</w:t>
                              </w:r>
                            </w:p>
                            <w:p w14:paraId="03F2BE33" w14:textId="3A363B6F" w:rsidR="00C55635" w:rsidRPr="00326B0A" w:rsidRDefault="003C44C0" w:rsidP="00C55635">
                              <w:pPr>
                                <w:spacing w:after="0"/>
                                <w:rPr>
                                  <w:rFonts w:ascii="Poppins" w:hAnsi="Poppins" w:cs="Poppins"/>
                                  <w:bCs/>
                                  <w:color w:val="000000" w:themeColor="text1"/>
                                </w:rPr>
                              </w:pPr>
                              <w:r>
                                <w:rPr>
                                  <w:rFonts w:ascii="Poppins" w:hAnsi="Poppins" w:cs="Poppins"/>
                                  <w:bCs/>
                                  <w:color w:val="000000" w:themeColor="text1"/>
                                </w:rPr>
                                <w:t>14</w:t>
                              </w:r>
                              <w:r w:rsidR="004A5DCB">
                                <w:rPr>
                                  <w:rFonts w:ascii="Poppins" w:hAnsi="Poppins" w:cs="Poppins"/>
                                  <w:bCs/>
                                  <w:color w:val="000000" w:themeColor="text1"/>
                                </w:rPr>
                                <w:t xml:space="preserve"> May 2025</w:t>
                              </w:r>
                            </w:p>
                            <w:p w14:paraId="12775CF5" w14:textId="77777777" w:rsidR="00C55635" w:rsidRPr="00326B0A" w:rsidRDefault="00C55635" w:rsidP="00C55635">
                              <w:pPr>
                                <w:spacing w:after="0"/>
                                <w:rPr>
                                  <w:rFonts w:ascii="Poppins" w:hAnsi="Poppins" w:cs="Poppins"/>
                                  <w:b/>
                                  <w:color w:val="3F0731"/>
                                </w:rPr>
                              </w:pPr>
                            </w:p>
                          </w:txbxContent>
                        </v:textbox>
                      </v:roundrect>
                      <v:roundrect id="Rectangle: Rounded Corners 34" o:spid="_x0000_s1029" style="position:absolute;left:4820;top:14054;width:28436;height:4262;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" filled="f" strokecolor="#3f0731" strokeweight="2.25pt">
                        <v:stroke joinstyle="miter"/>
                        <v:textbox inset="0,0,0,0">
                          <w:txbxContent>
                            <w:p w14:paraId="0835DFD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Code Administrator Consultation</w:t>
                              </w:r>
                            </w:p>
                            <w:p w14:paraId="4C9976C8" w14:textId="68FAACF8" w:rsidR="00C55635" w:rsidRPr="00326B0A" w:rsidRDefault="004A5DCB" w:rsidP="00C55635">
                              <w:pPr>
                                <w:spacing w:after="0"/>
                                <w:rPr>
                                  <w:rFonts w:ascii="Poppins" w:hAnsi="Poppins" w:cs="Poppins"/>
                                  <w:b/>
                                  <w:color w:val="3F0731"/>
                                </w:rPr>
                              </w:pPr>
                              <w:r>
                                <w:rPr>
                                  <w:rFonts w:ascii="Poppins" w:hAnsi="Poppins" w:cs="Poppins"/>
                                  <w:bCs/>
                                  <w:color w:val="000000" w:themeColor="text1"/>
                                </w:rPr>
                                <w:t>29 May – 30 June 2025</w:t>
                              </w:r>
                            </w:p>
                          </w:txbxContent>
                        </v:textbox>
                      </v:roundrect>
                      <v:roundrect id="Rectangle: Rounded Corners 35" o:spid="_x0000_s1030" style="position:absolute;left:4917;top:18782;width:28435;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" filled="f" strokecolor="#3f0731" strokeweight="2.25pt">
                        <v:stroke joinstyle="miter"/>
                        <v:textbox inset="0,0,0,0">
                          <w:txbxContent>
                            <w:p w14:paraId="366EAD59"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Draft Modification Report</w:t>
                              </w:r>
                            </w:p>
                            <w:p w14:paraId="4EFD0F3D" w14:textId="3C5A5842"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16 July 2025</w:t>
                              </w:r>
                            </w:p>
                            <w:p w14:paraId="5D3E842E" w14:textId="77777777" w:rsidR="00C55635" w:rsidRPr="00326B0A" w:rsidRDefault="00C55635" w:rsidP="00C55635">
                              <w:pPr>
                                <w:spacing w:after="0"/>
                                <w:rPr>
                                  <w:rFonts w:ascii="Poppins" w:hAnsi="Poppins" w:cs="Poppins"/>
                                  <w:b/>
                                  <w:color w:val="3F0731"/>
                                </w:rPr>
                              </w:pPr>
                            </w:p>
                          </w:txbxContent>
                        </v:textbox>
                      </v:roundrect>
                      <v:roundrect id="Rectangle: Rounded Corners 36" o:spid="_x0000_s1031" style="position:absolute;left:4823;top:23743;width:28436;height:4430;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" filled="f" strokecolor="#3f0731" strokeweight="2.25pt">
                        <v:stroke joinstyle="miter"/>
                        <v:textbox inset="0,0,0,0">
                          <w:txbxContent>
                            <w:p w14:paraId="4261BD91"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Final Modification Report</w:t>
                              </w:r>
                            </w:p>
                            <w:p w14:paraId="3AB229E2" w14:textId="13A0E3E9"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29 July 2025</w:t>
                              </w:r>
                            </w:p>
                            <w:p w14:paraId="5FFDA482" w14:textId="77777777" w:rsidR="00C55635" w:rsidRPr="00326B0A" w:rsidRDefault="00C55635" w:rsidP="00C55635">
                              <w:pPr>
                                <w:spacing w:after="0"/>
                                <w:rPr>
                                  <w:rFonts w:ascii="Poppins" w:hAnsi="Poppins" w:cs="Poppins"/>
                                  <w:b/>
                                  <w:color w:val="3F0731"/>
                                </w:rPr>
                              </w:pPr>
                            </w:p>
                          </w:txbxContent>
                        </v:textbox>
                      </v:roundrect>
                      <v:roundrect id="Rectangle: Rounded Corners 37" o:spid="_x0000_s1032" style="position:absolute;left:4915;top:28704;width:28436;height:4341;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" filled="f" strokecolor="#3f0731" strokeweight="2.25pt">
                        <v:stroke joinstyle="miter"/>
                        <v:textbox inset="0,0,0,0">
                          <w:txbxContent>
                            <w:p w14:paraId="209CEE2A"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Implementation</w:t>
                              </w:r>
                            </w:p>
                            <w:p w14:paraId="3F697A0E" w14:textId="1AD805CF"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15 September 2025</w:t>
                              </w:r>
                            </w:p>
                            <w:p w14:paraId="4C7C38C9" w14:textId="77777777" w:rsidR="00C55635" w:rsidRPr="00326B0A" w:rsidRDefault="00C55635" w:rsidP="00C55635">
                              <w:pPr>
                                <w:spacing w:after="0"/>
                                <w:rPr>
                                  <w:rFonts w:ascii="Poppins" w:hAnsi="Poppins" w:cs="Poppins"/>
                                  <w:b/>
                                  <w:color w:val="3F0731"/>
                                </w:rPr>
                              </w:pP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3"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549B5EB8" w14:textId="77777777" w:rsidR="00C55635" w:rsidRPr="00B2143A" w:rsidRDefault="00C55635" w:rsidP="00C55635">
                              <w:pPr>
                                <w:jc w:val="center"/>
                                <w:rPr>
                                  <w:b/>
                                </w:rPr>
                              </w:pPr>
                              <w:r w:rsidRPr="00B2143A">
                                <w:rPr>
                                  <w:b/>
                                </w:rPr>
                                <w:t>1</w:t>
                              </w:r>
                            </w:p>
                          </w:txbxContent>
                        </v:textbox>
                      </v:shape>
                      <v:shape id="Arrow: Chevron 39" o:spid="_x0000_s1034" type="#_x0000_t55" style="position:absolute;left:-485;top:5501;width:529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" adj="12780" fillcolor="fuchsia" strokecolor="fuchsia" strokeweight="1pt">
                        <v:textbox style="layout-flow:vertical;mso-layout-flow-alt:bottom-to-top" inset="0,0,0,0">
                          <w:txbxContent>
                            <w:p w14:paraId="678DA1AB" w14:textId="77777777" w:rsidR="00C55635" w:rsidRPr="00B2143A" w:rsidRDefault="00C55635" w:rsidP="00C55635">
                              <w:pPr>
                                <w:jc w:val="center"/>
                                <w:rPr>
                                  <w:b/>
                                </w:rPr>
                              </w:pPr>
                              <w:r w:rsidRPr="00B2143A">
                                <w:rPr>
                                  <w:b/>
                                </w:rPr>
                                <w:t>2</w:t>
                              </w:r>
                            </w:p>
                          </w:txbxContent>
                        </v:textbox>
                      </v:shape>
                      <v:shape id="Arrow: Chevron 40" o:spid="_x0000_s1035" type="#_x0000_t55" style="position:absolute;left:-1080;top:10088;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3F7FFB62" w14:textId="77777777" w:rsidR="00C55635" w:rsidRPr="00B2143A" w:rsidRDefault="00C55635" w:rsidP="00C55635">
                              <w:pPr>
                                <w:jc w:val="center"/>
                                <w:rPr>
                                  <w:b/>
                                </w:rPr>
                              </w:pPr>
                              <w:r w:rsidRPr="00B2143A">
                                <w:rPr>
                                  <w:b/>
                                </w:rPr>
                                <w:t>3</w:t>
                              </w:r>
                            </w:p>
                          </w:txbxContent>
                        </v:textbox>
                      </v:shape>
                      <v:shape id="Arrow: Chevron 41" o:spid="_x0000_s1036" type="#_x0000_t55" style="position:absolute;left:-680;top:14801;width:5679;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" adj="13384" fillcolor="#3f0731" strokecolor="#3f0731" strokeweight="1pt">
                        <v:textbox style="layout-flow:vertical;mso-layout-flow-alt:bottom-to-top" inset="0,0,0,0">
                          <w:txbxContent>
                            <w:p w14:paraId="2BDBA569" w14:textId="77777777" w:rsidR="00C55635" w:rsidRPr="00B2143A" w:rsidRDefault="00C55635" w:rsidP="00C55635">
                              <w:pPr>
                                <w:jc w:val="center"/>
                                <w:rPr>
                                  <w:b/>
                                </w:rPr>
                              </w:pPr>
                              <w:r w:rsidRPr="00B2143A">
                                <w:rPr>
                                  <w:b/>
                                </w:rPr>
                                <w:t>4</w:t>
                              </w:r>
                            </w:p>
                          </w:txbxContent>
                        </v:textbox>
                      </v:shape>
                      <v:shape id="Arrow: Chevron 42" o:spid="_x0000_s1037" type="#_x0000_t55" style="position:absolute;left:-808;top:19321;width:5935;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" adj="13738" fillcolor="#3f0731" strokecolor="#3f0731" strokeweight="1pt">
                        <v:textbox style="layout-flow:vertical;mso-layout-flow-alt:bottom-to-top" inset="0,0,0,0">
                          <w:txbxContent>
                            <w:p w14:paraId="24657993" w14:textId="77777777" w:rsidR="00C55635" w:rsidRPr="00B2143A" w:rsidRDefault="00C55635" w:rsidP="00C55635">
                              <w:pPr>
                                <w:jc w:val="center"/>
                                <w:rPr>
                                  <w:b/>
                                </w:rPr>
                              </w:pPr>
                              <w:r w:rsidRPr="00B2143A">
                                <w:rPr>
                                  <w:b/>
                                </w:rPr>
                                <w:t>5</w:t>
                              </w:r>
                            </w:p>
                          </w:txbxContent>
                        </v:textbox>
                      </v:shape>
                      <v:shape id="Arrow: Chevron 43" o:spid="_x0000_s1038" type="#_x0000_t55" style="position:absolute;left:-690;top:23891;width:5695;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" adj="13408" fillcolor="#3f0731" strokecolor="#3f0731" strokeweight="1pt">
                        <v:textbox style="layout-flow:vertical;mso-layout-flow-alt:bottom-to-top" inset="0,0,0,0">
                          <w:txbxContent>
                            <w:p w14:paraId="63F5BA5E" w14:textId="77777777" w:rsidR="00C55635" w:rsidRPr="00B2143A" w:rsidRDefault="00C55635" w:rsidP="00C55635">
                              <w:pPr>
                                <w:jc w:val="center"/>
                                <w:rPr>
                                  <w:b/>
                                </w:rPr>
                              </w:pPr>
                              <w:r w:rsidRPr="00B2143A">
                                <w:rPr>
                                  <w:b/>
                                </w:rPr>
                                <w:t>6</w:t>
                              </w:r>
                            </w:p>
                          </w:txbxContent>
                        </v:textbox>
                      </v:shape>
                      <v:shape id="Arrow: Chevron 44" o:spid="_x0000_s1039" type="#_x0000_t55" style="position:absolute;left:-1080;top:28734;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64FB8A4D" w14:textId="77777777" w:rsidR="00C55635" w:rsidRPr="00B2143A" w:rsidRDefault="00C55635" w:rsidP="00C55635">
                              <w:pPr>
                                <w:jc w:val="center"/>
                                <w:rPr>
                                  <w:b/>
                                </w:rPr>
                              </w:pPr>
                              <w:r w:rsidRPr="00B2143A">
                                <w:rPr>
                                  <w:b/>
                                </w:rPr>
                                <w:t>7</w:t>
                              </w:r>
                            </w:p>
                          </w:txbxContent>
                        </v:textbox>
                      </v:shape>
                    </v:group>
                  </w:pict>
                </mc:Fallback>
              </mc:AlternateContent>
            </w:r>
            <w:r w:rsidRPr="00DE2E99">
              <w:rPr>
                <w:rFonts w:ascii="Poppins" w:hAnsi="Poppins" w:cs="Poppins"/>
                <w:b/>
              </w:rPr>
              <w:t xml:space="preserve">Modification process &amp; timetable     </w:t>
            </w:r>
          </w:p>
          <w:p w14:paraId="3F45A850" w14:textId="77777777" w:rsidR="00C55635" w:rsidRPr="00DE2E99" w:rsidRDefault="00C55635" w:rsidP="00481DAC">
            <w:pPr>
              <w:spacing w:line="240" w:lineRule="auto"/>
              <w:rPr>
                <w:rFonts w:ascii="Poppins" w:hAnsi="Poppins" w:cs="Poppins"/>
                <w:b/>
              </w:rPr>
            </w:pPr>
            <w:r w:rsidRPr="00DE2E99">
              <w:rPr>
                <w:rFonts w:ascii="Poppins" w:hAnsi="Poppins" w:cs="Poppins"/>
                <w:noProof/>
                <w:lang w:eastAsia="en-GB"/>
              </w:rPr>
              <mc:AlternateContent>
                <mc:Choice Requires="wps">
                  <w:drawing>
                    <wp:anchor distT="0" distB="0" distL="114300" distR="114300" simplePos="0" relativeHeight="251661824" behindDoc="0" locked="0" layoutInCell="1" allowOverlap="1" wp14:anchorId="706EF082" wp14:editId="250BB78B">
                      <wp:simplePos x="0" y="0"/>
                      <wp:positionH relativeFrom="column">
                        <wp:posOffset>414655</wp:posOffset>
                      </wp:positionH>
                      <wp:positionV relativeFrom="paragraph">
                        <wp:posOffset>480857</wp:posOffset>
                      </wp:positionV>
                      <wp:extent cx="2367802" cy="416885"/>
                      <wp:effectExtent l="19050" t="19050" r="13970" b="21590"/>
                      <wp:wrapNone/>
                      <wp:docPr id="6" name="Rectangle: Rounded Corners 2"/>
                      <wp:cNvGraphicFramePr/>
                      <a:graphic xmlns:a="http://schemas.openxmlformats.org/drawingml/2006/main">
                        <a:graphicData uri="http://schemas.microsoft.com/office/word/2010/wordprocessingShape">
                          <wps:wsp>
                            <wps:cNvSpPr/>
                            <wps:spPr>
                              <a:xfrm>
                                <a:off x="0" y="0"/>
                                <a:ext cx="2367802" cy="416885"/>
                              </a:xfrm>
                              <a:prstGeom prst="roundRect">
                                <a:avLst>
                                  <a:gd name="adj" fmla="val 4902"/>
                                </a:avLst>
                              </a:prstGeom>
                              <a:noFill/>
                              <a:ln w="28575">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F5AA3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Consultation</w:t>
                                  </w:r>
                                </w:p>
                                <w:p w14:paraId="3A42340D" w14:textId="3EA51AE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28 February – 21 March 2025</w:t>
                                  </w:r>
                                </w:p>
                                <w:p w14:paraId="18D39B36" w14:textId="77777777" w:rsidR="00C55635" w:rsidRPr="00326B0A" w:rsidRDefault="00C55635" w:rsidP="00C55635">
                                  <w:pPr>
                                    <w:spacing w:after="0"/>
                                    <w:rPr>
                                      <w:rFonts w:ascii="Poppins" w:hAnsi="Poppins" w:cs="Poppins"/>
                                      <w:b/>
                                      <w:color w:val="3F0731"/>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06EF082" id="Rectangle: Rounded Corners 2" o:spid="_x0000_s1040" style="position:absolute;margin-left:32.65pt;margin-top:37.85pt;width:186.45pt;height:32.8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" filled="f" strokecolor="#3f0731" strokeweight="2.25pt">
                      <v:stroke joinstyle="miter"/>
                      <v:textbox inset="0,0,0,0">
                        <w:txbxContent>
                          <w:p w14:paraId="20F5AA3B" w14:textId="77777777" w:rsidR="00C55635" w:rsidRPr="008106A9" w:rsidRDefault="00C55635" w:rsidP="00C55635">
                            <w:pPr>
                              <w:spacing w:after="0"/>
                              <w:rPr>
                                <w:rFonts w:ascii="Poppins" w:hAnsi="Poppins" w:cs="Poppins"/>
                                <w:b/>
                                <w:color w:val="3F0731"/>
                                <w:sz w:val="20"/>
                                <w:szCs w:val="20"/>
                              </w:rPr>
                            </w:pPr>
                            <w:r w:rsidRPr="008106A9">
                              <w:rPr>
                                <w:rFonts w:ascii="Poppins" w:hAnsi="Poppins" w:cs="Poppins"/>
                                <w:b/>
                                <w:color w:val="3F0731"/>
                                <w:sz w:val="20"/>
                                <w:szCs w:val="20"/>
                              </w:rPr>
                              <w:t>Workgroup Consultation</w:t>
                            </w:r>
                          </w:p>
                          <w:p w14:paraId="3A42340D" w14:textId="3EA51AED" w:rsidR="00C55635" w:rsidRPr="00326B0A" w:rsidRDefault="004A5DCB" w:rsidP="00C55635">
                            <w:pPr>
                              <w:spacing w:after="0"/>
                              <w:rPr>
                                <w:rFonts w:ascii="Poppins" w:hAnsi="Poppins" w:cs="Poppins"/>
                                <w:bCs/>
                                <w:color w:val="000000" w:themeColor="text1"/>
                              </w:rPr>
                            </w:pPr>
                            <w:r>
                              <w:rPr>
                                <w:rFonts w:ascii="Poppins" w:hAnsi="Poppins" w:cs="Poppins"/>
                                <w:bCs/>
                                <w:color w:val="000000" w:themeColor="text1"/>
                              </w:rPr>
                              <w:t>28 February – 21 March 2025</w:t>
                            </w:r>
                          </w:p>
                          <w:p w14:paraId="18D39B36" w14:textId="77777777" w:rsidR="00C55635" w:rsidRPr="00326B0A" w:rsidRDefault="00C55635" w:rsidP="00C55635">
                            <w:pPr>
                              <w:spacing w:after="0"/>
                              <w:rPr>
                                <w:rFonts w:ascii="Poppins" w:hAnsi="Poppins" w:cs="Poppins"/>
                                <w:b/>
                                <w:color w:val="3F0731"/>
                              </w:rPr>
                            </w:pPr>
                          </w:p>
                        </w:txbxContent>
                      </v:textbox>
                    </v:roundrect>
                  </w:pict>
                </mc:Fallback>
              </mc:AlternateContent>
            </w:r>
            <w:r w:rsidRPr="00DE2E99">
              <w:rPr>
                <w:rFonts w:ascii="Poppins" w:hAnsi="Poppins" w:cs="Poppins"/>
                <w:b/>
              </w:rPr>
              <w:t xml:space="preserve">                     </w:t>
            </w:r>
          </w:p>
        </w:tc>
      </w:tr>
      <w:tr w:rsidR="00C55635" w:rsidRPr="00DE2E99" w14:paraId="40D4368C" w14:textId="77777777">
        <w:trPr>
          <w:trHeight w:val="792"/>
        </w:trPr>
        <w:tc>
          <w:tcPr>
            <w:tcW w:w="9639" w:type="dxa"/>
            <w:gridSpan w:val="4"/>
            <w:shd w:val="clear" w:color="auto" w:fill="auto"/>
          </w:tcPr>
          <w:p w14:paraId="169DCAFD" w14:textId="77777777" w:rsidR="00C55635" w:rsidRPr="008106A9" w:rsidRDefault="00C55635" w:rsidP="00481DAC">
            <w:pPr>
              <w:pStyle w:val="BodyText2"/>
              <w:spacing w:after="0" w:line="240" w:lineRule="auto"/>
              <w:rPr>
                <w:rStyle w:val="Hyperlink"/>
                <w:rFonts w:ascii="Poppins" w:eastAsiaTheme="majorEastAsia" w:hAnsi="Poppins" w:cs="Poppins"/>
                <w:noProof/>
                <w:sz w:val="20"/>
                <w:szCs w:val="18"/>
              </w:rPr>
            </w:pPr>
            <w:r w:rsidRPr="008106A9">
              <w:rPr>
                <w:rFonts w:ascii="Poppins" w:hAnsi="Poppins" w:cs="Poppins"/>
                <w:b/>
                <w:noProof/>
                <w:sz w:val="20"/>
                <w:szCs w:val="18"/>
              </w:rPr>
              <w:t>Have 5 minutes?</w:t>
            </w:r>
            <w:r w:rsidRPr="008106A9">
              <w:rPr>
                <w:rFonts w:ascii="Poppins" w:hAnsi="Poppins" w:cs="Poppins"/>
                <w:noProof/>
                <w:sz w:val="20"/>
                <w:szCs w:val="18"/>
              </w:rPr>
              <w:t xml:space="preserve">  Read our </w:t>
            </w:r>
            <w:hyperlink w:anchor="_Executive_summary_1" w:history="1">
              <w:r w:rsidRPr="008106A9">
                <w:rPr>
                  <w:rStyle w:val="Hyperlink"/>
                  <w:rFonts w:ascii="Poppins" w:eastAsiaTheme="majorEastAsia" w:hAnsi="Poppins" w:cs="Poppins"/>
                  <w:noProof/>
                  <w:sz w:val="20"/>
                  <w:szCs w:val="18"/>
                </w:rPr>
                <w:t>Executive summary</w:t>
              </w:r>
            </w:hyperlink>
          </w:p>
          <w:p w14:paraId="3E810648" w14:textId="10D5BA59" w:rsidR="00C55635" w:rsidRPr="008106A9" w:rsidRDefault="00C55635" w:rsidP="00481DAC">
            <w:pPr>
              <w:pStyle w:val="BodyText2"/>
              <w:spacing w:after="0" w:line="240" w:lineRule="auto"/>
              <w:rPr>
                <w:rStyle w:val="Hyperlink"/>
                <w:rFonts w:ascii="Poppins" w:eastAsiaTheme="majorEastAsia" w:hAnsi="Poppins" w:cs="Poppins"/>
                <w:sz w:val="20"/>
                <w:szCs w:val="18"/>
              </w:rPr>
            </w:pPr>
            <w:r w:rsidRPr="008106A9">
              <w:rPr>
                <w:rFonts w:ascii="Poppins" w:hAnsi="Poppins" w:cs="Poppins"/>
                <w:b/>
                <w:noProof/>
                <w:sz w:val="20"/>
                <w:szCs w:val="18"/>
              </w:rPr>
              <w:t xml:space="preserve">Have </w:t>
            </w:r>
            <w:r w:rsidR="00FE12D4" w:rsidRPr="008106A9">
              <w:rPr>
                <w:rFonts w:ascii="Poppins" w:hAnsi="Poppins" w:cs="Poppins"/>
                <w:b/>
                <w:noProof/>
                <w:sz w:val="20"/>
                <w:szCs w:val="18"/>
              </w:rPr>
              <w:t>3</w:t>
            </w:r>
            <w:r w:rsidRPr="008106A9">
              <w:rPr>
                <w:rFonts w:ascii="Poppins" w:hAnsi="Poppins" w:cs="Poppins"/>
                <w:b/>
                <w:noProof/>
                <w:sz w:val="20"/>
                <w:szCs w:val="18"/>
              </w:rPr>
              <w:t>0 minutes?</w:t>
            </w:r>
            <w:r w:rsidRPr="008106A9">
              <w:rPr>
                <w:rFonts w:ascii="Poppins" w:hAnsi="Poppins" w:cs="Poppins"/>
                <w:noProof/>
                <w:sz w:val="20"/>
                <w:szCs w:val="18"/>
              </w:rPr>
              <w:t xml:space="preserve"> Read the full </w:t>
            </w:r>
            <w:hyperlink w:anchor="_Why_change?" w:history="1">
              <w:r w:rsidRPr="008106A9">
                <w:rPr>
                  <w:rStyle w:val="Hyperlink"/>
                  <w:rFonts w:ascii="Poppins" w:eastAsiaTheme="majorEastAsia" w:hAnsi="Poppins" w:cs="Poppins"/>
                  <w:sz w:val="20"/>
                  <w:szCs w:val="18"/>
                </w:rPr>
                <w:t>Workgroup Consultation</w:t>
              </w:r>
            </w:hyperlink>
          </w:p>
          <w:p w14:paraId="76DABEBC" w14:textId="1BD65CA2" w:rsidR="00C55635" w:rsidRPr="008106A9" w:rsidRDefault="00C55635" w:rsidP="00481DAC">
            <w:pPr>
              <w:pStyle w:val="BodyText2"/>
              <w:spacing w:after="0" w:line="240" w:lineRule="auto"/>
              <w:rPr>
                <w:rFonts w:ascii="Poppins" w:hAnsi="Poppins" w:cs="Poppins"/>
                <w:b/>
                <w:sz w:val="20"/>
                <w:szCs w:val="18"/>
              </w:rPr>
            </w:pPr>
            <w:r w:rsidRPr="008106A9">
              <w:rPr>
                <w:rFonts w:ascii="Poppins" w:hAnsi="Poppins" w:cs="Poppins"/>
                <w:b/>
                <w:bCs/>
                <w:sz w:val="20"/>
                <w:szCs w:val="18"/>
              </w:rPr>
              <w:t xml:space="preserve">Have </w:t>
            </w:r>
            <w:r w:rsidR="00AC1567" w:rsidRPr="008106A9">
              <w:rPr>
                <w:rFonts w:ascii="Poppins" w:hAnsi="Poppins" w:cs="Poppins"/>
                <w:b/>
                <w:bCs/>
                <w:sz w:val="20"/>
                <w:szCs w:val="18"/>
              </w:rPr>
              <w:t>50</w:t>
            </w:r>
            <w:r w:rsidRPr="008106A9">
              <w:rPr>
                <w:rFonts w:ascii="Poppins" w:hAnsi="Poppins" w:cs="Poppins"/>
                <w:b/>
                <w:bCs/>
                <w:sz w:val="20"/>
                <w:szCs w:val="18"/>
              </w:rPr>
              <w:t xml:space="preserve"> minutes?</w:t>
            </w:r>
            <w:r w:rsidRPr="008106A9">
              <w:rPr>
                <w:rFonts w:ascii="Poppins" w:hAnsi="Poppins" w:cs="Poppins"/>
                <w:bCs/>
                <w:sz w:val="20"/>
                <w:szCs w:val="18"/>
              </w:rPr>
              <w:t xml:space="preserve"> Read the full Workgroup Consultation and Annexes.</w:t>
            </w:r>
          </w:p>
        </w:tc>
      </w:tr>
      <w:tr w:rsidR="00C55635" w:rsidRPr="00DE2E99" w14:paraId="5615E957" w14:textId="77777777">
        <w:trPr>
          <w:trHeight w:val="585"/>
        </w:trPr>
        <w:tc>
          <w:tcPr>
            <w:tcW w:w="9639" w:type="dxa"/>
            <w:gridSpan w:val="4"/>
            <w:shd w:val="clear" w:color="auto" w:fill="auto"/>
          </w:tcPr>
          <w:p w14:paraId="283D6344" w14:textId="72F3FCE9" w:rsidR="00C55635" w:rsidRPr="008106A9" w:rsidRDefault="00C55635" w:rsidP="00481DAC">
            <w:pPr>
              <w:spacing w:after="0" w:line="240" w:lineRule="auto"/>
              <w:rPr>
                <w:rFonts w:ascii="Poppins" w:hAnsi="Poppins" w:cs="Poppins"/>
                <w:sz w:val="20"/>
                <w:szCs w:val="18"/>
              </w:rPr>
            </w:pPr>
            <w:r w:rsidRPr="008106A9">
              <w:rPr>
                <w:rFonts w:ascii="Poppins" w:hAnsi="Poppins" w:cs="Poppins"/>
                <w:b/>
                <w:sz w:val="20"/>
                <w:szCs w:val="18"/>
              </w:rPr>
              <w:t>Status summary:</w:t>
            </w:r>
            <w:r w:rsidRPr="008106A9">
              <w:rPr>
                <w:rFonts w:ascii="Poppins" w:hAnsi="Poppins" w:cs="Poppins"/>
                <w:sz w:val="20"/>
                <w:szCs w:val="18"/>
              </w:rPr>
              <w:t xml:space="preserve"> The Workgroup </w:t>
            </w:r>
            <w:r w:rsidR="00A2417A">
              <w:rPr>
                <w:rFonts w:ascii="Poppins" w:hAnsi="Poppins" w:cs="Poppins"/>
                <w:sz w:val="20"/>
                <w:szCs w:val="18"/>
              </w:rPr>
              <w:t>is</w:t>
            </w:r>
            <w:r w:rsidR="00A2417A" w:rsidRPr="008106A9">
              <w:rPr>
                <w:rFonts w:ascii="Poppins" w:hAnsi="Poppins" w:cs="Poppins"/>
                <w:sz w:val="20"/>
                <w:szCs w:val="18"/>
              </w:rPr>
              <w:t xml:space="preserve"> </w:t>
            </w:r>
            <w:r w:rsidRPr="008106A9">
              <w:rPr>
                <w:rFonts w:ascii="Poppins" w:hAnsi="Poppins" w:cs="Poppins"/>
                <w:sz w:val="20"/>
                <w:szCs w:val="18"/>
              </w:rPr>
              <w:t xml:space="preserve">seeking your views on the work completed to date to form the final solutions to the issue raised. </w:t>
            </w:r>
          </w:p>
        </w:tc>
      </w:tr>
      <w:tr w:rsidR="00C55635" w:rsidRPr="00DE2E99" w14:paraId="671CC753" w14:textId="77777777">
        <w:trPr>
          <w:trHeight w:val="395"/>
        </w:trPr>
        <w:tc>
          <w:tcPr>
            <w:tcW w:w="9639" w:type="dxa"/>
            <w:gridSpan w:val="4"/>
            <w:shd w:val="clear" w:color="auto" w:fill="FFFFFF" w:themeFill="background1"/>
          </w:tcPr>
          <w:p w14:paraId="21A58CF1" w14:textId="44B6043F" w:rsidR="00C55635" w:rsidRPr="008106A9" w:rsidRDefault="00C55635" w:rsidP="00481DAC">
            <w:pPr>
              <w:spacing w:after="0" w:line="240" w:lineRule="auto"/>
              <w:rPr>
                <w:rFonts w:ascii="Poppins" w:hAnsi="Poppins" w:cs="Poppins"/>
                <w:b/>
                <w:color w:val="00B050"/>
                <w:sz w:val="20"/>
                <w:szCs w:val="18"/>
              </w:rPr>
            </w:pPr>
            <w:r w:rsidRPr="008106A9">
              <w:rPr>
                <w:rFonts w:ascii="Poppins" w:hAnsi="Poppins" w:cs="Poppins"/>
                <w:b/>
                <w:sz w:val="20"/>
                <w:szCs w:val="18"/>
              </w:rPr>
              <w:t xml:space="preserve">This modification is expected to have a: </w:t>
            </w:r>
            <w:r w:rsidRPr="008106A9">
              <w:rPr>
                <w:rFonts w:ascii="Poppins" w:hAnsi="Poppins" w:cs="Poppins"/>
                <w:b/>
                <w:color w:val="00B0F0"/>
                <w:sz w:val="20"/>
                <w:szCs w:val="18"/>
              </w:rPr>
              <w:t>Low impact</w:t>
            </w:r>
            <w:r w:rsidR="00FE12D4" w:rsidRPr="008106A9">
              <w:rPr>
                <w:rFonts w:ascii="Poppins" w:hAnsi="Poppins" w:cs="Poppins"/>
                <w:b/>
                <w:color w:val="00B0F0"/>
                <w:sz w:val="20"/>
                <w:szCs w:val="18"/>
              </w:rPr>
              <w:t xml:space="preserve"> </w:t>
            </w:r>
            <w:r w:rsidR="00FE12D4" w:rsidRPr="008106A9">
              <w:rPr>
                <w:rFonts w:ascii="Poppins" w:hAnsi="Poppins" w:cs="Poppins"/>
                <w:bCs/>
                <w:sz w:val="20"/>
                <w:szCs w:val="18"/>
              </w:rPr>
              <w:t>on Generators, non – Embedded Customers and Electricity System Operator</w:t>
            </w:r>
            <w:r w:rsidR="00FE12D4" w:rsidRPr="008106A9">
              <w:rPr>
                <w:rFonts w:ascii="Poppins" w:hAnsi="Poppins" w:cs="Poppins"/>
                <w:b/>
                <w:sz w:val="20"/>
                <w:szCs w:val="18"/>
              </w:rPr>
              <w:t>.</w:t>
            </w:r>
          </w:p>
        </w:tc>
      </w:tr>
      <w:tr w:rsidR="00C55635" w:rsidRPr="00DE2E99" w14:paraId="64DAC1FE" w14:textId="77777777">
        <w:trPr>
          <w:trHeight w:val="395"/>
        </w:trPr>
        <w:tc>
          <w:tcPr>
            <w:tcW w:w="9639" w:type="dxa"/>
            <w:gridSpan w:val="4"/>
            <w:shd w:val="clear" w:color="auto" w:fill="FFFFFF" w:themeFill="background1"/>
          </w:tcPr>
          <w:p w14:paraId="5617A9D2" w14:textId="6018642F" w:rsidR="00C55635" w:rsidRPr="008106A9" w:rsidRDefault="00C55635" w:rsidP="00481DAC">
            <w:pPr>
              <w:spacing w:after="0" w:line="240" w:lineRule="auto"/>
              <w:rPr>
                <w:rFonts w:ascii="Poppins" w:hAnsi="Poppins" w:cs="Poppins"/>
                <w:b/>
                <w:sz w:val="20"/>
                <w:szCs w:val="18"/>
              </w:rPr>
            </w:pPr>
            <w:r w:rsidRPr="008106A9">
              <w:rPr>
                <w:rFonts w:ascii="Poppins" w:hAnsi="Poppins" w:cs="Poppins"/>
                <w:b/>
                <w:sz w:val="20"/>
                <w:szCs w:val="18"/>
              </w:rPr>
              <w:t xml:space="preserve">Modification drivers: </w:t>
            </w:r>
            <w:r w:rsidR="00AC1567" w:rsidRPr="008106A9">
              <w:rPr>
                <w:rFonts w:ascii="Poppins" w:hAnsi="Poppins" w:cs="Poppins"/>
                <w:iCs/>
                <w:sz w:val="20"/>
                <w:szCs w:val="18"/>
              </w:rPr>
              <w:t>Cross – Code change, Efficiency and Harmonisation</w:t>
            </w:r>
            <w:r w:rsidR="00AC1567" w:rsidRPr="008106A9">
              <w:rPr>
                <w:rFonts w:ascii="Poppins" w:hAnsi="Poppins" w:cs="Poppins"/>
                <w:i/>
                <w:sz w:val="20"/>
                <w:szCs w:val="18"/>
              </w:rPr>
              <w:t xml:space="preserve"> </w:t>
            </w:r>
          </w:p>
        </w:tc>
      </w:tr>
      <w:tr w:rsidR="00C55635" w:rsidRPr="00DE2E99" w14:paraId="07F104A6" w14:textId="77777777">
        <w:trPr>
          <w:trHeight w:val="388"/>
        </w:trPr>
        <w:tc>
          <w:tcPr>
            <w:tcW w:w="2268" w:type="dxa"/>
            <w:shd w:val="clear" w:color="auto" w:fill="FFFFFF" w:themeFill="background1"/>
          </w:tcPr>
          <w:p w14:paraId="37510BE9" w14:textId="77777777" w:rsidR="00C55635" w:rsidRPr="008106A9" w:rsidRDefault="00C55635" w:rsidP="00481DAC">
            <w:pPr>
              <w:spacing w:after="0" w:line="240" w:lineRule="auto"/>
              <w:ind w:firstLine="9"/>
              <w:rPr>
                <w:rFonts w:ascii="Poppins" w:hAnsi="Poppins" w:cs="Poppins"/>
                <w:b/>
                <w:noProof/>
                <w:sz w:val="20"/>
                <w:szCs w:val="18"/>
                <w:lang w:val="en-US"/>
              </w:rPr>
            </w:pPr>
            <w:r w:rsidRPr="008106A9">
              <w:rPr>
                <w:rFonts w:ascii="Poppins" w:hAnsi="Poppins" w:cs="Poppins"/>
                <w:b/>
                <w:noProof/>
                <w:sz w:val="20"/>
                <w:szCs w:val="18"/>
                <w:lang w:val="en-US"/>
              </w:rPr>
              <w:t>Governance route</w:t>
            </w:r>
          </w:p>
        </w:tc>
        <w:tc>
          <w:tcPr>
            <w:tcW w:w="7371" w:type="dxa"/>
            <w:gridSpan w:val="3"/>
            <w:shd w:val="clear" w:color="auto" w:fill="auto"/>
          </w:tcPr>
          <w:p w14:paraId="3B42ACEE" w14:textId="684F6198" w:rsidR="00C55635" w:rsidRPr="008106A9" w:rsidRDefault="002C069D" w:rsidP="00481DAC">
            <w:pPr>
              <w:spacing w:after="0" w:line="240" w:lineRule="auto"/>
              <w:rPr>
                <w:rFonts w:ascii="Poppins" w:hAnsi="Poppins" w:cs="Poppins"/>
                <w:iCs/>
                <w:color w:val="7030A0"/>
                <w:sz w:val="20"/>
                <w:szCs w:val="18"/>
              </w:rPr>
            </w:pPr>
            <w:r w:rsidRPr="008106A9">
              <w:rPr>
                <w:rFonts w:ascii="Poppins" w:hAnsi="Poppins" w:cs="Poppins"/>
                <w:iCs/>
                <w:sz w:val="20"/>
                <w:szCs w:val="18"/>
              </w:rPr>
              <w:t>S</w:t>
            </w:r>
            <w:r w:rsidR="00757213" w:rsidRPr="008106A9">
              <w:rPr>
                <w:rFonts w:ascii="Poppins" w:hAnsi="Poppins" w:cs="Poppins"/>
                <w:iCs/>
                <w:sz w:val="20"/>
                <w:szCs w:val="18"/>
              </w:rPr>
              <w:t xml:space="preserve">elf – Governance </w:t>
            </w:r>
            <w:r w:rsidRPr="008106A9">
              <w:rPr>
                <w:rFonts w:ascii="Poppins" w:hAnsi="Poppins" w:cs="Poppins"/>
                <w:iCs/>
                <w:sz w:val="20"/>
                <w:szCs w:val="18"/>
              </w:rPr>
              <w:t xml:space="preserve">modification </w:t>
            </w:r>
            <w:r w:rsidR="00757213" w:rsidRPr="008106A9">
              <w:rPr>
                <w:rFonts w:ascii="Poppins" w:hAnsi="Poppins" w:cs="Poppins"/>
                <w:iCs/>
                <w:sz w:val="20"/>
                <w:szCs w:val="18"/>
              </w:rPr>
              <w:t xml:space="preserve">with assessment by </w:t>
            </w:r>
            <w:r w:rsidRPr="008106A9">
              <w:rPr>
                <w:rFonts w:ascii="Poppins" w:hAnsi="Poppins" w:cs="Poppins"/>
                <w:iCs/>
                <w:sz w:val="20"/>
                <w:szCs w:val="18"/>
              </w:rPr>
              <w:t xml:space="preserve">a Workgroup </w:t>
            </w:r>
          </w:p>
        </w:tc>
      </w:tr>
      <w:tr w:rsidR="00C55635" w:rsidRPr="00DE2E99" w14:paraId="28D485D9" w14:textId="77777777" w:rsidTr="00481DAC">
        <w:trPr>
          <w:trHeight w:val="1302"/>
        </w:trPr>
        <w:tc>
          <w:tcPr>
            <w:tcW w:w="2268" w:type="dxa"/>
            <w:shd w:val="clear" w:color="auto" w:fill="FFFFFF" w:themeFill="background1"/>
          </w:tcPr>
          <w:p w14:paraId="444C1425" w14:textId="77777777" w:rsidR="00C55635" w:rsidRPr="008106A9" w:rsidRDefault="00C55635" w:rsidP="00481DAC">
            <w:pPr>
              <w:spacing w:after="0" w:line="240" w:lineRule="auto"/>
              <w:rPr>
                <w:rFonts w:ascii="Poppins" w:hAnsi="Poppins" w:cs="Poppins"/>
                <w:b/>
                <w:sz w:val="20"/>
                <w:szCs w:val="18"/>
              </w:rPr>
            </w:pPr>
            <w:r w:rsidRPr="008106A9">
              <w:rPr>
                <w:rFonts w:ascii="Poppins" w:hAnsi="Poppins" w:cs="Poppins"/>
                <w:b/>
                <w:sz w:val="20"/>
                <w:szCs w:val="18"/>
              </w:rPr>
              <w:t>Who can I talk to about the change?</w:t>
            </w:r>
          </w:p>
          <w:p w14:paraId="35AD9FFE" w14:textId="77777777" w:rsidR="00C55635" w:rsidRPr="008106A9" w:rsidRDefault="00C55635" w:rsidP="00481DAC">
            <w:pPr>
              <w:spacing w:line="240" w:lineRule="auto"/>
              <w:rPr>
                <w:rFonts w:ascii="Poppins" w:hAnsi="Poppins" w:cs="Poppins"/>
                <w:sz w:val="20"/>
                <w:szCs w:val="18"/>
              </w:rPr>
            </w:pPr>
          </w:p>
        </w:tc>
        <w:tc>
          <w:tcPr>
            <w:tcW w:w="3539" w:type="dxa"/>
            <w:gridSpan w:val="2"/>
            <w:shd w:val="clear" w:color="auto" w:fill="FFFFFF" w:themeFill="background1"/>
          </w:tcPr>
          <w:p w14:paraId="36C2A6C7" w14:textId="77777777" w:rsidR="006F5753" w:rsidRDefault="00C55635" w:rsidP="00481DAC">
            <w:pPr>
              <w:tabs>
                <w:tab w:val="left" w:pos="1650"/>
              </w:tabs>
              <w:spacing w:after="0" w:line="240" w:lineRule="auto"/>
              <w:rPr>
                <w:rStyle w:val="Hyperlink"/>
                <w:rFonts w:ascii="Poppins" w:hAnsi="Poppins" w:cs="Poppins"/>
                <w:sz w:val="20"/>
                <w:szCs w:val="18"/>
                <w:u w:val="none"/>
              </w:rPr>
            </w:pPr>
            <w:r w:rsidRPr="008106A9">
              <w:rPr>
                <w:rFonts w:ascii="Poppins" w:hAnsi="Poppins" w:cs="Poppins"/>
                <w:b/>
                <w:sz w:val="20"/>
                <w:szCs w:val="18"/>
              </w:rPr>
              <w:t>Proposer:</w:t>
            </w:r>
            <w:r w:rsidR="00AC1567" w:rsidRPr="008106A9">
              <w:rPr>
                <w:rFonts w:ascii="Poppins" w:hAnsi="Poppins" w:cs="Poppins"/>
                <w:b/>
                <w:sz w:val="20"/>
                <w:szCs w:val="18"/>
              </w:rPr>
              <w:t xml:space="preserve"> Frank Kasibante</w:t>
            </w:r>
            <w:r w:rsidR="001B2C75">
              <w:rPr>
                <w:rFonts w:ascii="Poppins" w:hAnsi="Poppins" w:cs="Poppins"/>
                <w:b/>
                <w:sz w:val="20"/>
                <w:szCs w:val="18"/>
              </w:rPr>
              <w:br/>
            </w:r>
            <w:hyperlink r:id="rId11" w:history="1">
              <w:r w:rsidR="00B52901" w:rsidRPr="008106A9">
                <w:rPr>
                  <w:rStyle w:val="Hyperlink"/>
                  <w:rFonts w:ascii="Poppins" w:hAnsi="Poppins" w:cs="Poppins"/>
                  <w:sz w:val="20"/>
                  <w:szCs w:val="18"/>
                </w:rPr>
                <w:t>Frank.kasibante1@nationalenergyso.com</w:t>
              </w:r>
            </w:hyperlink>
            <w:r w:rsidR="00481DAC">
              <w:rPr>
                <w:rStyle w:val="Hyperlink"/>
                <w:rFonts w:ascii="Poppins" w:hAnsi="Poppins" w:cs="Poppins"/>
                <w:sz w:val="20"/>
                <w:szCs w:val="18"/>
                <w:u w:val="none"/>
              </w:rPr>
              <w:t xml:space="preserve"> </w:t>
            </w:r>
            <w:r w:rsidR="006F5753">
              <w:rPr>
                <w:rStyle w:val="Hyperlink"/>
                <w:rFonts w:ascii="Poppins" w:hAnsi="Poppins" w:cs="Poppins"/>
                <w:sz w:val="20"/>
                <w:szCs w:val="18"/>
                <w:u w:val="none"/>
              </w:rPr>
              <w:t xml:space="preserve">    </w:t>
            </w:r>
          </w:p>
          <w:p w14:paraId="5C32F0DD" w14:textId="2AFFEA0C" w:rsidR="00C55635" w:rsidRPr="008106A9" w:rsidRDefault="00C55635" w:rsidP="00481DAC">
            <w:pPr>
              <w:tabs>
                <w:tab w:val="left" w:pos="1650"/>
              </w:tabs>
              <w:spacing w:after="0" w:line="240" w:lineRule="auto"/>
              <w:rPr>
                <w:rFonts w:ascii="Poppins" w:hAnsi="Poppins" w:cs="Poppins"/>
                <w:sz w:val="20"/>
                <w:szCs w:val="18"/>
              </w:rPr>
            </w:pPr>
            <w:r w:rsidRPr="008106A9">
              <w:rPr>
                <w:rFonts w:ascii="Poppins" w:hAnsi="Poppins" w:cs="Poppins"/>
                <w:sz w:val="20"/>
                <w:szCs w:val="18"/>
              </w:rPr>
              <w:t>Phone: 07</w:t>
            </w:r>
            <w:r w:rsidR="00594F8C" w:rsidRPr="008106A9">
              <w:rPr>
                <w:rFonts w:ascii="Poppins" w:hAnsi="Poppins" w:cs="Poppins"/>
                <w:sz w:val="20"/>
                <w:szCs w:val="18"/>
              </w:rPr>
              <w:t>812</w:t>
            </w:r>
            <w:r w:rsidR="00475421" w:rsidRPr="008106A9">
              <w:rPr>
                <w:rFonts w:ascii="Poppins" w:hAnsi="Poppins" w:cs="Poppins"/>
                <w:sz w:val="20"/>
                <w:szCs w:val="18"/>
              </w:rPr>
              <w:t xml:space="preserve"> 774066</w:t>
            </w:r>
          </w:p>
        </w:tc>
        <w:tc>
          <w:tcPr>
            <w:tcW w:w="3832" w:type="dxa"/>
            <w:shd w:val="clear" w:color="auto" w:fill="FFFFFF" w:themeFill="background1"/>
          </w:tcPr>
          <w:p w14:paraId="37ADFD20" w14:textId="7C181D15" w:rsidR="00C55635" w:rsidRPr="008106A9" w:rsidRDefault="00C55635" w:rsidP="00481DAC">
            <w:pPr>
              <w:tabs>
                <w:tab w:val="left" w:pos="1650"/>
              </w:tabs>
              <w:spacing w:after="100" w:afterAutospacing="1" w:line="240" w:lineRule="auto"/>
              <w:rPr>
                <w:rFonts w:ascii="Poppins" w:hAnsi="Poppins" w:cs="Poppins"/>
                <w:sz w:val="20"/>
                <w:szCs w:val="18"/>
              </w:rPr>
            </w:pPr>
            <w:r w:rsidRPr="008106A9">
              <w:rPr>
                <w:rFonts w:ascii="Poppins" w:hAnsi="Poppins" w:cs="Poppins"/>
                <w:b/>
                <w:sz w:val="20"/>
                <w:szCs w:val="18"/>
              </w:rPr>
              <w:t>Code Administrator</w:t>
            </w:r>
            <w:r w:rsidRPr="008106A9">
              <w:rPr>
                <w:rFonts w:ascii="Poppins" w:hAnsi="Poppins" w:cs="Poppins"/>
                <w:sz w:val="20"/>
                <w:szCs w:val="18"/>
              </w:rPr>
              <w:t xml:space="preserve"> </w:t>
            </w:r>
            <w:r w:rsidRPr="008106A9">
              <w:rPr>
                <w:rFonts w:ascii="Poppins" w:hAnsi="Poppins" w:cs="Poppins"/>
                <w:b/>
                <w:sz w:val="20"/>
                <w:szCs w:val="18"/>
              </w:rPr>
              <w:t>Chair</w:t>
            </w:r>
            <w:r w:rsidRPr="008106A9">
              <w:rPr>
                <w:rFonts w:ascii="Poppins" w:hAnsi="Poppins" w:cs="Poppins"/>
                <w:sz w:val="20"/>
                <w:szCs w:val="18"/>
              </w:rPr>
              <w:t>:</w:t>
            </w:r>
            <w:r w:rsidR="00AC1567" w:rsidRPr="008106A9">
              <w:rPr>
                <w:rFonts w:ascii="Poppins" w:hAnsi="Poppins" w:cs="Poppins"/>
                <w:sz w:val="20"/>
                <w:szCs w:val="18"/>
              </w:rPr>
              <w:t xml:space="preserve"> Ren Walker</w:t>
            </w:r>
            <w:r w:rsidR="001B2C75">
              <w:rPr>
                <w:rFonts w:ascii="Poppins" w:hAnsi="Poppins" w:cs="Poppins"/>
                <w:sz w:val="20"/>
                <w:szCs w:val="18"/>
              </w:rPr>
              <w:br/>
            </w:r>
            <w:hyperlink r:id="rId12" w:history="1">
              <w:r w:rsidR="001B2C75" w:rsidRPr="00502B80">
                <w:rPr>
                  <w:rStyle w:val="Hyperlink"/>
                  <w:rFonts w:ascii="Poppins" w:hAnsi="Poppins" w:cs="Poppins"/>
                  <w:sz w:val="20"/>
                  <w:szCs w:val="18"/>
                </w:rPr>
                <w:t>Lurrentia.walker@nationalenergyso.com</w:t>
              </w:r>
            </w:hyperlink>
            <w:r w:rsidR="00481DAC" w:rsidRPr="00481DAC">
              <w:rPr>
                <w:rStyle w:val="Hyperlink"/>
                <w:rFonts w:ascii="Poppins" w:hAnsi="Poppins" w:cs="Poppins"/>
                <w:sz w:val="20"/>
                <w:szCs w:val="18"/>
                <w:u w:val="none"/>
              </w:rPr>
              <w:t xml:space="preserve">  </w:t>
            </w:r>
            <w:r w:rsidR="006F5753">
              <w:rPr>
                <w:rStyle w:val="Hyperlink"/>
                <w:rFonts w:ascii="Poppins" w:hAnsi="Poppins" w:cs="Poppins"/>
                <w:sz w:val="20"/>
                <w:szCs w:val="18"/>
                <w:u w:val="none"/>
              </w:rPr>
              <w:t xml:space="preserve">                </w:t>
            </w:r>
            <w:r w:rsidRPr="008106A9">
              <w:rPr>
                <w:rFonts w:ascii="Poppins" w:hAnsi="Poppins" w:cs="Poppins"/>
                <w:sz w:val="20"/>
                <w:szCs w:val="18"/>
              </w:rPr>
              <w:t>Phone: 07</w:t>
            </w:r>
            <w:r w:rsidR="00701B88" w:rsidRPr="008106A9">
              <w:rPr>
                <w:rFonts w:ascii="Poppins" w:hAnsi="Poppins" w:cs="Poppins"/>
                <w:sz w:val="20"/>
                <w:szCs w:val="18"/>
              </w:rPr>
              <w:t>9</w:t>
            </w:r>
            <w:r w:rsidR="009C248D" w:rsidRPr="008106A9">
              <w:rPr>
                <w:rFonts w:ascii="Poppins" w:hAnsi="Poppins" w:cs="Poppins"/>
                <w:sz w:val="20"/>
                <w:szCs w:val="18"/>
              </w:rPr>
              <w:t>76 940855</w:t>
            </w:r>
            <w:r w:rsidR="00481DAC">
              <w:rPr>
                <w:rFonts w:ascii="Poppins" w:hAnsi="Poppins" w:cs="Poppins"/>
                <w:sz w:val="20"/>
                <w:szCs w:val="18"/>
              </w:rPr>
              <w:t xml:space="preserve"> </w:t>
            </w:r>
          </w:p>
        </w:tc>
      </w:tr>
      <w:tr w:rsidR="00C55635" w:rsidRPr="00DE2E99" w14:paraId="366DF4C2" w14:textId="77777777" w:rsidTr="00481DAC">
        <w:trPr>
          <w:trHeight w:val="642"/>
        </w:trPr>
        <w:tc>
          <w:tcPr>
            <w:tcW w:w="2268" w:type="dxa"/>
            <w:shd w:val="clear" w:color="auto" w:fill="FFFFFF" w:themeFill="background1"/>
          </w:tcPr>
          <w:p w14:paraId="7C1FABC5" w14:textId="77777777" w:rsidR="00C55635" w:rsidRPr="008106A9" w:rsidRDefault="00C55635" w:rsidP="00481DAC">
            <w:pPr>
              <w:spacing w:after="0" w:line="240" w:lineRule="auto"/>
              <w:rPr>
                <w:rFonts w:ascii="Poppins" w:hAnsi="Poppins" w:cs="Poppins"/>
                <w:b/>
                <w:sz w:val="20"/>
                <w:szCs w:val="18"/>
              </w:rPr>
            </w:pPr>
            <w:r w:rsidRPr="008106A9">
              <w:rPr>
                <w:rFonts w:ascii="Poppins" w:hAnsi="Poppins" w:cs="Poppins"/>
                <w:b/>
                <w:noProof/>
                <w:sz w:val="20"/>
                <w:szCs w:val="18"/>
                <w:lang w:val="en-US"/>
              </w:rPr>
              <w:t>How do I respond?</w:t>
            </w:r>
          </w:p>
        </w:tc>
        <w:tc>
          <w:tcPr>
            <w:tcW w:w="7371" w:type="dxa"/>
            <w:gridSpan w:val="3"/>
            <w:shd w:val="clear" w:color="auto" w:fill="FFFFFF" w:themeFill="background1"/>
          </w:tcPr>
          <w:p w14:paraId="660DB1E1" w14:textId="2A13FE24" w:rsidR="00C55635" w:rsidRPr="008106A9" w:rsidRDefault="00C55635" w:rsidP="00481DAC">
            <w:pPr>
              <w:tabs>
                <w:tab w:val="left" w:pos="1650"/>
              </w:tabs>
              <w:spacing w:after="0" w:line="240" w:lineRule="auto"/>
              <w:rPr>
                <w:rFonts w:ascii="Poppins" w:hAnsi="Poppins" w:cs="Poppins"/>
                <w:b/>
                <w:sz w:val="20"/>
                <w:szCs w:val="18"/>
              </w:rPr>
            </w:pPr>
            <w:r w:rsidRPr="008106A9">
              <w:rPr>
                <w:rFonts w:ascii="Poppins" w:hAnsi="Poppins" w:cs="Poppins"/>
                <w:sz w:val="20"/>
                <w:szCs w:val="18"/>
              </w:rPr>
              <w:t>Send your response proforma to</w:t>
            </w:r>
            <w:r w:rsidRPr="008106A9">
              <w:rPr>
                <w:rFonts w:ascii="Poppins" w:hAnsi="Poppins" w:cs="Poppins"/>
                <w:b/>
                <w:sz w:val="20"/>
                <w:szCs w:val="18"/>
              </w:rPr>
              <w:t xml:space="preserve"> </w:t>
            </w:r>
            <w:hyperlink r:id="rId13" w:history="1">
              <w:r w:rsidRPr="008106A9">
                <w:rPr>
                  <w:rStyle w:val="Hyperlink"/>
                  <w:rFonts w:ascii="Poppins" w:hAnsi="Poppins" w:cs="Poppins"/>
                  <w:sz w:val="20"/>
                  <w:szCs w:val="18"/>
                </w:rPr>
                <w:t>grid.code@nationalenergyso.com</w:t>
              </w:r>
            </w:hyperlink>
            <w:r w:rsidRPr="008106A9">
              <w:rPr>
                <w:rStyle w:val="CommentReference"/>
                <w:rFonts w:ascii="Poppins" w:hAnsi="Poppins" w:cs="Poppins"/>
                <w:sz w:val="20"/>
                <w:szCs w:val="18"/>
              </w:rPr>
              <w:t xml:space="preserve"> </w:t>
            </w:r>
            <w:r w:rsidRPr="008106A9">
              <w:rPr>
                <w:rFonts w:ascii="Poppins" w:hAnsi="Poppins" w:cs="Poppins"/>
                <w:bCs/>
                <w:sz w:val="20"/>
                <w:szCs w:val="18"/>
              </w:rPr>
              <w:t>by</w:t>
            </w:r>
            <w:r w:rsidRPr="008106A9">
              <w:rPr>
                <w:rFonts w:ascii="Poppins" w:hAnsi="Poppins" w:cs="Poppins"/>
                <w:b/>
                <w:sz w:val="20"/>
                <w:szCs w:val="18"/>
              </w:rPr>
              <w:t xml:space="preserve"> 5pm </w:t>
            </w:r>
            <w:r w:rsidRPr="008106A9">
              <w:rPr>
                <w:rFonts w:ascii="Poppins" w:hAnsi="Poppins" w:cs="Poppins"/>
                <w:bCs/>
                <w:sz w:val="20"/>
                <w:szCs w:val="18"/>
              </w:rPr>
              <w:t>on</w:t>
            </w:r>
            <w:r w:rsidRPr="008106A9">
              <w:rPr>
                <w:rFonts w:ascii="Poppins" w:hAnsi="Poppins" w:cs="Poppins"/>
                <w:b/>
                <w:sz w:val="20"/>
                <w:szCs w:val="18"/>
              </w:rPr>
              <w:t xml:space="preserve"> </w:t>
            </w:r>
            <w:r w:rsidR="002C069D" w:rsidRPr="008106A9">
              <w:rPr>
                <w:rFonts w:ascii="Poppins" w:hAnsi="Poppins" w:cs="Poppins"/>
                <w:b/>
                <w:sz w:val="20"/>
                <w:szCs w:val="18"/>
              </w:rPr>
              <w:t xml:space="preserve">21 March 2025. </w:t>
            </w:r>
            <w:r w:rsidR="00481DAC">
              <w:rPr>
                <w:rFonts w:ascii="Poppins" w:hAnsi="Poppins" w:cs="Poppins"/>
                <w:b/>
                <w:sz w:val="20"/>
                <w:szCs w:val="18"/>
              </w:rPr>
              <w:t xml:space="preserve"> </w:t>
            </w:r>
          </w:p>
        </w:tc>
      </w:tr>
    </w:tbl>
    <w:p w14:paraId="3A10C624" w14:textId="77777777" w:rsidR="00C1635A" w:rsidRPr="00E80C41" w:rsidRDefault="00C1635A" w:rsidP="00481DAC">
      <w:pPr>
        <w:spacing w:line="240" w:lineRule="auto"/>
        <w:rPr>
          <w:rFonts w:ascii="Poppins" w:hAnsi="Poppins" w:cs="Poppins"/>
          <w:b/>
          <w:bCs/>
          <w:color w:val="3F0731"/>
          <w:sz w:val="32"/>
          <w:szCs w:val="32"/>
        </w:rPr>
      </w:pPr>
      <w:bookmarkStart w:id="0" w:name="_Executive_Summary"/>
      <w:bookmarkStart w:id="1" w:name="_Workgroup_Consultation_Introduction"/>
      <w:bookmarkEnd w:id="0"/>
      <w:bookmarkEnd w:id="1"/>
      <w:r w:rsidRPr="00E80C41">
        <w:rPr>
          <w:rFonts w:ascii="Poppins" w:hAnsi="Poppins" w:cs="Poppins"/>
          <w:b/>
          <w:bCs/>
          <w:color w:val="3F0731"/>
          <w:sz w:val="32"/>
          <w:szCs w:val="32"/>
        </w:rPr>
        <w:lastRenderedPageBreak/>
        <w:t>Contents</w:t>
      </w:r>
    </w:p>
    <w:p w14:paraId="308E36CF" w14:textId="77777777" w:rsidR="00C1635A" w:rsidRPr="00DE2E99" w:rsidRDefault="00C1635A" w:rsidP="00481DAC">
      <w:pPr>
        <w:spacing w:line="240" w:lineRule="auto"/>
        <w:rPr>
          <w:rFonts w:ascii="Poppins" w:hAnsi="Poppins" w:cs="Poppins"/>
        </w:rPr>
      </w:pPr>
    </w:p>
    <w:p w14:paraId="0776084D" w14:textId="4DFEBC57" w:rsidR="00F26F9E" w:rsidRDefault="00C1635A"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r w:rsidRPr="00DE2E99">
        <w:rPr>
          <w:rFonts w:ascii="Poppins" w:hAnsi="Poppins" w:cs="Poppins"/>
          <w:b/>
        </w:rPr>
        <w:fldChar w:fldCharType="begin"/>
      </w:r>
      <w:r w:rsidRPr="00DE2E99">
        <w:rPr>
          <w:rFonts w:ascii="Poppins" w:hAnsi="Poppins" w:cs="Poppins"/>
          <w:b/>
        </w:rPr>
        <w:instrText xml:space="preserve"> TOC \o "1-3" \h \z \u </w:instrText>
      </w:r>
      <w:r w:rsidRPr="00DE2E99">
        <w:rPr>
          <w:rFonts w:ascii="Poppins" w:hAnsi="Poppins" w:cs="Poppins"/>
          <w:b/>
        </w:rPr>
        <w:fldChar w:fldCharType="separate"/>
      </w:r>
      <w:hyperlink w:anchor="_Toc189819115" w:history="1">
        <w:r w:rsidR="00F26F9E" w:rsidRPr="008B49A8">
          <w:rPr>
            <w:rStyle w:val="Hyperlink"/>
            <w:rFonts w:ascii="Poppins" w:hAnsi="Poppins" w:cs="Poppins"/>
          </w:rPr>
          <w:t>Executive Summary</w:t>
        </w:r>
        <w:r w:rsidR="00F26F9E">
          <w:rPr>
            <w:webHidden/>
          </w:rPr>
          <w:tab/>
        </w:r>
        <w:r w:rsidR="00F26F9E">
          <w:rPr>
            <w:webHidden/>
          </w:rPr>
          <w:fldChar w:fldCharType="begin"/>
        </w:r>
        <w:r w:rsidR="00F26F9E">
          <w:rPr>
            <w:webHidden/>
          </w:rPr>
          <w:instrText xml:space="preserve"> PAGEREF _Toc189819115 \h </w:instrText>
        </w:r>
        <w:r w:rsidR="00F26F9E">
          <w:rPr>
            <w:webHidden/>
          </w:rPr>
        </w:r>
        <w:r w:rsidR="00F26F9E">
          <w:rPr>
            <w:webHidden/>
          </w:rPr>
          <w:fldChar w:fldCharType="separate"/>
        </w:r>
        <w:r w:rsidR="00B23BF1">
          <w:rPr>
            <w:webHidden/>
          </w:rPr>
          <w:t>3</w:t>
        </w:r>
        <w:r w:rsidR="00F26F9E">
          <w:rPr>
            <w:webHidden/>
          </w:rPr>
          <w:fldChar w:fldCharType="end"/>
        </w:r>
      </w:hyperlink>
    </w:p>
    <w:p w14:paraId="56292CA4" w14:textId="169052F4" w:rsidR="00F26F9E" w:rsidRDefault="00F26F9E"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hyperlink w:anchor="_Toc189819116" w:history="1">
        <w:r w:rsidRPr="008B49A8">
          <w:rPr>
            <w:rStyle w:val="Hyperlink"/>
            <w:rFonts w:ascii="Poppins" w:hAnsi="Poppins" w:cs="Poppins"/>
          </w:rPr>
          <w:t>What is the issue?</w:t>
        </w:r>
        <w:r>
          <w:rPr>
            <w:webHidden/>
          </w:rPr>
          <w:tab/>
        </w:r>
        <w:r>
          <w:rPr>
            <w:webHidden/>
          </w:rPr>
          <w:fldChar w:fldCharType="begin"/>
        </w:r>
        <w:r>
          <w:rPr>
            <w:webHidden/>
          </w:rPr>
          <w:instrText xml:space="preserve"> PAGEREF _Toc189819116 \h </w:instrText>
        </w:r>
        <w:r>
          <w:rPr>
            <w:webHidden/>
          </w:rPr>
        </w:r>
        <w:r>
          <w:rPr>
            <w:webHidden/>
          </w:rPr>
          <w:fldChar w:fldCharType="separate"/>
        </w:r>
        <w:r w:rsidR="00B23BF1">
          <w:rPr>
            <w:webHidden/>
          </w:rPr>
          <w:t>4</w:t>
        </w:r>
        <w:r>
          <w:rPr>
            <w:webHidden/>
          </w:rPr>
          <w:fldChar w:fldCharType="end"/>
        </w:r>
      </w:hyperlink>
    </w:p>
    <w:p w14:paraId="322DEA02" w14:textId="41505F63" w:rsidR="00F26F9E" w:rsidRDefault="00F26F9E" w:rsidP="00481DAC">
      <w:pPr>
        <w:pStyle w:val="TOC2"/>
        <w:spacing w:line="240" w:lineRule="auto"/>
        <w:rPr>
          <w:rFonts w:asciiTheme="minorHAnsi" w:eastAsiaTheme="minorEastAsia" w:hAnsiTheme="minorHAnsi" w:cstheme="minorBidi"/>
          <w:noProof/>
          <w:color w:val="auto"/>
          <w:kern w:val="2"/>
          <w:sz w:val="24"/>
          <w:szCs w:val="24"/>
          <w:lang w:eastAsia="en-GB"/>
          <w14:ligatures w14:val="standardContextual"/>
        </w:rPr>
      </w:pPr>
      <w:hyperlink w:anchor="_Toc189819120" w:history="1">
        <w:r w:rsidRPr="008B49A8">
          <w:rPr>
            <w:rStyle w:val="Hyperlink"/>
            <w:rFonts w:ascii="Poppins" w:hAnsi="Poppins" w:cs="Poppins"/>
            <w:noProof/>
          </w:rPr>
          <w:t>Why change?</w:t>
        </w:r>
        <w:r>
          <w:rPr>
            <w:noProof/>
            <w:webHidden/>
          </w:rPr>
          <w:tab/>
        </w:r>
        <w:r>
          <w:rPr>
            <w:noProof/>
            <w:webHidden/>
          </w:rPr>
          <w:fldChar w:fldCharType="begin"/>
        </w:r>
        <w:r>
          <w:rPr>
            <w:noProof/>
            <w:webHidden/>
          </w:rPr>
          <w:instrText xml:space="preserve"> PAGEREF _Toc189819120 \h </w:instrText>
        </w:r>
        <w:r>
          <w:rPr>
            <w:noProof/>
            <w:webHidden/>
          </w:rPr>
        </w:r>
        <w:r>
          <w:rPr>
            <w:noProof/>
            <w:webHidden/>
          </w:rPr>
          <w:fldChar w:fldCharType="separate"/>
        </w:r>
        <w:r w:rsidR="00B23BF1">
          <w:rPr>
            <w:noProof/>
            <w:webHidden/>
          </w:rPr>
          <w:t>4</w:t>
        </w:r>
        <w:r>
          <w:rPr>
            <w:noProof/>
            <w:webHidden/>
          </w:rPr>
          <w:fldChar w:fldCharType="end"/>
        </w:r>
      </w:hyperlink>
    </w:p>
    <w:p w14:paraId="26772B7D" w14:textId="0C38DFA1" w:rsidR="00F26F9E" w:rsidRDefault="00F26F9E"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hyperlink w:anchor="_Toc189819121" w:history="1">
        <w:r w:rsidRPr="008B49A8">
          <w:rPr>
            <w:rStyle w:val="Hyperlink"/>
            <w:rFonts w:ascii="Poppins" w:hAnsi="Poppins" w:cs="Poppins"/>
          </w:rPr>
          <w:t>What is the solution?</w:t>
        </w:r>
        <w:r>
          <w:rPr>
            <w:webHidden/>
          </w:rPr>
          <w:tab/>
        </w:r>
        <w:r>
          <w:rPr>
            <w:webHidden/>
          </w:rPr>
          <w:fldChar w:fldCharType="begin"/>
        </w:r>
        <w:r>
          <w:rPr>
            <w:webHidden/>
          </w:rPr>
          <w:instrText xml:space="preserve"> PAGEREF _Toc189819121 \h </w:instrText>
        </w:r>
        <w:r>
          <w:rPr>
            <w:webHidden/>
          </w:rPr>
        </w:r>
        <w:r>
          <w:rPr>
            <w:webHidden/>
          </w:rPr>
          <w:fldChar w:fldCharType="separate"/>
        </w:r>
        <w:r w:rsidR="00B23BF1">
          <w:rPr>
            <w:webHidden/>
          </w:rPr>
          <w:t>5</w:t>
        </w:r>
        <w:r>
          <w:rPr>
            <w:webHidden/>
          </w:rPr>
          <w:fldChar w:fldCharType="end"/>
        </w:r>
      </w:hyperlink>
    </w:p>
    <w:p w14:paraId="44CC2F4E" w14:textId="64233F6E" w:rsidR="00F26F9E" w:rsidRDefault="00F26F9E" w:rsidP="00481DAC">
      <w:pPr>
        <w:pStyle w:val="TOC2"/>
        <w:spacing w:line="240" w:lineRule="auto"/>
        <w:rPr>
          <w:rFonts w:asciiTheme="minorHAnsi" w:eastAsiaTheme="minorEastAsia" w:hAnsiTheme="minorHAnsi" w:cstheme="minorBidi"/>
          <w:noProof/>
          <w:color w:val="auto"/>
          <w:kern w:val="2"/>
          <w:sz w:val="24"/>
          <w:szCs w:val="24"/>
          <w:lang w:eastAsia="en-GB"/>
          <w14:ligatures w14:val="standardContextual"/>
        </w:rPr>
      </w:pPr>
      <w:hyperlink w:anchor="_Toc189819122" w:history="1">
        <w:r w:rsidRPr="008B49A8">
          <w:rPr>
            <w:rStyle w:val="Hyperlink"/>
            <w:rFonts w:ascii="Poppins" w:hAnsi="Poppins" w:cs="Poppins"/>
            <w:noProof/>
          </w:rPr>
          <w:t>Proposer’s solution</w:t>
        </w:r>
        <w:r>
          <w:rPr>
            <w:noProof/>
            <w:webHidden/>
          </w:rPr>
          <w:tab/>
        </w:r>
        <w:r>
          <w:rPr>
            <w:noProof/>
            <w:webHidden/>
          </w:rPr>
          <w:fldChar w:fldCharType="begin"/>
        </w:r>
        <w:r>
          <w:rPr>
            <w:noProof/>
            <w:webHidden/>
          </w:rPr>
          <w:instrText xml:space="preserve"> PAGEREF _Toc189819122 \h </w:instrText>
        </w:r>
        <w:r>
          <w:rPr>
            <w:noProof/>
            <w:webHidden/>
          </w:rPr>
        </w:r>
        <w:r>
          <w:rPr>
            <w:noProof/>
            <w:webHidden/>
          </w:rPr>
          <w:fldChar w:fldCharType="separate"/>
        </w:r>
        <w:r w:rsidR="00B23BF1">
          <w:rPr>
            <w:noProof/>
            <w:webHidden/>
          </w:rPr>
          <w:t>5</w:t>
        </w:r>
        <w:r>
          <w:rPr>
            <w:noProof/>
            <w:webHidden/>
          </w:rPr>
          <w:fldChar w:fldCharType="end"/>
        </w:r>
      </w:hyperlink>
    </w:p>
    <w:p w14:paraId="683F9575" w14:textId="7584236F" w:rsidR="00F26F9E" w:rsidRDefault="00F26F9E"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hyperlink w:anchor="_Toc189819123" w:history="1">
        <w:r w:rsidRPr="008B49A8">
          <w:rPr>
            <w:rStyle w:val="Hyperlink"/>
            <w:rFonts w:ascii="Poppins" w:hAnsi="Poppins" w:cs="Poppins"/>
          </w:rPr>
          <w:t>Workgroup considerations</w:t>
        </w:r>
        <w:r>
          <w:rPr>
            <w:webHidden/>
          </w:rPr>
          <w:tab/>
        </w:r>
        <w:r>
          <w:rPr>
            <w:webHidden/>
          </w:rPr>
          <w:fldChar w:fldCharType="begin"/>
        </w:r>
        <w:r>
          <w:rPr>
            <w:webHidden/>
          </w:rPr>
          <w:instrText xml:space="preserve"> PAGEREF _Toc189819123 \h </w:instrText>
        </w:r>
        <w:r>
          <w:rPr>
            <w:webHidden/>
          </w:rPr>
        </w:r>
        <w:r>
          <w:rPr>
            <w:webHidden/>
          </w:rPr>
          <w:fldChar w:fldCharType="separate"/>
        </w:r>
        <w:r w:rsidR="00B23BF1">
          <w:rPr>
            <w:webHidden/>
          </w:rPr>
          <w:t>5</w:t>
        </w:r>
        <w:r>
          <w:rPr>
            <w:webHidden/>
          </w:rPr>
          <w:fldChar w:fldCharType="end"/>
        </w:r>
      </w:hyperlink>
    </w:p>
    <w:p w14:paraId="6A558656" w14:textId="4AE35DA7" w:rsidR="00F26F9E" w:rsidRDefault="00F26F9E"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hyperlink w:anchor="_Toc189819124" w:history="1">
        <w:r w:rsidRPr="008B49A8">
          <w:rPr>
            <w:rStyle w:val="Hyperlink"/>
            <w:rFonts w:ascii="Poppins" w:hAnsi="Poppins" w:cs="Poppins"/>
          </w:rPr>
          <w:t>What is the impact of this change?</w:t>
        </w:r>
        <w:r>
          <w:rPr>
            <w:webHidden/>
          </w:rPr>
          <w:tab/>
        </w:r>
        <w:r>
          <w:rPr>
            <w:webHidden/>
          </w:rPr>
          <w:fldChar w:fldCharType="begin"/>
        </w:r>
        <w:r>
          <w:rPr>
            <w:webHidden/>
          </w:rPr>
          <w:instrText xml:space="preserve"> PAGEREF _Toc189819124 \h </w:instrText>
        </w:r>
        <w:r>
          <w:rPr>
            <w:webHidden/>
          </w:rPr>
        </w:r>
        <w:r>
          <w:rPr>
            <w:webHidden/>
          </w:rPr>
          <w:fldChar w:fldCharType="separate"/>
        </w:r>
        <w:r w:rsidR="00B23BF1">
          <w:rPr>
            <w:webHidden/>
          </w:rPr>
          <w:t>8</w:t>
        </w:r>
        <w:r>
          <w:rPr>
            <w:webHidden/>
          </w:rPr>
          <w:fldChar w:fldCharType="end"/>
        </w:r>
      </w:hyperlink>
    </w:p>
    <w:p w14:paraId="66993098" w14:textId="20C5E39E" w:rsidR="00F26F9E" w:rsidRDefault="00F26F9E" w:rsidP="00481DAC">
      <w:pPr>
        <w:pStyle w:val="TOC2"/>
        <w:spacing w:line="240" w:lineRule="auto"/>
        <w:rPr>
          <w:rFonts w:asciiTheme="minorHAnsi" w:eastAsiaTheme="minorEastAsia" w:hAnsiTheme="minorHAnsi" w:cstheme="minorBidi"/>
          <w:noProof/>
          <w:color w:val="auto"/>
          <w:kern w:val="2"/>
          <w:sz w:val="24"/>
          <w:szCs w:val="24"/>
          <w:lang w:eastAsia="en-GB"/>
          <w14:ligatures w14:val="standardContextual"/>
        </w:rPr>
      </w:pPr>
      <w:hyperlink w:anchor="_Toc189819125" w:history="1">
        <w:r w:rsidRPr="008B49A8">
          <w:rPr>
            <w:rStyle w:val="Hyperlink"/>
            <w:rFonts w:ascii="Poppins" w:hAnsi="Poppins" w:cs="Poppins"/>
            <w:noProof/>
          </w:rPr>
          <w:t>Proposer’s assessment against Code Objectives</w:t>
        </w:r>
        <w:r>
          <w:rPr>
            <w:noProof/>
            <w:webHidden/>
          </w:rPr>
          <w:tab/>
        </w:r>
        <w:r>
          <w:rPr>
            <w:noProof/>
            <w:webHidden/>
          </w:rPr>
          <w:fldChar w:fldCharType="begin"/>
        </w:r>
        <w:r>
          <w:rPr>
            <w:noProof/>
            <w:webHidden/>
          </w:rPr>
          <w:instrText xml:space="preserve"> PAGEREF _Toc189819125 \h </w:instrText>
        </w:r>
        <w:r>
          <w:rPr>
            <w:noProof/>
            <w:webHidden/>
          </w:rPr>
        </w:r>
        <w:r>
          <w:rPr>
            <w:noProof/>
            <w:webHidden/>
          </w:rPr>
          <w:fldChar w:fldCharType="separate"/>
        </w:r>
        <w:r w:rsidR="00B23BF1">
          <w:rPr>
            <w:noProof/>
            <w:webHidden/>
          </w:rPr>
          <w:t>8</w:t>
        </w:r>
        <w:r>
          <w:rPr>
            <w:noProof/>
            <w:webHidden/>
          </w:rPr>
          <w:fldChar w:fldCharType="end"/>
        </w:r>
      </w:hyperlink>
    </w:p>
    <w:p w14:paraId="1DEA1482" w14:textId="12A92F5D" w:rsidR="00F26F9E" w:rsidRDefault="00F26F9E"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hyperlink w:anchor="_Toc189819127" w:history="1">
        <w:r w:rsidRPr="008B49A8">
          <w:rPr>
            <w:rStyle w:val="Hyperlink"/>
            <w:rFonts w:ascii="Poppins" w:hAnsi="Poppins" w:cs="Poppins"/>
          </w:rPr>
          <w:t>When will this change take place?</w:t>
        </w:r>
        <w:r>
          <w:rPr>
            <w:webHidden/>
          </w:rPr>
          <w:tab/>
        </w:r>
        <w:r>
          <w:rPr>
            <w:webHidden/>
          </w:rPr>
          <w:fldChar w:fldCharType="begin"/>
        </w:r>
        <w:r>
          <w:rPr>
            <w:webHidden/>
          </w:rPr>
          <w:instrText xml:space="preserve"> PAGEREF _Toc189819127 \h </w:instrText>
        </w:r>
        <w:r>
          <w:rPr>
            <w:webHidden/>
          </w:rPr>
        </w:r>
        <w:r>
          <w:rPr>
            <w:webHidden/>
          </w:rPr>
          <w:fldChar w:fldCharType="separate"/>
        </w:r>
        <w:r w:rsidR="00B23BF1">
          <w:rPr>
            <w:webHidden/>
          </w:rPr>
          <w:t>9</w:t>
        </w:r>
        <w:r>
          <w:rPr>
            <w:webHidden/>
          </w:rPr>
          <w:fldChar w:fldCharType="end"/>
        </w:r>
      </w:hyperlink>
    </w:p>
    <w:p w14:paraId="3821782C" w14:textId="08B28C2D" w:rsidR="00F26F9E" w:rsidRDefault="00F26F9E"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hyperlink w:anchor="_Toc189819128" w:history="1">
        <w:r w:rsidRPr="008B49A8">
          <w:rPr>
            <w:rStyle w:val="Hyperlink"/>
            <w:rFonts w:ascii="Poppins" w:hAnsi="Poppins" w:cs="Poppins"/>
          </w:rPr>
          <w:t>Interactions</w:t>
        </w:r>
        <w:r>
          <w:rPr>
            <w:webHidden/>
          </w:rPr>
          <w:tab/>
        </w:r>
        <w:r>
          <w:rPr>
            <w:webHidden/>
          </w:rPr>
          <w:fldChar w:fldCharType="begin"/>
        </w:r>
        <w:r>
          <w:rPr>
            <w:webHidden/>
          </w:rPr>
          <w:instrText xml:space="preserve"> PAGEREF _Toc189819128 \h </w:instrText>
        </w:r>
        <w:r>
          <w:rPr>
            <w:webHidden/>
          </w:rPr>
        </w:r>
        <w:r>
          <w:rPr>
            <w:webHidden/>
          </w:rPr>
          <w:fldChar w:fldCharType="separate"/>
        </w:r>
        <w:r w:rsidR="00B23BF1">
          <w:rPr>
            <w:webHidden/>
          </w:rPr>
          <w:t>10</w:t>
        </w:r>
        <w:r>
          <w:rPr>
            <w:webHidden/>
          </w:rPr>
          <w:fldChar w:fldCharType="end"/>
        </w:r>
      </w:hyperlink>
    </w:p>
    <w:p w14:paraId="770C0B9E" w14:textId="70688879" w:rsidR="00F26F9E" w:rsidRDefault="00F26F9E"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hyperlink w:anchor="_Toc189819129" w:history="1">
        <w:r w:rsidRPr="008B49A8">
          <w:rPr>
            <w:rStyle w:val="Hyperlink"/>
            <w:rFonts w:ascii="Poppins" w:hAnsi="Poppins" w:cs="Poppins"/>
          </w:rPr>
          <w:t>How to respond</w:t>
        </w:r>
        <w:r>
          <w:rPr>
            <w:webHidden/>
          </w:rPr>
          <w:tab/>
        </w:r>
        <w:r>
          <w:rPr>
            <w:webHidden/>
          </w:rPr>
          <w:fldChar w:fldCharType="begin"/>
        </w:r>
        <w:r>
          <w:rPr>
            <w:webHidden/>
          </w:rPr>
          <w:instrText xml:space="preserve"> PAGEREF _Toc189819129 \h </w:instrText>
        </w:r>
        <w:r>
          <w:rPr>
            <w:webHidden/>
          </w:rPr>
        </w:r>
        <w:r>
          <w:rPr>
            <w:webHidden/>
          </w:rPr>
          <w:fldChar w:fldCharType="separate"/>
        </w:r>
        <w:r w:rsidR="00B23BF1">
          <w:rPr>
            <w:webHidden/>
          </w:rPr>
          <w:t>10</w:t>
        </w:r>
        <w:r>
          <w:rPr>
            <w:webHidden/>
          </w:rPr>
          <w:fldChar w:fldCharType="end"/>
        </w:r>
      </w:hyperlink>
    </w:p>
    <w:p w14:paraId="2426B239" w14:textId="79342C4C" w:rsidR="00F26F9E" w:rsidRDefault="00F26F9E"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hyperlink w:anchor="_Toc189819130" w:history="1">
        <w:r w:rsidRPr="008B49A8">
          <w:rPr>
            <w:rStyle w:val="Hyperlink"/>
            <w:rFonts w:ascii="Poppins" w:hAnsi="Poppins" w:cs="Poppins"/>
          </w:rPr>
          <w:t>Acronyms, key terms and reference material</w:t>
        </w:r>
        <w:r>
          <w:rPr>
            <w:webHidden/>
          </w:rPr>
          <w:tab/>
        </w:r>
        <w:r>
          <w:rPr>
            <w:webHidden/>
          </w:rPr>
          <w:fldChar w:fldCharType="begin"/>
        </w:r>
        <w:r>
          <w:rPr>
            <w:webHidden/>
          </w:rPr>
          <w:instrText xml:space="preserve"> PAGEREF _Toc189819130 \h </w:instrText>
        </w:r>
        <w:r>
          <w:rPr>
            <w:webHidden/>
          </w:rPr>
        </w:r>
        <w:r>
          <w:rPr>
            <w:webHidden/>
          </w:rPr>
          <w:fldChar w:fldCharType="separate"/>
        </w:r>
        <w:r w:rsidR="00B23BF1">
          <w:rPr>
            <w:webHidden/>
          </w:rPr>
          <w:t>11</w:t>
        </w:r>
        <w:r>
          <w:rPr>
            <w:webHidden/>
          </w:rPr>
          <w:fldChar w:fldCharType="end"/>
        </w:r>
      </w:hyperlink>
    </w:p>
    <w:p w14:paraId="7B8FF810" w14:textId="114CA16B" w:rsidR="00F26F9E" w:rsidRDefault="00F26F9E" w:rsidP="00481DAC">
      <w:pPr>
        <w:pStyle w:val="TOC1"/>
        <w:spacing w:line="240" w:lineRule="auto"/>
        <w:rPr>
          <w:rFonts w:asciiTheme="minorHAnsi" w:eastAsiaTheme="minorEastAsia" w:hAnsiTheme="minorHAnsi" w:cstheme="minorBidi"/>
          <w:color w:val="auto"/>
          <w:kern w:val="2"/>
          <w:sz w:val="24"/>
          <w:szCs w:val="24"/>
          <w:lang w:eastAsia="en-GB"/>
          <w14:ligatures w14:val="standardContextual"/>
        </w:rPr>
      </w:pPr>
      <w:hyperlink w:anchor="_Toc189819131" w:history="1">
        <w:r w:rsidRPr="008B49A8">
          <w:rPr>
            <w:rStyle w:val="Hyperlink"/>
            <w:rFonts w:ascii="Poppins" w:hAnsi="Poppins" w:cs="Poppins"/>
          </w:rPr>
          <w:t>Annexes</w:t>
        </w:r>
        <w:r>
          <w:rPr>
            <w:webHidden/>
          </w:rPr>
          <w:tab/>
        </w:r>
        <w:r>
          <w:rPr>
            <w:webHidden/>
          </w:rPr>
          <w:fldChar w:fldCharType="begin"/>
        </w:r>
        <w:r>
          <w:rPr>
            <w:webHidden/>
          </w:rPr>
          <w:instrText xml:space="preserve"> PAGEREF _Toc189819131 \h </w:instrText>
        </w:r>
        <w:r>
          <w:rPr>
            <w:webHidden/>
          </w:rPr>
        </w:r>
        <w:r>
          <w:rPr>
            <w:webHidden/>
          </w:rPr>
          <w:fldChar w:fldCharType="separate"/>
        </w:r>
        <w:r w:rsidR="00B23BF1">
          <w:rPr>
            <w:webHidden/>
          </w:rPr>
          <w:t>12</w:t>
        </w:r>
        <w:r>
          <w:rPr>
            <w:webHidden/>
          </w:rPr>
          <w:fldChar w:fldCharType="end"/>
        </w:r>
      </w:hyperlink>
    </w:p>
    <w:p w14:paraId="36197AB9" w14:textId="5D2C8954" w:rsidR="00C1635A" w:rsidRPr="00DE2E99" w:rsidRDefault="00C1635A" w:rsidP="00481DAC">
      <w:pPr>
        <w:spacing w:line="240" w:lineRule="auto"/>
        <w:rPr>
          <w:rFonts w:ascii="Poppins" w:hAnsi="Poppins" w:cs="Poppins"/>
          <w:b/>
        </w:rPr>
      </w:pPr>
      <w:r w:rsidRPr="00DE2E99">
        <w:rPr>
          <w:rFonts w:ascii="Poppins" w:hAnsi="Poppins" w:cs="Poppins"/>
          <w:b/>
        </w:rPr>
        <w:fldChar w:fldCharType="end"/>
      </w:r>
    </w:p>
    <w:p w14:paraId="0A85CB0D" w14:textId="77777777" w:rsidR="00C1635A" w:rsidRPr="00DE2E99" w:rsidRDefault="00C1635A" w:rsidP="00481DAC">
      <w:pPr>
        <w:spacing w:line="240" w:lineRule="auto"/>
        <w:rPr>
          <w:rFonts w:ascii="Poppins" w:hAnsi="Poppins" w:cs="Poppins"/>
        </w:rPr>
      </w:pPr>
    </w:p>
    <w:p w14:paraId="49CB5BE8" w14:textId="77777777" w:rsidR="00C1635A" w:rsidRPr="00DE2E99" w:rsidRDefault="00C1635A" w:rsidP="00481DAC">
      <w:pPr>
        <w:spacing w:line="240" w:lineRule="auto"/>
        <w:rPr>
          <w:rFonts w:ascii="Poppins" w:eastAsiaTheme="majorEastAsia" w:hAnsi="Poppins" w:cs="Poppins"/>
          <w:b/>
          <w:color w:val="FFFFFF" w:themeColor="background1"/>
          <w:sz w:val="28"/>
          <w:szCs w:val="32"/>
        </w:rPr>
      </w:pPr>
      <w:bookmarkStart w:id="2" w:name="_Toc58482270"/>
      <w:r w:rsidRPr="00DE2E99">
        <w:rPr>
          <w:rFonts w:ascii="Poppins" w:hAnsi="Poppins" w:cs="Poppins"/>
        </w:rPr>
        <w:br w:type="page"/>
      </w:r>
    </w:p>
    <w:p w14:paraId="1991B73D" w14:textId="6CBF1457" w:rsidR="00C1635A" w:rsidRPr="00B76322" w:rsidRDefault="00C1635A" w:rsidP="00481DAC">
      <w:pPr>
        <w:pStyle w:val="Heading1"/>
        <w:spacing w:line="240" w:lineRule="auto"/>
        <w:rPr>
          <w:rFonts w:ascii="Poppins" w:hAnsi="Poppins" w:cs="Poppins"/>
          <w:sz w:val="24"/>
          <w:szCs w:val="24"/>
        </w:rPr>
      </w:pPr>
      <w:bookmarkStart w:id="3" w:name="_Executive_summary_1"/>
      <w:bookmarkStart w:id="4" w:name="_Toc189819115"/>
      <w:bookmarkStart w:id="5" w:name="_Toc58837630"/>
      <w:bookmarkEnd w:id="2"/>
      <w:bookmarkEnd w:id="3"/>
      <w:r w:rsidRPr="00B76322">
        <w:rPr>
          <w:rFonts w:ascii="Poppins" w:hAnsi="Poppins" w:cs="Poppins"/>
          <w:sz w:val="24"/>
          <w:szCs w:val="24"/>
        </w:rPr>
        <w:lastRenderedPageBreak/>
        <w:t xml:space="preserve">Executive </w:t>
      </w:r>
      <w:r w:rsidR="008960CB" w:rsidRPr="00B76322">
        <w:rPr>
          <w:rFonts w:ascii="Poppins" w:hAnsi="Poppins" w:cs="Poppins"/>
          <w:sz w:val="24"/>
          <w:szCs w:val="24"/>
        </w:rPr>
        <w:t>S</w:t>
      </w:r>
      <w:r w:rsidRPr="00B76322">
        <w:rPr>
          <w:rFonts w:ascii="Poppins" w:hAnsi="Poppins" w:cs="Poppins"/>
          <w:sz w:val="24"/>
          <w:szCs w:val="24"/>
        </w:rPr>
        <w:t>ummary</w:t>
      </w:r>
      <w:bookmarkEnd w:id="4"/>
    </w:p>
    <w:p w14:paraId="062F5E7A" w14:textId="1516E846" w:rsidR="00C1635A" w:rsidRPr="002777DD" w:rsidRDefault="00AF0BFD" w:rsidP="00481DAC">
      <w:pPr>
        <w:spacing w:line="240" w:lineRule="auto"/>
        <w:rPr>
          <w:rFonts w:ascii="Poppins" w:hAnsi="Poppins" w:cs="Poppins"/>
          <w:i/>
          <w:color w:val="00B050"/>
        </w:rPr>
      </w:pPr>
      <w:bookmarkStart w:id="6" w:name="_Hlk31885141"/>
      <w:r w:rsidRPr="002777DD">
        <w:rPr>
          <w:rFonts w:ascii="Poppins" w:hAnsi="Poppins" w:cs="Poppins"/>
          <w:iCs/>
        </w:rPr>
        <w:t xml:space="preserve">Following </w:t>
      </w:r>
      <w:r w:rsidR="00875F50" w:rsidRPr="002777DD">
        <w:rPr>
          <w:rFonts w:ascii="Poppins" w:hAnsi="Poppins" w:cs="Poppins"/>
          <w:iCs/>
        </w:rPr>
        <w:t xml:space="preserve">the UK leaving the European Union (EU), </w:t>
      </w:r>
      <w:r w:rsidR="0022049C" w:rsidRPr="002777DD">
        <w:rPr>
          <w:rFonts w:ascii="Poppins" w:hAnsi="Poppins" w:cs="Poppins"/>
          <w:iCs/>
        </w:rPr>
        <w:t xml:space="preserve">the UK Government have </w:t>
      </w:r>
      <w:r w:rsidR="008B3814" w:rsidRPr="002777DD">
        <w:rPr>
          <w:rFonts w:ascii="Poppins" w:hAnsi="Poppins" w:cs="Poppins"/>
          <w:iCs/>
        </w:rPr>
        <w:t xml:space="preserve">incorporated </w:t>
      </w:r>
      <w:r w:rsidR="00AF4544" w:rsidRPr="002777DD">
        <w:rPr>
          <w:rFonts w:ascii="Poppins" w:hAnsi="Poppins" w:cs="Poppins"/>
          <w:iCs/>
        </w:rPr>
        <w:t xml:space="preserve">various </w:t>
      </w:r>
      <w:r w:rsidR="008B3814" w:rsidRPr="002777DD">
        <w:rPr>
          <w:rFonts w:ascii="Poppins" w:hAnsi="Poppins" w:cs="Poppins"/>
          <w:iCs/>
        </w:rPr>
        <w:t xml:space="preserve">EU regulations into </w:t>
      </w:r>
      <w:r w:rsidR="0013457F" w:rsidRPr="002777DD">
        <w:rPr>
          <w:rFonts w:ascii="Poppins" w:hAnsi="Poppins" w:cs="Poppins"/>
          <w:iCs/>
        </w:rPr>
        <w:t xml:space="preserve">Assimilated </w:t>
      </w:r>
      <w:r w:rsidR="00264086" w:rsidRPr="002777DD">
        <w:rPr>
          <w:rFonts w:ascii="Poppins" w:hAnsi="Poppins" w:cs="Poppins"/>
          <w:iCs/>
        </w:rPr>
        <w:t>Law</w:t>
      </w:r>
      <w:r w:rsidR="0000644F" w:rsidRPr="002777DD">
        <w:rPr>
          <w:rFonts w:ascii="Poppins" w:hAnsi="Poppins" w:cs="Poppins"/>
          <w:iCs/>
        </w:rPr>
        <w:t xml:space="preserve"> with </w:t>
      </w:r>
      <w:r w:rsidR="009C74BA" w:rsidRPr="002777DD">
        <w:rPr>
          <w:rFonts w:ascii="Poppins" w:hAnsi="Poppins" w:cs="Poppins"/>
          <w:iCs/>
        </w:rPr>
        <w:t>some changes</w:t>
      </w:r>
      <w:r w:rsidR="00772330" w:rsidRPr="002777DD">
        <w:rPr>
          <w:rFonts w:ascii="Poppins" w:hAnsi="Poppins" w:cs="Poppins"/>
          <w:iCs/>
        </w:rPr>
        <w:t xml:space="preserve"> to certain requirements. </w:t>
      </w:r>
      <w:r w:rsidR="0043556C" w:rsidRPr="002777DD">
        <w:rPr>
          <w:rFonts w:ascii="Poppins" w:hAnsi="Poppins" w:cs="Poppins"/>
          <w:iCs/>
        </w:rPr>
        <w:t xml:space="preserve"> In terms of </w:t>
      </w:r>
      <w:r w:rsidR="00A2417A" w:rsidRPr="002777DD">
        <w:rPr>
          <w:rFonts w:ascii="Poppins" w:hAnsi="Poppins" w:cs="Poppins"/>
          <w:iCs/>
        </w:rPr>
        <w:t xml:space="preserve">the </w:t>
      </w:r>
      <w:r w:rsidR="00726B72" w:rsidRPr="002777DD">
        <w:rPr>
          <w:rFonts w:ascii="Poppins" w:hAnsi="Poppins" w:cs="Poppins"/>
          <w:iCs/>
        </w:rPr>
        <w:t>European Transparency Regulation (ETR)</w:t>
      </w:r>
      <w:r w:rsidR="00AC4518" w:rsidRPr="002777DD">
        <w:rPr>
          <w:rFonts w:ascii="Poppins" w:hAnsi="Poppins" w:cs="Poppins"/>
        </w:rPr>
        <w:t xml:space="preserve"> (Commission Regulation (EU) 543/2013), </w:t>
      </w:r>
      <w:r w:rsidR="008B7E08" w:rsidRPr="002777DD">
        <w:rPr>
          <w:rFonts w:ascii="Poppins" w:hAnsi="Poppins" w:cs="Poppins"/>
        </w:rPr>
        <w:t xml:space="preserve">this has been </w:t>
      </w:r>
      <w:r w:rsidR="00697F37" w:rsidRPr="002777DD">
        <w:rPr>
          <w:rFonts w:ascii="Poppins" w:hAnsi="Poppins" w:cs="Poppins"/>
        </w:rPr>
        <w:t>incorporated</w:t>
      </w:r>
      <w:r w:rsidR="00594F72" w:rsidRPr="002777DD">
        <w:rPr>
          <w:rFonts w:ascii="Poppins" w:hAnsi="Poppins" w:cs="Poppins"/>
        </w:rPr>
        <w:t xml:space="preserve"> </w:t>
      </w:r>
      <w:r w:rsidR="006700EC" w:rsidRPr="002777DD">
        <w:rPr>
          <w:rFonts w:ascii="Poppins" w:hAnsi="Poppins" w:cs="Poppins"/>
        </w:rPr>
        <w:t xml:space="preserve">into </w:t>
      </w:r>
      <w:r w:rsidR="008B0CA4" w:rsidRPr="002777DD">
        <w:rPr>
          <w:rFonts w:ascii="Poppins" w:hAnsi="Poppins" w:cs="Poppins"/>
        </w:rPr>
        <w:t>Assimilated</w:t>
      </w:r>
      <w:r w:rsidR="006700EC" w:rsidRPr="002777DD">
        <w:rPr>
          <w:rFonts w:ascii="Poppins" w:hAnsi="Poppins" w:cs="Poppins"/>
        </w:rPr>
        <w:t xml:space="preserve"> </w:t>
      </w:r>
      <w:r w:rsidR="0003515A" w:rsidRPr="002777DD">
        <w:rPr>
          <w:rFonts w:ascii="Poppins" w:hAnsi="Poppins" w:cs="Poppins"/>
        </w:rPr>
        <w:t xml:space="preserve">Law </w:t>
      </w:r>
      <w:r w:rsidR="006700EC" w:rsidRPr="002777DD">
        <w:rPr>
          <w:rFonts w:ascii="Poppins" w:hAnsi="Poppins" w:cs="Poppins"/>
        </w:rPr>
        <w:t>w</w:t>
      </w:r>
      <w:r w:rsidR="00FE0C6B" w:rsidRPr="002777DD">
        <w:rPr>
          <w:rFonts w:ascii="Poppins" w:hAnsi="Poppins" w:cs="Poppins"/>
        </w:rPr>
        <w:t xml:space="preserve">ith fairly </w:t>
      </w:r>
      <w:r w:rsidR="00C035CA" w:rsidRPr="002777DD">
        <w:rPr>
          <w:rFonts w:ascii="Poppins" w:hAnsi="Poppins" w:cs="Poppins"/>
        </w:rPr>
        <w:t>minimal</w:t>
      </w:r>
      <w:r w:rsidR="00FE0C6B" w:rsidRPr="002777DD">
        <w:rPr>
          <w:rFonts w:ascii="Poppins" w:hAnsi="Poppins" w:cs="Poppins"/>
        </w:rPr>
        <w:t xml:space="preserve"> changes to the text</w:t>
      </w:r>
      <w:r w:rsidR="00296F7C" w:rsidRPr="002777DD">
        <w:rPr>
          <w:rFonts w:ascii="Poppins" w:hAnsi="Poppins" w:cs="Poppins"/>
        </w:rPr>
        <w:t xml:space="preserve">, however the changes </w:t>
      </w:r>
      <w:r w:rsidR="00C42D3D" w:rsidRPr="002777DD">
        <w:rPr>
          <w:rFonts w:ascii="Poppins" w:hAnsi="Poppins" w:cs="Poppins"/>
        </w:rPr>
        <w:t>relate</w:t>
      </w:r>
      <w:r w:rsidR="00612D06" w:rsidRPr="002777DD">
        <w:rPr>
          <w:rFonts w:ascii="Poppins" w:hAnsi="Poppins" w:cs="Poppins"/>
        </w:rPr>
        <w:t xml:space="preserve"> to the requirements </w:t>
      </w:r>
      <w:r w:rsidR="00924028" w:rsidRPr="002777DD">
        <w:rPr>
          <w:rFonts w:ascii="Poppins" w:hAnsi="Poppins" w:cs="Poppins"/>
        </w:rPr>
        <w:t xml:space="preserve">for </w:t>
      </w:r>
      <w:r w:rsidR="00612D06" w:rsidRPr="002777DD">
        <w:rPr>
          <w:rFonts w:ascii="Poppins" w:hAnsi="Poppins" w:cs="Poppins"/>
        </w:rPr>
        <w:t>publishing data.</w:t>
      </w:r>
      <w:r w:rsidR="00697F37" w:rsidRPr="002777DD">
        <w:rPr>
          <w:rFonts w:ascii="Poppins" w:hAnsi="Poppins" w:cs="Poppins"/>
        </w:rPr>
        <w:t xml:space="preserve"> </w:t>
      </w:r>
      <w:r w:rsidR="00C52F10" w:rsidRPr="002777DD">
        <w:rPr>
          <w:rFonts w:ascii="Poppins" w:hAnsi="Poppins" w:cs="Poppins"/>
        </w:rPr>
        <w:t xml:space="preserve">The primary requirements </w:t>
      </w:r>
      <w:r w:rsidR="00576D50" w:rsidRPr="002777DD">
        <w:rPr>
          <w:rFonts w:ascii="Poppins" w:hAnsi="Poppins" w:cs="Poppins"/>
        </w:rPr>
        <w:t>specifying</w:t>
      </w:r>
      <w:r w:rsidR="00D472CE" w:rsidRPr="002777DD">
        <w:rPr>
          <w:rFonts w:ascii="Poppins" w:hAnsi="Poppins" w:cs="Poppins"/>
        </w:rPr>
        <w:t xml:space="preserve"> </w:t>
      </w:r>
      <w:r w:rsidR="00C965C4" w:rsidRPr="002777DD">
        <w:rPr>
          <w:rFonts w:ascii="Poppins" w:hAnsi="Poppins" w:cs="Poppins"/>
        </w:rPr>
        <w:t xml:space="preserve">the data which has to be </w:t>
      </w:r>
      <w:r w:rsidR="005F40F8" w:rsidRPr="002777DD">
        <w:rPr>
          <w:rFonts w:ascii="Poppins" w:hAnsi="Poppins" w:cs="Poppins"/>
        </w:rPr>
        <w:t>published,</w:t>
      </w:r>
      <w:r w:rsidR="00C965C4" w:rsidRPr="002777DD">
        <w:rPr>
          <w:rFonts w:ascii="Poppins" w:hAnsi="Poppins" w:cs="Poppins"/>
        </w:rPr>
        <w:t xml:space="preserve"> </w:t>
      </w:r>
      <w:r w:rsidR="00073C98" w:rsidRPr="002777DD">
        <w:rPr>
          <w:rFonts w:ascii="Poppins" w:hAnsi="Poppins" w:cs="Poppins"/>
        </w:rPr>
        <w:t xml:space="preserve">and </w:t>
      </w:r>
      <w:r w:rsidR="00011CE2" w:rsidRPr="002777DD">
        <w:rPr>
          <w:rFonts w:ascii="Poppins" w:hAnsi="Poppins" w:cs="Poppins"/>
        </w:rPr>
        <w:t xml:space="preserve">its </w:t>
      </w:r>
      <w:r w:rsidR="0067037F" w:rsidRPr="002777DD">
        <w:rPr>
          <w:rFonts w:ascii="Poppins" w:hAnsi="Poppins" w:cs="Poppins"/>
        </w:rPr>
        <w:t xml:space="preserve">periodicity </w:t>
      </w:r>
      <w:r w:rsidR="005272ED" w:rsidRPr="002777DD">
        <w:rPr>
          <w:rFonts w:ascii="Poppins" w:hAnsi="Poppins" w:cs="Poppins"/>
        </w:rPr>
        <w:t>has not c</w:t>
      </w:r>
      <w:r w:rsidR="00E523D2" w:rsidRPr="002777DD">
        <w:rPr>
          <w:rFonts w:ascii="Poppins" w:hAnsi="Poppins" w:cs="Poppins"/>
        </w:rPr>
        <w:t>h</w:t>
      </w:r>
      <w:r w:rsidR="005272ED" w:rsidRPr="002777DD">
        <w:rPr>
          <w:rFonts w:ascii="Poppins" w:hAnsi="Poppins" w:cs="Poppins"/>
        </w:rPr>
        <w:t>anged</w:t>
      </w:r>
      <w:r w:rsidR="0067037F" w:rsidRPr="002777DD">
        <w:rPr>
          <w:rFonts w:ascii="Poppins" w:hAnsi="Poppins" w:cs="Poppins"/>
        </w:rPr>
        <w:t xml:space="preserve">, </w:t>
      </w:r>
      <w:r w:rsidR="001307A7" w:rsidRPr="002777DD">
        <w:rPr>
          <w:rFonts w:ascii="Poppins" w:hAnsi="Poppins" w:cs="Poppins"/>
        </w:rPr>
        <w:t>it is o</w:t>
      </w:r>
      <w:r w:rsidR="00BE0F71" w:rsidRPr="002777DD">
        <w:rPr>
          <w:rFonts w:ascii="Poppins" w:hAnsi="Poppins" w:cs="Poppins"/>
        </w:rPr>
        <w:t xml:space="preserve">nly </w:t>
      </w:r>
      <w:r w:rsidR="002E4B44" w:rsidRPr="002777DD">
        <w:rPr>
          <w:rFonts w:ascii="Poppins" w:hAnsi="Poppins" w:cs="Poppins"/>
        </w:rPr>
        <w:t xml:space="preserve">details </w:t>
      </w:r>
      <w:r w:rsidR="00FE5770" w:rsidRPr="002777DD">
        <w:rPr>
          <w:rFonts w:ascii="Poppins" w:hAnsi="Poppins" w:cs="Poppins"/>
        </w:rPr>
        <w:t>relating to</w:t>
      </w:r>
      <w:r w:rsidR="00BE0F71" w:rsidRPr="002777DD">
        <w:rPr>
          <w:rFonts w:ascii="Poppins" w:hAnsi="Poppins" w:cs="Poppins"/>
        </w:rPr>
        <w:t xml:space="preserve"> the central publishing platform which ha</w:t>
      </w:r>
      <w:r w:rsidR="007205AD" w:rsidRPr="002777DD">
        <w:rPr>
          <w:rFonts w:ascii="Poppins" w:hAnsi="Poppins" w:cs="Poppins"/>
        </w:rPr>
        <w:t>ve</w:t>
      </w:r>
      <w:r w:rsidR="00BE0F71" w:rsidRPr="002777DD">
        <w:rPr>
          <w:rFonts w:ascii="Poppins" w:hAnsi="Poppins" w:cs="Poppins"/>
        </w:rPr>
        <w:t xml:space="preserve"> changed</w:t>
      </w:r>
      <w:r w:rsidR="00073C98" w:rsidRPr="002777DD">
        <w:rPr>
          <w:rFonts w:ascii="Poppins" w:hAnsi="Poppins" w:cs="Poppins"/>
        </w:rPr>
        <w:t>.</w:t>
      </w:r>
      <w:r w:rsidR="005272ED" w:rsidRPr="002777DD">
        <w:rPr>
          <w:rFonts w:ascii="Poppins" w:hAnsi="Poppins" w:cs="Poppins"/>
        </w:rPr>
        <w:t xml:space="preserve"> </w:t>
      </w:r>
      <w:r w:rsidR="007153AF" w:rsidRPr="002777DD">
        <w:rPr>
          <w:rFonts w:ascii="Poppins" w:hAnsi="Poppins" w:cs="Poppins"/>
        </w:rPr>
        <w:t xml:space="preserve">The </w:t>
      </w:r>
      <w:r w:rsidR="002777DD" w:rsidRPr="002777DD">
        <w:rPr>
          <w:rFonts w:ascii="Poppins" w:hAnsi="Poppins" w:cs="Poppins"/>
        </w:rPr>
        <w:t>Assimilated</w:t>
      </w:r>
      <w:r w:rsidR="007153AF" w:rsidRPr="002777DD">
        <w:rPr>
          <w:rFonts w:ascii="Poppins" w:hAnsi="Poppins" w:cs="Poppins"/>
        </w:rPr>
        <w:t xml:space="preserve"> </w:t>
      </w:r>
      <w:r w:rsidR="009565BD" w:rsidRPr="002777DD">
        <w:rPr>
          <w:rFonts w:ascii="Poppins" w:hAnsi="Poppins" w:cs="Poppins"/>
        </w:rPr>
        <w:t xml:space="preserve">Law has changed the </w:t>
      </w:r>
      <w:r w:rsidR="00270BD0" w:rsidRPr="002777DD">
        <w:rPr>
          <w:rFonts w:ascii="Poppins" w:hAnsi="Poppins" w:cs="Poppins"/>
        </w:rPr>
        <w:t xml:space="preserve">“Central </w:t>
      </w:r>
      <w:r w:rsidR="00C61D92" w:rsidRPr="002777DD">
        <w:rPr>
          <w:rFonts w:ascii="Poppins" w:hAnsi="Poppins" w:cs="Poppins"/>
        </w:rPr>
        <w:t xml:space="preserve">Information </w:t>
      </w:r>
      <w:r w:rsidR="001E2154" w:rsidRPr="002777DD">
        <w:rPr>
          <w:rFonts w:ascii="Poppins" w:hAnsi="Poppins" w:cs="Poppins"/>
        </w:rPr>
        <w:t>Transparency Platform” to the “Reportin</w:t>
      </w:r>
      <w:r w:rsidR="000D3C6E" w:rsidRPr="002777DD">
        <w:rPr>
          <w:rFonts w:ascii="Poppins" w:hAnsi="Poppins" w:cs="Poppins"/>
        </w:rPr>
        <w:t>g Service</w:t>
      </w:r>
      <w:r w:rsidR="00417D43" w:rsidRPr="002777DD">
        <w:rPr>
          <w:rFonts w:ascii="Poppins" w:hAnsi="Poppins" w:cs="Poppins"/>
        </w:rPr>
        <w:t xml:space="preserve">” </w:t>
      </w:r>
      <w:r w:rsidR="00454D2B" w:rsidRPr="002777DD">
        <w:rPr>
          <w:rFonts w:ascii="Poppins" w:hAnsi="Poppins" w:cs="Poppins"/>
        </w:rPr>
        <w:t xml:space="preserve">which is currently the Elexon </w:t>
      </w:r>
      <w:r w:rsidR="00D7381F" w:rsidRPr="002777DD">
        <w:rPr>
          <w:rFonts w:ascii="Poppins" w:hAnsi="Poppins" w:cs="Poppins"/>
        </w:rPr>
        <w:t xml:space="preserve">Insights </w:t>
      </w:r>
      <w:r w:rsidR="00EB3FA3" w:rsidRPr="002777DD">
        <w:rPr>
          <w:rFonts w:ascii="Poppins" w:hAnsi="Poppins" w:cs="Poppins"/>
        </w:rPr>
        <w:t xml:space="preserve">website </w:t>
      </w:r>
      <w:r w:rsidR="00D7381F" w:rsidRPr="002777DD">
        <w:rPr>
          <w:rFonts w:ascii="Poppins" w:hAnsi="Poppins" w:cs="Poppins"/>
        </w:rPr>
        <w:t xml:space="preserve">REMIT </w:t>
      </w:r>
      <w:r w:rsidR="00EB3FA3" w:rsidRPr="002777DD">
        <w:rPr>
          <w:rFonts w:ascii="Poppins" w:hAnsi="Poppins" w:cs="Poppins"/>
        </w:rPr>
        <w:t>page.</w:t>
      </w:r>
      <w:r w:rsidR="00A2417A" w:rsidRPr="002777DD">
        <w:rPr>
          <w:rFonts w:ascii="Poppins" w:hAnsi="Poppins" w:cs="Poppins"/>
        </w:rPr>
        <w:t xml:space="preserve"> </w:t>
      </w:r>
      <w:r w:rsidR="009611D4" w:rsidRPr="002777DD">
        <w:rPr>
          <w:rFonts w:ascii="Poppins" w:hAnsi="Poppins" w:cs="Poppins"/>
        </w:rPr>
        <w:t xml:space="preserve"> </w:t>
      </w:r>
      <w:hyperlink r:id="rId14" w:history="1">
        <w:r w:rsidR="00DC10EC" w:rsidRPr="002777DD">
          <w:rPr>
            <w:rStyle w:val="Hyperlink"/>
            <w:rFonts w:ascii="Poppins" w:hAnsi="Poppins" w:cs="Poppins"/>
            <w:iCs/>
          </w:rPr>
          <w:t>CP1583</w:t>
        </w:r>
      </w:hyperlink>
      <w:r w:rsidR="00BA11CA" w:rsidRPr="002777DD">
        <w:rPr>
          <w:rFonts w:ascii="Poppins" w:hAnsi="Poppins" w:cs="Poppins"/>
          <w:iCs/>
        </w:rPr>
        <w:t xml:space="preserve"> ‘Rationalising publication of European Transparency Regulation (ETR</w:t>
      </w:r>
      <w:r w:rsidR="0016361D" w:rsidRPr="002777DD">
        <w:rPr>
          <w:rFonts w:ascii="Poppins" w:hAnsi="Poppins" w:cs="Poppins"/>
          <w:iCs/>
        </w:rPr>
        <w:t>)</w:t>
      </w:r>
      <w:r w:rsidR="00BA11CA" w:rsidRPr="002777DD">
        <w:rPr>
          <w:rFonts w:ascii="Poppins" w:hAnsi="Poppins" w:cs="Poppins"/>
          <w:iCs/>
        </w:rPr>
        <w:t xml:space="preserve"> data on Elexon Systems</w:t>
      </w:r>
      <w:r w:rsidR="0016361D" w:rsidRPr="002777DD">
        <w:rPr>
          <w:rFonts w:ascii="Poppins" w:hAnsi="Poppins" w:cs="Poppins"/>
          <w:iCs/>
        </w:rPr>
        <w:t>’</w:t>
      </w:r>
      <w:r w:rsidR="00DC10EC" w:rsidRPr="002777DD">
        <w:rPr>
          <w:rFonts w:ascii="Poppins" w:hAnsi="Poppins" w:cs="Poppins"/>
          <w:iCs/>
        </w:rPr>
        <w:t xml:space="preserve"> </w:t>
      </w:r>
      <w:r w:rsidR="000763B3" w:rsidRPr="002777DD">
        <w:rPr>
          <w:rFonts w:ascii="Poppins" w:hAnsi="Poppins" w:cs="Poppins"/>
          <w:iCs/>
        </w:rPr>
        <w:t>reco</w:t>
      </w:r>
      <w:r w:rsidR="00C473E2" w:rsidRPr="002777DD">
        <w:rPr>
          <w:rFonts w:ascii="Poppins" w:hAnsi="Poppins" w:cs="Poppins"/>
          <w:iCs/>
        </w:rPr>
        <w:t>g</w:t>
      </w:r>
      <w:r w:rsidR="000763B3" w:rsidRPr="002777DD">
        <w:rPr>
          <w:rFonts w:ascii="Poppins" w:hAnsi="Poppins" w:cs="Poppins"/>
          <w:iCs/>
        </w:rPr>
        <w:t xml:space="preserve">nised </w:t>
      </w:r>
      <w:r w:rsidR="007266CF" w:rsidRPr="002777DD">
        <w:rPr>
          <w:rFonts w:ascii="Poppins" w:hAnsi="Poppins" w:cs="Poppins"/>
          <w:iCs/>
        </w:rPr>
        <w:t>that</w:t>
      </w:r>
      <w:r w:rsidR="00F40250" w:rsidRPr="002777DD">
        <w:rPr>
          <w:rFonts w:ascii="Poppins" w:hAnsi="Poppins" w:cs="Poppins"/>
          <w:iCs/>
        </w:rPr>
        <w:t xml:space="preserve"> </w:t>
      </w:r>
      <w:r w:rsidR="007266CF" w:rsidRPr="002777DD">
        <w:rPr>
          <w:rFonts w:ascii="Poppins" w:hAnsi="Poppins" w:cs="Poppins"/>
          <w:iCs/>
        </w:rPr>
        <w:t>data being submitted</w:t>
      </w:r>
      <w:r w:rsidR="00EF70F9" w:rsidRPr="002777DD">
        <w:rPr>
          <w:rFonts w:ascii="Poppins" w:hAnsi="Poppins" w:cs="Poppins"/>
          <w:iCs/>
        </w:rPr>
        <w:t xml:space="preserve"> </w:t>
      </w:r>
      <w:r w:rsidR="001A7ED4" w:rsidRPr="002777DD">
        <w:rPr>
          <w:rFonts w:ascii="Poppins" w:hAnsi="Poppins" w:cs="Poppins"/>
          <w:iCs/>
        </w:rPr>
        <w:t xml:space="preserve">for </w:t>
      </w:r>
      <w:r w:rsidR="000F76F5" w:rsidRPr="002777DD">
        <w:rPr>
          <w:rFonts w:ascii="Poppins" w:hAnsi="Poppins" w:cs="Poppins"/>
          <w:iCs/>
        </w:rPr>
        <w:t xml:space="preserve">REMIT </w:t>
      </w:r>
      <w:r w:rsidR="00050610" w:rsidRPr="002777DD">
        <w:rPr>
          <w:rFonts w:ascii="Poppins" w:hAnsi="Poppins" w:cs="Poppins"/>
          <w:iCs/>
        </w:rPr>
        <w:t>meet</w:t>
      </w:r>
      <w:r w:rsidR="00CA4C0D" w:rsidRPr="002777DD">
        <w:rPr>
          <w:rFonts w:ascii="Poppins" w:hAnsi="Poppins" w:cs="Poppins"/>
          <w:iCs/>
        </w:rPr>
        <w:t>s</w:t>
      </w:r>
      <w:r w:rsidR="00DC10EC" w:rsidRPr="002777DD">
        <w:rPr>
          <w:rFonts w:ascii="Poppins" w:hAnsi="Poppins" w:cs="Poppins"/>
          <w:iCs/>
        </w:rPr>
        <w:t xml:space="preserve"> the obligations for relevant Users to submit the ETR data specified in OC2.4.7 in accordance with Schedule 6 of the Data Registration Code (DRC)</w:t>
      </w:r>
      <w:r w:rsidR="006B6B99" w:rsidRPr="002777DD">
        <w:rPr>
          <w:rFonts w:ascii="Poppins" w:hAnsi="Poppins" w:cs="Poppins"/>
          <w:iCs/>
        </w:rPr>
        <w:t>.</w:t>
      </w:r>
      <w:r w:rsidR="00A2417A" w:rsidRPr="002777DD">
        <w:rPr>
          <w:rFonts w:ascii="Poppins" w:hAnsi="Poppins" w:cs="Poppins"/>
          <w:iCs/>
        </w:rPr>
        <w:t xml:space="preserve"> </w:t>
      </w:r>
      <w:r w:rsidR="00DC10EC" w:rsidRPr="002777DD">
        <w:rPr>
          <w:rFonts w:ascii="Poppins" w:hAnsi="Poppins" w:cs="Poppins"/>
          <w:iCs/>
        </w:rPr>
        <w:t xml:space="preserve"> </w:t>
      </w:r>
      <w:r w:rsidR="00C85C92" w:rsidRPr="002777DD">
        <w:rPr>
          <w:rFonts w:ascii="Poppins" w:hAnsi="Poppins" w:cs="Poppins"/>
          <w:iCs/>
        </w:rPr>
        <w:t>Hence</w:t>
      </w:r>
      <w:r w:rsidR="00A2417A" w:rsidRPr="002777DD">
        <w:rPr>
          <w:rFonts w:ascii="Poppins" w:hAnsi="Poppins" w:cs="Poppins"/>
          <w:iCs/>
        </w:rPr>
        <w:t>,</w:t>
      </w:r>
      <w:r w:rsidR="00C85C92" w:rsidRPr="002777DD">
        <w:rPr>
          <w:rFonts w:ascii="Poppins" w:hAnsi="Poppins" w:cs="Poppins"/>
          <w:iCs/>
        </w:rPr>
        <w:t xml:space="preserve"> Users</w:t>
      </w:r>
      <w:r w:rsidR="0006493D" w:rsidRPr="002777DD">
        <w:rPr>
          <w:rFonts w:ascii="Poppins" w:hAnsi="Poppins" w:cs="Poppins"/>
          <w:iCs/>
        </w:rPr>
        <w:t xml:space="preserve"> </w:t>
      </w:r>
      <w:r w:rsidR="00D53CEC" w:rsidRPr="002777DD">
        <w:rPr>
          <w:rFonts w:ascii="Poppins" w:hAnsi="Poppins" w:cs="Poppins"/>
          <w:iCs/>
        </w:rPr>
        <w:t xml:space="preserve">who submit REMIT data </w:t>
      </w:r>
      <w:r w:rsidR="0023204E" w:rsidRPr="002777DD">
        <w:rPr>
          <w:rFonts w:ascii="Poppins" w:hAnsi="Poppins" w:cs="Poppins"/>
          <w:iCs/>
        </w:rPr>
        <w:t xml:space="preserve">directly </w:t>
      </w:r>
      <w:r w:rsidR="0006493D" w:rsidRPr="002777DD">
        <w:rPr>
          <w:rFonts w:ascii="Poppins" w:hAnsi="Poppins" w:cs="Poppins"/>
          <w:iCs/>
        </w:rPr>
        <w:t>to Elexon via REMIT</w:t>
      </w:r>
      <w:r w:rsidR="0023204E" w:rsidRPr="002777DD">
        <w:rPr>
          <w:rFonts w:ascii="Poppins" w:hAnsi="Poppins" w:cs="Poppins"/>
          <w:iCs/>
        </w:rPr>
        <w:t xml:space="preserve"> do not need to submit </w:t>
      </w:r>
      <w:r w:rsidR="002627ED" w:rsidRPr="002777DD">
        <w:rPr>
          <w:rFonts w:ascii="Poppins" w:hAnsi="Poppins" w:cs="Poppins"/>
          <w:iCs/>
        </w:rPr>
        <w:t xml:space="preserve">the data </w:t>
      </w:r>
      <w:r w:rsidR="00DC10EC" w:rsidRPr="002777DD">
        <w:rPr>
          <w:rFonts w:ascii="Poppins" w:hAnsi="Poppins" w:cs="Poppins"/>
          <w:iCs/>
        </w:rPr>
        <w:t xml:space="preserve">to </w:t>
      </w:r>
      <w:r w:rsidR="00556CCC" w:rsidRPr="002777DD">
        <w:rPr>
          <w:rFonts w:ascii="Poppins" w:hAnsi="Poppins" w:cs="Poppins"/>
          <w:iCs/>
        </w:rPr>
        <w:t>NESO,</w:t>
      </w:r>
      <w:r w:rsidR="00DC10EC" w:rsidRPr="002777DD">
        <w:rPr>
          <w:rFonts w:ascii="Poppins" w:hAnsi="Poppins" w:cs="Poppins"/>
          <w:iCs/>
        </w:rPr>
        <w:t xml:space="preserve"> via MODIS to Elexon</w:t>
      </w:r>
      <w:r w:rsidR="00C36F94" w:rsidRPr="002777DD">
        <w:rPr>
          <w:rFonts w:ascii="Poppins" w:hAnsi="Poppins" w:cs="Poppins"/>
          <w:iCs/>
        </w:rPr>
        <w:t>.</w:t>
      </w:r>
      <w:r w:rsidR="003E646D" w:rsidRPr="002777DD">
        <w:rPr>
          <w:rFonts w:ascii="Poppins" w:hAnsi="Poppins" w:cs="Poppins"/>
          <w:iCs/>
        </w:rPr>
        <w:t xml:space="preserve"> </w:t>
      </w:r>
      <w:r w:rsidR="00A2417A" w:rsidRPr="002777DD">
        <w:rPr>
          <w:rFonts w:ascii="Poppins" w:hAnsi="Poppins" w:cs="Poppins"/>
          <w:iCs/>
        </w:rPr>
        <w:t xml:space="preserve"> </w:t>
      </w:r>
      <w:r w:rsidR="003E646D" w:rsidRPr="002777DD">
        <w:rPr>
          <w:rFonts w:ascii="Poppins" w:hAnsi="Poppins" w:cs="Poppins"/>
          <w:iCs/>
        </w:rPr>
        <w:t xml:space="preserve">Note </w:t>
      </w:r>
      <w:r w:rsidR="00A2417A" w:rsidRPr="002777DD">
        <w:rPr>
          <w:rFonts w:ascii="Poppins" w:hAnsi="Poppins" w:cs="Poppins"/>
          <w:iCs/>
        </w:rPr>
        <w:t xml:space="preserve">that </w:t>
      </w:r>
      <w:r w:rsidR="00FB7BFE" w:rsidRPr="002777DD">
        <w:rPr>
          <w:rFonts w:ascii="Poppins" w:hAnsi="Poppins" w:cs="Poppins"/>
          <w:iCs/>
        </w:rPr>
        <w:t xml:space="preserve">when </w:t>
      </w:r>
      <w:r w:rsidR="001D670E" w:rsidRPr="002777DD">
        <w:rPr>
          <w:rFonts w:ascii="Poppins" w:hAnsi="Poppins" w:cs="Poppins"/>
          <w:iCs/>
        </w:rPr>
        <w:t xml:space="preserve">Users </w:t>
      </w:r>
      <w:r w:rsidR="00FB7BFE" w:rsidRPr="002777DD">
        <w:rPr>
          <w:rFonts w:ascii="Poppins" w:hAnsi="Poppins" w:cs="Poppins"/>
          <w:iCs/>
        </w:rPr>
        <w:t>are using REMIT</w:t>
      </w:r>
      <w:r w:rsidR="00FD396B" w:rsidRPr="002777DD">
        <w:rPr>
          <w:rFonts w:ascii="Poppins" w:hAnsi="Poppins" w:cs="Poppins"/>
          <w:iCs/>
        </w:rPr>
        <w:t xml:space="preserve"> data</w:t>
      </w:r>
      <w:r w:rsidR="00FB7BFE" w:rsidRPr="002777DD">
        <w:rPr>
          <w:rFonts w:ascii="Poppins" w:hAnsi="Poppins" w:cs="Poppins"/>
          <w:iCs/>
        </w:rPr>
        <w:t xml:space="preserve"> for </w:t>
      </w:r>
      <w:r w:rsidR="00A2417A" w:rsidRPr="002777DD">
        <w:rPr>
          <w:rFonts w:ascii="Poppins" w:hAnsi="Poppins" w:cs="Poppins"/>
          <w:iCs/>
        </w:rPr>
        <w:t xml:space="preserve">compliance with </w:t>
      </w:r>
      <w:r w:rsidR="00FB7BFE" w:rsidRPr="002777DD">
        <w:rPr>
          <w:rFonts w:ascii="Poppins" w:hAnsi="Poppins" w:cs="Poppins"/>
          <w:iCs/>
        </w:rPr>
        <w:t xml:space="preserve">OC.2.4.7 </w:t>
      </w:r>
      <w:r w:rsidR="00AA186A" w:rsidRPr="002777DD">
        <w:rPr>
          <w:rFonts w:ascii="Poppins" w:hAnsi="Poppins" w:cs="Poppins"/>
          <w:iCs/>
        </w:rPr>
        <w:t xml:space="preserve">purposes central publication </w:t>
      </w:r>
      <w:r w:rsidR="00A2417A" w:rsidRPr="002777DD">
        <w:rPr>
          <w:rFonts w:ascii="Poppins" w:hAnsi="Poppins" w:cs="Poppins"/>
          <w:iCs/>
        </w:rPr>
        <w:t xml:space="preserve">of that data </w:t>
      </w:r>
      <w:r w:rsidR="00CC2C1E" w:rsidRPr="002777DD">
        <w:rPr>
          <w:rFonts w:ascii="Poppins" w:hAnsi="Poppins" w:cs="Poppins"/>
          <w:iCs/>
        </w:rPr>
        <w:t xml:space="preserve">on the </w:t>
      </w:r>
      <w:r w:rsidR="00E336AD" w:rsidRPr="002777DD">
        <w:rPr>
          <w:rFonts w:ascii="Poppins" w:hAnsi="Poppins" w:cs="Poppins"/>
          <w:iCs/>
        </w:rPr>
        <w:t xml:space="preserve">Elexon Insights website REMIT page </w:t>
      </w:r>
      <w:r w:rsidR="00AA186A" w:rsidRPr="002777DD">
        <w:rPr>
          <w:rFonts w:ascii="Poppins" w:hAnsi="Poppins" w:cs="Poppins"/>
          <w:iCs/>
        </w:rPr>
        <w:t>is manda</w:t>
      </w:r>
      <w:r w:rsidR="00142450" w:rsidRPr="002777DD">
        <w:rPr>
          <w:rFonts w:ascii="Poppins" w:hAnsi="Poppins" w:cs="Poppins"/>
          <w:iCs/>
        </w:rPr>
        <w:t xml:space="preserve">tory, unlike other REMIT </w:t>
      </w:r>
      <w:r w:rsidR="00E9028E" w:rsidRPr="002777DD">
        <w:rPr>
          <w:rFonts w:ascii="Poppins" w:hAnsi="Poppins" w:cs="Poppins"/>
          <w:iCs/>
        </w:rPr>
        <w:t>requirements.</w:t>
      </w:r>
    </w:p>
    <w:p w14:paraId="62483474" w14:textId="77777777" w:rsidR="00C1635A" w:rsidRPr="002777DD" w:rsidRDefault="00C1635A" w:rsidP="00481DAC">
      <w:pPr>
        <w:spacing w:line="240" w:lineRule="auto"/>
        <w:rPr>
          <w:rFonts w:ascii="Poppins" w:hAnsi="Poppins" w:cs="Poppins"/>
          <w:b/>
          <w:bCs/>
          <w:color w:val="3F0731"/>
        </w:rPr>
      </w:pPr>
      <w:r w:rsidRPr="002777DD">
        <w:rPr>
          <w:rFonts w:ascii="Poppins" w:hAnsi="Poppins" w:cs="Poppins"/>
          <w:b/>
          <w:bCs/>
          <w:color w:val="3F0731"/>
        </w:rPr>
        <w:t>What is the issue?</w:t>
      </w:r>
    </w:p>
    <w:bookmarkEnd w:id="6"/>
    <w:p w14:paraId="07112095" w14:textId="36DCF8CC" w:rsidR="00C1635A" w:rsidRPr="002777DD" w:rsidRDefault="00DC10EC" w:rsidP="00481DAC">
      <w:pPr>
        <w:spacing w:line="240" w:lineRule="auto"/>
        <w:rPr>
          <w:rFonts w:ascii="Poppins" w:hAnsi="Poppins" w:cs="Poppins"/>
          <w:i/>
          <w:color w:val="00B050"/>
        </w:rPr>
      </w:pPr>
      <w:r w:rsidRPr="002777DD">
        <w:rPr>
          <w:rFonts w:ascii="Poppins" w:hAnsi="Poppins" w:cs="Poppins"/>
        </w:rPr>
        <w:t xml:space="preserve">Following approval of CP1583 on </w:t>
      </w:r>
      <w:r w:rsidR="00B76322" w:rsidRPr="002777DD">
        <w:rPr>
          <w:rFonts w:ascii="Poppins" w:hAnsi="Poppins" w:cs="Poppins"/>
        </w:rPr>
        <w:t>02</w:t>
      </w:r>
      <w:r w:rsidRPr="002777DD">
        <w:rPr>
          <w:rFonts w:ascii="Poppins" w:hAnsi="Poppins" w:cs="Poppins"/>
        </w:rPr>
        <w:t xml:space="preserve"> November 2023, there </w:t>
      </w:r>
      <w:r w:rsidR="00914BD1" w:rsidRPr="002777DD">
        <w:rPr>
          <w:rFonts w:ascii="Poppins" w:hAnsi="Poppins" w:cs="Poppins"/>
        </w:rPr>
        <w:t>are no</w:t>
      </w:r>
      <w:r w:rsidR="00132C95" w:rsidRPr="002777DD">
        <w:rPr>
          <w:rFonts w:ascii="Poppins" w:hAnsi="Poppins" w:cs="Poppins"/>
        </w:rPr>
        <w:t xml:space="preserve">w options </w:t>
      </w:r>
      <w:r w:rsidRPr="002777DD">
        <w:rPr>
          <w:rFonts w:ascii="Poppins" w:hAnsi="Poppins" w:cs="Poppins"/>
        </w:rPr>
        <w:t xml:space="preserve">for </w:t>
      </w:r>
      <w:r w:rsidR="00B5093A" w:rsidRPr="002777DD">
        <w:rPr>
          <w:rFonts w:ascii="Poppins" w:hAnsi="Poppins" w:cs="Poppins"/>
        </w:rPr>
        <w:t xml:space="preserve">the </w:t>
      </w:r>
      <w:r w:rsidRPr="002777DD">
        <w:rPr>
          <w:rFonts w:ascii="Poppins" w:hAnsi="Poppins" w:cs="Poppins"/>
        </w:rPr>
        <w:t xml:space="preserve">relevant parties </w:t>
      </w:r>
      <w:r w:rsidR="004D068F" w:rsidRPr="002777DD">
        <w:rPr>
          <w:rFonts w:ascii="Poppins" w:hAnsi="Poppins" w:cs="Poppins"/>
        </w:rPr>
        <w:t xml:space="preserve">as </w:t>
      </w:r>
      <w:r w:rsidRPr="002777DD">
        <w:rPr>
          <w:rFonts w:ascii="Poppins" w:hAnsi="Poppins" w:cs="Poppins"/>
        </w:rPr>
        <w:t xml:space="preserve">to </w:t>
      </w:r>
      <w:r w:rsidR="00B9045C" w:rsidRPr="002777DD">
        <w:rPr>
          <w:rFonts w:ascii="Poppins" w:hAnsi="Poppins" w:cs="Poppins"/>
        </w:rPr>
        <w:t xml:space="preserve">how they </w:t>
      </w:r>
      <w:r w:rsidRPr="002777DD">
        <w:rPr>
          <w:rFonts w:ascii="Poppins" w:hAnsi="Poppins" w:cs="Poppins"/>
        </w:rPr>
        <w:t xml:space="preserve">submit legacy ETR data in respect of articles 7 </w:t>
      </w:r>
      <w:r w:rsidR="00821645" w:rsidRPr="002777DD">
        <w:rPr>
          <w:rFonts w:ascii="Poppins" w:hAnsi="Poppins" w:cs="Poppins"/>
        </w:rPr>
        <w:t>to</w:t>
      </w:r>
      <w:r w:rsidRPr="002777DD">
        <w:rPr>
          <w:rFonts w:ascii="Poppins" w:hAnsi="Poppins" w:cs="Poppins"/>
        </w:rPr>
        <w:t xml:space="preserve"> 15 of Retain EU Law (Commission Regulation (EU) 543/2013), to notify changes in unavailability of generation or consumption units</w:t>
      </w:r>
      <w:r w:rsidR="004835E4" w:rsidRPr="002777DD">
        <w:rPr>
          <w:rFonts w:ascii="Poppins" w:hAnsi="Poppins" w:cs="Poppins"/>
        </w:rPr>
        <w:t>.</w:t>
      </w:r>
      <w:r w:rsidR="00A2417A" w:rsidRPr="002777DD">
        <w:rPr>
          <w:rFonts w:ascii="Poppins" w:hAnsi="Poppins" w:cs="Poppins"/>
        </w:rPr>
        <w:t xml:space="preserve"> </w:t>
      </w:r>
      <w:r w:rsidRPr="002777DD">
        <w:rPr>
          <w:rFonts w:ascii="Poppins" w:hAnsi="Poppins" w:cs="Poppins"/>
        </w:rPr>
        <w:t xml:space="preserve"> </w:t>
      </w:r>
      <w:r w:rsidR="004835E4" w:rsidRPr="002777DD">
        <w:rPr>
          <w:rFonts w:ascii="Poppins" w:hAnsi="Poppins" w:cs="Poppins"/>
        </w:rPr>
        <w:t>C</w:t>
      </w:r>
      <w:r w:rsidR="00511614" w:rsidRPr="002777DD">
        <w:rPr>
          <w:rFonts w:ascii="Poppins" w:hAnsi="Poppins" w:cs="Poppins"/>
        </w:rPr>
        <w:t>urrent</w:t>
      </w:r>
      <w:r w:rsidR="00FE1CC7" w:rsidRPr="002777DD">
        <w:rPr>
          <w:rFonts w:ascii="Poppins" w:hAnsi="Poppins" w:cs="Poppins"/>
        </w:rPr>
        <w:t xml:space="preserve">ly </w:t>
      </w:r>
      <w:r w:rsidR="004C3E36" w:rsidRPr="002777DD">
        <w:rPr>
          <w:rFonts w:ascii="Poppins" w:hAnsi="Poppins" w:cs="Poppins"/>
        </w:rPr>
        <w:t xml:space="preserve">these data </w:t>
      </w:r>
      <w:r w:rsidR="00FE1CC7" w:rsidRPr="002777DD">
        <w:rPr>
          <w:rFonts w:ascii="Poppins" w:hAnsi="Poppins" w:cs="Poppins"/>
        </w:rPr>
        <w:t xml:space="preserve">require to be submitted </w:t>
      </w:r>
      <w:r w:rsidRPr="002777DD">
        <w:rPr>
          <w:rFonts w:ascii="Poppins" w:hAnsi="Poppins" w:cs="Poppins"/>
        </w:rPr>
        <w:t xml:space="preserve">via the Market Operation Data Interface System (MODIS) as specified in Operating Code (OC)2.4.7 of the Grid </w:t>
      </w:r>
      <w:proofErr w:type="gramStart"/>
      <w:r w:rsidRPr="002777DD">
        <w:rPr>
          <w:rFonts w:ascii="Poppins" w:hAnsi="Poppins" w:cs="Poppins"/>
        </w:rPr>
        <w:t>Code</w:t>
      </w:r>
      <w:r w:rsidR="00867DEE" w:rsidRPr="002777DD">
        <w:rPr>
          <w:rFonts w:ascii="Poppins" w:hAnsi="Poppins" w:cs="Poppins"/>
        </w:rPr>
        <w:t>, but</w:t>
      </w:r>
      <w:proofErr w:type="gramEnd"/>
      <w:r w:rsidR="00867DEE" w:rsidRPr="002777DD">
        <w:rPr>
          <w:rFonts w:ascii="Poppins" w:hAnsi="Poppins" w:cs="Poppins"/>
        </w:rPr>
        <w:t xml:space="preserve"> going forward REMIT data can </w:t>
      </w:r>
      <w:r w:rsidR="000B1785" w:rsidRPr="002777DD">
        <w:rPr>
          <w:rFonts w:ascii="Poppins" w:hAnsi="Poppins" w:cs="Poppins"/>
        </w:rPr>
        <w:t xml:space="preserve">be used and the Grid Code needs to be </w:t>
      </w:r>
      <w:r w:rsidR="00E131A4" w:rsidRPr="002777DD">
        <w:rPr>
          <w:rFonts w:ascii="Poppins" w:hAnsi="Poppins" w:cs="Poppins"/>
        </w:rPr>
        <w:t xml:space="preserve">amended to </w:t>
      </w:r>
      <w:r w:rsidR="000A673F" w:rsidRPr="002777DD">
        <w:rPr>
          <w:rFonts w:ascii="Poppins" w:hAnsi="Poppins" w:cs="Poppins"/>
        </w:rPr>
        <w:t>include the options</w:t>
      </w:r>
      <w:r w:rsidRPr="002777DD">
        <w:rPr>
          <w:rFonts w:ascii="Poppins" w:hAnsi="Poppins" w:cs="Poppins"/>
        </w:rPr>
        <w:t>.</w:t>
      </w:r>
    </w:p>
    <w:p w14:paraId="371BB0D2" w14:textId="77777777" w:rsidR="00C1635A" w:rsidRPr="002777DD" w:rsidRDefault="00C1635A" w:rsidP="00481DAC">
      <w:pPr>
        <w:spacing w:line="240" w:lineRule="auto"/>
        <w:rPr>
          <w:rFonts w:ascii="Poppins" w:hAnsi="Poppins" w:cs="Poppins"/>
          <w:b/>
          <w:bCs/>
          <w:color w:val="3F0731"/>
        </w:rPr>
      </w:pPr>
      <w:r w:rsidRPr="002777DD">
        <w:rPr>
          <w:rFonts w:ascii="Poppins" w:hAnsi="Poppins" w:cs="Poppins"/>
          <w:b/>
          <w:bCs/>
          <w:color w:val="3F0731"/>
        </w:rPr>
        <w:t>What is the solution and when will it come into effect?</w:t>
      </w:r>
    </w:p>
    <w:p w14:paraId="14C27521" w14:textId="6F8E93B8" w:rsidR="00C1635A" w:rsidRPr="002777DD" w:rsidRDefault="00C1635A" w:rsidP="00481DAC">
      <w:pPr>
        <w:spacing w:line="240" w:lineRule="auto"/>
        <w:rPr>
          <w:rFonts w:ascii="Poppins" w:hAnsi="Poppins" w:cs="Poppins"/>
          <w:i/>
          <w:noProof/>
          <w:color w:val="FF00FF"/>
        </w:rPr>
      </w:pPr>
      <w:r w:rsidRPr="002777DD">
        <w:rPr>
          <w:rFonts w:ascii="Poppins" w:hAnsi="Poppins" w:cs="Poppins"/>
          <w:b/>
        </w:rPr>
        <w:t xml:space="preserve">Proposer’s solution: </w:t>
      </w:r>
      <w:r w:rsidR="00DC10EC" w:rsidRPr="002777DD">
        <w:rPr>
          <w:rFonts w:ascii="Poppins" w:hAnsi="Poppins" w:cs="Poppins"/>
          <w:iCs/>
        </w:rPr>
        <w:t xml:space="preserve">The Proposers solution is to </w:t>
      </w:r>
      <w:r w:rsidR="00D94AD7" w:rsidRPr="002777DD">
        <w:rPr>
          <w:rFonts w:ascii="Poppins" w:hAnsi="Poppins" w:cs="Poppins"/>
          <w:iCs/>
        </w:rPr>
        <w:t xml:space="preserve">amend </w:t>
      </w:r>
      <w:r w:rsidR="00DC10EC" w:rsidRPr="002777DD">
        <w:rPr>
          <w:rFonts w:ascii="Poppins" w:hAnsi="Poppins" w:cs="Poppins"/>
          <w:iCs/>
        </w:rPr>
        <w:t xml:space="preserve">Grid Code Section </w:t>
      </w:r>
      <w:r w:rsidR="0070769E" w:rsidRPr="002777DD">
        <w:rPr>
          <w:rFonts w:ascii="Poppins" w:hAnsi="Poppins" w:cs="Poppins"/>
          <w:iCs/>
        </w:rPr>
        <w:t>O</w:t>
      </w:r>
      <w:r w:rsidR="00DC10EC" w:rsidRPr="002777DD">
        <w:rPr>
          <w:rFonts w:ascii="Poppins" w:hAnsi="Poppins" w:cs="Poppins"/>
          <w:iCs/>
        </w:rPr>
        <w:t>C2.4.7</w:t>
      </w:r>
      <w:r w:rsidR="0070769E" w:rsidRPr="002777DD">
        <w:rPr>
          <w:rFonts w:ascii="Poppins" w:hAnsi="Poppins" w:cs="Poppins"/>
          <w:iCs/>
        </w:rPr>
        <w:t xml:space="preserve"> as this </w:t>
      </w:r>
      <w:r w:rsidR="00A2417A" w:rsidRPr="002777DD">
        <w:rPr>
          <w:rFonts w:ascii="Poppins" w:hAnsi="Poppins" w:cs="Poppins"/>
          <w:iCs/>
        </w:rPr>
        <w:t>references</w:t>
      </w:r>
      <w:r w:rsidR="0070769E" w:rsidRPr="002777DD">
        <w:rPr>
          <w:rFonts w:ascii="Poppins" w:hAnsi="Poppins" w:cs="Poppins"/>
          <w:iCs/>
        </w:rPr>
        <w:t xml:space="preserve"> the requirements to provide specific data detailed in Schedule 6 of the </w:t>
      </w:r>
      <w:r w:rsidR="009A0CBA" w:rsidRPr="002777DD">
        <w:rPr>
          <w:rFonts w:ascii="Poppins" w:hAnsi="Poppins" w:cs="Poppins"/>
          <w:iCs/>
        </w:rPr>
        <w:t>Data Registration Code (</w:t>
      </w:r>
      <w:r w:rsidR="0070769E" w:rsidRPr="002777DD">
        <w:rPr>
          <w:rFonts w:ascii="Poppins" w:hAnsi="Poppins" w:cs="Poppins"/>
          <w:iCs/>
        </w:rPr>
        <w:t>DRC</w:t>
      </w:r>
      <w:r w:rsidR="009A0CBA" w:rsidRPr="002777DD">
        <w:rPr>
          <w:rFonts w:ascii="Poppins" w:hAnsi="Poppins" w:cs="Poppins"/>
          <w:iCs/>
        </w:rPr>
        <w:t>)</w:t>
      </w:r>
      <w:r w:rsidR="0070769E" w:rsidRPr="002777DD">
        <w:rPr>
          <w:rFonts w:ascii="Poppins" w:hAnsi="Poppins" w:cs="Poppins"/>
          <w:iCs/>
        </w:rPr>
        <w:t xml:space="preserve"> which is </w:t>
      </w:r>
      <w:r w:rsidR="00556212" w:rsidRPr="002777DD">
        <w:rPr>
          <w:rFonts w:ascii="Poppins" w:hAnsi="Poppins" w:cs="Poppins"/>
          <w:iCs/>
        </w:rPr>
        <w:t xml:space="preserve">also </w:t>
      </w:r>
      <w:r w:rsidR="00A2417A" w:rsidRPr="002777DD">
        <w:rPr>
          <w:rFonts w:ascii="Poppins" w:hAnsi="Poppins" w:cs="Poppins"/>
          <w:iCs/>
        </w:rPr>
        <w:t>proposed to be a</w:t>
      </w:r>
      <w:r w:rsidR="00556212" w:rsidRPr="002777DD">
        <w:rPr>
          <w:rFonts w:ascii="Poppins" w:hAnsi="Poppins" w:cs="Poppins"/>
          <w:iCs/>
        </w:rPr>
        <w:t>mended</w:t>
      </w:r>
      <w:r w:rsidR="0070769E" w:rsidRPr="002777DD">
        <w:rPr>
          <w:rFonts w:ascii="Poppins" w:hAnsi="Poppins" w:cs="Poppins"/>
          <w:iCs/>
        </w:rPr>
        <w:t xml:space="preserve"> under this proposal.</w:t>
      </w:r>
    </w:p>
    <w:p w14:paraId="367EFBA1" w14:textId="7E406367" w:rsidR="00C1635A" w:rsidRPr="002777DD" w:rsidRDefault="00C1635A" w:rsidP="00481DAC">
      <w:pPr>
        <w:spacing w:line="240" w:lineRule="auto"/>
        <w:rPr>
          <w:rFonts w:ascii="Poppins" w:hAnsi="Poppins" w:cs="Poppins"/>
          <w:i/>
          <w:color w:val="FF0000"/>
        </w:rPr>
      </w:pPr>
      <w:r w:rsidRPr="002777DD">
        <w:rPr>
          <w:rFonts w:ascii="Poppins" w:hAnsi="Poppins" w:cs="Poppins"/>
          <w:b/>
        </w:rPr>
        <w:t>Implementation date:</w:t>
      </w:r>
      <w:r w:rsidRPr="002777DD">
        <w:rPr>
          <w:rFonts w:ascii="Poppins" w:hAnsi="Poppins" w:cs="Poppins"/>
        </w:rPr>
        <w:t xml:space="preserve"> </w:t>
      </w:r>
      <w:r w:rsidR="0070769E" w:rsidRPr="002777DD">
        <w:rPr>
          <w:rFonts w:ascii="Poppins" w:hAnsi="Poppins" w:cs="Poppins"/>
          <w:iCs/>
        </w:rPr>
        <w:t>15 September 2025</w:t>
      </w:r>
      <w:r w:rsidR="0070769E" w:rsidRPr="002777DD">
        <w:rPr>
          <w:rFonts w:ascii="Poppins" w:hAnsi="Poppins" w:cs="Poppins"/>
          <w:i/>
        </w:rPr>
        <w:t xml:space="preserve"> </w:t>
      </w:r>
    </w:p>
    <w:p w14:paraId="1C684FF6" w14:textId="77777777" w:rsidR="00C1635A" w:rsidRPr="002777DD" w:rsidRDefault="00C1635A" w:rsidP="00481DAC">
      <w:pPr>
        <w:spacing w:line="240" w:lineRule="auto"/>
        <w:rPr>
          <w:rFonts w:ascii="Poppins" w:hAnsi="Poppins" w:cs="Poppins"/>
          <w:color w:val="3F0731"/>
        </w:rPr>
      </w:pPr>
      <w:r w:rsidRPr="002777DD">
        <w:rPr>
          <w:rFonts w:ascii="Poppins" w:hAnsi="Poppins" w:cs="Poppins"/>
          <w:color w:val="3F0731"/>
        </w:rPr>
        <w:t>What is the impact if this change is made?</w:t>
      </w:r>
    </w:p>
    <w:p w14:paraId="68D05A78" w14:textId="01451C15" w:rsidR="00C1635A" w:rsidRPr="002777DD" w:rsidRDefault="00FA6B49" w:rsidP="00481DAC">
      <w:pPr>
        <w:spacing w:line="240" w:lineRule="auto"/>
        <w:rPr>
          <w:rFonts w:ascii="Poppins" w:hAnsi="Poppins" w:cs="Poppins"/>
          <w:i/>
          <w:color w:val="00B050"/>
        </w:rPr>
      </w:pPr>
      <w:r w:rsidRPr="002777DD">
        <w:rPr>
          <w:rFonts w:ascii="Poppins" w:hAnsi="Poppins" w:cs="Poppins"/>
          <w:iCs/>
        </w:rPr>
        <w:t xml:space="preserve">There will be a </w:t>
      </w:r>
      <w:r w:rsidR="00784428" w:rsidRPr="002777DD">
        <w:rPr>
          <w:rFonts w:ascii="Poppins" w:hAnsi="Poppins" w:cs="Poppins"/>
          <w:iCs/>
        </w:rPr>
        <w:t>minimal</w:t>
      </w:r>
      <w:r w:rsidR="00F26F9E" w:rsidRPr="002777DD">
        <w:rPr>
          <w:rFonts w:ascii="Poppins" w:hAnsi="Poppins" w:cs="Poppins"/>
          <w:iCs/>
        </w:rPr>
        <w:t xml:space="preserve"> impact on Users regarding REMIT obligations by </w:t>
      </w:r>
      <w:r w:rsidR="00F7389A" w:rsidRPr="002777DD">
        <w:rPr>
          <w:rFonts w:ascii="Poppins" w:hAnsi="Poppins" w:cs="Poppins"/>
          <w:iCs/>
        </w:rPr>
        <w:t>amending</w:t>
      </w:r>
      <w:r w:rsidR="00F26F9E" w:rsidRPr="002777DD">
        <w:rPr>
          <w:rFonts w:ascii="Poppins" w:hAnsi="Poppins" w:cs="Poppins"/>
          <w:iCs/>
        </w:rPr>
        <w:t xml:space="preserve"> OC2.4.7, as (1) REMIT obligations are enforced by Ofgem through relevant regulations, (2) </w:t>
      </w:r>
      <w:r w:rsidR="00C7597D" w:rsidRPr="002777DD">
        <w:rPr>
          <w:rFonts w:ascii="Poppins" w:hAnsi="Poppins" w:cs="Poppins"/>
          <w:iCs/>
        </w:rPr>
        <w:t xml:space="preserve">regards </w:t>
      </w:r>
      <w:r w:rsidR="00F26F9E" w:rsidRPr="002777DD">
        <w:rPr>
          <w:rFonts w:ascii="Poppins" w:hAnsi="Poppins" w:cs="Poppins"/>
          <w:iCs/>
        </w:rPr>
        <w:t xml:space="preserve">the specific clause that NESO is proposing to </w:t>
      </w:r>
      <w:r w:rsidR="00F7389A" w:rsidRPr="002777DD">
        <w:rPr>
          <w:rFonts w:ascii="Poppins" w:hAnsi="Poppins" w:cs="Poppins"/>
          <w:iCs/>
        </w:rPr>
        <w:t>amend</w:t>
      </w:r>
      <w:r w:rsidR="00F26F9E" w:rsidRPr="002777DD">
        <w:rPr>
          <w:rFonts w:ascii="Poppins" w:hAnsi="Poppins" w:cs="Poppins"/>
          <w:iCs/>
        </w:rPr>
        <w:t xml:space="preserve"> </w:t>
      </w:r>
      <w:r w:rsidR="00F7389A" w:rsidRPr="002777DD">
        <w:rPr>
          <w:rFonts w:ascii="Poppins" w:hAnsi="Poppins" w:cs="Poppins"/>
          <w:iCs/>
        </w:rPr>
        <w:t>in</w:t>
      </w:r>
      <w:r w:rsidR="00F26F9E" w:rsidRPr="002777DD">
        <w:rPr>
          <w:rFonts w:ascii="Poppins" w:hAnsi="Poppins" w:cs="Poppins"/>
          <w:iCs/>
        </w:rPr>
        <w:t xml:space="preserve"> the Grid Code</w:t>
      </w:r>
      <w:r w:rsidR="00FE4E7F" w:rsidRPr="002777DD">
        <w:rPr>
          <w:rFonts w:ascii="Poppins" w:hAnsi="Poppins" w:cs="Poppins"/>
          <w:iCs/>
        </w:rPr>
        <w:t>.</w:t>
      </w:r>
      <w:r w:rsidR="00F26F9E" w:rsidRPr="002777DD">
        <w:rPr>
          <w:rFonts w:ascii="Poppins" w:hAnsi="Poppins" w:cs="Poppins"/>
          <w:i/>
        </w:rPr>
        <w:t xml:space="preserve">   </w:t>
      </w:r>
    </w:p>
    <w:p w14:paraId="1C2BA016" w14:textId="77777777" w:rsidR="00C1635A" w:rsidRPr="002777DD" w:rsidRDefault="00C1635A" w:rsidP="00481DAC">
      <w:pPr>
        <w:spacing w:line="240" w:lineRule="auto"/>
        <w:rPr>
          <w:rFonts w:ascii="Poppins" w:hAnsi="Poppins" w:cs="Poppins"/>
          <w:b/>
          <w:bCs/>
          <w:color w:val="3F0731"/>
        </w:rPr>
      </w:pPr>
      <w:r w:rsidRPr="002777DD">
        <w:rPr>
          <w:rFonts w:ascii="Poppins" w:hAnsi="Poppins" w:cs="Poppins"/>
          <w:b/>
          <w:bCs/>
          <w:color w:val="3F0731"/>
        </w:rPr>
        <w:lastRenderedPageBreak/>
        <w:t>Interactions</w:t>
      </w:r>
    </w:p>
    <w:p w14:paraId="5F37510F" w14:textId="663BCBCE" w:rsidR="00520A67" w:rsidRPr="002777DD" w:rsidRDefault="00520A67" w:rsidP="00481DAC">
      <w:pPr>
        <w:spacing w:line="240" w:lineRule="auto"/>
        <w:rPr>
          <w:rStyle w:val="Hyperlink"/>
          <w:u w:val="none"/>
        </w:rPr>
      </w:pPr>
      <w:r w:rsidRPr="002777DD">
        <w:rPr>
          <w:rFonts w:ascii="Poppins" w:hAnsi="Poppins" w:cs="Poppins"/>
          <w:iCs/>
        </w:rPr>
        <w:t xml:space="preserve">This modification has been raised as a result of an approved </w:t>
      </w:r>
      <w:r w:rsidRPr="002777DD">
        <w:rPr>
          <w:rStyle w:val="Hyperlink"/>
          <w:rFonts w:ascii="Poppins" w:hAnsi="Poppins" w:cs="Poppins"/>
          <w:iCs/>
          <w:u w:val="none"/>
        </w:rPr>
        <w:t xml:space="preserve">BSC modification </w:t>
      </w:r>
      <w:hyperlink r:id="rId15" w:history="1">
        <w:r w:rsidR="00817CA5" w:rsidRPr="002777DD">
          <w:rPr>
            <w:rStyle w:val="Hyperlink"/>
            <w:rFonts w:ascii="Poppins" w:hAnsi="Poppins" w:cs="Poppins"/>
            <w:iCs/>
          </w:rPr>
          <w:t>CP1583</w:t>
        </w:r>
      </w:hyperlink>
      <w:r w:rsidR="00817CA5" w:rsidRPr="002777DD">
        <w:rPr>
          <w:rStyle w:val="Hyperlink"/>
          <w:rFonts w:ascii="Poppins" w:hAnsi="Poppins" w:cs="Poppins"/>
          <w:iCs/>
          <w:u w:val="none"/>
        </w:rPr>
        <w:t>, a</w:t>
      </w:r>
      <w:r w:rsidR="006E459B" w:rsidRPr="002777DD">
        <w:rPr>
          <w:rStyle w:val="Hyperlink"/>
          <w:rFonts w:ascii="Poppins" w:hAnsi="Poppins" w:cs="Poppins"/>
          <w:iCs/>
          <w:u w:val="none"/>
        </w:rPr>
        <w:t>nd has no further interactions with other modifications</w:t>
      </w:r>
      <w:r w:rsidR="002E2163" w:rsidRPr="002777DD">
        <w:rPr>
          <w:rStyle w:val="Hyperlink"/>
          <w:rFonts w:ascii="Poppins" w:hAnsi="Poppins" w:cs="Poppins"/>
          <w:iCs/>
          <w:u w:val="none"/>
        </w:rPr>
        <w:t xml:space="preserve"> or EBR Article 18</w:t>
      </w:r>
      <w:r w:rsidR="00E427E9" w:rsidRPr="002777DD">
        <w:rPr>
          <w:rStyle w:val="Hyperlink"/>
          <w:rFonts w:ascii="Poppins" w:hAnsi="Poppins" w:cs="Poppins"/>
          <w:iCs/>
          <w:u w:val="none"/>
        </w:rPr>
        <w:t xml:space="preserve"> Terms and Conditions. </w:t>
      </w:r>
      <w:r w:rsidR="006E459B" w:rsidRPr="002777DD">
        <w:rPr>
          <w:rStyle w:val="Hyperlink"/>
          <w:rFonts w:ascii="Poppins" w:hAnsi="Poppins" w:cs="Poppins"/>
          <w:iCs/>
          <w:u w:val="none"/>
        </w:rPr>
        <w:t xml:space="preserve"> </w:t>
      </w:r>
    </w:p>
    <w:p w14:paraId="50A93472" w14:textId="682D8862" w:rsidR="00C1635A" w:rsidRPr="00DE2E99" w:rsidRDefault="00C1635A" w:rsidP="00481DAC">
      <w:pPr>
        <w:spacing w:line="240" w:lineRule="auto"/>
        <w:rPr>
          <w:rFonts w:ascii="Poppins" w:hAnsi="Poppins" w:cs="Poppins"/>
          <w:i/>
          <w:color w:val="00B050"/>
        </w:rPr>
      </w:pPr>
    </w:p>
    <w:p w14:paraId="30FBD6FD" w14:textId="77777777" w:rsidR="00C1635A" w:rsidRPr="00DE2E99" w:rsidRDefault="00C1635A" w:rsidP="00481DAC">
      <w:pPr>
        <w:pStyle w:val="CA2"/>
        <w:pBdr>
          <w:bottom w:val="single" w:sz="4" w:space="1" w:color="auto"/>
        </w:pBdr>
        <w:shd w:val="clear" w:color="auto" w:fill="3F0731"/>
        <w:spacing w:line="240" w:lineRule="auto"/>
        <w:rPr>
          <w:rFonts w:ascii="Poppins" w:hAnsi="Poppins" w:cs="Poppins"/>
        </w:rPr>
      </w:pPr>
      <w:bookmarkStart w:id="7" w:name="_Toc189819116"/>
      <w:r w:rsidRPr="00DE2E99">
        <w:rPr>
          <w:rFonts w:ascii="Poppins" w:hAnsi="Poppins" w:cs="Poppins"/>
        </w:rPr>
        <w:t>What is the issue?</w:t>
      </w:r>
      <w:bookmarkEnd w:id="5"/>
      <w:bookmarkEnd w:id="7"/>
    </w:p>
    <w:p w14:paraId="2AB56910" w14:textId="5EE16602" w:rsidR="00B52901" w:rsidRDefault="00B52901" w:rsidP="00481DAC">
      <w:pPr>
        <w:pStyle w:val="Heading2"/>
        <w:spacing w:line="240" w:lineRule="auto"/>
        <w:rPr>
          <w:rFonts w:ascii="Poppins" w:eastAsia="Arial" w:hAnsi="Poppins" w:cs="Poppins"/>
          <w:b w:val="0"/>
          <w:bCs w:val="0"/>
          <w:iCs/>
          <w:color w:val="auto"/>
          <w:sz w:val="22"/>
          <w:szCs w:val="22"/>
        </w:rPr>
      </w:pPr>
      <w:bookmarkStart w:id="8" w:name="_Why_change?"/>
      <w:bookmarkStart w:id="9" w:name="_Toc189819117"/>
      <w:bookmarkStart w:id="10" w:name="_Toc58482272"/>
      <w:bookmarkEnd w:id="8"/>
      <w:r w:rsidRPr="00B52901">
        <w:rPr>
          <w:rFonts w:ascii="Poppins" w:eastAsia="Arial" w:hAnsi="Poppins" w:cs="Poppins"/>
          <w:b w:val="0"/>
          <w:bCs w:val="0"/>
          <w:iCs/>
          <w:color w:val="auto"/>
          <w:sz w:val="22"/>
          <w:szCs w:val="22"/>
        </w:rPr>
        <w:t xml:space="preserve">CP1583 (Rationalising publication of European Transparency Regulation (ETR) data on Elexon Systems), is a Balancing and Settlement Code (BSC) modification. </w:t>
      </w:r>
      <w:r w:rsidR="00A2417A">
        <w:rPr>
          <w:rFonts w:ascii="Poppins" w:eastAsia="Arial" w:hAnsi="Poppins" w:cs="Poppins"/>
          <w:b w:val="0"/>
          <w:bCs w:val="0"/>
          <w:iCs/>
          <w:color w:val="auto"/>
          <w:sz w:val="22"/>
          <w:szCs w:val="22"/>
        </w:rPr>
        <w:t xml:space="preserve"> </w:t>
      </w:r>
      <w:r w:rsidRPr="00B52901">
        <w:rPr>
          <w:rFonts w:ascii="Poppins" w:eastAsia="Arial" w:hAnsi="Poppins" w:cs="Poppins"/>
          <w:b w:val="0"/>
          <w:bCs w:val="0"/>
          <w:iCs/>
          <w:color w:val="auto"/>
          <w:sz w:val="22"/>
          <w:szCs w:val="22"/>
        </w:rPr>
        <w:t>It was raised by Elexon to review the ETR data provided by Market Participants and the ESO which</w:t>
      </w:r>
      <w:r w:rsidR="00A2417A">
        <w:rPr>
          <w:rFonts w:ascii="Poppins" w:eastAsia="Arial" w:hAnsi="Poppins" w:cs="Poppins"/>
          <w:b w:val="0"/>
          <w:bCs w:val="0"/>
          <w:iCs/>
          <w:color w:val="auto"/>
          <w:sz w:val="22"/>
          <w:szCs w:val="22"/>
        </w:rPr>
        <w:t>,</w:t>
      </w:r>
      <w:r w:rsidRPr="00B52901">
        <w:rPr>
          <w:rFonts w:ascii="Poppins" w:eastAsia="Arial" w:hAnsi="Poppins" w:cs="Poppins"/>
          <w:b w:val="0"/>
          <w:bCs w:val="0"/>
          <w:iCs/>
          <w:color w:val="auto"/>
          <w:sz w:val="22"/>
          <w:szCs w:val="22"/>
        </w:rPr>
        <w:t xml:space="preserve"> pre-January 2021</w:t>
      </w:r>
      <w:r w:rsidR="00A2417A">
        <w:rPr>
          <w:rFonts w:ascii="Poppins" w:eastAsia="Arial" w:hAnsi="Poppins" w:cs="Poppins"/>
          <w:b w:val="0"/>
          <w:bCs w:val="0"/>
          <w:iCs/>
          <w:color w:val="auto"/>
          <w:sz w:val="22"/>
          <w:szCs w:val="22"/>
        </w:rPr>
        <w:t>,</w:t>
      </w:r>
      <w:r w:rsidRPr="00B52901">
        <w:rPr>
          <w:rFonts w:ascii="Poppins" w:eastAsia="Arial" w:hAnsi="Poppins" w:cs="Poppins"/>
          <w:b w:val="0"/>
          <w:bCs w:val="0"/>
          <w:iCs/>
          <w:color w:val="auto"/>
          <w:sz w:val="22"/>
          <w:szCs w:val="22"/>
        </w:rPr>
        <w:t xml:space="preserve"> was submitted to the European Network of Transmission Operators for Electricity (ENTSO-E) data platform, known as the Electricity Market Fundamental Information Platform (EMFIP), via the Balancing Mechanism Reporting Service (BMRS).</w:t>
      </w:r>
      <w:bookmarkEnd w:id="9"/>
      <w:r w:rsidRPr="00B52901">
        <w:rPr>
          <w:rFonts w:ascii="Poppins" w:eastAsia="Arial" w:hAnsi="Poppins" w:cs="Poppins"/>
          <w:b w:val="0"/>
          <w:bCs w:val="0"/>
          <w:iCs/>
          <w:color w:val="auto"/>
          <w:sz w:val="22"/>
          <w:szCs w:val="22"/>
        </w:rPr>
        <w:t xml:space="preserve"> </w:t>
      </w:r>
    </w:p>
    <w:p w14:paraId="7D6375DA" w14:textId="5E3669B6" w:rsidR="00B52901" w:rsidRPr="002777DD" w:rsidRDefault="00B52901" w:rsidP="00481DAC">
      <w:pPr>
        <w:pStyle w:val="ListParagraph"/>
        <w:numPr>
          <w:ilvl w:val="0"/>
          <w:numId w:val="21"/>
        </w:numPr>
        <w:suppressAutoHyphens w:val="0"/>
        <w:autoSpaceDN/>
        <w:spacing w:before="120" w:after="120" w:line="240" w:lineRule="auto"/>
        <w:contextualSpacing/>
        <w:textAlignment w:val="auto"/>
        <w:rPr>
          <w:rFonts w:ascii="Poppins" w:hAnsi="Poppins" w:cs="Poppins"/>
        </w:rPr>
      </w:pPr>
      <w:bookmarkStart w:id="11" w:name="_Toc189819118"/>
      <w:r w:rsidRPr="00B52901">
        <w:rPr>
          <w:rFonts w:ascii="Poppins" w:hAnsi="Poppins" w:cs="Poppins"/>
          <w:iCs/>
        </w:rPr>
        <w:t xml:space="preserve">Due to the UK leaving the European Union (EU), there </w:t>
      </w:r>
      <w:r w:rsidR="00D12FAA">
        <w:rPr>
          <w:rFonts w:ascii="Poppins" w:hAnsi="Poppins" w:cs="Poppins"/>
          <w:iCs/>
        </w:rPr>
        <w:t>wa</w:t>
      </w:r>
      <w:r w:rsidRPr="00B52901">
        <w:rPr>
          <w:rFonts w:ascii="Poppins" w:hAnsi="Poppins" w:cs="Poppins"/>
          <w:iCs/>
        </w:rPr>
        <w:t xml:space="preserve">s no longer a legal requirement to submit the ETR data to ENTSO-E after January 2021, but it has continued to be published on BMRS (which </w:t>
      </w:r>
      <w:r w:rsidR="00D12FAA">
        <w:rPr>
          <w:rFonts w:ascii="Poppins" w:hAnsi="Poppins" w:cs="Poppins"/>
          <w:iCs/>
        </w:rPr>
        <w:t>on</w:t>
      </w:r>
      <w:r w:rsidR="00D12FAA" w:rsidRPr="00B52901">
        <w:rPr>
          <w:rFonts w:ascii="Poppins" w:hAnsi="Poppins" w:cs="Poppins"/>
          <w:iCs/>
        </w:rPr>
        <w:t xml:space="preserve"> </w:t>
      </w:r>
      <w:r w:rsidRPr="00B52901">
        <w:rPr>
          <w:rFonts w:ascii="Poppins" w:hAnsi="Poppins" w:cs="Poppins"/>
          <w:iCs/>
        </w:rPr>
        <w:t xml:space="preserve">01 June 2024, was replaced by the Elexon Insights Solution). </w:t>
      </w:r>
      <w:r w:rsidR="00D12FAA">
        <w:rPr>
          <w:rFonts w:ascii="Poppins" w:hAnsi="Poppins" w:cs="Poppins"/>
          <w:iCs/>
        </w:rPr>
        <w:t xml:space="preserve"> </w:t>
      </w:r>
      <w:r w:rsidRPr="00B52901">
        <w:rPr>
          <w:rFonts w:ascii="Poppins" w:hAnsi="Poppins" w:cs="Poppins"/>
          <w:iCs/>
        </w:rPr>
        <w:t>CP1583</w:t>
      </w:r>
      <w:r w:rsidR="00FD0CA1">
        <w:rPr>
          <w:rFonts w:ascii="Poppins" w:hAnsi="Poppins" w:cs="Poppins"/>
          <w:b/>
          <w:bCs/>
          <w:iCs/>
        </w:rPr>
        <w:t xml:space="preserve"> </w:t>
      </w:r>
      <w:r w:rsidR="00FD0CA1" w:rsidRPr="002777DD">
        <w:rPr>
          <w:rFonts w:ascii="Poppins" w:hAnsi="Poppins" w:cs="Poppins"/>
          <w:iCs/>
        </w:rPr>
        <w:t>(</w:t>
      </w:r>
      <w:sdt>
        <w:sdtPr>
          <w:alias w:val="Insert text"/>
          <w:tag w:val="Insert text"/>
          <w:id w:val="-2119748508"/>
          <w:placeholder>
            <w:docPart w:val="1A3BC7A80D5448929FFB7060689DC001"/>
          </w:placeholder>
        </w:sdtPr>
        <w:sdtEndPr>
          <w:rPr>
            <w:rFonts w:ascii="Poppins" w:hAnsi="Poppins" w:cs="Poppins"/>
          </w:rPr>
        </w:sdtEndPr>
        <w:sdtContent>
          <w:hyperlink r:id="rId16" w:history="1">
            <w:r w:rsidR="00D65E42">
              <w:rPr>
                <w:rFonts w:ascii="Poppins" w:eastAsiaTheme="minorHAnsi" w:hAnsi="Poppins" w:cs="Poppins"/>
                <w:color w:val="0000FF"/>
                <w:u w:val="single"/>
              </w:rPr>
              <w:t>Change Proposal 1583)</w:t>
            </w:r>
          </w:hyperlink>
        </w:sdtContent>
      </w:sdt>
      <w:r w:rsidRPr="002777DD">
        <w:rPr>
          <w:rFonts w:ascii="Poppins" w:hAnsi="Poppins" w:cs="Poppins"/>
          <w:iCs/>
        </w:rPr>
        <w:t xml:space="preserve"> identified a number of reports where this data is already being sent as part of the obligations under REMIT (Regulation (EU) No 1227/2011 on wholesale energy market integrity and transparency) or has no data reported.</w:t>
      </w:r>
      <w:bookmarkEnd w:id="11"/>
      <w:r w:rsidRPr="002777DD">
        <w:rPr>
          <w:rFonts w:ascii="Poppins" w:hAnsi="Poppins" w:cs="Poppins"/>
          <w:iCs/>
        </w:rPr>
        <w:t xml:space="preserve"> </w:t>
      </w:r>
    </w:p>
    <w:p w14:paraId="7F42B626" w14:textId="14C370F7" w:rsidR="00B52901" w:rsidRPr="00B52901" w:rsidRDefault="00B52901" w:rsidP="00481DAC">
      <w:pPr>
        <w:pStyle w:val="Heading2"/>
        <w:spacing w:line="240" w:lineRule="auto"/>
        <w:rPr>
          <w:rFonts w:ascii="Poppins" w:eastAsia="Arial" w:hAnsi="Poppins" w:cs="Poppins"/>
          <w:b w:val="0"/>
          <w:bCs w:val="0"/>
          <w:iCs/>
          <w:color w:val="auto"/>
          <w:sz w:val="22"/>
          <w:szCs w:val="22"/>
        </w:rPr>
      </w:pPr>
      <w:bookmarkStart w:id="12" w:name="_Toc189819119"/>
      <w:r w:rsidRPr="00B52901">
        <w:rPr>
          <w:rFonts w:ascii="Poppins" w:eastAsia="Arial" w:hAnsi="Poppins" w:cs="Poppins"/>
          <w:b w:val="0"/>
          <w:bCs w:val="0"/>
          <w:iCs/>
          <w:color w:val="auto"/>
          <w:sz w:val="22"/>
          <w:szCs w:val="22"/>
        </w:rPr>
        <w:t xml:space="preserve">Therefore, following the approval of CP1583 on 02 November 2023, the obligation for parties to submit EU Transparency Availability Data to the </w:t>
      </w:r>
      <w:r w:rsidR="00510A24">
        <w:rPr>
          <w:rFonts w:ascii="Poppins" w:eastAsia="Arial" w:hAnsi="Poppins" w:cs="Poppins"/>
          <w:b w:val="0"/>
          <w:bCs w:val="0"/>
          <w:iCs/>
          <w:color w:val="auto"/>
          <w:sz w:val="22"/>
          <w:szCs w:val="22"/>
        </w:rPr>
        <w:t>N</w:t>
      </w:r>
      <w:r w:rsidRPr="00B52901">
        <w:rPr>
          <w:rFonts w:ascii="Poppins" w:eastAsia="Arial" w:hAnsi="Poppins" w:cs="Poppins"/>
          <w:b w:val="0"/>
          <w:bCs w:val="0"/>
          <w:iCs/>
          <w:color w:val="auto"/>
          <w:sz w:val="22"/>
          <w:szCs w:val="22"/>
        </w:rPr>
        <w:t>ESO via the Market Operation Data Interface System (MODIS) as specified in Operating Code (OC)2.4.7 is no longer required.</w:t>
      </w:r>
      <w:bookmarkEnd w:id="12"/>
    </w:p>
    <w:p w14:paraId="0DF2C637" w14:textId="49528EF2" w:rsidR="00C1635A" w:rsidRPr="00DE2E99" w:rsidRDefault="00C1635A" w:rsidP="00481DAC">
      <w:pPr>
        <w:pStyle w:val="Heading2"/>
        <w:spacing w:line="240" w:lineRule="auto"/>
        <w:rPr>
          <w:rFonts w:ascii="Poppins" w:hAnsi="Poppins" w:cs="Poppins"/>
          <w:color w:val="3F0731"/>
        </w:rPr>
      </w:pPr>
      <w:bookmarkStart w:id="13" w:name="_Toc189819120"/>
      <w:r w:rsidRPr="00DE2E99">
        <w:rPr>
          <w:rFonts w:ascii="Poppins" w:hAnsi="Poppins" w:cs="Poppins"/>
          <w:color w:val="3F0731"/>
        </w:rPr>
        <w:t>Why change?</w:t>
      </w:r>
      <w:bookmarkEnd w:id="13"/>
    </w:p>
    <w:p w14:paraId="4F4DEB73" w14:textId="77777777" w:rsidR="00B52901" w:rsidRPr="00B52901" w:rsidRDefault="00B52901" w:rsidP="00481DAC">
      <w:pPr>
        <w:spacing w:line="240" w:lineRule="auto"/>
        <w:rPr>
          <w:rFonts w:ascii="Poppins" w:hAnsi="Poppins" w:cs="Poppins"/>
          <w:iCs/>
        </w:rPr>
      </w:pPr>
      <w:bookmarkStart w:id="14" w:name="_Toc58837632"/>
      <w:r w:rsidRPr="00B52901">
        <w:rPr>
          <w:rFonts w:ascii="Poppins" w:hAnsi="Poppins" w:cs="Poppins"/>
          <w:iCs/>
        </w:rPr>
        <w:t xml:space="preserve">As part of the Grid Code, relevant Users are obligated to provide EU Transparency Availability Data specified in OC2.4.7 in accordance with Schedule 6 of the Data Registration Code (DRC), which is sent via MODIS to Elexon. </w:t>
      </w:r>
    </w:p>
    <w:p w14:paraId="0EFE9EFE" w14:textId="1B0B01BB" w:rsidR="00B52901" w:rsidRPr="00B52901" w:rsidRDefault="00B52901" w:rsidP="00481DAC">
      <w:pPr>
        <w:spacing w:line="240" w:lineRule="auto"/>
        <w:rPr>
          <w:rFonts w:ascii="Poppins" w:hAnsi="Poppins" w:cs="Poppins"/>
          <w:iCs/>
        </w:rPr>
      </w:pPr>
      <w:r w:rsidRPr="00B52901">
        <w:rPr>
          <w:rFonts w:ascii="Poppins" w:hAnsi="Poppins" w:cs="Poppins"/>
          <w:iCs/>
        </w:rPr>
        <w:t xml:space="preserve">The approved BSC modification CP1583 removes the obligation for relevant Users to submit this data to </w:t>
      </w:r>
      <w:r w:rsidR="00B607C7">
        <w:rPr>
          <w:rFonts w:ascii="Poppins" w:hAnsi="Poppins" w:cs="Poppins"/>
          <w:iCs/>
        </w:rPr>
        <w:t>N</w:t>
      </w:r>
      <w:r w:rsidRPr="00B52901">
        <w:rPr>
          <w:rFonts w:ascii="Poppins" w:hAnsi="Poppins" w:cs="Poppins"/>
          <w:iCs/>
        </w:rPr>
        <w:t xml:space="preserve">ESO as it is either no longer required or is already submitted via REMIT which is an Ofgem enforced obligation that sits outside of the Grid Code. </w:t>
      </w:r>
    </w:p>
    <w:p w14:paraId="7CB910CD" w14:textId="59EFFDD3" w:rsidR="00B52901" w:rsidRPr="00B52901" w:rsidRDefault="00452A87" w:rsidP="00481DAC">
      <w:pPr>
        <w:spacing w:line="240" w:lineRule="auto"/>
        <w:rPr>
          <w:rFonts w:ascii="Poppins" w:hAnsi="Poppins" w:cs="Poppins"/>
          <w:iCs/>
        </w:rPr>
      </w:pPr>
      <w:r>
        <w:rPr>
          <w:rFonts w:ascii="Poppins" w:hAnsi="Poppins" w:cs="Poppins"/>
          <w:iCs/>
        </w:rPr>
        <w:t>Operating Code</w:t>
      </w:r>
      <w:r w:rsidR="00127A7E">
        <w:rPr>
          <w:rFonts w:ascii="Poppins" w:hAnsi="Poppins" w:cs="Poppins"/>
          <w:iCs/>
        </w:rPr>
        <w:t xml:space="preserve"> </w:t>
      </w:r>
      <w:r w:rsidR="00B52901" w:rsidRPr="00B52901">
        <w:rPr>
          <w:rFonts w:ascii="Poppins" w:hAnsi="Poppins" w:cs="Poppins"/>
          <w:iCs/>
        </w:rPr>
        <w:t xml:space="preserve">(OC)2.4.7 was never intended to cover REMIT obligations, and this proposal does not remove the obligations under REMIT for relevant Users. </w:t>
      </w:r>
      <w:r w:rsidR="00D12FAA">
        <w:rPr>
          <w:rFonts w:ascii="Poppins" w:hAnsi="Poppins" w:cs="Poppins"/>
          <w:iCs/>
        </w:rPr>
        <w:t xml:space="preserve"> </w:t>
      </w:r>
      <w:r w:rsidR="00B52901" w:rsidRPr="00B52901">
        <w:rPr>
          <w:rFonts w:ascii="Poppins" w:hAnsi="Poppins" w:cs="Poppins"/>
          <w:iCs/>
        </w:rPr>
        <w:t>Elexon have now also moved from BMRS to a new data platform (Elexon Insights Solution), and as a result, any data submitted to BMRS will no longer be published.</w:t>
      </w:r>
    </w:p>
    <w:p w14:paraId="23676B0E" w14:textId="77777777" w:rsidR="00B52901" w:rsidRPr="00DE2E99" w:rsidRDefault="00B52901" w:rsidP="00481DAC">
      <w:pPr>
        <w:spacing w:line="240" w:lineRule="auto"/>
        <w:rPr>
          <w:rFonts w:ascii="Poppins" w:hAnsi="Poppins" w:cs="Poppins"/>
          <w:i/>
          <w:color w:val="00B050"/>
        </w:rPr>
      </w:pPr>
    </w:p>
    <w:p w14:paraId="79482648" w14:textId="77777777" w:rsidR="00C1635A" w:rsidRPr="00DE2E99" w:rsidRDefault="00C1635A" w:rsidP="00481DAC">
      <w:pPr>
        <w:pStyle w:val="CA3"/>
        <w:shd w:val="clear" w:color="auto" w:fill="3F0731"/>
        <w:spacing w:line="240" w:lineRule="auto"/>
        <w:rPr>
          <w:rFonts w:ascii="Poppins" w:hAnsi="Poppins" w:cs="Poppins"/>
        </w:rPr>
      </w:pPr>
      <w:bookmarkStart w:id="15" w:name="_Toc189819121"/>
      <w:r w:rsidRPr="00DE2E99">
        <w:rPr>
          <w:rFonts w:ascii="Poppins" w:hAnsi="Poppins" w:cs="Poppins"/>
        </w:rPr>
        <w:t>What is the solution?</w:t>
      </w:r>
      <w:bookmarkEnd w:id="10"/>
      <w:bookmarkEnd w:id="14"/>
      <w:bookmarkEnd w:id="15"/>
    </w:p>
    <w:p w14:paraId="5FF19762" w14:textId="77777777" w:rsidR="00C1635A" w:rsidRPr="00DE2E99" w:rsidRDefault="00C1635A" w:rsidP="00481DAC">
      <w:pPr>
        <w:pStyle w:val="Heading2"/>
        <w:spacing w:line="240" w:lineRule="auto"/>
        <w:rPr>
          <w:rFonts w:ascii="Poppins" w:hAnsi="Poppins" w:cs="Poppins"/>
        </w:rPr>
      </w:pPr>
      <w:bookmarkStart w:id="16" w:name="_Toc189819122"/>
      <w:r w:rsidRPr="00DE2E99">
        <w:rPr>
          <w:rFonts w:ascii="Poppins" w:hAnsi="Poppins" w:cs="Poppins"/>
        </w:rPr>
        <w:t>Proposer’s solution</w:t>
      </w:r>
      <w:bookmarkEnd w:id="16"/>
    </w:p>
    <w:p w14:paraId="54483D14" w14:textId="319BA4E3" w:rsidR="00B52901" w:rsidRPr="0016361D" w:rsidRDefault="00E91C0D" w:rsidP="00481DAC">
      <w:pPr>
        <w:spacing w:line="240" w:lineRule="auto"/>
        <w:rPr>
          <w:rFonts w:ascii="Poppins" w:hAnsi="Poppins" w:cs="Poppins"/>
          <w:iCs/>
        </w:rPr>
      </w:pPr>
      <w:r>
        <w:rPr>
          <w:rFonts w:ascii="Poppins" w:hAnsi="Poppins" w:cs="Poppins"/>
          <w:iCs/>
        </w:rPr>
        <w:t>Initially the proposer</w:t>
      </w:r>
      <w:r w:rsidR="00AC12EF">
        <w:rPr>
          <w:rFonts w:ascii="Poppins" w:hAnsi="Poppins" w:cs="Poppins"/>
          <w:iCs/>
        </w:rPr>
        <w:t>’</w:t>
      </w:r>
      <w:r>
        <w:rPr>
          <w:rFonts w:ascii="Poppins" w:hAnsi="Poppins" w:cs="Poppins"/>
          <w:iCs/>
        </w:rPr>
        <w:t xml:space="preserve">s solution </w:t>
      </w:r>
      <w:r w:rsidR="00BC7BA3">
        <w:rPr>
          <w:rFonts w:ascii="Poppins" w:hAnsi="Poppins" w:cs="Poppins"/>
          <w:iCs/>
        </w:rPr>
        <w:t>was to r</w:t>
      </w:r>
      <w:r w:rsidR="00B52901" w:rsidRPr="00B52901">
        <w:rPr>
          <w:rFonts w:ascii="Poppins" w:hAnsi="Poppins" w:cs="Poppins"/>
          <w:iCs/>
        </w:rPr>
        <w:t xml:space="preserve">emove the obligation for the EU Transparency Availability Data currently specified </w:t>
      </w:r>
      <w:r w:rsidR="00434E00" w:rsidRPr="00B52901">
        <w:rPr>
          <w:rFonts w:ascii="Poppins" w:hAnsi="Poppins" w:cs="Poppins"/>
          <w:iCs/>
        </w:rPr>
        <w:t>in OC.</w:t>
      </w:r>
      <w:r w:rsidR="00B52901" w:rsidRPr="00B52901">
        <w:rPr>
          <w:rFonts w:ascii="Poppins" w:hAnsi="Poppins" w:cs="Poppins"/>
          <w:iCs/>
        </w:rPr>
        <w:t xml:space="preserve">2.4.7. in accordance with Schedule 6 of the Data Registration Code (DRC) to be sent from relevant Users to </w:t>
      </w:r>
      <w:r w:rsidR="00FC787E">
        <w:rPr>
          <w:rFonts w:ascii="Poppins" w:hAnsi="Poppins" w:cs="Poppins"/>
          <w:iCs/>
        </w:rPr>
        <w:t>N</w:t>
      </w:r>
      <w:r w:rsidR="00B52901" w:rsidRPr="00B52901">
        <w:rPr>
          <w:rFonts w:ascii="Poppins" w:hAnsi="Poppins" w:cs="Poppins"/>
          <w:iCs/>
        </w:rPr>
        <w:t>ESO via MODIS and then to Elexon.</w:t>
      </w:r>
      <w:r w:rsidR="00BC7BA3">
        <w:rPr>
          <w:rFonts w:ascii="Poppins" w:hAnsi="Poppins" w:cs="Poppins"/>
          <w:iCs/>
        </w:rPr>
        <w:t xml:space="preserve"> </w:t>
      </w:r>
      <w:r w:rsidR="00D12FAA">
        <w:rPr>
          <w:rFonts w:ascii="Poppins" w:hAnsi="Poppins" w:cs="Poppins"/>
          <w:iCs/>
        </w:rPr>
        <w:t xml:space="preserve"> </w:t>
      </w:r>
      <w:r w:rsidR="00BC7BA3">
        <w:rPr>
          <w:rFonts w:ascii="Poppins" w:hAnsi="Poppins" w:cs="Poppins"/>
          <w:iCs/>
        </w:rPr>
        <w:t>However</w:t>
      </w:r>
      <w:r w:rsidR="00D12FAA">
        <w:rPr>
          <w:rFonts w:ascii="Poppins" w:hAnsi="Poppins" w:cs="Poppins"/>
          <w:iCs/>
        </w:rPr>
        <w:t>,</w:t>
      </w:r>
      <w:r w:rsidR="00BC7BA3">
        <w:rPr>
          <w:rFonts w:ascii="Poppins" w:hAnsi="Poppins" w:cs="Poppins"/>
          <w:iCs/>
        </w:rPr>
        <w:t xml:space="preserve"> following the workgroup </w:t>
      </w:r>
      <w:r w:rsidR="00AC12EF">
        <w:rPr>
          <w:rFonts w:ascii="Poppins" w:hAnsi="Poppins" w:cs="Poppins"/>
          <w:iCs/>
        </w:rPr>
        <w:t>considerations</w:t>
      </w:r>
      <w:r w:rsidR="00BA66A2">
        <w:rPr>
          <w:rFonts w:ascii="Poppins" w:hAnsi="Poppins" w:cs="Poppins"/>
          <w:iCs/>
        </w:rPr>
        <w:t xml:space="preserve"> </w:t>
      </w:r>
      <w:r w:rsidR="00D12FAA">
        <w:rPr>
          <w:rFonts w:ascii="Poppins" w:hAnsi="Poppins" w:cs="Poppins"/>
          <w:iCs/>
        </w:rPr>
        <w:t xml:space="preserve">described </w:t>
      </w:r>
      <w:r w:rsidR="00BA66A2">
        <w:rPr>
          <w:rFonts w:ascii="Poppins" w:hAnsi="Poppins" w:cs="Poppins"/>
          <w:iCs/>
        </w:rPr>
        <w:t>in the next section</w:t>
      </w:r>
      <w:r w:rsidR="00AC12EF">
        <w:rPr>
          <w:rFonts w:ascii="Poppins" w:hAnsi="Poppins" w:cs="Poppins"/>
          <w:iCs/>
        </w:rPr>
        <w:t>,</w:t>
      </w:r>
      <w:r w:rsidR="001B7EC2">
        <w:rPr>
          <w:rFonts w:ascii="Poppins" w:hAnsi="Poppins" w:cs="Poppins"/>
          <w:iCs/>
        </w:rPr>
        <w:t xml:space="preserve"> </w:t>
      </w:r>
      <w:r w:rsidR="00715626">
        <w:rPr>
          <w:rFonts w:ascii="Poppins" w:hAnsi="Poppins" w:cs="Poppins"/>
          <w:iCs/>
        </w:rPr>
        <w:t>it was change</w:t>
      </w:r>
      <w:r w:rsidR="00B34074">
        <w:rPr>
          <w:rFonts w:ascii="Poppins" w:hAnsi="Poppins" w:cs="Poppins"/>
          <w:iCs/>
        </w:rPr>
        <w:t>d</w:t>
      </w:r>
      <w:r w:rsidR="00715626">
        <w:rPr>
          <w:rFonts w:ascii="Poppins" w:hAnsi="Poppins" w:cs="Poppins"/>
          <w:iCs/>
        </w:rPr>
        <w:t xml:space="preserve"> to </w:t>
      </w:r>
      <w:r w:rsidR="00B34074">
        <w:rPr>
          <w:rFonts w:ascii="Poppins" w:hAnsi="Poppins" w:cs="Poppins"/>
          <w:iCs/>
        </w:rPr>
        <w:t xml:space="preserve">retain the </w:t>
      </w:r>
      <w:r w:rsidR="00F91B9B">
        <w:rPr>
          <w:rFonts w:ascii="Poppins" w:hAnsi="Poppins" w:cs="Poppins"/>
          <w:iCs/>
        </w:rPr>
        <w:t xml:space="preserve">existing </w:t>
      </w:r>
      <w:r w:rsidR="00B34074">
        <w:rPr>
          <w:rFonts w:ascii="Poppins" w:hAnsi="Poppins" w:cs="Poppins"/>
          <w:iCs/>
        </w:rPr>
        <w:t xml:space="preserve">text and modify the text to permit </w:t>
      </w:r>
      <w:r w:rsidR="00BF5A6D">
        <w:rPr>
          <w:rFonts w:ascii="Poppins" w:hAnsi="Poppins" w:cs="Poppins"/>
          <w:iCs/>
        </w:rPr>
        <w:t>Users to</w:t>
      </w:r>
      <w:r w:rsidR="003D676A">
        <w:rPr>
          <w:rFonts w:ascii="Poppins" w:hAnsi="Poppins" w:cs="Poppins"/>
          <w:iCs/>
        </w:rPr>
        <w:t xml:space="preserve"> </w:t>
      </w:r>
      <w:r w:rsidR="00BF5A6D">
        <w:rPr>
          <w:rFonts w:ascii="Poppins" w:hAnsi="Poppins" w:cs="Poppins"/>
          <w:iCs/>
        </w:rPr>
        <w:t xml:space="preserve">submit the data to Elexon </w:t>
      </w:r>
      <w:r w:rsidR="00850F8F">
        <w:rPr>
          <w:rFonts w:ascii="Poppins" w:hAnsi="Poppins" w:cs="Poppins"/>
          <w:iCs/>
        </w:rPr>
        <w:t xml:space="preserve">either directly </w:t>
      </w:r>
      <w:r w:rsidR="00C9153D">
        <w:rPr>
          <w:rFonts w:ascii="Poppins" w:hAnsi="Poppins" w:cs="Poppins"/>
          <w:iCs/>
        </w:rPr>
        <w:t>u</w:t>
      </w:r>
      <w:r w:rsidR="00850F8F">
        <w:rPr>
          <w:rFonts w:ascii="Poppins" w:hAnsi="Poppins" w:cs="Poppins"/>
          <w:iCs/>
        </w:rPr>
        <w:t xml:space="preserve">sing </w:t>
      </w:r>
      <w:r w:rsidR="00C9153D">
        <w:rPr>
          <w:rFonts w:ascii="Poppins" w:hAnsi="Poppins" w:cs="Poppins"/>
          <w:iCs/>
        </w:rPr>
        <w:t>REMIT or</w:t>
      </w:r>
      <w:r w:rsidR="00BF5A6D">
        <w:rPr>
          <w:rFonts w:ascii="Poppins" w:hAnsi="Poppins" w:cs="Poppins"/>
          <w:iCs/>
        </w:rPr>
        <w:t xml:space="preserve"> via </w:t>
      </w:r>
      <w:r w:rsidR="0076502F">
        <w:rPr>
          <w:rFonts w:ascii="Poppins" w:hAnsi="Poppins" w:cs="Poppins"/>
          <w:iCs/>
        </w:rPr>
        <w:t>MODIS.</w:t>
      </w:r>
    </w:p>
    <w:p w14:paraId="0A6DD68C" w14:textId="77777777" w:rsidR="00C1635A" w:rsidRPr="00DE2E99" w:rsidRDefault="00C1635A" w:rsidP="00481DAC">
      <w:pPr>
        <w:pStyle w:val="CA3"/>
        <w:shd w:val="clear" w:color="auto" w:fill="3F0731"/>
        <w:spacing w:line="240" w:lineRule="auto"/>
        <w:rPr>
          <w:rFonts w:ascii="Poppins" w:hAnsi="Poppins" w:cs="Poppins"/>
        </w:rPr>
      </w:pPr>
      <w:bookmarkStart w:id="17" w:name="_Toc189819123"/>
      <w:r w:rsidRPr="00DE2E99">
        <w:rPr>
          <w:rFonts w:ascii="Poppins" w:hAnsi="Poppins" w:cs="Poppins"/>
        </w:rPr>
        <w:t>Workgroup considerations</w:t>
      </w:r>
      <w:bookmarkEnd w:id="17"/>
    </w:p>
    <w:p w14:paraId="6681DB21" w14:textId="5DFF983C" w:rsidR="00C1635A" w:rsidRPr="00DE2E99" w:rsidRDefault="007D1562" w:rsidP="00481DAC">
      <w:pPr>
        <w:spacing w:line="240" w:lineRule="auto"/>
        <w:jc w:val="both"/>
        <w:rPr>
          <w:rFonts w:ascii="Poppins" w:hAnsi="Poppins" w:cs="Poppins"/>
        </w:rPr>
      </w:pPr>
      <w:r w:rsidRPr="00DE2E99">
        <w:rPr>
          <w:rFonts w:ascii="Poppins" w:hAnsi="Poppins" w:cs="Poppins"/>
        </w:rPr>
        <w:t xml:space="preserve">The Workgroup </w:t>
      </w:r>
      <w:r w:rsidRPr="00B52901">
        <w:rPr>
          <w:rFonts w:ascii="Poppins" w:hAnsi="Poppins" w:cs="Poppins"/>
        </w:rPr>
        <w:t xml:space="preserve">convened </w:t>
      </w:r>
      <w:r w:rsidR="00B52901" w:rsidRPr="00B52901">
        <w:rPr>
          <w:rFonts w:ascii="Poppins" w:hAnsi="Poppins" w:cs="Poppins"/>
        </w:rPr>
        <w:t>3</w:t>
      </w:r>
      <w:r w:rsidRPr="00B52901">
        <w:rPr>
          <w:rFonts w:ascii="Poppins" w:hAnsi="Poppins" w:cs="Poppins"/>
        </w:rPr>
        <w:t xml:space="preserve"> times</w:t>
      </w:r>
      <w:r w:rsidRPr="00DE2E99">
        <w:rPr>
          <w:rFonts w:ascii="Poppins" w:hAnsi="Poppins" w:cs="Poppins"/>
        </w:rPr>
        <w:t xml:space="preserve"> to discuss the identified issue</w:t>
      </w:r>
      <w:r w:rsidR="00DE2E99" w:rsidRPr="00DE2E99">
        <w:rPr>
          <w:rFonts w:ascii="Poppins" w:hAnsi="Poppins" w:cs="Poppins"/>
        </w:rPr>
        <w:t xml:space="preserve"> within </w:t>
      </w:r>
      <w:r w:rsidRPr="00DE2E99">
        <w:rPr>
          <w:rFonts w:ascii="Poppins" w:hAnsi="Poppins" w:cs="Poppins"/>
        </w:rPr>
        <w:t>the scope of the defect, develop potential solutions, and evaluate the proposal in relation to the Applicable Code Objectives.</w:t>
      </w:r>
    </w:p>
    <w:p w14:paraId="1EC06D0A" w14:textId="5BB72F92" w:rsidR="00C1635A" w:rsidRPr="00DE2E99" w:rsidRDefault="00C1635A" w:rsidP="00481DAC">
      <w:pPr>
        <w:spacing w:line="240" w:lineRule="auto"/>
        <w:jc w:val="both"/>
        <w:rPr>
          <w:rFonts w:ascii="Poppins" w:hAnsi="Poppins" w:cs="Poppins"/>
          <w:b/>
          <w:color w:val="3F0731"/>
        </w:rPr>
      </w:pPr>
      <w:r w:rsidRPr="00DE2E99">
        <w:rPr>
          <w:rFonts w:ascii="Poppins" w:hAnsi="Poppins" w:cs="Poppins"/>
          <w:b/>
          <w:color w:val="3F0731"/>
        </w:rPr>
        <w:t xml:space="preserve">Consideration of the </w:t>
      </w:r>
      <w:r w:rsidR="00EC0176" w:rsidRPr="00DE2E99">
        <w:rPr>
          <w:rFonts w:ascii="Poppins" w:hAnsi="Poppins" w:cs="Poppins"/>
          <w:b/>
          <w:color w:val="3F0731"/>
        </w:rPr>
        <w:t>P</w:t>
      </w:r>
      <w:r w:rsidRPr="00DE2E99">
        <w:rPr>
          <w:rFonts w:ascii="Poppins" w:hAnsi="Poppins" w:cs="Poppins"/>
          <w:b/>
          <w:color w:val="3F0731"/>
        </w:rPr>
        <w:t>roposer’s solution</w:t>
      </w:r>
    </w:p>
    <w:p w14:paraId="6CB57B34" w14:textId="4DBF6C4F" w:rsidR="004B4094" w:rsidRPr="004B4094" w:rsidRDefault="00250AC0" w:rsidP="00481DAC">
      <w:pPr>
        <w:spacing w:line="240" w:lineRule="auto"/>
        <w:jc w:val="both"/>
        <w:rPr>
          <w:rFonts w:ascii="Poppins" w:hAnsi="Poppins" w:cs="Poppins"/>
          <w:i/>
          <w:color w:val="00B050"/>
        </w:rPr>
      </w:pPr>
      <w:r w:rsidRPr="00250AC0">
        <w:rPr>
          <w:rFonts w:ascii="Poppins" w:hAnsi="Poppins" w:cs="Poppins"/>
          <w:iCs/>
        </w:rPr>
        <w:t xml:space="preserve">The Proposer gave a presentation to the Workgroup to outline the proposal (which can be found in Annex 1). </w:t>
      </w:r>
      <w:r w:rsidR="00D12FAA">
        <w:rPr>
          <w:rFonts w:ascii="Poppins" w:hAnsi="Poppins" w:cs="Poppins"/>
          <w:iCs/>
        </w:rPr>
        <w:t xml:space="preserve"> </w:t>
      </w:r>
      <w:r w:rsidRPr="00250AC0">
        <w:rPr>
          <w:rFonts w:ascii="Poppins" w:hAnsi="Poppins" w:cs="Poppins"/>
          <w:iCs/>
        </w:rPr>
        <w:t>The Proposer stated that</w:t>
      </w:r>
      <w:r w:rsidR="00494E13">
        <w:rPr>
          <w:rFonts w:ascii="Poppins" w:hAnsi="Poppins" w:cs="Poppins"/>
          <w:iCs/>
        </w:rPr>
        <w:t xml:space="preserve"> </w:t>
      </w:r>
      <w:hyperlink r:id="rId17" w:history="1">
        <w:r w:rsidR="00494E13" w:rsidRPr="00384EE2">
          <w:rPr>
            <w:rStyle w:val="Hyperlink"/>
            <w:rFonts w:ascii="Poppins" w:hAnsi="Poppins" w:cs="Poppins"/>
            <w:iCs/>
          </w:rPr>
          <w:t>REMIT</w:t>
        </w:r>
      </w:hyperlink>
      <w:r w:rsidR="00494E13">
        <w:rPr>
          <w:rFonts w:ascii="Poppins" w:hAnsi="Poppins" w:cs="Poppins"/>
          <w:iCs/>
        </w:rPr>
        <w:t xml:space="preserve"> is a regulatory requirement </w:t>
      </w:r>
      <w:r w:rsidR="00152D08">
        <w:rPr>
          <w:rFonts w:ascii="Poppins" w:hAnsi="Poppins" w:cs="Poppins"/>
          <w:iCs/>
        </w:rPr>
        <w:t>enforced</w:t>
      </w:r>
      <w:r w:rsidR="00494E13">
        <w:rPr>
          <w:rFonts w:ascii="Poppins" w:hAnsi="Poppins" w:cs="Poppins"/>
          <w:iCs/>
        </w:rPr>
        <w:t xml:space="preserve"> by Ofgem</w:t>
      </w:r>
      <w:r w:rsidR="00384EE2">
        <w:rPr>
          <w:rFonts w:ascii="Poppins" w:hAnsi="Poppins" w:cs="Poppins"/>
          <w:iCs/>
        </w:rPr>
        <w:t xml:space="preserve">. </w:t>
      </w:r>
      <w:r w:rsidR="00D12FAA">
        <w:rPr>
          <w:rFonts w:ascii="Poppins" w:hAnsi="Poppins" w:cs="Poppins"/>
          <w:iCs/>
        </w:rPr>
        <w:t xml:space="preserve"> </w:t>
      </w:r>
      <w:r w:rsidR="004B4094" w:rsidRPr="004B4094">
        <w:rPr>
          <w:rFonts w:ascii="Poppins" w:hAnsi="Poppins" w:cs="Poppins"/>
          <w:iCs/>
        </w:rPr>
        <w:t xml:space="preserve">The submission of REMIT data is not a Grid Code obligation, with Users encouraged, but not mandated, to submit this data either directly to ELEXON or via MODIS through ELEXON modification </w:t>
      </w:r>
      <w:hyperlink r:id="rId18" w:history="1">
        <w:r w:rsidR="004B4094" w:rsidRPr="004B4094">
          <w:rPr>
            <w:rStyle w:val="Hyperlink"/>
            <w:rFonts w:ascii="Poppins" w:hAnsi="Poppins" w:cs="Poppins"/>
            <w:iCs/>
            <w:color w:val="auto"/>
          </w:rPr>
          <w:t>P291</w:t>
        </w:r>
      </w:hyperlink>
      <w:r w:rsidR="004B4094" w:rsidRPr="004B4094">
        <w:rPr>
          <w:rFonts w:ascii="Poppins" w:hAnsi="Poppins" w:cs="Poppins"/>
          <w:iCs/>
        </w:rPr>
        <w:t>,</w:t>
      </w:r>
      <w:r w:rsidR="005207A7">
        <w:rPr>
          <w:rFonts w:ascii="Poppins" w:hAnsi="Poppins" w:cs="Poppins"/>
          <w:iCs/>
        </w:rPr>
        <w:t xml:space="preserve">’REMIT </w:t>
      </w:r>
      <w:r w:rsidR="009F4507">
        <w:rPr>
          <w:rFonts w:ascii="Poppins" w:hAnsi="Poppins" w:cs="Poppins"/>
          <w:iCs/>
        </w:rPr>
        <w:t>Inside</w:t>
      </w:r>
      <w:r w:rsidR="005207A7">
        <w:rPr>
          <w:rFonts w:ascii="Poppins" w:hAnsi="Poppins" w:cs="Poppins"/>
          <w:iCs/>
        </w:rPr>
        <w:t xml:space="preserve"> Information Reporting Platform for GB Electricity</w:t>
      </w:r>
      <w:r w:rsidR="009F4507">
        <w:rPr>
          <w:rFonts w:ascii="Poppins" w:hAnsi="Poppins" w:cs="Poppins"/>
          <w:iCs/>
        </w:rPr>
        <w:t xml:space="preserve">’ </w:t>
      </w:r>
      <w:r w:rsidR="004B4094" w:rsidRPr="004B4094">
        <w:rPr>
          <w:rFonts w:ascii="Poppins" w:hAnsi="Poppins" w:cs="Poppins"/>
          <w:iCs/>
        </w:rPr>
        <w:t>whilst the obligations for submission for ETR data is an obligation under the Grid Code as it requires Users to submit the data via NESO (MODIS).</w:t>
      </w:r>
    </w:p>
    <w:p w14:paraId="70748182" w14:textId="2ACE8383" w:rsidR="004B4094" w:rsidRPr="004B4094" w:rsidRDefault="00F12645" w:rsidP="00481DAC">
      <w:pPr>
        <w:spacing w:line="240" w:lineRule="auto"/>
        <w:jc w:val="both"/>
        <w:rPr>
          <w:rFonts w:ascii="Poppins" w:hAnsi="Poppins" w:cs="Poppins"/>
          <w:iCs/>
        </w:rPr>
      </w:pPr>
      <w:r>
        <w:rPr>
          <w:rFonts w:ascii="Poppins" w:hAnsi="Poppins" w:cs="Poppins"/>
          <w:iCs/>
        </w:rPr>
        <w:t>The Proposer explained that t</w:t>
      </w:r>
      <w:r w:rsidR="004B4094" w:rsidRPr="004B4094">
        <w:rPr>
          <w:rFonts w:ascii="Poppins" w:hAnsi="Poppins" w:cs="Poppins"/>
          <w:iCs/>
        </w:rPr>
        <w:t xml:space="preserve">he BSC documents the submission of “Inside Information Data”, but again, submission of REMIT data is not a BSC obligation, as parties may submit this data via Elexon (through the Insights platform). </w:t>
      </w:r>
      <w:r w:rsidR="00D12FAA">
        <w:rPr>
          <w:rFonts w:ascii="Poppins" w:hAnsi="Poppins" w:cs="Poppins"/>
          <w:iCs/>
        </w:rPr>
        <w:t xml:space="preserve"> </w:t>
      </w:r>
      <w:r w:rsidR="004B4094" w:rsidRPr="004B4094">
        <w:rPr>
          <w:rFonts w:ascii="Poppins" w:hAnsi="Poppins" w:cs="Poppins"/>
          <w:iCs/>
        </w:rPr>
        <w:t>Operating Code (OC)2.4.7 and Schedule 6 of the Data Registration Code (DRC), w</w:t>
      </w:r>
      <w:r w:rsidR="00D12FAA">
        <w:rPr>
          <w:rFonts w:ascii="Poppins" w:hAnsi="Poppins" w:cs="Poppins"/>
          <w:iCs/>
        </w:rPr>
        <w:t>ere</w:t>
      </w:r>
      <w:r w:rsidR="004B4094" w:rsidRPr="004B4094">
        <w:rPr>
          <w:rFonts w:ascii="Poppins" w:hAnsi="Poppins" w:cs="Poppins"/>
          <w:iCs/>
        </w:rPr>
        <w:t xml:space="preserve"> introduced as part of Grid Code Modification </w:t>
      </w:r>
      <w:hyperlink r:id="rId19" w:history="1">
        <w:r w:rsidR="004B4094" w:rsidRPr="004B4094">
          <w:rPr>
            <w:rStyle w:val="Hyperlink"/>
            <w:rFonts w:ascii="Poppins" w:hAnsi="Poppins" w:cs="Poppins"/>
            <w:iCs/>
            <w:color w:val="auto"/>
          </w:rPr>
          <w:t>GC0083</w:t>
        </w:r>
      </w:hyperlink>
      <w:r w:rsidR="004B4094" w:rsidRPr="004B4094">
        <w:rPr>
          <w:rFonts w:ascii="Poppins" w:hAnsi="Poppins" w:cs="Poppins"/>
          <w:iCs/>
        </w:rPr>
        <w:t xml:space="preserve">, which specifically covered the implementation of the European Transparency Regulation (543/2013), with the REMIT obligations in existence prior to the requirements of ETR. </w:t>
      </w:r>
      <w:r w:rsidR="00D12FAA">
        <w:rPr>
          <w:rFonts w:ascii="Poppins" w:hAnsi="Poppins" w:cs="Poppins"/>
          <w:iCs/>
        </w:rPr>
        <w:t xml:space="preserve"> </w:t>
      </w:r>
      <w:r w:rsidR="004B4094" w:rsidRPr="004B4094">
        <w:rPr>
          <w:rFonts w:ascii="Poppins" w:hAnsi="Poppins" w:cs="Poppins"/>
          <w:iCs/>
        </w:rPr>
        <w:t>OC2.4.7 was never intended to cover REMIT obligations.</w:t>
      </w:r>
    </w:p>
    <w:p w14:paraId="4099520F" w14:textId="4F97F2BC" w:rsidR="004B4094" w:rsidRPr="004B4094" w:rsidRDefault="004B4094" w:rsidP="00481DAC">
      <w:pPr>
        <w:spacing w:line="240" w:lineRule="auto"/>
        <w:jc w:val="both"/>
        <w:rPr>
          <w:rFonts w:ascii="Poppins" w:hAnsi="Poppins" w:cs="Poppins"/>
          <w:iCs/>
        </w:rPr>
      </w:pPr>
      <w:r w:rsidRPr="004B4094">
        <w:rPr>
          <w:rFonts w:ascii="Poppins" w:hAnsi="Poppins" w:cs="Poppins"/>
          <w:iCs/>
        </w:rPr>
        <w:t xml:space="preserve">REMIT is broader than the specific obligations under OC2.4.7. and covers other assets as well as generation and consumption units, and other categories of inside information. </w:t>
      </w:r>
      <w:r w:rsidR="00D12FAA">
        <w:rPr>
          <w:rFonts w:ascii="Poppins" w:hAnsi="Poppins" w:cs="Poppins"/>
          <w:iCs/>
        </w:rPr>
        <w:t xml:space="preserve"> </w:t>
      </w:r>
      <w:r w:rsidRPr="004B4094">
        <w:rPr>
          <w:rFonts w:ascii="Poppins" w:hAnsi="Poppins" w:cs="Poppins"/>
          <w:iCs/>
        </w:rPr>
        <w:t>It also does not specify any thresholds for reporting such as the 100MW threshold in the ETR Article 7 and 15 regulations.</w:t>
      </w:r>
    </w:p>
    <w:p w14:paraId="59EB8A73" w14:textId="181D01FB" w:rsidR="00250AC0" w:rsidRPr="00510A24" w:rsidRDefault="003D2A17" w:rsidP="00481DAC">
      <w:pPr>
        <w:spacing w:line="240" w:lineRule="auto"/>
        <w:jc w:val="both"/>
        <w:rPr>
          <w:rFonts w:ascii="Poppins" w:hAnsi="Poppins" w:cs="Poppins"/>
          <w:iCs/>
        </w:rPr>
      </w:pPr>
      <w:r w:rsidRPr="003D2A17">
        <w:rPr>
          <w:rFonts w:ascii="Poppins" w:hAnsi="Poppins" w:cs="Poppins"/>
          <w:iCs/>
        </w:rPr>
        <w:t>The Proposer confirmed that</w:t>
      </w:r>
      <w:r w:rsidR="0097668A">
        <w:rPr>
          <w:rFonts w:ascii="Poppins" w:hAnsi="Poppins" w:cs="Poppins"/>
          <w:iCs/>
        </w:rPr>
        <w:t>,</w:t>
      </w:r>
      <w:r w:rsidRPr="003D2A17">
        <w:rPr>
          <w:rFonts w:ascii="Poppins" w:hAnsi="Poppins" w:cs="Poppins"/>
          <w:iCs/>
        </w:rPr>
        <w:t xml:space="preserve"> in their opinion, </w:t>
      </w:r>
      <w:r w:rsidR="004B4094" w:rsidRPr="004B4094">
        <w:rPr>
          <w:rFonts w:ascii="Poppins" w:hAnsi="Poppins" w:cs="Poppins"/>
          <w:iCs/>
        </w:rPr>
        <w:t xml:space="preserve">there is no impact on Users regarding REMIT obligations by removing OC2.4.7, as REMIT obligations are enforced by Ofgem through </w:t>
      </w:r>
      <w:r w:rsidR="004B4094" w:rsidRPr="004B4094">
        <w:rPr>
          <w:rFonts w:ascii="Poppins" w:hAnsi="Poppins" w:cs="Poppins"/>
          <w:iCs/>
        </w:rPr>
        <w:lastRenderedPageBreak/>
        <w:t>relevant regulations</w:t>
      </w:r>
      <w:r w:rsidR="00F93181">
        <w:rPr>
          <w:rFonts w:ascii="Poppins" w:hAnsi="Poppins" w:cs="Poppins"/>
          <w:iCs/>
        </w:rPr>
        <w:t xml:space="preserve"> and</w:t>
      </w:r>
      <w:r w:rsidR="004B4094" w:rsidRPr="004B4094">
        <w:rPr>
          <w:rFonts w:ascii="Poppins" w:hAnsi="Poppins" w:cs="Poppins"/>
          <w:iCs/>
        </w:rPr>
        <w:t xml:space="preserve"> the specific clause that NESO is proposing to remove from the Grid Code was never intended to cover REMIT obligations.</w:t>
      </w:r>
    </w:p>
    <w:p w14:paraId="2510C304" w14:textId="77777777" w:rsidR="00C1635A" w:rsidRPr="00DE2E99" w:rsidRDefault="00C1635A" w:rsidP="00481DAC">
      <w:pPr>
        <w:spacing w:line="240" w:lineRule="auto"/>
        <w:jc w:val="both"/>
        <w:rPr>
          <w:rFonts w:ascii="Poppins" w:hAnsi="Poppins" w:cs="Poppins"/>
          <w:b/>
          <w:color w:val="3F0731"/>
        </w:rPr>
      </w:pPr>
      <w:r w:rsidRPr="00DE2E99">
        <w:rPr>
          <w:rFonts w:ascii="Poppins" w:hAnsi="Poppins" w:cs="Poppins"/>
          <w:b/>
          <w:color w:val="3F0731"/>
        </w:rPr>
        <w:t>Consideration of other options</w:t>
      </w:r>
    </w:p>
    <w:p w14:paraId="7E45412F" w14:textId="2BE1BF6B" w:rsidR="0067637E" w:rsidRDefault="008C3A7E" w:rsidP="00481DAC">
      <w:pPr>
        <w:spacing w:line="240" w:lineRule="auto"/>
        <w:jc w:val="both"/>
        <w:rPr>
          <w:rFonts w:ascii="Poppins" w:hAnsi="Poppins" w:cs="Poppins"/>
          <w:iCs/>
        </w:rPr>
      </w:pPr>
      <w:r>
        <w:rPr>
          <w:rFonts w:ascii="Poppins" w:hAnsi="Poppins" w:cs="Poppins"/>
          <w:iCs/>
        </w:rPr>
        <w:t xml:space="preserve">Some Workgroup members </w:t>
      </w:r>
      <w:r w:rsidR="008A64AF">
        <w:rPr>
          <w:rFonts w:ascii="Poppins" w:hAnsi="Poppins" w:cs="Poppins"/>
          <w:iCs/>
        </w:rPr>
        <w:t xml:space="preserve">stated that </w:t>
      </w:r>
      <w:r w:rsidR="00DC5C6B" w:rsidRPr="004F2F3B">
        <w:rPr>
          <w:rFonts w:ascii="Poppins" w:hAnsi="Poppins" w:cs="Poppins"/>
          <w:iCs/>
        </w:rPr>
        <w:t xml:space="preserve">a further legal </w:t>
      </w:r>
      <w:r w:rsidR="008A64AF">
        <w:rPr>
          <w:rFonts w:ascii="Poppins" w:hAnsi="Poppins" w:cs="Poppins"/>
          <w:iCs/>
        </w:rPr>
        <w:t>view</w:t>
      </w:r>
      <w:r w:rsidR="00DC5C6B" w:rsidRPr="004F2F3B">
        <w:rPr>
          <w:rFonts w:ascii="Poppins" w:hAnsi="Poppins" w:cs="Poppins"/>
          <w:iCs/>
        </w:rPr>
        <w:t xml:space="preserve"> was required to provide clarity on aspects of the </w:t>
      </w:r>
      <w:r w:rsidR="00FF7CEB" w:rsidRPr="004F2F3B">
        <w:rPr>
          <w:rFonts w:ascii="Poppins" w:hAnsi="Poppins" w:cs="Poppins"/>
          <w:iCs/>
        </w:rPr>
        <w:t>proposed solution</w:t>
      </w:r>
      <w:r w:rsidR="00693F67">
        <w:rPr>
          <w:rFonts w:ascii="Poppins" w:hAnsi="Poppins" w:cs="Poppins"/>
          <w:iCs/>
        </w:rPr>
        <w:t>, in particular</w:t>
      </w:r>
      <w:r w:rsidR="0067637E">
        <w:rPr>
          <w:rFonts w:ascii="Poppins" w:hAnsi="Poppins" w:cs="Poppins"/>
          <w:iCs/>
        </w:rPr>
        <w:t>:</w:t>
      </w:r>
    </w:p>
    <w:p w14:paraId="4EAD09F3" w14:textId="36B81CC6" w:rsidR="000D0DF1" w:rsidRDefault="000D0DF1" w:rsidP="00481DAC">
      <w:pPr>
        <w:pStyle w:val="ListParagraph"/>
        <w:numPr>
          <w:ilvl w:val="0"/>
          <w:numId w:val="25"/>
        </w:numPr>
        <w:spacing w:line="240" w:lineRule="auto"/>
        <w:jc w:val="both"/>
        <w:rPr>
          <w:rFonts w:ascii="Poppins" w:hAnsi="Poppins" w:cs="Poppins"/>
          <w:iCs/>
        </w:rPr>
      </w:pPr>
      <w:r>
        <w:rPr>
          <w:rFonts w:ascii="Poppins" w:hAnsi="Poppins" w:cs="Poppins"/>
          <w:iCs/>
        </w:rPr>
        <w:t>H</w:t>
      </w:r>
      <w:r w:rsidR="00693F67" w:rsidRPr="000D0DF1">
        <w:rPr>
          <w:rFonts w:ascii="Poppins" w:hAnsi="Poppins" w:cs="Poppins"/>
          <w:iCs/>
        </w:rPr>
        <w:t>ow ETR data is considered to be different to the REMIT data under EU legislation, acknowledging the implementation of (</w:t>
      </w:r>
      <w:hyperlink r:id="rId20" w:tgtFrame="_blank" w:history="1">
        <w:r w:rsidR="00693F67" w:rsidRPr="000D0DF1">
          <w:rPr>
            <w:rStyle w:val="Hyperlink"/>
            <w:rFonts w:ascii="Poppins" w:hAnsi="Poppins" w:cs="Poppins"/>
            <w:iCs/>
          </w:rPr>
          <w:t>P291</w:t>
        </w:r>
      </w:hyperlink>
      <w:r w:rsidR="00693F67" w:rsidRPr="000D0DF1">
        <w:rPr>
          <w:rFonts w:ascii="Poppins" w:hAnsi="Poppins" w:cs="Poppins"/>
          <w:iCs/>
        </w:rPr>
        <w:t xml:space="preserve">: REMIT inside information reporting platform and GB Electricity, </w:t>
      </w:r>
      <w:hyperlink r:id="rId21" w:tgtFrame="_blank" w:history="1">
        <w:r w:rsidR="00693F67" w:rsidRPr="000D0DF1">
          <w:rPr>
            <w:rStyle w:val="Hyperlink"/>
            <w:rFonts w:ascii="Poppins" w:hAnsi="Poppins" w:cs="Poppins"/>
            <w:iCs/>
          </w:rPr>
          <w:t>P295</w:t>
        </w:r>
      </w:hyperlink>
      <w:r w:rsidR="00693F67" w:rsidRPr="000D0DF1">
        <w:rPr>
          <w:rFonts w:ascii="Poppins" w:hAnsi="Poppins" w:cs="Poppins"/>
          <w:iCs/>
        </w:rPr>
        <w:t xml:space="preserve">: Submission and publication of transparency regulation data via the BMRS and </w:t>
      </w:r>
      <w:hyperlink r:id="rId22" w:tgtFrame="_blank" w:history="1">
        <w:r w:rsidR="00693F67" w:rsidRPr="000D0DF1">
          <w:rPr>
            <w:rStyle w:val="Hyperlink"/>
            <w:rFonts w:ascii="Poppins" w:hAnsi="Poppins" w:cs="Poppins"/>
            <w:iCs/>
          </w:rPr>
          <w:t>GC0083</w:t>
        </w:r>
      </w:hyperlink>
      <w:r w:rsidR="00693F67" w:rsidRPr="000D0DF1">
        <w:rPr>
          <w:rFonts w:ascii="Poppins" w:hAnsi="Poppins" w:cs="Poppins"/>
          <w:iCs/>
        </w:rPr>
        <w:t>: European transparency regulation implementation)</w:t>
      </w:r>
      <w:r w:rsidR="004611AD" w:rsidRPr="000D0DF1">
        <w:rPr>
          <w:rFonts w:ascii="Poppins" w:hAnsi="Poppins" w:cs="Poppins"/>
          <w:iCs/>
        </w:rPr>
        <w:t xml:space="preserve">. </w:t>
      </w:r>
    </w:p>
    <w:p w14:paraId="5F638F1C" w14:textId="77411AE6" w:rsidR="000D0DF1" w:rsidRPr="000D0DF1" w:rsidRDefault="000D0DF1" w:rsidP="00481DAC">
      <w:pPr>
        <w:pStyle w:val="ListParagraph"/>
        <w:numPr>
          <w:ilvl w:val="0"/>
          <w:numId w:val="25"/>
        </w:numPr>
        <w:spacing w:line="240" w:lineRule="auto"/>
        <w:jc w:val="both"/>
        <w:rPr>
          <w:rFonts w:ascii="Poppins" w:hAnsi="Poppins" w:cs="Poppins"/>
          <w:iCs/>
        </w:rPr>
      </w:pPr>
      <w:r>
        <w:rPr>
          <w:rFonts w:ascii="Poppins" w:hAnsi="Poppins" w:cs="Poppins"/>
          <w:iCs/>
        </w:rPr>
        <w:t>C</w:t>
      </w:r>
      <w:r w:rsidRPr="000D0DF1">
        <w:rPr>
          <w:rFonts w:ascii="Poppins" w:hAnsi="Poppins" w:cs="Poppins"/>
          <w:iCs/>
        </w:rPr>
        <w:t xml:space="preserve">ompliancy </w:t>
      </w:r>
      <w:r>
        <w:rPr>
          <w:rFonts w:ascii="Poppins" w:hAnsi="Poppins" w:cs="Poppins"/>
          <w:iCs/>
        </w:rPr>
        <w:t xml:space="preserve">requirements </w:t>
      </w:r>
      <w:r w:rsidRPr="000D0DF1">
        <w:rPr>
          <w:rFonts w:ascii="Poppins" w:hAnsi="Poppins" w:cs="Poppins"/>
          <w:iCs/>
        </w:rPr>
        <w:t>under the proposed solution.</w:t>
      </w:r>
    </w:p>
    <w:p w14:paraId="6EF689A6" w14:textId="44F9771F" w:rsidR="00CA6EC1" w:rsidRPr="00C82998" w:rsidRDefault="00CA6EC1" w:rsidP="00481DAC">
      <w:pPr>
        <w:spacing w:line="240" w:lineRule="auto"/>
        <w:jc w:val="both"/>
        <w:rPr>
          <w:rFonts w:ascii="Poppins" w:hAnsi="Poppins" w:cs="Poppins"/>
          <w:iCs/>
        </w:rPr>
      </w:pPr>
      <w:r w:rsidRPr="00C82998">
        <w:rPr>
          <w:rFonts w:ascii="Poppins" w:hAnsi="Poppins" w:cs="Poppins"/>
          <w:iCs/>
        </w:rPr>
        <w:t>Workgroup members expressed concerns that if the ETR article 7</w:t>
      </w:r>
      <w:r w:rsidR="001F6E8D">
        <w:rPr>
          <w:rFonts w:ascii="Poppins" w:hAnsi="Poppins" w:cs="Poppins"/>
          <w:iCs/>
        </w:rPr>
        <w:t xml:space="preserve"> to </w:t>
      </w:r>
      <w:r w:rsidRPr="00C82998">
        <w:rPr>
          <w:rFonts w:ascii="Poppins" w:hAnsi="Poppins" w:cs="Poppins"/>
          <w:iCs/>
        </w:rPr>
        <w:t>15 obligation is removed, any remaining REMIT obligation should not only cover the ETR dat</w:t>
      </w:r>
      <w:r w:rsidR="001F6E8D">
        <w:rPr>
          <w:rFonts w:ascii="Poppins" w:hAnsi="Poppins" w:cs="Poppins"/>
          <w:iCs/>
        </w:rPr>
        <w:t>a</w:t>
      </w:r>
      <w:r w:rsidRPr="00C82998">
        <w:rPr>
          <w:rFonts w:ascii="Poppins" w:hAnsi="Poppins" w:cs="Poppins"/>
          <w:iCs/>
        </w:rPr>
        <w:t xml:space="preserve"> publication requirement for notification of availability changes, but also the  obligation to publish on the GB single inside information platform (Elexon Insights), which is currently specified in OC2.4.7 for ETR but not anywhere at present as a Grid Code obligation for REMIT. </w:t>
      </w:r>
    </w:p>
    <w:p w14:paraId="3491261D" w14:textId="564151CB" w:rsidR="00CA6EC1" w:rsidRDefault="008B2C18" w:rsidP="00481DAC">
      <w:pPr>
        <w:spacing w:line="240" w:lineRule="auto"/>
        <w:jc w:val="both"/>
        <w:rPr>
          <w:rFonts w:ascii="Poppins" w:hAnsi="Poppins" w:cs="Poppins"/>
          <w:iCs/>
        </w:rPr>
      </w:pPr>
      <w:r>
        <w:rPr>
          <w:rFonts w:ascii="Poppins" w:hAnsi="Poppins" w:cs="Poppins"/>
          <w:iCs/>
        </w:rPr>
        <w:t xml:space="preserve">The NESO SME explained that </w:t>
      </w:r>
      <w:r w:rsidR="00B24CCC">
        <w:rPr>
          <w:rFonts w:ascii="Poppins" w:hAnsi="Poppins" w:cs="Poppins"/>
          <w:iCs/>
        </w:rPr>
        <w:t>REMIT</w:t>
      </w:r>
      <w:r w:rsidR="00B24CCC" w:rsidRPr="00B24CCC">
        <w:rPr>
          <w:rFonts w:ascii="Poppins" w:hAnsi="Poppins" w:cs="Poppins"/>
          <w:iCs/>
        </w:rPr>
        <w:t xml:space="preserve"> and ETR are independent regulations, with </w:t>
      </w:r>
      <w:r w:rsidR="00B24CCC">
        <w:rPr>
          <w:rFonts w:ascii="Poppins" w:hAnsi="Poppins" w:cs="Poppins"/>
          <w:iCs/>
        </w:rPr>
        <w:t>REMIT</w:t>
      </w:r>
      <w:r w:rsidR="00B24CCC" w:rsidRPr="00B24CCC">
        <w:rPr>
          <w:rFonts w:ascii="Poppins" w:hAnsi="Poppins" w:cs="Poppins"/>
          <w:iCs/>
        </w:rPr>
        <w:t xml:space="preserve"> obligations existing separately from the </w:t>
      </w:r>
      <w:r w:rsidR="00B24CCC">
        <w:rPr>
          <w:rFonts w:ascii="Poppins" w:hAnsi="Poppins" w:cs="Poppins"/>
          <w:iCs/>
        </w:rPr>
        <w:t>G</w:t>
      </w:r>
      <w:r w:rsidR="00B24CCC" w:rsidRPr="00B24CCC">
        <w:rPr>
          <w:rFonts w:ascii="Poppins" w:hAnsi="Poppins" w:cs="Poppins"/>
          <w:iCs/>
        </w:rPr>
        <w:t xml:space="preserve">rid </w:t>
      </w:r>
      <w:r w:rsidR="00B24CCC">
        <w:rPr>
          <w:rFonts w:ascii="Poppins" w:hAnsi="Poppins" w:cs="Poppins"/>
          <w:iCs/>
        </w:rPr>
        <w:t>C</w:t>
      </w:r>
      <w:r w:rsidR="00B24CCC" w:rsidRPr="00B24CCC">
        <w:rPr>
          <w:rFonts w:ascii="Poppins" w:hAnsi="Poppins" w:cs="Poppins"/>
          <w:iCs/>
        </w:rPr>
        <w:t xml:space="preserve">ode. </w:t>
      </w:r>
      <w:r w:rsidR="001F6E8D">
        <w:rPr>
          <w:rFonts w:ascii="Poppins" w:hAnsi="Poppins" w:cs="Poppins"/>
          <w:iCs/>
        </w:rPr>
        <w:t xml:space="preserve"> R</w:t>
      </w:r>
      <w:r w:rsidR="00B24CCC" w:rsidRPr="00B24CCC">
        <w:rPr>
          <w:rFonts w:ascii="Poppins" w:hAnsi="Poppins" w:cs="Poppins"/>
          <w:iCs/>
        </w:rPr>
        <w:t xml:space="preserve">emoving ETR </w:t>
      </w:r>
      <w:r w:rsidR="001F6E8D">
        <w:rPr>
          <w:rFonts w:ascii="Poppins" w:hAnsi="Poppins" w:cs="Poppins"/>
          <w:iCs/>
        </w:rPr>
        <w:t xml:space="preserve">from the Grid Code </w:t>
      </w:r>
      <w:r w:rsidR="00B24CCC" w:rsidRPr="00B24CCC">
        <w:rPr>
          <w:rFonts w:ascii="Poppins" w:hAnsi="Poppins" w:cs="Poppins"/>
          <w:iCs/>
        </w:rPr>
        <w:t xml:space="preserve">would not affect the </w:t>
      </w:r>
      <w:r w:rsidR="00230459">
        <w:rPr>
          <w:rFonts w:ascii="Poppins" w:hAnsi="Poppins" w:cs="Poppins"/>
          <w:iCs/>
        </w:rPr>
        <w:t xml:space="preserve">REMIT </w:t>
      </w:r>
      <w:r w:rsidR="00B24CCC" w:rsidRPr="00B24CCC">
        <w:rPr>
          <w:rFonts w:ascii="Poppins" w:hAnsi="Poppins" w:cs="Poppins"/>
          <w:iCs/>
        </w:rPr>
        <w:t>obligation</w:t>
      </w:r>
      <w:r w:rsidR="008B5B99">
        <w:rPr>
          <w:rFonts w:ascii="Poppins" w:hAnsi="Poppins" w:cs="Poppins"/>
          <w:iCs/>
        </w:rPr>
        <w:t xml:space="preserve"> as this </w:t>
      </w:r>
      <w:r w:rsidR="008B5B99" w:rsidRPr="008B5B99">
        <w:rPr>
          <w:rFonts w:ascii="Poppins" w:hAnsi="Poppins" w:cs="Poppins"/>
          <w:iCs/>
        </w:rPr>
        <w:t>is separate and would still exist in primary legislation, ensuring that the requirement to submit remit data remains intact</w:t>
      </w:r>
      <w:r w:rsidR="001F6E8D" w:rsidRPr="008B5B99">
        <w:rPr>
          <w:rFonts w:ascii="Poppins" w:hAnsi="Poppins" w:cs="Poppins"/>
          <w:iCs/>
        </w:rPr>
        <w:t>.</w:t>
      </w:r>
      <w:r w:rsidR="001F6E8D">
        <w:rPr>
          <w:rFonts w:ascii="Poppins" w:hAnsi="Poppins" w:cs="Poppins"/>
          <w:iCs/>
        </w:rPr>
        <w:t xml:space="preserve">  </w:t>
      </w:r>
      <w:r w:rsidR="00DC77A5">
        <w:rPr>
          <w:rFonts w:ascii="Poppins" w:hAnsi="Poppins" w:cs="Poppins"/>
          <w:iCs/>
        </w:rPr>
        <w:t xml:space="preserve">A Workgroup member disagreed with this view and stated that </w:t>
      </w:r>
      <w:r w:rsidR="00DC77A5" w:rsidRPr="00DC77A5">
        <w:rPr>
          <w:rFonts w:ascii="Poppins" w:hAnsi="Poppins" w:cs="Poppins"/>
          <w:iCs/>
        </w:rPr>
        <w:t xml:space="preserve">the requirement to submit </w:t>
      </w:r>
      <w:r w:rsidR="00DC77A5">
        <w:rPr>
          <w:rFonts w:ascii="Poppins" w:hAnsi="Poppins" w:cs="Poppins"/>
          <w:iCs/>
        </w:rPr>
        <w:t>REMIT</w:t>
      </w:r>
      <w:r w:rsidR="00DC77A5" w:rsidRPr="00DC77A5">
        <w:rPr>
          <w:rFonts w:ascii="Poppins" w:hAnsi="Poppins" w:cs="Poppins"/>
          <w:iCs/>
        </w:rPr>
        <w:t xml:space="preserve"> data is specified in the </w:t>
      </w:r>
      <w:r w:rsidR="00DC77A5">
        <w:rPr>
          <w:rFonts w:ascii="Poppins" w:hAnsi="Poppins" w:cs="Poppins"/>
          <w:iCs/>
        </w:rPr>
        <w:t>MODIS</w:t>
      </w:r>
      <w:r w:rsidR="00DC77A5" w:rsidRPr="00DC77A5">
        <w:rPr>
          <w:rFonts w:ascii="Poppins" w:hAnsi="Poppins" w:cs="Poppins"/>
          <w:iCs/>
        </w:rPr>
        <w:t xml:space="preserve"> document</w:t>
      </w:r>
      <w:r w:rsidR="00DC77A5">
        <w:rPr>
          <w:rFonts w:ascii="Poppins" w:hAnsi="Poppins" w:cs="Poppins"/>
          <w:iCs/>
        </w:rPr>
        <w:t>, therefore</w:t>
      </w:r>
      <w:r w:rsidR="00421ED0">
        <w:rPr>
          <w:rFonts w:ascii="Poppins" w:hAnsi="Poppins" w:cs="Poppins"/>
          <w:iCs/>
        </w:rPr>
        <w:t xml:space="preserve"> there is a requirement to retain the REMIT data </w:t>
      </w:r>
      <w:r w:rsidR="00D34498">
        <w:rPr>
          <w:rFonts w:ascii="Poppins" w:hAnsi="Poppins" w:cs="Poppins"/>
          <w:iCs/>
        </w:rPr>
        <w:t>to ensure compliancy</w:t>
      </w:r>
      <w:r w:rsidR="009C209B">
        <w:rPr>
          <w:rFonts w:ascii="Poppins" w:hAnsi="Poppins" w:cs="Poppins"/>
          <w:iCs/>
        </w:rPr>
        <w:t xml:space="preserve"> </w:t>
      </w:r>
      <w:r w:rsidR="00B83345">
        <w:rPr>
          <w:rFonts w:ascii="Poppins" w:hAnsi="Poppins" w:cs="Poppins"/>
          <w:iCs/>
        </w:rPr>
        <w:t xml:space="preserve">and </w:t>
      </w:r>
      <w:r w:rsidR="009C209B">
        <w:rPr>
          <w:rFonts w:ascii="Poppins" w:hAnsi="Poppins" w:cs="Poppins"/>
          <w:iCs/>
        </w:rPr>
        <w:t xml:space="preserve">suggested that the MODIS document should be updated to clearly specify the data submission requirements and prevent any duplication of data. </w:t>
      </w:r>
    </w:p>
    <w:p w14:paraId="44BA4C58" w14:textId="13C114F1" w:rsidR="00CA6EC1" w:rsidRDefault="001F6E8D" w:rsidP="00481DAC">
      <w:pPr>
        <w:spacing w:line="240" w:lineRule="auto"/>
        <w:jc w:val="both"/>
        <w:rPr>
          <w:rFonts w:ascii="Poppins" w:hAnsi="Poppins" w:cs="Poppins"/>
          <w:iCs/>
        </w:rPr>
      </w:pPr>
      <w:r>
        <w:rPr>
          <w:rFonts w:ascii="Poppins" w:hAnsi="Poppins" w:cs="Poppins"/>
          <w:iCs/>
        </w:rPr>
        <w:t xml:space="preserve">The Workgroup members </w:t>
      </w:r>
      <w:r w:rsidR="008A7ABD" w:rsidRPr="008A7ABD">
        <w:rPr>
          <w:rFonts w:ascii="Poppins" w:hAnsi="Poppins" w:cs="Poppins"/>
          <w:iCs/>
        </w:rPr>
        <w:t xml:space="preserve">agreed that there is a need to clarify the data submission requirements to ensure that all parties understand their obligations. </w:t>
      </w:r>
      <w:r>
        <w:rPr>
          <w:rFonts w:ascii="Poppins" w:hAnsi="Poppins" w:cs="Poppins"/>
          <w:iCs/>
        </w:rPr>
        <w:t xml:space="preserve"> </w:t>
      </w:r>
      <w:r w:rsidR="008A7ABD" w:rsidRPr="008A7ABD">
        <w:rPr>
          <w:rFonts w:ascii="Poppins" w:hAnsi="Poppins" w:cs="Poppins"/>
          <w:iCs/>
        </w:rPr>
        <w:t>They discussed the importance of having clear and concise requirements to avoid confusion and ensure compliance.</w:t>
      </w:r>
    </w:p>
    <w:p w14:paraId="0F731D5A" w14:textId="5CB7B2F3" w:rsidR="008A7ABD" w:rsidRPr="003A0A10" w:rsidRDefault="0067637E" w:rsidP="00481DAC">
      <w:pPr>
        <w:spacing w:line="240" w:lineRule="auto"/>
        <w:jc w:val="both"/>
        <w:rPr>
          <w:rFonts w:ascii="Poppins" w:hAnsi="Poppins" w:cs="Poppins"/>
          <w:b/>
          <w:color w:val="3F0731"/>
        </w:rPr>
      </w:pPr>
      <w:r w:rsidRPr="003A0A10">
        <w:rPr>
          <w:rFonts w:ascii="Poppins" w:hAnsi="Poppins" w:cs="Poppins"/>
          <w:b/>
          <w:color w:val="3F0731"/>
        </w:rPr>
        <w:t xml:space="preserve">Compliance with </w:t>
      </w:r>
      <w:r w:rsidR="00F50724" w:rsidRPr="003A0A10">
        <w:rPr>
          <w:rFonts w:ascii="Poppins" w:hAnsi="Poppins" w:cs="Poppins"/>
          <w:b/>
          <w:color w:val="3F0731"/>
        </w:rPr>
        <w:t>ETR and REMIT Data overlap</w:t>
      </w:r>
    </w:p>
    <w:p w14:paraId="01AA5F58" w14:textId="027B37D8" w:rsidR="00C22832" w:rsidRDefault="004515DF" w:rsidP="00481DAC">
      <w:pPr>
        <w:spacing w:line="240" w:lineRule="auto"/>
        <w:jc w:val="both"/>
        <w:rPr>
          <w:rFonts w:ascii="Poppins" w:hAnsi="Poppins" w:cs="Poppins"/>
          <w:iCs/>
        </w:rPr>
      </w:pPr>
      <w:r>
        <w:rPr>
          <w:rFonts w:ascii="Poppins" w:hAnsi="Poppins" w:cs="Poppins"/>
          <w:iCs/>
        </w:rPr>
        <w:t xml:space="preserve">The NESO SME </w:t>
      </w:r>
      <w:r w:rsidRPr="004515DF">
        <w:rPr>
          <w:rFonts w:ascii="Poppins" w:hAnsi="Poppins" w:cs="Poppins"/>
          <w:iCs/>
        </w:rPr>
        <w:t xml:space="preserve">clarified that while </w:t>
      </w:r>
      <w:r>
        <w:rPr>
          <w:rFonts w:ascii="Poppins" w:hAnsi="Poppins" w:cs="Poppins"/>
          <w:iCs/>
        </w:rPr>
        <w:t>REMIT</w:t>
      </w:r>
      <w:r w:rsidRPr="004515DF">
        <w:rPr>
          <w:rFonts w:ascii="Poppins" w:hAnsi="Poppins" w:cs="Poppins"/>
          <w:iCs/>
        </w:rPr>
        <w:t xml:space="preserve"> data submission is not mandatory, most parties choose to submit it through MODIS or directly to the </w:t>
      </w:r>
      <w:r w:rsidR="00323CF5">
        <w:rPr>
          <w:rFonts w:ascii="Poppins" w:hAnsi="Poppins" w:cs="Poppins"/>
          <w:iCs/>
        </w:rPr>
        <w:t xml:space="preserve">Elexon </w:t>
      </w:r>
      <w:r w:rsidRPr="004515DF">
        <w:rPr>
          <w:rFonts w:ascii="Poppins" w:hAnsi="Poppins" w:cs="Poppins"/>
          <w:iCs/>
        </w:rPr>
        <w:t>portal</w:t>
      </w:r>
      <w:r w:rsidR="00323CF5">
        <w:rPr>
          <w:rFonts w:ascii="Poppins" w:hAnsi="Poppins" w:cs="Poppins"/>
          <w:iCs/>
        </w:rPr>
        <w:t>,</w:t>
      </w:r>
      <w:r w:rsidRPr="004515DF">
        <w:rPr>
          <w:rFonts w:ascii="Poppins" w:hAnsi="Poppins" w:cs="Poppins"/>
          <w:iCs/>
        </w:rPr>
        <w:t xml:space="preserve"> </w:t>
      </w:r>
      <w:r w:rsidR="003C5E5F">
        <w:rPr>
          <w:rFonts w:ascii="Poppins" w:hAnsi="Poppins" w:cs="Poppins"/>
          <w:iCs/>
        </w:rPr>
        <w:t>t</w:t>
      </w:r>
      <w:r w:rsidR="003C5E5F" w:rsidRPr="003C5E5F">
        <w:rPr>
          <w:rFonts w:ascii="Poppins" w:hAnsi="Poppins" w:cs="Poppins"/>
          <w:iCs/>
        </w:rPr>
        <w:t>his voluntary submission helps ensure that the data is collected and available for analysis.</w:t>
      </w:r>
      <w:r w:rsidR="003C5E5F">
        <w:rPr>
          <w:rFonts w:ascii="Poppins" w:hAnsi="Poppins" w:cs="Poppins"/>
          <w:iCs/>
        </w:rPr>
        <w:t xml:space="preserve"> </w:t>
      </w:r>
      <w:r w:rsidR="001F6E8D">
        <w:rPr>
          <w:rFonts w:ascii="Poppins" w:hAnsi="Poppins" w:cs="Poppins"/>
          <w:iCs/>
        </w:rPr>
        <w:t xml:space="preserve"> </w:t>
      </w:r>
      <w:r w:rsidR="003C5E5F">
        <w:rPr>
          <w:rFonts w:ascii="Poppins" w:hAnsi="Poppins" w:cs="Poppins"/>
          <w:iCs/>
        </w:rPr>
        <w:t xml:space="preserve">The SME </w:t>
      </w:r>
      <w:r w:rsidR="00BD1E04">
        <w:rPr>
          <w:rFonts w:ascii="Poppins" w:hAnsi="Poppins" w:cs="Poppins"/>
          <w:iCs/>
        </w:rPr>
        <w:t xml:space="preserve">explained that a single information platform for </w:t>
      </w:r>
      <w:r w:rsidR="00F03591">
        <w:rPr>
          <w:rFonts w:ascii="Poppins" w:hAnsi="Poppins" w:cs="Poppins"/>
          <w:iCs/>
        </w:rPr>
        <w:t xml:space="preserve">GB REMIT data was </w:t>
      </w:r>
      <w:r w:rsidR="00BD1E04" w:rsidRPr="00BD1E04">
        <w:rPr>
          <w:rFonts w:ascii="Poppins" w:hAnsi="Poppins" w:cs="Poppins"/>
          <w:iCs/>
        </w:rPr>
        <w:t>introduced with ETR and MODIS to centralize data submission and ensure that all necessary data is collected in one place</w:t>
      </w:r>
      <w:r w:rsidR="00013AD8">
        <w:rPr>
          <w:rFonts w:ascii="Poppins" w:hAnsi="Poppins" w:cs="Poppins"/>
          <w:iCs/>
        </w:rPr>
        <w:t xml:space="preserve">, meaning that Parties who submit the data </w:t>
      </w:r>
      <w:r w:rsidR="00013AD8" w:rsidRPr="00013AD8">
        <w:rPr>
          <w:rFonts w:ascii="Poppins" w:hAnsi="Poppins" w:cs="Poppins"/>
          <w:iCs/>
        </w:rPr>
        <w:t xml:space="preserve">have the option to submit </w:t>
      </w:r>
      <w:r w:rsidR="00013AD8">
        <w:rPr>
          <w:rFonts w:ascii="Poppins" w:hAnsi="Poppins" w:cs="Poppins"/>
          <w:iCs/>
        </w:rPr>
        <w:t xml:space="preserve">this </w:t>
      </w:r>
      <w:r w:rsidR="00013AD8" w:rsidRPr="00013AD8">
        <w:rPr>
          <w:rFonts w:ascii="Poppins" w:hAnsi="Poppins" w:cs="Poppins"/>
          <w:iCs/>
        </w:rPr>
        <w:lastRenderedPageBreak/>
        <w:t xml:space="preserve">through MODIS or directly to the </w:t>
      </w:r>
      <w:r w:rsidR="00013AD8">
        <w:rPr>
          <w:rFonts w:ascii="Poppins" w:hAnsi="Poppins" w:cs="Poppins"/>
          <w:iCs/>
        </w:rPr>
        <w:t xml:space="preserve">Elexon </w:t>
      </w:r>
      <w:r w:rsidR="00013AD8" w:rsidRPr="00013AD8">
        <w:rPr>
          <w:rFonts w:ascii="Poppins" w:hAnsi="Poppins" w:cs="Poppins"/>
          <w:iCs/>
        </w:rPr>
        <w:t xml:space="preserve">portal. </w:t>
      </w:r>
      <w:r w:rsidR="001F6E8D">
        <w:rPr>
          <w:rFonts w:ascii="Poppins" w:hAnsi="Poppins" w:cs="Poppins"/>
          <w:iCs/>
        </w:rPr>
        <w:t xml:space="preserve"> </w:t>
      </w:r>
      <w:r w:rsidR="00013AD8" w:rsidRPr="00013AD8">
        <w:rPr>
          <w:rFonts w:ascii="Poppins" w:hAnsi="Poppins" w:cs="Poppins"/>
          <w:iCs/>
        </w:rPr>
        <w:t>This flexibility allows parties to choose the method that works best for them while ensuring that the data is submitted as required.</w:t>
      </w:r>
      <w:r w:rsidR="00C22832">
        <w:rPr>
          <w:rFonts w:ascii="Poppins" w:hAnsi="Poppins" w:cs="Poppins"/>
          <w:iCs/>
        </w:rPr>
        <w:t xml:space="preserve"> </w:t>
      </w:r>
      <w:r w:rsidR="001F6E8D">
        <w:rPr>
          <w:rFonts w:ascii="Poppins" w:hAnsi="Poppins" w:cs="Poppins"/>
          <w:iCs/>
        </w:rPr>
        <w:t xml:space="preserve"> </w:t>
      </w:r>
      <w:r w:rsidR="00C22832">
        <w:rPr>
          <w:rFonts w:ascii="Poppins" w:hAnsi="Poppins" w:cs="Poppins"/>
          <w:iCs/>
        </w:rPr>
        <w:t xml:space="preserve">Workgroup members agreed that </w:t>
      </w:r>
      <w:r w:rsidR="00627B49">
        <w:rPr>
          <w:rFonts w:ascii="Poppins" w:hAnsi="Poppins" w:cs="Poppins"/>
          <w:iCs/>
        </w:rPr>
        <w:t xml:space="preserve">as part of this proposal, there is a </w:t>
      </w:r>
      <w:r w:rsidR="00627B49" w:rsidRPr="00627B49">
        <w:rPr>
          <w:rFonts w:ascii="Poppins" w:hAnsi="Poppins" w:cs="Poppins"/>
          <w:iCs/>
        </w:rPr>
        <w:t>need to retain the requirement for a central UK database to ensure compliance with ETR</w:t>
      </w:r>
      <w:r w:rsidR="00D45B94">
        <w:rPr>
          <w:rFonts w:ascii="Poppins" w:hAnsi="Poppins" w:cs="Poppins"/>
          <w:iCs/>
        </w:rPr>
        <w:t xml:space="preserve"> which would </w:t>
      </w:r>
      <w:r w:rsidR="00D45B94" w:rsidRPr="00D45B94">
        <w:rPr>
          <w:rFonts w:ascii="Poppins" w:hAnsi="Poppins" w:cs="Poppins"/>
          <w:iCs/>
        </w:rPr>
        <w:t>maintai</w:t>
      </w:r>
      <w:r w:rsidR="00D45B94">
        <w:rPr>
          <w:rFonts w:ascii="Poppins" w:hAnsi="Poppins" w:cs="Poppins"/>
          <w:iCs/>
        </w:rPr>
        <w:t>n</w:t>
      </w:r>
      <w:r w:rsidR="00D45B94" w:rsidRPr="00D45B94">
        <w:rPr>
          <w:rFonts w:ascii="Poppins" w:hAnsi="Poppins" w:cs="Poppins"/>
          <w:iCs/>
        </w:rPr>
        <w:t xml:space="preserve"> data integrity and ensur</w:t>
      </w:r>
      <w:r w:rsidR="0031394C">
        <w:rPr>
          <w:rFonts w:ascii="Poppins" w:hAnsi="Poppins" w:cs="Poppins"/>
          <w:iCs/>
        </w:rPr>
        <w:t>e</w:t>
      </w:r>
      <w:r w:rsidR="00D45B94" w:rsidRPr="00D45B94">
        <w:rPr>
          <w:rFonts w:ascii="Poppins" w:hAnsi="Poppins" w:cs="Poppins"/>
          <w:iCs/>
        </w:rPr>
        <w:t xml:space="preserve"> that all parties meet their obligations.</w:t>
      </w:r>
    </w:p>
    <w:p w14:paraId="6598D683" w14:textId="0AC36FF9" w:rsidR="00F50724" w:rsidRDefault="0031394C" w:rsidP="00481DAC">
      <w:pPr>
        <w:spacing w:line="240" w:lineRule="auto"/>
        <w:jc w:val="both"/>
        <w:rPr>
          <w:rFonts w:ascii="Poppins" w:hAnsi="Poppins" w:cs="Poppins"/>
          <w:iCs/>
        </w:rPr>
      </w:pPr>
      <w:r>
        <w:rPr>
          <w:rFonts w:ascii="Poppins" w:hAnsi="Poppins" w:cs="Poppins"/>
          <w:iCs/>
        </w:rPr>
        <w:t xml:space="preserve">The Proposer agreed that this should be </w:t>
      </w:r>
      <w:r w:rsidR="001F02D9">
        <w:rPr>
          <w:rFonts w:ascii="Poppins" w:hAnsi="Poppins" w:cs="Poppins"/>
          <w:iCs/>
        </w:rPr>
        <w:t>reflected in t</w:t>
      </w:r>
      <w:r w:rsidR="00A165CC">
        <w:rPr>
          <w:rFonts w:ascii="Poppins" w:hAnsi="Poppins" w:cs="Poppins"/>
          <w:iCs/>
        </w:rPr>
        <w:t xml:space="preserve">he legal text and proposed to make an amendment to </w:t>
      </w:r>
      <w:r w:rsidR="001F6E8D">
        <w:rPr>
          <w:rFonts w:ascii="Poppins" w:hAnsi="Poppins" w:cs="Poppins"/>
          <w:iCs/>
        </w:rPr>
        <w:t>the proposed legal text</w:t>
      </w:r>
      <w:r w:rsidR="00A165CC">
        <w:rPr>
          <w:rFonts w:ascii="Poppins" w:hAnsi="Poppins" w:cs="Poppins"/>
          <w:iCs/>
        </w:rPr>
        <w:t xml:space="preserve"> to update the platform references to reflect the current data submission process.</w:t>
      </w:r>
    </w:p>
    <w:p w14:paraId="7366CC67" w14:textId="06AB5A02" w:rsidR="00C51FE6" w:rsidRPr="003A0A10" w:rsidRDefault="00C51FE6" w:rsidP="00481DAC">
      <w:pPr>
        <w:spacing w:line="240" w:lineRule="auto"/>
        <w:jc w:val="both"/>
        <w:rPr>
          <w:rFonts w:ascii="Poppins" w:hAnsi="Poppins" w:cs="Poppins"/>
          <w:b/>
          <w:color w:val="3F0731"/>
        </w:rPr>
      </w:pPr>
      <w:r w:rsidRPr="003A0A10">
        <w:rPr>
          <w:rFonts w:ascii="Poppins" w:hAnsi="Poppins" w:cs="Poppins"/>
          <w:b/>
          <w:color w:val="3F0731"/>
        </w:rPr>
        <w:t>Legal View</w:t>
      </w:r>
      <w:r w:rsidR="00527A3E" w:rsidRPr="003A0A10">
        <w:rPr>
          <w:rFonts w:ascii="Poppins" w:hAnsi="Poppins" w:cs="Poppins"/>
          <w:b/>
          <w:color w:val="3F0731"/>
        </w:rPr>
        <w:t xml:space="preserve"> and Legal Text</w:t>
      </w:r>
    </w:p>
    <w:p w14:paraId="1A7051DD" w14:textId="7781B161" w:rsidR="00AF7887" w:rsidRPr="00C85C92" w:rsidRDefault="003A6233" w:rsidP="00481DAC">
      <w:pPr>
        <w:numPr>
          <w:ilvl w:val="0"/>
          <w:numId w:val="1"/>
        </w:numPr>
        <w:spacing w:line="240" w:lineRule="auto"/>
        <w:jc w:val="both"/>
        <w:rPr>
          <w:rFonts w:ascii="Poppins" w:hAnsi="Poppins" w:cs="Poppins"/>
          <w:i/>
        </w:rPr>
      </w:pPr>
      <w:r w:rsidRPr="00D36465">
        <w:rPr>
          <w:rFonts w:ascii="Poppins" w:hAnsi="Poppins" w:cs="Poppins"/>
          <w:iCs/>
        </w:rPr>
        <w:t xml:space="preserve">The NESO Legal representative attended </w:t>
      </w:r>
      <w:r w:rsidR="00AE4581">
        <w:rPr>
          <w:rFonts w:ascii="Poppins" w:hAnsi="Poppins" w:cs="Poppins"/>
          <w:iCs/>
        </w:rPr>
        <w:t xml:space="preserve">a </w:t>
      </w:r>
      <w:r w:rsidRPr="00D36465">
        <w:rPr>
          <w:rFonts w:ascii="Poppins" w:hAnsi="Poppins" w:cs="Poppins"/>
          <w:iCs/>
        </w:rPr>
        <w:t xml:space="preserve">Workgroup meeting to further understand the Workgroup concerns regarding the </w:t>
      </w:r>
      <w:r w:rsidR="001F6E8D">
        <w:rPr>
          <w:rFonts w:ascii="Poppins" w:hAnsi="Poppins" w:cs="Poppins"/>
          <w:iCs/>
        </w:rPr>
        <w:t xml:space="preserve">proposed </w:t>
      </w:r>
      <w:r w:rsidRPr="00D36465">
        <w:rPr>
          <w:rFonts w:ascii="Poppins" w:hAnsi="Poppins" w:cs="Poppins"/>
          <w:iCs/>
        </w:rPr>
        <w:t xml:space="preserve">legal text. </w:t>
      </w:r>
      <w:r w:rsidR="001F6E8D">
        <w:rPr>
          <w:rFonts w:ascii="Poppins" w:hAnsi="Poppins" w:cs="Poppins"/>
          <w:iCs/>
        </w:rPr>
        <w:t xml:space="preserve"> </w:t>
      </w:r>
      <w:r w:rsidRPr="003A6233">
        <w:rPr>
          <w:rFonts w:ascii="Poppins" w:hAnsi="Poppins" w:cs="Poppins"/>
          <w:iCs/>
        </w:rPr>
        <w:t xml:space="preserve">Workgroup members </w:t>
      </w:r>
      <w:r w:rsidR="00D36465" w:rsidRPr="00D36465">
        <w:rPr>
          <w:rFonts w:ascii="Poppins" w:hAnsi="Poppins" w:cs="Poppins"/>
          <w:iCs/>
        </w:rPr>
        <w:t xml:space="preserve">explained that they </w:t>
      </w:r>
      <w:r w:rsidRPr="003A6233">
        <w:rPr>
          <w:rFonts w:ascii="Poppins" w:hAnsi="Poppins" w:cs="Poppins"/>
          <w:iCs/>
        </w:rPr>
        <w:t>had concerns with the deletion of OC2.4.7 containing the ETR article</w:t>
      </w:r>
      <w:r w:rsidR="00E0750C">
        <w:rPr>
          <w:rFonts w:ascii="Poppins" w:hAnsi="Poppins" w:cs="Poppins"/>
          <w:iCs/>
        </w:rPr>
        <w:t>s</w:t>
      </w:r>
      <w:r w:rsidRPr="003A6233">
        <w:rPr>
          <w:rFonts w:ascii="Poppins" w:hAnsi="Poppins" w:cs="Poppins"/>
          <w:iCs/>
        </w:rPr>
        <w:t xml:space="preserve"> 7</w:t>
      </w:r>
      <w:r w:rsidR="001B1003">
        <w:rPr>
          <w:rFonts w:ascii="Poppins" w:hAnsi="Poppins" w:cs="Poppins"/>
          <w:iCs/>
        </w:rPr>
        <w:t xml:space="preserve"> to </w:t>
      </w:r>
      <w:r w:rsidRPr="003A6233">
        <w:rPr>
          <w:rFonts w:ascii="Poppins" w:hAnsi="Poppins" w:cs="Poppins"/>
          <w:iCs/>
        </w:rPr>
        <w:t>15 obligation</w:t>
      </w:r>
      <w:r w:rsidR="00A2032A">
        <w:rPr>
          <w:rFonts w:ascii="Poppins" w:hAnsi="Poppins" w:cs="Poppins"/>
          <w:iCs/>
        </w:rPr>
        <w:t>s</w:t>
      </w:r>
      <w:r w:rsidRPr="003A6233">
        <w:rPr>
          <w:rFonts w:ascii="Poppins" w:hAnsi="Poppins" w:cs="Poppins"/>
          <w:iCs/>
        </w:rPr>
        <w:t xml:space="preserve">.  </w:t>
      </w:r>
      <w:r w:rsidR="001F6E8D">
        <w:rPr>
          <w:rFonts w:ascii="Poppins" w:hAnsi="Poppins" w:cs="Poppins"/>
          <w:iCs/>
        </w:rPr>
        <w:t xml:space="preserve"> </w:t>
      </w:r>
      <w:r w:rsidRPr="003A6233">
        <w:rPr>
          <w:rFonts w:ascii="Poppins" w:hAnsi="Poppins" w:cs="Poppins"/>
          <w:iCs/>
        </w:rPr>
        <w:t xml:space="preserve">A Workgroup member commented their belief was when the ETR </w:t>
      </w:r>
      <w:r w:rsidR="00BF20BC">
        <w:rPr>
          <w:rFonts w:ascii="Poppins" w:hAnsi="Poppins" w:cs="Poppins"/>
          <w:iCs/>
        </w:rPr>
        <w:t>was introduced</w:t>
      </w:r>
      <w:r w:rsidRPr="003A6233">
        <w:rPr>
          <w:rFonts w:ascii="Poppins" w:hAnsi="Poppins" w:cs="Poppins"/>
          <w:iCs/>
        </w:rPr>
        <w:t xml:space="preserve">, it was a requirement to publish data on a central database which was in Europe and believes this is still a UK requirement. </w:t>
      </w:r>
      <w:r w:rsidR="001F6E8D">
        <w:rPr>
          <w:rFonts w:ascii="Poppins" w:hAnsi="Poppins" w:cs="Poppins"/>
          <w:iCs/>
        </w:rPr>
        <w:t xml:space="preserve"> </w:t>
      </w:r>
      <w:r w:rsidR="00323AA5">
        <w:rPr>
          <w:rFonts w:ascii="Poppins" w:hAnsi="Poppins" w:cs="Poppins"/>
          <w:iCs/>
        </w:rPr>
        <w:t>It was expla</w:t>
      </w:r>
      <w:r w:rsidR="00FE5AF7">
        <w:rPr>
          <w:rFonts w:ascii="Poppins" w:hAnsi="Poppins" w:cs="Poppins"/>
          <w:iCs/>
        </w:rPr>
        <w:t>i</w:t>
      </w:r>
      <w:r w:rsidR="00323AA5">
        <w:rPr>
          <w:rFonts w:ascii="Poppins" w:hAnsi="Poppins" w:cs="Poppins"/>
          <w:iCs/>
        </w:rPr>
        <w:t>ned</w:t>
      </w:r>
      <w:r w:rsidR="00863711">
        <w:rPr>
          <w:rFonts w:ascii="Poppins" w:hAnsi="Poppins" w:cs="Poppins"/>
          <w:iCs/>
        </w:rPr>
        <w:t xml:space="preserve"> </w:t>
      </w:r>
      <w:r w:rsidR="0057242C">
        <w:rPr>
          <w:rFonts w:ascii="Poppins" w:hAnsi="Poppins" w:cs="Poppins"/>
          <w:iCs/>
        </w:rPr>
        <w:t xml:space="preserve">that </w:t>
      </w:r>
      <w:r w:rsidR="00A73B37">
        <w:rPr>
          <w:rFonts w:ascii="Poppins" w:hAnsi="Poppins" w:cs="Poppins"/>
          <w:iCs/>
        </w:rPr>
        <w:t xml:space="preserve">when </w:t>
      </w:r>
      <w:r w:rsidR="00863711">
        <w:rPr>
          <w:rFonts w:ascii="Poppins" w:hAnsi="Poppins" w:cs="Poppins"/>
          <w:iCs/>
        </w:rPr>
        <w:t xml:space="preserve">ETR was </w:t>
      </w:r>
      <w:r w:rsidR="000E128A">
        <w:rPr>
          <w:rFonts w:ascii="Poppins" w:hAnsi="Poppins" w:cs="Poppins"/>
          <w:iCs/>
        </w:rPr>
        <w:t xml:space="preserve">converted to </w:t>
      </w:r>
      <w:r w:rsidR="00EE2082">
        <w:rPr>
          <w:rFonts w:ascii="Poppins" w:hAnsi="Poppins" w:cs="Poppins"/>
          <w:iCs/>
        </w:rPr>
        <w:t>Assimilated</w:t>
      </w:r>
      <w:r w:rsidR="001207E3">
        <w:rPr>
          <w:rFonts w:ascii="Poppins" w:hAnsi="Poppins" w:cs="Poppins"/>
          <w:iCs/>
        </w:rPr>
        <w:t xml:space="preserve"> Law</w:t>
      </w:r>
      <w:r w:rsidR="00544512">
        <w:rPr>
          <w:rFonts w:ascii="Poppins" w:hAnsi="Poppins" w:cs="Poppins"/>
          <w:iCs/>
        </w:rPr>
        <w:t xml:space="preserve"> </w:t>
      </w:r>
      <w:r w:rsidR="007D2DE7">
        <w:rPr>
          <w:rFonts w:ascii="Poppins" w:hAnsi="Poppins" w:cs="Poppins"/>
          <w:iCs/>
        </w:rPr>
        <w:t>most of the text remained as original</w:t>
      </w:r>
      <w:r w:rsidR="00D10B02">
        <w:rPr>
          <w:rFonts w:ascii="Poppins" w:hAnsi="Poppins" w:cs="Poppins"/>
          <w:iCs/>
        </w:rPr>
        <w:t xml:space="preserve"> with a few paragraphs being modified, deleted and </w:t>
      </w:r>
      <w:r w:rsidR="00C579F1">
        <w:rPr>
          <w:rFonts w:ascii="Poppins" w:hAnsi="Poppins" w:cs="Poppins"/>
          <w:iCs/>
        </w:rPr>
        <w:t xml:space="preserve">added. </w:t>
      </w:r>
      <w:r w:rsidR="001F6E8D">
        <w:rPr>
          <w:rFonts w:ascii="Poppins" w:hAnsi="Poppins" w:cs="Poppins"/>
          <w:iCs/>
        </w:rPr>
        <w:t xml:space="preserve"> </w:t>
      </w:r>
      <w:r w:rsidR="00A76E37">
        <w:rPr>
          <w:rFonts w:ascii="Poppins" w:hAnsi="Poppins" w:cs="Poppins"/>
          <w:iCs/>
        </w:rPr>
        <w:t xml:space="preserve">Whilst the </w:t>
      </w:r>
      <w:r w:rsidR="0049448C">
        <w:rPr>
          <w:rFonts w:ascii="Poppins" w:hAnsi="Poppins" w:cs="Poppins"/>
          <w:iCs/>
        </w:rPr>
        <w:t>m</w:t>
      </w:r>
      <w:r w:rsidR="008C792A">
        <w:rPr>
          <w:rFonts w:ascii="Poppins" w:hAnsi="Poppins" w:cs="Poppins"/>
          <w:iCs/>
        </w:rPr>
        <w:t xml:space="preserve">ain data submission </w:t>
      </w:r>
      <w:r w:rsidR="00FB2D86">
        <w:rPr>
          <w:rFonts w:ascii="Poppins" w:hAnsi="Poppins" w:cs="Poppins"/>
          <w:iCs/>
        </w:rPr>
        <w:t>and publication</w:t>
      </w:r>
      <w:r w:rsidR="00AF5231">
        <w:rPr>
          <w:rFonts w:ascii="Poppins" w:hAnsi="Poppins" w:cs="Poppins"/>
          <w:iCs/>
        </w:rPr>
        <w:t xml:space="preserve"> </w:t>
      </w:r>
      <w:r w:rsidR="00142147">
        <w:rPr>
          <w:rFonts w:ascii="Poppins" w:hAnsi="Poppins" w:cs="Poppins"/>
          <w:iCs/>
        </w:rPr>
        <w:t>periodicity requirements</w:t>
      </w:r>
      <w:r w:rsidR="007970F2">
        <w:rPr>
          <w:rFonts w:ascii="Poppins" w:hAnsi="Poppins" w:cs="Poppins"/>
          <w:iCs/>
        </w:rPr>
        <w:t xml:space="preserve"> </w:t>
      </w:r>
      <w:r w:rsidR="00CD0AB5">
        <w:rPr>
          <w:rFonts w:ascii="Poppins" w:hAnsi="Poppins" w:cs="Poppins"/>
          <w:iCs/>
        </w:rPr>
        <w:t>remain unchanged</w:t>
      </w:r>
      <w:r w:rsidR="00C93E4B">
        <w:rPr>
          <w:rFonts w:ascii="Poppins" w:hAnsi="Poppins" w:cs="Poppins"/>
          <w:iCs/>
        </w:rPr>
        <w:t xml:space="preserve"> </w:t>
      </w:r>
      <w:r w:rsidR="004D5A45">
        <w:rPr>
          <w:rFonts w:ascii="Poppins" w:hAnsi="Poppins" w:cs="Poppins"/>
          <w:iCs/>
        </w:rPr>
        <w:t xml:space="preserve">most of </w:t>
      </w:r>
      <w:r w:rsidR="00C93E4B">
        <w:rPr>
          <w:rFonts w:ascii="Poppins" w:hAnsi="Poppins" w:cs="Poppins"/>
          <w:iCs/>
        </w:rPr>
        <w:t xml:space="preserve">the </w:t>
      </w:r>
      <w:r w:rsidR="007F3DFE">
        <w:rPr>
          <w:rFonts w:ascii="Poppins" w:hAnsi="Poppins" w:cs="Poppins"/>
          <w:iCs/>
        </w:rPr>
        <w:t>changes relate</w:t>
      </w:r>
      <w:r w:rsidR="004D5A45">
        <w:rPr>
          <w:rFonts w:ascii="Poppins" w:hAnsi="Poppins" w:cs="Poppins"/>
          <w:iCs/>
        </w:rPr>
        <w:t xml:space="preserve">d to </w:t>
      </w:r>
      <w:r w:rsidR="00C20607">
        <w:rPr>
          <w:rFonts w:ascii="Poppins" w:hAnsi="Poppins" w:cs="Poppins"/>
          <w:iCs/>
        </w:rPr>
        <w:t>pu</w:t>
      </w:r>
      <w:r w:rsidR="00336156">
        <w:rPr>
          <w:rFonts w:ascii="Poppins" w:hAnsi="Poppins" w:cs="Poppins"/>
          <w:iCs/>
        </w:rPr>
        <w:t>blication platform</w:t>
      </w:r>
      <w:r w:rsidR="00A21979">
        <w:rPr>
          <w:rFonts w:ascii="Poppins" w:hAnsi="Poppins" w:cs="Poppins"/>
          <w:iCs/>
        </w:rPr>
        <w:t xml:space="preserve"> and processes</w:t>
      </w:r>
      <w:r w:rsidR="00B27A54">
        <w:rPr>
          <w:rFonts w:ascii="Poppins" w:hAnsi="Poppins" w:cs="Poppins"/>
          <w:iCs/>
        </w:rPr>
        <w:t xml:space="preserve">. </w:t>
      </w:r>
      <w:r w:rsidR="007F3DFE">
        <w:rPr>
          <w:rFonts w:ascii="Poppins" w:hAnsi="Poppins" w:cs="Poppins"/>
          <w:iCs/>
        </w:rPr>
        <w:t xml:space="preserve"> </w:t>
      </w:r>
      <w:r w:rsidR="00A21979">
        <w:rPr>
          <w:rFonts w:ascii="Poppins" w:hAnsi="Poppins" w:cs="Poppins"/>
          <w:iCs/>
        </w:rPr>
        <w:t xml:space="preserve">Originally </w:t>
      </w:r>
      <w:r w:rsidR="00C85EF6">
        <w:rPr>
          <w:rFonts w:ascii="Poppins" w:hAnsi="Poppins" w:cs="Poppins"/>
          <w:iCs/>
        </w:rPr>
        <w:t xml:space="preserve">ETR introduced </w:t>
      </w:r>
      <w:r w:rsidR="00F826F5">
        <w:rPr>
          <w:rFonts w:ascii="Poppins" w:hAnsi="Poppins" w:cs="Poppins"/>
          <w:iCs/>
        </w:rPr>
        <w:t>the</w:t>
      </w:r>
      <w:r w:rsidR="00C85EF6">
        <w:rPr>
          <w:rFonts w:ascii="Poppins" w:hAnsi="Poppins" w:cs="Poppins"/>
          <w:iCs/>
        </w:rPr>
        <w:t xml:space="preserve"> common European </w:t>
      </w:r>
      <w:r w:rsidR="00F826F5">
        <w:rPr>
          <w:rFonts w:ascii="Poppins" w:hAnsi="Poppins" w:cs="Poppins"/>
          <w:iCs/>
        </w:rPr>
        <w:t>“the</w:t>
      </w:r>
      <w:r w:rsidR="00F826F5" w:rsidRPr="0071149A">
        <w:rPr>
          <w:rFonts w:ascii="Poppins" w:hAnsi="Poppins" w:cs="Poppins"/>
        </w:rPr>
        <w:t xml:space="preserve"> </w:t>
      </w:r>
      <w:r w:rsidR="00F826F5">
        <w:rPr>
          <w:rFonts w:ascii="Poppins" w:hAnsi="Poppins" w:cs="Poppins"/>
        </w:rPr>
        <w:t>Central Information Transparency Platform”</w:t>
      </w:r>
      <w:r w:rsidR="009C72AC">
        <w:rPr>
          <w:rFonts w:ascii="Poppins" w:hAnsi="Poppins" w:cs="Poppins"/>
        </w:rPr>
        <w:t xml:space="preserve">, however in the new </w:t>
      </w:r>
      <w:r w:rsidR="002777DD">
        <w:rPr>
          <w:rFonts w:ascii="Poppins" w:hAnsi="Poppins" w:cs="Poppins"/>
        </w:rPr>
        <w:t>Assimilated Law</w:t>
      </w:r>
      <w:r w:rsidR="009C72AC">
        <w:rPr>
          <w:rFonts w:ascii="Poppins" w:hAnsi="Poppins" w:cs="Poppins"/>
        </w:rPr>
        <w:t xml:space="preserve"> all references to </w:t>
      </w:r>
      <w:r w:rsidR="005D28FC">
        <w:rPr>
          <w:rFonts w:ascii="Poppins" w:hAnsi="Poppins" w:cs="Poppins"/>
          <w:iCs/>
        </w:rPr>
        <w:t>“the</w:t>
      </w:r>
      <w:r w:rsidR="005D28FC" w:rsidRPr="0071149A">
        <w:rPr>
          <w:rFonts w:ascii="Poppins" w:hAnsi="Poppins" w:cs="Poppins"/>
        </w:rPr>
        <w:t xml:space="preserve"> </w:t>
      </w:r>
      <w:r w:rsidR="005D28FC">
        <w:rPr>
          <w:rFonts w:ascii="Poppins" w:hAnsi="Poppins" w:cs="Poppins"/>
        </w:rPr>
        <w:t>Central Information Transparency Platform” have been deleted</w:t>
      </w:r>
      <w:r w:rsidR="00195151">
        <w:rPr>
          <w:rFonts w:ascii="Poppins" w:hAnsi="Poppins" w:cs="Poppins"/>
        </w:rPr>
        <w:t xml:space="preserve"> and a new </w:t>
      </w:r>
      <w:r w:rsidR="009E7F32">
        <w:rPr>
          <w:rFonts w:ascii="Poppins" w:hAnsi="Poppins" w:cs="Poppins"/>
        </w:rPr>
        <w:t xml:space="preserve">term </w:t>
      </w:r>
      <w:r w:rsidR="00195151">
        <w:rPr>
          <w:rFonts w:ascii="Poppins" w:hAnsi="Poppins" w:cs="Poppins"/>
        </w:rPr>
        <w:t>“reporting service</w:t>
      </w:r>
      <w:r w:rsidR="007B5E81">
        <w:rPr>
          <w:rFonts w:ascii="Poppins" w:hAnsi="Poppins" w:cs="Poppins"/>
        </w:rPr>
        <w:t>”</w:t>
      </w:r>
      <w:r w:rsidR="009E7F32">
        <w:rPr>
          <w:rFonts w:ascii="Poppins" w:hAnsi="Poppins" w:cs="Poppins"/>
        </w:rPr>
        <w:t xml:space="preserve"> </w:t>
      </w:r>
      <w:r w:rsidR="00863711">
        <w:rPr>
          <w:rFonts w:ascii="Poppins" w:hAnsi="Poppins" w:cs="Poppins"/>
          <w:iCs/>
        </w:rPr>
        <w:t>int</w:t>
      </w:r>
      <w:r w:rsidR="0071149A">
        <w:rPr>
          <w:rFonts w:ascii="Poppins" w:hAnsi="Poppins" w:cs="Poppins"/>
          <w:iCs/>
        </w:rPr>
        <w:t>roduced</w:t>
      </w:r>
      <w:r w:rsidR="009E7F32">
        <w:rPr>
          <w:rFonts w:ascii="Poppins" w:hAnsi="Poppins" w:cs="Poppins"/>
          <w:iCs/>
        </w:rPr>
        <w:t>.</w:t>
      </w:r>
      <w:r w:rsidR="0071149A">
        <w:rPr>
          <w:rFonts w:ascii="Poppins" w:hAnsi="Poppins" w:cs="Poppins"/>
          <w:iCs/>
        </w:rPr>
        <w:t xml:space="preserve"> </w:t>
      </w:r>
      <w:r w:rsidR="001F6E8D">
        <w:rPr>
          <w:rFonts w:ascii="Poppins" w:hAnsi="Poppins" w:cs="Poppins"/>
          <w:iCs/>
        </w:rPr>
        <w:t xml:space="preserve"> </w:t>
      </w:r>
      <w:r w:rsidR="00EF1438">
        <w:rPr>
          <w:rFonts w:ascii="Poppins" w:hAnsi="Poppins" w:cs="Poppins"/>
          <w:iCs/>
        </w:rPr>
        <w:t xml:space="preserve">The </w:t>
      </w:r>
      <w:r w:rsidR="002C1D21">
        <w:rPr>
          <w:rFonts w:ascii="Poppins" w:hAnsi="Poppins" w:cs="Poppins"/>
          <w:iCs/>
        </w:rPr>
        <w:t xml:space="preserve">“reporting service” is defined </w:t>
      </w:r>
      <w:r w:rsidR="006F0178">
        <w:rPr>
          <w:rFonts w:ascii="Poppins" w:hAnsi="Poppins" w:cs="Poppins"/>
          <w:iCs/>
        </w:rPr>
        <w:t xml:space="preserve">in </w:t>
      </w:r>
      <w:r w:rsidR="00B22AFC">
        <w:rPr>
          <w:rFonts w:ascii="Poppins" w:hAnsi="Poppins" w:cs="Poppins"/>
          <w:iCs/>
        </w:rPr>
        <w:t xml:space="preserve">article 4 </w:t>
      </w:r>
      <w:r w:rsidR="002C1D21">
        <w:rPr>
          <w:rFonts w:ascii="Poppins" w:hAnsi="Poppins" w:cs="Poppins"/>
          <w:iCs/>
        </w:rPr>
        <w:t>n</w:t>
      </w:r>
      <w:r w:rsidR="00B22AFC">
        <w:rPr>
          <w:rFonts w:ascii="Poppins" w:hAnsi="Poppins" w:cs="Poppins"/>
          <w:iCs/>
        </w:rPr>
        <w:t xml:space="preserve">ew paragraph 7 which </w:t>
      </w:r>
      <w:r w:rsidR="00BD0941">
        <w:rPr>
          <w:rFonts w:ascii="Poppins" w:hAnsi="Poppins" w:cs="Poppins"/>
          <w:iCs/>
        </w:rPr>
        <w:t>states”</w:t>
      </w:r>
      <w:r w:rsidR="00BD0941" w:rsidRPr="00BD0941">
        <w:t xml:space="preserve"> </w:t>
      </w:r>
      <w:r w:rsidR="00BD0941" w:rsidRPr="00C85C92">
        <w:rPr>
          <w:rFonts w:ascii="Poppins" w:hAnsi="Poppins" w:cs="Poppins"/>
          <w:i/>
        </w:rPr>
        <w:t>In this Article, “reporting service” means a service for the reporting and publication of data which is approved by the national regulatory authority for the purposes of this Article.</w:t>
      </w:r>
      <w:r w:rsidR="00F818F3">
        <w:rPr>
          <w:rFonts w:ascii="Poppins" w:hAnsi="Poppins" w:cs="Poppins"/>
          <w:iCs/>
        </w:rPr>
        <w:t>”</w:t>
      </w:r>
      <w:r w:rsidR="001F6E8D">
        <w:rPr>
          <w:rFonts w:ascii="Poppins" w:hAnsi="Poppins" w:cs="Poppins"/>
          <w:iCs/>
        </w:rPr>
        <w:t xml:space="preserve"> </w:t>
      </w:r>
      <w:r w:rsidR="0068034E">
        <w:rPr>
          <w:rFonts w:ascii="Poppins" w:hAnsi="Poppins" w:cs="Poppins"/>
          <w:iCs/>
        </w:rPr>
        <w:t xml:space="preserve"> Currently within GB </w:t>
      </w:r>
      <w:r w:rsidR="00FE710C">
        <w:rPr>
          <w:rFonts w:ascii="Poppins" w:hAnsi="Poppins" w:cs="Poppins"/>
          <w:iCs/>
        </w:rPr>
        <w:t xml:space="preserve">the </w:t>
      </w:r>
      <w:r w:rsidR="00A201BE">
        <w:rPr>
          <w:rFonts w:ascii="Poppins" w:hAnsi="Poppins" w:cs="Poppins"/>
          <w:iCs/>
        </w:rPr>
        <w:t>“</w:t>
      </w:r>
      <w:r w:rsidR="00FE710C">
        <w:rPr>
          <w:rFonts w:ascii="Poppins" w:hAnsi="Poppins" w:cs="Poppins"/>
          <w:iCs/>
        </w:rPr>
        <w:t>reporting service</w:t>
      </w:r>
      <w:r w:rsidR="00A201BE">
        <w:rPr>
          <w:rFonts w:ascii="Poppins" w:hAnsi="Poppins" w:cs="Poppins"/>
          <w:iCs/>
        </w:rPr>
        <w:t>”</w:t>
      </w:r>
      <w:r w:rsidR="00FE710C">
        <w:rPr>
          <w:rFonts w:ascii="Poppins" w:hAnsi="Poppins" w:cs="Poppins"/>
          <w:iCs/>
        </w:rPr>
        <w:t xml:space="preserve"> is the Elexon Insights website </w:t>
      </w:r>
      <w:r w:rsidR="001D1F17">
        <w:rPr>
          <w:rFonts w:ascii="Poppins" w:hAnsi="Poppins" w:cs="Poppins"/>
          <w:iCs/>
        </w:rPr>
        <w:t>REMIT</w:t>
      </w:r>
      <w:r w:rsidR="008E28F3">
        <w:rPr>
          <w:rFonts w:ascii="Poppins" w:hAnsi="Poppins" w:cs="Poppins"/>
          <w:iCs/>
        </w:rPr>
        <w:t xml:space="preserve"> </w:t>
      </w:r>
      <w:r w:rsidR="007C6A2E">
        <w:rPr>
          <w:rFonts w:ascii="Poppins" w:hAnsi="Poppins" w:cs="Poppins"/>
          <w:iCs/>
        </w:rPr>
        <w:t xml:space="preserve">page </w:t>
      </w:r>
      <w:r w:rsidR="008E28F3">
        <w:rPr>
          <w:rFonts w:ascii="Poppins" w:hAnsi="Poppins" w:cs="Poppins"/>
          <w:iCs/>
        </w:rPr>
        <w:t xml:space="preserve">and consequently </w:t>
      </w:r>
      <w:r w:rsidR="00A57995">
        <w:rPr>
          <w:rFonts w:ascii="Poppins" w:hAnsi="Poppins" w:cs="Poppins"/>
          <w:iCs/>
        </w:rPr>
        <w:t xml:space="preserve">all data </w:t>
      </w:r>
      <w:r w:rsidR="007C6A2E">
        <w:rPr>
          <w:rFonts w:ascii="Poppins" w:hAnsi="Poppins" w:cs="Poppins"/>
          <w:iCs/>
        </w:rPr>
        <w:t xml:space="preserve">which </w:t>
      </w:r>
      <w:r w:rsidR="00A57995">
        <w:rPr>
          <w:rFonts w:ascii="Poppins" w:hAnsi="Poppins" w:cs="Poppins"/>
          <w:iCs/>
        </w:rPr>
        <w:t>require</w:t>
      </w:r>
      <w:r w:rsidR="007C6A2E">
        <w:rPr>
          <w:rFonts w:ascii="Poppins" w:hAnsi="Poppins" w:cs="Poppins"/>
          <w:iCs/>
        </w:rPr>
        <w:t>s</w:t>
      </w:r>
      <w:r w:rsidR="00A57995">
        <w:rPr>
          <w:rFonts w:ascii="Poppins" w:hAnsi="Poppins" w:cs="Poppins"/>
          <w:iCs/>
        </w:rPr>
        <w:t xml:space="preserve"> to be published </w:t>
      </w:r>
      <w:r w:rsidR="00642C58">
        <w:rPr>
          <w:rFonts w:ascii="Poppins" w:hAnsi="Poppins" w:cs="Poppins"/>
          <w:iCs/>
        </w:rPr>
        <w:t xml:space="preserve">by the Retained ETR Law under articles 7 to 15 </w:t>
      </w:r>
      <w:r w:rsidR="00AA595A">
        <w:rPr>
          <w:rFonts w:ascii="Poppins" w:hAnsi="Poppins" w:cs="Poppins"/>
          <w:iCs/>
        </w:rPr>
        <w:t>(or OC</w:t>
      </w:r>
      <w:r w:rsidR="00BF42A6">
        <w:rPr>
          <w:rFonts w:ascii="Poppins" w:hAnsi="Poppins" w:cs="Poppins"/>
          <w:iCs/>
        </w:rPr>
        <w:t xml:space="preserve">.2.4.7) </w:t>
      </w:r>
      <w:r w:rsidR="00642C58">
        <w:rPr>
          <w:rFonts w:ascii="Poppins" w:hAnsi="Poppins" w:cs="Poppins"/>
          <w:iCs/>
        </w:rPr>
        <w:t>need</w:t>
      </w:r>
      <w:r w:rsidR="0049418E">
        <w:rPr>
          <w:rFonts w:ascii="Poppins" w:hAnsi="Poppins" w:cs="Poppins"/>
          <w:iCs/>
        </w:rPr>
        <w:t>s</w:t>
      </w:r>
      <w:r w:rsidR="00642C58">
        <w:rPr>
          <w:rFonts w:ascii="Poppins" w:hAnsi="Poppins" w:cs="Poppins"/>
          <w:iCs/>
        </w:rPr>
        <w:t xml:space="preserve"> to </w:t>
      </w:r>
      <w:r w:rsidR="006B2A4F">
        <w:rPr>
          <w:rFonts w:ascii="Poppins" w:hAnsi="Poppins" w:cs="Poppins"/>
          <w:iCs/>
        </w:rPr>
        <w:t xml:space="preserve">be submitted to this </w:t>
      </w:r>
      <w:r w:rsidR="007C6A2E">
        <w:rPr>
          <w:rFonts w:ascii="Poppins" w:hAnsi="Poppins" w:cs="Poppins"/>
          <w:iCs/>
        </w:rPr>
        <w:t>webpage.</w:t>
      </w:r>
      <w:r w:rsidR="00642C58">
        <w:rPr>
          <w:rFonts w:ascii="Poppins" w:hAnsi="Poppins" w:cs="Poppins"/>
          <w:iCs/>
        </w:rPr>
        <w:t xml:space="preserve"> </w:t>
      </w:r>
      <w:r w:rsidR="00A57995">
        <w:rPr>
          <w:rFonts w:ascii="Poppins" w:hAnsi="Poppins" w:cs="Poppins"/>
          <w:iCs/>
        </w:rPr>
        <w:t xml:space="preserve"> </w:t>
      </w:r>
      <w:r w:rsidR="00513C2B">
        <w:rPr>
          <w:rFonts w:ascii="Poppins" w:hAnsi="Poppins" w:cs="Poppins"/>
          <w:iCs/>
        </w:rPr>
        <w:t xml:space="preserve">Whilst </w:t>
      </w:r>
      <w:r w:rsidR="00BF42A6">
        <w:rPr>
          <w:rFonts w:ascii="Poppins" w:hAnsi="Poppins" w:cs="Poppins"/>
          <w:iCs/>
        </w:rPr>
        <w:t xml:space="preserve">originally data could only </w:t>
      </w:r>
      <w:r w:rsidR="008A2E20">
        <w:rPr>
          <w:rFonts w:ascii="Poppins" w:hAnsi="Poppins" w:cs="Poppins"/>
          <w:iCs/>
        </w:rPr>
        <w:t>be submitted to “the</w:t>
      </w:r>
      <w:r w:rsidR="008A2E20" w:rsidRPr="0071149A">
        <w:rPr>
          <w:rFonts w:ascii="Poppins" w:hAnsi="Poppins" w:cs="Poppins"/>
        </w:rPr>
        <w:t xml:space="preserve"> </w:t>
      </w:r>
      <w:r w:rsidR="008A2E20">
        <w:rPr>
          <w:rFonts w:ascii="Poppins" w:hAnsi="Poppins" w:cs="Poppins"/>
        </w:rPr>
        <w:t>Central Information Transparency Platform”</w:t>
      </w:r>
      <w:r w:rsidR="008A2E20">
        <w:rPr>
          <w:rFonts w:ascii="Poppins" w:hAnsi="Poppins" w:cs="Poppins"/>
          <w:iCs/>
        </w:rPr>
        <w:t xml:space="preserve"> </w:t>
      </w:r>
      <w:r w:rsidR="006D7EC8">
        <w:rPr>
          <w:rFonts w:ascii="Poppins" w:hAnsi="Poppins" w:cs="Poppins"/>
          <w:iCs/>
        </w:rPr>
        <w:t xml:space="preserve">via MODIS the </w:t>
      </w:r>
      <w:r w:rsidR="003D3068">
        <w:rPr>
          <w:rFonts w:ascii="Poppins" w:hAnsi="Poppins" w:cs="Poppins"/>
          <w:iCs/>
        </w:rPr>
        <w:t xml:space="preserve">ETR </w:t>
      </w:r>
      <w:r w:rsidR="006D7EC8">
        <w:rPr>
          <w:rFonts w:ascii="Poppins" w:hAnsi="Poppins" w:cs="Poppins"/>
          <w:iCs/>
        </w:rPr>
        <w:t>Retained</w:t>
      </w:r>
      <w:r w:rsidR="003D3068">
        <w:rPr>
          <w:rFonts w:ascii="Poppins" w:hAnsi="Poppins" w:cs="Poppins"/>
          <w:iCs/>
        </w:rPr>
        <w:t xml:space="preserve"> Law contains options in the </w:t>
      </w:r>
      <w:r w:rsidR="0013502B">
        <w:rPr>
          <w:rFonts w:ascii="Poppins" w:hAnsi="Poppins" w:cs="Poppins"/>
          <w:iCs/>
        </w:rPr>
        <w:t>revised article 4 paragraph 2 which now states</w:t>
      </w:r>
      <w:r w:rsidR="001F6E8D">
        <w:rPr>
          <w:rFonts w:ascii="Poppins" w:hAnsi="Poppins" w:cs="Poppins"/>
          <w:iCs/>
        </w:rPr>
        <w:t>:</w:t>
      </w:r>
    </w:p>
    <w:p w14:paraId="4BA57A8D" w14:textId="25D29379" w:rsidR="00546FCB" w:rsidRPr="00C85C92" w:rsidRDefault="00546FCB" w:rsidP="00481DAC">
      <w:pPr>
        <w:numPr>
          <w:ilvl w:val="0"/>
          <w:numId w:val="1"/>
        </w:numPr>
        <w:spacing w:line="240" w:lineRule="auto"/>
        <w:jc w:val="both"/>
        <w:rPr>
          <w:rFonts w:ascii="Poppins" w:hAnsi="Poppins" w:cs="Poppins"/>
          <w:i/>
        </w:rPr>
      </w:pPr>
      <w:r w:rsidRPr="00546FCB">
        <w:t xml:space="preserve"> </w:t>
      </w:r>
      <w:r>
        <w:rPr>
          <w:rFonts w:ascii="Poppins" w:hAnsi="Poppins" w:cs="Poppins"/>
          <w:iCs/>
        </w:rPr>
        <w:t>“</w:t>
      </w:r>
      <w:r w:rsidRPr="00C85C92">
        <w:rPr>
          <w:rFonts w:ascii="Poppins" w:hAnsi="Poppins" w:cs="Poppins"/>
          <w:i/>
        </w:rPr>
        <w:t>At any time while a reporting service is in operation, in relation to data which are able to be submitted to that reporting service—</w:t>
      </w:r>
    </w:p>
    <w:p w14:paraId="265B4725" w14:textId="77777777" w:rsidR="00546FCB" w:rsidRPr="00C85C92" w:rsidRDefault="00546FCB" w:rsidP="00481DAC">
      <w:pPr>
        <w:numPr>
          <w:ilvl w:val="0"/>
          <w:numId w:val="1"/>
        </w:numPr>
        <w:spacing w:line="240" w:lineRule="auto"/>
        <w:jc w:val="both"/>
        <w:rPr>
          <w:rFonts w:ascii="Poppins" w:hAnsi="Poppins" w:cs="Poppins"/>
          <w:i/>
        </w:rPr>
      </w:pPr>
      <w:r w:rsidRPr="00C85C92">
        <w:rPr>
          <w:rFonts w:ascii="Poppins" w:hAnsi="Poppins" w:cs="Poppins"/>
          <w:i/>
        </w:rPr>
        <w:t>(a) primary owners of the data other than TSOs may fulfil their obligation under paragraph 1 by submitting the data to the reporting service, subject to the prior agreement of the TSO in whose control area the primary owner is located;</w:t>
      </w:r>
    </w:p>
    <w:p w14:paraId="1252E31D" w14:textId="34DB6EEA" w:rsidR="00834256" w:rsidRPr="00C85C92" w:rsidRDefault="00546FCB" w:rsidP="00481DAC">
      <w:pPr>
        <w:numPr>
          <w:ilvl w:val="0"/>
          <w:numId w:val="1"/>
        </w:numPr>
        <w:spacing w:line="240" w:lineRule="auto"/>
        <w:jc w:val="both"/>
        <w:rPr>
          <w:rFonts w:ascii="Poppins" w:hAnsi="Poppins" w:cs="Poppins"/>
          <w:i/>
        </w:rPr>
      </w:pPr>
      <w:r w:rsidRPr="00C85C92">
        <w:rPr>
          <w:rFonts w:ascii="Poppins" w:hAnsi="Poppins" w:cs="Poppins"/>
          <w:i/>
        </w:rPr>
        <w:lastRenderedPageBreak/>
        <w:t>(b) TSOs may fulfil their obligations in Articles 6 to 17 to publish data, and their obligations in paragraph 1A relating to such publication, by submitting the data to the reporting service.”.”</w:t>
      </w:r>
    </w:p>
    <w:p w14:paraId="6CFE12F9" w14:textId="35A67EBB" w:rsidR="009F6E0A" w:rsidRPr="009F6E0A" w:rsidRDefault="00F25DE2" w:rsidP="00481DAC">
      <w:pPr>
        <w:numPr>
          <w:ilvl w:val="0"/>
          <w:numId w:val="1"/>
        </w:numPr>
        <w:spacing w:line="240" w:lineRule="auto"/>
        <w:jc w:val="both"/>
        <w:rPr>
          <w:rFonts w:ascii="Poppins" w:hAnsi="Poppins" w:cs="Poppins"/>
          <w:iCs/>
        </w:rPr>
      </w:pPr>
      <w:r w:rsidRPr="009F6E0A">
        <w:rPr>
          <w:rFonts w:ascii="Poppins" w:hAnsi="Poppins" w:cs="Poppins"/>
          <w:iCs/>
        </w:rPr>
        <w:t>This amendment n</w:t>
      </w:r>
      <w:r w:rsidR="00973CDF" w:rsidRPr="009F6E0A">
        <w:rPr>
          <w:rFonts w:ascii="Poppins" w:hAnsi="Poppins" w:cs="Poppins"/>
          <w:iCs/>
        </w:rPr>
        <w:t>o</w:t>
      </w:r>
      <w:r w:rsidRPr="009F6E0A">
        <w:rPr>
          <w:rFonts w:ascii="Poppins" w:hAnsi="Poppins" w:cs="Poppins"/>
          <w:iCs/>
        </w:rPr>
        <w:t xml:space="preserve">w permits </w:t>
      </w:r>
      <w:r w:rsidR="008006FA" w:rsidRPr="009F6E0A">
        <w:rPr>
          <w:rFonts w:ascii="Poppins" w:hAnsi="Poppins" w:cs="Poppins"/>
          <w:iCs/>
        </w:rPr>
        <w:t>User</w:t>
      </w:r>
      <w:r w:rsidR="00DC3499" w:rsidRPr="009F6E0A">
        <w:rPr>
          <w:rFonts w:ascii="Poppins" w:hAnsi="Poppins" w:cs="Poppins"/>
          <w:iCs/>
        </w:rPr>
        <w:t>s</w:t>
      </w:r>
      <w:r w:rsidR="008006FA" w:rsidRPr="009F6E0A">
        <w:rPr>
          <w:rFonts w:ascii="Poppins" w:hAnsi="Poppins" w:cs="Poppins"/>
          <w:iCs/>
        </w:rPr>
        <w:t xml:space="preserve"> to submit </w:t>
      </w:r>
      <w:r w:rsidR="00D66B0F" w:rsidRPr="009F6E0A">
        <w:rPr>
          <w:rFonts w:ascii="Poppins" w:hAnsi="Poppins" w:cs="Poppins"/>
          <w:iCs/>
        </w:rPr>
        <w:t>their</w:t>
      </w:r>
      <w:r w:rsidR="008006FA" w:rsidRPr="009F6E0A">
        <w:rPr>
          <w:rFonts w:ascii="Poppins" w:hAnsi="Poppins" w:cs="Poppins"/>
          <w:iCs/>
        </w:rPr>
        <w:t xml:space="preserve"> ETR data either to </w:t>
      </w:r>
      <w:r w:rsidR="00636106" w:rsidRPr="009F6E0A">
        <w:rPr>
          <w:rFonts w:ascii="Poppins" w:hAnsi="Poppins" w:cs="Poppins"/>
          <w:iCs/>
        </w:rPr>
        <w:t xml:space="preserve">NESO via MODIS </w:t>
      </w:r>
      <w:r w:rsidR="000F7ABF" w:rsidRPr="009F6E0A">
        <w:rPr>
          <w:rFonts w:ascii="Poppins" w:hAnsi="Poppins" w:cs="Poppins"/>
          <w:iCs/>
        </w:rPr>
        <w:t>who then are required to forward to Elexon</w:t>
      </w:r>
      <w:r w:rsidR="009F6E0A" w:rsidRPr="009F6E0A">
        <w:rPr>
          <w:rFonts w:ascii="Poppins" w:hAnsi="Poppins" w:cs="Poppins"/>
          <w:iCs/>
        </w:rPr>
        <w:t>,</w:t>
      </w:r>
      <w:r w:rsidR="000F7ABF" w:rsidRPr="009F6E0A">
        <w:rPr>
          <w:rFonts w:ascii="Poppins" w:hAnsi="Poppins" w:cs="Poppins"/>
          <w:iCs/>
        </w:rPr>
        <w:t xml:space="preserve"> or </w:t>
      </w:r>
      <w:r w:rsidR="00DC0111" w:rsidRPr="009F6E0A">
        <w:rPr>
          <w:rFonts w:ascii="Poppins" w:hAnsi="Poppins" w:cs="Poppins"/>
          <w:iCs/>
        </w:rPr>
        <w:t xml:space="preserve">directly to Elexon provided they have prior approval </w:t>
      </w:r>
      <w:r w:rsidR="00973CDF" w:rsidRPr="009F6E0A">
        <w:rPr>
          <w:rFonts w:ascii="Poppins" w:hAnsi="Poppins" w:cs="Poppins"/>
          <w:iCs/>
        </w:rPr>
        <w:t xml:space="preserve">from </w:t>
      </w:r>
      <w:r w:rsidR="009F6E0A" w:rsidRPr="009F6E0A">
        <w:rPr>
          <w:rFonts w:ascii="Poppins" w:hAnsi="Poppins" w:cs="Poppins"/>
          <w:iCs/>
        </w:rPr>
        <w:t xml:space="preserve">the </w:t>
      </w:r>
      <w:r w:rsidR="00973CDF" w:rsidRPr="009F6E0A">
        <w:rPr>
          <w:rFonts w:ascii="Poppins" w:hAnsi="Poppins" w:cs="Poppins"/>
          <w:iCs/>
        </w:rPr>
        <w:t>NESO</w:t>
      </w:r>
      <w:r w:rsidR="00B24337" w:rsidRPr="009F6E0A">
        <w:rPr>
          <w:rFonts w:ascii="Poppins" w:hAnsi="Poppins" w:cs="Poppins"/>
          <w:iCs/>
        </w:rPr>
        <w:t>.</w:t>
      </w:r>
      <w:r w:rsidR="00024CFF" w:rsidRPr="009F6E0A">
        <w:rPr>
          <w:rFonts w:ascii="Poppins" w:hAnsi="Poppins" w:cs="Poppins"/>
          <w:iCs/>
        </w:rPr>
        <w:t xml:space="preserve"> </w:t>
      </w:r>
      <w:r w:rsidR="009142AD" w:rsidRPr="009F6E0A">
        <w:rPr>
          <w:rFonts w:ascii="Poppins" w:hAnsi="Poppins" w:cs="Poppins"/>
          <w:iCs/>
        </w:rPr>
        <w:t xml:space="preserve"> </w:t>
      </w:r>
      <w:r w:rsidR="001B4A81" w:rsidRPr="009F6E0A">
        <w:rPr>
          <w:rFonts w:ascii="Poppins" w:hAnsi="Poppins" w:cs="Poppins"/>
          <w:iCs/>
        </w:rPr>
        <w:t xml:space="preserve">Given that </w:t>
      </w:r>
      <w:r w:rsidR="00961465" w:rsidRPr="009F6E0A">
        <w:rPr>
          <w:rFonts w:ascii="Poppins" w:hAnsi="Poppins" w:cs="Poppins"/>
          <w:iCs/>
        </w:rPr>
        <w:t xml:space="preserve">CP1583 </w:t>
      </w:r>
      <w:r w:rsidR="005A766E" w:rsidRPr="009F6E0A">
        <w:rPr>
          <w:rFonts w:ascii="Poppins" w:hAnsi="Poppins" w:cs="Poppins"/>
          <w:iCs/>
        </w:rPr>
        <w:t>identified</w:t>
      </w:r>
      <w:r w:rsidR="001A1F80" w:rsidRPr="009F6E0A">
        <w:rPr>
          <w:rFonts w:ascii="Poppins" w:hAnsi="Poppins" w:cs="Poppins"/>
          <w:iCs/>
        </w:rPr>
        <w:t xml:space="preserve"> that REMIT </w:t>
      </w:r>
      <w:r w:rsidR="003747EC" w:rsidRPr="009F6E0A">
        <w:rPr>
          <w:rFonts w:ascii="Poppins" w:hAnsi="Poppins" w:cs="Poppins"/>
          <w:iCs/>
        </w:rPr>
        <w:t>data me</w:t>
      </w:r>
      <w:r w:rsidR="005A766E" w:rsidRPr="009F6E0A">
        <w:rPr>
          <w:rFonts w:ascii="Poppins" w:hAnsi="Poppins" w:cs="Poppins"/>
          <w:iCs/>
        </w:rPr>
        <w:t>e</w:t>
      </w:r>
      <w:r w:rsidR="003747EC" w:rsidRPr="009F6E0A">
        <w:rPr>
          <w:rFonts w:ascii="Poppins" w:hAnsi="Poppins" w:cs="Poppins"/>
          <w:iCs/>
        </w:rPr>
        <w:t xml:space="preserve">ts the </w:t>
      </w:r>
      <w:r w:rsidR="005A766E" w:rsidRPr="009F6E0A">
        <w:rPr>
          <w:rFonts w:ascii="Poppins" w:hAnsi="Poppins" w:cs="Poppins"/>
          <w:iCs/>
        </w:rPr>
        <w:t xml:space="preserve">data content </w:t>
      </w:r>
      <w:r w:rsidR="003747EC" w:rsidRPr="009F6E0A">
        <w:rPr>
          <w:rFonts w:ascii="Poppins" w:hAnsi="Poppins" w:cs="Poppins"/>
          <w:iCs/>
        </w:rPr>
        <w:t>requirements of ETR</w:t>
      </w:r>
      <w:r w:rsidR="009F6E0A" w:rsidRPr="009F6E0A">
        <w:rPr>
          <w:rFonts w:ascii="Poppins" w:hAnsi="Poppins" w:cs="Poppins"/>
          <w:iCs/>
        </w:rPr>
        <w:t>,</w:t>
      </w:r>
      <w:r w:rsidR="00B04DEE" w:rsidRPr="009F6E0A">
        <w:rPr>
          <w:rFonts w:ascii="Poppins" w:hAnsi="Poppins" w:cs="Poppins"/>
          <w:iCs/>
        </w:rPr>
        <w:t xml:space="preserve"> </w:t>
      </w:r>
      <w:r w:rsidR="00BA7A92" w:rsidRPr="009F6E0A">
        <w:rPr>
          <w:rFonts w:ascii="Poppins" w:hAnsi="Poppins" w:cs="Poppins"/>
          <w:iCs/>
        </w:rPr>
        <w:t xml:space="preserve">users </w:t>
      </w:r>
      <w:r w:rsidR="0098292F" w:rsidRPr="009F6E0A">
        <w:rPr>
          <w:rFonts w:ascii="Poppins" w:hAnsi="Poppins" w:cs="Poppins"/>
          <w:iCs/>
        </w:rPr>
        <w:t xml:space="preserve">can </w:t>
      </w:r>
      <w:r w:rsidR="00C001F6" w:rsidRPr="009F6E0A">
        <w:rPr>
          <w:rFonts w:ascii="Poppins" w:hAnsi="Poppins" w:cs="Poppins"/>
          <w:iCs/>
        </w:rPr>
        <w:t>compl</w:t>
      </w:r>
      <w:r w:rsidR="00196471" w:rsidRPr="009F6E0A">
        <w:rPr>
          <w:rFonts w:ascii="Poppins" w:hAnsi="Poppins" w:cs="Poppins"/>
          <w:iCs/>
        </w:rPr>
        <w:t>y</w:t>
      </w:r>
      <w:r w:rsidR="00C001F6" w:rsidRPr="009F6E0A">
        <w:rPr>
          <w:rFonts w:ascii="Poppins" w:hAnsi="Poppins" w:cs="Poppins"/>
          <w:iCs/>
        </w:rPr>
        <w:t xml:space="preserve"> by only </w:t>
      </w:r>
      <w:r w:rsidR="00B04DEE" w:rsidRPr="009F6E0A">
        <w:rPr>
          <w:rFonts w:ascii="Poppins" w:hAnsi="Poppins" w:cs="Poppins"/>
          <w:iCs/>
        </w:rPr>
        <w:t>su</w:t>
      </w:r>
      <w:r w:rsidR="0098292F" w:rsidRPr="009F6E0A">
        <w:rPr>
          <w:rFonts w:ascii="Poppins" w:hAnsi="Poppins" w:cs="Poppins"/>
          <w:iCs/>
        </w:rPr>
        <w:t>bmit</w:t>
      </w:r>
      <w:r w:rsidR="00C001F6" w:rsidRPr="009F6E0A">
        <w:rPr>
          <w:rFonts w:ascii="Poppins" w:hAnsi="Poppins" w:cs="Poppins"/>
          <w:iCs/>
        </w:rPr>
        <w:t>ting</w:t>
      </w:r>
      <w:r w:rsidR="0098292F" w:rsidRPr="009F6E0A">
        <w:rPr>
          <w:rFonts w:ascii="Poppins" w:hAnsi="Poppins" w:cs="Poppins"/>
          <w:iCs/>
        </w:rPr>
        <w:t xml:space="preserve"> REMIT</w:t>
      </w:r>
      <w:r w:rsidR="00C001F6" w:rsidRPr="009F6E0A">
        <w:rPr>
          <w:rFonts w:ascii="Poppins" w:hAnsi="Poppins" w:cs="Poppins"/>
          <w:iCs/>
        </w:rPr>
        <w:t xml:space="preserve"> data. </w:t>
      </w:r>
      <w:r w:rsidR="009F6E0A" w:rsidRPr="009F6E0A">
        <w:rPr>
          <w:rFonts w:ascii="Poppins" w:hAnsi="Poppins" w:cs="Poppins"/>
          <w:iCs/>
        </w:rPr>
        <w:t xml:space="preserve"> </w:t>
      </w:r>
      <w:r w:rsidR="00C001F6" w:rsidRPr="009F6E0A">
        <w:rPr>
          <w:rFonts w:ascii="Poppins" w:hAnsi="Poppins" w:cs="Poppins"/>
          <w:iCs/>
        </w:rPr>
        <w:t>However</w:t>
      </w:r>
      <w:r w:rsidR="000C5CFA" w:rsidRPr="009F6E0A">
        <w:rPr>
          <w:rFonts w:ascii="Poppins" w:hAnsi="Poppins" w:cs="Poppins"/>
          <w:iCs/>
        </w:rPr>
        <w:t>,</w:t>
      </w:r>
      <w:r w:rsidR="00C001F6" w:rsidRPr="009F6E0A">
        <w:rPr>
          <w:rFonts w:ascii="Poppins" w:hAnsi="Poppins" w:cs="Poppins"/>
          <w:iCs/>
        </w:rPr>
        <w:t xml:space="preserve"> </w:t>
      </w:r>
      <w:r w:rsidR="006106DF" w:rsidRPr="009F6E0A">
        <w:rPr>
          <w:rFonts w:ascii="Poppins" w:hAnsi="Poppins" w:cs="Poppins"/>
          <w:iCs/>
        </w:rPr>
        <w:t xml:space="preserve">users need to note that </w:t>
      </w:r>
      <w:r w:rsidR="00F82A8A" w:rsidRPr="009F6E0A">
        <w:rPr>
          <w:rFonts w:ascii="Poppins" w:hAnsi="Poppins" w:cs="Poppins"/>
          <w:iCs/>
        </w:rPr>
        <w:t xml:space="preserve">whilst the general </w:t>
      </w:r>
      <w:r w:rsidR="006106DF" w:rsidRPr="009F6E0A">
        <w:rPr>
          <w:rFonts w:ascii="Poppins" w:hAnsi="Poppins" w:cs="Poppins"/>
          <w:iCs/>
        </w:rPr>
        <w:t xml:space="preserve">requirements for publishing </w:t>
      </w:r>
      <w:r w:rsidR="00F82A8A" w:rsidRPr="009F6E0A">
        <w:rPr>
          <w:rFonts w:ascii="Poppins" w:hAnsi="Poppins" w:cs="Poppins"/>
          <w:iCs/>
        </w:rPr>
        <w:t xml:space="preserve">REMIT data can be </w:t>
      </w:r>
      <w:r w:rsidR="006E58DC" w:rsidRPr="009F6E0A">
        <w:rPr>
          <w:rFonts w:ascii="Poppins" w:hAnsi="Poppins" w:cs="Poppins"/>
          <w:iCs/>
        </w:rPr>
        <w:t>achieved by only publishing on the user’s own website</w:t>
      </w:r>
      <w:r w:rsidR="001C793C" w:rsidRPr="009F6E0A">
        <w:rPr>
          <w:rFonts w:ascii="Poppins" w:hAnsi="Poppins" w:cs="Poppins"/>
          <w:iCs/>
        </w:rPr>
        <w:t xml:space="preserve">, </w:t>
      </w:r>
      <w:r w:rsidR="004E5A2D" w:rsidRPr="009F6E0A">
        <w:rPr>
          <w:rFonts w:ascii="Poppins" w:hAnsi="Poppins" w:cs="Poppins"/>
          <w:iCs/>
        </w:rPr>
        <w:t xml:space="preserve">REMIT </w:t>
      </w:r>
      <w:r w:rsidR="001C793C" w:rsidRPr="009F6E0A">
        <w:rPr>
          <w:rFonts w:ascii="Poppins" w:hAnsi="Poppins" w:cs="Poppins"/>
          <w:iCs/>
        </w:rPr>
        <w:t xml:space="preserve">data </w:t>
      </w:r>
      <w:r w:rsidR="003328F7" w:rsidRPr="009F6E0A">
        <w:rPr>
          <w:rFonts w:ascii="Poppins" w:hAnsi="Poppins" w:cs="Poppins"/>
          <w:iCs/>
        </w:rPr>
        <w:t xml:space="preserve">relating to ETR </w:t>
      </w:r>
      <w:r w:rsidR="00D75A81" w:rsidRPr="009F6E0A">
        <w:rPr>
          <w:rFonts w:ascii="Poppins" w:hAnsi="Poppins" w:cs="Poppins"/>
          <w:iCs/>
        </w:rPr>
        <w:t>requirements must be published centrall</w:t>
      </w:r>
      <w:r w:rsidR="00D22E73" w:rsidRPr="009F6E0A">
        <w:rPr>
          <w:rFonts w:ascii="Poppins" w:hAnsi="Poppins" w:cs="Poppins"/>
          <w:iCs/>
        </w:rPr>
        <w:t>y</w:t>
      </w:r>
      <w:r w:rsidR="00D75A81" w:rsidRPr="009F6E0A">
        <w:rPr>
          <w:rFonts w:ascii="Poppins" w:hAnsi="Poppins" w:cs="Poppins"/>
          <w:iCs/>
        </w:rPr>
        <w:t xml:space="preserve"> on the </w:t>
      </w:r>
      <w:r w:rsidR="000C5CFA" w:rsidRPr="009F6E0A">
        <w:rPr>
          <w:rFonts w:ascii="Poppins" w:hAnsi="Poppins" w:cs="Poppins"/>
          <w:iCs/>
        </w:rPr>
        <w:t>“</w:t>
      </w:r>
      <w:r w:rsidR="00D75A81" w:rsidRPr="009F6E0A">
        <w:rPr>
          <w:rFonts w:ascii="Poppins" w:hAnsi="Poppins" w:cs="Poppins"/>
          <w:iCs/>
        </w:rPr>
        <w:t>report</w:t>
      </w:r>
      <w:r w:rsidR="000C5CFA" w:rsidRPr="009F6E0A">
        <w:rPr>
          <w:rFonts w:ascii="Poppins" w:hAnsi="Poppins" w:cs="Poppins"/>
          <w:iCs/>
        </w:rPr>
        <w:t>ing</w:t>
      </w:r>
      <w:r w:rsidR="00D75A81" w:rsidRPr="009F6E0A">
        <w:rPr>
          <w:rFonts w:ascii="Poppins" w:hAnsi="Poppins" w:cs="Poppins"/>
          <w:iCs/>
        </w:rPr>
        <w:t xml:space="preserve"> service</w:t>
      </w:r>
      <w:r w:rsidR="000C5CFA" w:rsidRPr="009F6E0A">
        <w:rPr>
          <w:rFonts w:ascii="Poppins" w:hAnsi="Poppins" w:cs="Poppins"/>
          <w:iCs/>
        </w:rPr>
        <w:t>”</w:t>
      </w:r>
      <w:r w:rsidR="00E35BC3" w:rsidRPr="009F6E0A">
        <w:rPr>
          <w:rFonts w:ascii="Poppins" w:hAnsi="Poppins" w:cs="Poppins"/>
          <w:iCs/>
        </w:rPr>
        <w:t xml:space="preserve"> which is</w:t>
      </w:r>
      <w:r w:rsidR="00D75A81" w:rsidRPr="009F6E0A">
        <w:rPr>
          <w:rFonts w:ascii="Poppins" w:hAnsi="Poppins" w:cs="Poppins"/>
          <w:iCs/>
        </w:rPr>
        <w:t xml:space="preserve"> </w:t>
      </w:r>
      <w:r w:rsidR="001458ED" w:rsidRPr="009F6E0A">
        <w:rPr>
          <w:rFonts w:ascii="Poppins" w:hAnsi="Poppins" w:cs="Poppins"/>
          <w:iCs/>
        </w:rPr>
        <w:t xml:space="preserve">the </w:t>
      </w:r>
      <w:r w:rsidR="00D75A81" w:rsidRPr="009F6E0A">
        <w:rPr>
          <w:rFonts w:ascii="Poppins" w:hAnsi="Poppins" w:cs="Poppins"/>
          <w:iCs/>
        </w:rPr>
        <w:t xml:space="preserve">Elexon Insights </w:t>
      </w:r>
      <w:r w:rsidR="00D22E73" w:rsidRPr="009F6E0A">
        <w:rPr>
          <w:rFonts w:ascii="Poppins" w:hAnsi="Poppins" w:cs="Poppins"/>
          <w:iCs/>
        </w:rPr>
        <w:t>R</w:t>
      </w:r>
      <w:r w:rsidR="00C57C03" w:rsidRPr="009F6E0A">
        <w:rPr>
          <w:rFonts w:ascii="Poppins" w:hAnsi="Poppins" w:cs="Poppins"/>
          <w:iCs/>
        </w:rPr>
        <w:t>EMIT</w:t>
      </w:r>
      <w:r w:rsidR="00D22E73" w:rsidRPr="009F6E0A">
        <w:rPr>
          <w:rFonts w:ascii="Poppins" w:hAnsi="Poppins" w:cs="Poppins"/>
          <w:iCs/>
        </w:rPr>
        <w:t xml:space="preserve"> webpage.</w:t>
      </w:r>
      <w:r w:rsidR="0098292F" w:rsidRPr="009F6E0A">
        <w:rPr>
          <w:rFonts w:ascii="Poppins" w:hAnsi="Poppins" w:cs="Poppins"/>
          <w:iCs/>
        </w:rPr>
        <w:t xml:space="preserve"> </w:t>
      </w:r>
      <w:r w:rsidR="009F6E0A" w:rsidRPr="009F6E0A">
        <w:rPr>
          <w:rFonts w:ascii="Poppins" w:hAnsi="Poppins" w:cs="Poppins"/>
          <w:iCs/>
        </w:rPr>
        <w:t xml:space="preserve"> </w:t>
      </w:r>
      <w:r w:rsidR="003A6233" w:rsidRPr="009F6E0A">
        <w:rPr>
          <w:rFonts w:ascii="Poppins" w:hAnsi="Poppins" w:cs="Poppins"/>
          <w:iCs/>
        </w:rPr>
        <w:t xml:space="preserve">Other Workgroup members supported this </w:t>
      </w:r>
      <w:r w:rsidR="00D36465" w:rsidRPr="009F6E0A">
        <w:rPr>
          <w:rFonts w:ascii="Poppins" w:hAnsi="Poppins" w:cs="Poppins"/>
          <w:iCs/>
        </w:rPr>
        <w:t>view.</w:t>
      </w:r>
      <w:r w:rsidR="00AE4581" w:rsidRPr="009F6E0A">
        <w:rPr>
          <w:rFonts w:ascii="Poppins" w:hAnsi="Poppins" w:cs="Poppins"/>
          <w:iCs/>
        </w:rPr>
        <w:t xml:space="preserve"> </w:t>
      </w:r>
      <w:r w:rsidR="009F6E0A" w:rsidRPr="009F6E0A">
        <w:rPr>
          <w:rFonts w:ascii="Poppins" w:hAnsi="Poppins" w:cs="Poppins"/>
          <w:iCs/>
        </w:rPr>
        <w:t xml:space="preserve"> </w:t>
      </w:r>
    </w:p>
    <w:p w14:paraId="14DAD698" w14:textId="63CDE604" w:rsidR="00AE4581" w:rsidRPr="003A6233" w:rsidRDefault="00AE4581" w:rsidP="00481DAC">
      <w:pPr>
        <w:numPr>
          <w:ilvl w:val="0"/>
          <w:numId w:val="1"/>
        </w:numPr>
        <w:spacing w:line="240" w:lineRule="auto"/>
        <w:jc w:val="both"/>
        <w:rPr>
          <w:rFonts w:ascii="Poppins" w:hAnsi="Poppins" w:cs="Poppins"/>
          <w:iCs/>
        </w:rPr>
      </w:pPr>
      <w:r>
        <w:rPr>
          <w:rFonts w:ascii="Poppins" w:hAnsi="Poppins" w:cs="Poppins"/>
          <w:iCs/>
        </w:rPr>
        <w:t xml:space="preserve">Workgroup members were also of the view that the proposed legal text </w:t>
      </w:r>
      <w:r w:rsidRPr="003A6233">
        <w:rPr>
          <w:rFonts w:ascii="Poppins" w:hAnsi="Poppins" w:cs="Poppins"/>
          <w:iCs/>
        </w:rPr>
        <w:t>referred to the primary legislation, which isn't usual practice when implementing EU codes.  </w:t>
      </w:r>
    </w:p>
    <w:p w14:paraId="64D02DC7" w14:textId="18327F37" w:rsidR="00C976BE" w:rsidRPr="00B21600" w:rsidRDefault="008A6198" w:rsidP="00481DAC">
      <w:pPr>
        <w:numPr>
          <w:ilvl w:val="0"/>
          <w:numId w:val="1"/>
        </w:numPr>
        <w:spacing w:line="240" w:lineRule="auto"/>
        <w:jc w:val="both"/>
        <w:rPr>
          <w:rFonts w:ascii="Poppins" w:hAnsi="Poppins" w:cs="Poppins"/>
          <w:iCs/>
        </w:rPr>
      </w:pPr>
      <w:r>
        <w:rPr>
          <w:rFonts w:ascii="Poppins" w:hAnsi="Poppins" w:cs="Poppins"/>
          <w:iCs/>
        </w:rPr>
        <w:t xml:space="preserve">Following the legal text review and further input from Workgroup members, the Proposer updated the </w:t>
      </w:r>
      <w:r w:rsidR="009F6E0A">
        <w:rPr>
          <w:rFonts w:ascii="Poppins" w:hAnsi="Poppins" w:cs="Poppins"/>
          <w:iCs/>
        </w:rPr>
        <w:t xml:space="preserve">proposed </w:t>
      </w:r>
      <w:r>
        <w:rPr>
          <w:rFonts w:ascii="Poppins" w:hAnsi="Poppins" w:cs="Poppins"/>
          <w:iCs/>
        </w:rPr>
        <w:t xml:space="preserve">legal text </w:t>
      </w:r>
      <w:r w:rsidR="009F6E0A">
        <w:rPr>
          <w:rFonts w:ascii="Poppins" w:hAnsi="Poppins" w:cs="Poppins"/>
          <w:iCs/>
        </w:rPr>
        <w:t>and confirmed that</w:t>
      </w:r>
      <w:r>
        <w:rPr>
          <w:rFonts w:ascii="Poppins" w:hAnsi="Poppins" w:cs="Poppins"/>
          <w:iCs/>
        </w:rPr>
        <w:t xml:space="preserve"> Workgroup members were satisfied with </w:t>
      </w:r>
      <w:r w:rsidR="008404D4">
        <w:rPr>
          <w:rFonts w:ascii="Poppins" w:hAnsi="Poppins" w:cs="Poppins"/>
          <w:iCs/>
        </w:rPr>
        <w:t xml:space="preserve">the amendments. </w:t>
      </w:r>
      <w:r w:rsidR="009F6E0A">
        <w:rPr>
          <w:rFonts w:ascii="Poppins" w:hAnsi="Poppins" w:cs="Poppins"/>
          <w:iCs/>
        </w:rPr>
        <w:t xml:space="preserve"> </w:t>
      </w:r>
      <w:r w:rsidR="00A064F4">
        <w:rPr>
          <w:rFonts w:ascii="Poppins" w:hAnsi="Poppins" w:cs="Poppins"/>
          <w:iCs/>
        </w:rPr>
        <w:t xml:space="preserve">It was agreed by the Proposer and Workgroup members that </w:t>
      </w:r>
      <w:r w:rsidR="00434E00">
        <w:rPr>
          <w:rFonts w:ascii="Poppins" w:hAnsi="Poppins" w:cs="Poppins"/>
          <w:iCs/>
        </w:rPr>
        <w:t>O</w:t>
      </w:r>
      <w:r w:rsidR="00A064F4">
        <w:rPr>
          <w:rFonts w:ascii="Poppins" w:hAnsi="Poppins" w:cs="Poppins"/>
          <w:iCs/>
        </w:rPr>
        <w:t>C</w:t>
      </w:r>
      <w:r w:rsidR="008A1412">
        <w:rPr>
          <w:rFonts w:ascii="Poppins" w:hAnsi="Poppins" w:cs="Poppins"/>
          <w:iCs/>
        </w:rPr>
        <w:t>.</w:t>
      </w:r>
      <w:r w:rsidR="00A064F4">
        <w:rPr>
          <w:rFonts w:ascii="Poppins" w:hAnsi="Poppins" w:cs="Poppins"/>
          <w:iCs/>
        </w:rPr>
        <w:t xml:space="preserve">2.4.2.3 should remain as it currently </w:t>
      </w:r>
      <w:r w:rsidR="00D20537">
        <w:rPr>
          <w:rFonts w:ascii="Poppins" w:hAnsi="Poppins" w:cs="Poppins"/>
          <w:iCs/>
        </w:rPr>
        <w:t xml:space="preserve">written, however an amendment to the </w:t>
      </w:r>
      <w:r w:rsidR="00E83D88">
        <w:rPr>
          <w:rFonts w:ascii="Poppins" w:hAnsi="Poppins" w:cs="Poppins"/>
          <w:iCs/>
        </w:rPr>
        <w:t>EU Law Section is needed to ensure alignment with the new requirements.</w:t>
      </w:r>
      <w:r w:rsidR="009F6E0A">
        <w:rPr>
          <w:rFonts w:ascii="Poppins" w:hAnsi="Poppins" w:cs="Poppins"/>
          <w:iCs/>
        </w:rPr>
        <w:t xml:space="preserve"> </w:t>
      </w:r>
      <w:r w:rsidR="00E83D88">
        <w:rPr>
          <w:rFonts w:ascii="Poppins" w:hAnsi="Poppins" w:cs="Poppins"/>
          <w:iCs/>
        </w:rPr>
        <w:t xml:space="preserve"> </w:t>
      </w:r>
      <w:r w:rsidR="000B666E">
        <w:rPr>
          <w:rFonts w:ascii="Poppins" w:hAnsi="Poppins" w:cs="Poppins"/>
          <w:iCs/>
        </w:rPr>
        <w:t xml:space="preserve">The Workgroup also concluded that </w:t>
      </w:r>
      <w:r w:rsidR="000B666E" w:rsidRPr="000B666E">
        <w:rPr>
          <w:rFonts w:ascii="Poppins" w:hAnsi="Poppins" w:cs="Poppins"/>
          <w:iCs/>
        </w:rPr>
        <w:t>concluded that the reference should remain to the European Regulation 543 as it mandates data submission</w:t>
      </w:r>
      <w:r w:rsidR="008E3E00">
        <w:rPr>
          <w:rFonts w:ascii="Poppins" w:hAnsi="Poppins" w:cs="Poppins"/>
          <w:iCs/>
        </w:rPr>
        <w:t>.</w:t>
      </w:r>
      <w:r w:rsidR="000B666E" w:rsidRPr="000B666E">
        <w:rPr>
          <w:rFonts w:ascii="Poppins" w:hAnsi="Poppins" w:cs="Poppins"/>
          <w:iCs/>
        </w:rPr>
        <w:t xml:space="preserve"> </w:t>
      </w:r>
      <w:r w:rsidR="009F6E0A">
        <w:rPr>
          <w:rFonts w:ascii="Poppins" w:hAnsi="Poppins" w:cs="Poppins"/>
          <w:iCs/>
        </w:rPr>
        <w:t xml:space="preserve"> </w:t>
      </w:r>
      <w:r w:rsidR="00315D91">
        <w:rPr>
          <w:rFonts w:ascii="Poppins" w:hAnsi="Poppins" w:cs="Poppins"/>
          <w:iCs/>
        </w:rPr>
        <w:t xml:space="preserve">There is also a small change </w:t>
      </w:r>
      <w:r w:rsidR="00206C3C">
        <w:rPr>
          <w:rFonts w:ascii="Poppins" w:hAnsi="Poppins" w:cs="Poppins"/>
          <w:iCs/>
        </w:rPr>
        <w:t xml:space="preserve">required </w:t>
      </w:r>
      <w:r w:rsidR="0012118B">
        <w:rPr>
          <w:rFonts w:ascii="Poppins" w:hAnsi="Poppins" w:cs="Poppins"/>
          <w:iCs/>
        </w:rPr>
        <w:t xml:space="preserve">to </w:t>
      </w:r>
      <w:r w:rsidR="00943E8C">
        <w:rPr>
          <w:rFonts w:ascii="Poppins" w:hAnsi="Poppins" w:cs="Poppins"/>
          <w:iCs/>
        </w:rPr>
        <w:t xml:space="preserve">DRC </w:t>
      </w:r>
      <w:r w:rsidR="0012118B">
        <w:rPr>
          <w:rFonts w:ascii="Poppins" w:hAnsi="Poppins" w:cs="Poppins"/>
          <w:iCs/>
        </w:rPr>
        <w:t>schedule</w:t>
      </w:r>
      <w:r w:rsidR="00943E8C">
        <w:rPr>
          <w:rFonts w:ascii="Poppins" w:hAnsi="Poppins" w:cs="Poppins"/>
          <w:iCs/>
        </w:rPr>
        <w:t xml:space="preserve"> 6 to remove </w:t>
      </w:r>
      <w:r w:rsidR="001C4B36">
        <w:rPr>
          <w:rFonts w:ascii="Poppins" w:hAnsi="Poppins" w:cs="Poppins"/>
        </w:rPr>
        <w:t xml:space="preserve">reference </w:t>
      </w:r>
      <w:r w:rsidR="00940A67">
        <w:rPr>
          <w:rFonts w:ascii="Poppins" w:hAnsi="Poppins" w:cs="Poppins"/>
        </w:rPr>
        <w:t xml:space="preserve">to </w:t>
      </w:r>
      <w:r w:rsidR="00181549">
        <w:rPr>
          <w:rFonts w:ascii="Poppins" w:hAnsi="Poppins" w:cs="Poppins"/>
        </w:rPr>
        <w:t xml:space="preserve">the </w:t>
      </w:r>
      <w:r w:rsidR="003C02DD">
        <w:rPr>
          <w:rFonts w:ascii="Poppins" w:hAnsi="Poppins" w:cs="Poppins"/>
        </w:rPr>
        <w:t>production</w:t>
      </w:r>
      <w:r w:rsidR="008E3E84">
        <w:rPr>
          <w:rFonts w:ascii="Poppins" w:hAnsi="Poppins" w:cs="Poppins"/>
        </w:rPr>
        <w:t xml:space="preserve"> type</w:t>
      </w:r>
      <w:r w:rsidR="00131997">
        <w:rPr>
          <w:rFonts w:ascii="Poppins" w:hAnsi="Poppins" w:cs="Poppins"/>
        </w:rPr>
        <w:t xml:space="preserve"> </w:t>
      </w:r>
      <w:r w:rsidR="001C4B36">
        <w:rPr>
          <w:rFonts w:ascii="Poppins" w:hAnsi="Poppins" w:cs="Poppins"/>
        </w:rPr>
        <w:t>codes</w:t>
      </w:r>
      <w:r w:rsidR="00940A67">
        <w:rPr>
          <w:rFonts w:ascii="Poppins" w:hAnsi="Poppins" w:cs="Poppins"/>
        </w:rPr>
        <w:t xml:space="preserve"> table</w:t>
      </w:r>
      <w:r w:rsidR="00F57B70">
        <w:rPr>
          <w:rFonts w:ascii="Poppins" w:hAnsi="Poppins" w:cs="Poppins"/>
        </w:rPr>
        <w:t xml:space="preserve"> which are used </w:t>
      </w:r>
      <w:r w:rsidR="00693F78">
        <w:rPr>
          <w:rFonts w:ascii="Poppins" w:hAnsi="Poppins" w:cs="Poppins"/>
        </w:rPr>
        <w:t>by</w:t>
      </w:r>
      <w:r w:rsidR="00F57B70">
        <w:rPr>
          <w:rFonts w:ascii="Poppins" w:hAnsi="Poppins" w:cs="Poppins"/>
        </w:rPr>
        <w:t xml:space="preserve"> “</w:t>
      </w:r>
      <w:r w:rsidR="00693F78">
        <w:rPr>
          <w:rFonts w:ascii="Poppins" w:hAnsi="Poppins" w:cs="Poppins"/>
          <w:iCs/>
        </w:rPr>
        <w:t>the</w:t>
      </w:r>
      <w:r w:rsidR="00693F78" w:rsidRPr="0071149A">
        <w:rPr>
          <w:rFonts w:ascii="Poppins" w:hAnsi="Poppins" w:cs="Poppins"/>
        </w:rPr>
        <w:t xml:space="preserve"> </w:t>
      </w:r>
      <w:r w:rsidR="00693F78">
        <w:rPr>
          <w:rFonts w:ascii="Poppins" w:hAnsi="Poppins" w:cs="Poppins"/>
        </w:rPr>
        <w:t>Central Information Transparency Platform”</w:t>
      </w:r>
      <w:r w:rsidR="001C4B36">
        <w:rPr>
          <w:rFonts w:ascii="Poppins" w:hAnsi="Poppins" w:cs="Poppins"/>
        </w:rPr>
        <w:t xml:space="preserve"> as </w:t>
      </w:r>
      <w:r w:rsidR="00497D1C">
        <w:rPr>
          <w:rFonts w:ascii="Poppins" w:hAnsi="Poppins" w:cs="Poppins"/>
        </w:rPr>
        <w:t xml:space="preserve">these codes not match the existing </w:t>
      </w:r>
      <w:r w:rsidR="008E3E84">
        <w:rPr>
          <w:rFonts w:ascii="Poppins" w:hAnsi="Poppins" w:cs="Poppins"/>
        </w:rPr>
        <w:t xml:space="preserve">fuel </w:t>
      </w:r>
      <w:r w:rsidR="00A95FE5">
        <w:rPr>
          <w:rFonts w:ascii="Poppins" w:hAnsi="Poppins" w:cs="Poppins"/>
        </w:rPr>
        <w:t xml:space="preserve">codes used in </w:t>
      </w:r>
      <w:r w:rsidR="00497D1C">
        <w:rPr>
          <w:rFonts w:ascii="Poppins" w:hAnsi="Poppins" w:cs="Poppins"/>
        </w:rPr>
        <w:t xml:space="preserve">REMIT </w:t>
      </w:r>
      <w:r w:rsidR="00C72723">
        <w:rPr>
          <w:rFonts w:ascii="Poppins" w:hAnsi="Poppins" w:cs="Poppins"/>
        </w:rPr>
        <w:t>which</w:t>
      </w:r>
      <w:r w:rsidR="00A95FE5">
        <w:rPr>
          <w:rFonts w:ascii="Poppins" w:hAnsi="Poppins" w:cs="Poppins"/>
        </w:rPr>
        <w:t xml:space="preserve"> are considered suitable for GB </w:t>
      </w:r>
      <w:r w:rsidR="00A92663">
        <w:rPr>
          <w:rFonts w:ascii="Poppins" w:hAnsi="Poppins" w:cs="Poppins"/>
        </w:rPr>
        <w:t>purposes,</w:t>
      </w:r>
      <w:r w:rsidR="00F24D93">
        <w:rPr>
          <w:rFonts w:ascii="Poppins" w:hAnsi="Poppins" w:cs="Poppins"/>
        </w:rPr>
        <w:t xml:space="preserve"> </w:t>
      </w:r>
      <w:r w:rsidR="0065623F">
        <w:rPr>
          <w:rFonts w:ascii="Poppins" w:hAnsi="Poppins" w:cs="Poppins"/>
        </w:rPr>
        <w:t>and</w:t>
      </w:r>
      <w:r w:rsidR="00F24D93">
        <w:rPr>
          <w:rFonts w:ascii="Poppins" w:hAnsi="Poppins" w:cs="Poppins"/>
        </w:rPr>
        <w:t xml:space="preserve"> these are not </w:t>
      </w:r>
      <w:r w:rsidR="0065623F">
        <w:rPr>
          <w:rFonts w:ascii="Poppins" w:hAnsi="Poppins" w:cs="Poppins"/>
        </w:rPr>
        <w:t>detailed</w:t>
      </w:r>
      <w:r w:rsidR="00AC2609">
        <w:rPr>
          <w:rFonts w:ascii="Poppins" w:hAnsi="Poppins" w:cs="Poppins"/>
        </w:rPr>
        <w:t xml:space="preserve"> in ETR</w:t>
      </w:r>
      <w:r w:rsidR="00F82FAA">
        <w:rPr>
          <w:rFonts w:ascii="Poppins" w:hAnsi="Poppins" w:cs="Poppins"/>
        </w:rPr>
        <w:t>.</w:t>
      </w:r>
    </w:p>
    <w:p w14:paraId="3B806F7D" w14:textId="608206B3" w:rsidR="00B21600" w:rsidRPr="00510A24" w:rsidRDefault="00B21600" w:rsidP="00481DAC">
      <w:pPr>
        <w:spacing w:line="240" w:lineRule="auto"/>
        <w:rPr>
          <w:rFonts w:ascii="Poppins" w:hAnsi="Poppins" w:cs="Poppins"/>
          <w:b/>
          <w:bCs/>
          <w:color w:val="3F0731"/>
        </w:rPr>
      </w:pPr>
      <w:r w:rsidRPr="00B21600">
        <w:rPr>
          <w:rFonts w:ascii="Poppins" w:hAnsi="Poppins" w:cs="Poppins"/>
          <w:b/>
          <w:bCs/>
          <w:color w:val="3F0731"/>
        </w:rPr>
        <w:t xml:space="preserve">Workgroup Consultation Question </w:t>
      </w:r>
      <w:r w:rsidR="004F7573">
        <w:rPr>
          <w:rFonts w:ascii="Poppins" w:hAnsi="Poppins" w:cs="Poppins"/>
          <w:b/>
          <w:bCs/>
          <w:color w:val="3F0731"/>
        </w:rPr>
        <w:t>7</w:t>
      </w:r>
      <w:r w:rsidRPr="00B21600">
        <w:rPr>
          <w:rFonts w:ascii="Poppins" w:hAnsi="Poppins" w:cs="Poppins"/>
          <w:b/>
          <w:bCs/>
          <w:color w:val="3F0731"/>
        </w:rPr>
        <w:t xml:space="preserve">: </w:t>
      </w:r>
      <w:r w:rsidRPr="00510A24">
        <w:rPr>
          <w:rFonts w:ascii="Poppins" w:hAnsi="Poppins" w:cs="Poppins"/>
        </w:rPr>
        <w:t>In simplifying this issue, has this created any unintended "gaps" for this or related areas of the Grid Code?</w:t>
      </w:r>
      <w:r w:rsidRPr="00510A24">
        <w:rPr>
          <w:rFonts w:ascii="Poppins" w:hAnsi="Poppins" w:cs="Poppins"/>
          <w:b/>
          <w:bCs/>
        </w:rPr>
        <w:t xml:space="preserve"> </w:t>
      </w:r>
    </w:p>
    <w:p w14:paraId="30CDC07E" w14:textId="02007E58" w:rsidR="00C1635A" w:rsidRPr="00FC787E" w:rsidRDefault="00C1635A" w:rsidP="00481DAC">
      <w:pPr>
        <w:spacing w:line="240" w:lineRule="auto"/>
        <w:rPr>
          <w:rFonts w:ascii="Poppins" w:hAnsi="Poppins" w:cs="Poppins"/>
          <w:b/>
          <w:bCs/>
          <w:color w:val="3F0731"/>
        </w:rPr>
      </w:pPr>
      <w:r w:rsidRPr="00DE2E99">
        <w:rPr>
          <w:rFonts w:ascii="Poppins" w:hAnsi="Poppins" w:cs="Poppins"/>
          <w:b/>
          <w:bCs/>
          <w:color w:val="3F0731"/>
        </w:rPr>
        <w:t>Draft legal text</w:t>
      </w:r>
    </w:p>
    <w:p w14:paraId="539D8C12" w14:textId="5F890368" w:rsidR="003A0A10" w:rsidRPr="003A0A10" w:rsidRDefault="00C1635A" w:rsidP="00481DAC">
      <w:pPr>
        <w:pStyle w:val="ListParagraph"/>
        <w:keepLines/>
        <w:widowControl w:val="0"/>
        <w:tabs>
          <w:tab w:val="left" w:pos="1418"/>
        </w:tabs>
        <w:spacing w:line="240" w:lineRule="auto"/>
        <w:ind w:left="0"/>
        <w:rPr>
          <w:rFonts w:ascii="Poppins" w:hAnsi="Poppins" w:cs="Poppins"/>
          <w:color w:val="000000"/>
        </w:rPr>
      </w:pPr>
      <w:r w:rsidRPr="003A0A10">
        <w:rPr>
          <w:rFonts w:ascii="Poppins" w:hAnsi="Poppins" w:cs="Poppins"/>
          <w:color w:val="000000"/>
        </w:rPr>
        <w:t xml:space="preserve">The draft legal text for this change can be found in Annex </w:t>
      </w:r>
      <w:r w:rsidR="003A0A10" w:rsidRPr="003A0A10">
        <w:rPr>
          <w:rFonts w:ascii="Poppins" w:hAnsi="Poppins" w:cs="Poppins"/>
          <w:color w:val="000000"/>
        </w:rPr>
        <w:t>3</w:t>
      </w:r>
      <w:r w:rsidRPr="003A0A10">
        <w:rPr>
          <w:rFonts w:ascii="Poppins" w:hAnsi="Poppins" w:cs="Poppins"/>
          <w:color w:val="000000"/>
        </w:rPr>
        <w:t>.</w:t>
      </w:r>
    </w:p>
    <w:p w14:paraId="1E42375D" w14:textId="77777777" w:rsidR="00C1635A" w:rsidRPr="00DE2E99" w:rsidRDefault="00C1635A" w:rsidP="00481DAC">
      <w:pPr>
        <w:pStyle w:val="CA6"/>
        <w:shd w:val="clear" w:color="auto" w:fill="3F0731"/>
        <w:spacing w:line="240" w:lineRule="auto"/>
        <w:rPr>
          <w:rFonts w:ascii="Poppins" w:hAnsi="Poppins" w:cs="Poppins"/>
        </w:rPr>
      </w:pPr>
      <w:bookmarkStart w:id="18" w:name="_Toc189819124"/>
      <w:r w:rsidRPr="00DE2E99">
        <w:rPr>
          <w:rFonts w:ascii="Poppins" w:hAnsi="Poppins" w:cs="Poppins"/>
        </w:rPr>
        <w:t>What is the impact of this change?</w:t>
      </w:r>
      <w:bookmarkEnd w:id="18"/>
    </w:p>
    <w:p w14:paraId="2EF4719A" w14:textId="4D1FED3A" w:rsidR="00C1635A" w:rsidRPr="00DE2E99" w:rsidRDefault="00C1635A" w:rsidP="00481DAC">
      <w:pPr>
        <w:pStyle w:val="Heading2"/>
        <w:spacing w:line="240" w:lineRule="auto"/>
        <w:rPr>
          <w:rFonts w:ascii="Poppins" w:hAnsi="Poppins" w:cs="Poppins"/>
        </w:rPr>
      </w:pPr>
      <w:bookmarkStart w:id="19" w:name="_Toc189819125"/>
      <w:r w:rsidRPr="00DE2E99">
        <w:rPr>
          <w:rFonts w:ascii="Poppins" w:hAnsi="Poppins" w:cs="Poppins"/>
        </w:rPr>
        <w:t>Proposer’s assessment against Code Objectives</w:t>
      </w:r>
      <w:bookmarkEnd w:id="19"/>
      <w:r w:rsidRPr="00DE2E99">
        <w:rPr>
          <w:rFonts w:ascii="Poppins" w:hAnsi="Poppins" w:cs="Poppins"/>
        </w:rPr>
        <w:t xml:space="preserve"> </w:t>
      </w:r>
    </w:p>
    <w:tbl>
      <w:tblPr>
        <w:tblStyle w:val="GridTable4-Accent1"/>
        <w:tblW w:w="9480" w:type="dxa"/>
        <w:tblLook w:val="06A0" w:firstRow="1" w:lastRow="0" w:firstColumn="1" w:lastColumn="0" w:noHBand="1" w:noVBand="1"/>
      </w:tblPr>
      <w:tblGrid>
        <w:gridCol w:w="6465"/>
        <w:gridCol w:w="3015"/>
      </w:tblGrid>
      <w:tr w:rsidR="00B44015" w:rsidRPr="006C5D15" w14:paraId="5896E4A4" w14:textId="77777777" w:rsidTr="00500256">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3F0731"/>
              <w:left w:val="single" w:sz="4" w:space="0" w:color="3F0731"/>
              <w:bottom w:val="single" w:sz="4" w:space="0" w:color="3F0731"/>
              <w:right w:val="single" w:sz="4" w:space="0" w:color="3F0731"/>
            </w:tcBorders>
            <w:shd w:val="clear" w:color="auto" w:fill="3F0731"/>
            <w:hideMark/>
          </w:tcPr>
          <w:p w14:paraId="2A213FBC" w14:textId="77777777" w:rsidR="00B44015" w:rsidRPr="006C5D15" w:rsidRDefault="00B44015" w:rsidP="00481DAC">
            <w:pPr>
              <w:pStyle w:val="Heading2"/>
              <w:spacing w:line="240" w:lineRule="auto"/>
              <w:rPr>
                <w:rFonts w:asciiTheme="majorHAnsi" w:hAnsiTheme="majorHAnsi" w:cstheme="majorHAnsi"/>
                <w:b/>
                <w:bCs/>
                <w:szCs w:val="20"/>
              </w:rPr>
            </w:pPr>
            <w:bookmarkStart w:id="20" w:name="_Toc178763833"/>
            <w:bookmarkStart w:id="21" w:name="_Toc178764106"/>
            <w:bookmarkStart w:id="22" w:name="_Toc189819126"/>
            <w:r w:rsidRPr="006C5D15">
              <w:rPr>
                <w:rFonts w:asciiTheme="majorHAnsi" w:hAnsiTheme="majorHAnsi" w:cstheme="majorHAnsi"/>
                <w:b/>
                <w:bCs/>
                <w:szCs w:val="20"/>
              </w:rPr>
              <w:t>Proposer’s assessment against Grid Code Objectives</w:t>
            </w:r>
            <w:bookmarkEnd w:id="20"/>
            <w:bookmarkEnd w:id="21"/>
            <w:bookmarkEnd w:id="22"/>
            <w:r w:rsidRPr="006C5D15">
              <w:rPr>
                <w:rFonts w:asciiTheme="majorHAnsi" w:hAnsiTheme="majorHAnsi" w:cstheme="majorHAnsi"/>
                <w:b/>
                <w:bCs/>
                <w:szCs w:val="20"/>
              </w:rPr>
              <w:t>   </w:t>
            </w:r>
          </w:p>
        </w:tc>
      </w:tr>
      <w:tr w:rsidR="00B44015" w:rsidRPr="00B44015" w14:paraId="7D39551D"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2FCE3D26" w14:textId="77777777" w:rsidR="00B44015" w:rsidRPr="00B44015" w:rsidRDefault="00B44015" w:rsidP="00481DAC">
            <w:pPr>
              <w:tabs>
                <w:tab w:val="left" w:pos="2820"/>
              </w:tabs>
              <w:spacing w:line="240" w:lineRule="auto"/>
              <w:rPr>
                <w:rFonts w:ascii="Poppins" w:hAnsi="Poppins" w:cs="Poppins"/>
                <w:sz w:val="20"/>
                <w:szCs w:val="20"/>
              </w:rPr>
            </w:pPr>
            <w:r w:rsidRPr="00B44015">
              <w:rPr>
                <w:rFonts w:ascii="Poppins" w:hAnsi="Poppins" w:cs="Poppins"/>
                <w:sz w:val="20"/>
                <w:szCs w:val="20"/>
              </w:rPr>
              <w:t>Relevant Objective </w:t>
            </w:r>
          </w:p>
        </w:tc>
        <w:tc>
          <w:tcPr>
            <w:tcW w:w="3015" w:type="dxa"/>
            <w:tcBorders>
              <w:top w:val="single" w:sz="4" w:space="0" w:color="3F0731"/>
              <w:left w:val="single" w:sz="4" w:space="0" w:color="3F0731"/>
              <w:bottom w:val="single" w:sz="4" w:space="0" w:color="3F0731"/>
              <w:right w:val="single" w:sz="4" w:space="0" w:color="3F0731"/>
            </w:tcBorders>
            <w:hideMark/>
          </w:tcPr>
          <w:p w14:paraId="160C9EEB" w14:textId="77777777" w:rsidR="00B44015" w:rsidRPr="00B44015" w:rsidRDefault="00B44015" w:rsidP="00481DAC">
            <w:pPr>
              <w:tabs>
                <w:tab w:val="left" w:pos="2820"/>
              </w:tabs>
              <w:spacing w:line="240" w:lineRule="auto"/>
              <w:cnfStyle w:val="000000000000" w:firstRow="0" w:lastRow="0" w:firstColumn="0" w:lastColumn="0" w:oddVBand="0" w:evenVBand="0" w:oddHBand="0" w:evenHBand="0" w:firstRowFirstColumn="0" w:firstRowLastColumn="0" w:lastRowFirstColumn="0" w:lastRowLastColumn="0"/>
              <w:rPr>
                <w:rFonts w:ascii="Poppins" w:hAnsi="Poppins" w:cs="Poppins"/>
                <w:sz w:val="20"/>
                <w:szCs w:val="20"/>
              </w:rPr>
            </w:pPr>
            <w:r w:rsidRPr="00B44015">
              <w:rPr>
                <w:rFonts w:ascii="Poppins" w:hAnsi="Poppins" w:cs="Poppins"/>
                <w:b/>
                <w:bCs/>
                <w:sz w:val="20"/>
                <w:szCs w:val="20"/>
              </w:rPr>
              <w:t>Identified impact</w:t>
            </w:r>
            <w:r w:rsidRPr="00B44015">
              <w:rPr>
                <w:rFonts w:ascii="Poppins" w:hAnsi="Poppins" w:cs="Poppins"/>
                <w:sz w:val="20"/>
                <w:szCs w:val="20"/>
              </w:rPr>
              <w:t> </w:t>
            </w:r>
          </w:p>
        </w:tc>
      </w:tr>
      <w:tr w:rsidR="00B44015" w:rsidRPr="00B44015" w14:paraId="335CFCC8"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B833F23" w14:textId="77777777" w:rsidR="00B44015" w:rsidRPr="00B44015" w:rsidRDefault="00B44015" w:rsidP="00481DAC">
            <w:pPr>
              <w:pStyle w:val="BodyText"/>
              <w:rPr>
                <w:rFonts w:ascii="Poppins" w:hAnsi="Poppins" w:cs="Poppins"/>
                <w:b w:val="0"/>
                <w:bCs w:val="0"/>
              </w:rPr>
            </w:pPr>
            <w:r w:rsidRPr="00B44015">
              <w:rPr>
                <w:rFonts w:ascii="Poppins" w:hAnsi="Poppins" w:cs="Poppins"/>
                <w:b w:val="0"/>
                <w:bCs w:val="0"/>
              </w:rPr>
              <w:lastRenderedPageBreak/>
              <w:t>(a) To permit the development, maintenance and operation of an efficient, coordinated and economical system for the transmission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837074926"/>
              <w:placeholder>
                <w:docPart w:val="E82268510BFE41169833E63B7AE57B29"/>
              </w:placeholder>
              <w:dropDownList>
                <w:listItem w:displayText="Positive" w:value="Positive"/>
                <w:listItem w:displayText="Negative" w:value="Negative"/>
                <w:listItem w:displayText="Neutral" w:value="Neutral"/>
              </w:dropDownList>
            </w:sdtPr>
            <w:sdtEndPr>
              <w:rPr>
                <w:rStyle w:val="Boldnormaltext"/>
              </w:rPr>
            </w:sdtEndPr>
            <w:sdtContent>
              <w:p w14:paraId="1519D019" w14:textId="4C8F544B"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1A511345" w14:textId="31A1ACD8"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p>
        </w:tc>
      </w:tr>
      <w:tr w:rsidR="00B44015" w:rsidRPr="00B44015" w14:paraId="55829F87"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115A5FC6" w14:textId="77777777" w:rsidR="00B44015" w:rsidRPr="00B44015" w:rsidRDefault="00B44015" w:rsidP="00481DAC">
            <w:pPr>
              <w:pStyle w:val="BodyText"/>
              <w:rPr>
                <w:rFonts w:ascii="Poppins" w:hAnsi="Poppins" w:cs="Poppins"/>
                <w:b w:val="0"/>
                <w:bCs w:val="0"/>
              </w:rPr>
            </w:pPr>
            <w:r w:rsidRPr="00B44015">
              <w:rPr>
                <w:rFonts w:ascii="Poppins" w:hAnsi="Poppins" w:cs="Poppins"/>
                <w:b w:val="0"/>
                <w:bCs w:val="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984854135"/>
              <w:placeholder>
                <w:docPart w:val="BFADB4A75A2148C29507BC623413F02C"/>
              </w:placeholder>
              <w:dropDownList>
                <w:listItem w:displayText="Positive" w:value="Positive"/>
                <w:listItem w:displayText="Negative" w:value="Negative"/>
                <w:listItem w:displayText="Neutral" w:value="Neutral"/>
              </w:dropDownList>
            </w:sdtPr>
            <w:sdtEndPr>
              <w:rPr>
                <w:rStyle w:val="Boldnormaltext"/>
              </w:rPr>
            </w:sdtEndPr>
            <w:sdtContent>
              <w:p w14:paraId="5318DD9C" w14:textId="57D0973C"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7BFA89BA" w14:textId="7846B315"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p>
        </w:tc>
      </w:tr>
      <w:tr w:rsidR="00B44015" w:rsidRPr="00B44015" w14:paraId="3F59EAB8"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0F2EDABC" w14:textId="77777777" w:rsidR="00B44015" w:rsidRPr="00B44015" w:rsidRDefault="00B44015" w:rsidP="00481DAC">
            <w:pPr>
              <w:pStyle w:val="BodyText"/>
              <w:rPr>
                <w:rFonts w:ascii="Poppins" w:hAnsi="Poppins" w:cs="Poppins"/>
                <w:b w:val="0"/>
                <w:bCs w:val="0"/>
              </w:rPr>
            </w:pPr>
            <w:r w:rsidRPr="00B44015">
              <w:rPr>
                <w:rFonts w:ascii="Poppins" w:hAnsi="Poppins" w:cs="Poppins"/>
                <w:b w:val="0"/>
                <w:bCs w:val="0"/>
              </w:rPr>
              <w:t>(c) Subject to sub-paragraphs (i) and (ii), to promote the security and efficiency of the electricity generation, transmission and distribution systems in the national electricity transmission system operator area taken as a whole;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1181116383"/>
              <w:placeholder>
                <w:docPart w:val="AD5504EC538B47BEB7E9025E0C55FEC9"/>
              </w:placeholder>
              <w:dropDownList>
                <w:listItem w:displayText="Positive" w:value="Positive"/>
                <w:listItem w:displayText="Negative" w:value="Negative"/>
                <w:listItem w:displayText="Neutral" w:value="Neutral"/>
              </w:dropDownList>
            </w:sdtPr>
            <w:sdtEndPr>
              <w:rPr>
                <w:rStyle w:val="Boldnormaltext"/>
              </w:rPr>
            </w:sdtEndPr>
            <w:sdtContent>
              <w:p w14:paraId="138A05DD" w14:textId="5F40F200"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310F9F2A" w14:textId="4B51281C"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B44015">
              <w:rPr>
                <w:rFonts w:ascii="Times New Roman" w:hAnsi="Times New Roman" w:cs="Times New Roman"/>
              </w:rPr>
              <w:t>​​</w:t>
            </w:r>
          </w:p>
        </w:tc>
      </w:tr>
      <w:tr w:rsidR="00B44015" w:rsidRPr="00B44015" w14:paraId="54BA4C06"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3F0731"/>
              <w:right w:val="single" w:sz="4" w:space="0" w:color="3F0731"/>
            </w:tcBorders>
            <w:hideMark/>
          </w:tcPr>
          <w:p w14:paraId="778E7439" w14:textId="77777777" w:rsidR="00B44015" w:rsidRPr="00B44015" w:rsidRDefault="00B44015" w:rsidP="00481DAC">
            <w:pPr>
              <w:pStyle w:val="BodyText"/>
              <w:rPr>
                <w:rFonts w:ascii="Poppins" w:hAnsi="Poppins" w:cs="Poppins"/>
                <w:b w:val="0"/>
                <w:bCs w:val="0"/>
              </w:rPr>
            </w:pPr>
            <w:r w:rsidRPr="00B44015">
              <w:rPr>
                <w:rFonts w:ascii="Poppins" w:hAnsi="Poppins" w:cs="Poppins"/>
                <w:b w:val="0"/>
                <w:bCs w:val="0"/>
              </w:rPr>
              <w:t>(d) To efficiently discharge the obligations imposed upon the licensee by this license* and to comply with the Electricity Regulation and any relevant legally binding decisions of the European Commission and/or the Agency; and   </w:t>
            </w:r>
          </w:p>
        </w:tc>
        <w:tc>
          <w:tcPr>
            <w:tcW w:w="3015" w:type="dxa"/>
            <w:tcBorders>
              <w:top w:val="single" w:sz="4" w:space="0" w:color="3F0731"/>
              <w:left w:val="single" w:sz="4" w:space="0" w:color="3F0731"/>
              <w:bottom w:val="single" w:sz="4" w:space="0" w:color="3F0731"/>
              <w:right w:val="single" w:sz="4" w:space="0" w:color="3F0731"/>
            </w:tcBorders>
            <w:hideMark/>
          </w:tcPr>
          <w:sdt>
            <w:sdtPr>
              <w:rPr>
                <w:rStyle w:val="Boldnormaltext"/>
                <w:rFonts w:ascii="Poppins" w:hAnsi="Poppins" w:cs="Poppins"/>
                <w:b w:val="0"/>
                <w:sz w:val="20"/>
              </w:rPr>
              <w:alias w:val="Impact assessment"/>
              <w:tag w:val="Impact assessment"/>
              <w:id w:val="-729453035"/>
              <w:placeholder>
                <w:docPart w:val="672F84489FDE4B29A61F69E7C4B95662"/>
              </w:placeholder>
              <w:dropDownList>
                <w:listItem w:displayText="Positive" w:value="Positive"/>
                <w:listItem w:displayText="Negative" w:value="Negative"/>
                <w:listItem w:displayText="Neutral" w:value="Neutral"/>
              </w:dropDownList>
            </w:sdtPr>
            <w:sdtEndPr>
              <w:rPr>
                <w:rStyle w:val="Boldnormaltext"/>
              </w:rPr>
            </w:sdtEndPr>
            <w:sdtContent>
              <w:p w14:paraId="2F0DB7AD" w14:textId="710A6B16"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Neutral</w:t>
                </w:r>
              </w:p>
            </w:sdtContent>
          </w:sdt>
          <w:p w14:paraId="3C4C4330" w14:textId="5990C6FC"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B44015">
              <w:rPr>
                <w:rFonts w:ascii="Times New Roman" w:hAnsi="Times New Roman" w:cs="Times New Roman"/>
              </w:rPr>
              <w:t>​​</w:t>
            </w:r>
          </w:p>
        </w:tc>
      </w:tr>
      <w:tr w:rsidR="00B44015" w:rsidRPr="00B44015" w14:paraId="2DCF3F13"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6465" w:type="dxa"/>
            <w:tcBorders>
              <w:top w:val="single" w:sz="4" w:space="0" w:color="3F0731"/>
              <w:left w:val="single" w:sz="4" w:space="0" w:color="3F0731"/>
              <w:bottom w:val="single" w:sz="4" w:space="0" w:color="auto"/>
              <w:right w:val="single" w:sz="4" w:space="0" w:color="3F0731"/>
            </w:tcBorders>
            <w:hideMark/>
          </w:tcPr>
          <w:p w14:paraId="0A0355E1" w14:textId="77777777" w:rsidR="00B44015" w:rsidRPr="00B44015" w:rsidRDefault="00B44015" w:rsidP="00481DAC">
            <w:pPr>
              <w:pStyle w:val="BodyText"/>
              <w:rPr>
                <w:rFonts w:ascii="Poppins" w:hAnsi="Poppins" w:cs="Poppins"/>
                <w:b w:val="0"/>
                <w:bCs w:val="0"/>
              </w:rPr>
            </w:pPr>
            <w:r w:rsidRPr="00B44015">
              <w:rPr>
                <w:rFonts w:ascii="Poppins" w:hAnsi="Poppins" w:cs="Poppins"/>
                <w:b w:val="0"/>
                <w:bCs w:val="0"/>
              </w:rPr>
              <w:t>(e) To promote efficiency in the implementation and administration of the Grid Code arrangements </w:t>
            </w:r>
          </w:p>
        </w:tc>
        <w:tc>
          <w:tcPr>
            <w:tcW w:w="3015" w:type="dxa"/>
            <w:tcBorders>
              <w:top w:val="single" w:sz="4" w:space="0" w:color="3F0731"/>
              <w:left w:val="single" w:sz="4" w:space="0" w:color="3F0731"/>
              <w:bottom w:val="single" w:sz="4" w:space="0" w:color="auto"/>
              <w:right w:val="single" w:sz="4" w:space="0" w:color="3F0731"/>
            </w:tcBorders>
            <w:hideMark/>
          </w:tcPr>
          <w:sdt>
            <w:sdtPr>
              <w:rPr>
                <w:rStyle w:val="Boldnormaltext"/>
                <w:rFonts w:ascii="Poppins" w:hAnsi="Poppins" w:cs="Poppins"/>
                <w:b w:val="0"/>
                <w:sz w:val="20"/>
              </w:rPr>
              <w:alias w:val="Impact assessment"/>
              <w:tag w:val="Impact assessment"/>
              <w:id w:val="-929041800"/>
              <w:placeholder>
                <w:docPart w:val="F5A5B0FD1D32465EAAA7CEE86A5805C1"/>
              </w:placeholder>
              <w:dropDownList>
                <w:listItem w:displayText="Positive" w:value="Positive"/>
                <w:listItem w:displayText="Negative" w:value="Negative"/>
                <w:listItem w:displayText="Neutral" w:value="Neutral"/>
              </w:dropDownList>
            </w:sdtPr>
            <w:sdtEndPr>
              <w:rPr>
                <w:rStyle w:val="Boldnormaltext"/>
              </w:rPr>
            </w:sdtEndPr>
            <w:sdtContent>
              <w:p w14:paraId="3D024818" w14:textId="231307E0"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b w:val="0"/>
                    <w:sz w:val="20"/>
                  </w:rPr>
                </w:pPr>
                <w:r>
                  <w:rPr>
                    <w:rStyle w:val="Boldnormaltext"/>
                    <w:rFonts w:ascii="Poppins" w:hAnsi="Poppins" w:cs="Poppins"/>
                    <w:b w:val="0"/>
                    <w:sz w:val="20"/>
                  </w:rPr>
                  <w:t>Positive</w:t>
                </w:r>
              </w:p>
            </w:sdtContent>
          </w:sdt>
          <w:p w14:paraId="1B9492C5" w14:textId="4C53F657" w:rsidR="00B44015" w:rsidRPr="00B44015" w:rsidRDefault="00B44015" w:rsidP="00481DAC">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B44015">
              <w:rPr>
                <w:rFonts w:ascii="Times New Roman" w:hAnsi="Times New Roman" w:cs="Times New Roman"/>
              </w:rPr>
              <w:t>​​</w:t>
            </w:r>
            <w:r w:rsidRPr="00B44015">
              <w:rPr>
                <w:rFonts w:ascii="Poppins" w:hAnsi="Poppins" w:cs="Poppins"/>
              </w:rPr>
              <w:t>The proposed changes remove obligations that are no longer required which should improve efficiencies for impacted Users and remove duplication where data is already submitted via a separate process</w:t>
            </w:r>
          </w:p>
        </w:tc>
      </w:tr>
      <w:tr w:rsidR="00B44015" w:rsidRPr="00B44015" w14:paraId="39B0634E" w14:textId="77777777" w:rsidTr="00500256">
        <w:trPr>
          <w:trHeight w:val="390"/>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nil"/>
              <w:bottom w:val="nil"/>
              <w:right w:val="nil"/>
            </w:tcBorders>
          </w:tcPr>
          <w:p w14:paraId="02B37587" w14:textId="77777777" w:rsidR="00B44015" w:rsidRPr="00B44015" w:rsidRDefault="00B44015" w:rsidP="00481DAC">
            <w:pPr>
              <w:pStyle w:val="BodyText"/>
              <w:rPr>
                <w:rStyle w:val="Boldnormaltext"/>
                <w:rFonts w:ascii="Poppins" w:hAnsi="Poppins" w:cs="Poppins"/>
                <w:b/>
                <w:bCs w:val="0"/>
                <w:sz w:val="20"/>
              </w:rPr>
            </w:pPr>
            <w:r w:rsidRPr="00B44015">
              <w:rPr>
                <w:rFonts w:ascii="Poppins" w:hAnsi="Poppins" w:cs="Poppins"/>
                <w:b w:val="0"/>
                <w:bCs w:val="0"/>
                <w:i/>
                <w:iCs/>
              </w:rPr>
              <w:t>* See Electricity System Operator Licence</w:t>
            </w:r>
            <w:r w:rsidRPr="00B44015">
              <w:rPr>
                <w:rFonts w:ascii="Poppins" w:hAnsi="Poppins" w:cs="Poppins"/>
                <w:b w:val="0"/>
                <w:bCs w:val="0"/>
              </w:rPr>
              <w:t> </w:t>
            </w:r>
          </w:p>
        </w:tc>
      </w:tr>
    </w:tbl>
    <w:p w14:paraId="7FADD873" w14:textId="77777777" w:rsidR="00B44015" w:rsidRPr="00DE2E99" w:rsidRDefault="00B44015" w:rsidP="00481DAC">
      <w:pPr>
        <w:spacing w:line="240" w:lineRule="auto"/>
        <w:rPr>
          <w:rFonts w:ascii="Poppins" w:hAnsi="Poppins" w:cs="Poppins"/>
          <w:bCs/>
          <w:kern w:val="32"/>
        </w:rPr>
      </w:pPr>
    </w:p>
    <w:p w14:paraId="4E649F91" w14:textId="77777777" w:rsidR="00C1635A" w:rsidRPr="00DE2E99" w:rsidRDefault="00C1635A" w:rsidP="00481DAC">
      <w:pPr>
        <w:pStyle w:val="CA4"/>
        <w:shd w:val="clear" w:color="auto" w:fill="3F0731"/>
        <w:spacing w:line="240" w:lineRule="auto"/>
        <w:rPr>
          <w:rFonts w:ascii="Poppins" w:hAnsi="Poppins" w:cs="Poppins"/>
        </w:rPr>
      </w:pPr>
      <w:bookmarkStart w:id="23" w:name="_Toc189819127"/>
      <w:r w:rsidRPr="00DE2E99">
        <w:rPr>
          <w:rFonts w:ascii="Poppins" w:hAnsi="Poppins" w:cs="Poppins"/>
        </w:rPr>
        <w:t>When will this change take place?</w:t>
      </w:r>
      <w:bookmarkEnd w:id="23"/>
    </w:p>
    <w:p w14:paraId="054A6B3A" w14:textId="77777777" w:rsidR="00C1635A" w:rsidRPr="001E3FFA" w:rsidRDefault="00C1635A" w:rsidP="00481DAC">
      <w:pPr>
        <w:spacing w:line="240" w:lineRule="auto"/>
        <w:rPr>
          <w:rFonts w:ascii="Poppins" w:hAnsi="Poppins" w:cs="Poppins"/>
          <w:b/>
          <w:color w:val="3F0731"/>
        </w:rPr>
      </w:pPr>
      <w:r w:rsidRPr="001E3FFA">
        <w:rPr>
          <w:rFonts w:ascii="Poppins" w:hAnsi="Poppins" w:cs="Poppins"/>
          <w:b/>
          <w:color w:val="3F0731"/>
        </w:rPr>
        <w:t>Implementation date</w:t>
      </w:r>
    </w:p>
    <w:p w14:paraId="1300329E" w14:textId="132C64DA" w:rsidR="00C1635A" w:rsidRPr="001715E7" w:rsidRDefault="001715E7" w:rsidP="00481DAC">
      <w:pPr>
        <w:spacing w:line="240" w:lineRule="auto"/>
        <w:rPr>
          <w:rFonts w:ascii="Poppins" w:hAnsi="Poppins" w:cs="Poppins"/>
          <w:iCs/>
        </w:rPr>
      </w:pPr>
      <w:r w:rsidRPr="001715E7">
        <w:rPr>
          <w:rFonts w:ascii="Poppins" w:hAnsi="Poppins" w:cs="Poppins"/>
          <w:iCs/>
        </w:rPr>
        <w:t xml:space="preserve">15 September 2025. </w:t>
      </w:r>
    </w:p>
    <w:p w14:paraId="09A280C3" w14:textId="77777777" w:rsidR="00C1635A" w:rsidRDefault="00C1635A" w:rsidP="00481DAC">
      <w:pPr>
        <w:spacing w:line="240" w:lineRule="auto"/>
        <w:rPr>
          <w:rFonts w:ascii="Poppins" w:hAnsi="Poppins" w:cs="Poppins"/>
          <w:b/>
          <w:color w:val="3F0731"/>
        </w:rPr>
      </w:pPr>
      <w:r w:rsidRPr="001E3FFA">
        <w:rPr>
          <w:rFonts w:ascii="Poppins" w:hAnsi="Poppins" w:cs="Poppins"/>
          <w:b/>
          <w:color w:val="3F0731"/>
        </w:rPr>
        <w:t>Date decision required by</w:t>
      </w:r>
    </w:p>
    <w:p w14:paraId="7DF658B6" w14:textId="1EA10EC9" w:rsidR="001715E7" w:rsidRPr="00510A24" w:rsidRDefault="001715E7" w:rsidP="00481DAC">
      <w:pPr>
        <w:spacing w:line="240" w:lineRule="auto"/>
        <w:rPr>
          <w:rFonts w:ascii="Poppins" w:hAnsi="Poppins" w:cs="Poppins"/>
          <w:bCs/>
        </w:rPr>
      </w:pPr>
      <w:r w:rsidRPr="00510A24">
        <w:rPr>
          <w:rFonts w:ascii="Poppins" w:hAnsi="Poppins" w:cs="Poppins"/>
          <w:bCs/>
        </w:rPr>
        <w:t xml:space="preserve">A decision is required by the Grid Code Review Panel on 29 July 2025. </w:t>
      </w:r>
    </w:p>
    <w:p w14:paraId="3CF91F83" w14:textId="77777777" w:rsidR="00C1635A" w:rsidRPr="001E3FFA" w:rsidRDefault="00C1635A" w:rsidP="00481DAC">
      <w:pPr>
        <w:spacing w:line="240" w:lineRule="auto"/>
        <w:rPr>
          <w:rFonts w:ascii="Poppins" w:hAnsi="Poppins" w:cs="Poppins"/>
          <w:b/>
          <w:color w:val="3F0731"/>
        </w:rPr>
      </w:pPr>
      <w:r w:rsidRPr="001E3FFA">
        <w:rPr>
          <w:rFonts w:ascii="Poppins" w:hAnsi="Poppins" w:cs="Poppins"/>
          <w:b/>
          <w:color w:val="3F0731"/>
        </w:rPr>
        <w:t>Implementation approach</w:t>
      </w:r>
    </w:p>
    <w:p w14:paraId="3C3AA69A" w14:textId="6BC7CED6" w:rsidR="00C1635A" w:rsidRDefault="001715E7" w:rsidP="00481DAC">
      <w:pPr>
        <w:keepLines/>
        <w:widowControl w:val="0"/>
        <w:tabs>
          <w:tab w:val="left" w:pos="1418"/>
        </w:tabs>
        <w:spacing w:line="240" w:lineRule="auto"/>
        <w:rPr>
          <w:rFonts w:ascii="Poppins" w:hAnsi="Poppins" w:cs="Poppins"/>
          <w:iCs/>
        </w:rPr>
      </w:pPr>
      <w:r w:rsidRPr="001715E7">
        <w:rPr>
          <w:rFonts w:ascii="Poppins" w:hAnsi="Poppins" w:cs="Poppins"/>
          <w:iCs/>
        </w:rPr>
        <w:t xml:space="preserve">There will be no system changes required as a result of this modification. </w:t>
      </w:r>
    </w:p>
    <w:p w14:paraId="1BCEEBB9" w14:textId="77777777" w:rsidR="00B76322" w:rsidRPr="001715E7" w:rsidRDefault="00B76322" w:rsidP="00481DAC">
      <w:pPr>
        <w:keepLines/>
        <w:widowControl w:val="0"/>
        <w:tabs>
          <w:tab w:val="left" w:pos="1418"/>
        </w:tabs>
        <w:spacing w:line="240" w:lineRule="auto"/>
        <w:rPr>
          <w:rFonts w:ascii="Poppins" w:hAnsi="Poppins" w:cs="Poppins"/>
          <w:iCs/>
        </w:rPr>
      </w:pPr>
    </w:p>
    <w:p w14:paraId="1D4E00AF" w14:textId="07D73DF2" w:rsidR="001715E7" w:rsidRPr="00795960" w:rsidRDefault="00C1635A" w:rsidP="00481DAC">
      <w:pPr>
        <w:pStyle w:val="CA5"/>
        <w:shd w:val="clear" w:color="auto" w:fill="3F0731"/>
        <w:spacing w:line="240" w:lineRule="auto"/>
        <w:rPr>
          <w:rFonts w:ascii="Poppins" w:hAnsi="Poppins" w:cs="Poppins"/>
        </w:rPr>
      </w:pPr>
      <w:bookmarkStart w:id="24" w:name="_Workgroup_Consultation_1"/>
      <w:bookmarkStart w:id="25" w:name="_Toc189819128"/>
      <w:bookmarkEnd w:id="24"/>
      <w:r w:rsidRPr="00DE2E99">
        <w:rPr>
          <w:rFonts w:ascii="Poppins" w:hAnsi="Poppins" w:cs="Poppins"/>
        </w:rPr>
        <w:lastRenderedPageBreak/>
        <w:t>Interactions</w:t>
      </w:r>
      <w:bookmarkStart w:id="26" w:name="_How_to_respond"/>
      <w:bookmarkEnd w:id="25"/>
      <w:bookmarkEnd w:id="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795960" w14:paraId="39751038" w14:textId="77777777" w:rsidTr="00500256">
        <w:tc>
          <w:tcPr>
            <w:tcW w:w="2371" w:type="dxa"/>
          </w:tcPr>
          <w:p w14:paraId="0E27127A" w14:textId="77777777" w:rsidR="00795960" w:rsidRPr="00B76322" w:rsidRDefault="00B23BF1" w:rsidP="00481DAC">
            <w:pPr>
              <w:spacing w:line="240" w:lineRule="auto"/>
              <w:rPr>
                <w:rFonts w:ascii="Poppins" w:hAnsi="Poppins" w:cs="Poppins"/>
              </w:rPr>
            </w:pPr>
            <w:sdt>
              <w:sdtPr>
                <w:rPr>
                  <w:rFonts w:ascii="Poppins" w:hAnsi="Poppins" w:cs="Poppins"/>
                </w:rPr>
                <w:id w:val="-933661782"/>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 xml:space="preserve">CUSC </w:t>
            </w:r>
          </w:p>
        </w:tc>
        <w:tc>
          <w:tcPr>
            <w:tcW w:w="2371" w:type="dxa"/>
          </w:tcPr>
          <w:p w14:paraId="0BFC9A54" w14:textId="77777777" w:rsidR="00795960" w:rsidRPr="00B76322" w:rsidRDefault="00B23BF1" w:rsidP="00481DAC">
            <w:pPr>
              <w:spacing w:line="240" w:lineRule="auto"/>
              <w:rPr>
                <w:rFonts w:ascii="Poppins" w:hAnsi="Poppins" w:cs="Poppins"/>
              </w:rPr>
            </w:pPr>
            <w:sdt>
              <w:sdtPr>
                <w:rPr>
                  <w:rFonts w:ascii="Poppins" w:hAnsi="Poppins" w:cs="Poppins"/>
                </w:rPr>
                <w:id w:val="1818607573"/>
                <w14:checkbox>
                  <w14:checked w14:val="1"/>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BSC</w:t>
            </w:r>
          </w:p>
        </w:tc>
        <w:tc>
          <w:tcPr>
            <w:tcW w:w="2372" w:type="dxa"/>
          </w:tcPr>
          <w:p w14:paraId="74B95158" w14:textId="77777777" w:rsidR="00795960" w:rsidRPr="00B76322" w:rsidRDefault="00B23BF1" w:rsidP="00481DAC">
            <w:pPr>
              <w:spacing w:line="240" w:lineRule="auto"/>
              <w:rPr>
                <w:rFonts w:ascii="Poppins" w:hAnsi="Poppins" w:cs="Poppins"/>
              </w:rPr>
            </w:pPr>
            <w:sdt>
              <w:sdtPr>
                <w:rPr>
                  <w:rFonts w:ascii="Poppins" w:hAnsi="Poppins" w:cs="Poppins"/>
                </w:rPr>
                <w:id w:val="455062906"/>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STC</w:t>
            </w:r>
          </w:p>
        </w:tc>
        <w:tc>
          <w:tcPr>
            <w:tcW w:w="2372" w:type="dxa"/>
          </w:tcPr>
          <w:p w14:paraId="04728C17" w14:textId="77777777" w:rsidR="00795960" w:rsidRPr="00B76322" w:rsidRDefault="00B23BF1" w:rsidP="00481DAC">
            <w:pPr>
              <w:spacing w:line="240" w:lineRule="auto"/>
              <w:rPr>
                <w:rFonts w:ascii="Poppins" w:hAnsi="Poppins" w:cs="Poppins"/>
              </w:rPr>
            </w:pPr>
            <w:sdt>
              <w:sdtPr>
                <w:rPr>
                  <w:rFonts w:ascii="Poppins" w:hAnsi="Poppins" w:cs="Poppins"/>
                </w:rPr>
                <w:id w:val="-99870426"/>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SQSS</w:t>
            </w:r>
          </w:p>
        </w:tc>
      </w:tr>
      <w:tr w:rsidR="00795960" w14:paraId="7B170D08" w14:textId="77777777" w:rsidTr="00500256">
        <w:tc>
          <w:tcPr>
            <w:tcW w:w="2371" w:type="dxa"/>
          </w:tcPr>
          <w:p w14:paraId="10C7A91F" w14:textId="2819DEB0" w:rsidR="00795960" w:rsidRPr="00B76322" w:rsidRDefault="00B23BF1" w:rsidP="00481DAC">
            <w:pPr>
              <w:spacing w:line="240" w:lineRule="auto"/>
              <w:rPr>
                <w:rFonts w:ascii="Poppins" w:hAnsi="Poppins" w:cs="Poppins"/>
              </w:rPr>
            </w:pPr>
            <w:sdt>
              <w:sdtPr>
                <w:rPr>
                  <w:rFonts w:ascii="Poppins" w:hAnsi="Poppins" w:cs="Poppins"/>
                </w:rPr>
                <w:id w:val="-1406058644"/>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 xml:space="preserve">European Network Codes </w:t>
            </w:r>
          </w:p>
        </w:tc>
        <w:tc>
          <w:tcPr>
            <w:tcW w:w="2371" w:type="dxa"/>
          </w:tcPr>
          <w:p w14:paraId="32590771" w14:textId="142F9F8D" w:rsidR="00795960" w:rsidRPr="00B76322" w:rsidRDefault="00B23BF1" w:rsidP="00481DAC">
            <w:pPr>
              <w:spacing w:line="240" w:lineRule="auto"/>
              <w:rPr>
                <w:rFonts w:ascii="Poppins" w:hAnsi="Poppins" w:cs="Poppins"/>
              </w:rPr>
            </w:pPr>
            <w:sdt>
              <w:sdtPr>
                <w:rPr>
                  <w:rFonts w:ascii="Poppins" w:hAnsi="Poppins" w:cs="Poppins"/>
                </w:rPr>
                <w:id w:val="-2012748770"/>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 xml:space="preserve"> EBR Article 18 T&amp;Cs</w:t>
            </w:r>
            <w:r w:rsidR="00795960" w:rsidRPr="00B76322">
              <w:rPr>
                <w:rStyle w:val="FootnoteReference"/>
                <w:rFonts w:ascii="Poppins" w:hAnsi="Poppins" w:cs="Poppins"/>
              </w:rPr>
              <w:footnoteReference w:id="1"/>
            </w:r>
          </w:p>
        </w:tc>
        <w:tc>
          <w:tcPr>
            <w:tcW w:w="2372" w:type="dxa"/>
          </w:tcPr>
          <w:p w14:paraId="58F663B3" w14:textId="2CF830F1" w:rsidR="00795960" w:rsidRPr="00B76322" w:rsidRDefault="00B23BF1" w:rsidP="00481DAC">
            <w:pPr>
              <w:spacing w:line="240" w:lineRule="auto"/>
              <w:rPr>
                <w:rFonts w:ascii="Poppins" w:hAnsi="Poppins" w:cs="Poppins"/>
              </w:rPr>
            </w:pPr>
            <w:sdt>
              <w:sdtPr>
                <w:rPr>
                  <w:rFonts w:ascii="Poppins" w:hAnsi="Poppins" w:cs="Poppins"/>
                </w:rPr>
                <w:id w:val="716236982"/>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Other modifications</w:t>
            </w:r>
          </w:p>
        </w:tc>
        <w:tc>
          <w:tcPr>
            <w:tcW w:w="2372" w:type="dxa"/>
          </w:tcPr>
          <w:p w14:paraId="7F5BC01C" w14:textId="77777777" w:rsidR="00795960" w:rsidRPr="00B76322" w:rsidRDefault="00B23BF1" w:rsidP="00481DAC">
            <w:pPr>
              <w:spacing w:line="240" w:lineRule="auto"/>
              <w:rPr>
                <w:rFonts w:ascii="Poppins" w:hAnsi="Poppins" w:cs="Poppins"/>
              </w:rPr>
            </w:pPr>
            <w:sdt>
              <w:sdtPr>
                <w:rPr>
                  <w:rFonts w:ascii="Poppins" w:hAnsi="Poppins" w:cs="Poppins"/>
                </w:rPr>
                <w:id w:val="-135108289"/>
                <w14:checkbox>
                  <w14:checked w14:val="0"/>
                  <w14:checkedState w14:val="2612" w14:font="MS Gothic"/>
                  <w14:uncheckedState w14:val="2610" w14:font="MS Gothic"/>
                </w14:checkbox>
              </w:sdtPr>
              <w:sdtEndPr/>
              <w:sdtContent>
                <w:r w:rsidR="00795960" w:rsidRPr="00B76322">
                  <w:rPr>
                    <w:rFonts w:ascii="Segoe UI Symbol" w:eastAsia="MS Gothic" w:hAnsi="Segoe UI Symbol" w:cs="Segoe UI Symbol"/>
                  </w:rPr>
                  <w:t>☐</w:t>
                </w:r>
              </w:sdtContent>
            </w:sdt>
            <w:r w:rsidR="00795960" w:rsidRPr="00B76322">
              <w:rPr>
                <w:rFonts w:ascii="Poppins" w:hAnsi="Poppins" w:cs="Poppins"/>
              </w:rPr>
              <w:t>Other</w:t>
            </w:r>
          </w:p>
          <w:p w14:paraId="7DE5FC90" w14:textId="77777777" w:rsidR="00795960" w:rsidRPr="00B76322" w:rsidRDefault="00795960" w:rsidP="00481DAC">
            <w:pPr>
              <w:spacing w:line="240" w:lineRule="auto"/>
              <w:rPr>
                <w:rFonts w:ascii="Poppins" w:hAnsi="Poppins" w:cs="Poppins"/>
              </w:rPr>
            </w:pPr>
          </w:p>
        </w:tc>
      </w:tr>
    </w:tbl>
    <w:p w14:paraId="27ABB01A" w14:textId="0DE57166" w:rsidR="001715E7" w:rsidRPr="00795960" w:rsidRDefault="001715E7" w:rsidP="00481DAC">
      <w:pPr>
        <w:spacing w:line="240" w:lineRule="auto"/>
        <w:rPr>
          <w:rFonts w:ascii="Poppins" w:hAnsi="Poppins" w:cs="Poppins"/>
          <w:iCs/>
        </w:rPr>
      </w:pPr>
      <w:r w:rsidRPr="001715E7">
        <w:rPr>
          <w:rFonts w:ascii="Poppins" w:hAnsi="Poppins" w:cs="Poppins"/>
          <w:iCs/>
        </w:rPr>
        <w:t xml:space="preserve">This modification has been raised as a result of an approved BSC modification </w:t>
      </w:r>
      <w:hyperlink r:id="rId23" w:history="1">
        <w:r w:rsidRPr="00795960">
          <w:rPr>
            <w:rStyle w:val="Hyperlink"/>
            <w:rFonts w:ascii="Poppins" w:hAnsi="Poppins" w:cs="Poppins"/>
            <w:iCs/>
          </w:rPr>
          <w:t>(CP1583).</w:t>
        </w:r>
      </w:hyperlink>
    </w:p>
    <w:p w14:paraId="70D8EAFA" w14:textId="77777777" w:rsidR="00C1635A" w:rsidRPr="00DE2E99" w:rsidRDefault="00C1635A" w:rsidP="00481DAC">
      <w:pPr>
        <w:pStyle w:val="CA7"/>
        <w:shd w:val="clear" w:color="auto" w:fill="3F0731"/>
        <w:spacing w:line="240" w:lineRule="auto"/>
        <w:rPr>
          <w:rFonts w:ascii="Poppins" w:hAnsi="Poppins" w:cs="Poppins"/>
        </w:rPr>
      </w:pPr>
      <w:bookmarkStart w:id="27" w:name="_Toc189819129"/>
      <w:r w:rsidRPr="00DE2E99">
        <w:rPr>
          <w:rFonts w:ascii="Poppins" w:hAnsi="Poppins" w:cs="Poppins"/>
        </w:rPr>
        <w:t>How to respond</w:t>
      </w:r>
      <w:bookmarkEnd w:id="27"/>
    </w:p>
    <w:p w14:paraId="4CBB683D" w14:textId="4DA29C6B" w:rsidR="00C1635A" w:rsidRPr="00DE2E99" w:rsidRDefault="00C1635A" w:rsidP="00481DAC">
      <w:pPr>
        <w:spacing w:line="240" w:lineRule="auto"/>
        <w:rPr>
          <w:rFonts w:ascii="Poppins" w:hAnsi="Poppins" w:cs="Poppins"/>
          <w:b/>
          <w:bCs/>
          <w:color w:val="3F0731"/>
        </w:rPr>
      </w:pPr>
      <w:r w:rsidRPr="00DE2E99">
        <w:rPr>
          <w:rFonts w:ascii="Poppins" w:hAnsi="Poppins" w:cs="Poppins"/>
          <w:b/>
          <w:bCs/>
          <w:color w:val="3F0731"/>
        </w:rPr>
        <w:t xml:space="preserve">Standard Workgroup </w:t>
      </w:r>
      <w:r w:rsidR="00DE2E99">
        <w:rPr>
          <w:rFonts w:ascii="Poppins" w:hAnsi="Poppins" w:cs="Poppins"/>
          <w:b/>
          <w:bCs/>
          <w:color w:val="3F0731"/>
        </w:rPr>
        <w:t>C</w:t>
      </w:r>
      <w:r w:rsidRPr="00DE2E99">
        <w:rPr>
          <w:rFonts w:ascii="Poppins" w:hAnsi="Poppins" w:cs="Poppins"/>
          <w:b/>
          <w:bCs/>
          <w:color w:val="3F0731"/>
        </w:rPr>
        <w:t>onsultation questions</w:t>
      </w:r>
    </w:p>
    <w:p w14:paraId="4C9AC9E5" w14:textId="1F9C3519" w:rsidR="00C1635A" w:rsidRPr="00DE2E99" w:rsidRDefault="00C1635A" w:rsidP="00481DAC">
      <w:pPr>
        <w:numPr>
          <w:ilvl w:val="0"/>
          <w:numId w:val="22"/>
        </w:numPr>
        <w:suppressAutoHyphens w:val="0"/>
        <w:autoSpaceDN/>
        <w:spacing w:after="0" w:line="240" w:lineRule="auto"/>
        <w:ind w:left="709" w:hanging="425"/>
        <w:textAlignment w:val="auto"/>
        <w:rPr>
          <w:rFonts w:ascii="Poppins" w:hAnsi="Poppins" w:cs="Poppins"/>
        </w:rPr>
      </w:pPr>
      <w:r w:rsidRPr="00DE2E99">
        <w:rPr>
          <w:rFonts w:ascii="Poppins" w:hAnsi="Poppins" w:cs="Poppins"/>
        </w:rPr>
        <w:t>Do you believe that the Original Proposal better facilitate</w:t>
      </w:r>
      <w:r w:rsidR="00B76322">
        <w:rPr>
          <w:rFonts w:ascii="Poppins" w:hAnsi="Poppins" w:cs="Poppins"/>
        </w:rPr>
        <w:t>s</w:t>
      </w:r>
      <w:r w:rsidRPr="00DE2E99">
        <w:rPr>
          <w:rFonts w:ascii="Poppins" w:hAnsi="Poppins" w:cs="Poppins"/>
        </w:rPr>
        <w:t xml:space="preserve"> the Applicable Objectives?</w:t>
      </w:r>
    </w:p>
    <w:p w14:paraId="694038F2" w14:textId="77777777" w:rsidR="00C1635A" w:rsidRPr="00DE2E99" w:rsidRDefault="00C1635A" w:rsidP="00481DAC">
      <w:pPr>
        <w:numPr>
          <w:ilvl w:val="0"/>
          <w:numId w:val="22"/>
        </w:numPr>
        <w:suppressAutoHyphens w:val="0"/>
        <w:autoSpaceDN/>
        <w:spacing w:after="0" w:line="240" w:lineRule="auto"/>
        <w:ind w:left="709" w:hanging="425"/>
        <w:textAlignment w:val="auto"/>
        <w:rPr>
          <w:rFonts w:ascii="Poppins" w:hAnsi="Poppins" w:cs="Poppins"/>
        </w:rPr>
      </w:pPr>
      <w:r w:rsidRPr="00DE2E99">
        <w:rPr>
          <w:rFonts w:ascii="Poppins" w:hAnsi="Poppins" w:cs="Poppins"/>
        </w:rPr>
        <w:t>Do you support the proposed implementation approach?</w:t>
      </w:r>
    </w:p>
    <w:p w14:paraId="5FD58530" w14:textId="77777777" w:rsidR="00C1635A" w:rsidRPr="00DE2E99" w:rsidRDefault="00C1635A" w:rsidP="00481DAC">
      <w:pPr>
        <w:numPr>
          <w:ilvl w:val="0"/>
          <w:numId w:val="22"/>
        </w:numPr>
        <w:suppressAutoHyphens w:val="0"/>
        <w:autoSpaceDN/>
        <w:spacing w:after="0" w:line="240" w:lineRule="auto"/>
        <w:ind w:left="709" w:hanging="425"/>
        <w:textAlignment w:val="auto"/>
        <w:rPr>
          <w:rFonts w:ascii="Poppins" w:hAnsi="Poppins" w:cs="Poppins"/>
        </w:rPr>
      </w:pPr>
      <w:r w:rsidRPr="00DE2E99">
        <w:rPr>
          <w:rFonts w:ascii="Poppins" w:hAnsi="Poppins" w:cs="Poppins"/>
        </w:rPr>
        <w:t>Do you have any other comments?</w:t>
      </w:r>
    </w:p>
    <w:p w14:paraId="045DEA0C" w14:textId="77777777" w:rsidR="00B76322" w:rsidRDefault="00C1635A" w:rsidP="00481DAC">
      <w:pPr>
        <w:numPr>
          <w:ilvl w:val="0"/>
          <w:numId w:val="22"/>
        </w:numPr>
        <w:suppressAutoHyphens w:val="0"/>
        <w:autoSpaceDN/>
        <w:spacing w:after="120" w:line="240" w:lineRule="auto"/>
        <w:ind w:left="709" w:hanging="425"/>
        <w:textAlignment w:val="auto"/>
        <w:rPr>
          <w:rFonts w:ascii="Poppins" w:hAnsi="Poppins" w:cs="Poppins"/>
        </w:rPr>
      </w:pPr>
      <w:r w:rsidRPr="00B76322">
        <w:rPr>
          <w:rFonts w:ascii="Poppins" w:hAnsi="Poppins" w:cs="Poppins"/>
        </w:rPr>
        <w:t xml:space="preserve">Do you wish to raise a Workgroup Consultation Alternative request for the Workgroup to consider? </w:t>
      </w:r>
    </w:p>
    <w:p w14:paraId="5E60D731" w14:textId="6AA984F0" w:rsidR="457BC157" w:rsidRPr="00B76322" w:rsidRDefault="457BC157" w:rsidP="00481DAC">
      <w:pPr>
        <w:numPr>
          <w:ilvl w:val="0"/>
          <w:numId w:val="22"/>
        </w:numPr>
        <w:suppressAutoHyphens w:val="0"/>
        <w:autoSpaceDN/>
        <w:spacing w:after="120" w:line="240" w:lineRule="auto"/>
        <w:ind w:left="709" w:hanging="425"/>
        <w:textAlignment w:val="auto"/>
        <w:rPr>
          <w:rFonts w:ascii="Poppins" w:hAnsi="Poppins" w:cs="Poppins"/>
        </w:rPr>
      </w:pPr>
      <w:r w:rsidRPr="00B76322">
        <w:rPr>
          <w:rFonts w:ascii="Poppins" w:hAnsi="Poppins" w:cs="Poppins"/>
        </w:rPr>
        <w:t>Does the draft legal text satisfy the intent of the modification?</w:t>
      </w:r>
    </w:p>
    <w:p w14:paraId="0905B3E4" w14:textId="314A9C52" w:rsidR="00C1635A" w:rsidRPr="00DE2E99" w:rsidRDefault="00C1635A" w:rsidP="00481DAC">
      <w:pPr>
        <w:numPr>
          <w:ilvl w:val="0"/>
          <w:numId w:val="22"/>
        </w:numPr>
        <w:suppressAutoHyphens w:val="0"/>
        <w:autoSpaceDN/>
        <w:spacing w:after="120" w:line="240" w:lineRule="auto"/>
        <w:ind w:left="709" w:hanging="425"/>
        <w:textAlignment w:val="auto"/>
        <w:rPr>
          <w:rFonts w:ascii="Poppins" w:hAnsi="Poppins" w:cs="Poppins"/>
        </w:rPr>
      </w:pPr>
      <w:bookmarkStart w:id="28" w:name="_Hlk65582914"/>
      <w:r w:rsidRPr="6B09D908">
        <w:rPr>
          <w:rFonts w:ascii="Poppins" w:hAnsi="Poppins" w:cs="Poppins"/>
        </w:rPr>
        <w:t xml:space="preserve">Do you agree with the Workgroup’s assessment that </w:t>
      </w:r>
      <w:r w:rsidR="2DA147CD" w:rsidRPr="6B09D908">
        <w:rPr>
          <w:rFonts w:ascii="Poppins" w:hAnsi="Poppins" w:cs="Poppins"/>
        </w:rPr>
        <w:t>the modification</w:t>
      </w:r>
      <w:r w:rsidRPr="6B09D908">
        <w:rPr>
          <w:rFonts w:ascii="Poppins" w:hAnsi="Poppins" w:cs="Poppins"/>
        </w:rPr>
        <w:t xml:space="preserve"> does not impact the European Electricity Balancing Regulation (EBR) Article 18 terms and conditions held within the </w:t>
      </w:r>
      <w:r w:rsidR="005814F7">
        <w:rPr>
          <w:rFonts w:ascii="Poppins" w:hAnsi="Poppins" w:cs="Poppins"/>
        </w:rPr>
        <w:t xml:space="preserve">Grid </w:t>
      </w:r>
      <w:r w:rsidRPr="005814F7">
        <w:rPr>
          <w:rFonts w:ascii="Poppins" w:hAnsi="Poppins" w:cs="Poppins"/>
        </w:rPr>
        <w:t>Code?</w:t>
      </w:r>
      <w:r w:rsidRPr="6B09D908">
        <w:rPr>
          <w:rFonts w:ascii="Poppins" w:hAnsi="Poppins" w:cs="Poppins"/>
        </w:rPr>
        <w:t xml:space="preserve">    </w:t>
      </w:r>
    </w:p>
    <w:bookmarkEnd w:id="28"/>
    <w:p w14:paraId="46076647" w14:textId="2743A8AD" w:rsidR="00C1635A" w:rsidRPr="00DE2E99" w:rsidRDefault="00C1635A" w:rsidP="00481DAC">
      <w:pPr>
        <w:spacing w:line="240" w:lineRule="auto"/>
        <w:rPr>
          <w:rFonts w:ascii="Poppins" w:hAnsi="Poppins" w:cs="Poppins"/>
          <w:b/>
          <w:bCs/>
          <w:color w:val="3F0731"/>
        </w:rPr>
      </w:pPr>
      <w:r w:rsidRPr="00DE2E99">
        <w:rPr>
          <w:rFonts w:ascii="Poppins" w:hAnsi="Poppins" w:cs="Poppins"/>
          <w:b/>
          <w:bCs/>
          <w:color w:val="3F0731"/>
        </w:rPr>
        <w:t xml:space="preserve">Specific Workgroup </w:t>
      </w:r>
      <w:r w:rsidR="00DE2E99" w:rsidRPr="00DE2E99">
        <w:rPr>
          <w:rFonts w:ascii="Poppins" w:hAnsi="Poppins" w:cs="Poppins"/>
          <w:b/>
          <w:bCs/>
          <w:color w:val="3F0731"/>
        </w:rPr>
        <w:t>C</w:t>
      </w:r>
      <w:r w:rsidRPr="00DE2E99">
        <w:rPr>
          <w:rFonts w:ascii="Poppins" w:hAnsi="Poppins" w:cs="Poppins"/>
          <w:b/>
          <w:bCs/>
          <w:color w:val="3F0731"/>
        </w:rPr>
        <w:t>onsultation questions</w:t>
      </w:r>
    </w:p>
    <w:p w14:paraId="24EB8B69" w14:textId="79A920F2" w:rsidR="00C1635A" w:rsidRPr="00DE2E99" w:rsidRDefault="00B21600" w:rsidP="00481DAC">
      <w:pPr>
        <w:numPr>
          <w:ilvl w:val="0"/>
          <w:numId w:val="22"/>
        </w:numPr>
        <w:suppressAutoHyphens w:val="0"/>
        <w:autoSpaceDN/>
        <w:spacing w:after="0" w:line="240" w:lineRule="auto"/>
        <w:ind w:left="709" w:hanging="349"/>
        <w:textAlignment w:val="auto"/>
        <w:rPr>
          <w:rFonts w:ascii="Poppins" w:hAnsi="Poppins" w:cs="Poppins"/>
        </w:rPr>
      </w:pPr>
      <w:r w:rsidRPr="00B21600">
        <w:rPr>
          <w:rFonts w:ascii="Poppins" w:hAnsi="Poppins" w:cs="Poppins"/>
        </w:rPr>
        <w:t>In simplifying this issue, has this created any unintended "gaps" for this or related areas of the Grid Code?</w:t>
      </w:r>
      <w:r w:rsidRPr="00B21600">
        <w:rPr>
          <w:rFonts w:ascii="Poppins" w:hAnsi="Poppins" w:cs="Poppins"/>
          <w:b/>
          <w:bCs/>
        </w:rPr>
        <w:t xml:space="preserve"> </w:t>
      </w:r>
    </w:p>
    <w:p w14:paraId="2088BC11" w14:textId="77777777" w:rsidR="00B17C97" w:rsidRPr="00DE2E99" w:rsidRDefault="00B17C97" w:rsidP="00481DAC">
      <w:pPr>
        <w:spacing w:line="240" w:lineRule="auto"/>
        <w:rPr>
          <w:rFonts w:ascii="Poppins" w:hAnsi="Poppins" w:cs="Poppins"/>
        </w:rPr>
      </w:pPr>
    </w:p>
    <w:p w14:paraId="7B4FF7E8" w14:textId="572835C4" w:rsidR="00C1635A" w:rsidRPr="00DE2E99" w:rsidRDefault="00C1635A" w:rsidP="00481DAC">
      <w:pPr>
        <w:spacing w:line="240" w:lineRule="auto"/>
        <w:rPr>
          <w:rFonts w:ascii="Poppins" w:hAnsi="Poppins" w:cs="Poppins"/>
        </w:rPr>
      </w:pPr>
      <w:r w:rsidRPr="00DE2E99">
        <w:rPr>
          <w:rFonts w:ascii="Poppins" w:hAnsi="Poppins" w:cs="Poppins"/>
        </w:rPr>
        <w:t xml:space="preserve">The Workgroup is seeking the views of </w:t>
      </w:r>
      <w:r w:rsidRPr="00B52901">
        <w:rPr>
          <w:rFonts w:ascii="Poppins" w:hAnsi="Poppins" w:cs="Poppins"/>
        </w:rPr>
        <w:t>Grid Code</w:t>
      </w:r>
      <w:r w:rsidRPr="00DE2E99">
        <w:rPr>
          <w:rFonts w:ascii="Poppins" w:hAnsi="Poppins" w:cs="Poppins"/>
        </w:rPr>
        <w:t xml:space="preserve"> Users and other interested parties in relation to the issues noted in this document and specifically in response to the questions above. </w:t>
      </w:r>
    </w:p>
    <w:p w14:paraId="45E68B66" w14:textId="029B9B6E" w:rsidR="00C1635A" w:rsidRPr="00DE2E99" w:rsidRDefault="00C1635A" w:rsidP="00481DAC">
      <w:pPr>
        <w:spacing w:line="240" w:lineRule="auto"/>
        <w:rPr>
          <w:rFonts w:ascii="Poppins" w:hAnsi="Poppins" w:cs="Poppins"/>
        </w:rPr>
      </w:pPr>
      <w:bookmarkStart w:id="29" w:name="_Hlk50543467"/>
      <w:r w:rsidRPr="00DE2E99">
        <w:rPr>
          <w:rFonts w:ascii="Poppins" w:hAnsi="Poppins" w:cs="Poppins"/>
        </w:rPr>
        <w:t xml:space="preserve">Please send your response to </w:t>
      </w:r>
      <w:hyperlink r:id="rId24" w:history="1">
        <w:r w:rsidR="00B17C97" w:rsidRPr="00B52901">
          <w:rPr>
            <w:rStyle w:val="Hyperlink"/>
            <w:rFonts w:ascii="Poppins" w:hAnsi="Poppins" w:cs="Poppins"/>
          </w:rPr>
          <w:t>grid.code@nationalenergyso.com</w:t>
        </w:r>
      </w:hyperlink>
      <w:r w:rsidRPr="00B52901">
        <w:rPr>
          <w:rStyle w:val="CommentReference"/>
          <w:rFonts w:ascii="Poppins" w:hAnsi="Poppins" w:cs="Poppins"/>
        </w:rPr>
        <w:t xml:space="preserve"> </w:t>
      </w:r>
      <w:r w:rsidRPr="00B52901">
        <w:rPr>
          <w:rFonts w:ascii="Poppins" w:hAnsi="Poppins" w:cs="Poppins"/>
        </w:rPr>
        <w:t xml:space="preserve">using the response pro-forma which can be found on the </w:t>
      </w:r>
      <w:hyperlink r:id="rId25" w:history="1">
        <w:r w:rsidRPr="005814F7">
          <w:rPr>
            <w:rStyle w:val="Hyperlink"/>
            <w:rFonts w:ascii="Poppins" w:hAnsi="Poppins" w:cs="Poppins"/>
          </w:rPr>
          <w:t>GC</w:t>
        </w:r>
        <w:r w:rsidR="00B52901" w:rsidRPr="005814F7">
          <w:rPr>
            <w:rStyle w:val="Hyperlink"/>
            <w:rFonts w:ascii="Poppins" w:hAnsi="Poppins" w:cs="Poppins"/>
          </w:rPr>
          <w:t xml:space="preserve">0174 </w:t>
        </w:r>
        <w:r w:rsidRPr="005814F7">
          <w:rPr>
            <w:rStyle w:val="Hyperlink"/>
            <w:rFonts w:ascii="Poppins" w:hAnsi="Poppins" w:cs="Poppins"/>
          </w:rPr>
          <w:t>modification page</w:t>
        </w:r>
      </w:hyperlink>
      <w:r w:rsidRPr="00B52901">
        <w:rPr>
          <w:rFonts w:ascii="Poppins" w:hAnsi="Poppins" w:cs="Poppins"/>
        </w:rPr>
        <w:t>.</w:t>
      </w:r>
    </w:p>
    <w:bookmarkEnd w:id="29"/>
    <w:p w14:paraId="387E954E" w14:textId="77777777" w:rsidR="00C1635A" w:rsidRPr="00DE2E99" w:rsidRDefault="00C1635A" w:rsidP="00481DAC">
      <w:pPr>
        <w:spacing w:line="240" w:lineRule="auto"/>
        <w:rPr>
          <w:rFonts w:ascii="Poppins" w:hAnsi="Poppins" w:cs="Poppins"/>
        </w:rPr>
      </w:pPr>
      <w:r w:rsidRPr="00DE2E99">
        <w:rPr>
          <w:rFonts w:ascii="Poppins" w:hAnsi="Poppins" w:cs="Poppins"/>
        </w:rPr>
        <w:t>In accordance with Governance Rules if you wish to raise a Workgroup Consultation Alternative Request please fill in the form which you can find at the above link.</w:t>
      </w:r>
    </w:p>
    <w:p w14:paraId="6B32B596" w14:textId="77777777" w:rsidR="00C1635A" w:rsidRPr="00DE2E99" w:rsidRDefault="00C1635A" w:rsidP="00481DAC">
      <w:pPr>
        <w:tabs>
          <w:tab w:val="left" w:pos="1490"/>
        </w:tabs>
        <w:spacing w:line="240" w:lineRule="auto"/>
        <w:rPr>
          <w:rFonts w:ascii="Poppins" w:hAnsi="Poppins" w:cs="Poppins"/>
        </w:rPr>
      </w:pPr>
    </w:p>
    <w:p w14:paraId="136D3D0C" w14:textId="77777777" w:rsidR="00C1635A" w:rsidRPr="00DE2E99" w:rsidRDefault="00C1635A" w:rsidP="00481DAC">
      <w:pPr>
        <w:spacing w:line="240" w:lineRule="auto"/>
        <w:rPr>
          <w:rFonts w:ascii="Poppins" w:hAnsi="Poppins" w:cs="Poppins"/>
          <w:i/>
          <w:sz w:val="20"/>
        </w:rPr>
      </w:pPr>
      <w:bookmarkStart w:id="30" w:name="_Hlk66255880"/>
      <w:r w:rsidRPr="00DE2E99">
        <w:rPr>
          <w:rFonts w:ascii="Poppins" w:hAnsi="Poppins" w:cs="Poppins"/>
          <w:i/>
        </w:rPr>
        <w:t>If you wish to submit a confidential response, mark the relevant box on your consultation proforma. Confidential responses will be disclosed to the Authority in full but, unless agreed otherwise, will not be shared with the Panel, Workgroup or the industry and may therefore not influence the debate to the same extent as a non-confidential response.</w:t>
      </w:r>
    </w:p>
    <w:bookmarkEnd w:id="30"/>
    <w:p w14:paraId="60CBAB15" w14:textId="77777777" w:rsidR="00C1635A" w:rsidRPr="00DE2E99" w:rsidRDefault="00C1635A" w:rsidP="00481DAC">
      <w:pPr>
        <w:spacing w:line="240" w:lineRule="auto"/>
        <w:rPr>
          <w:rStyle w:val="normaltextrun"/>
          <w:rFonts w:ascii="Poppins" w:hAnsi="Poppins" w:cs="Poppins"/>
          <w:b/>
          <w:bCs/>
          <w:color w:val="FFFFFF"/>
          <w:sz w:val="28"/>
          <w:szCs w:val="28"/>
          <w:shd w:val="clear" w:color="auto" w:fill="727274"/>
        </w:rPr>
      </w:pPr>
    </w:p>
    <w:p w14:paraId="006F278A" w14:textId="2211DF8B" w:rsidR="00C1635A" w:rsidRPr="00DE2E99" w:rsidRDefault="00C1635A" w:rsidP="00481DAC">
      <w:pPr>
        <w:pStyle w:val="CA7"/>
        <w:shd w:val="clear" w:color="auto" w:fill="3F0731"/>
        <w:spacing w:line="240" w:lineRule="auto"/>
        <w:rPr>
          <w:rFonts w:ascii="Poppins" w:hAnsi="Poppins" w:cs="Poppins"/>
        </w:rPr>
      </w:pPr>
      <w:bookmarkStart w:id="31" w:name="_Toc189819130"/>
      <w:r w:rsidRPr="00DE2E99">
        <w:rPr>
          <w:rFonts w:ascii="Poppins" w:hAnsi="Poppins" w:cs="Poppins"/>
        </w:rPr>
        <w:t>Acronyms, key terms and reference material</w:t>
      </w:r>
      <w:bookmarkEnd w:id="31"/>
    </w:p>
    <w:tbl>
      <w:tblPr>
        <w:tblStyle w:val="TableGrid"/>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547"/>
        <w:gridCol w:w="6946"/>
      </w:tblGrid>
      <w:tr w:rsidR="00C1635A" w:rsidRPr="00DE2E99" w14:paraId="742087F1" w14:textId="77777777" w:rsidTr="00196BC5">
        <w:tc>
          <w:tcPr>
            <w:tcW w:w="2547" w:type="dxa"/>
            <w:shd w:val="clear" w:color="auto" w:fill="7A3864"/>
          </w:tcPr>
          <w:p w14:paraId="434C839E" w14:textId="77777777" w:rsidR="00C1635A" w:rsidRPr="00DE2E99" w:rsidRDefault="00C1635A" w:rsidP="00481DAC">
            <w:pPr>
              <w:spacing w:line="240" w:lineRule="auto"/>
              <w:rPr>
                <w:rFonts w:ascii="Poppins" w:hAnsi="Poppins" w:cs="Poppins"/>
                <w:b/>
                <w:color w:val="FFFFFF" w:themeColor="background1"/>
              </w:rPr>
            </w:pPr>
            <w:r w:rsidRPr="00DE2E99">
              <w:rPr>
                <w:rFonts w:ascii="Poppins" w:hAnsi="Poppins" w:cs="Poppins"/>
                <w:b/>
                <w:color w:val="FFFFFF" w:themeColor="background1"/>
              </w:rPr>
              <w:t>Acronym / key term</w:t>
            </w:r>
          </w:p>
        </w:tc>
        <w:tc>
          <w:tcPr>
            <w:tcW w:w="6946" w:type="dxa"/>
            <w:shd w:val="clear" w:color="auto" w:fill="7A3864"/>
          </w:tcPr>
          <w:p w14:paraId="69621DDD" w14:textId="77777777" w:rsidR="00C1635A" w:rsidRPr="00DE2E99" w:rsidRDefault="00C1635A" w:rsidP="00481DAC">
            <w:pPr>
              <w:spacing w:line="240" w:lineRule="auto"/>
              <w:rPr>
                <w:rFonts w:ascii="Poppins" w:hAnsi="Poppins" w:cs="Poppins"/>
                <w:b/>
                <w:color w:val="FFFFFF" w:themeColor="background1"/>
              </w:rPr>
            </w:pPr>
            <w:r w:rsidRPr="00DE2E99">
              <w:rPr>
                <w:rFonts w:ascii="Poppins" w:hAnsi="Poppins" w:cs="Poppins"/>
                <w:b/>
                <w:color w:val="FFFFFF" w:themeColor="background1"/>
              </w:rPr>
              <w:t>Meaning</w:t>
            </w:r>
          </w:p>
        </w:tc>
      </w:tr>
      <w:tr w:rsidR="00795960" w:rsidRPr="00DE2E99" w14:paraId="1934238D" w14:textId="77777777" w:rsidTr="005916AE">
        <w:tc>
          <w:tcPr>
            <w:tcW w:w="2547" w:type="dxa"/>
          </w:tcPr>
          <w:p w14:paraId="1F0C0E88" w14:textId="795EE34B" w:rsidR="00795960" w:rsidRPr="00795960" w:rsidRDefault="00795960" w:rsidP="00481DAC">
            <w:pPr>
              <w:spacing w:line="240" w:lineRule="auto"/>
              <w:rPr>
                <w:rFonts w:ascii="Poppins" w:hAnsi="Poppins" w:cs="Poppins"/>
              </w:rPr>
            </w:pPr>
            <w:r w:rsidRPr="00795960">
              <w:rPr>
                <w:rFonts w:ascii="Poppins" w:hAnsi="Poppins" w:cs="Poppins"/>
              </w:rPr>
              <w:t>BMRS</w:t>
            </w:r>
          </w:p>
        </w:tc>
        <w:tc>
          <w:tcPr>
            <w:tcW w:w="6946" w:type="dxa"/>
          </w:tcPr>
          <w:p w14:paraId="2C963320" w14:textId="4842AED4" w:rsidR="00795960" w:rsidRPr="00795960" w:rsidRDefault="00795960" w:rsidP="00481DAC">
            <w:pPr>
              <w:spacing w:line="240" w:lineRule="auto"/>
              <w:rPr>
                <w:rFonts w:ascii="Poppins" w:hAnsi="Poppins" w:cs="Poppins"/>
              </w:rPr>
            </w:pPr>
            <w:r w:rsidRPr="00795960">
              <w:rPr>
                <w:rFonts w:ascii="Poppins" w:hAnsi="Poppins" w:cs="Poppins"/>
              </w:rPr>
              <w:t>Balancing Mechanism Reporting Service</w:t>
            </w:r>
          </w:p>
        </w:tc>
      </w:tr>
      <w:tr w:rsidR="00795960" w:rsidRPr="00DE2E99" w14:paraId="488AC9CC" w14:textId="77777777" w:rsidTr="005916AE">
        <w:tc>
          <w:tcPr>
            <w:tcW w:w="2547" w:type="dxa"/>
          </w:tcPr>
          <w:p w14:paraId="0044924C" w14:textId="4139E6B0" w:rsidR="00795960" w:rsidRPr="00795960" w:rsidRDefault="00795960" w:rsidP="00481DAC">
            <w:pPr>
              <w:spacing w:line="240" w:lineRule="auto"/>
              <w:rPr>
                <w:rFonts w:ascii="Poppins" w:hAnsi="Poppins" w:cs="Poppins"/>
              </w:rPr>
            </w:pPr>
            <w:r w:rsidRPr="00795960">
              <w:rPr>
                <w:rFonts w:ascii="Poppins" w:hAnsi="Poppins" w:cs="Poppins"/>
              </w:rPr>
              <w:t>BSC</w:t>
            </w:r>
          </w:p>
        </w:tc>
        <w:tc>
          <w:tcPr>
            <w:tcW w:w="6946" w:type="dxa"/>
          </w:tcPr>
          <w:p w14:paraId="61AD1851" w14:textId="6553C873" w:rsidR="00795960" w:rsidRPr="00795960" w:rsidRDefault="00795960" w:rsidP="00481DAC">
            <w:pPr>
              <w:spacing w:line="240" w:lineRule="auto"/>
              <w:rPr>
                <w:rFonts w:ascii="Poppins" w:hAnsi="Poppins" w:cs="Poppins"/>
              </w:rPr>
            </w:pPr>
            <w:r w:rsidRPr="00795960">
              <w:rPr>
                <w:rFonts w:ascii="Poppins" w:hAnsi="Poppins" w:cs="Poppins"/>
              </w:rPr>
              <w:t>Balancing and Settlement Code</w:t>
            </w:r>
          </w:p>
        </w:tc>
      </w:tr>
      <w:tr w:rsidR="00795960" w:rsidRPr="00DE2E99" w14:paraId="7209287E" w14:textId="77777777" w:rsidTr="005916AE">
        <w:tc>
          <w:tcPr>
            <w:tcW w:w="2547" w:type="dxa"/>
          </w:tcPr>
          <w:p w14:paraId="0F6C6E54" w14:textId="5A3DCDCD" w:rsidR="00795960" w:rsidRPr="00795960" w:rsidRDefault="00795960" w:rsidP="00481DAC">
            <w:pPr>
              <w:spacing w:line="240" w:lineRule="auto"/>
              <w:rPr>
                <w:rFonts w:ascii="Poppins" w:hAnsi="Poppins" w:cs="Poppins"/>
              </w:rPr>
            </w:pPr>
            <w:r w:rsidRPr="00795960">
              <w:rPr>
                <w:rFonts w:ascii="Poppins" w:hAnsi="Poppins" w:cs="Poppins"/>
              </w:rPr>
              <w:t>CUSC</w:t>
            </w:r>
          </w:p>
        </w:tc>
        <w:tc>
          <w:tcPr>
            <w:tcW w:w="6946" w:type="dxa"/>
          </w:tcPr>
          <w:p w14:paraId="4DD1507A" w14:textId="100D0C24" w:rsidR="00795960" w:rsidRPr="00795960" w:rsidRDefault="00795960" w:rsidP="00481DAC">
            <w:pPr>
              <w:spacing w:line="240" w:lineRule="auto"/>
              <w:rPr>
                <w:rFonts w:ascii="Poppins" w:hAnsi="Poppins" w:cs="Poppins"/>
              </w:rPr>
            </w:pPr>
            <w:r w:rsidRPr="00795960">
              <w:rPr>
                <w:rFonts w:ascii="Poppins" w:hAnsi="Poppins" w:cs="Poppins"/>
              </w:rPr>
              <w:t>Connection and Use of System Code</w:t>
            </w:r>
          </w:p>
        </w:tc>
      </w:tr>
      <w:tr w:rsidR="00795960" w:rsidRPr="00DE2E99" w14:paraId="59E4B41D" w14:textId="77777777" w:rsidTr="005916AE">
        <w:tc>
          <w:tcPr>
            <w:tcW w:w="2547" w:type="dxa"/>
          </w:tcPr>
          <w:p w14:paraId="6463513F" w14:textId="5F976C4F" w:rsidR="00795960" w:rsidRPr="00795960" w:rsidRDefault="00795960" w:rsidP="00481DAC">
            <w:pPr>
              <w:spacing w:line="240" w:lineRule="auto"/>
              <w:rPr>
                <w:rFonts w:ascii="Poppins" w:hAnsi="Poppins" w:cs="Poppins"/>
              </w:rPr>
            </w:pPr>
            <w:r w:rsidRPr="00795960">
              <w:rPr>
                <w:rFonts w:ascii="Poppins" w:hAnsi="Poppins" w:cs="Poppins"/>
              </w:rPr>
              <w:t>DRC</w:t>
            </w:r>
          </w:p>
        </w:tc>
        <w:tc>
          <w:tcPr>
            <w:tcW w:w="6946" w:type="dxa"/>
          </w:tcPr>
          <w:p w14:paraId="5130D83E" w14:textId="4F230B7C" w:rsidR="00795960" w:rsidRPr="00795960" w:rsidRDefault="00795960" w:rsidP="00481DAC">
            <w:pPr>
              <w:spacing w:line="240" w:lineRule="auto"/>
              <w:rPr>
                <w:rFonts w:ascii="Poppins" w:hAnsi="Poppins" w:cs="Poppins"/>
              </w:rPr>
            </w:pPr>
            <w:r w:rsidRPr="00795960">
              <w:rPr>
                <w:rFonts w:ascii="Poppins" w:hAnsi="Poppins" w:cs="Poppins"/>
              </w:rPr>
              <w:t>Data Registration Code</w:t>
            </w:r>
          </w:p>
        </w:tc>
      </w:tr>
      <w:tr w:rsidR="00795960" w:rsidRPr="00DE2E99" w14:paraId="03F341B3" w14:textId="77777777" w:rsidTr="005916AE">
        <w:tc>
          <w:tcPr>
            <w:tcW w:w="2547" w:type="dxa"/>
          </w:tcPr>
          <w:p w14:paraId="35DEA476" w14:textId="0E7C6665" w:rsidR="00795960" w:rsidRPr="00795960" w:rsidRDefault="00795960" w:rsidP="00481DAC">
            <w:pPr>
              <w:spacing w:line="240" w:lineRule="auto"/>
              <w:rPr>
                <w:rFonts w:ascii="Poppins" w:hAnsi="Poppins" w:cs="Poppins"/>
              </w:rPr>
            </w:pPr>
            <w:r w:rsidRPr="00795960">
              <w:rPr>
                <w:rFonts w:ascii="Poppins" w:hAnsi="Poppins" w:cs="Poppins"/>
              </w:rPr>
              <w:t>EBR</w:t>
            </w:r>
          </w:p>
        </w:tc>
        <w:tc>
          <w:tcPr>
            <w:tcW w:w="6946" w:type="dxa"/>
          </w:tcPr>
          <w:p w14:paraId="39581A3C" w14:textId="5570FC11" w:rsidR="00795960" w:rsidRPr="00795960" w:rsidRDefault="00795960" w:rsidP="00481DAC">
            <w:pPr>
              <w:spacing w:line="240" w:lineRule="auto"/>
              <w:rPr>
                <w:rFonts w:ascii="Poppins" w:hAnsi="Poppins" w:cs="Poppins"/>
              </w:rPr>
            </w:pPr>
            <w:r w:rsidRPr="00795960">
              <w:rPr>
                <w:rFonts w:ascii="Poppins" w:hAnsi="Poppins" w:cs="Poppins"/>
              </w:rPr>
              <w:t>Electricity Balancing Regulation</w:t>
            </w:r>
          </w:p>
        </w:tc>
      </w:tr>
      <w:tr w:rsidR="00795960" w:rsidRPr="00DE2E99" w14:paraId="7334CE4A" w14:textId="77777777" w:rsidTr="005916AE">
        <w:tc>
          <w:tcPr>
            <w:tcW w:w="2547" w:type="dxa"/>
          </w:tcPr>
          <w:p w14:paraId="262C1199" w14:textId="6A830E09" w:rsidR="00795960" w:rsidRPr="00795960" w:rsidRDefault="00795960" w:rsidP="00481DAC">
            <w:pPr>
              <w:spacing w:line="240" w:lineRule="auto"/>
              <w:rPr>
                <w:rFonts w:ascii="Poppins" w:hAnsi="Poppins" w:cs="Poppins"/>
              </w:rPr>
            </w:pPr>
            <w:r w:rsidRPr="00795960">
              <w:rPr>
                <w:rFonts w:ascii="Poppins" w:hAnsi="Poppins" w:cs="Poppins"/>
              </w:rPr>
              <w:t>EMFIP</w:t>
            </w:r>
          </w:p>
        </w:tc>
        <w:tc>
          <w:tcPr>
            <w:tcW w:w="6946" w:type="dxa"/>
          </w:tcPr>
          <w:p w14:paraId="03ABDC73" w14:textId="40BE64C2" w:rsidR="00795960" w:rsidRPr="00795960" w:rsidRDefault="00795960" w:rsidP="00481DAC">
            <w:pPr>
              <w:spacing w:line="240" w:lineRule="auto"/>
              <w:rPr>
                <w:rFonts w:ascii="Poppins" w:hAnsi="Poppins" w:cs="Poppins"/>
              </w:rPr>
            </w:pPr>
            <w:r w:rsidRPr="00795960">
              <w:rPr>
                <w:rFonts w:ascii="Poppins" w:hAnsi="Poppins" w:cs="Poppins"/>
              </w:rPr>
              <w:t>Electricity Market Fundamental Information Platform</w:t>
            </w:r>
          </w:p>
        </w:tc>
      </w:tr>
      <w:tr w:rsidR="00795960" w:rsidRPr="00DE2E99" w14:paraId="6983F8A9" w14:textId="77777777" w:rsidTr="005916AE">
        <w:tc>
          <w:tcPr>
            <w:tcW w:w="2547" w:type="dxa"/>
          </w:tcPr>
          <w:p w14:paraId="4BDAD4A8" w14:textId="632C391F" w:rsidR="00795960" w:rsidRPr="00795960" w:rsidRDefault="00795960" w:rsidP="00481DAC">
            <w:pPr>
              <w:spacing w:line="240" w:lineRule="auto"/>
              <w:rPr>
                <w:rFonts w:ascii="Poppins" w:hAnsi="Poppins" w:cs="Poppins"/>
              </w:rPr>
            </w:pPr>
            <w:r w:rsidRPr="00795960">
              <w:rPr>
                <w:rFonts w:ascii="Poppins" w:hAnsi="Poppins" w:cs="Poppins"/>
              </w:rPr>
              <w:t>ENTSO-E</w:t>
            </w:r>
          </w:p>
        </w:tc>
        <w:tc>
          <w:tcPr>
            <w:tcW w:w="6946" w:type="dxa"/>
          </w:tcPr>
          <w:p w14:paraId="251D20E7" w14:textId="32984184" w:rsidR="00795960" w:rsidRPr="00795960" w:rsidRDefault="00795960" w:rsidP="00481DAC">
            <w:pPr>
              <w:spacing w:line="240" w:lineRule="auto"/>
              <w:rPr>
                <w:rFonts w:ascii="Poppins" w:hAnsi="Poppins" w:cs="Poppins"/>
              </w:rPr>
            </w:pPr>
            <w:r w:rsidRPr="00795960">
              <w:rPr>
                <w:rFonts w:ascii="Poppins" w:hAnsi="Poppins" w:cs="Poppins"/>
              </w:rPr>
              <w:t>European Network of Transmission Operators for Electricity</w:t>
            </w:r>
          </w:p>
        </w:tc>
      </w:tr>
      <w:tr w:rsidR="00795960" w:rsidRPr="00DE2E99" w14:paraId="6C813E3D" w14:textId="77777777" w:rsidTr="005916AE">
        <w:tc>
          <w:tcPr>
            <w:tcW w:w="2547" w:type="dxa"/>
          </w:tcPr>
          <w:p w14:paraId="06E754D3" w14:textId="161623F9" w:rsidR="00795960" w:rsidRPr="00795960" w:rsidRDefault="00795960" w:rsidP="00481DAC">
            <w:pPr>
              <w:spacing w:line="240" w:lineRule="auto"/>
              <w:rPr>
                <w:rFonts w:ascii="Poppins" w:hAnsi="Poppins" w:cs="Poppins"/>
              </w:rPr>
            </w:pPr>
            <w:r w:rsidRPr="00795960">
              <w:rPr>
                <w:rFonts w:ascii="Poppins" w:hAnsi="Poppins" w:cs="Poppins"/>
              </w:rPr>
              <w:t>ETR</w:t>
            </w:r>
          </w:p>
        </w:tc>
        <w:tc>
          <w:tcPr>
            <w:tcW w:w="6946" w:type="dxa"/>
          </w:tcPr>
          <w:p w14:paraId="73ADC591" w14:textId="6A6EB1B7" w:rsidR="00795960" w:rsidRPr="00795960" w:rsidRDefault="00795960" w:rsidP="00481DAC">
            <w:pPr>
              <w:spacing w:line="240" w:lineRule="auto"/>
              <w:rPr>
                <w:rFonts w:ascii="Poppins" w:hAnsi="Poppins" w:cs="Poppins"/>
              </w:rPr>
            </w:pPr>
            <w:r w:rsidRPr="00795960">
              <w:rPr>
                <w:rFonts w:ascii="Poppins" w:hAnsi="Poppins" w:cs="Poppins"/>
              </w:rPr>
              <w:t>European Transparency Regulation</w:t>
            </w:r>
          </w:p>
        </w:tc>
      </w:tr>
      <w:tr w:rsidR="00795960" w:rsidRPr="00DE2E99" w14:paraId="2476C3DB" w14:textId="77777777" w:rsidTr="005916AE">
        <w:tc>
          <w:tcPr>
            <w:tcW w:w="2547" w:type="dxa"/>
          </w:tcPr>
          <w:p w14:paraId="353DA006" w14:textId="33A4A467" w:rsidR="00795960" w:rsidRPr="00795960" w:rsidRDefault="00795960" w:rsidP="00481DAC">
            <w:pPr>
              <w:spacing w:line="240" w:lineRule="auto"/>
              <w:rPr>
                <w:rFonts w:ascii="Poppins" w:hAnsi="Poppins" w:cs="Poppins"/>
              </w:rPr>
            </w:pPr>
            <w:r w:rsidRPr="00795960">
              <w:rPr>
                <w:rFonts w:ascii="Poppins" w:hAnsi="Poppins" w:cs="Poppins"/>
              </w:rPr>
              <w:t>EU</w:t>
            </w:r>
          </w:p>
        </w:tc>
        <w:tc>
          <w:tcPr>
            <w:tcW w:w="6946" w:type="dxa"/>
          </w:tcPr>
          <w:p w14:paraId="1830D562" w14:textId="4E43E4F9" w:rsidR="00795960" w:rsidRPr="00795960" w:rsidRDefault="00795960" w:rsidP="00481DAC">
            <w:pPr>
              <w:spacing w:line="240" w:lineRule="auto"/>
              <w:rPr>
                <w:rFonts w:ascii="Poppins" w:hAnsi="Poppins" w:cs="Poppins"/>
              </w:rPr>
            </w:pPr>
            <w:r w:rsidRPr="00795960">
              <w:rPr>
                <w:rFonts w:ascii="Poppins" w:hAnsi="Poppins" w:cs="Poppins"/>
              </w:rPr>
              <w:t>European Union</w:t>
            </w:r>
          </w:p>
        </w:tc>
      </w:tr>
      <w:tr w:rsidR="00795960" w:rsidRPr="00DE2E99" w14:paraId="5845BF88" w14:textId="77777777" w:rsidTr="005916AE">
        <w:tc>
          <w:tcPr>
            <w:tcW w:w="2547" w:type="dxa"/>
          </w:tcPr>
          <w:p w14:paraId="7B446552" w14:textId="1DB41155" w:rsidR="00795960" w:rsidRPr="00795960" w:rsidRDefault="00795960" w:rsidP="00481DAC">
            <w:pPr>
              <w:spacing w:line="240" w:lineRule="auto"/>
              <w:rPr>
                <w:rFonts w:ascii="Poppins" w:hAnsi="Poppins" w:cs="Poppins"/>
              </w:rPr>
            </w:pPr>
            <w:r w:rsidRPr="00795960">
              <w:rPr>
                <w:rFonts w:ascii="Poppins" w:hAnsi="Poppins" w:cs="Poppins"/>
              </w:rPr>
              <w:t>GC</w:t>
            </w:r>
          </w:p>
        </w:tc>
        <w:tc>
          <w:tcPr>
            <w:tcW w:w="6946" w:type="dxa"/>
          </w:tcPr>
          <w:p w14:paraId="09F006E9" w14:textId="20099A6F" w:rsidR="00795960" w:rsidRPr="00795960" w:rsidRDefault="00795960" w:rsidP="00481DAC">
            <w:pPr>
              <w:spacing w:line="240" w:lineRule="auto"/>
              <w:rPr>
                <w:rFonts w:ascii="Poppins" w:hAnsi="Poppins" w:cs="Poppins"/>
              </w:rPr>
            </w:pPr>
            <w:r w:rsidRPr="00795960">
              <w:rPr>
                <w:rFonts w:ascii="Poppins" w:hAnsi="Poppins" w:cs="Poppins"/>
              </w:rPr>
              <w:t>Grid Code</w:t>
            </w:r>
          </w:p>
        </w:tc>
      </w:tr>
      <w:tr w:rsidR="00795960" w:rsidRPr="00DE2E99" w14:paraId="1E7ACE25" w14:textId="77777777" w:rsidTr="005916AE">
        <w:tc>
          <w:tcPr>
            <w:tcW w:w="2547" w:type="dxa"/>
          </w:tcPr>
          <w:p w14:paraId="06D1A8AA" w14:textId="2B7662C7" w:rsidR="00795960" w:rsidRPr="00795960" w:rsidRDefault="00795960" w:rsidP="00481DAC">
            <w:pPr>
              <w:spacing w:line="240" w:lineRule="auto"/>
              <w:rPr>
                <w:rFonts w:ascii="Poppins" w:hAnsi="Poppins" w:cs="Poppins"/>
              </w:rPr>
            </w:pPr>
            <w:r w:rsidRPr="00795960">
              <w:rPr>
                <w:rFonts w:ascii="Poppins" w:hAnsi="Poppins" w:cs="Poppins"/>
              </w:rPr>
              <w:t>MODIS</w:t>
            </w:r>
          </w:p>
        </w:tc>
        <w:tc>
          <w:tcPr>
            <w:tcW w:w="6946" w:type="dxa"/>
          </w:tcPr>
          <w:p w14:paraId="34403695" w14:textId="77B82696" w:rsidR="00795960" w:rsidRPr="00795960" w:rsidRDefault="00795960" w:rsidP="00481DAC">
            <w:pPr>
              <w:spacing w:line="240" w:lineRule="auto"/>
              <w:rPr>
                <w:rFonts w:ascii="Poppins" w:hAnsi="Poppins" w:cs="Poppins"/>
              </w:rPr>
            </w:pPr>
            <w:r w:rsidRPr="00795960">
              <w:rPr>
                <w:rFonts w:ascii="Poppins" w:hAnsi="Poppins" w:cs="Poppins"/>
              </w:rPr>
              <w:t>Market Operation Data Interface System</w:t>
            </w:r>
          </w:p>
        </w:tc>
      </w:tr>
      <w:tr w:rsidR="00795960" w:rsidRPr="00DE2E99" w14:paraId="7AFA0D52" w14:textId="77777777" w:rsidTr="005916AE">
        <w:tc>
          <w:tcPr>
            <w:tcW w:w="2547" w:type="dxa"/>
          </w:tcPr>
          <w:p w14:paraId="68431703" w14:textId="6EAD2E78" w:rsidR="00795960" w:rsidRPr="00795960" w:rsidRDefault="00795960" w:rsidP="00481DAC">
            <w:pPr>
              <w:spacing w:line="240" w:lineRule="auto"/>
              <w:rPr>
                <w:rFonts w:ascii="Poppins" w:hAnsi="Poppins" w:cs="Poppins"/>
              </w:rPr>
            </w:pPr>
            <w:r w:rsidRPr="00795960">
              <w:rPr>
                <w:rFonts w:ascii="Poppins" w:hAnsi="Poppins" w:cs="Poppins"/>
              </w:rPr>
              <w:t>OC</w:t>
            </w:r>
          </w:p>
        </w:tc>
        <w:tc>
          <w:tcPr>
            <w:tcW w:w="6946" w:type="dxa"/>
          </w:tcPr>
          <w:p w14:paraId="70D6C96B" w14:textId="04DC93AE" w:rsidR="00795960" w:rsidRPr="00795960" w:rsidRDefault="00795960" w:rsidP="00481DAC">
            <w:pPr>
              <w:spacing w:line="240" w:lineRule="auto"/>
              <w:rPr>
                <w:rFonts w:ascii="Poppins" w:hAnsi="Poppins" w:cs="Poppins"/>
              </w:rPr>
            </w:pPr>
            <w:r w:rsidRPr="00795960">
              <w:rPr>
                <w:rFonts w:ascii="Poppins" w:hAnsi="Poppins" w:cs="Poppins"/>
              </w:rPr>
              <w:t>Operating Code</w:t>
            </w:r>
          </w:p>
        </w:tc>
      </w:tr>
      <w:tr w:rsidR="00795960" w:rsidRPr="00DE2E99" w14:paraId="630581B4" w14:textId="77777777" w:rsidTr="005916AE">
        <w:tc>
          <w:tcPr>
            <w:tcW w:w="2547" w:type="dxa"/>
          </w:tcPr>
          <w:p w14:paraId="65DE01F1" w14:textId="1D1A24D9" w:rsidR="00795960" w:rsidRPr="00795960" w:rsidRDefault="00795960" w:rsidP="00481DAC">
            <w:pPr>
              <w:spacing w:line="240" w:lineRule="auto"/>
              <w:rPr>
                <w:rFonts w:ascii="Poppins" w:hAnsi="Poppins" w:cs="Poppins"/>
              </w:rPr>
            </w:pPr>
            <w:r w:rsidRPr="00795960">
              <w:rPr>
                <w:rFonts w:ascii="Poppins" w:hAnsi="Poppins" w:cs="Poppins"/>
              </w:rPr>
              <w:t>OTF</w:t>
            </w:r>
          </w:p>
        </w:tc>
        <w:tc>
          <w:tcPr>
            <w:tcW w:w="6946" w:type="dxa"/>
          </w:tcPr>
          <w:p w14:paraId="10FD5DD5" w14:textId="0F0459E0" w:rsidR="00795960" w:rsidRPr="00795960" w:rsidRDefault="00795960" w:rsidP="00481DAC">
            <w:pPr>
              <w:spacing w:line="240" w:lineRule="auto"/>
              <w:rPr>
                <w:rFonts w:ascii="Poppins" w:hAnsi="Poppins" w:cs="Poppins"/>
              </w:rPr>
            </w:pPr>
            <w:r w:rsidRPr="00795960">
              <w:rPr>
                <w:rFonts w:ascii="Poppins" w:hAnsi="Poppins" w:cs="Poppins"/>
              </w:rPr>
              <w:t>Operational Transparency Forum</w:t>
            </w:r>
          </w:p>
        </w:tc>
      </w:tr>
      <w:tr w:rsidR="00510A24" w:rsidRPr="00DE2E99" w14:paraId="5D9F8A40" w14:textId="77777777" w:rsidTr="005916AE">
        <w:tc>
          <w:tcPr>
            <w:tcW w:w="2547" w:type="dxa"/>
          </w:tcPr>
          <w:p w14:paraId="01E2998B" w14:textId="429F27C9" w:rsidR="00510A24" w:rsidRPr="00795960" w:rsidRDefault="00510A24" w:rsidP="00481DAC">
            <w:pPr>
              <w:spacing w:line="240" w:lineRule="auto"/>
              <w:rPr>
                <w:rFonts w:ascii="Poppins" w:hAnsi="Poppins" w:cs="Poppins"/>
              </w:rPr>
            </w:pPr>
            <w:r w:rsidRPr="00B52901">
              <w:rPr>
                <w:rFonts w:ascii="Poppins" w:eastAsia="Arial" w:hAnsi="Poppins" w:cs="Poppins"/>
                <w:iCs/>
              </w:rPr>
              <w:t>MODIS</w:t>
            </w:r>
          </w:p>
        </w:tc>
        <w:tc>
          <w:tcPr>
            <w:tcW w:w="6946" w:type="dxa"/>
          </w:tcPr>
          <w:p w14:paraId="6D291F38" w14:textId="6C593C1C" w:rsidR="00510A24" w:rsidRPr="00795960" w:rsidRDefault="00510A24" w:rsidP="00481DAC">
            <w:pPr>
              <w:spacing w:line="240" w:lineRule="auto"/>
              <w:rPr>
                <w:rFonts w:ascii="Poppins" w:hAnsi="Poppins" w:cs="Poppins"/>
              </w:rPr>
            </w:pPr>
            <w:r w:rsidRPr="00B52901">
              <w:rPr>
                <w:rFonts w:ascii="Poppins" w:eastAsia="Arial" w:hAnsi="Poppins" w:cs="Poppins"/>
                <w:iCs/>
              </w:rPr>
              <w:t xml:space="preserve">Market Operation Data Interface System </w:t>
            </w:r>
          </w:p>
        </w:tc>
      </w:tr>
      <w:tr w:rsidR="00510A24" w:rsidRPr="00DE2E99" w14:paraId="09B41FC7" w14:textId="77777777" w:rsidTr="005916AE">
        <w:tc>
          <w:tcPr>
            <w:tcW w:w="2547" w:type="dxa"/>
          </w:tcPr>
          <w:p w14:paraId="7D9F093F" w14:textId="677AF7FB" w:rsidR="00510A24" w:rsidRPr="00B52901" w:rsidRDefault="00510A24" w:rsidP="00481DAC">
            <w:pPr>
              <w:spacing w:line="240" w:lineRule="auto"/>
              <w:rPr>
                <w:rFonts w:ascii="Poppins" w:hAnsi="Poppins" w:cs="Poppins"/>
                <w:iCs/>
              </w:rPr>
            </w:pPr>
            <w:r>
              <w:rPr>
                <w:rFonts w:ascii="Poppins" w:hAnsi="Poppins" w:cs="Poppins"/>
                <w:iCs/>
              </w:rPr>
              <w:t>NESO</w:t>
            </w:r>
          </w:p>
        </w:tc>
        <w:tc>
          <w:tcPr>
            <w:tcW w:w="6946" w:type="dxa"/>
          </w:tcPr>
          <w:p w14:paraId="5932B770" w14:textId="35169667" w:rsidR="00510A24" w:rsidRPr="00B52901" w:rsidRDefault="00510A24" w:rsidP="00481DAC">
            <w:pPr>
              <w:spacing w:line="240" w:lineRule="auto"/>
              <w:rPr>
                <w:rFonts w:ascii="Poppins" w:hAnsi="Poppins" w:cs="Poppins"/>
                <w:iCs/>
              </w:rPr>
            </w:pPr>
            <w:r>
              <w:rPr>
                <w:rFonts w:ascii="Poppins" w:hAnsi="Poppins" w:cs="Poppins"/>
                <w:iCs/>
              </w:rPr>
              <w:t>National Energy System Operator</w:t>
            </w:r>
          </w:p>
        </w:tc>
      </w:tr>
      <w:tr w:rsidR="00795960" w:rsidRPr="00DE2E99" w14:paraId="13CFF007" w14:textId="77777777" w:rsidTr="005916AE">
        <w:tc>
          <w:tcPr>
            <w:tcW w:w="2547" w:type="dxa"/>
          </w:tcPr>
          <w:p w14:paraId="3C691651" w14:textId="34F88CF7" w:rsidR="00795960" w:rsidRPr="00795960" w:rsidRDefault="00795960" w:rsidP="00481DAC">
            <w:pPr>
              <w:spacing w:line="240" w:lineRule="auto"/>
              <w:rPr>
                <w:rFonts w:ascii="Poppins" w:hAnsi="Poppins" w:cs="Poppins"/>
              </w:rPr>
            </w:pPr>
            <w:r w:rsidRPr="00795960">
              <w:rPr>
                <w:rFonts w:ascii="Poppins" w:hAnsi="Poppins" w:cs="Poppins"/>
              </w:rPr>
              <w:t>REMIT</w:t>
            </w:r>
          </w:p>
        </w:tc>
        <w:tc>
          <w:tcPr>
            <w:tcW w:w="6946" w:type="dxa"/>
          </w:tcPr>
          <w:p w14:paraId="2689E982" w14:textId="3E44A81D" w:rsidR="00795960" w:rsidRPr="00795960" w:rsidRDefault="00795960" w:rsidP="00481DAC">
            <w:pPr>
              <w:spacing w:line="240" w:lineRule="auto"/>
              <w:rPr>
                <w:rFonts w:ascii="Poppins" w:hAnsi="Poppins" w:cs="Poppins"/>
              </w:rPr>
            </w:pPr>
            <w:r w:rsidRPr="00795960">
              <w:rPr>
                <w:rFonts w:ascii="Poppins" w:hAnsi="Poppins" w:cs="Poppins"/>
              </w:rPr>
              <w:t>Regulation (EU) No 1227/2011 on wholesale energy market integrity and transparency</w:t>
            </w:r>
          </w:p>
        </w:tc>
      </w:tr>
      <w:tr w:rsidR="00510A24" w:rsidRPr="00DE2E99" w14:paraId="56343B52" w14:textId="77777777" w:rsidTr="005916AE">
        <w:tc>
          <w:tcPr>
            <w:tcW w:w="2547" w:type="dxa"/>
          </w:tcPr>
          <w:p w14:paraId="6401751B" w14:textId="39292F81" w:rsidR="00510A24" w:rsidRPr="00795960" w:rsidRDefault="00510A24" w:rsidP="00481DAC">
            <w:pPr>
              <w:spacing w:line="240" w:lineRule="auto"/>
              <w:rPr>
                <w:rFonts w:ascii="Poppins" w:hAnsi="Poppins" w:cs="Poppins"/>
              </w:rPr>
            </w:pPr>
            <w:r>
              <w:rPr>
                <w:rFonts w:ascii="Poppins" w:hAnsi="Poppins" w:cs="Poppins"/>
              </w:rPr>
              <w:t>SME</w:t>
            </w:r>
          </w:p>
        </w:tc>
        <w:tc>
          <w:tcPr>
            <w:tcW w:w="6946" w:type="dxa"/>
          </w:tcPr>
          <w:p w14:paraId="26F66959" w14:textId="5E0ABD20" w:rsidR="00510A24" w:rsidRPr="00795960" w:rsidRDefault="00510A24" w:rsidP="00481DAC">
            <w:pPr>
              <w:spacing w:line="240" w:lineRule="auto"/>
              <w:rPr>
                <w:rFonts w:ascii="Poppins" w:hAnsi="Poppins" w:cs="Poppins"/>
              </w:rPr>
            </w:pPr>
            <w:r>
              <w:rPr>
                <w:rFonts w:ascii="Poppins" w:hAnsi="Poppins" w:cs="Poppins"/>
              </w:rPr>
              <w:t xml:space="preserve">Subject Matter Expert </w:t>
            </w:r>
          </w:p>
        </w:tc>
      </w:tr>
      <w:tr w:rsidR="00795960" w:rsidRPr="00DE2E99" w14:paraId="5391ED47" w14:textId="77777777" w:rsidTr="005916AE">
        <w:tc>
          <w:tcPr>
            <w:tcW w:w="2547" w:type="dxa"/>
          </w:tcPr>
          <w:p w14:paraId="62AB6AC2" w14:textId="6AF225D7" w:rsidR="00795960" w:rsidRPr="00795960" w:rsidRDefault="00795960" w:rsidP="00481DAC">
            <w:pPr>
              <w:spacing w:line="240" w:lineRule="auto"/>
              <w:rPr>
                <w:rFonts w:ascii="Poppins" w:hAnsi="Poppins" w:cs="Poppins"/>
              </w:rPr>
            </w:pPr>
            <w:r w:rsidRPr="00795960">
              <w:rPr>
                <w:rFonts w:ascii="Poppins" w:hAnsi="Poppins" w:cs="Poppins"/>
              </w:rPr>
              <w:t>STC</w:t>
            </w:r>
          </w:p>
        </w:tc>
        <w:tc>
          <w:tcPr>
            <w:tcW w:w="6946" w:type="dxa"/>
          </w:tcPr>
          <w:p w14:paraId="652B9221" w14:textId="66A2A9FB" w:rsidR="00795960" w:rsidRPr="00795960" w:rsidRDefault="00795960" w:rsidP="00481DAC">
            <w:pPr>
              <w:spacing w:line="240" w:lineRule="auto"/>
              <w:rPr>
                <w:rFonts w:ascii="Poppins" w:hAnsi="Poppins" w:cs="Poppins"/>
              </w:rPr>
            </w:pPr>
            <w:r w:rsidRPr="00795960">
              <w:rPr>
                <w:rFonts w:ascii="Poppins" w:hAnsi="Poppins" w:cs="Poppins"/>
              </w:rPr>
              <w:t>System Operator Transmission Owner Code</w:t>
            </w:r>
          </w:p>
        </w:tc>
      </w:tr>
      <w:tr w:rsidR="00795960" w:rsidRPr="00DE2E99" w14:paraId="038667FD" w14:textId="77777777" w:rsidTr="005916AE">
        <w:tc>
          <w:tcPr>
            <w:tcW w:w="2547" w:type="dxa"/>
          </w:tcPr>
          <w:p w14:paraId="1D1E1836" w14:textId="095FEC36" w:rsidR="00795960" w:rsidRPr="00795960" w:rsidRDefault="00795960" w:rsidP="00481DAC">
            <w:pPr>
              <w:spacing w:line="240" w:lineRule="auto"/>
              <w:rPr>
                <w:rFonts w:ascii="Poppins" w:hAnsi="Poppins" w:cs="Poppins"/>
              </w:rPr>
            </w:pPr>
            <w:r w:rsidRPr="00795960">
              <w:rPr>
                <w:rFonts w:ascii="Poppins" w:hAnsi="Poppins" w:cs="Poppins"/>
              </w:rPr>
              <w:lastRenderedPageBreak/>
              <w:t>SQSS</w:t>
            </w:r>
          </w:p>
        </w:tc>
        <w:tc>
          <w:tcPr>
            <w:tcW w:w="6946" w:type="dxa"/>
          </w:tcPr>
          <w:p w14:paraId="26937F46" w14:textId="3FF587EB" w:rsidR="00795960" w:rsidRPr="00795960" w:rsidRDefault="00795960" w:rsidP="00481DAC">
            <w:pPr>
              <w:spacing w:line="240" w:lineRule="auto"/>
              <w:rPr>
                <w:rFonts w:ascii="Poppins" w:hAnsi="Poppins" w:cs="Poppins"/>
              </w:rPr>
            </w:pPr>
            <w:r w:rsidRPr="00795960">
              <w:rPr>
                <w:rFonts w:ascii="Poppins" w:hAnsi="Poppins" w:cs="Poppins"/>
              </w:rPr>
              <w:t>Security and Quality of Supply Standards</w:t>
            </w:r>
          </w:p>
        </w:tc>
      </w:tr>
      <w:tr w:rsidR="00795960" w:rsidRPr="00DE2E99" w14:paraId="69948631" w14:textId="77777777" w:rsidTr="005916AE">
        <w:tc>
          <w:tcPr>
            <w:tcW w:w="2547" w:type="dxa"/>
          </w:tcPr>
          <w:p w14:paraId="0493114E" w14:textId="6365D2C0" w:rsidR="00795960" w:rsidRPr="00795960" w:rsidRDefault="00795960" w:rsidP="00481DAC">
            <w:pPr>
              <w:spacing w:line="240" w:lineRule="auto"/>
              <w:rPr>
                <w:rFonts w:ascii="Poppins" w:hAnsi="Poppins" w:cs="Poppins"/>
              </w:rPr>
            </w:pPr>
            <w:r w:rsidRPr="00795960">
              <w:rPr>
                <w:rFonts w:ascii="Poppins" w:hAnsi="Poppins" w:cs="Poppins"/>
              </w:rPr>
              <w:t>T&amp;Cs</w:t>
            </w:r>
          </w:p>
        </w:tc>
        <w:tc>
          <w:tcPr>
            <w:tcW w:w="6946" w:type="dxa"/>
          </w:tcPr>
          <w:p w14:paraId="190B825A" w14:textId="545308AF" w:rsidR="00795960" w:rsidRPr="00795960" w:rsidRDefault="00795960" w:rsidP="00481DAC">
            <w:pPr>
              <w:spacing w:line="240" w:lineRule="auto"/>
              <w:rPr>
                <w:rFonts w:ascii="Poppins" w:hAnsi="Poppins" w:cs="Poppins"/>
              </w:rPr>
            </w:pPr>
            <w:r w:rsidRPr="00795960">
              <w:rPr>
                <w:rFonts w:ascii="Poppins" w:hAnsi="Poppins" w:cs="Poppins"/>
              </w:rPr>
              <w:t>Terms and Conditions</w:t>
            </w:r>
          </w:p>
        </w:tc>
      </w:tr>
    </w:tbl>
    <w:p w14:paraId="654DC19C" w14:textId="06594F56" w:rsidR="00C1635A" w:rsidRPr="00DE2E99" w:rsidRDefault="00C1635A" w:rsidP="00481DAC">
      <w:pPr>
        <w:spacing w:line="240" w:lineRule="auto"/>
        <w:rPr>
          <w:rFonts w:ascii="Poppins" w:hAnsi="Poppins" w:cs="Poppins"/>
        </w:rPr>
      </w:pPr>
    </w:p>
    <w:p w14:paraId="4DC470D5" w14:textId="332B4796" w:rsidR="00C1635A" w:rsidRPr="00795960" w:rsidRDefault="00C1635A" w:rsidP="00481DAC">
      <w:pPr>
        <w:spacing w:line="240" w:lineRule="auto"/>
        <w:rPr>
          <w:rFonts w:ascii="Poppins" w:hAnsi="Poppins" w:cs="Poppins"/>
          <w:b/>
          <w:bCs/>
          <w:color w:val="3F0731"/>
        </w:rPr>
      </w:pPr>
      <w:r w:rsidRPr="00C55635">
        <w:rPr>
          <w:rFonts w:ascii="Poppins" w:hAnsi="Poppins" w:cs="Poppins"/>
          <w:b/>
          <w:bCs/>
          <w:color w:val="3F0731"/>
        </w:rPr>
        <w:t>Reference material</w:t>
      </w:r>
    </w:p>
    <w:sdt>
      <w:sdtPr>
        <w:alias w:val="Insert text"/>
        <w:tag w:val="Insert text"/>
        <w:id w:val="1587108592"/>
        <w:placeholder>
          <w:docPart w:val="144116AFC00A40AD812DFF63FCA3B62A"/>
        </w:placeholder>
      </w:sdtPr>
      <w:sdtEndPr>
        <w:rPr>
          <w:rFonts w:ascii="Poppins" w:hAnsi="Poppins" w:cs="Poppins"/>
        </w:rPr>
      </w:sdtEndPr>
      <w:sdtContent>
        <w:p w14:paraId="042973E0" w14:textId="2128BEC5" w:rsidR="00C1635A" w:rsidRPr="00795960" w:rsidRDefault="00795960" w:rsidP="00481DAC">
          <w:pPr>
            <w:pStyle w:val="ListParagraph"/>
            <w:numPr>
              <w:ilvl w:val="0"/>
              <w:numId w:val="21"/>
            </w:numPr>
            <w:suppressAutoHyphens w:val="0"/>
            <w:autoSpaceDN/>
            <w:spacing w:before="120" w:after="120" w:line="240" w:lineRule="auto"/>
            <w:contextualSpacing/>
            <w:textAlignment w:val="auto"/>
            <w:rPr>
              <w:rFonts w:ascii="Poppins" w:hAnsi="Poppins" w:cs="Poppins"/>
            </w:rPr>
          </w:pPr>
          <w:hyperlink r:id="rId26" w:history="1">
            <w:r w:rsidRPr="00795960">
              <w:rPr>
                <w:rFonts w:ascii="Poppins" w:eastAsiaTheme="minorHAnsi" w:hAnsi="Poppins" w:cs="Poppins"/>
                <w:color w:val="0000FF"/>
                <w:u w:val="single"/>
              </w:rPr>
              <w:t>CP1583 Rationalising publication of European Transparency Regulation (ETR) data on Elexon Systems - Elexon BSC</w:t>
            </w:r>
          </w:hyperlink>
        </w:p>
      </w:sdtContent>
    </w:sdt>
    <w:p w14:paraId="454EF958" w14:textId="77777777" w:rsidR="00C1635A" w:rsidRPr="00DE2E99" w:rsidRDefault="00C1635A" w:rsidP="00481DAC">
      <w:pPr>
        <w:spacing w:line="240" w:lineRule="auto"/>
        <w:rPr>
          <w:rFonts w:ascii="Poppins" w:hAnsi="Poppins" w:cs="Poppins"/>
        </w:rPr>
      </w:pPr>
    </w:p>
    <w:p w14:paraId="01C07BD1" w14:textId="77777777" w:rsidR="00C1635A" w:rsidRPr="00DE2E99" w:rsidRDefault="00C1635A" w:rsidP="00481DAC">
      <w:pPr>
        <w:pStyle w:val="CA7"/>
        <w:shd w:val="clear" w:color="auto" w:fill="3F0731"/>
        <w:spacing w:line="240" w:lineRule="auto"/>
        <w:rPr>
          <w:rFonts w:ascii="Poppins" w:hAnsi="Poppins" w:cs="Poppins"/>
        </w:rPr>
      </w:pPr>
      <w:bookmarkStart w:id="32" w:name="_Toc189819131"/>
      <w:r w:rsidRPr="00DE2E99">
        <w:rPr>
          <w:rFonts w:ascii="Poppins" w:hAnsi="Poppins" w:cs="Poppins"/>
        </w:rPr>
        <w:t>Annexes</w:t>
      </w:r>
      <w:bookmarkEnd w:id="32"/>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1635A" w:rsidRPr="00DE2E99" w14:paraId="76B1FC88" w14:textId="77777777" w:rsidTr="00196BC5">
        <w:tc>
          <w:tcPr>
            <w:tcW w:w="2263" w:type="dxa"/>
            <w:shd w:val="clear" w:color="auto" w:fill="7A3864"/>
          </w:tcPr>
          <w:p w14:paraId="505AA20B" w14:textId="77777777" w:rsidR="00C1635A" w:rsidRPr="00DE2E99" w:rsidRDefault="00C1635A" w:rsidP="00481DAC">
            <w:pPr>
              <w:spacing w:line="240" w:lineRule="auto"/>
              <w:rPr>
                <w:rFonts w:ascii="Poppins" w:hAnsi="Poppins" w:cs="Poppins"/>
                <w:b/>
                <w:color w:val="FFFFFF" w:themeColor="background1"/>
              </w:rPr>
            </w:pPr>
            <w:r w:rsidRPr="00DE2E99">
              <w:rPr>
                <w:rFonts w:ascii="Poppins" w:hAnsi="Poppins" w:cs="Poppins"/>
                <w:b/>
                <w:color w:val="FFFFFF" w:themeColor="background1"/>
              </w:rPr>
              <w:t>Annex</w:t>
            </w:r>
          </w:p>
        </w:tc>
        <w:tc>
          <w:tcPr>
            <w:tcW w:w="7230" w:type="dxa"/>
            <w:shd w:val="clear" w:color="auto" w:fill="7A3864"/>
          </w:tcPr>
          <w:p w14:paraId="400764C7" w14:textId="77777777" w:rsidR="00C1635A" w:rsidRPr="00DE2E99" w:rsidRDefault="00C1635A" w:rsidP="00481DAC">
            <w:pPr>
              <w:spacing w:line="240" w:lineRule="auto"/>
              <w:rPr>
                <w:rFonts w:ascii="Poppins" w:hAnsi="Poppins" w:cs="Poppins"/>
                <w:b/>
                <w:color w:val="FFFFFF" w:themeColor="background1"/>
              </w:rPr>
            </w:pPr>
            <w:r w:rsidRPr="00DE2E99">
              <w:rPr>
                <w:rFonts w:ascii="Poppins" w:hAnsi="Poppins" w:cs="Poppins"/>
                <w:b/>
                <w:color w:val="FFFFFF" w:themeColor="background1"/>
              </w:rPr>
              <w:t>Information</w:t>
            </w:r>
          </w:p>
        </w:tc>
      </w:tr>
      <w:tr w:rsidR="00C1635A" w:rsidRPr="00DE2E99" w14:paraId="4D7E8246" w14:textId="77777777" w:rsidTr="005916AE">
        <w:tc>
          <w:tcPr>
            <w:tcW w:w="2263" w:type="dxa"/>
            <w:shd w:val="clear" w:color="auto" w:fill="auto"/>
          </w:tcPr>
          <w:p w14:paraId="2531F03C" w14:textId="77777777" w:rsidR="00C1635A" w:rsidRPr="00DE2E99" w:rsidRDefault="00C1635A" w:rsidP="00481DAC">
            <w:pPr>
              <w:spacing w:line="240" w:lineRule="auto"/>
              <w:rPr>
                <w:rFonts w:ascii="Poppins" w:hAnsi="Poppins" w:cs="Poppins"/>
              </w:rPr>
            </w:pPr>
            <w:r w:rsidRPr="00DE2E99">
              <w:rPr>
                <w:rFonts w:ascii="Poppins" w:hAnsi="Poppins" w:cs="Poppins"/>
              </w:rPr>
              <w:t>Annex 1</w:t>
            </w:r>
          </w:p>
        </w:tc>
        <w:tc>
          <w:tcPr>
            <w:tcW w:w="7230" w:type="dxa"/>
            <w:shd w:val="clear" w:color="auto" w:fill="auto"/>
          </w:tcPr>
          <w:p w14:paraId="07D9E6F9" w14:textId="77777777" w:rsidR="00C1635A" w:rsidRPr="00DE2E99" w:rsidRDefault="00C1635A" w:rsidP="00481DAC">
            <w:pPr>
              <w:spacing w:line="240" w:lineRule="auto"/>
              <w:rPr>
                <w:rFonts w:ascii="Poppins" w:hAnsi="Poppins" w:cs="Poppins"/>
              </w:rPr>
            </w:pPr>
            <w:r w:rsidRPr="00DE2E99">
              <w:rPr>
                <w:rFonts w:ascii="Poppins" w:hAnsi="Poppins" w:cs="Poppins"/>
              </w:rPr>
              <w:t>Proposal form</w:t>
            </w:r>
          </w:p>
        </w:tc>
      </w:tr>
      <w:tr w:rsidR="00C1635A" w:rsidRPr="00DE2E99" w14:paraId="065852E5" w14:textId="77777777" w:rsidTr="005916AE">
        <w:tc>
          <w:tcPr>
            <w:tcW w:w="2263" w:type="dxa"/>
            <w:shd w:val="clear" w:color="auto" w:fill="auto"/>
          </w:tcPr>
          <w:p w14:paraId="09588A87" w14:textId="77777777" w:rsidR="00C1635A" w:rsidRPr="00DE2E99" w:rsidRDefault="00C1635A" w:rsidP="00481DAC">
            <w:pPr>
              <w:spacing w:line="240" w:lineRule="auto"/>
              <w:rPr>
                <w:rFonts w:ascii="Poppins" w:hAnsi="Poppins" w:cs="Poppins"/>
              </w:rPr>
            </w:pPr>
            <w:r w:rsidRPr="00DE2E99">
              <w:rPr>
                <w:rFonts w:ascii="Poppins" w:hAnsi="Poppins" w:cs="Poppins"/>
              </w:rPr>
              <w:t xml:space="preserve">Annex 2 </w:t>
            </w:r>
          </w:p>
        </w:tc>
        <w:tc>
          <w:tcPr>
            <w:tcW w:w="7230" w:type="dxa"/>
            <w:shd w:val="clear" w:color="auto" w:fill="auto"/>
          </w:tcPr>
          <w:p w14:paraId="24C72161" w14:textId="77777777" w:rsidR="00C1635A" w:rsidRPr="00DE2E99" w:rsidRDefault="00C1635A" w:rsidP="00481DAC">
            <w:pPr>
              <w:spacing w:line="240" w:lineRule="auto"/>
              <w:rPr>
                <w:rFonts w:ascii="Poppins" w:hAnsi="Poppins" w:cs="Poppins"/>
              </w:rPr>
            </w:pPr>
            <w:r w:rsidRPr="00DE2E99">
              <w:rPr>
                <w:rFonts w:ascii="Poppins" w:hAnsi="Poppins" w:cs="Poppins"/>
              </w:rPr>
              <w:t>Terms of reference</w:t>
            </w:r>
          </w:p>
        </w:tc>
      </w:tr>
      <w:tr w:rsidR="00C1635A" w:rsidRPr="00DE2E99" w14:paraId="3D108AC5" w14:textId="77777777" w:rsidTr="005916AE">
        <w:tc>
          <w:tcPr>
            <w:tcW w:w="2263" w:type="dxa"/>
            <w:shd w:val="clear" w:color="auto" w:fill="auto"/>
          </w:tcPr>
          <w:p w14:paraId="480F5895" w14:textId="0FB26D2D" w:rsidR="00C1635A" w:rsidRPr="00DE2E99" w:rsidRDefault="00C1635A" w:rsidP="00481DAC">
            <w:pPr>
              <w:spacing w:line="240" w:lineRule="auto"/>
              <w:rPr>
                <w:rFonts w:ascii="Poppins" w:hAnsi="Poppins" w:cs="Poppins"/>
              </w:rPr>
            </w:pPr>
            <w:r w:rsidRPr="00DE2E99">
              <w:rPr>
                <w:rFonts w:ascii="Poppins" w:hAnsi="Poppins" w:cs="Poppins"/>
              </w:rPr>
              <w:t xml:space="preserve">Annex </w:t>
            </w:r>
            <w:r w:rsidR="00795960">
              <w:rPr>
                <w:rFonts w:ascii="Poppins" w:hAnsi="Poppins" w:cs="Poppins"/>
              </w:rPr>
              <w:t>3</w:t>
            </w:r>
          </w:p>
        </w:tc>
        <w:tc>
          <w:tcPr>
            <w:tcW w:w="7230" w:type="dxa"/>
            <w:shd w:val="clear" w:color="auto" w:fill="auto"/>
          </w:tcPr>
          <w:p w14:paraId="0FC61496" w14:textId="448ED6F7" w:rsidR="00C1635A" w:rsidRPr="00DE2E99" w:rsidRDefault="00795960" w:rsidP="00481DAC">
            <w:pPr>
              <w:spacing w:line="240" w:lineRule="auto"/>
              <w:rPr>
                <w:rFonts w:ascii="Poppins" w:hAnsi="Poppins" w:cs="Poppins"/>
              </w:rPr>
            </w:pPr>
            <w:r>
              <w:rPr>
                <w:rFonts w:ascii="Poppins" w:hAnsi="Poppins" w:cs="Poppins"/>
              </w:rPr>
              <w:t xml:space="preserve">Draft Legal Text </w:t>
            </w:r>
          </w:p>
        </w:tc>
      </w:tr>
      <w:tr w:rsidR="007C49A4" w:rsidRPr="00DE2E99" w14:paraId="1C865272" w14:textId="77777777" w:rsidTr="005916AE">
        <w:tc>
          <w:tcPr>
            <w:tcW w:w="2263" w:type="dxa"/>
            <w:shd w:val="clear" w:color="auto" w:fill="auto"/>
          </w:tcPr>
          <w:p w14:paraId="59285451" w14:textId="681BB448" w:rsidR="007C49A4" w:rsidRPr="00DE2E99" w:rsidRDefault="007C49A4" w:rsidP="00481DAC">
            <w:pPr>
              <w:spacing w:line="240" w:lineRule="auto"/>
              <w:rPr>
                <w:rFonts w:ascii="Poppins" w:hAnsi="Poppins" w:cs="Poppins"/>
              </w:rPr>
            </w:pPr>
            <w:r>
              <w:rPr>
                <w:rFonts w:ascii="Poppins" w:hAnsi="Poppins" w:cs="Poppins"/>
              </w:rPr>
              <w:t>Annex 4</w:t>
            </w:r>
          </w:p>
        </w:tc>
        <w:tc>
          <w:tcPr>
            <w:tcW w:w="7230" w:type="dxa"/>
            <w:shd w:val="clear" w:color="auto" w:fill="auto"/>
          </w:tcPr>
          <w:p w14:paraId="7B3788C1" w14:textId="29D96E22" w:rsidR="007C49A4" w:rsidRDefault="002777DD" w:rsidP="00481DAC">
            <w:pPr>
              <w:spacing w:line="240" w:lineRule="auto"/>
              <w:rPr>
                <w:rFonts w:ascii="Poppins" w:hAnsi="Poppins" w:cs="Poppins"/>
              </w:rPr>
            </w:pPr>
            <w:r>
              <w:rPr>
                <w:rFonts w:ascii="Poppins" w:hAnsi="Poppins" w:cs="Poppins"/>
              </w:rPr>
              <w:t>Self-Governance</w:t>
            </w:r>
            <w:r w:rsidR="007C49A4">
              <w:rPr>
                <w:rFonts w:ascii="Poppins" w:hAnsi="Poppins" w:cs="Poppins"/>
              </w:rPr>
              <w:t xml:space="preserve"> Statement</w:t>
            </w:r>
          </w:p>
        </w:tc>
      </w:tr>
    </w:tbl>
    <w:p w14:paraId="16470C0F" w14:textId="77777777" w:rsidR="00C1635A" w:rsidRPr="00DE2E99" w:rsidRDefault="00C1635A" w:rsidP="00481DAC">
      <w:pPr>
        <w:spacing w:line="240" w:lineRule="auto"/>
        <w:rPr>
          <w:rFonts w:ascii="Poppins" w:hAnsi="Poppins" w:cs="Poppins"/>
        </w:rPr>
      </w:pPr>
    </w:p>
    <w:p w14:paraId="422E9A12" w14:textId="3B4FCD55" w:rsidR="00403901" w:rsidRPr="00DE2E99" w:rsidRDefault="00403901" w:rsidP="00481DAC">
      <w:pPr>
        <w:pStyle w:val="Footer"/>
        <w:spacing w:line="240" w:lineRule="auto"/>
        <w:rPr>
          <w:rFonts w:ascii="Poppins" w:hAnsi="Poppins" w:cs="Poppins"/>
        </w:rPr>
      </w:pPr>
    </w:p>
    <w:sectPr w:rsidR="00403901" w:rsidRPr="00DE2E99">
      <w:headerReference w:type="even" r:id="rId27"/>
      <w:headerReference w:type="default" r:id="rId28"/>
      <w:footerReference w:type="even" r:id="rId29"/>
      <w:footerReference w:type="default" r:id="rId30"/>
      <w:headerReference w:type="first" r:id="rId31"/>
      <w:footerReference w:type="first" r:id="rId32"/>
      <w:pgSz w:w="11906" w:h="16838"/>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602CA" w14:textId="77777777" w:rsidR="009822E0" w:rsidRDefault="009822E0">
      <w:pPr>
        <w:spacing w:after="0" w:line="240" w:lineRule="auto"/>
      </w:pPr>
      <w:r>
        <w:separator/>
      </w:r>
    </w:p>
  </w:endnote>
  <w:endnote w:type="continuationSeparator" w:id="0">
    <w:p w14:paraId="783CC79F" w14:textId="77777777" w:rsidR="009822E0" w:rsidRDefault="00982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091BD" w14:textId="77777777" w:rsidR="00CB50D4" w:rsidRDefault="00CB5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7664886"/>
      <w:docPartObj>
        <w:docPartGallery w:val="Page Numbers (Bottom of Page)"/>
        <w:docPartUnique/>
      </w:docPartObj>
    </w:sdtPr>
    <w:sdtEndPr>
      <w:rPr>
        <w:noProof/>
      </w:rPr>
    </w:sdtEndPr>
    <w:sdtContent>
      <w:p w14:paraId="7684C5D2" w14:textId="11DF9670" w:rsidR="00F23692" w:rsidRDefault="00D44325">
        <w:pPr>
          <w:pStyle w:val="Footer"/>
          <w:jc w:val="right"/>
        </w:pPr>
        <w:r>
          <w:t xml:space="preserve"> </w:t>
        </w:r>
        <w:r w:rsidR="00F23692">
          <w:fldChar w:fldCharType="begin"/>
        </w:r>
        <w:r w:rsidR="00F23692">
          <w:instrText xml:space="preserve"> PAGE   \* MERGEFORMAT </w:instrText>
        </w:r>
        <w:r w:rsidR="00F23692">
          <w:fldChar w:fldCharType="separate"/>
        </w:r>
        <w:r w:rsidR="00F23692">
          <w:rPr>
            <w:noProof/>
          </w:rPr>
          <w:t>2</w:t>
        </w:r>
        <w:r w:rsidR="00F23692">
          <w:rPr>
            <w:noProof/>
          </w:rPr>
          <w:fldChar w:fldCharType="end"/>
        </w:r>
      </w:p>
    </w:sdtContent>
  </w:sdt>
  <w:p w14:paraId="5907996F" w14:textId="4B8D6214" w:rsidR="0059269B" w:rsidRDefault="005926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266D0" w14:textId="77777777" w:rsidR="00CB50D4" w:rsidRDefault="00CB5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9D34E" w14:textId="77777777" w:rsidR="009822E0" w:rsidRDefault="009822E0">
      <w:pPr>
        <w:spacing w:after="0" w:line="240" w:lineRule="auto"/>
      </w:pPr>
      <w:r>
        <w:rPr>
          <w:color w:val="000000"/>
        </w:rPr>
        <w:separator/>
      </w:r>
    </w:p>
  </w:footnote>
  <w:footnote w:type="continuationSeparator" w:id="0">
    <w:p w14:paraId="68788149" w14:textId="77777777" w:rsidR="009822E0" w:rsidRDefault="009822E0">
      <w:pPr>
        <w:spacing w:after="0" w:line="240" w:lineRule="auto"/>
      </w:pPr>
      <w:r>
        <w:continuationSeparator/>
      </w:r>
    </w:p>
  </w:footnote>
  <w:footnote w:id="1">
    <w:p w14:paraId="3E5BDB53" w14:textId="77777777" w:rsidR="00795960" w:rsidRDefault="00795960" w:rsidP="00795960">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GR.B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277F4" w14:textId="77777777" w:rsidR="00CB50D4" w:rsidRDefault="00CB5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7A4B0" w14:textId="37180A60" w:rsidR="0059269B" w:rsidRDefault="00910B82">
    <w:pPr>
      <w:pStyle w:val="Header"/>
      <w:ind w:left="0"/>
      <w:jc w:val="left"/>
    </w:pPr>
    <w:r>
      <w:rPr>
        <w:b/>
        <w:bCs/>
        <w:noProof/>
        <w:lang w:eastAsia="en-GB"/>
      </w:rPr>
      <w:drawing>
        <wp:anchor distT="0" distB="0" distL="114300" distR="114300" simplePos="0" relativeHeight="251659264" behindDoc="1" locked="0" layoutInCell="1" allowOverlap="1" wp14:anchorId="32C80D6D" wp14:editId="0BAF63C6">
          <wp:simplePos x="0" y="0"/>
          <wp:positionH relativeFrom="margin">
            <wp:posOffset>-695960</wp:posOffset>
          </wp:positionH>
          <wp:positionV relativeFrom="page">
            <wp:posOffset>-66040</wp:posOffset>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2145DF89" w14:textId="4525B8EC" w:rsidR="0059269B" w:rsidRDefault="0059269B">
    <w:pPr>
      <w:pStyle w:val="Header"/>
      <w:ind w:left="0"/>
      <w:jc w:val="left"/>
      <w:rPr>
        <w:rFonts w:ascii="Helvetica" w:eastAsia="HGPMinchoE" w:hAnsi="Helvetica"/>
        <w:color w:val="3F0730"/>
        <w:sz w:val="28"/>
        <w:szCs w:val="40"/>
      </w:rPr>
    </w:pPr>
  </w:p>
  <w:p w14:paraId="109D5E51" w14:textId="77777777" w:rsidR="0059269B" w:rsidRDefault="0059269B">
    <w:pPr>
      <w:pStyle w:val="Header"/>
      <w:ind w:left="0"/>
      <w:jc w:val="left"/>
      <w:rPr>
        <w:rFonts w:ascii="Helvetica" w:eastAsia="HGPMinchoE" w:hAnsi="Helvetica"/>
        <w:color w:val="3F0730"/>
        <w:sz w:val="28"/>
        <w:szCs w:val="40"/>
      </w:rPr>
    </w:pPr>
  </w:p>
  <w:p w14:paraId="00381136" w14:textId="77777777" w:rsidR="0059269B" w:rsidRDefault="0059269B">
    <w:pPr>
      <w:pStyle w:val="Header"/>
      <w:ind w:left="0"/>
      <w:jc w:val="left"/>
      <w:rPr>
        <w:rFonts w:ascii="Helvetica" w:eastAsia="HGPMinchoE" w:hAnsi="Helvetica"/>
        <w:color w:val="3F0730"/>
        <w:sz w:val="28"/>
        <w:szCs w:val="40"/>
      </w:rPr>
    </w:pPr>
  </w:p>
  <w:p w14:paraId="01F8F88C" w14:textId="77777777" w:rsidR="0059269B" w:rsidRDefault="007A564F">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49E8C" w14:textId="77777777" w:rsidR="00CB50D4" w:rsidRDefault="00CB5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57D5"/>
    <w:multiLevelType w:val="multilevel"/>
    <w:tmpl w:val="A67A17D8"/>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0706E71"/>
    <w:multiLevelType w:val="multilevel"/>
    <w:tmpl w:val="54B2A8BC"/>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37C62FC"/>
    <w:multiLevelType w:val="hybridMultilevel"/>
    <w:tmpl w:val="454E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425DEF"/>
    <w:multiLevelType w:val="multilevel"/>
    <w:tmpl w:val="DC44AA26"/>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319592F"/>
    <w:multiLevelType w:val="hybridMultilevel"/>
    <w:tmpl w:val="6718996A"/>
    <w:lvl w:ilvl="0" w:tplc="1BC6E91A">
      <w:start w:val="1"/>
      <w:numFmt w:val="bullet"/>
      <w:lvlText w:val="•"/>
      <w:lvlJc w:val="left"/>
      <w:pPr>
        <w:tabs>
          <w:tab w:val="num" w:pos="720"/>
        </w:tabs>
        <w:ind w:left="720" w:hanging="360"/>
      </w:pPr>
      <w:rPr>
        <w:rFonts w:ascii="Arial" w:hAnsi="Arial" w:hint="default"/>
      </w:rPr>
    </w:lvl>
    <w:lvl w:ilvl="1" w:tplc="14488836" w:tentative="1">
      <w:start w:val="1"/>
      <w:numFmt w:val="bullet"/>
      <w:lvlText w:val="•"/>
      <w:lvlJc w:val="left"/>
      <w:pPr>
        <w:tabs>
          <w:tab w:val="num" w:pos="1440"/>
        </w:tabs>
        <w:ind w:left="1440" w:hanging="360"/>
      </w:pPr>
      <w:rPr>
        <w:rFonts w:ascii="Arial" w:hAnsi="Arial" w:hint="default"/>
      </w:rPr>
    </w:lvl>
    <w:lvl w:ilvl="2" w:tplc="E506A102" w:tentative="1">
      <w:start w:val="1"/>
      <w:numFmt w:val="bullet"/>
      <w:lvlText w:val="•"/>
      <w:lvlJc w:val="left"/>
      <w:pPr>
        <w:tabs>
          <w:tab w:val="num" w:pos="2160"/>
        </w:tabs>
        <w:ind w:left="2160" w:hanging="360"/>
      </w:pPr>
      <w:rPr>
        <w:rFonts w:ascii="Arial" w:hAnsi="Arial" w:hint="default"/>
      </w:rPr>
    </w:lvl>
    <w:lvl w:ilvl="3" w:tplc="35BCE91A" w:tentative="1">
      <w:start w:val="1"/>
      <w:numFmt w:val="bullet"/>
      <w:lvlText w:val="•"/>
      <w:lvlJc w:val="left"/>
      <w:pPr>
        <w:tabs>
          <w:tab w:val="num" w:pos="2880"/>
        </w:tabs>
        <w:ind w:left="2880" w:hanging="360"/>
      </w:pPr>
      <w:rPr>
        <w:rFonts w:ascii="Arial" w:hAnsi="Arial" w:hint="default"/>
      </w:rPr>
    </w:lvl>
    <w:lvl w:ilvl="4" w:tplc="1ADA7026" w:tentative="1">
      <w:start w:val="1"/>
      <w:numFmt w:val="bullet"/>
      <w:lvlText w:val="•"/>
      <w:lvlJc w:val="left"/>
      <w:pPr>
        <w:tabs>
          <w:tab w:val="num" w:pos="3600"/>
        </w:tabs>
        <w:ind w:left="3600" w:hanging="360"/>
      </w:pPr>
      <w:rPr>
        <w:rFonts w:ascii="Arial" w:hAnsi="Arial" w:hint="default"/>
      </w:rPr>
    </w:lvl>
    <w:lvl w:ilvl="5" w:tplc="05EEEDF0" w:tentative="1">
      <w:start w:val="1"/>
      <w:numFmt w:val="bullet"/>
      <w:lvlText w:val="•"/>
      <w:lvlJc w:val="left"/>
      <w:pPr>
        <w:tabs>
          <w:tab w:val="num" w:pos="4320"/>
        </w:tabs>
        <w:ind w:left="4320" w:hanging="360"/>
      </w:pPr>
      <w:rPr>
        <w:rFonts w:ascii="Arial" w:hAnsi="Arial" w:hint="default"/>
      </w:rPr>
    </w:lvl>
    <w:lvl w:ilvl="6" w:tplc="B492D29A" w:tentative="1">
      <w:start w:val="1"/>
      <w:numFmt w:val="bullet"/>
      <w:lvlText w:val="•"/>
      <w:lvlJc w:val="left"/>
      <w:pPr>
        <w:tabs>
          <w:tab w:val="num" w:pos="5040"/>
        </w:tabs>
        <w:ind w:left="5040" w:hanging="360"/>
      </w:pPr>
      <w:rPr>
        <w:rFonts w:ascii="Arial" w:hAnsi="Arial" w:hint="default"/>
      </w:rPr>
    </w:lvl>
    <w:lvl w:ilvl="7" w:tplc="1746530E" w:tentative="1">
      <w:start w:val="1"/>
      <w:numFmt w:val="bullet"/>
      <w:lvlText w:val="•"/>
      <w:lvlJc w:val="left"/>
      <w:pPr>
        <w:tabs>
          <w:tab w:val="num" w:pos="5760"/>
        </w:tabs>
        <w:ind w:left="5760" w:hanging="360"/>
      </w:pPr>
      <w:rPr>
        <w:rFonts w:ascii="Arial" w:hAnsi="Arial" w:hint="default"/>
      </w:rPr>
    </w:lvl>
    <w:lvl w:ilvl="8" w:tplc="BB76152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8F3538B"/>
    <w:multiLevelType w:val="multilevel"/>
    <w:tmpl w:val="74E4DC2C"/>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04B1F84"/>
    <w:multiLevelType w:val="multilevel"/>
    <w:tmpl w:val="8E3AE70C"/>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9D40E0"/>
    <w:multiLevelType w:val="multilevel"/>
    <w:tmpl w:val="2E643AA0"/>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5B71C78"/>
    <w:multiLevelType w:val="multilevel"/>
    <w:tmpl w:val="E2266AC6"/>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9" w15:restartNumberingAfterBreak="0">
    <w:nsid w:val="2E011E6E"/>
    <w:multiLevelType w:val="multilevel"/>
    <w:tmpl w:val="352E854E"/>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1804193"/>
    <w:multiLevelType w:val="multilevel"/>
    <w:tmpl w:val="EA7AD350"/>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2F11138"/>
    <w:multiLevelType w:val="multilevel"/>
    <w:tmpl w:val="8A98694C"/>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62B20FD"/>
    <w:multiLevelType w:val="multilevel"/>
    <w:tmpl w:val="9484F3AA"/>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FB6188"/>
    <w:multiLevelType w:val="hybridMultilevel"/>
    <w:tmpl w:val="C6F8B6C2"/>
    <w:lvl w:ilvl="0" w:tplc="BEF4120E">
      <w:start w:val="1"/>
      <w:numFmt w:val="bullet"/>
      <w:lvlText w:val="•"/>
      <w:lvlJc w:val="left"/>
      <w:pPr>
        <w:tabs>
          <w:tab w:val="num" w:pos="720"/>
        </w:tabs>
        <w:ind w:left="720" w:hanging="360"/>
      </w:pPr>
      <w:rPr>
        <w:rFonts w:ascii="Arial" w:hAnsi="Arial" w:hint="default"/>
      </w:rPr>
    </w:lvl>
    <w:lvl w:ilvl="1" w:tplc="EA08B426" w:tentative="1">
      <w:start w:val="1"/>
      <w:numFmt w:val="bullet"/>
      <w:lvlText w:val="•"/>
      <w:lvlJc w:val="left"/>
      <w:pPr>
        <w:tabs>
          <w:tab w:val="num" w:pos="1440"/>
        </w:tabs>
        <w:ind w:left="1440" w:hanging="360"/>
      </w:pPr>
      <w:rPr>
        <w:rFonts w:ascii="Arial" w:hAnsi="Arial" w:hint="default"/>
      </w:rPr>
    </w:lvl>
    <w:lvl w:ilvl="2" w:tplc="A006ABB8" w:tentative="1">
      <w:start w:val="1"/>
      <w:numFmt w:val="bullet"/>
      <w:lvlText w:val="•"/>
      <w:lvlJc w:val="left"/>
      <w:pPr>
        <w:tabs>
          <w:tab w:val="num" w:pos="2160"/>
        </w:tabs>
        <w:ind w:left="2160" w:hanging="360"/>
      </w:pPr>
      <w:rPr>
        <w:rFonts w:ascii="Arial" w:hAnsi="Arial" w:hint="default"/>
      </w:rPr>
    </w:lvl>
    <w:lvl w:ilvl="3" w:tplc="4CC8E750" w:tentative="1">
      <w:start w:val="1"/>
      <w:numFmt w:val="bullet"/>
      <w:lvlText w:val="•"/>
      <w:lvlJc w:val="left"/>
      <w:pPr>
        <w:tabs>
          <w:tab w:val="num" w:pos="2880"/>
        </w:tabs>
        <w:ind w:left="2880" w:hanging="360"/>
      </w:pPr>
      <w:rPr>
        <w:rFonts w:ascii="Arial" w:hAnsi="Arial" w:hint="default"/>
      </w:rPr>
    </w:lvl>
    <w:lvl w:ilvl="4" w:tplc="81CE5090" w:tentative="1">
      <w:start w:val="1"/>
      <w:numFmt w:val="bullet"/>
      <w:lvlText w:val="•"/>
      <w:lvlJc w:val="left"/>
      <w:pPr>
        <w:tabs>
          <w:tab w:val="num" w:pos="3600"/>
        </w:tabs>
        <w:ind w:left="3600" w:hanging="360"/>
      </w:pPr>
      <w:rPr>
        <w:rFonts w:ascii="Arial" w:hAnsi="Arial" w:hint="default"/>
      </w:rPr>
    </w:lvl>
    <w:lvl w:ilvl="5" w:tplc="0B88A9E2" w:tentative="1">
      <w:start w:val="1"/>
      <w:numFmt w:val="bullet"/>
      <w:lvlText w:val="•"/>
      <w:lvlJc w:val="left"/>
      <w:pPr>
        <w:tabs>
          <w:tab w:val="num" w:pos="4320"/>
        </w:tabs>
        <w:ind w:left="4320" w:hanging="360"/>
      </w:pPr>
      <w:rPr>
        <w:rFonts w:ascii="Arial" w:hAnsi="Arial" w:hint="default"/>
      </w:rPr>
    </w:lvl>
    <w:lvl w:ilvl="6" w:tplc="E9ECA112" w:tentative="1">
      <w:start w:val="1"/>
      <w:numFmt w:val="bullet"/>
      <w:lvlText w:val="•"/>
      <w:lvlJc w:val="left"/>
      <w:pPr>
        <w:tabs>
          <w:tab w:val="num" w:pos="5040"/>
        </w:tabs>
        <w:ind w:left="5040" w:hanging="360"/>
      </w:pPr>
      <w:rPr>
        <w:rFonts w:ascii="Arial" w:hAnsi="Arial" w:hint="default"/>
      </w:rPr>
    </w:lvl>
    <w:lvl w:ilvl="7" w:tplc="B10477B0" w:tentative="1">
      <w:start w:val="1"/>
      <w:numFmt w:val="bullet"/>
      <w:lvlText w:val="•"/>
      <w:lvlJc w:val="left"/>
      <w:pPr>
        <w:tabs>
          <w:tab w:val="num" w:pos="5760"/>
        </w:tabs>
        <w:ind w:left="5760" w:hanging="360"/>
      </w:pPr>
      <w:rPr>
        <w:rFonts w:ascii="Arial" w:hAnsi="Arial" w:hint="default"/>
      </w:rPr>
    </w:lvl>
    <w:lvl w:ilvl="8" w:tplc="2A0684B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CCE40F3"/>
    <w:multiLevelType w:val="multilevel"/>
    <w:tmpl w:val="DB2A746C"/>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E5A0547"/>
    <w:multiLevelType w:val="multilevel"/>
    <w:tmpl w:val="3D60EC1A"/>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4FF9551A"/>
    <w:multiLevelType w:val="multilevel"/>
    <w:tmpl w:val="FF54D8B6"/>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18"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CE462B1"/>
    <w:multiLevelType w:val="multilevel"/>
    <w:tmpl w:val="BFD4CBD8"/>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D24E5F"/>
    <w:multiLevelType w:val="multilevel"/>
    <w:tmpl w:val="A248401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6A434DB5"/>
    <w:multiLevelType w:val="multilevel"/>
    <w:tmpl w:val="D3C6D702"/>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6F474513"/>
    <w:multiLevelType w:val="hybridMultilevel"/>
    <w:tmpl w:val="93801F28"/>
    <w:lvl w:ilvl="0" w:tplc="8A3E09BA">
      <w:numFmt w:val="bullet"/>
      <w:lvlText w:val="-"/>
      <w:lvlJc w:val="left"/>
      <w:pPr>
        <w:ind w:left="720" w:hanging="360"/>
      </w:pPr>
      <w:rPr>
        <w:rFonts w:ascii="Aptos" w:eastAsia="Aptos" w:hAnsi="Apto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40533B3"/>
    <w:multiLevelType w:val="multilevel"/>
    <w:tmpl w:val="4CE44DE4"/>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079861533">
    <w:abstractNumId w:val="22"/>
  </w:num>
  <w:num w:numId="2" w16cid:durableId="1877230519">
    <w:abstractNumId w:val="25"/>
  </w:num>
  <w:num w:numId="3" w16cid:durableId="169225283">
    <w:abstractNumId w:val="17"/>
  </w:num>
  <w:num w:numId="4" w16cid:durableId="343361654">
    <w:abstractNumId w:val="8"/>
  </w:num>
  <w:num w:numId="5" w16cid:durableId="1166633112">
    <w:abstractNumId w:val="15"/>
  </w:num>
  <w:num w:numId="6" w16cid:durableId="1265068805">
    <w:abstractNumId w:val="23"/>
  </w:num>
  <w:num w:numId="7" w16cid:durableId="232400748">
    <w:abstractNumId w:val="3"/>
  </w:num>
  <w:num w:numId="8" w16cid:durableId="1734307292">
    <w:abstractNumId w:val="1"/>
  </w:num>
  <w:num w:numId="9" w16cid:durableId="2080590928">
    <w:abstractNumId w:val="20"/>
  </w:num>
  <w:num w:numId="10" w16cid:durableId="1831822367">
    <w:abstractNumId w:val="16"/>
  </w:num>
  <w:num w:numId="11" w16cid:durableId="528373214">
    <w:abstractNumId w:val="7"/>
  </w:num>
  <w:num w:numId="12" w16cid:durableId="1623268382">
    <w:abstractNumId w:val="12"/>
  </w:num>
  <w:num w:numId="13" w16cid:durableId="249975256">
    <w:abstractNumId w:val="9"/>
  </w:num>
  <w:num w:numId="14" w16cid:durableId="594438242">
    <w:abstractNumId w:val="10"/>
  </w:num>
  <w:num w:numId="15" w16cid:durableId="871919532">
    <w:abstractNumId w:val="5"/>
  </w:num>
  <w:num w:numId="16" w16cid:durableId="1199510362">
    <w:abstractNumId w:val="6"/>
  </w:num>
  <w:num w:numId="17" w16cid:durableId="1187015751">
    <w:abstractNumId w:val="11"/>
  </w:num>
  <w:num w:numId="18" w16cid:durableId="670567216">
    <w:abstractNumId w:val="0"/>
  </w:num>
  <w:num w:numId="19" w16cid:durableId="1040713565">
    <w:abstractNumId w:val="18"/>
  </w:num>
  <w:num w:numId="20" w16cid:durableId="2019766192">
    <w:abstractNumId w:val="21"/>
  </w:num>
  <w:num w:numId="21" w16cid:durableId="1801457570">
    <w:abstractNumId w:val="13"/>
  </w:num>
  <w:num w:numId="22" w16cid:durableId="9036818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5493431">
    <w:abstractNumId w:val="4"/>
  </w:num>
  <w:num w:numId="24" w16cid:durableId="1166673942">
    <w:abstractNumId w:val="19"/>
  </w:num>
  <w:num w:numId="25" w16cid:durableId="1878808414">
    <w:abstractNumId w:val="2"/>
  </w:num>
  <w:num w:numId="26" w16cid:durableId="2066682082">
    <w:abstractNumId w:val="14"/>
  </w:num>
  <w:num w:numId="27" w16cid:durableId="47992452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901"/>
    <w:rsid w:val="0000644F"/>
    <w:rsid w:val="00011CE2"/>
    <w:rsid w:val="00013AD8"/>
    <w:rsid w:val="00017B26"/>
    <w:rsid w:val="00024CFF"/>
    <w:rsid w:val="00026F77"/>
    <w:rsid w:val="0003515A"/>
    <w:rsid w:val="00036637"/>
    <w:rsid w:val="00042801"/>
    <w:rsid w:val="00043C78"/>
    <w:rsid w:val="00050610"/>
    <w:rsid w:val="0006493D"/>
    <w:rsid w:val="000735BF"/>
    <w:rsid w:val="00073C98"/>
    <w:rsid w:val="00073CA1"/>
    <w:rsid w:val="000763B3"/>
    <w:rsid w:val="00082284"/>
    <w:rsid w:val="00091F6B"/>
    <w:rsid w:val="00095084"/>
    <w:rsid w:val="000A4D6D"/>
    <w:rsid w:val="000A673F"/>
    <w:rsid w:val="000A781C"/>
    <w:rsid w:val="000B1078"/>
    <w:rsid w:val="000B1785"/>
    <w:rsid w:val="000B434E"/>
    <w:rsid w:val="000B666E"/>
    <w:rsid w:val="000C5CFA"/>
    <w:rsid w:val="000C7BFE"/>
    <w:rsid w:val="000D0DF1"/>
    <w:rsid w:val="000D3C6E"/>
    <w:rsid w:val="000E128A"/>
    <w:rsid w:val="000F1E89"/>
    <w:rsid w:val="000F2ABC"/>
    <w:rsid w:val="000F76F5"/>
    <w:rsid w:val="000F7ABF"/>
    <w:rsid w:val="001207E3"/>
    <w:rsid w:val="0012118B"/>
    <w:rsid w:val="00127A7E"/>
    <w:rsid w:val="001307A7"/>
    <w:rsid w:val="00131997"/>
    <w:rsid w:val="00132C95"/>
    <w:rsid w:val="0013457F"/>
    <w:rsid w:val="0013502B"/>
    <w:rsid w:val="00142147"/>
    <w:rsid w:val="00142450"/>
    <w:rsid w:val="001458ED"/>
    <w:rsid w:val="00152D08"/>
    <w:rsid w:val="0016361D"/>
    <w:rsid w:val="001645AD"/>
    <w:rsid w:val="001715E7"/>
    <w:rsid w:val="00174F83"/>
    <w:rsid w:val="001761F7"/>
    <w:rsid w:val="0018130C"/>
    <w:rsid w:val="00181549"/>
    <w:rsid w:val="00195151"/>
    <w:rsid w:val="00196471"/>
    <w:rsid w:val="00196BC5"/>
    <w:rsid w:val="001A1F80"/>
    <w:rsid w:val="001A7ED4"/>
    <w:rsid w:val="001B1003"/>
    <w:rsid w:val="001B2C75"/>
    <w:rsid w:val="001B4A81"/>
    <w:rsid w:val="001B7EC2"/>
    <w:rsid w:val="001C4122"/>
    <w:rsid w:val="001C4B36"/>
    <w:rsid w:val="001C5207"/>
    <w:rsid w:val="001C793C"/>
    <w:rsid w:val="001D14AA"/>
    <w:rsid w:val="001D1F17"/>
    <w:rsid w:val="001D670E"/>
    <w:rsid w:val="001E2154"/>
    <w:rsid w:val="001E3FFA"/>
    <w:rsid w:val="001F02D9"/>
    <w:rsid w:val="001F4516"/>
    <w:rsid w:val="001F6E8D"/>
    <w:rsid w:val="00206C3C"/>
    <w:rsid w:val="002104B4"/>
    <w:rsid w:val="00216529"/>
    <w:rsid w:val="00217AD5"/>
    <w:rsid w:val="0022049C"/>
    <w:rsid w:val="002246F4"/>
    <w:rsid w:val="00230459"/>
    <w:rsid w:val="0023204E"/>
    <w:rsid w:val="0023300D"/>
    <w:rsid w:val="002379E4"/>
    <w:rsid w:val="00250AC0"/>
    <w:rsid w:val="00255CA1"/>
    <w:rsid w:val="00260C55"/>
    <w:rsid w:val="002627ED"/>
    <w:rsid w:val="00264086"/>
    <w:rsid w:val="00264A08"/>
    <w:rsid w:val="00264A8C"/>
    <w:rsid w:val="00266208"/>
    <w:rsid w:val="00270BD0"/>
    <w:rsid w:val="00271899"/>
    <w:rsid w:val="00273E05"/>
    <w:rsid w:val="002777DD"/>
    <w:rsid w:val="00280636"/>
    <w:rsid w:val="00282AE1"/>
    <w:rsid w:val="00296F7C"/>
    <w:rsid w:val="002B52A5"/>
    <w:rsid w:val="002C069D"/>
    <w:rsid w:val="002C1D21"/>
    <w:rsid w:val="002E2163"/>
    <w:rsid w:val="002E4B44"/>
    <w:rsid w:val="002E6846"/>
    <w:rsid w:val="002F18B8"/>
    <w:rsid w:val="00305698"/>
    <w:rsid w:val="0031394C"/>
    <w:rsid w:val="00315D91"/>
    <w:rsid w:val="00317382"/>
    <w:rsid w:val="00323AA5"/>
    <w:rsid w:val="00323CF5"/>
    <w:rsid w:val="00326B0A"/>
    <w:rsid w:val="003328F7"/>
    <w:rsid w:val="00336156"/>
    <w:rsid w:val="0034520E"/>
    <w:rsid w:val="0035431F"/>
    <w:rsid w:val="00371978"/>
    <w:rsid w:val="003747EC"/>
    <w:rsid w:val="00383515"/>
    <w:rsid w:val="00384EE2"/>
    <w:rsid w:val="003908E4"/>
    <w:rsid w:val="00394155"/>
    <w:rsid w:val="003A0A10"/>
    <w:rsid w:val="003A6233"/>
    <w:rsid w:val="003B78ED"/>
    <w:rsid w:val="003C02DD"/>
    <w:rsid w:val="003C44C0"/>
    <w:rsid w:val="003C5E5F"/>
    <w:rsid w:val="003D1718"/>
    <w:rsid w:val="003D2A17"/>
    <w:rsid w:val="003D3068"/>
    <w:rsid w:val="003D676A"/>
    <w:rsid w:val="003E1F7A"/>
    <w:rsid w:val="003E646D"/>
    <w:rsid w:val="003F3C6B"/>
    <w:rsid w:val="00403901"/>
    <w:rsid w:val="00407B71"/>
    <w:rsid w:val="004105F5"/>
    <w:rsid w:val="00413C1E"/>
    <w:rsid w:val="00417D43"/>
    <w:rsid w:val="00421ED0"/>
    <w:rsid w:val="00426330"/>
    <w:rsid w:val="004267C3"/>
    <w:rsid w:val="00434E00"/>
    <w:rsid w:val="0043556C"/>
    <w:rsid w:val="00444BDF"/>
    <w:rsid w:val="004515DF"/>
    <w:rsid w:val="00452A87"/>
    <w:rsid w:val="00453FE2"/>
    <w:rsid w:val="00454D2B"/>
    <w:rsid w:val="004611AD"/>
    <w:rsid w:val="00467842"/>
    <w:rsid w:val="00472703"/>
    <w:rsid w:val="00475421"/>
    <w:rsid w:val="00481DAC"/>
    <w:rsid w:val="00482116"/>
    <w:rsid w:val="004835E4"/>
    <w:rsid w:val="004938FF"/>
    <w:rsid w:val="0049418E"/>
    <w:rsid w:val="0049448C"/>
    <w:rsid w:val="00494E13"/>
    <w:rsid w:val="004961E0"/>
    <w:rsid w:val="00497D1C"/>
    <w:rsid w:val="004A5DCB"/>
    <w:rsid w:val="004B4094"/>
    <w:rsid w:val="004C3E36"/>
    <w:rsid w:val="004D068F"/>
    <w:rsid w:val="004D5339"/>
    <w:rsid w:val="004D5A45"/>
    <w:rsid w:val="004E5A2D"/>
    <w:rsid w:val="004F2F3B"/>
    <w:rsid w:val="004F7573"/>
    <w:rsid w:val="00502D03"/>
    <w:rsid w:val="00510A24"/>
    <w:rsid w:val="00511614"/>
    <w:rsid w:val="00513C2B"/>
    <w:rsid w:val="005207A7"/>
    <w:rsid w:val="00520A67"/>
    <w:rsid w:val="005272ED"/>
    <w:rsid w:val="00527638"/>
    <w:rsid w:val="00527A3E"/>
    <w:rsid w:val="00544512"/>
    <w:rsid w:val="00545702"/>
    <w:rsid w:val="0054631A"/>
    <w:rsid w:val="00546FCB"/>
    <w:rsid w:val="00556212"/>
    <w:rsid w:val="00556B68"/>
    <w:rsid w:val="00556CCC"/>
    <w:rsid w:val="00570E22"/>
    <w:rsid w:val="0057242C"/>
    <w:rsid w:val="00576D50"/>
    <w:rsid w:val="00577F83"/>
    <w:rsid w:val="005814F7"/>
    <w:rsid w:val="005841DE"/>
    <w:rsid w:val="005845B4"/>
    <w:rsid w:val="005916AE"/>
    <w:rsid w:val="0059269B"/>
    <w:rsid w:val="00594F72"/>
    <w:rsid w:val="00594F8C"/>
    <w:rsid w:val="005A262B"/>
    <w:rsid w:val="005A766E"/>
    <w:rsid w:val="005C05DC"/>
    <w:rsid w:val="005C1807"/>
    <w:rsid w:val="005C290D"/>
    <w:rsid w:val="005D28FC"/>
    <w:rsid w:val="005F40F8"/>
    <w:rsid w:val="0060574D"/>
    <w:rsid w:val="00606CB3"/>
    <w:rsid w:val="006106DF"/>
    <w:rsid w:val="00612D06"/>
    <w:rsid w:val="00620C87"/>
    <w:rsid w:val="00627B49"/>
    <w:rsid w:val="00636106"/>
    <w:rsid w:val="00642174"/>
    <w:rsid w:val="00642C58"/>
    <w:rsid w:val="00644AE7"/>
    <w:rsid w:val="00654480"/>
    <w:rsid w:val="0065623F"/>
    <w:rsid w:val="00657244"/>
    <w:rsid w:val="006700EC"/>
    <w:rsid w:val="0067037F"/>
    <w:rsid w:val="00671971"/>
    <w:rsid w:val="00674EB7"/>
    <w:rsid w:val="0067637E"/>
    <w:rsid w:val="0068034E"/>
    <w:rsid w:val="00680D70"/>
    <w:rsid w:val="00690555"/>
    <w:rsid w:val="00693F67"/>
    <w:rsid w:val="00693F78"/>
    <w:rsid w:val="00697F37"/>
    <w:rsid w:val="006A793F"/>
    <w:rsid w:val="006B2A4F"/>
    <w:rsid w:val="006B6B99"/>
    <w:rsid w:val="006C0CAD"/>
    <w:rsid w:val="006D7EC8"/>
    <w:rsid w:val="006E2A7C"/>
    <w:rsid w:val="006E459B"/>
    <w:rsid w:val="006E58DC"/>
    <w:rsid w:val="006E5FFB"/>
    <w:rsid w:val="006F0178"/>
    <w:rsid w:val="006F5753"/>
    <w:rsid w:val="006F5C1D"/>
    <w:rsid w:val="00701B88"/>
    <w:rsid w:val="00704385"/>
    <w:rsid w:val="0070769E"/>
    <w:rsid w:val="007100EB"/>
    <w:rsid w:val="0071149A"/>
    <w:rsid w:val="007153AF"/>
    <w:rsid w:val="00715626"/>
    <w:rsid w:val="007205AD"/>
    <w:rsid w:val="007209EC"/>
    <w:rsid w:val="007216E9"/>
    <w:rsid w:val="007225DC"/>
    <w:rsid w:val="007266CF"/>
    <w:rsid w:val="00726B72"/>
    <w:rsid w:val="0073234E"/>
    <w:rsid w:val="00733290"/>
    <w:rsid w:val="00757213"/>
    <w:rsid w:val="00762A37"/>
    <w:rsid w:val="0076502F"/>
    <w:rsid w:val="0076583D"/>
    <w:rsid w:val="007666D7"/>
    <w:rsid w:val="00772330"/>
    <w:rsid w:val="00780949"/>
    <w:rsid w:val="00783266"/>
    <w:rsid w:val="00784428"/>
    <w:rsid w:val="00791A5A"/>
    <w:rsid w:val="00793215"/>
    <w:rsid w:val="00795960"/>
    <w:rsid w:val="007970F2"/>
    <w:rsid w:val="007A564F"/>
    <w:rsid w:val="007B0F2B"/>
    <w:rsid w:val="007B5E81"/>
    <w:rsid w:val="007C3FEA"/>
    <w:rsid w:val="007C49A4"/>
    <w:rsid w:val="007C6A2E"/>
    <w:rsid w:val="007C7917"/>
    <w:rsid w:val="007D1562"/>
    <w:rsid w:val="007D2DE7"/>
    <w:rsid w:val="007E17B8"/>
    <w:rsid w:val="007E21FF"/>
    <w:rsid w:val="007F20EF"/>
    <w:rsid w:val="007F2153"/>
    <w:rsid w:val="007F3DFE"/>
    <w:rsid w:val="007F41B2"/>
    <w:rsid w:val="007F62C7"/>
    <w:rsid w:val="007F7FEB"/>
    <w:rsid w:val="008006FA"/>
    <w:rsid w:val="00810394"/>
    <w:rsid w:val="008106A9"/>
    <w:rsid w:val="0081423C"/>
    <w:rsid w:val="00816EDB"/>
    <w:rsid w:val="00817CA5"/>
    <w:rsid w:val="00821645"/>
    <w:rsid w:val="00823938"/>
    <w:rsid w:val="0083260D"/>
    <w:rsid w:val="00834256"/>
    <w:rsid w:val="008404D4"/>
    <w:rsid w:val="00841BA7"/>
    <w:rsid w:val="00850F42"/>
    <w:rsid w:val="00850F8F"/>
    <w:rsid w:val="00850FF1"/>
    <w:rsid w:val="00861F06"/>
    <w:rsid w:val="008625C4"/>
    <w:rsid w:val="00863711"/>
    <w:rsid w:val="00867DEE"/>
    <w:rsid w:val="008735B9"/>
    <w:rsid w:val="008738D7"/>
    <w:rsid w:val="00874EA3"/>
    <w:rsid w:val="00875F50"/>
    <w:rsid w:val="008960CB"/>
    <w:rsid w:val="008A1412"/>
    <w:rsid w:val="008A2E20"/>
    <w:rsid w:val="008A6198"/>
    <w:rsid w:val="008A64AF"/>
    <w:rsid w:val="008A7ABD"/>
    <w:rsid w:val="008B0CA4"/>
    <w:rsid w:val="008B2C18"/>
    <w:rsid w:val="008B3814"/>
    <w:rsid w:val="008B5B99"/>
    <w:rsid w:val="008B7E08"/>
    <w:rsid w:val="008C2B0A"/>
    <w:rsid w:val="008C3A7E"/>
    <w:rsid w:val="008C792A"/>
    <w:rsid w:val="008D5DC6"/>
    <w:rsid w:val="008E28F3"/>
    <w:rsid w:val="008E3E00"/>
    <w:rsid w:val="008E3E84"/>
    <w:rsid w:val="00903602"/>
    <w:rsid w:val="009058AF"/>
    <w:rsid w:val="00906E16"/>
    <w:rsid w:val="00910B82"/>
    <w:rsid w:val="009130BB"/>
    <w:rsid w:val="009142AD"/>
    <w:rsid w:val="00914BD1"/>
    <w:rsid w:val="00917D77"/>
    <w:rsid w:val="00924028"/>
    <w:rsid w:val="009253DD"/>
    <w:rsid w:val="0092661A"/>
    <w:rsid w:val="00940A67"/>
    <w:rsid w:val="00943E8C"/>
    <w:rsid w:val="009565BD"/>
    <w:rsid w:val="009611D4"/>
    <w:rsid w:val="00961465"/>
    <w:rsid w:val="00963A59"/>
    <w:rsid w:val="00973CDF"/>
    <w:rsid w:val="0097668A"/>
    <w:rsid w:val="009822E0"/>
    <w:rsid w:val="00982416"/>
    <w:rsid w:val="0098292F"/>
    <w:rsid w:val="00986DFB"/>
    <w:rsid w:val="009966E3"/>
    <w:rsid w:val="009A0CBA"/>
    <w:rsid w:val="009A7DC2"/>
    <w:rsid w:val="009B4252"/>
    <w:rsid w:val="009C209B"/>
    <w:rsid w:val="009C248D"/>
    <w:rsid w:val="009C477B"/>
    <w:rsid w:val="009C72AC"/>
    <w:rsid w:val="009C74BA"/>
    <w:rsid w:val="009C7B38"/>
    <w:rsid w:val="009E7F32"/>
    <w:rsid w:val="009F4507"/>
    <w:rsid w:val="009F6E0A"/>
    <w:rsid w:val="009F74F6"/>
    <w:rsid w:val="00A064F4"/>
    <w:rsid w:val="00A06A00"/>
    <w:rsid w:val="00A130BD"/>
    <w:rsid w:val="00A165CC"/>
    <w:rsid w:val="00A17528"/>
    <w:rsid w:val="00A201BE"/>
    <w:rsid w:val="00A2032A"/>
    <w:rsid w:val="00A21979"/>
    <w:rsid w:val="00A22056"/>
    <w:rsid w:val="00A23EF2"/>
    <w:rsid w:val="00A2417A"/>
    <w:rsid w:val="00A4171D"/>
    <w:rsid w:val="00A54D39"/>
    <w:rsid w:val="00A5512D"/>
    <w:rsid w:val="00A57995"/>
    <w:rsid w:val="00A60984"/>
    <w:rsid w:val="00A668EF"/>
    <w:rsid w:val="00A73B37"/>
    <w:rsid w:val="00A76E37"/>
    <w:rsid w:val="00A87F27"/>
    <w:rsid w:val="00A92663"/>
    <w:rsid w:val="00A95FE5"/>
    <w:rsid w:val="00AA0C6A"/>
    <w:rsid w:val="00AA186A"/>
    <w:rsid w:val="00AA55F3"/>
    <w:rsid w:val="00AA595A"/>
    <w:rsid w:val="00AC12EF"/>
    <w:rsid w:val="00AC1567"/>
    <w:rsid w:val="00AC2609"/>
    <w:rsid w:val="00AC4518"/>
    <w:rsid w:val="00AD2A31"/>
    <w:rsid w:val="00AE4581"/>
    <w:rsid w:val="00AE5B77"/>
    <w:rsid w:val="00AF0BFD"/>
    <w:rsid w:val="00AF4544"/>
    <w:rsid w:val="00AF5231"/>
    <w:rsid w:val="00AF7887"/>
    <w:rsid w:val="00B04503"/>
    <w:rsid w:val="00B04DEE"/>
    <w:rsid w:val="00B17C97"/>
    <w:rsid w:val="00B21600"/>
    <w:rsid w:val="00B21BAE"/>
    <w:rsid w:val="00B22AFC"/>
    <w:rsid w:val="00B23BF1"/>
    <w:rsid w:val="00B24337"/>
    <w:rsid w:val="00B24CCC"/>
    <w:rsid w:val="00B27A54"/>
    <w:rsid w:val="00B34074"/>
    <w:rsid w:val="00B44015"/>
    <w:rsid w:val="00B5093A"/>
    <w:rsid w:val="00B51027"/>
    <w:rsid w:val="00B52901"/>
    <w:rsid w:val="00B607C7"/>
    <w:rsid w:val="00B76322"/>
    <w:rsid w:val="00B83345"/>
    <w:rsid w:val="00B9045C"/>
    <w:rsid w:val="00BA11CA"/>
    <w:rsid w:val="00BA604C"/>
    <w:rsid w:val="00BA66A2"/>
    <w:rsid w:val="00BA7A92"/>
    <w:rsid w:val="00BA7DDE"/>
    <w:rsid w:val="00BB6885"/>
    <w:rsid w:val="00BC7BA3"/>
    <w:rsid w:val="00BD0941"/>
    <w:rsid w:val="00BD1E04"/>
    <w:rsid w:val="00BD613D"/>
    <w:rsid w:val="00BD7A54"/>
    <w:rsid w:val="00BE0F71"/>
    <w:rsid w:val="00BE1538"/>
    <w:rsid w:val="00BE381E"/>
    <w:rsid w:val="00BE4859"/>
    <w:rsid w:val="00BF20BC"/>
    <w:rsid w:val="00BF42A6"/>
    <w:rsid w:val="00BF5A6D"/>
    <w:rsid w:val="00C001F6"/>
    <w:rsid w:val="00C035CA"/>
    <w:rsid w:val="00C15123"/>
    <w:rsid w:val="00C1635A"/>
    <w:rsid w:val="00C169CC"/>
    <w:rsid w:val="00C20607"/>
    <w:rsid w:val="00C20E67"/>
    <w:rsid w:val="00C22832"/>
    <w:rsid w:val="00C2626F"/>
    <w:rsid w:val="00C36F94"/>
    <w:rsid w:val="00C37E9F"/>
    <w:rsid w:val="00C42D3D"/>
    <w:rsid w:val="00C473E2"/>
    <w:rsid w:val="00C51FE6"/>
    <w:rsid w:val="00C52F10"/>
    <w:rsid w:val="00C541C2"/>
    <w:rsid w:val="00C55635"/>
    <w:rsid w:val="00C579F1"/>
    <w:rsid w:val="00C57C03"/>
    <w:rsid w:val="00C61D92"/>
    <w:rsid w:val="00C6541B"/>
    <w:rsid w:val="00C72723"/>
    <w:rsid w:val="00C753E7"/>
    <w:rsid w:val="00C7597D"/>
    <w:rsid w:val="00C82998"/>
    <w:rsid w:val="00C85C92"/>
    <w:rsid w:val="00C85EF6"/>
    <w:rsid w:val="00C9153D"/>
    <w:rsid w:val="00C93E4B"/>
    <w:rsid w:val="00C947FB"/>
    <w:rsid w:val="00C965C4"/>
    <w:rsid w:val="00C976BE"/>
    <w:rsid w:val="00CA2A2B"/>
    <w:rsid w:val="00CA4C0D"/>
    <w:rsid w:val="00CA6EC1"/>
    <w:rsid w:val="00CB50D4"/>
    <w:rsid w:val="00CC06BA"/>
    <w:rsid w:val="00CC2C1E"/>
    <w:rsid w:val="00CD0AB5"/>
    <w:rsid w:val="00CD443D"/>
    <w:rsid w:val="00CE2C1A"/>
    <w:rsid w:val="00CF2E22"/>
    <w:rsid w:val="00CF63D7"/>
    <w:rsid w:val="00D10B02"/>
    <w:rsid w:val="00D12FAA"/>
    <w:rsid w:val="00D20537"/>
    <w:rsid w:val="00D22E73"/>
    <w:rsid w:val="00D34498"/>
    <w:rsid w:val="00D36125"/>
    <w:rsid w:val="00D36465"/>
    <w:rsid w:val="00D37245"/>
    <w:rsid w:val="00D422C9"/>
    <w:rsid w:val="00D44325"/>
    <w:rsid w:val="00D45B94"/>
    <w:rsid w:val="00D472CE"/>
    <w:rsid w:val="00D53CEC"/>
    <w:rsid w:val="00D65E42"/>
    <w:rsid w:val="00D66B0F"/>
    <w:rsid w:val="00D7381F"/>
    <w:rsid w:val="00D75A81"/>
    <w:rsid w:val="00D772C7"/>
    <w:rsid w:val="00D91432"/>
    <w:rsid w:val="00D93CDE"/>
    <w:rsid w:val="00D94AD7"/>
    <w:rsid w:val="00DA0989"/>
    <w:rsid w:val="00DA4B52"/>
    <w:rsid w:val="00DB2C61"/>
    <w:rsid w:val="00DC0111"/>
    <w:rsid w:val="00DC10EC"/>
    <w:rsid w:val="00DC3499"/>
    <w:rsid w:val="00DC5B86"/>
    <w:rsid w:val="00DC5C6B"/>
    <w:rsid w:val="00DC77A5"/>
    <w:rsid w:val="00DC7EBB"/>
    <w:rsid w:val="00DE2E99"/>
    <w:rsid w:val="00DE72A6"/>
    <w:rsid w:val="00DF0971"/>
    <w:rsid w:val="00E0584B"/>
    <w:rsid w:val="00E0750C"/>
    <w:rsid w:val="00E0787F"/>
    <w:rsid w:val="00E131A4"/>
    <w:rsid w:val="00E20F31"/>
    <w:rsid w:val="00E20F80"/>
    <w:rsid w:val="00E2642D"/>
    <w:rsid w:val="00E336AD"/>
    <w:rsid w:val="00E35BC3"/>
    <w:rsid w:val="00E36D95"/>
    <w:rsid w:val="00E427E9"/>
    <w:rsid w:val="00E47759"/>
    <w:rsid w:val="00E523D2"/>
    <w:rsid w:val="00E80C41"/>
    <w:rsid w:val="00E83D88"/>
    <w:rsid w:val="00E85EF4"/>
    <w:rsid w:val="00E86190"/>
    <w:rsid w:val="00E9028E"/>
    <w:rsid w:val="00E91C0D"/>
    <w:rsid w:val="00EA543F"/>
    <w:rsid w:val="00EB18E5"/>
    <w:rsid w:val="00EB3FA3"/>
    <w:rsid w:val="00EC0176"/>
    <w:rsid w:val="00EC0832"/>
    <w:rsid w:val="00EC2827"/>
    <w:rsid w:val="00EC49C8"/>
    <w:rsid w:val="00ED0983"/>
    <w:rsid w:val="00ED1765"/>
    <w:rsid w:val="00ED620A"/>
    <w:rsid w:val="00EE2082"/>
    <w:rsid w:val="00EF0D72"/>
    <w:rsid w:val="00EF1438"/>
    <w:rsid w:val="00EF70F9"/>
    <w:rsid w:val="00F03591"/>
    <w:rsid w:val="00F12645"/>
    <w:rsid w:val="00F23692"/>
    <w:rsid w:val="00F24D93"/>
    <w:rsid w:val="00F25DE2"/>
    <w:rsid w:val="00F26F9E"/>
    <w:rsid w:val="00F32799"/>
    <w:rsid w:val="00F40250"/>
    <w:rsid w:val="00F41FA5"/>
    <w:rsid w:val="00F42C9F"/>
    <w:rsid w:val="00F50724"/>
    <w:rsid w:val="00F57B70"/>
    <w:rsid w:val="00F62465"/>
    <w:rsid w:val="00F7389A"/>
    <w:rsid w:val="00F76FFF"/>
    <w:rsid w:val="00F818F3"/>
    <w:rsid w:val="00F826F5"/>
    <w:rsid w:val="00F82A8A"/>
    <w:rsid w:val="00F82FAA"/>
    <w:rsid w:val="00F91B9B"/>
    <w:rsid w:val="00F93181"/>
    <w:rsid w:val="00F96319"/>
    <w:rsid w:val="00FA5A02"/>
    <w:rsid w:val="00FA6B49"/>
    <w:rsid w:val="00FA76AB"/>
    <w:rsid w:val="00FB28D5"/>
    <w:rsid w:val="00FB2D86"/>
    <w:rsid w:val="00FB7BFE"/>
    <w:rsid w:val="00FC787E"/>
    <w:rsid w:val="00FD0CA1"/>
    <w:rsid w:val="00FD162D"/>
    <w:rsid w:val="00FD396B"/>
    <w:rsid w:val="00FE0C6B"/>
    <w:rsid w:val="00FE12D4"/>
    <w:rsid w:val="00FE1CC7"/>
    <w:rsid w:val="00FE4E7F"/>
    <w:rsid w:val="00FE5770"/>
    <w:rsid w:val="00FE5AF7"/>
    <w:rsid w:val="00FE710C"/>
    <w:rsid w:val="00FF7CEB"/>
    <w:rsid w:val="0EFCE9E7"/>
    <w:rsid w:val="2DA147CD"/>
    <w:rsid w:val="457BC157"/>
    <w:rsid w:val="58CAE710"/>
    <w:rsid w:val="6B09D9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BB04"/>
  <w15:docId w15:val="{41A38DA1-19A7-4523-9E88-949EDAC68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0DF1"/>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uiPriority w:val="99"/>
    <w:rPr>
      <w:sz w:val="18"/>
    </w:rPr>
  </w:style>
  <w:style w:type="character" w:customStyle="1" w:styleId="FooterChar">
    <w:name w:val="Footer Char"/>
    <w:basedOn w:val="DefaultParagraphFont"/>
    <w:uiPriority w:val="99"/>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uiPriority w:val="99"/>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uiPriority w:val="99"/>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uiPriority w:val="99"/>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uiPriority w:val="39"/>
    <w:pPr>
      <w:tabs>
        <w:tab w:val="right" w:leader="dot" w:pos="10194"/>
      </w:tabs>
      <w:spacing w:before="60" w:after="60"/>
    </w:pPr>
    <w:rPr>
      <w:color w:val="000000"/>
    </w:rPr>
  </w:style>
  <w:style w:type="paragraph" w:styleId="TOC1">
    <w:name w:val="toc 1"/>
    <w:basedOn w:val="Normal"/>
    <w:next w:val="Normal"/>
    <w:autoRedefine/>
    <w:uiPriority w:val="39"/>
    <w:rsid w:val="005916AE"/>
    <w:pPr>
      <w:tabs>
        <w:tab w:val="right" w:leader="dot" w:pos="10194"/>
      </w:tabs>
      <w:spacing w:before="240" w:after="0"/>
    </w:pPr>
    <w:rPr>
      <w:noProof/>
      <w:color w:val="FF00FF"/>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styleId="BodyText2">
    <w:name w:val="Body Text 2"/>
    <w:basedOn w:val="Normal"/>
    <w:link w:val="BodyText2Char"/>
    <w:uiPriority w:val="99"/>
    <w:semiHidden/>
    <w:unhideWhenUsed/>
    <w:rsid w:val="00C1635A"/>
    <w:pPr>
      <w:spacing w:after="120" w:line="480" w:lineRule="auto"/>
    </w:pPr>
  </w:style>
  <w:style w:type="character" w:customStyle="1" w:styleId="BodyText2Char">
    <w:name w:val="Body Text 2 Char"/>
    <w:basedOn w:val="DefaultParagraphFont"/>
    <w:link w:val="BodyText2"/>
    <w:uiPriority w:val="99"/>
    <w:semiHidden/>
    <w:rsid w:val="00C1635A"/>
    <w:rPr>
      <w:kern w:val="3"/>
      <w:sz w:val="22"/>
      <w:szCs w:val="22"/>
      <w:lang w:val="en-GB"/>
    </w:rPr>
  </w:style>
  <w:style w:type="paragraph" w:customStyle="1" w:styleId="CA2">
    <w:name w:val="CA2"/>
    <w:basedOn w:val="Heading1"/>
    <w:next w:val="Normal"/>
    <w:link w:val="CA2Char"/>
    <w:qFormat/>
    <w:rsid w:val="00C1635A"/>
    <w:pPr>
      <w:shd w:val="clear" w:color="auto" w:fill="4472C4" w:themeFill="accent5"/>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customStyle="1" w:styleId="CA3">
    <w:name w:val="CA3"/>
    <w:basedOn w:val="Heading1"/>
    <w:next w:val="Normal"/>
    <w:link w:val="CA3Char"/>
    <w:qFormat/>
    <w:rsid w:val="00C1635A"/>
    <w:pPr>
      <w:shd w:val="clear" w:color="auto" w:fill="A5A5A5" w:themeFill="accent3"/>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2Char">
    <w:name w:val="CA2 Char"/>
    <w:basedOn w:val="DefaultParagraphFont"/>
    <w:link w:val="CA2"/>
    <w:rsid w:val="00C1635A"/>
    <w:rPr>
      <w:rFonts w:asciiTheme="majorHAnsi" w:eastAsiaTheme="majorEastAsia" w:hAnsiTheme="majorHAnsi" w:cstheme="majorBidi"/>
      <w:b/>
      <w:color w:val="FFFFFF" w:themeColor="background1"/>
      <w:sz w:val="28"/>
      <w:szCs w:val="32"/>
      <w:shd w:val="clear" w:color="auto" w:fill="4472C4" w:themeFill="accent5"/>
      <w:lang w:val="en-GB"/>
    </w:rPr>
  </w:style>
  <w:style w:type="paragraph" w:customStyle="1" w:styleId="CA4">
    <w:name w:val="CA4"/>
    <w:basedOn w:val="Heading1"/>
    <w:link w:val="CA4Char"/>
    <w:qFormat/>
    <w:rsid w:val="00C1635A"/>
    <w:pPr>
      <w:shd w:val="clear" w:color="auto" w:fill="FFC000" w:themeFill="accent4"/>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3Char">
    <w:name w:val="CA3 Char"/>
    <w:basedOn w:val="DefaultParagraphFont"/>
    <w:link w:val="CA3"/>
    <w:rsid w:val="00C1635A"/>
    <w:rPr>
      <w:rFonts w:asciiTheme="majorHAnsi" w:eastAsiaTheme="majorEastAsia" w:hAnsiTheme="majorHAnsi" w:cstheme="majorBidi"/>
      <w:b/>
      <w:color w:val="FFFFFF" w:themeColor="background1"/>
      <w:sz w:val="28"/>
      <w:szCs w:val="32"/>
      <w:shd w:val="clear" w:color="auto" w:fill="A5A5A5" w:themeFill="accent3"/>
      <w:lang w:val="en-GB"/>
    </w:rPr>
  </w:style>
  <w:style w:type="paragraph" w:customStyle="1" w:styleId="CA5">
    <w:name w:val="CA5"/>
    <w:basedOn w:val="Heading1"/>
    <w:next w:val="Normal"/>
    <w:link w:val="CA5Char"/>
    <w:qFormat/>
    <w:rsid w:val="00C1635A"/>
    <w:pPr>
      <w:shd w:val="clear" w:color="auto" w:fill="70AD47" w:themeFill="accent6"/>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4Char">
    <w:name w:val="CA4 Char"/>
    <w:basedOn w:val="DefaultParagraphFont"/>
    <w:link w:val="CA4"/>
    <w:rsid w:val="00C1635A"/>
    <w:rPr>
      <w:rFonts w:asciiTheme="majorHAnsi" w:eastAsiaTheme="majorEastAsia" w:hAnsiTheme="majorHAnsi" w:cstheme="majorBidi"/>
      <w:b/>
      <w:color w:val="FFFFFF" w:themeColor="background1"/>
      <w:sz w:val="28"/>
      <w:szCs w:val="32"/>
      <w:shd w:val="clear" w:color="auto" w:fill="FFC000" w:themeFill="accent4"/>
      <w:lang w:val="en-GB"/>
    </w:rPr>
  </w:style>
  <w:style w:type="paragraph" w:customStyle="1" w:styleId="CA6">
    <w:name w:val="CA6"/>
    <w:basedOn w:val="Heading1"/>
    <w:next w:val="Normal"/>
    <w:link w:val="CA6Char"/>
    <w:qFormat/>
    <w:rsid w:val="00C1635A"/>
    <w:pPr>
      <w:shd w:val="clear" w:color="auto" w:fill="ED7D31" w:themeFill="accen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character" w:customStyle="1" w:styleId="CA5Char">
    <w:name w:val="CA5 Char"/>
    <w:basedOn w:val="DefaultParagraphFont"/>
    <w:link w:val="CA5"/>
    <w:rsid w:val="00C1635A"/>
    <w:rPr>
      <w:rFonts w:asciiTheme="majorHAnsi" w:eastAsiaTheme="majorEastAsia" w:hAnsiTheme="majorHAnsi" w:cstheme="majorBidi"/>
      <w:b/>
      <w:color w:val="FFFFFF" w:themeColor="background1"/>
      <w:sz w:val="28"/>
      <w:szCs w:val="32"/>
      <w:shd w:val="clear" w:color="auto" w:fill="70AD47" w:themeFill="accent6"/>
      <w:lang w:val="en-GB"/>
    </w:rPr>
  </w:style>
  <w:style w:type="character" w:customStyle="1" w:styleId="CA6Char">
    <w:name w:val="CA6 Char"/>
    <w:basedOn w:val="DefaultParagraphFont"/>
    <w:link w:val="CA6"/>
    <w:rsid w:val="00C1635A"/>
    <w:rPr>
      <w:rFonts w:asciiTheme="majorHAnsi" w:eastAsiaTheme="majorEastAsia" w:hAnsiTheme="majorHAnsi" w:cstheme="majorBidi"/>
      <w:b/>
      <w:color w:val="FFFFFF" w:themeColor="background1"/>
      <w:sz w:val="28"/>
      <w:szCs w:val="32"/>
      <w:shd w:val="clear" w:color="auto" w:fill="ED7D31" w:themeFill="accent2"/>
      <w:lang w:val="en-GB"/>
    </w:rPr>
  </w:style>
  <w:style w:type="table" w:styleId="TableGrid">
    <w:name w:val="Table Grid"/>
    <w:basedOn w:val="TableNormal"/>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link w:val="DocumentnameChar"/>
    <w:qFormat/>
    <w:rsid w:val="00C1635A"/>
    <w:pPr>
      <w:framePr w:hSpace="180" w:wrap="around" w:vAnchor="page" w:hAnchor="page" w:x="775" w:y="1474"/>
      <w:suppressAutoHyphens w:val="0"/>
      <w:autoSpaceDN/>
      <w:spacing w:after="0" w:line="259" w:lineRule="auto"/>
      <w:textAlignment w:val="auto"/>
    </w:pPr>
    <w:rPr>
      <w:rFonts w:asciiTheme="minorHAnsi" w:eastAsiaTheme="minorHAnsi" w:hAnsiTheme="minorHAnsi" w:cstheme="minorBidi"/>
      <w:b/>
      <w:color w:val="FFFFFF" w:themeColor="background1"/>
      <w:kern w:val="0"/>
      <w:sz w:val="28"/>
    </w:rPr>
  </w:style>
  <w:style w:type="character" w:customStyle="1" w:styleId="DocumentnameChar">
    <w:name w:val="Document name Char"/>
    <w:basedOn w:val="DefaultParagraphFont"/>
    <w:link w:val="Documentname"/>
    <w:rsid w:val="00C1635A"/>
    <w:rPr>
      <w:rFonts w:asciiTheme="minorHAnsi" w:eastAsiaTheme="minorHAnsi" w:hAnsiTheme="minorHAnsi" w:cstheme="minorBidi"/>
      <w:b/>
      <w:color w:val="FFFFFF" w:themeColor="background1"/>
      <w:sz w:val="28"/>
      <w:szCs w:val="22"/>
      <w:lang w:val="en-GB"/>
    </w:rPr>
  </w:style>
  <w:style w:type="paragraph" w:customStyle="1" w:styleId="CA7">
    <w:name w:val="CA7"/>
    <w:basedOn w:val="Heading1"/>
    <w:next w:val="Normal"/>
    <w:link w:val="CA7Char"/>
    <w:qFormat/>
    <w:rsid w:val="00C1635A"/>
    <w:pPr>
      <w:shd w:val="clear" w:color="auto" w:fill="44546A" w:themeFill="text2"/>
      <w:suppressAutoHyphens w:val="0"/>
      <w:autoSpaceDN/>
      <w:spacing w:after="120" w:line="259" w:lineRule="auto"/>
      <w:textAlignment w:val="auto"/>
    </w:pPr>
    <w:rPr>
      <w:rFonts w:asciiTheme="majorHAnsi" w:eastAsiaTheme="majorEastAsia" w:hAnsiTheme="majorHAnsi" w:cstheme="majorBidi"/>
      <w:bCs w:val="0"/>
      <w:color w:val="FFFFFF" w:themeColor="background1"/>
      <w:kern w:val="0"/>
      <w:szCs w:val="32"/>
    </w:rPr>
  </w:style>
  <w:style w:type="paragraph" w:styleId="TOC3">
    <w:name w:val="toc 3"/>
    <w:basedOn w:val="Normal"/>
    <w:next w:val="Normal"/>
    <w:autoRedefine/>
    <w:uiPriority w:val="39"/>
    <w:unhideWhenUsed/>
    <w:rsid w:val="00C1635A"/>
    <w:pPr>
      <w:suppressAutoHyphens w:val="0"/>
      <w:autoSpaceDN/>
      <w:spacing w:after="100" w:line="259" w:lineRule="auto"/>
      <w:ind w:left="480"/>
      <w:textAlignment w:val="auto"/>
    </w:pPr>
    <w:rPr>
      <w:rFonts w:asciiTheme="minorHAnsi" w:eastAsiaTheme="minorHAnsi" w:hAnsiTheme="minorHAnsi" w:cstheme="minorBidi"/>
      <w:kern w:val="0"/>
      <w:sz w:val="24"/>
    </w:rPr>
  </w:style>
  <w:style w:type="character" w:customStyle="1" w:styleId="CA7Char">
    <w:name w:val="CA7 Char"/>
    <w:basedOn w:val="DefaultParagraphFont"/>
    <w:link w:val="CA7"/>
    <w:rsid w:val="00C1635A"/>
    <w:rPr>
      <w:rFonts w:asciiTheme="majorHAnsi" w:eastAsiaTheme="majorEastAsia" w:hAnsiTheme="majorHAnsi" w:cstheme="majorBidi"/>
      <w:b/>
      <w:color w:val="FFFFFF" w:themeColor="background1"/>
      <w:sz w:val="28"/>
      <w:szCs w:val="32"/>
      <w:shd w:val="clear" w:color="auto" w:fill="44546A" w:themeFill="text2"/>
      <w:lang w:val="en-GB"/>
    </w:rPr>
  </w:style>
  <w:style w:type="paragraph" w:customStyle="1" w:styleId="Timeline">
    <w:name w:val="Timeline"/>
    <w:basedOn w:val="Normal"/>
    <w:link w:val="TimelineChar"/>
    <w:qFormat/>
    <w:rsid w:val="00C1635A"/>
    <w:pPr>
      <w:suppressAutoHyphens w:val="0"/>
      <w:autoSpaceDN/>
      <w:spacing w:after="0" w:line="259" w:lineRule="auto"/>
      <w:textAlignment w:val="auto"/>
    </w:pPr>
    <w:rPr>
      <w:rFonts w:asciiTheme="minorHAnsi" w:eastAsiaTheme="minorHAnsi" w:hAnsiTheme="minorHAnsi" w:cstheme="minorBidi"/>
      <w:color w:val="000000"/>
      <w:kern w:val="0"/>
      <w:sz w:val="20"/>
      <w:szCs w:val="18"/>
    </w:rPr>
  </w:style>
  <w:style w:type="character" w:customStyle="1" w:styleId="TimelineChar">
    <w:name w:val="Timeline Char"/>
    <w:basedOn w:val="DefaultParagraphFont"/>
    <w:link w:val="Timeline"/>
    <w:rsid w:val="00C1635A"/>
    <w:rPr>
      <w:rFonts w:asciiTheme="minorHAnsi" w:eastAsiaTheme="minorHAnsi" w:hAnsiTheme="minorHAnsi" w:cstheme="minorBidi"/>
      <w:color w:val="000000"/>
      <w:szCs w:val="18"/>
      <w:lang w:val="en-GB"/>
    </w:r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paragraph" w:styleId="FootnoteText">
    <w:name w:val="footnote text"/>
    <w:basedOn w:val="Normal"/>
    <w:link w:val="FootnoteTextChar"/>
    <w:uiPriority w:val="99"/>
    <w:semiHidden/>
    <w:unhideWhenUsed/>
    <w:rsid w:val="00C1635A"/>
    <w:pPr>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FootnoteTextChar">
    <w:name w:val="Footnote Text Char"/>
    <w:basedOn w:val="DefaultParagraphFont"/>
    <w:link w:val="FootnoteText"/>
    <w:uiPriority w:val="99"/>
    <w:semiHidden/>
    <w:rsid w:val="00C1635A"/>
    <w:rPr>
      <w:rFonts w:asciiTheme="minorHAnsi" w:eastAsiaTheme="minorHAnsi" w:hAnsiTheme="minorHAnsi" w:cstheme="minorBidi"/>
      <w:lang w:val="en-GB"/>
    </w:rPr>
  </w:style>
  <w:style w:type="character" w:styleId="FootnoteReference">
    <w:name w:val="footnote reference"/>
    <w:basedOn w:val="DefaultParagraphFont"/>
    <w:uiPriority w:val="99"/>
    <w:semiHidden/>
    <w:unhideWhenUsed/>
    <w:rsid w:val="00C1635A"/>
    <w:rPr>
      <w:vertAlign w:val="superscript"/>
    </w:rPr>
  </w:style>
  <w:style w:type="character" w:customStyle="1" w:styleId="normaltextrun">
    <w:name w:val="normaltextrun"/>
    <w:basedOn w:val="DefaultParagraphFont"/>
    <w:rsid w:val="00C1635A"/>
  </w:style>
  <w:style w:type="paragraph" w:customStyle="1" w:styleId="Style8">
    <w:name w:val="Style8"/>
    <w:basedOn w:val="Normal"/>
    <w:link w:val="Style8Char"/>
    <w:qFormat/>
    <w:rsid w:val="00C1635A"/>
    <w:pPr>
      <w:suppressAutoHyphens w:val="0"/>
      <w:autoSpaceDN/>
      <w:spacing w:before="240" w:after="120" w:line="259" w:lineRule="auto"/>
      <w:textAlignment w:val="auto"/>
    </w:pPr>
    <w:rPr>
      <w:rFonts w:asciiTheme="minorHAnsi" w:eastAsiaTheme="minorHAnsi" w:hAnsiTheme="minorHAnsi" w:cstheme="minorBidi"/>
      <w:b/>
      <w:color w:val="4472C4" w:themeColor="accent5"/>
      <w:kern w:val="0"/>
      <w:sz w:val="28"/>
    </w:rPr>
  </w:style>
  <w:style w:type="paragraph" w:customStyle="1" w:styleId="Style9">
    <w:name w:val="Style9"/>
    <w:basedOn w:val="Style8"/>
    <w:link w:val="Style9Char"/>
    <w:qFormat/>
    <w:rsid w:val="00C1635A"/>
    <w:rPr>
      <w:color w:val="A5A5A5" w:themeColor="accent3"/>
    </w:rPr>
  </w:style>
  <w:style w:type="character" w:customStyle="1" w:styleId="Style8Char">
    <w:name w:val="Style8 Char"/>
    <w:basedOn w:val="DefaultParagraphFont"/>
    <w:link w:val="Style8"/>
    <w:rsid w:val="00C1635A"/>
    <w:rPr>
      <w:rFonts w:asciiTheme="minorHAnsi" w:eastAsiaTheme="minorHAnsi" w:hAnsiTheme="minorHAnsi" w:cstheme="minorBidi"/>
      <w:b/>
      <w:color w:val="4472C4" w:themeColor="accent5"/>
      <w:sz w:val="28"/>
      <w:szCs w:val="22"/>
      <w:lang w:val="en-GB"/>
    </w:rPr>
  </w:style>
  <w:style w:type="paragraph" w:customStyle="1" w:styleId="Style10">
    <w:name w:val="Style10"/>
    <w:basedOn w:val="Style9"/>
    <w:link w:val="Style10Char"/>
    <w:qFormat/>
    <w:rsid w:val="00C1635A"/>
    <w:rPr>
      <w:color w:val="ED7D31" w:themeColor="accent2"/>
    </w:rPr>
  </w:style>
  <w:style w:type="character" w:customStyle="1" w:styleId="Style9Char">
    <w:name w:val="Style9 Char"/>
    <w:basedOn w:val="Style8Char"/>
    <w:link w:val="Style9"/>
    <w:rsid w:val="00C1635A"/>
    <w:rPr>
      <w:rFonts w:asciiTheme="minorHAnsi" w:eastAsiaTheme="minorHAnsi" w:hAnsiTheme="minorHAnsi" w:cstheme="minorBidi"/>
      <w:b/>
      <w:color w:val="A5A5A5" w:themeColor="accent3"/>
      <w:sz w:val="28"/>
      <w:szCs w:val="22"/>
      <w:lang w:val="en-GB"/>
    </w:rPr>
  </w:style>
  <w:style w:type="paragraph" w:customStyle="1" w:styleId="Style11">
    <w:name w:val="Style11"/>
    <w:basedOn w:val="Style9"/>
    <w:link w:val="Style11Char"/>
    <w:qFormat/>
    <w:rsid w:val="00C1635A"/>
    <w:rPr>
      <w:color w:val="70AD47" w:themeColor="accent6"/>
    </w:rPr>
  </w:style>
  <w:style w:type="character" w:customStyle="1" w:styleId="Style10Char">
    <w:name w:val="Style10 Char"/>
    <w:basedOn w:val="Style9Char"/>
    <w:link w:val="Style10"/>
    <w:rsid w:val="00C1635A"/>
    <w:rPr>
      <w:rFonts w:asciiTheme="minorHAnsi" w:eastAsiaTheme="minorHAnsi" w:hAnsiTheme="minorHAnsi" w:cstheme="minorBidi"/>
      <w:b/>
      <w:color w:val="ED7D31" w:themeColor="accent2"/>
      <w:sz w:val="28"/>
      <w:szCs w:val="22"/>
      <w:lang w:val="en-GB"/>
    </w:rPr>
  </w:style>
  <w:style w:type="table" w:customStyle="1" w:styleId="TableGrid1">
    <w:name w:val="Table Grid1"/>
    <w:basedOn w:val="TableNormal"/>
    <w:next w:val="TableGrid"/>
    <w:uiPriority w:val="39"/>
    <w:rsid w:val="00C1635A"/>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C1635A"/>
    <w:rPr>
      <w:rFonts w:asciiTheme="minorHAnsi" w:eastAsiaTheme="minorHAnsi" w:hAnsiTheme="minorHAnsi" w:cstheme="minorBidi"/>
      <w:b/>
      <w:color w:val="70AD47" w:themeColor="accent6"/>
      <w:sz w:val="28"/>
      <w:szCs w:val="22"/>
      <w:lang w:val="en-GB"/>
    </w:rPr>
  </w:style>
  <w:style w:type="character" w:customStyle="1" w:styleId="ListParagraphChar">
    <w:name w:val="List Paragraph Char"/>
    <w:link w:val="ListParagraph"/>
    <w:uiPriority w:val="34"/>
    <w:locked/>
    <w:rsid w:val="00C1635A"/>
    <w:rPr>
      <w:kern w:val="3"/>
      <w:sz w:val="22"/>
      <w:szCs w:val="22"/>
      <w:lang w:val="en-GB"/>
    </w:rPr>
  </w:style>
  <w:style w:type="character" w:styleId="UnresolvedMention">
    <w:name w:val="Unresolved Mention"/>
    <w:basedOn w:val="DefaultParagraphFont"/>
    <w:uiPriority w:val="99"/>
    <w:semiHidden/>
    <w:unhideWhenUsed/>
    <w:rsid w:val="00B51027"/>
    <w:rPr>
      <w:color w:val="605E5C"/>
      <w:shd w:val="clear" w:color="auto" w:fill="E1DFDD"/>
    </w:rPr>
  </w:style>
  <w:style w:type="paragraph" w:customStyle="1" w:styleId="Style1">
    <w:name w:val="Style1"/>
    <w:basedOn w:val="Normal"/>
    <w:next w:val="SectionHeader"/>
    <w:link w:val="Style1Char"/>
    <w:qFormat/>
    <w:rsid w:val="0076583D"/>
  </w:style>
  <w:style w:type="character" w:customStyle="1" w:styleId="Style1Char">
    <w:name w:val="Style1 Char"/>
    <w:basedOn w:val="DefaultParagraphFont"/>
    <w:link w:val="Style1"/>
    <w:rsid w:val="0076583D"/>
    <w:rPr>
      <w:kern w:val="3"/>
      <w:sz w:val="22"/>
      <w:szCs w:val="22"/>
      <w:lang w:val="en-GB"/>
    </w:rPr>
  </w:style>
  <w:style w:type="table" w:styleId="GridTable4-Accent1">
    <w:name w:val="Grid Table 4 Accent 1"/>
    <w:basedOn w:val="TableNormal"/>
    <w:uiPriority w:val="49"/>
    <w:rsid w:val="00B44015"/>
    <w:pPr>
      <w:autoSpaceDN/>
      <w:spacing w:after="0"/>
      <w:textAlignment w:val="auto"/>
    </w:pPr>
    <w:rPr>
      <w:rFonts w:asciiTheme="minorHAnsi" w:eastAsiaTheme="minorHAnsi" w:hAnsiTheme="minorHAnsi" w:cstheme="minorBid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oldnormaltext">
    <w:name w:val="Bold normal text"/>
    <w:basedOn w:val="DefaultParagraphFont"/>
    <w:uiPriority w:val="1"/>
    <w:rsid w:val="00B44015"/>
    <w:rPr>
      <w:rFonts w:ascii="Arial" w:hAnsi="Arial"/>
      <w:b/>
      <w:sz w:val="24"/>
    </w:rPr>
  </w:style>
  <w:style w:type="paragraph" w:styleId="Revision">
    <w:name w:val="Revision"/>
    <w:hidden/>
    <w:uiPriority w:val="99"/>
    <w:semiHidden/>
    <w:rsid w:val="00D94AD7"/>
    <w:pPr>
      <w:autoSpaceDN/>
      <w:spacing w:after="0"/>
      <w:textAlignment w:val="auto"/>
    </w:pPr>
    <w:rPr>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205683">
      <w:bodyDiv w:val="1"/>
      <w:marLeft w:val="0"/>
      <w:marRight w:val="0"/>
      <w:marTop w:val="0"/>
      <w:marBottom w:val="0"/>
      <w:divBdr>
        <w:top w:val="none" w:sz="0" w:space="0" w:color="auto"/>
        <w:left w:val="none" w:sz="0" w:space="0" w:color="auto"/>
        <w:bottom w:val="none" w:sz="0" w:space="0" w:color="auto"/>
        <w:right w:val="none" w:sz="0" w:space="0" w:color="auto"/>
      </w:divBdr>
      <w:divsChild>
        <w:div w:id="1309365357">
          <w:marLeft w:val="446"/>
          <w:marRight w:val="0"/>
          <w:marTop w:val="0"/>
          <w:marBottom w:val="0"/>
          <w:divBdr>
            <w:top w:val="none" w:sz="0" w:space="0" w:color="auto"/>
            <w:left w:val="none" w:sz="0" w:space="0" w:color="auto"/>
            <w:bottom w:val="none" w:sz="0" w:space="0" w:color="auto"/>
            <w:right w:val="none" w:sz="0" w:space="0" w:color="auto"/>
          </w:divBdr>
        </w:div>
        <w:div w:id="1607033970">
          <w:marLeft w:val="446"/>
          <w:marRight w:val="0"/>
          <w:marTop w:val="0"/>
          <w:marBottom w:val="0"/>
          <w:divBdr>
            <w:top w:val="none" w:sz="0" w:space="0" w:color="auto"/>
            <w:left w:val="none" w:sz="0" w:space="0" w:color="auto"/>
            <w:bottom w:val="none" w:sz="0" w:space="0" w:color="auto"/>
            <w:right w:val="none" w:sz="0" w:space="0" w:color="auto"/>
          </w:divBdr>
        </w:div>
        <w:div w:id="1263368995">
          <w:marLeft w:val="446"/>
          <w:marRight w:val="0"/>
          <w:marTop w:val="0"/>
          <w:marBottom w:val="0"/>
          <w:divBdr>
            <w:top w:val="none" w:sz="0" w:space="0" w:color="auto"/>
            <w:left w:val="none" w:sz="0" w:space="0" w:color="auto"/>
            <w:bottom w:val="none" w:sz="0" w:space="0" w:color="auto"/>
            <w:right w:val="none" w:sz="0" w:space="0" w:color="auto"/>
          </w:divBdr>
        </w:div>
        <w:div w:id="489953624">
          <w:marLeft w:val="446"/>
          <w:marRight w:val="0"/>
          <w:marTop w:val="0"/>
          <w:marBottom w:val="0"/>
          <w:divBdr>
            <w:top w:val="none" w:sz="0" w:space="0" w:color="auto"/>
            <w:left w:val="none" w:sz="0" w:space="0" w:color="auto"/>
            <w:bottom w:val="none" w:sz="0" w:space="0" w:color="auto"/>
            <w:right w:val="none" w:sz="0" w:space="0" w:color="auto"/>
          </w:divBdr>
        </w:div>
        <w:div w:id="2097052426">
          <w:marLeft w:val="446"/>
          <w:marRight w:val="0"/>
          <w:marTop w:val="0"/>
          <w:marBottom w:val="0"/>
          <w:divBdr>
            <w:top w:val="none" w:sz="0" w:space="0" w:color="auto"/>
            <w:left w:val="none" w:sz="0" w:space="0" w:color="auto"/>
            <w:bottom w:val="none" w:sz="0" w:space="0" w:color="auto"/>
            <w:right w:val="none" w:sz="0" w:space="0" w:color="auto"/>
          </w:divBdr>
        </w:div>
        <w:div w:id="635986353">
          <w:marLeft w:val="446"/>
          <w:marRight w:val="0"/>
          <w:marTop w:val="0"/>
          <w:marBottom w:val="0"/>
          <w:divBdr>
            <w:top w:val="none" w:sz="0" w:space="0" w:color="auto"/>
            <w:left w:val="none" w:sz="0" w:space="0" w:color="auto"/>
            <w:bottom w:val="none" w:sz="0" w:space="0" w:color="auto"/>
            <w:right w:val="none" w:sz="0" w:space="0" w:color="auto"/>
          </w:divBdr>
        </w:div>
        <w:div w:id="1645309062">
          <w:marLeft w:val="446"/>
          <w:marRight w:val="0"/>
          <w:marTop w:val="0"/>
          <w:marBottom w:val="0"/>
          <w:divBdr>
            <w:top w:val="none" w:sz="0" w:space="0" w:color="auto"/>
            <w:left w:val="none" w:sz="0" w:space="0" w:color="auto"/>
            <w:bottom w:val="none" w:sz="0" w:space="0" w:color="auto"/>
            <w:right w:val="none" w:sz="0" w:space="0" w:color="auto"/>
          </w:divBdr>
        </w:div>
      </w:divsChild>
    </w:div>
    <w:div w:id="405495299">
      <w:bodyDiv w:val="1"/>
      <w:marLeft w:val="0"/>
      <w:marRight w:val="0"/>
      <w:marTop w:val="0"/>
      <w:marBottom w:val="0"/>
      <w:divBdr>
        <w:top w:val="none" w:sz="0" w:space="0" w:color="auto"/>
        <w:left w:val="none" w:sz="0" w:space="0" w:color="auto"/>
        <w:bottom w:val="none" w:sz="0" w:space="0" w:color="auto"/>
        <w:right w:val="none" w:sz="0" w:space="0" w:color="auto"/>
      </w:divBdr>
    </w:div>
    <w:div w:id="448546108">
      <w:bodyDiv w:val="1"/>
      <w:marLeft w:val="0"/>
      <w:marRight w:val="0"/>
      <w:marTop w:val="0"/>
      <w:marBottom w:val="0"/>
      <w:divBdr>
        <w:top w:val="none" w:sz="0" w:space="0" w:color="auto"/>
        <w:left w:val="none" w:sz="0" w:space="0" w:color="auto"/>
        <w:bottom w:val="none" w:sz="0" w:space="0" w:color="auto"/>
        <w:right w:val="none" w:sz="0" w:space="0" w:color="auto"/>
      </w:divBdr>
      <w:divsChild>
        <w:div w:id="1195460087">
          <w:marLeft w:val="0"/>
          <w:marRight w:val="0"/>
          <w:marTop w:val="0"/>
          <w:marBottom w:val="0"/>
          <w:divBdr>
            <w:top w:val="none" w:sz="0" w:space="0" w:color="auto"/>
            <w:left w:val="none" w:sz="0" w:space="0" w:color="auto"/>
            <w:bottom w:val="none" w:sz="0" w:space="0" w:color="auto"/>
            <w:right w:val="none" w:sz="0" w:space="0" w:color="auto"/>
          </w:divBdr>
        </w:div>
        <w:div w:id="1012730349">
          <w:marLeft w:val="0"/>
          <w:marRight w:val="0"/>
          <w:marTop w:val="0"/>
          <w:marBottom w:val="0"/>
          <w:divBdr>
            <w:top w:val="none" w:sz="0" w:space="0" w:color="auto"/>
            <w:left w:val="none" w:sz="0" w:space="0" w:color="auto"/>
            <w:bottom w:val="none" w:sz="0" w:space="0" w:color="auto"/>
            <w:right w:val="none" w:sz="0" w:space="0" w:color="auto"/>
          </w:divBdr>
        </w:div>
        <w:div w:id="1524703505">
          <w:marLeft w:val="0"/>
          <w:marRight w:val="0"/>
          <w:marTop w:val="0"/>
          <w:marBottom w:val="0"/>
          <w:divBdr>
            <w:top w:val="none" w:sz="0" w:space="0" w:color="auto"/>
            <w:left w:val="none" w:sz="0" w:space="0" w:color="auto"/>
            <w:bottom w:val="none" w:sz="0" w:space="0" w:color="auto"/>
            <w:right w:val="none" w:sz="0" w:space="0" w:color="auto"/>
          </w:divBdr>
        </w:div>
      </w:divsChild>
    </w:div>
    <w:div w:id="1155955611">
      <w:bodyDiv w:val="1"/>
      <w:marLeft w:val="0"/>
      <w:marRight w:val="0"/>
      <w:marTop w:val="0"/>
      <w:marBottom w:val="0"/>
      <w:divBdr>
        <w:top w:val="none" w:sz="0" w:space="0" w:color="auto"/>
        <w:left w:val="none" w:sz="0" w:space="0" w:color="auto"/>
        <w:bottom w:val="none" w:sz="0" w:space="0" w:color="auto"/>
        <w:right w:val="none" w:sz="0" w:space="0" w:color="auto"/>
      </w:divBdr>
      <w:divsChild>
        <w:div w:id="420952280">
          <w:marLeft w:val="0"/>
          <w:marRight w:val="0"/>
          <w:marTop w:val="0"/>
          <w:marBottom w:val="0"/>
          <w:divBdr>
            <w:top w:val="none" w:sz="0" w:space="0" w:color="auto"/>
            <w:left w:val="none" w:sz="0" w:space="0" w:color="auto"/>
            <w:bottom w:val="none" w:sz="0" w:space="0" w:color="auto"/>
            <w:right w:val="none" w:sz="0" w:space="0" w:color="auto"/>
          </w:divBdr>
        </w:div>
        <w:div w:id="1638531712">
          <w:marLeft w:val="0"/>
          <w:marRight w:val="0"/>
          <w:marTop w:val="0"/>
          <w:marBottom w:val="0"/>
          <w:divBdr>
            <w:top w:val="none" w:sz="0" w:space="0" w:color="auto"/>
            <w:left w:val="none" w:sz="0" w:space="0" w:color="auto"/>
            <w:bottom w:val="none" w:sz="0" w:space="0" w:color="auto"/>
            <w:right w:val="none" w:sz="0" w:space="0" w:color="auto"/>
          </w:divBdr>
        </w:div>
        <w:div w:id="65107438">
          <w:marLeft w:val="0"/>
          <w:marRight w:val="0"/>
          <w:marTop w:val="0"/>
          <w:marBottom w:val="0"/>
          <w:divBdr>
            <w:top w:val="none" w:sz="0" w:space="0" w:color="auto"/>
            <w:left w:val="none" w:sz="0" w:space="0" w:color="auto"/>
            <w:bottom w:val="none" w:sz="0" w:space="0" w:color="auto"/>
            <w:right w:val="none" w:sz="0" w:space="0" w:color="auto"/>
          </w:divBdr>
        </w:div>
      </w:divsChild>
    </w:div>
    <w:div w:id="1220938852">
      <w:bodyDiv w:val="1"/>
      <w:marLeft w:val="0"/>
      <w:marRight w:val="0"/>
      <w:marTop w:val="0"/>
      <w:marBottom w:val="0"/>
      <w:divBdr>
        <w:top w:val="none" w:sz="0" w:space="0" w:color="auto"/>
        <w:left w:val="none" w:sz="0" w:space="0" w:color="auto"/>
        <w:bottom w:val="none" w:sz="0" w:space="0" w:color="auto"/>
        <w:right w:val="none" w:sz="0" w:space="0" w:color="auto"/>
      </w:divBdr>
      <w:divsChild>
        <w:div w:id="1080516530">
          <w:marLeft w:val="446"/>
          <w:marRight w:val="0"/>
          <w:marTop w:val="0"/>
          <w:marBottom w:val="0"/>
          <w:divBdr>
            <w:top w:val="none" w:sz="0" w:space="0" w:color="auto"/>
            <w:left w:val="none" w:sz="0" w:space="0" w:color="auto"/>
            <w:bottom w:val="none" w:sz="0" w:space="0" w:color="auto"/>
            <w:right w:val="none" w:sz="0" w:space="0" w:color="auto"/>
          </w:divBdr>
        </w:div>
      </w:divsChild>
    </w:div>
    <w:div w:id="1624995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energyso.com" TargetMode="External"/><Relationship Id="rId18" Type="http://schemas.openxmlformats.org/officeDocument/2006/relationships/hyperlink" Target="https://www.elexon.co.uk/mod-proposal/p291/" TargetMode="External"/><Relationship Id="rId26" Type="http://schemas.openxmlformats.org/officeDocument/2006/relationships/hyperlink" Target="https://www.elexon.co.uk/change-proposal/cp1583/" TargetMode="External"/><Relationship Id="rId3" Type="http://schemas.openxmlformats.org/officeDocument/2006/relationships/customXml" Target="../customXml/item3.xml"/><Relationship Id="rId21" Type="http://schemas.openxmlformats.org/officeDocument/2006/relationships/hyperlink" Target="https://www.elexon.co.uk/mod-proposal/p295/" TargetMode="Externa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Lurrentia.walker@nationalenergyso.com" TargetMode="External"/><Relationship Id="rId17" Type="http://schemas.openxmlformats.org/officeDocument/2006/relationships/hyperlink" Target="https://www.ofgem.gov.uk/energy-policy-and-regulation/policy-and-regulatory-programmes/remit-and-wholesale-market-integrity" TargetMode="External"/><Relationship Id="rId25" Type="http://schemas.openxmlformats.org/officeDocument/2006/relationships/hyperlink" Target="https://www.neso.energy/industry-information/codes/gc/modifications/gc0174-removal-obligation-provide-eu-transparency-availability-data-specified-oc24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lexon.co.uk/change-proposal/cp1583/" TargetMode="External"/><Relationship Id="rId20" Type="http://schemas.openxmlformats.org/officeDocument/2006/relationships/hyperlink" Target="https://www.elexon.co.uk/mod-proposal/p29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rank.kasibante1@nationalenergyso.com" TargetMode="External"/><Relationship Id="rId24" Type="http://schemas.openxmlformats.org/officeDocument/2006/relationships/hyperlink" Target="mailto:grid.code@nationalenergyso.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elexon.co.uk/change-proposal/cp1583/" TargetMode="External"/><Relationship Id="rId23" Type="http://schemas.openxmlformats.org/officeDocument/2006/relationships/hyperlink" Target="https://www.elexon.co.uk/change-proposal/cp1583/"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nationalgrideso.com/industry-information/codes/gc/modifications/gc0083-european-transparency-regulation-implementation"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lexon.co.uk/change-proposal/cp1583/" TargetMode="External"/><Relationship Id="rId22" Type="http://schemas.openxmlformats.org/officeDocument/2006/relationships/hyperlink" Target="https://www.neso.energy/industry-information/codes/gc/modifications/gc0083-european-transparency-regulation-implementation"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4116AFC00A40AD812DFF63FCA3B62A"/>
        <w:category>
          <w:name w:val="General"/>
          <w:gallery w:val="placeholder"/>
        </w:category>
        <w:types>
          <w:type w:val="bbPlcHdr"/>
        </w:types>
        <w:behaviors>
          <w:behavior w:val="content"/>
        </w:behaviors>
        <w:guid w:val="{928570AF-110B-46EA-BC1A-70BAD6766680}"/>
      </w:docPartPr>
      <w:docPartBody>
        <w:p w:rsidR="00AC048A" w:rsidRDefault="00AC048A" w:rsidP="00AC048A">
          <w:pPr>
            <w:pStyle w:val="144116AFC00A40AD812DFF63FCA3B62A"/>
          </w:pPr>
          <w:r>
            <w:rPr>
              <w:rStyle w:val="PlaceholderText"/>
            </w:rPr>
            <w:t>Add links to reference material</w:t>
          </w:r>
        </w:p>
      </w:docPartBody>
    </w:docPart>
    <w:docPart>
      <w:docPartPr>
        <w:name w:val="E82268510BFE41169833E63B7AE57B29"/>
        <w:category>
          <w:name w:val="General"/>
          <w:gallery w:val="placeholder"/>
        </w:category>
        <w:types>
          <w:type w:val="bbPlcHdr"/>
        </w:types>
        <w:behaviors>
          <w:behavior w:val="content"/>
        </w:behaviors>
        <w:guid w:val="{3DEF6B16-5E1E-4A6C-A73D-093C4AD2F637}"/>
      </w:docPartPr>
      <w:docPartBody>
        <w:p w:rsidR="00AC048A" w:rsidRDefault="00AC048A" w:rsidP="00AC048A">
          <w:pPr>
            <w:pStyle w:val="E82268510BFE41169833E63B7AE57B29"/>
          </w:pPr>
          <w:r w:rsidRPr="00625C74">
            <w:rPr>
              <w:rStyle w:val="PlaceholderText"/>
            </w:rPr>
            <w:t>Choose an item.</w:t>
          </w:r>
        </w:p>
      </w:docPartBody>
    </w:docPart>
    <w:docPart>
      <w:docPartPr>
        <w:name w:val="BFADB4A75A2148C29507BC623413F02C"/>
        <w:category>
          <w:name w:val="General"/>
          <w:gallery w:val="placeholder"/>
        </w:category>
        <w:types>
          <w:type w:val="bbPlcHdr"/>
        </w:types>
        <w:behaviors>
          <w:behavior w:val="content"/>
        </w:behaviors>
        <w:guid w:val="{6EEE063C-90DC-40FA-97BF-E0A1F47DF400}"/>
      </w:docPartPr>
      <w:docPartBody>
        <w:p w:rsidR="00AC048A" w:rsidRDefault="00AC048A" w:rsidP="00AC048A">
          <w:pPr>
            <w:pStyle w:val="BFADB4A75A2148C29507BC623413F02C"/>
          </w:pPr>
          <w:r w:rsidRPr="00625C74">
            <w:rPr>
              <w:rStyle w:val="PlaceholderText"/>
            </w:rPr>
            <w:t>Choose an item.</w:t>
          </w:r>
        </w:p>
      </w:docPartBody>
    </w:docPart>
    <w:docPart>
      <w:docPartPr>
        <w:name w:val="AD5504EC538B47BEB7E9025E0C55FEC9"/>
        <w:category>
          <w:name w:val="General"/>
          <w:gallery w:val="placeholder"/>
        </w:category>
        <w:types>
          <w:type w:val="bbPlcHdr"/>
        </w:types>
        <w:behaviors>
          <w:behavior w:val="content"/>
        </w:behaviors>
        <w:guid w:val="{0C7DA8C4-0162-415A-B32C-ABFE55FACEEF}"/>
      </w:docPartPr>
      <w:docPartBody>
        <w:p w:rsidR="00AC048A" w:rsidRDefault="00AC048A" w:rsidP="00AC048A">
          <w:pPr>
            <w:pStyle w:val="AD5504EC538B47BEB7E9025E0C55FEC9"/>
          </w:pPr>
          <w:r w:rsidRPr="00625C74">
            <w:rPr>
              <w:rStyle w:val="PlaceholderText"/>
            </w:rPr>
            <w:t>Choose an item.</w:t>
          </w:r>
        </w:p>
      </w:docPartBody>
    </w:docPart>
    <w:docPart>
      <w:docPartPr>
        <w:name w:val="672F84489FDE4B29A61F69E7C4B95662"/>
        <w:category>
          <w:name w:val="General"/>
          <w:gallery w:val="placeholder"/>
        </w:category>
        <w:types>
          <w:type w:val="bbPlcHdr"/>
        </w:types>
        <w:behaviors>
          <w:behavior w:val="content"/>
        </w:behaviors>
        <w:guid w:val="{7A496F51-05D8-4DF5-8AA2-4B772F43FFF8}"/>
      </w:docPartPr>
      <w:docPartBody>
        <w:p w:rsidR="00AC048A" w:rsidRDefault="00AC048A" w:rsidP="00AC048A">
          <w:pPr>
            <w:pStyle w:val="672F84489FDE4B29A61F69E7C4B95662"/>
          </w:pPr>
          <w:r w:rsidRPr="00625C74">
            <w:rPr>
              <w:rStyle w:val="PlaceholderText"/>
            </w:rPr>
            <w:t>Choose an item.</w:t>
          </w:r>
        </w:p>
      </w:docPartBody>
    </w:docPart>
    <w:docPart>
      <w:docPartPr>
        <w:name w:val="F5A5B0FD1D32465EAAA7CEE86A5805C1"/>
        <w:category>
          <w:name w:val="General"/>
          <w:gallery w:val="placeholder"/>
        </w:category>
        <w:types>
          <w:type w:val="bbPlcHdr"/>
        </w:types>
        <w:behaviors>
          <w:behavior w:val="content"/>
        </w:behaviors>
        <w:guid w:val="{BCECA31B-2936-47EF-82FD-CC28C6761B82}"/>
      </w:docPartPr>
      <w:docPartBody>
        <w:p w:rsidR="00AC048A" w:rsidRDefault="00AC048A" w:rsidP="00AC048A">
          <w:pPr>
            <w:pStyle w:val="F5A5B0FD1D32465EAAA7CEE86A5805C1"/>
          </w:pPr>
          <w:r w:rsidRPr="00625C74">
            <w:rPr>
              <w:rStyle w:val="PlaceholderText"/>
            </w:rPr>
            <w:t>Choose an item.</w:t>
          </w:r>
        </w:p>
      </w:docPartBody>
    </w:docPart>
    <w:docPart>
      <w:docPartPr>
        <w:name w:val="1A3BC7A80D5448929FFB7060689DC001"/>
        <w:category>
          <w:name w:val="General"/>
          <w:gallery w:val="placeholder"/>
        </w:category>
        <w:types>
          <w:type w:val="bbPlcHdr"/>
        </w:types>
        <w:behaviors>
          <w:behavior w:val="content"/>
        </w:behaviors>
        <w:guid w:val="{CD12777E-25A3-4972-A6E7-4722D1538A8D}"/>
      </w:docPartPr>
      <w:docPartBody>
        <w:p w:rsidR="00A85C49" w:rsidRDefault="0019670A" w:rsidP="0019670A">
          <w:pPr>
            <w:pStyle w:val="1A3BC7A80D5448929FFB7060689DC001"/>
          </w:pPr>
          <w:r>
            <w:rPr>
              <w:rStyle w:val="PlaceholderText"/>
            </w:rPr>
            <w:t>Add links to reference material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48A"/>
    <w:rsid w:val="00082284"/>
    <w:rsid w:val="000F1E89"/>
    <w:rsid w:val="001844E8"/>
    <w:rsid w:val="0019670A"/>
    <w:rsid w:val="00264A08"/>
    <w:rsid w:val="003B78ED"/>
    <w:rsid w:val="00426330"/>
    <w:rsid w:val="00467842"/>
    <w:rsid w:val="00502D03"/>
    <w:rsid w:val="00545702"/>
    <w:rsid w:val="00577F83"/>
    <w:rsid w:val="005A5C9B"/>
    <w:rsid w:val="005F6361"/>
    <w:rsid w:val="0073234E"/>
    <w:rsid w:val="00793215"/>
    <w:rsid w:val="008A3624"/>
    <w:rsid w:val="00992C13"/>
    <w:rsid w:val="009F0091"/>
    <w:rsid w:val="00A22056"/>
    <w:rsid w:val="00A23EF2"/>
    <w:rsid w:val="00A85C49"/>
    <w:rsid w:val="00AA55F3"/>
    <w:rsid w:val="00AC048A"/>
    <w:rsid w:val="00B04503"/>
    <w:rsid w:val="00BF253A"/>
    <w:rsid w:val="00DA4B52"/>
    <w:rsid w:val="00E151C0"/>
    <w:rsid w:val="00ED17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670A"/>
    <w:rPr>
      <w:color w:val="808080"/>
    </w:rPr>
  </w:style>
  <w:style w:type="paragraph" w:customStyle="1" w:styleId="144116AFC00A40AD812DFF63FCA3B62A">
    <w:name w:val="144116AFC00A40AD812DFF63FCA3B62A"/>
    <w:rsid w:val="00AC048A"/>
  </w:style>
  <w:style w:type="paragraph" w:customStyle="1" w:styleId="E82268510BFE41169833E63B7AE57B29">
    <w:name w:val="E82268510BFE41169833E63B7AE57B29"/>
    <w:rsid w:val="00AC048A"/>
  </w:style>
  <w:style w:type="paragraph" w:customStyle="1" w:styleId="BFADB4A75A2148C29507BC623413F02C">
    <w:name w:val="BFADB4A75A2148C29507BC623413F02C"/>
    <w:rsid w:val="00AC048A"/>
  </w:style>
  <w:style w:type="paragraph" w:customStyle="1" w:styleId="AD5504EC538B47BEB7E9025E0C55FEC9">
    <w:name w:val="AD5504EC538B47BEB7E9025E0C55FEC9"/>
    <w:rsid w:val="00AC048A"/>
  </w:style>
  <w:style w:type="paragraph" w:customStyle="1" w:styleId="672F84489FDE4B29A61F69E7C4B95662">
    <w:name w:val="672F84489FDE4B29A61F69E7C4B95662"/>
    <w:rsid w:val="00AC048A"/>
  </w:style>
  <w:style w:type="paragraph" w:customStyle="1" w:styleId="F5A5B0FD1D32465EAAA7CEE86A5805C1">
    <w:name w:val="F5A5B0FD1D32465EAAA7CEE86A5805C1"/>
    <w:rsid w:val="00AC048A"/>
  </w:style>
  <w:style w:type="paragraph" w:customStyle="1" w:styleId="1A3BC7A80D5448929FFB7060689DC001">
    <w:name w:val="1A3BC7A80D5448929FFB7060689DC001"/>
    <w:rsid w:val="001967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0AF8D-05F9-421D-B827-8448583491A7}">
  <ds:schemaRefs>
    <ds:schemaRef ds:uri="http://schemas.microsoft.com/sharepoint/v3/contenttype/forms"/>
  </ds:schemaRefs>
</ds:datastoreItem>
</file>

<file path=customXml/itemProps2.xml><?xml version="1.0" encoding="utf-8"?>
<ds:datastoreItem xmlns:ds="http://schemas.openxmlformats.org/officeDocument/2006/customXml" ds:itemID="{FD7862ED-8650-42E9-AFD3-9E2B7BDDD820}">
  <ds:schemaRefs>
    <ds:schemaRef ds:uri="http://schemas.microsoft.com/office/2006/documentManagement/types"/>
    <ds:schemaRef ds:uri="http://schemas.microsoft.com/office/2006/metadata/properties"/>
    <ds:schemaRef ds:uri="http://purl.org/dc/terms/"/>
    <ds:schemaRef ds:uri="http://purl.org/dc/elements/1.1/"/>
    <ds:schemaRef ds:uri="http://purl.org/dc/dcmitype/"/>
    <ds:schemaRef ds:uri="http://schemas.microsoft.com/office/infopath/2007/PartnerControls"/>
    <ds:schemaRef ds:uri="dec74c4c-1639-4502-8f90-b4ce03410dfb"/>
    <ds:schemaRef ds:uri="http://schemas.openxmlformats.org/package/2006/metadata/core-properties"/>
    <ds:schemaRef ds:uri="cadce026-d35b-4a62-a2ee-1436bb44fb55"/>
    <ds:schemaRef ds:uri="97b6fe81-1556-4112-94ca-31043ca39b71"/>
    <ds:schemaRef ds:uri="http://www.w3.org/XML/1998/namespace"/>
  </ds:schemaRefs>
</ds:datastoreItem>
</file>

<file path=customXml/itemProps3.xml><?xml version="1.0" encoding="utf-8"?>
<ds:datastoreItem xmlns:ds="http://schemas.openxmlformats.org/officeDocument/2006/customXml" ds:itemID="{B7E0E471-DBB7-47A0-B338-C596D4662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5ABF42-1E45-42BA-9ECB-8E623F58C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3549</Words>
  <Characters>20232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Shakespeare Martineau LLP</Company>
  <LinksUpToDate>false</LinksUpToDate>
  <CharactersWithSpaces>23734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Tammy Meek (NESO)</cp:lastModifiedBy>
  <cp:revision>6</cp:revision>
  <cp:lastPrinted>2025-02-28T13:18:00Z</cp:lastPrinted>
  <dcterms:created xsi:type="dcterms:W3CDTF">2025-02-27T22:41:00Z</dcterms:created>
  <dcterms:modified xsi:type="dcterms:W3CDTF">2025-02-28T13:18:00Z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351fd16961aeddf5fc8a65e6365e327b6ed195e017f1ae5f66df60201c03bf99</vt:lpwstr>
  </property>
  <property fmtid="{D5CDD505-2E9C-101B-9397-08002B2CF9AE}" pid="12" name="MSIP_Label_05a47016-d581-4d46-ad2c-a96f0310a55b_Enabled">
    <vt:lpwstr>true</vt:lpwstr>
  </property>
  <property fmtid="{D5CDD505-2E9C-101B-9397-08002B2CF9AE}" pid="13" name="MSIP_Label_05a47016-d581-4d46-ad2c-a96f0310a55b_SetDate">
    <vt:lpwstr>2025-02-10T07:22:10Z</vt:lpwstr>
  </property>
  <property fmtid="{D5CDD505-2E9C-101B-9397-08002B2CF9AE}" pid="14" name="MSIP_Label_05a47016-d581-4d46-ad2c-a96f0310a55b_Method">
    <vt:lpwstr>Standard</vt:lpwstr>
  </property>
  <property fmtid="{D5CDD505-2E9C-101B-9397-08002B2CF9AE}" pid="15" name="MSIP_Label_05a47016-d581-4d46-ad2c-a96f0310a55b_Name">
    <vt:lpwstr>C</vt:lpwstr>
  </property>
  <property fmtid="{D5CDD505-2E9C-101B-9397-08002B2CF9AE}" pid="16" name="MSIP_Label_05a47016-d581-4d46-ad2c-a96f0310a55b_SiteId">
    <vt:lpwstr>007c146d-3d97-467d-849f-6f4fe5a6a0f3</vt:lpwstr>
  </property>
  <property fmtid="{D5CDD505-2E9C-101B-9397-08002B2CF9AE}" pid="17" name="MSIP_Label_05a47016-d581-4d46-ad2c-a96f0310a55b_ActionId">
    <vt:lpwstr>b6a3cd3f-04da-439c-b650-abc2168eb0d2</vt:lpwstr>
  </property>
  <property fmtid="{D5CDD505-2E9C-101B-9397-08002B2CF9AE}" pid="18" name="MSIP_Label_05a47016-d581-4d46-ad2c-a96f0310a55b_ContentBits">
    <vt:lpwstr>0</vt:lpwstr>
  </property>
</Properties>
</file>