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545C99" w14:textId="77777777" w:rsidR="002F4BD8" w:rsidRDefault="00000000">
      <w:pPr>
        <w:rPr>
          <w:b/>
          <w:bCs/>
          <w:u w:val="single"/>
        </w:rPr>
      </w:pPr>
      <w:r>
        <w:rPr>
          <w:b/>
          <w:bCs/>
          <w:u w:val="single"/>
        </w:rPr>
        <w:t>Capacity Definitions</w:t>
      </w:r>
    </w:p>
    <w:p w14:paraId="5B713CA3" w14:textId="77777777" w:rsidR="002F4BD8" w:rsidRDefault="00000000">
      <w:r>
        <w:t xml:space="preserve">The original proposal is to use Registered Capacity i.e. the </w:t>
      </w:r>
      <w:r>
        <w:rPr>
          <w:b/>
          <w:bCs/>
        </w:rPr>
        <w:t>MW name plate rating less auxiliary demand to feed the generator alone</w:t>
      </w:r>
      <w:r>
        <w:t>, not MW name plate rating less auxiliary demand and less other site demand.</w:t>
      </w:r>
    </w:p>
    <w:p w14:paraId="22301800" w14:textId="7D0E66D8" w:rsidR="002F4BD8" w:rsidRDefault="00000000">
      <w:r>
        <w:t xml:space="preserve">NESOs view is that the Registered Capacity definitions in Grid Code and Distribution Code should effectively use the same principle. The Registered Capacity definition in Grid Code was designed to define MW send out at the connection point to the System less the demand used to run the power station or component parts of that power station or power generating module alone. </w:t>
      </w:r>
      <w:r w:rsidR="00B66D99">
        <w:t xml:space="preserve">A 5MW backup generator which does not intend </w:t>
      </w:r>
      <w:proofErr w:type="spellStart"/>
      <w:r w:rsidR="00B66D99">
        <w:t>to</w:t>
      </w:r>
      <w:proofErr w:type="spellEnd"/>
      <w:r w:rsidR="00B66D99">
        <w:t xml:space="preserve"> export power onto the distribution network would still have a registered capacity of 5MW under this definition not 0MW. </w:t>
      </w:r>
      <w:r>
        <w:t>However, GC0117 discussions raised concerns that this had not always been applied universally in the same way, particularly for embedded Power Stations located within Industrial sites where the Power Station feeds demand at that site to run an Industrial process.</w:t>
      </w:r>
    </w:p>
    <w:p w14:paraId="2A158939" w14:textId="77777777" w:rsidR="002F4BD8" w:rsidRDefault="00000000">
      <w:r>
        <w:t>GC0117 also proposes to update the Grid Code definition to make this point clearer, though we are still of the view that under the current definition, on site demand such as CHP or Industrial demand should not be netted off.</w:t>
      </w:r>
    </w:p>
    <w:p w14:paraId="173E25A7" w14:textId="77777777" w:rsidR="002F4BD8" w:rsidRDefault="00000000">
      <w:r>
        <w:t>Below is a comparison of the definitions included in Distribution Code and Grid code as well as the benefits of using each.</w:t>
      </w:r>
    </w:p>
    <w:tbl>
      <w:tblPr>
        <w:tblW w:w="10343" w:type="dxa"/>
        <w:tblCellMar>
          <w:left w:w="10" w:type="dxa"/>
          <w:right w:w="10" w:type="dxa"/>
        </w:tblCellMar>
        <w:tblLook w:val="0000" w:firstRow="0" w:lastRow="0" w:firstColumn="0" w:lastColumn="0" w:noHBand="0" w:noVBand="0"/>
      </w:tblPr>
      <w:tblGrid>
        <w:gridCol w:w="6091"/>
        <w:gridCol w:w="4252"/>
      </w:tblGrid>
      <w:tr w:rsidR="002F4BD8" w14:paraId="7DBD20CA" w14:textId="77777777">
        <w:tblPrEx>
          <w:tblCellMar>
            <w:top w:w="0" w:type="dxa"/>
            <w:bottom w:w="0" w:type="dxa"/>
          </w:tblCellMar>
        </w:tblPrEx>
        <w:tc>
          <w:tcPr>
            <w:tcW w:w="6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73842" w14:textId="77777777" w:rsidR="002F4BD8" w:rsidRDefault="00000000">
            <w:pPr>
              <w:spacing w:after="0" w:line="240" w:lineRule="auto"/>
              <w:rPr>
                <w:b/>
                <w:bCs/>
              </w:rPr>
            </w:pPr>
            <w:r>
              <w:rPr>
                <w:b/>
                <w:bCs/>
              </w:rPr>
              <w:t>Grid Code</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76057B" w14:textId="77777777" w:rsidR="002F4BD8" w:rsidRDefault="00000000">
            <w:pPr>
              <w:spacing w:after="0" w:line="240" w:lineRule="auto"/>
              <w:rPr>
                <w:b/>
                <w:bCs/>
              </w:rPr>
            </w:pPr>
            <w:r>
              <w:rPr>
                <w:b/>
                <w:bCs/>
              </w:rPr>
              <w:t>Distribution Code</w:t>
            </w:r>
          </w:p>
        </w:tc>
      </w:tr>
      <w:tr w:rsidR="002F4BD8" w14:paraId="5620A422" w14:textId="77777777">
        <w:tblPrEx>
          <w:tblCellMar>
            <w:top w:w="0" w:type="dxa"/>
            <w:bottom w:w="0" w:type="dxa"/>
          </w:tblCellMar>
        </w:tblPrEx>
        <w:tc>
          <w:tcPr>
            <w:tcW w:w="6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9FCECE" w14:textId="77777777" w:rsidR="002F4BD8" w:rsidRDefault="00000000">
            <w:r>
              <w:rPr>
                <w:sz w:val="16"/>
                <w:szCs w:val="16"/>
              </w:rPr>
              <w:t>(a) In the case of a </w:t>
            </w:r>
            <w:r>
              <w:rPr>
                <w:b/>
                <w:bCs/>
                <w:sz w:val="16"/>
                <w:szCs w:val="16"/>
              </w:rPr>
              <w:t>Generating Unit</w:t>
            </w:r>
            <w:r>
              <w:rPr>
                <w:sz w:val="16"/>
                <w:szCs w:val="16"/>
              </w:rPr>
              <w:t> other than that forming part of a </w:t>
            </w:r>
            <w:r>
              <w:rPr>
                <w:b/>
                <w:bCs/>
                <w:sz w:val="16"/>
                <w:szCs w:val="16"/>
              </w:rPr>
              <w:t>CCGT Module</w:t>
            </w:r>
            <w:r>
              <w:rPr>
                <w:sz w:val="16"/>
                <w:szCs w:val="16"/>
              </w:rPr>
              <w:t> or </w:t>
            </w:r>
            <w:r>
              <w:rPr>
                <w:b/>
                <w:bCs/>
                <w:sz w:val="16"/>
                <w:szCs w:val="16"/>
              </w:rPr>
              <w:t>Power Park Module</w:t>
            </w:r>
            <w:r>
              <w:rPr>
                <w:sz w:val="16"/>
                <w:szCs w:val="16"/>
              </w:rPr>
              <w:t> or </w:t>
            </w:r>
            <w:r>
              <w:rPr>
                <w:b/>
                <w:bCs/>
                <w:sz w:val="16"/>
                <w:szCs w:val="16"/>
              </w:rPr>
              <w:t>Power Generating Module</w:t>
            </w:r>
            <w:r>
              <w:rPr>
                <w:sz w:val="16"/>
                <w:szCs w:val="16"/>
              </w:rPr>
              <w:t>, the normal full load capacity of a </w:t>
            </w:r>
            <w:r>
              <w:rPr>
                <w:b/>
                <w:bCs/>
                <w:sz w:val="16"/>
                <w:szCs w:val="16"/>
              </w:rPr>
              <w:t>Generating Unit</w:t>
            </w:r>
            <w:r>
              <w:rPr>
                <w:sz w:val="16"/>
                <w:szCs w:val="16"/>
              </w:rPr>
              <w:t> as declared by the </w:t>
            </w:r>
            <w:r>
              <w:rPr>
                <w:b/>
                <w:bCs/>
                <w:sz w:val="16"/>
                <w:szCs w:val="16"/>
              </w:rPr>
              <w:t>Generator</w:t>
            </w:r>
            <w:r>
              <w:rPr>
                <w:sz w:val="16"/>
                <w:szCs w:val="16"/>
              </w:rPr>
              <w:t>, less the MW consumed by the </w:t>
            </w:r>
            <w:r>
              <w:rPr>
                <w:b/>
                <w:bCs/>
                <w:sz w:val="16"/>
                <w:szCs w:val="16"/>
              </w:rPr>
              <w:t>Generating Unit</w:t>
            </w:r>
            <w:r>
              <w:rPr>
                <w:sz w:val="16"/>
                <w:szCs w:val="16"/>
              </w:rPr>
              <w:t> through the </w:t>
            </w:r>
            <w:r>
              <w:rPr>
                <w:b/>
                <w:bCs/>
                <w:sz w:val="16"/>
                <w:szCs w:val="16"/>
              </w:rPr>
              <w:t>Generating Unit’s</w:t>
            </w:r>
            <w:r>
              <w:rPr>
                <w:sz w:val="16"/>
                <w:szCs w:val="16"/>
              </w:rPr>
              <w:t> </w:t>
            </w:r>
            <w:r>
              <w:rPr>
                <w:b/>
                <w:bCs/>
                <w:sz w:val="16"/>
                <w:szCs w:val="16"/>
              </w:rPr>
              <w:t>Unit Transformer</w:t>
            </w:r>
            <w:r>
              <w:rPr>
                <w:sz w:val="16"/>
                <w:szCs w:val="16"/>
              </w:rPr>
              <w:t> when producing the same (the resultant figure being expressed in whole MW, or in MW to one decimal place).</w:t>
            </w:r>
          </w:p>
          <w:p w14:paraId="1CCDA48E" w14:textId="77777777" w:rsidR="002F4BD8" w:rsidRDefault="00000000">
            <w:r>
              <w:rPr>
                <w:sz w:val="16"/>
                <w:szCs w:val="16"/>
              </w:rPr>
              <w:t>(b) In the case of a </w:t>
            </w:r>
            <w:r>
              <w:rPr>
                <w:b/>
                <w:bCs/>
                <w:sz w:val="16"/>
                <w:szCs w:val="16"/>
              </w:rPr>
              <w:t>CCGT Module</w:t>
            </w:r>
            <w:r>
              <w:rPr>
                <w:sz w:val="16"/>
                <w:szCs w:val="16"/>
              </w:rPr>
              <w:t> or </w:t>
            </w:r>
            <w:r>
              <w:rPr>
                <w:b/>
                <w:bCs/>
                <w:sz w:val="16"/>
                <w:szCs w:val="16"/>
              </w:rPr>
              <w:t>Power Park Module</w:t>
            </w:r>
            <w:r>
              <w:rPr>
                <w:sz w:val="16"/>
                <w:szCs w:val="16"/>
              </w:rPr>
              <w:t> owned or operated by a </w:t>
            </w:r>
            <w:r>
              <w:rPr>
                <w:b/>
                <w:bCs/>
                <w:sz w:val="16"/>
                <w:szCs w:val="16"/>
              </w:rPr>
              <w:t>GB Generator</w:t>
            </w:r>
            <w:r>
              <w:rPr>
                <w:sz w:val="16"/>
                <w:szCs w:val="16"/>
              </w:rPr>
              <w:t>, the normal full load capacity of the </w:t>
            </w:r>
            <w:r>
              <w:rPr>
                <w:b/>
                <w:bCs/>
                <w:sz w:val="16"/>
                <w:szCs w:val="16"/>
              </w:rPr>
              <w:t>CCGT Module</w:t>
            </w:r>
            <w:r>
              <w:rPr>
                <w:sz w:val="16"/>
                <w:szCs w:val="16"/>
              </w:rPr>
              <w:t> or </w:t>
            </w:r>
            <w:r>
              <w:rPr>
                <w:b/>
                <w:bCs/>
                <w:sz w:val="16"/>
                <w:szCs w:val="16"/>
              </w:rPr>
              <w:t>Power Park Module</w:t>
            </w:r>
            <w:r>
              <w:rPr>
                <w:sz w:val="16"/>
                <w:szCs w:val="16"/>
              </w:rPr>
              <w:t> (as the case may be) as declared by the </w:t>
            </w:r>
            <w:r>
              <w:rPr>
                <w:b/>
                <w:bCs/>
                <w:sz w:val="16"/>
                <w:szCs w:val="16"/>
              </w:rPr>
              <w:t>GB</w:t>
            </w:r>
            <w:r>
              <w:rPr>
                <w:sz w:val="16"/>
                <w:szCs w:val="16"/>
              </w:rPr>
              <w:t> </w:t>
            </w:r>
            <w:r>
              <w:rPr>
                <w:b/>
                <w:bCs/>
                <w:sz w:val="16"/>
                <w:szCs w:val="16"/>
              </w:rPr>
              <w:t>Generator</w:t>
            </w:r>
            <w:r>
              <w:rPr>
                <w:sz w:val="16"/>
                <w:szCs w:val="16"/>
              </w:rPr>
              <w:t>, being the </w:t>
            </w:r>
            <w:r>
              <w:rPr>
                <w:b/>
                <w:bCs/>
                <w:sz w:val="16"/>
                <w:szCs w:val="16"/>
              </w:rPr>
              <w:t>Active Power</w:t>
            </w:r>
            <w:r>
              <w:rPr>
                <w:sz w:val="16"/>
                <w:szCs w:val="16"/>
              </w:rPr>
              <w:t> declared by the </w:t>
            </w:r>
            <w:r>
              <w:rPr>
                <w:b/>
                <w:bCs/>
                <w:sz w:val="16"/>
                <w:szCs w:val="16"/>
              </w:rPr>
              <w:t>GB</w:t>
            </w:r>
            <w:r>
              <w:rPr>
                <w:sz w:val="16"/>
                <w:szCs w:val="16"/>
              </w:rPr>
              <w:t> </w:t>
            </w:r>
            <w:r>
              <w:rPr>
                <w:b/>
                <w:bCs/>
                <w:sz w:val="16"/>
                <w:szCs w:val="16"/>
              </w:rPr>
              <w:t>Generator</w:t>
            </w:r>
            <w:r>
              <w:rPr>
                <w:sz w:val="16"/>
                <w:szCs w:val="16"/>
              </w:rPr>
              <w:t> as being deliverable by the </w:t>
            </w:r>
            <w:r>
              <w:rPr>
                <w:b/>
                <w:bCs/>
                <w:sz w:val="16"/>
                <w:szCs w:val="16"/>
              </w:rPr>
              <w:t>CCGT Module</w:t>
            </w:r>
            <w:r>
              <w:rPr>
                <w:sz w:val="16"/>
                <w:szCs w:val="16"/>
              </w:rPr>
              <w:t> or </w:t>
            </w:r>
            <w:r>
              <w:rPr>
                <w:b/>
                <w:bCs/>
                <w:sz w:val="16"/>
                <w:szCs w:val="16"/>
              </w:rPr>
              <w:t>Power Park Module</w:t>
            </w:r>
            <w:r>
              <w:rPr>
                <w:sz w:val="16"/>
                <w:szCs w:val="16"/>
              </w:rPr>
              <w:t> at the </w:t>
            </w:r>
            <w:r>
              <w:rPr>
                <w:b/>
                <w:bCs/>
                <w:sz w:val="16"/>
                <w:szCs w:val="16"/>
              </w:rPr>
              <w:t>Grid Entry Point</w:t>
            </w:r>
            <w:r>
              <w:rPr>
                <w:sz w:val="16"/>
                <w:szCs w:val="16"/>
              </w:rPr>
              <w:t> (or in the case of an </w:t>
            </w:r>
            <w:r>
              <w:rPr>
                <w:b/>
                <w:bCs/>
                <w:sz w:val="16"/>
                <w:szCs w:val="16"/>
              </w:rPr>
              <w:t>Embedded CCGT Module</w:t>
            </w:r>
            <w:r>
              <w:rPr>
                <w:sz w:val="16"/>
                <w:szCs w:val="16"/>
              </w:rPr>
              <w:t> or </w:t>
            </w:r>
            <w:r>
              <w:rPr>
                <w:b/>
                <w:bCs/>
                <w:sz w:val="16"/>
                <w:szCs w:val="16"/>
              </w:rPr>
              <w:t>Power Park Module</w:t>
            </w:r>
            <w:r>
              <w:rPr>
                <w:sz w:val="16"/>
                <w:szCs w:val="16"/>
              </w:rPr>
              <w:t>, at the </w:t>
            </w:r>
            <w:r>
              <w:rPr>
                <w:b/>
                <w:bCs/>
                <w:sz w:val="16"/>
                <w:szCs w:val="16"/>
              </w:rPr>
              <w:t>User System Entry Point</w:t>
            </w:r>
            <w:r>
              <w:rPr>
                <w:sz w:val="16"/>
                <w:szCs w:val="16"/>
              </w:rPr>
              <w:t>), expressed in whole MW, or in MW to one decimal place. For the avoidance of doubt </w:t>
            </w:r>
            <w:r>
              <w:rPr>
                <w:b/>
                <w:bCs/>
                <w:sz w:val="16"/>
                <w:szCs w:val="16"/>
              </w:rPr>
              <w:t>Maximum Capacity</w:t>
            </w:r>
            <w:r>
              <w:rPr>
                <w:sz w:val="16"/>
                <w:szCs w:val="16"/>
              </w:rPr>
              <w:t> would apply to </w:t>
            </w:r>
            <w:r>
              <w:rPr>
                <w:b/>
                <w:bCs/>
                <w:sz w:val="16"/>
                <w:szCs w:val="16"/>
              </w:rPr>
              <w:t>Power Generating Modules</w:t>
            </w:r>
            <w:r>
              <w:rPr>
                <w:sz w:val="16"/>
                <w:szCs w:val="16"/>
              </w:rPr>
              <w:t> which form part of a </w:t>
            </w:r>
            <w:r>
              <w:rPr>
                <w:b/>
                <w:bCs/>
                <w:sz w:val="16"/>
                <w:szCs w:val="16"/>
              </w:rPr>
              <w:t>Large</w:t>
            </w:r>
            <w:r>
              <w:rPr>
                <w:sz w:val="16"/>
                <w:szCs w:val="16"/>
              </w:rPr>
              <w:t>, </w:t>
            </w:r>
            <w:r>
              <w:rPr>
                <w:b/>
                <w:bCs/>
                <w:sz w:val="16"/>
                <w:szCs w:val="16"/>
              </w:rPr>
              <w:t>Medium</w:t>
            </w:r>
            <w:r>
              <w:rPr>
                <w:sz w:val="16"/>
                <w:szCs w:val="16"/>
              </w:rPr>
              <w:t> or </w:t>
            </w:r>
            <w:r>
              <w:rPr>
                <w:b/>
                <w:bCs/>
                <w:sz w:val="16"/>
                <w:szCs w:val="16"/>
              </w:rPr>
              <w:t>Small Power Station</w:t>
            </w:r>
            <w:r>
              <w:rPr>
                <w:sz w:val="16"/>
                <w:szCs w:val="16"/>
              </w:rPr>
              <w:t>.</w:t>
            </w:r>
          </w:p>
          <w:p w14:paraId="182EAEC2" w14:textId="77777777" w:rsidR="002F4BD8" w:rsidRDefault="00000000">
            <w:r>
              <w:rPr>
                <w:sz w:val="16"/>
                <w:szCs w:val="16"/>
              </w:rPr>
              <w:t>(c) In the case of a </w:t>
            </w:r>
            <w:r>
              <w:rPr>
                <w:b/>
                <w:bCs/>
                <w:sz w:val="16"/>
                <w:szCs w:val="16"/>
              </w:rPr>
              <w:t>Power Station</w:t>
            </w:r>
            <w:r>
              <w:rPr>
                <w:sz w:val="16"/>
                <w:szCs w:val="16"/>
              </w:rPr>
              <w:t>, the maximum amount of </w:t>
            </w:r>
            <w:r>
              <w:rPr>
                <w:b/>
                <w:bCs/>
                <w:sz w:val="16"/>
                <w:szCs w:val="16"/>
              </w:rPr>
              <w:t>Active Power</w:t>
            </w:r>
            <w:r>
              <w:rPr>
                <w:sz w:val="16"/>
                <w:szCs w:val="16"/>
              </w:rPr>
              <w:t> deliverable by the </w:t>
            </w:r>
            <w:r>
              <w:rPr>
                <w:b/>
                <w:bCs/>
                <w:sz w:val="16"/>
                <w:szCs w:val="16"/>
              </w:rPr>
              <w:t>Power Station</w:t>
            </w:r>
            <w:r>
              <w:rPr>
                <w:sz w:val="16"/>
                <w:szCs w:val="16"/>
              </w:rPr>
              <w:t> at the </w:t>
            </w:r>
            <w:r>
              <w:rPr>
                <w:b/>
                <w:bCs/>
                <w:sz w:val="16"/>
                <w:szCs w:val="16"/>
              </w:rPr>
              <w:t>Grid Entry Point</w:t>
            </w:r>
            <w:r>
              <w:rPr>
                <w:sz w:val="16"/>
                <w:szCs w:val="16"/>
              </w:rPr>
              <w:t> (or in the case of an </w:t>
            </w:r>
            <w:r>
              <w:rPr>
                <w:b/>
                <w:bCs/>
                <w:sz w:val="16"/>
                <w:szCs w:val="16"/>
              </w:rPr>
              <w:t>Embedded Power Station</w:t>
            </w:r>
            <w:r>
              <w:rPr>
                <w:sz w:val="16"/>
                <w:szCs w:val="16"/>
              </w:rPr>
              <w:t> at the </w:t>
            </w:r>
            <w:r>
              <w:rPr>
                <w:b/>
                <w:bCs/>
                <w:sz w:val="16"/>
                <w:szCs w:val="16"/>
              </w:rPr>
              <w:t>User System Entry Point</w:t>
            </w:r>
            <w:r>
              <w:rPr>
                <w:sz w:val="16"/>
                <w:szCs w:val="16"/>
              </w:rPr>
              <w:t>), as declared by the </w:t>
            </w:r>
            <w:r>
              <w:rPr>
                <w:b/>
                <w:bCs/>
                <w:sz w:val="16"/>
                <w:szCs w:val="16"/>
              </w:rPr>
              <w:t>Generator</w:t>
            </w:r>
            <w:r>
              <w:rPr>
                <w:sz w:val="16"/>
                <w:szCs w:val="16"/>
              </w:rPr>
              <w:t>, expressed in whole MW, or in MW to one decimal place. The maximum </w:t>
            </w:r>
            <w:r>
              <w:rPr>
                <w:b/>
                <w:bCs/>
                <w:sz w:val="16"/>
                <w:szCs w:val="16"/>
              </w:rPr>
              <w:t>Active Power</w:t>
            </w:r>
            <w:r>
              <w:rPr>
                <w:sz w:val="16"/>
                <w:szCs w:val="16"/>
              </w:rPr>
              <w:t> deliverable is the maximum amount deliverable simultaneously by the </w:t>
            </w:r>
            <w:r>
              <w:rPr>
                <w:b/>
                <w:bCs/>
                <w:sz w:val="16"/>
                <w:szCs w:val="16"/>
              </w:rPr>
              <w:t>Power Generating Modules</w:t>
            </w:r>
            <w:r>
              <w:rPr>
                <w:sz w:val="16"/>
                <w:szCs w:val="16"/>
              </w:rPr>
              <w:t> and/or </w:t>
            </w:r>
            <w:r>
              <w:rPr>
                <w:b/>
                <w:bCs/>
                <w:sz w:val="16"/>
                <w:szCs w:val="16"/>
              </w:rPr>
              <w:t>Generating Units</w:t>
            </w:r>
            <w:r>
              <w:rPr>
                <w:sz w:val="16"/>
                <w:szCs w:val="16"/>
              </w:rPr>
              <w:t> and/or </w:t>
            </w:r>
            <w:r>
              <w:rPr>
                <w:b/>
                <w:bCs/>
                <w:sz w:val="16"/>
                <w:szCs w:val="16"/>
              </w:rPr>
              <w:t>CCGT Modules</w:t>
            </w:r>
            <w:r>
              <w:rPr>
                <w:sz w:val="16"/>
                <w:szCs w:val="16"/>
              </w:rPr>
              <w:t> and/or </w:t>
            </w:r>
            <w:r>
              <w:rPr>
                <w:b/>
                <w:bCs/>
                <w:sz w:val="16"/>
                <w:szCs w:val="16"/>
              </w:rPr>
              <w:t>Power Park Modules</w:t>
            </w:r>
            <w:r>
              <w:rPr>
                <w:sz w:val="16"/>
                <w:szCs w:val="16"/>
              </w:rPr>
              <w:t> less the MW consumed by the </w:t>
            </w:r>
            <w:r>
              <w:rPr>
                <w:b/>
                <w:bCs/>
                <w:sz w:val="16"/>
                <w:szCs w:val="16"/>
              </w:rPr>
              <w:t>Power Generating Modules</w:t>
            </w:r>
            <w:r>
              <w:rPr>
                <w:sz w:val="16"/>
                <w:szCs w:val="16"/>
              </w:rPr>
              <w:t> and/or </w:t>
            </w:r>
            <w:r>
              <w:rPr>
                <w:b/>
                <w:bCs/>
                <w:sz w:val="16"/>
                <w:szCs w:val="16"/>
              </w:rPr>
              <w:t>Generating Units</w:t>
            </w:r>
            <w:r>
              <w:rPr>
                <w:sz w:val="16"/>
                <w:szCs w:val="16"/>
              </w:rPr>
              <w:t> and/or </w:t>
            </w:r>
            <w:r>
              <w:rPr>
                <w:b/>
                <w:bCs/>
                <w:sz w:val="16"/>
                <w:szCs w:val="16"/>
              </w:rPr>
              <w:t>CCGT Modules</w:t>
            </w:r>
            <w:r>
              <w:rPr>
                <w:sz w:val="16"/>
                <w:szCs w:val="16"/>
              </w:rPr>
              <w:t> in producing that </w:t>
            </w:r>
            <w:r>
              <w:rPr>
                <w:b/>
                <w:bCs/>
                <w:sz w:val="16"/>
                <w:szCs w:val="16"/>
              </w:rPr>
              <w:t>Active Power</w:t>
            </w:r>
            <w:r>
              <w:rPr>
                <w:sz w:val="16"/>
                <w:szCs w:val="16"/>
              </w:rPr>
              <w:t> and forming part of a </w:t>
            </w:r>
            <w:r>
              <w:rPr>
                <w:b/>
                <w:bCs/>
                <w:sz w:val="16"/>
                <w:szCs w:val="16"/>
              </w:rPr>
              <w:t>Power Station</w:t>
            </w:r>
            <w:r>
              <w:rPr>
                <w:sz w:val="16"/>
                <w:szCs w:val="16"/>
              </w:rPr>
              <w:t>.</w:t>
            </w:r>
          </w:p>
          <w:p w14:paraId="51F313C7" w14:textId="77777777" w:rsidR="002F4BD8" w:rsidRDefault="00000000">
            <w:r>
              <w:rPr>
                <w:sz w:val="16"/>
                <w:szCs w:val="16"/>
              </w:rPr>
              <w:t>(d) In the case of a </w:t>
            </w:r>
            <w:r>
              <w:rPr>
                <w:b/>
                <w:bCs/>
                <w:sz w:val="16"/>
                <w:szCs w:val="16"/>
              </w:rPr>
              <w:t>DC Converter</w:t>
            </w:r>
            <w:r>
              <w:rPr>
                <w:sz w:val="16"/>
                <w:szCs w:val="16"/>
              </w:rPr>
              <w:t> at a </w:t>
            </w:r>
            <w:r>
              <w:rPr>
                <w:b/>
                <w:bCs/>
                <w:sz w:val="16"/>
                <w:szCs w:val="16"/>
              </w:rPr>
              <w:t>DC Converter Station</w:t>
            </w:r>
            <w:r>
              <w:rPr>
                <w:sz w:val="16"/>
                <w:szCs w:val="16"/>
              </w:rPr>
              <w:t> or </w:t>
            </w:r>
            <w:r>
              <w:rPr>
                <w:b/>
                <w:bCs/>
                <w:sz w:val="16"/>
                <w:szCs w:val="16"/>
              </w:rPr>
              <w:t>HVDC Converter</w:t>
            </w:r>
            <w:r>
              <w:rPr>
                <w:sz w:val="16"/>
                <w:szCs w:val="16"/>
              </w:rPr>
              <w:t> at an </w:t>
            </w:r>
            <w:r>
              <w:rPr>
                <w:b/>
                <w:bCs/>
                <w:sz w:val="16"/>
                <w:szCs w:val="16"/>
              </w:rPr>
              <w:t>HVDC Converter Station</w:t>
            </w:r>
            <w:r>
              <w:rPr>
                <w:sz w:val="16"/>
                <w:szCs w:val="16"/>
              </w:rPr>
              <w:t>, the normal full load amount of </w:t>
            </w:r>
            <w:r>
              <w:rPr>
                <w:b/>
                <w:bCs/>
                <w:sz w:val="16"/>
                <w:szCs w:val="16"/>
              </w:rPr>
              <w:t>Active Power</w:t>
            </w:r>
            <w:r>
              <w:rPr>
                <w:sz w:val="16"/>
                <w:szCs w:val="16"/>
              </w:rPr>
              <w:t> transferable from a </w:t>
            </w:r>
            <w:r>
              <w:rPr>
                <w:b/>
                <w:bCs/>
                <w:sz w:val="16"/>
                <w:szCs w:val="16"/>
              </w:rPr>
              <w:t>DC Converter</w:t>
            </w:r>
            <w:r>
              <w:rPr>
                <w:sz w:val="16"/>
                <w:szCs w:val="16"/>
              </w:rPr>
              <w:t> or </w:t>
            </w:r>
            <w:r>
              <w:rPr>
                <w:b/>
                <w:bCs/>
                <w:sz w:val="16"/>
                <w:szCs w:val="16"/>
              </w:rPr>
              <w:t>HVDC Converter</w:t>
            </w:r>
            <w:r>
              <w:rPr>
                <w:sz w:val="16"/>
                <w:szCs w:val="16"/>
              </w:rPr>
              <w:t> at the </w:t>
            </w:r>
            <w:r>
              <w:rPr>
                <w:b/>
                <w:bCs/>
                <w:sz w:val="16"/>
                <w:szCs w:val="16"/>
              </w:rPr>
              <w:t>Onshore</w:t>
            </w:r>
            <w:r>
              <w:rPr>
                <w:sz w:val="16"/>
                <w:szCs w:val="16"/>
              </w:rPr>
              <w:t> </w:t>
            </w:r>
            <w:r>
              <w:rPr>
                <w:b/>
                <w:bCs/>
                <w:sz w:val="16"/>
                <w:szCs w:val="16"/>
              </w:rPr>
              <w:t>Grid Entry Point</w:t>
            </w:r>
            <w:r>
              <w:rPr>
                <w:sz w:val="16"/>
                <w:szCs w:val="16"/>
              </w:rPr>
              <w:t> (or in the case of an </w:t>
            </w:r>
            <w:r>
              <w:rPr>
                <w:b/>
                <w:bCs/>
                <w:sz w:val="16"/>
                <w:szCs w:val="16"/>
              </w:rPr>
              <w:t>Embedded DC Converter Station</w:t>
            </w:r>
            <w:r>
              <w:rPr>
                <w:sz w:val="16"/>
                <w:szCs w:val="16"/>
              </w:rPr>
              <w:t> or an </w:t>
            </w:r>
            <w:r>
              <w:rPr>
                <w:b/>
                <w:bCs/>
                <w:sz w:val="16"/>
                <w:szCs w:val="16"/>
              </w:rPr>
              <w:t>Embedded HVDC Converter Station</w:t>
            </w:r>
            <w:r>
              <w:rPr>
                <w:sz w:val="16"/>
                <w:szCs w:val="16"/>
              </w:rPr>
              <w:t> at the </w:t>
            </w:r>
            <w:r>
              <w:rPr>
                <w:b/>
                <w:bCs/>
                <w:sz w:val="16"/>
                <w:szCs w:val="16"/>
              </w:rPr>
              <w:t>User System Entry Point</w:t>
            </w:r>
            <w:r>
              <w:rPr>
                <w:sz w:val="16"/>
                <w:szCs w:val="16"/>
              </w:rPr>
              <w:t>), as declared by the </w:t>
            </w:r>
            <w:r>
              <w:rPr>
                <w:b/>
                <w:bCs/>
                <w:sz w:val="16"/>
                <w:szCs w:val="16"/>
              </w:rPr>
              <w:t>DC Converter Station</w:t>
            </w:r>
            <w:r>
              <w:rPr>
                <w:sz w:val="16"/>
                <w:szCs w:val="16"/>
              </w:rPr>
              <w:t> owner or </w:t>
            </w:r>
            <w:r>
              <w:rPr>
                <w:b/>
                <w:bCs/>
                <w:sz w:val="16"/>
                <w:szCs w:val="16"/>
              </w:rPr>
              <w:t>HVDC System Owner</w:t>
            </w:r>
            <w:r>
              <w:rPr>
                <w:sz w:val="16"/>
                <w:szCs w:val="16"/>
              </w:rPr>
              <w:t>, expressed in whole MW, or in MW to one decimal place.</w:t>
            </w:r>
          </w:p>
          <w:p w14:paraId="754AA82F" w14:textId="77777777" w:rsidR="002F4BD8" w:rsidRDefault="00000000">
            <w:r>
              <w:rPr>
                <w:sz w:val="16"/>
                <w:szCs w:val="16"/>
              </w:rPr>
              <w:t>(e) In the case of a </w:t>
            </w:r>
            <w:r>
              <w:rPr>
                <w:b/>
                <w:bCs/>
                <w:sz w:val="16"/>
                <w:szCs w:val="16"/>
              </w:rPr>
              <w:t>DC Converter Station</w:t>
            </w:r>
            <w:r>
              <w:rPr>
                <w:sz w:val="16"/>
                <w:szCs w:val="16"/>
              </w:rPr>
              <w:t> or </w:t>
            </w:r>
            <w:r>
              <w:rPr>
                <w:b/>
                <w:bCs/>
                <w:sz w:val="16"/>
                <w:szCs w:val="16"/>
              </w:rPr>
              <w:t>HVDC Converter Station</w:t>
            </w:r>
            <w:r>
              <w:rPr>
                <w:sz w:val="16"/>
                <w:szCs w:val="16"/>
              </w:rPr>
              <w:t>, the maximum amount of </w:t>
            </w:r>
            <w:r>
              <w:rPr>
                <w:b/>
                <w:bCs/>
                <w:sz w:val="16"/>
                <w:szCs w:val="16"/>
              </w:rPr>
              <w:t>Active Power</w:t>
            </w:r>
            <w:r>
              <w:rPr>
                <w:sz w:val="16"/>
                <w:szCs w:val="16"/>
              </w:rPr>
              <w:t> transferable from a </w:t>
            </w:r>
            <w:r>
              <w:rPr>
                <w:b/>
                <w:bCs/>
                <w:sz w:val="16"/>
                <w:szCs w:val="16"/>
              </w:rPr>
              <w:t>DC Converter Station</w:t>
            </w:r>
            <w:r>
              <w:rPr>
                <w:sz w:val="16"/>
                <w:szCs w:val="16"/>
              </w:rPr>
              <w:t> or </w:t>
            </w:r>
            <w:r>
              <w:rPr>
                <w:b/>
                <w:bCs/>
                <w:sz w:val="16"/>
                <w:szCs w:val="16"/>
              </w:rPr>
              <w:t>HVDC Converter Station</w:t>
            </w:r>
            <w:r>
              <w:rPr>
                <w:sz w:val="16"/>
                <w:szCs w:val="16"/>
              </w:rPr>
              <w:t> at the </w:t>
            </w:r>
            <w:r>
              <w:rPr>
                <w:b/>
                <w:bCs/>
                <w:sz w:val="16"/>
                <w:szCs w:val="16"/>
              </w:rPr>
              <w:t>Onshore</w:t>
            </w:r>
            <w:r>
              <w:rPr>
                <w:sz w:val="16"/>
                <w:szCs w:val="16"/>
              </w:rPr>
              <w:t> </w:t>
            </w:r>
            <w:r>
              <w:rPr>
                <w:b/>
                <w:bCs/>
                <w:sz w:val="16"/>
                <w:szCs w:val="16"/>
              </w:rPr>
              <w:t>Grid Entry Point</w:t>
            </w:r>
            <w:r>
              <w:rPr>
                <w:sz w:val="16"/>
                <w:szCs w:val="16"/>
              </w:rPr>
              <w:t> (or in the case of an </w:t>
            </w:r>
            <w:r>
              <w:rPr>
                <w:b/>
                <w:bCs/>
                <w:sz w:val="16"/>
                <w:szCs w:val="16"/>
              </w:rPr>
              <w:t>Embedded DC Converter Station</w:t>
            </w:r>
            <w:r>
              <w:rPr>
                <w:sz w:val="16"/>
                <w:szCs w:val="16"/>
              </w:rPr>
              <w:t> or </w:t>
            </w:r>
            <w:r>
              <w:rPr>
                <w:b/>
                <w:bCs/>
                <w:sz w:val="16"/>
                <w:szCs w:val="16"/>
              </w:rPr>
              <w:t>Embedded HVDC Converter Station</w:t>
            </w:r>
            <w:r>
              <w:rPr>
                <w:sz w:val="16"/>
                <w:szCs w:val="16"/>
              </w:rPr>
              <w:t> at the </w:t>
            </w:r>
            <w:r>
              <w:rPr>
                <w:b/>
                <w:bCs/>
                <w:sz w:val="16"/>
                <w:szCs w:val="16"/>
              </w:rPr>
              <w:t>User System Entry Point</w:t>
            </w:r>
            <w:r>
              <w:rPr>
                <w:sz w:val="16"/>
                <w:szCs w:val="16"/>
              </w:rPr>
              <w:t>), as declared by the </w:t>
            </w:r>
            <w:r>
              <w:rPr>
                <w:b/>
                <w:bCs/>
                <w:sz w:val="16"/>
                <w:szCs w:val="16"/>
              </w:rPr>
              <w:t>DC Converter Station</w:t>
            </w:r>
            <w:r>
              <w:rPr>
                <w:sz w:val="16"/>
                <w:szCs w:val="16"/>
              </w:rPr>
              <w:t> owner or </w:t>
            </w:r>
            <w:r>
              <w:rPr>
                <w:b/>
                <w:bCs/>
                <w:sz w:val="16"/>
                <w:szCs w:val="16"/>
              </w:rPr>
              <w:t>HVDC System Owner</w:t>
            </w:r>
            <w:r>
              <w:rPr>
                <w:sz w:val="16"/>
                <w:szCs w:val="16"/>
              </w:rPr>
              <w:t>, expressed in whole MW, or in MW to one decimal place.</w:t>
            </w:r>
          </w:p>
          <w:p w14:paraId="4C230CAF" w14:textId="77777777" w:rsidR="002F4BD8" w:rsidRDefault="00000000">
            <w:r>
              <w:rPr>
                <w:sz w:val="16"/>
                <w:szCs w:val="16"/>
              </w:rPr>
              <w:t>(f) In the case of an </w:t>
            </w:r>
            <w:r>
              <w:rPr>
                <w:b/>
                <w:bCs/>
                <w:sz w:val="16"/>
                <w:szCs w:val="16"/>
              </w:rPr>
              <w:t>Electricity Storage Module</w:t>
            </w:r>
            <w:r>
              <w:rPr>
                <w:sz w:val="16"/>
                <w:szCs w:val="16"/>
              </w:rPr>
              <w:t>, the normal full load amount of </w:t>
            </w:r>
            <w:r>
              <w:rPr>
                <w:b/>
                <w:bCs/>
                <w:sz w:val="16"/>
                <w:szCs w:val="16"/>
              </w:rPr>
              <w:t>Active Power</w:t>
            </w:r>
            <w:r>
              <w:rPr>
                <w:sz w:val="16"/>
                <w:szCs w:val="16"/>
              </w:rPr>
              <w:t> transferable from an </w:t>
            </w:r>
            <w:r>
              <w:rPr>
                <w:b/>
                <w:bCs/>
                <w:sz w:val="16"/>
                <w:szCs w:val="16"/>
              </w:rPr>
              <w:t>Electricity Storage Module</w:t>
            </w:r>
            <w:r>
              <w:rPr>
                <w:sz w:val="16"/>
                <w:szCs w:val="16"/>
              </w:rPr>
              <w:t> at the </w:t>
            </w:r>
            <w:r>
              <w:rPr>
                <w:b/>
                <w:bCs/>
                <w:sz w:val="16"/>
                <w:szCs w:val="16"/>
              </w:rPr>
              <w:t>Grid Entry Point</w:t>
            </w:r>
            <w:r>
              <w:rPr>
                <w:sz w:val="16"/>
                <w:szCs w:val="16"/>
              </w:rPr>
              <w:t> (or in the case of an </w:t>
            </w:r>
            <w:r>
              <w:rPr>
                <w:b/>
                <w:bCs/>
                <w:sz w:val="16"/>
                <w:szCs w:val="16"/>
              </w:rPr>
              <w:t>Embedded Electricity Storage Module</w:t>
            </w:r>
            <w:r>
              <w:rPr>
                <w:sz w:val="16"/>
                <w:szCs w:val="16"/>
              </w:rPr>
              <w:t> at the </w:t>
            </w:r>
            <w:r>
              <w:rPr>
                <w:b/>
                <w:bCs/>
                <w:sz w:val="16"/>
                <w:szCs w:val="16"/>
              </w:rPr>
              <w:t>User System Entry Point</w:t>
            </w:r>
            <w:r>
              <w:rPr>
                <w:sz w:val="16"/>
                <w:szCs w:val="16"/>
              </w:rPr>
              <w:t>), as declared by the </w:t>
            </w:r>
            <w:r>
              <w:rPr>
                <w:b/>
                <w:bCs/>
                <w:sz w:val="16"/>
                <w:szCs w:val="16"/>
              </w:rPr>
              <w:t>Generator</w:t>
            </w:r>
            <w:r>
              <w:rPr>
                <w:sz w:val="16"/>
                <w:szCs w:val="16"/>
              </w:rPr>
              <w:t>, expressed in whole MW, or in MW to one decimal place.</w:t>
            </w:r>
          </w:p>
          <w:p w14:paraId="77AA67EB" w14:textId="77777777" w:rsidR="002F4BD8" w:rsidRDefault="002F4BD8">
            <w:pPr>
              <w:spacing w:after="0" w:line="240" w:lineRule="auto"/>
              <w:rPr>
                <w:sz w:val="16"/>
                <w:szCs w:val="16"/>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61941C" w14:textId="77777777" w:rsidR="002F4BD8" w:rsidRDefault="00000000">
            <w:pPr>
              <w:spacing w:after="0" w:line="240" w:lineRule="auto"/>
            </w:pPr>
            <w:r>
              <w:lastRenderedPageBreak/>
              <w:t xml:space="preserve">The normal full load capacity of </w:t>
            </w:r>
            <w:r>
              <w:rPr>
                <w:b/>
                <w:bCs/>
              </w:rPr>
              <w:t>a Power Generating Module</w:t>
            </w:r>
            <w:r>
              <w:t xml:space="preserve"> as declared by the </w:t>
            </w:r>
            <w:r>
              <w:rPr>
                <w:b/>
                <w:bCs/>
              </w:rPr>
              <w:t>Generator</w:t>
            </w:r>
            <w:r>
              <w:t xml:space="preserve"> less the MW consumed when producing the </w:t>
            </w:r>
            <w:proofErr w:type="gramStart"/>
            <w:r>
              <w:t>same;</w:t>
            </w:r>
            <w:proofErr w:type="gramEnd"/>
            <w:r>
              <w:t xml:space="preserve"> </w:t>
            </w:r>
            <w:proofErr w:type="spellStart"/>
            <w:r>
              <w:t>ie</w:t>
            </w:r>
            <w:proofErr w:type="spellEnd"/>
            <w:r>
              <w:t xml:space="preserve"> for all </w:t>
            </w:r>
            <w:r>
              <w:rPr>
                <w:b/>
                <w:bCs/>
              </w:rPr>
              <w:t>Generators</w:t>
            </w:r>
            <w:r>
              <w:t xml:space="preserve">, including </w:t>
            </w:r>
            <w:r>
              <w:rPr>
                <w:b/>
                <w:bCs/>
              </w:rPr>
              <w:t>Customer With Own Generation</w:t>
            </w:r>
            <w:r>
              <w:t xml:space="preserve">, this will relate to the maximum level </w:t>
            </w:r>
            <w:r>
              <w:rPr>
                <w:b/>
                <w:bCs/>
              </w:rPr>
              <w:t xml:space="preserve">of Active Power </w:t>
            </w:r>
            <w:r>
              <w:t xml:space="preserve">deliverable to the </w:t>
            </w:r>
            <w:r>
              <w:rPr>
                <w:b/>
                <w:bCs/>
              </w:rPr>
              <w:t>DNO’s Distribution System</w:t>
            </w:r>
            <w:r>
              <w:t xml:space="preserve">. </w:t>
            </w:r>
          </w:p>
          <w:p w14:paraId="3D7BEC2F" w14:textId="77777777" w:rsidR="002F4BD8" w:rsidRDefault="00000000">
            <w:pPr>
              <w:spacing w:after="0" w:line="240" w:lineRule="auto"/>
            </w:pPr>
            <w:r>
              <w:t xml:space="preserve">For </w:t>
            </w:r>
            <w:r>
              <w:rPr>
                <w:b/>
                <w:bCs/>
              </w:rPr>
              <w:t>Power Generating Modules</w:t>
            </w:r>
            <w:r>
              <w:t xml:space="preserve"> connected to the </w:t>
            </w:r>
            <w:r>
              <w:rPr>
                <w:b/>
                <w:bCs/>
              </w:rPr>
              <w:t xml:space="preserve">DNO’s Distribution System </w:t>
            </w:r>
            <w:r>
              <w:t xml:space="preserve">via an inverter, the inverter rating is deemed to be the </w:t>
            </w:r>
            <w:r>
              <w:rPr>
                <w:b/>
                <w:bCs/>
              </w:rPr>
              <w:t>Power Generating Module’s</w:t>
            </w:r>
            <w:r>
              <w:t xml:space="preserve"> rating.</w:t>
            </w:r>
          </w:p>
        </w:tc>
      </w:tr>
      <w:tr w:rsidR="002F4BD8" w14:paraId="79C278C7" w14:textId="77777777">
        <w:tblPrEx>
          <w:tblCellMar>
            <w:top w:w="0" w:type="dxa"/>
            <w:bottom w:w="0" w:type="dxa"/>
          </w:tblCellMar>
        </w:tblPrEx>
        <w:tc>
          <w:tcPr>
            <w:tcW w:w="60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59D1E" w14:textId="77777777" w:rsidR="002F4BD8" w:rsidRDefault="00000000">
            <w:pPr>
              <w:spacing w:after="0" w:line="240" w:lineRule="auto"/>
              <w:rPr>
                <w:b/>
                <w:bCs/>
              </w:rPr>
            </w:pPr>
            <w:r>
              <w:rPr>
                <w:b/>
                <w:bCs/>
              </w:rPr>
              <w:t>Grid Code:</w:t>
            </w:r>
          </w:p>
          <w:p w14:paraId="32A96FE6" w14:textId="77777777" w:rsidR="002F4BD8" w:rsidRDefault="00000000">
            <w:pPr>
              <w:spacing w:after="0" w:line="240" w:lineRule="auto"/>
            </w:pPr>
            <w:r>
              <w:t>Advantages</w:t>
            </w:r>
          </w:p>
          <w:p w14:paraId="2936A8E4" w14:textId="77777777" w:rsidR="002F4BD8" w:rsidRDefault="002F4BD8">
            <w:pPr>
              <w:spacing w:after="0" w:line="240" w:lineRule="auto"/>
            </w:pPr>
          </w:p>
          <w:p w14:paraId="30FA009B" w14:textId="77777777" w:rsidR="002F4BD8" w:rsidRDefault="00000000">
            <w:pPr>
              <w:pStyle w:val="ListParagraph"/>
              <w:numPr>
                <w:ilvl w:val="0"/>
                <w:numId w:val="1"/>
              </w:numPr>
              <w:spacing w:after="0" w:line="240" w:lineRule="auto"/>
            </w:pPr>
            <w:r>
              <w:t>Used in SQSS Chapter 2</w:t>
            </w:r>
          </w:p>
          <w:p w14:paraId="01F6029E" w14:textId="77777777" w:rsidR="002F4BD8" w:rsidRDefault="00000000">
            <w:pPr>
              <w:pStyle w:val="ListParagraph"/>
              <w:numPr>
                <w:ilvl w:val="0"/>
                <w:numId w:val="1"/>
              </w:numPr>
              <w:spacing w:after="0" w:line="240" w:lineRule="auto"/>
            </w:pPr>
            <w:r>
              <w:t>Refers specifically to Power Station</w:t>
            </w:r>
          </w:p>
          <w:p w14:paraId="55CF25BD" w14:textId="77777777" w:rsidR="002F4BD8" w:rsidRDefault="00000000">
            <w:pPr>
              <w:pStyle w:val="ListParagraph"/>
              <w:numPr>
                <w:ilvl w:val="0"/>
                <w:numId w:val="1"/>
              </w:numPr>
              <w:spacing w:after="0" w:line="240" w:lineRule="auto"/>
            </w:pPr>
            <w:r>
              <w:t>Aligns with definitions used for small/medium/large</w:t>
            </w:r>
          </w:p>
          <w:p w14:paraId="06E7A24D" w14:textId="77777777" w:rsidR="002F4BD8" w:rsidRDefault="00000000">
            <w:pPr>
              <w:pStyle w:val="ListParagraph"/>
              <w:numPr>
                <w:ilvl w:val="0"/>
                <w:numId w:val="1"/>
              </w:numPr>
              <w:spacing w:after="0" w:line="240" w:lineRule="auto"/>
            </w:pPr>
            <w:r>
              <w:t>Clear that the figure should be given to one decimal place</w:t>
            </w:r>
          </w:p>
          <w:p w14:paraId="7F4A17E5" w14:textId="77777777" w:rsidR="002F4BD8" w:rsidRDefault="00000000">
            <w:pPr>
              <w:pStyle w:val="ListParagraph"/>
              <w:numPr>
                <w:ilvl w:val="0"/>
                <w:numId w:val="1"/>
              </w:numPr>
              <w:spacing w:after="0" w:line="240" w:lineRule="auto"/>
            </w:pPr>
            <w:r>
              <w:t>Can use CUSC definition as Grid Code definition is already referenced in section 11</w:t>
            </w:r>
          </w:p>
          <w:p w14:paraId="5883A7AC" w14:textId="77777777" w:rsidR="002F4BD8" w:rsidRDefault="002F4BD8">
            <w:pPr>
              <w:spacing w:after="0" w:line="240" w:lineRule="auto"/>
            </w:pPr>
          </w:p>
          <w:p w14:paraId="4DC45883" w14:textId="77777777" w:rsidR="002F4BD8" w:rsidRDefault="00000000">
            <w:pPr>
              <w:spacing w:after="0" w:line="240" w:lineRule="auto"/>
            </w:pPr>
            <w:r>
              <w:t>Disadvantages</w:t>
            </w:r>
          </w:p>
          <w:p w14:paraId="00846A11" w14:textId="77777777" w:rsidR="002F4BD8" w:rsidRDefault="002F4BD8">
            <w:pPr>
              <w:spacing w:after="0" w:line="240" w:lineRule="auto"/>
            </w:pPr>
          </w:p>
          <w:p w14:paraId="72E5C4CC" w14:textId="77777777" w:rsidR="002F4BD8" w:rsidRDefault="00000000">
            <w:pPr>
              <w:pStyle w:val="ListParagraph"/>
              <w:numPr>
                <w:ilvl w:val="0"/>
                <w:numId w:val="2"/>
              </w:numPr>
              <w:spacing w:after="0" w:line="240" w:lineRule="auto"/>
            </w:pPr>
            <w:r>
              <w:t>Raised in GC0117 that this has not always been universally applied in the same way for embedded – though it has been proposed to update the definition. This could be done through GC0117 or another modification if GC0117 is not approved</w:t>
            </w:r>
          </w:p>
          <w:p w14:paraId="73BBAFE8" w14:textId="77777777" w:rsidR="002F4BD8" w:rsidRDefault="002F4BD8">
            <w:pPr>
              <w:pStyle w:val="ListParagraph"/>
              <w:spacing w:after="0" w:line="240" w:lineRule="auto"/>
            </w:pP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84EF2" w14:textId="77777777" w:rsidR="002F4BD8" w:rsidRDefault="00000000">
            <w:pPr>
              <w:spacing w:after="0" w:line="240" w:lineRule="auto"/>
              <w:rPr>
                <w:b/>
                <w:bCs/>
              </w:rPr>
            </w:pPr>
            <w:r>
              <w:rPr>
                <w:b/>
                <w:bCs/>
              </w:rPr>
              <w:t>Distribution Code:</w:t>
            </w:r>
          </w:p>
          <w:p w14:paraId="10D9508A" w14:textId="77777777" w:rsidR="002F4BD8" w:rsidRDefault="00000000">
            <w:pPr>
              <w:spacing w:after="0" w:line="240" w:lineRule="auto"/>
            </w:pPr>
            <w:r>
              <w:t>Advantages</w:t>
            </w:r>
          </w:p>
          <w:p w14:paraId="7BF38191" w14:textId="77777777" w:rsidR="002F4BD8" w:rsidRDefault="002F4BD8">
            <w:pPr>
              <w:spacing w:after="0" w:line="240" w:lineRule="auto"/>
            </w:pPr>
          </w:p>
          <w:p w14:paraId="47BE9ACD" w14:textId="77777777" w:rsidR="002F4BD8" w:rsidRDefault="00000000">
            <w:pPr>
              <w:pStyle w:val="ListParagraph"/>
              <w:numPr>
                <w:ilvl w:val="0"/>
                <w:numId w:val="2"/>
              </w:numPr>
              <w:spacing w:after="0" w:line="240" w:lineRule="auto"/>
            </w:pPr>
            <w:r>
              <w:t>Potentially clearer that demand which isn’t used to run the power station isn’t netted off</w:t>
            </w:r>
          </w:p>
          <w:p w14:paraId="76457F83" w14:textId="77777777" w:rsidR="002F4BD8" w:rsidRDefault="002F4BD8">
            <w:pPr>
              <w:spacing w:after="0" w:line="240" w:lineRule="auto"/>
            </w:pPr>
          </w:p>
          <w:p w14:paraId="6339CB02" w14:textId="77777777" w:rsidR="002F4BD8" w:rsidRDefault="002F4BD8">
            <w:pPr>
              <w:spacing w:after="0" w:line="240" w:lineRule="auto"/>
            </w:pPr>
          </w:p>
          <w:p w14:paraId="3B2E06D6" w14:textId="77777777" w:rsidR="002F4BD8" w:rsidRDefault="002F4BD8">
            <w:pPr>
              <w:spacing w:after="0" w:line="240" w:lineRule="auto"/>
            </w:pPr>
          </w:p>
          <w:p w14:paraId="6FC903ED" w14:textId="77777777" w:rsidR="002F4BD8" w:rsidRDefault="00000000">
            <w:pPr>
              <w:spacing w:after="0" w:line="240" w:lineRule="auto"/>
            </w:pPr>
            <w:r>
              <w:t>Disadvantages</w:t>
            </w:r>
          </w:p>
          <w:p w14:paraId="0DA8802E" w14:textId="77777777" w:rsidR="002F4BD8" w:rsidRDefault="00000000">
            <w:pPr>
              <w:pStyle w:val="ListParagraph"/>
              <w:numPr>
                <w:ilvl w:val="0"/>
                <w:numId w:val="2"/>
              </w:numPr>
              <w:spacing w:after="0" w:line="240" w:lineRule="auto"/>
            </w:pPr>
            <w:r>
              <w:t>Uses a different definition to the one referenced in section 11 of CUSC</w:t>
            </w:r>
          </w:p>
          <w:p w14:paraId="144A198A" w14:textId="77777777" w:rsidR="002F4BD8" w:rsidRDefault="00000000">
            <w:pPr>
              <w:pStyle w:val="ListParagraph"/>
              <w:numPr>
                <w:ilvl w:val="0"/>
                <w:numId w:val="2"/>
              </w:numPr>
              <w:spacing w:after="0" w:line="240" w:lineRule="auto"/>
            </w:pPr>
            <w:r>
              <w:t>Only refers to Power Generating Module rather than a Power Station</w:t>
            </w:r>
          </w:p>
        </w:tc>
      </w:tr>
    </w:tbl>
    <w:p w14:paraId="34A06C98" w14:textId="77777777" w:rsidR="002F4BD8" w:rsidRDefault="002F4BD8"/>
    <w:p w14:paraId="0972D844" w14:textId="77777777" w:rsidR="002F4BD8" w:rsidRDefault="002F4BD8"/>
    <w:p w14:paraId="15DF6267" w14:textId="77777777" w:rsidR="002F4BD8" w:rsidRDefault="00000000">
      <w:pPr>
        <w:rPr>
          <w:b/>
          <w:bCs/>
          <w:u w:val="single"/>
        </w:rPr>
      </w:pPr>
      <w:r>
        <w:rPr>
          <w:b/>
          <w:bCs/>
          <w:u w:val="single"/>
        </w:rPr>
        <w:t>Comparison of legal text additions under each option</w:t>
      </w:r>
    </w:p>
    <w:p w14:paraId="35CEB7A6" w14:textId="77777777" w:rsidR="002F4BD8" w:rsidRDefault="00000000">
      <w:pPr>
        <w:rPr>
          <w:b/>
          <w:bCs/>
        </w:rPr>
      </w:pPr>
      <w:r>
        <w:rPr>
          <w:b/>
          <w:bCs/>
        </w:rPr>
        <w:t>Grid Code definition (Grid Code definition already referenced as a CUSC definition so legal text does not need to clarify):</w:t>
      </w:r>
    </w:p>
    <w:p w14:paraId="566837EA" w14:textId="77777777" w:rsidR="002F4BD8" w:rsidRDefault="00000000">
      <w:r>
        <w:rPr>
          <w:rFonts w:ascii="Arial" w:hAnsi="Arial" w:cs="Arial"/>
          <w:sz w:val="20"/>
          <w:szCs w:val="20"/>
        </w:rPr>
        <w:t xml:space="preserve">(f) In England and Wales, it is acknowledged that only an </w:t>
      </w:r>
      <w:r>
        <w:rPr>
          <w:rFonts w:ascii="Arial" w:hAnsi="Arial" w:cs="Arial"/>
          <w:b/>
          <w:bCs/>
          <w:sz w:val="20"/>
          <w:szCs w:val="20"/>
        </w:rPr>
        <w:t>Embedded Small Power Station</w:t>
      </w:r>
      <w:r>
        <w:rPr>
          <w:rFonts w:ascii="Arial" w:hAnsi="Arial" w:cs="Arial"/>
          <w:sz w:val="20"/>
          <w:szCs w:val="20"/>
        </w:rPr>
        <w:t xml:space="preserve"> which has a </w:t>
      </w:r>
      <w:r>
        <w:rPr>
          <w:rFonts w:ascii="Arial" w:hAnsi="Arial" w:cs="Arial"/>
          <w:b/>
          <w:bCs/>
          <w:sz w:val="20"/>
          <w:szCs w:val="20"/>
        </w:rPr>
        <w:t>Registered Capacity</w:t>
      </w:r>
      <w:r>
        <w:rPr>
          <w:rFonts w:ascii="Arial" w:hAnsi="Arial" w:cs="Arial"/>
          <w:sz w:val="20"/>
          <w:szCs w:val="20"/>
        </w:rPr>
        <w:t xml:space="preserve"> of 5MW or above or (if there is less than 1kA of fault level headroom as set out in the Appendix G for the relevant </w:t>
      </w:r>
      <w:r>
        <w:rPr>
          <w:rFonts w:ascii="Arial" w:hAnsi="Arial" w:cs="Arial"/>
          <w:b/>
          <w:bCs/>
          <w:sz w:val="20"/>
          <w:szCs w:val="20"/>
        </w:rPr>
        <w:t>Grid Supply Point</w:t>
      </w:r>
      <w:r>
        <w:rPr>
          <w:rFonts w:ascii="Arial" w:hAnsi="Arial" w:cs="Arial"/>
          <w:sz w:val="20"/>
          <w:szCs w:val="20"/>
        </w:rPr>
        <w:t xml:space="preserve"> at the time of the submission of an </w:t>
      </w:r>
      <w:r>
        <w:rPr>
          <w:rFonts w:ascii="Arial" w:hAnsi="Arial" w:cs="Arial"/>
          <w:b/>
          <w:bCs/>
          <w:sz w:val="20"/>
          <w:szCs w:val="20"/>
        </w:rPr>
        <w:t>Evaluation of Transmission Impact</w:t>
      </w:r>
      <w:r>
        <w:rPr>
          <w:rFonts w:ascii="Arial" w:hAnsi="Arial" w:cs="Arial"/>
          <w:sz w:val="20"/>
          <w:szCs w:val="20"/>
        </w:rPr>
        <w:t xml:space="preserve">) 1MW or above is a </w:t>
      </w:r>
      <w:r>
        <w:rPr>
          <w:rFonts w:ascii="Arial" w:hAnsi="Arial" w:cs="Arial"/>
          <w:b/>
          <w:bCs/>
          <w:sz w:val="20"/>
          <w:szCs w:val="20"/>
        </w:rPr>
        <w:t>Relevant Embedded Small Power Station</w:t>
      </w:r>
      <w:r>
        <w:rPr>
          <w:rFonts w:ascii="Arial" w:hAnsi="Arial" w:cs="Arial"/>
          <w:sz w:val="20"/>
          <w:szCs w:val="20"/>
        </w:rPr>
        <w:t xml:space="preserve"> requiring the submission of an </w:t>
      </w:r>
      <w:r>
        <w:rPr>
          <w:rFonts w:ascii="Arial" w:hAnsi="Arial" w:cs="Arial"/>
          <w:b/>
          <w:bCs/>
          <w:sz w:val="20"/>
          <w:szCs w:val="20"/>
        </w:rPr>
        <w:t>Evaluation of Transmission Impact</w:t>
      </w:r>
      <w:r>
        <w:rPr>
          <w:rFonts w:ascii="Arial" w:hAnsi="Arial" w:cs="Arial"/>
          <w:sz w:val="20"/>
          <w:szCs w:val="20"/>
        </w:rPr>
        <w:t xml:space="preserve"> to </w:t>
      </w:r>
      <w:r>
        <w:rPr>
          <w:rFonts w:ascii="Arial" w:hAnsi="Arial" w:cs="Arial"/>
          <w:b/>
          <w:bCs/>
          <w:sz w:val="20"/>
          <w:szCs w:val="20"/>
        </w:rPr>
        <w:t>The Company</w:t>
      </w:r>
      <w:r>
        <w:rPr>
          <w:rFonts w:ascii="Arial" w:hAnsi="Arial" w:cs="Arial"/>
          <w:sz w:val="20"/>
          <w:szCs w:val="20"/>
        </w:rPr>
        <w:t xml:space="preserve"> in accordance with Paragraph 5.1(a) above.”</w:t>
      </w:r>
    </w:p>
    <w:p w14:paraId="7735F953" w14:textId="77777777" w:rsidR="002F4BD8" w:rsidRDefault="00000000">
      <w:pPr>
        <w:rPr>
          <w:b/>
          <w:bCs/>
        </w:rPr>
      </w:pPr>
      <w:r>
        <w:rPr>
          <w:b/>
          <w:bCs/>
        </w:rPr>
        <w:t>Distribution Code definition:</w:t>
      </w:r>
    </w:p>
    <w:p w14:paraId="6CAAE5E0" w14:textId="77777777" w:rsidR="002F4BD8" w:rsidRDefault="00000000">
      <w:r>
        <w:rPr>
          <w:rFonts w:ascii="Arial" w:hAnsi="Arial" w:cs="Arial"/>
          <w:sz w:val="20"/>
          <w:szCs w:val="20"/>
        </w:rPr>
        <w:t xml:space="preserve">(f) In England and Wales, it is acknowledged that only an </w:t>
      </w:r>
      <w:r>
        <w:rPr>
          <w:rFonts w:ascii="Arial" w:hAnsi="Arial" w:cs="Arial"/>
          <w:b/>
          <w:bCs/>
          <w:sz w:val="20"/>
          <w:szCs w:val="20"/>
        </w:rPr>
        <w:t>Embedded Small Power Station</w:t>
      </w:r>
      <w:r>
        <w:rPr>
          <w:rFonts w:ascii="Arial" w:hAnsi="Arial" w:cs="Arial"/>
          <w:sz w:val="20"/>
          <w:szCs w:val="20"/>
        </w:rPr>
        <w:t xml:space="preserve"> which has a Registered Capacity (as defined in the </w:t>
      </w:r>
      <w:r>
        <w:rPr>
          <w:rFonts w:ascii="Arial" w:hAnsi="Arial" w:cs="Arial"/>
          <w:b/>
          <w:bCs/>
          <w:sz w:val="20"/>
          <w:szCs w:val="20"/>
        </w:rPr>
        <w:t>Distribution Code</w:t>
      </w:r>
      <w:r>
        <w:rPr>
          <w:rFonts w:ascii="Arial" w:hAnsi="Arial" w:cs="Arial"/>
          <w:sz w:val="20"/>
          <w:szCs w:val="20"/>
        </w:rPr>
        <w:t xml:space="preserve"> and rounded to one decimal place) of 5MW or above or (if there is less than 1kA of fault level headroom as set out in the Appendix G for the relevant </w:t>
      </w:r>
      <w:r>
        <w:rPr>
          <w:rFonts w:ascii="Arial" w:hAnsi="Arial" w:cs="Arial"/>
          <w:b/>
          <w:bCs/>
          <w:sz w:val="20"/>
          <w:szCs w:val="20"/>
        </w:rPr>
        <w:t>Grid Supply Point</w:t>
      </w:r>
      <w:r>
        <w:rPr>
          <w:rFonts w:ascii="Arial" w:hAnsi="Arial" w:cs="Arial"/>
          <w:sz w:val="20"/>
          <w:szCs w:val="20"/>
        </w:rPr>
        <w:t xml:space="preserve"> at the time of the submission of an </w:t>
      </w:r>
      <w:r>
        <w:rPr>
          <w:rFonts w:ascii="Arial" w:hAnsi="Arial" w:cs="Arial"/>
          <w:b/>
          <w:bCs/>
          <w:sz w:val="20"/>
          <w:szCs w:val="20"/>
        </w:rPr>
        <w:t>Evaluation of Transmission Impact</w:t>
      </w:r>
      <w:r>
        <w:rPr>
          <w:rFonts w:ascii="Arial" w:hAnsi="Arial" w:cs="Arial"/>
          <w:sz w:val="20"/>
          <w:szCs w:val="20"/>
        </w:rPr>
        <w:t xml:space="preserve">) 1MW or above is a </w:t>
      </w:r>
      <w:r>
        <w:rPr>
          <w:rFonts w:ascii="Arial" w:hAnsi="Arial" w:cs="Arial"/>
          <w:b/>
          <w:bCs/>
          <w:sz w:val="20"/>
          <w:szCs w:val="20"/>
        </w:rPr>
        <w:t>Relevant Embedded Small Power Station</w:t>
      </w:r>
      <w:r>
        <w:rPr>
          <w:rFonts w:ascii="Arial" w:hAnsi="Arial" w:cs="Arial"/>
          <w:sz w:val="20"/>
          <w:szCs w:val="20"/>
        </w:rPr>
        <w:t xml:space="preserve"> requiring the submission of an </w:t>
      </w:r>
      <w:r>
        <w:rPr>
          <w:rFonts w:ascii="Arial" w:hAnsi="Arial" w:cs="Arial"/>
          <w:b/>
          <w:bCs/>
          <w:sz w:val="20"/>
          <w:szCs w:val="20"/>
        </w:rPr>
        <w:t>Evaluation of Transmission Impact</w:t>
      </w:r>
      <w:r>
        <w:rPr>
          <w:rFonts w:ascii="Arial" w:hAnsi="Arial" w:cs="Arial"/>
          <w:sz w:val="20"/>
          <w:szCs w:val="20"/>
        </w:rPr>
        <w:t xml:space="preserve"> to </w:t>
      </w:r>
      <w:r>
        <w:rPr>
          <w:rFonts w:ascii="Arial" w:hAnsi="Arial" w:cs="Arial"/>
          <w:b/>
          <w:bCs/>
          <w:sz w:val="20"/>
          <w:szCs w:val="20"/>
        </w:rPr>
        <w:t>The Company</w:t>
      </w:r>
      <w:r>
        <w:rPr>
          <w:rFonts w:ascii="Arial" w:hAnsi="Arial" w:cs="Arial"/>
          <w:sz w:val="20"/>
          <w:szCs w:val="20"/>
        </w:rPr>
        <w:t xml:space="preserve"> in accordance with Paragraph 5.1(a) above.”</w:t>
      </w:r>
    </w:p>
    <w:p w14:paraId="7341C4F9" w14:textId="77777777" w:rsidR="002F4BD8" w:rsidRDefault="002F4BD8">
      <w:pPr>
        <w:rPr>
          <w:rFonts w:ascii="Arial" w:hAnsi="Arial" w:cs="Arial"/>
          <w:sz w:val="20"/>
          <w:szCs w:val="20"/>
        </w:rPr>
      </w:pPr>
    </w:p>
    <w:p w14:paraId="3D2E7560" w14:textId="77777777" w:rsidR="002F4BD8" w:rsidRDefault="002F4BD8">
      <w:pPr>
        <w:rPr>
          <w:rFonts w:ascii="Arial" w:hAnsi="Arial" w:cs="Arial"/>
          <w:sz w:val="20"/>
          <w:szCs w:val="20"/>
        </w:rPr>
      </w:pPr>
    </w:p>
    <w:p w14:paraId="3A59B386" w14:textId="77777777" w:rsidR="002F4BD8" w:rsidRDefault="002F4BD8">
      <w:pPr>
        <w:rPr>
          <w:rFonts w:ascii="Arial" w:hAnsi="Arial" w:cs="Arial"/>
          <w:sz w:val="20"/>
          <w:szCs w:val="20"/>
        </w:rPr>
      </w:pPr>
    </w:p>
    <w:p w14:paraId="1E48F8BE" w14:textId="77777777" w:rsidR="002F4BD8" w:rsidRDefault="002F4BD8">
      <w:pPr>
        <w:rPr>
          <w:rFonts w:ascii="Arial" w:hAnsi="Arial" w:cs="Arial"/>
          <w:sz w:val="20"/>
          <w:szCs w:val="20"/>
        </w:rPr>
      </w:pPr>
    </w:p>
    <w:p w14:paraId="707B5B6D" w14:textId="77777777" w:rsidR="002F4BD8" w:rsidRDefault="002F4BD8">
      <w:pPr>
        <w:rPr>
          <w:rFonts w:ascii="Arial" w:hAnsi="Arial" w:cs="Arial"/>
          <w:sz w:val="20"/>
          <w:szCs w:val="20"/>
        </w:rPr>
      </w:pPr>
    </w:p>
    <w:p w14:paraId="476F4C99" w14:textId="77777777" w:rsidR="002F4BD8" w:rsidRDefault="002F4BD8">
      <w:pPr>
        <w:rPr>
          <w:rFonts w:ascii="Arial" w:hAnsi="Arial" w:cs="Arial"/>
          <w:sz w:val="20"/>
          <w:szCs w:val="20"/>
        </w:rPr>
      </w:pPr>
    </w:p>
    <w:p w14:paraId="13DA67EB" w14:textId="77777777" w:rsidR="002F4BD8" w:rsidRDefault="002F4BD8">
      <w:pPr>
        <w:rPr>
          <w:rFonts w:ascii="Arial" w:hAnsi="Arial" w:cs="Arial"/>
          <w:sz w:val="20"/>
          <w:szCs w:val="20"/>
        </w:rPr>
      </w:pPr>
    </w:p>
    <w:p w14:paraId="3CD17026" w14:textId="77777777" w:rsidR="002F4BD8" w:rsidRDefault="002F4BD8">
      <w:pPr>
        <w:rPr>
          <w:rFonts w:ascii="Arial" w:hAnsi="Arial" w:cs="Arial"/>
          <w:sz w:val="20"/>
          <w:szCs w:val="20"/>
        </w:rPr>
      </w:pPr>
    </w:p>
    <w:p w14:paraId="49C82A1C" w14:textId="77777777" w:rsidR="002F4BD8" w:rsidRDefault="002F4BD8">
      <w:pPr>
        <w:rPr>
          <w:rFonts w:ascii="Arial" w:hAnsi="Arial" w:cs="Arial"/>
          <w:sz w:val="20"/>
          <w:szCs w:val="20"/>
        </w:rPr>
      </w:pPr>
    </w:p>
    <w:p w14:paraId="1F0458E1" w14:textId="77777777" w:rsidR="002F4BD8" w:rsidRDefault="002F4BD8">
      <w:pPr>
        <w:rPr>
          <w:rFonts w:ascii="Arial" w:hAnsi="Arial" w:cs="Arial"/>
          <w:sz w:val="20"/>
          <w:szCs w:val="20"/>
        </w:rPr>
      </w:pPr>
    </w:p>
    <w:p w14:paraId="04D26803" w14:textId="77777777" w:rsidR="002F4BD8" w:rsidRDefault="002F4BD8">
      <w:pPr>
        <w:rPr>
          <w:rFonts w:ascii="Arial" w:hAnsi="Arial" w:cs="Arial"/>
          <w:sz w:val="20"/>
          <w:szCs w:val="20"/>
        </w:rPr>
      </w:pPr>
    </w:p>
    <w:p w14:paraId="16ECFE61" w14:textId="77777777" w:rsidR="002F4BD8" w:rsidRDefault="002F4BD8">
      <w:pPr>
        <w:rPr>
          <w:rFonts w:ascii="Arial" w:hAnsi="Arial" w:cs="Arial"/>
          <w:sz w:val="20"/>
          <w:szCs w:val="20"/>
        </w:rPr>
      </w:pPr>
    </w:p>
    <w:p w14:paraId="1CE78710" w14:textId="77777777" w:rsidR="002F4BD8" w:rsidRDefault="00000000">
      <w:pPr>
        <w:rPr>
          <w:rFonts w:ascii="Arial" w:hAnsi="Arial" w:cs="Arial"/>
          <w:b/>
          <w:bCs/>
          <w:sz w:val="20"/>
          <w:szCs w:val="20"/>
          <w:u w:val="single"/>
        </w:rPr>
      </w:pPr>
      <w:r>
        <w:rPr>
          <w:rFonts w:ascii="Arial" w:hAnsi="Arial" w:cs="Arial"/>
          <w:b/>
          <w:bCs/>
          <w:sz w:val="20"/>
          <w:szCs w:val="20"/>
          <w:u w:val="single"/>
        </w:rPr>
        <w:t>Additional Information: Proposed GC0117 update to Registered Capacity Definition</w:t>
      </w:r>
    </w:p>
    <w:p w14:paraId="793530A6" w14:textId="77777777" w:rsidR="002F4BD8" w:rsidRDefault="00000000">
      <w:pPr>
        <w:pStyle w:val="TableArial11"/>
        <w:ind w:left="567" w:hanging="567"/>
        <w:jc w:val="left"/>
      </w:pPr>
      <w:bookmarkStart w:id="0" w:name="_Hlk190877412"/>
      <w:r>
        <w:rPr>
          <w:rFonts w:cs="Arial"/>
        </w:rPr>
        <w:t xml:space="preserve">In the case of a </w:t>
      </w:r>
      <w:r>
        <w:rPr>
          <w:rFonts w:cs="Arial"/>
          <w:b/>
        </w:rPr>
        <w:t>Generating Unit</w:t>
      </w:r>
      <w:r>
        <w:rPr>
          <w:rFonts w:cs="Arial"/>
        </w:rPr>
        <w:t xml:space="preserve"> other than that forming part of a </w:t>
      </w:r>
      <w:r>
        <w:rPr>
          <w:rFonts w:cs="Arial"/>
          <w:b/>
        </w:rPr>
        <w:t>CCGT Module</w:t>
      </w:r>
      <w:r>
        <w:rPr>
          <w:rFonts w:cs="Arial"/>
        </w:rPr>
        <w:t xml:space="preserve"> or</w:t>
      </w:r>
      <w:r>
        <w:rPr>
          <w:rFonts w:cs="Arial"/>
          <w:b/>
        </w:rPr>
        <w:t xml:space="preserve"> Power Park Module</w:t>
      </w:r>
      <w:r>
        <w:rPr>
          <w:rFonts w:cs="Arial"/>
          <w:b/>
          <w:bCs/>
        </w:rPr>
        <w:t xml:space="preserve"> </w:t>
      </w:r>
      <w:r>
        <w:rPr>
          <w:rFonts w:cs="Arial"/>
          <w:bCs/>
        </w:rPr>
        <w:t>or</w:t>
      </w:r>
      <w:r>
        <w:rPr>
          <w:rFonts w:cs="Arial"/>
          <w:b/>
          <w:bCs/>
        </w:rPr>
        <w:t xml:space="preserve"> Power Generating Module</w:t>
      </w:r>
      <w:r>
        <w:rPr>
          <w:rFonts w:cs="Arial"/>
        </w:rPr>
        <w:t xml:space="preserve">, the normal full load capacity of a </w:t>
      </w:r>
      <w:r>
        <w:rPr>
          <w:rFonts w:cs="Arial"/>
          <w:b/>
        </w:rPr>
        <w:t>Generating Unit</w:t>
      </w:r>
      <w:r>
        <w:rPr>
          <w:rFonts w:cs="Arial"/>
        </w:rPr>
        <w:t xml:space="preserve"> as declared by the </w:t>
      </w:r>
      <w:r>
        <w:rPr>
          <w:rFonts w:cs="Arial"/>
          <w:b/>
        </w:rPr>
        <w:t>Generator</w:t>
      </w:r>
      <w:r>
        <w:rPr>
          <w:rFonts w:cs="Arial"/>
        </w:rPr>
        <w:t xml:space="preserve">, less the MW consumed by the </w:t>
      </w:r>
      <w:r>
        <w:rPr>
          <w:rFonts w:cs="Arial"/>
          <w:b/>
        </w:rPr>
        <w:t>Generating Unit</w:t>
      </w:r>
      <w:r>
        <w:rPr>
          <w:rFonts w:cs="Arial"/>
        </w:rPr>
        <w:t xml:space="preserve"> through the </w:t>
      </w:r>
      <w:r>
        <w:rPr>
          <w:rFonts w:cs="Arial"/>
          <w:b/>
        </w:rPr>
        <w:t>Generating Unit’s</w:t>
      </w:r>
      <w:r>
        <w:rPr>
          <w:rFonts w:cs="Arial"/>
        </w:rPr>
        <w:t xml:space="preserve"> </w:t>
      </w:r>
      <w:r>
        <w:rPr>
          <w:rFonts w:cs="Arial"/>
          <w:b/>
        </w:rPr>
        <w:t>Unit Transformer</w:t>
      </w:r>
      <w:r>
        <w:rPr>
          <w:rFonts w:cs="Arial"/>
        </w:rPr>
        <w:t xml:space="preserve"> when producing the same (the resultant figure being expressed in whole MW, or in MW to one decimal place).</w:t>
      </w:r>
    </w:p>
    <w:p w14:paraId="08984738" w14:textId="77777777" w:rsidR="002F4BD8" w:rsidRDefault="00000000">
      <w:pPr>
        <w:pStyle w:val="TableArial11"/>
        <w:ind w:left="567" w:hanging="567"/>
        <w:jc w:val="left"/>
      </w:pPr>
      <w:r>
        <w:rPr>
          <w:rFonts w:cs="Arial"/>
        </w:rPr>
        <w:t>(b)</w:t>
      </w:r>
      <w:r>
        <w:rPr>
          <w:rFonts w:cs="Arial"/>
        </w:rPr>
        <w:tab/>
        <w:t xml:space="preserve">In the case of a </w:t>
      </w:r>
      <w:r>
        <w:rPr>
          <w:rFonts w:cs="Arial"/>
          <w:b/>
        </w:rPr>
        <w:t>CCGT Module</w:t>
      </w:r>
      <w:r>
        <w:rPr>
          <w:rFonts w:cs="Arial"/>
        </w:rPr>
        <w:t xml:space="preserve"> or</w:t>
      </w:r>
      <w:r>
        <w:rPr>
          <w:rFonts w:cs="Arial"/>
          <w:b/>
        </w:rPr>
        <w:t xml:space="preserve"> Power Park Module</w:t>
      </w:r>
      <w:r>
        <w:rPr>
          <w:rFonts w:cs="Arial"/>
          <w:b/>
          <w:bCs/>
        </w:rPr>
        <w:t xml:space="preserve"> </w:t>
      </w:r>
      <w:r>
        <w:rPr>
          <w:rFonts w:cs="Arial"/>
          <w:bCs/>
        </w:rPr>
        <w:t xml:space="preserve">owned or operated by a </w:t>
      </w:r>
      <w:r>
        <w:rPr>
          <w:rFonts w:cs="Arial"/>
          <w:b/>
          <w:bCs/>
        </w:rPr>
        <w:t>GB Generator</w:t>
      </w:r>
      <w:r>
        <w:rPr>
          <w:rFonts w:cs="Arial"/>
        </w:rPr>
        <w:t xml:space="preserve">, the normal full load capacity of the  </w:t>
      </w:r>
      <w:r>
        <w:rPr>
          <w:rFonts w:cs="Arial"/>
          <w:b/>
        </w:rPr>
        <w:t>CCGT Module</w:t>
      </w:r>
      <w:r>
        <w:rPr>
          <w:rFonts w:cs="Arial"/>
        </w:rPr>
        <w:t xml:space="preserve"> or</w:t>
      </w:r>
      <w:r>
        <w:rPr>
          <w:rFonts w:cs="Arial"/>
          <w:b/>
        </w:rPr>
        <w:t xml:space="preserve"> Power Park Module </w:t>
      </w:r>
      <w:r>
        <w:rPr>
          <w:rFonts w:cs="Arial"/>
        </w:rPr>
        <w:t>(as the case may be)</w:t>
      </w:r>
      <w:r>
        <w:rPr>
          <w:rFonts w:cs="Arial"/>
          <w:b/>
        </w:rPr>
        <w:t xml:space="preserve"> </w:t>
      </w:r>
      <w:r>
        <w:rPr>
          <w:rFonts w:cs="Arial"/>
        </w:rPr>
        <w:t xml:space="preserve">as declared by the </w:t>
      </w:r>
      <w:r>
        <w:rPr>
          <w:rFonts w:cs="Arial"/>
          <w:b/>
        </w:rPr>
        <w:t>GB</w:t>
      </w:r>
      <w:r>
        <w:rPr>
          <w:rFonts w:cs="Arial"/>
        </w:rPr>
        <w:t xml:space="preserve"> </w:t>
      </w:r>
      <w:r>
        <w:rPr>
          <w:rFonts w:cs="Arial"/>
          <w:b/>
        </w:rPr>
        <w:t>Generator</w:t>
      </w:r>
      <w:r>
        <w:rPr>
          <w:rFonts w:cs="Arial"/>
        </w:rPr>
        <w:t xml:space="preserve">, being the </w:t>
      </w:r>
      <w:r>
        <w:rPr>
          <w:rFonts w:cs="Arial"/>
          <w:b/>
        </w:rPr>
        <w:t xml:space="preserve">Active Power </w:t>
      </w:r>
      <w:r>
        <w:rPr>
          <w:rFonts w:cs="Arial"/>
        </w:rPr>
        <w:t xml:space="preserve">declared by the </w:t>
      </w:r>
      <w:r>
        <w:rPr>
          <w:rFonts w:cs="Arial"/>
          <w:b/>
        </w:rPr>
        <w:t>GB</w:t>
      </w:r>
      <w:r>
        <w:rPr>
          <w:rFonts w:cs="Arial"/>
        </w:rPr>
        <w:t xml:space="preserve"> </w:t>
      </w:r>
      <w:r>
        <w:rPr>
          <w:rFonts w:cs="Arial"/>
          <w:b/>
        </w:rPr>
        <w:t>Generator</w:t>
      </w:r>
      <w:r>
        <w:rPr>
          <w:rFonts w:cs="Arial"/>
        </w:rPr>
        <w:t xml:space="preserve"> as being deliverable by the </w:t>
      </w:r>
      <w:r>
        <w:rPr>
          <w:rFonts w:cs="Arial"/>
          <w:b/>
        </w:rPr>
        <w:t>CCGT Module</w:t>
      </w:r>
      <w:r>
        <w:rPr>
          <w:rFonts w:cs="Arial"/>
        </w:rPr>
        <w:t xml:space="preserve"> or</w:t>
      </w:r>
      <w:r>
        <w:rPr>
          <w:rFonts w:cs="Arial"/>
          <w:b/>
        </w:rPr>
        <w:t xml:space="preserve"> Power Park Module</w:t>
      </w:r>
      <w:r>
        <w:rPr>
          <w:rFonts w:cs="Arial"/>
        </w:rPr>
        <w:t xml:space="preserve"> at the </w:t>
      </w:r>
      <w:r>
        <w:rPr>
          <w:rFonts w:cs="Arial"/>
          <w:b/>
        </w:rPr>
        <w:t>Grid Entry Point</w:t>
      </w:r>
      <w:r>
        <w:rPr>
          <w:rFonts w:cs="Arial"/>
        </w:rPr>
        <w:t xml:space="preserve"> (or in the case of an </w:t>
      </w:r>
      <w:r>
        <w:rPr>
          <w:rFonts w:cs="Arial"/>
          <w:b/>
        </w:rPr>
        <w:t>Embedded CCGT Module</w:t>
      </w:r>
      <w:r>
        <w:rPr>
          <w:rFonts w:cs="Arial"/>
        </w:rPr>
        <w:t xml:space="preserve"> or</w:t>
      </w:r>
      <w:r>
        <w:rPr>
          <w:rFonts w:cs="Arial"/>
          <w:b/>
        </w:rPr>
        <w:t xml:space="preserve"> Power Park Module</w:t>
      </w:r>
      <w:r>
        <w:rPr>
          <w:rFonts w:cs="Arial"/>
        </w:rPr>
        <w:t xml:space="preserve">, at the </w:t>
      </w:r>
      <w:r>
        <w:rPr>
          <w:rFonts w:cs="Arial"/>
          <w:b/>
        </w:rPr>
        <w:t>User System Entry Point</w:t>
      </w:r>
      <w:r>
        <w:rPr>
          <w:rFonts w:cs="Arial"/>
        </w:rPr>
        <w:t xml:space="preserve">), expressed in whole MW, or in MW to one decimal place.  </w:t>
      </w:r>
    </w:p>
    <w:p w14:paraId="54F0ED02" w14:textId="77777777" w:rsidR="002F4BD8" w:rsidRDefault="00000000">
      <w:pPr>
        <w:pStyle w:val="TableArial11"/>
        <w:ind w:left="567" w:hanging="567"/>
        <w:jc w:val="left"/>
      </w:pPr>
      <w:r>
        <w:rPr>
          <w:rFonts w:cs="Arial"/>
        </w:rPr>
        <w:t>(c)</w:t>
      </w:r>
      <w:r>
        <w:rPr>
          <w:rFonts w:cs="Arial"/>
        </w:rPr>
        <w:tab/>
        <w:t xml:space="preserve">In the case of a </w:t>
      </w:r>
      <w:r>
        <w:rPr>
          <w:rFonts w:cs="Arial"/>
          <w:b/>
        </w:rPr>
        <w:t xml:space="preserve">Power Station </w:t>
      </w:r>
      <w:r>
        <w:rPr>
          <w:rFonts w:cs="Arial"/>
          <w:shd w:val="clear" w:color="auto" w:fill="00FF00"/>
        </w:rPr>
        <w:t xml:space="preserve">where </w:t>
      </w:r>
      <w:r>
        <w:rPr>
          <w:rFonts w:cs="Arial"/>
          <w:b/>
          <w:bCs/>
          <w:shd w:val="clear" w:color="auto" w:fill="00FF00"/>
        </w:rPr>
        <w:t>Purchase Contracts</w:t>
      </w:r>
      <w:r>
        <w:rPr>
          <w:rFonts w:cs="Arial"/>
          <w:shd w:val="clear" w:color="auto" w:fill="00FF00"/>
        </w:rPr>
        <w:t xml:space="preserve"> for its </w:t>
      </w:r>
      <w:r>
        <w:rPr>
          <w:rFonts w:cs="Arial"/>
          <w:b/>
          <w:shd w:val="clear" w:color="auto" w:fill="00FF00"/>
        </w:rPr>
        <w:t>Main Plant</w:t>
      </w:r>
      <w:r>
        <w:rPr>
          <w:rFonts w:cs="Arial"/>
          <w:shd w:val="clear" w:color="auto" w:fill="00FF00"/>
        </w:rPr>
        <w:t xml:space="preserve"> and </w:t>
      </w:r>
      <w:r>
        <w:rPr>
          <w:rFonts w:cs="Arial"/>
          <w:b/>
          <w:shd w:val="clear" w:color="auto" w:fill="00FF00"/>
        </w:rPr>
        <w:t>Apparatus</w:t>
      </w:r>
      <w:r>
        <w:rPr>
          <w:rFonts w:cs="Arial"/>
          <w:shd w:val="clear" w:color="auto" w:fill="00FF00"/>
        </w:rPr>
        <w:t xml:space="preserve"> had been concluded before</w:t>
      </w:r>
      <w:r>
        <w:rPr>
          <w:rFonts w:cs="Arial"/>
        </w:rPr>
        <w:t xml:space="preserve"> 1</w:t>
      </w:r>
      <w:r>
        <w:rPr>
          <w:rFonts w:cs="Arial"/>
          <w:vertAlign w:val="superscript"/>
        </w:rPr>
        <w:t>st</w:t>
      </w:r>
      <w:r>
        <w:rPr>
          <w:rFonts w:cs="Arial"/>
        </w:rPr>
        <w:t xml:space="preserve"> June 2027 or a </w:t>
      </w:r>
      <w:r>
        <w:rPr>
          <w:rFonts w:cs="Arial"/>
          <w:b/>
          <w:bCs/>
        </w:rPr>
        <w:t>Generator</w:t>
      </w:r>
      <w:r>
        <w:rPr>
          <w:rFonts w:cs="Arial"/>
        </w:rPr>
        <w:t xml:space="preserve"> in respect of that </w:t>
      </w:r>
      <w:r>
        <w:rPr>
          <w:rFonts w:cs="Arial"/>
          <w:b/>
          <w:bCs/>
        </w:rPr>
        <w:t>Power Station</w:t>
      </w:r>
      <w:r>
        <w:rPr>
          <w:rFonts w:cs="Arial"/>
        </w:rPr>
        <w:t xml:space="preserve"> applied for a </w:t>
      </w:r>
      <w:r>
        <w:rPr>
          <w:rFonts w:cs="Arial"/>
          <w:b/>
          <w:bCs/>
        </w:rPr>
        <w:t>CUSC Contract</w:t>
      </w:r>
      <w:r>
        <w:rPr>
          <w:rFonts w:cs="Arial"/>
        </w:rPr>
        <w:t xml:space="preserve"> or </w:t>
      </w:r>
      <w:r>
        <w:rPr>
          <w:rFonts w:cs="Arial"/>
          <w:b/>
          <w:bCs/>
        </w:rPr>
        <w:t>Connection Agreement</w:t>
      </w:r>
      <w:r>
        <w:rPr>
          <w:rFonts w:cs="Arial"/>
        </w:rPr>
        <w:t xml:space="preserve"> before XXXXXX </w:t>
      </w:r>
      <w:r>
        <w:rPr>
          <w:rFonts w:cs="Arial"/>
          <w:shd w:val="clear" w:color="auto" w:fill="D3D3D3"/>
        </w:rPr>
        <w:t xml:space="preserve">[XXXXXX </w:t>
      </w:r>
      <w:r>
        <w:rPr>
          <w:rStyle w:val="ui-provider"/>
          <w:i/>
          <w:iCs/>
          <w:shd w:val="clear" w:color="auto" w:fill="FFFF00"/>
        </w:rPr>
        <w:t>this being the Implementation Date,  which is ten working days after the Authority Decision date</w:t>
      </w:r>
      <w:r>
        <w:rPr>
          <w:rFonts w:cs="Arial"/>
          <w:shd w:val="clear" w:color="auto" w:fill="D3D3D3"/>
        </w:rPr>
        <w:t>]</w:t>
      </w:r>
      <w:r>
        <w:rPr>
          <w:rFonts w:cs="Arial"/>
        </w:rPr>
        <w:t xml:space="preserve">, then the </w:t>
      </w:r>
      <w:r>
        <w:rPr>
          <w:rFonts w:cs="Arial"/>
          <w:b/>
          <w:bCs/>
        </w:rPr>
        <w:t xml:space="preserve">Registered Capacity </w:t>
      </w:r>
      <w:r>
        <w:rPr>
          <w:rFonts w:cs="Arial"/>
        </w:rPr>
        <w:t xml:space="preserve">is the maximum amount of </w:t>
      </w:r>
      <w:r>
        <w:rPr>
          <w:rFonts w:cs="Arial"/>
          <w:b/>
        </w:rPr>
        <w:t>Active Power</w:t>
      </w:r>
      <w:r>
        <w:rPr>
          <w:rFonts w:cs="Arial"/>
        </w:rPr>
        <w:t xml:space="preserve"> deliverable by the </w:t>
      </w:r>
      <w:r>
        <w:rPr>
          <w:rFonts w:cs="Arial"/>
          <w:b/>
        </w:rPr>
        <w:t>Power Station</w:t>
      </w:r>
      <w:r>
        <w:rPr>
          <w:rFonts w:cs="Arial"/>
        </w:rPr>
        <w:t xml:space="preserve"> at the </w:t>
      </w:r>
      <w:r>
        <w:rPr>
          <w:rFonts w:cs="Arial"/>
          <w:b/>
        </w:rPr>
        <w:t>Grid Entry Point</w:t>
      </w:r>
      <w:r>
        <w:rPr>
          <w:rFonts w:cs="Arial"/>
        </w:rPr>
        <w:t xml:space="preserve"> (or in the case of an </w:t>
      </w:r>
      <w:r>
        <w:rPr>
          <w:rFonts w:cs="Arial"/>
          <w:b/>
        </w:rPr>
        <w:t>Embedded Power Station</w:t>
      </w:r>
      <w:r>
        <w:rPr>
          <w:rFonts w:cs="Arial"/>
        </w:rPr>
        <w:t xml:space="preserve"> at the </w:t>
      </w:r>
      <w:r>
        <w:rPr>
          <w:rFonts w:cs="Arial"/>
          <w:b/>
        </w:rPr>
        <w:t>User System Entry Point</w:t>
      </w:r>
      <w:r>
        <w:rPr>
          <w:rFonts w:cs="Arial"/>
        </w:rPr>
        <w:t xml:space="preserve">), as declared by the </w:t>
      </w:r>
      <w:r>
        <w:rPr>
          <w:rFonts w:cs="Arial"/>
          <w:b/>
        </w:rPr>
        <w:t>Generator</w:t>
      </w:r>
      <w:r>
        <w:rPr>
          <w:rFonts w:cs="Arial"/>
        </w:rPr>
        <w:t xml:space="preserve">, expressed in whole MW, or in MW to one decimal place. The maximum </w:t>
      </w:r>
      <w:r>
        <w:rPr>
          <w:rFonts w:cs="Arial"/>
          <w:b/>
        </w:rPr>
        <w:t>Active Power</w:t>
      </w:r>
      <w:r>
        <w:rPr>
          <w:rFonts w:cs="Arial"/>
        </w:rPr>
        <w:t xml:space="preserve"> deliverable is the maximum amount deliverable simultaneously by the </w:t>
      </w:r>
      <w:r>
        <w:rPr>
          <w:rFonts w:cs="Arial"/>
          <w:b/>
        </w:rPr>
        <w:t>Power Generating Modules</w:t>
      </w:r>
      <w:r>
        <w:rPr>
          <w:rFonts w:cs="Arial"/>
        </w:rPr>
        <w:t xml:space="preserve"> and/or </w:t>
      </w:r>
      <w:r>
        <w:rPr>
          <w:rFonts w:cs="Arial"/>
          <w:b/>
        </w:rPr>
        <w:t>Generating Units</w:t>
      </w:r>
      <w:r>
        <w:rPr>
          <w:rFonts w:cs="Arial"/>
        </w:rPr>
        <w:t xml:space="preserve"> and/or </w:t>
      </w:r>
      <w:r>
        <w:rPr>
          <w:rFonts w:cs="Arial"/>
          <w:b/>
        </w:rPr>
        <w:t>CCGT Modules</w:t>
      </w:r>
      <w:r>
        <w:rPr>
          <w:rFonts w:cs="Arial"/>
        </w:rPr>
        <w:t xml:space="preserve"> and/or</w:t>
      </w:r>
      <w:r>
        <w:rPr>
          <w:rFonts w:cs="Arial"/>
          <w:b/>
        </w:rPr>
        <w:t xml:space="preserve"> Power Park Modules</w:t>
      </w:r>
      <w:r>
        <w:rPr>
          <w:rFonts w:cs="Arial"/>
        </w:rPr>
        <w:t xml:space="preserve"> less the MW consumed by the </w:t>
      </w:r>
      <w:r>
        <w:rPr>
          <w:rFonts w:cs="Arial"/>
          <w:b/>
        </w:rPr>
        <w:t>Power Generating Modules</w:t>
      </w:r>
      <w:r>
        <w:rPr>
          <w:rFonts w:cs="Arial"/>
        </w:rPr>
        <w:t xml:space="preserve"> and/or </w:t>
      </w:r>
      <w:r>
        <w:rPr>
          <w:rFonts w:cs="Arial"/>
          <w:b/>
        </w:rPr>
        <w:t>Generating Units</w:t>
      </w:r>
      <w:r>
        <w:rPr>
          <w:rFonts w:cs="Arial"/>
        </w:rPr>
        <w:t xml:space="preserve"> and/or </w:t>
      </w:r>
      <w:r>
        <w:rPr>
          <w:rFonts w:cs="Arial"/>
          <w:b/>
        </w:rPr>
        <w:t>CCGT Modules</w:t>
      </w:r>
      <w:r>
        <w:rPr>
          <w:rFonts w:cs="Arial"/>
        </w:rPr>
        <w:t xml:space="preserve"> in producing that </w:t>
      </w:r>
      <w:r>
        <w:rPr>
          <w:rFonts w:cs="Arial"/>
          <w:b/>
        </w:rPr>
        <w:t xml:space="preserve">Active Power </w:t>
      </w:r>
      <w:r>
        <w:rPr>
          <w:rFonts w:cs="Arial"/>
        </w:rPr>
        <w:t xml:space="preserve">and forming part of a </w:t>
      </w:r>
      <w:r>
        <w:rPr>
          <w:rFonts w:cs="Arial"/>
          <w:b/>
        </w:rPr>
        <w:t>Power Station</w:t>
      </w:r>
      <w:r>
        <w:rPr>
          <w:rFonts w:cs="Arial"/>
        </w:rPr>
        <w:t>.</w:t>
      </w:r>
    </w:p>
    <w:p w14:paraId="39C15260" w14:textId="77777777" w:rsidR="002F4BD8" w:rsidRDefault="00000000">
      <w:pPr>
        <w:pStyle w:val="TableArial11"/>
        <w:ind w:left="567" w:hanging="567"/>
        <w:jc w:val="left"/>
      </w:pPr>
      <w:r>
        <w:rPr>
          <w:rFonts w:cs="Arial"/>
        </w:rPr>
        <w:t>(d)</w:t>
      </w:r>
      <w:r>
        <w:rPr>
          <w:rFonts w:cs="Arial"/>
        </w:rPr>
        <w:tab/>
        <w:t xml:space="preserve">In the case of a </w:t>
      </w:r>
      <w:r>
        <w:rPr>
          <w:rFonts w:cs="Arial"/>
          <w:b/>
        </w:rPr>
        <w:t>DC Converter</w:t>
      </w:r>
      <w:r>
        <w:rPr>
          <w:rFonts w:cs="Arial"/>
        </w:rPr>
        <w:t xml:space="preserve"> at a </w:t>
      </w:r>
      <w:r>
        <w:rPr>
          <w:rFonts w:cs="Arial"/>
          <w:b/>
        </w:rPr>
        <w:t>DC Converter Station</w:t>
      </w:r>
      <w:r>
        <w:rPr>
          <w:rFonts w:cs="Arial"/>
          <w:b/>
          <w:bCs/>
        </w:rPr>
        <w:t xml:space="preserve"> </w:t>
      </w:r>
      <w:r>
        <w:rPr>
          <w:rFonts w:cs="Arial"/>
          <w:bCs/>
        </w:rPr>
        <w:t xml:space="preserve">or </w:t>
      </w:r>
      <w:r>
        <w:rPr>
          <w:rFonts w:cs="Arial"/>
          <w:b/>
          <w:bCs/>
        </w:rPr>
        <w:t>HVDC Converter</w:t>
      </w:r>
      <w:r>
        <w:rPr>
          <w:rFonts w:cs="Arial"/>
          <w:bCs/>
        </w:rPr>
        <w:t xml:space="preserve"> at an </w:t>
      </w:r>
      <w:r>
        <w:rPr>
          <w:rFonts w:cs="Arial"/>
          <w:b/>
          <w:bCs/>
        </w:rPr>
        <w:t>HVDC Converter Station</w:t>
      </w:r>
      <w:r>
        <w:rPr>
          <w:rFonts w:cs="Arial"/>
        </w:rPr>
        <w:t>,</w:t>
      </w:r>
      <w:r>
        <w:rPr>
          <w:rFonts w:cs="Arial"/>
          <w:b/>
        </w:rPr>
        <w:t xml:space="preserve"> </w:t>
      </w:r>
      <w:r>
        <w:rPr>
          <w:rFonts w:cs="Arial"/>
        </w:rPr>
        <w:t xml:space="preserve">the normal full load amount of </w:t>
      </w:r>
      <w:r>
        <w:rPr>
          <w:rFonts w:cs="Arial"/>
          <w:b/>
        </w:rPr>
        <w:t>Active Power</w:t>
      </w:r>
      <w:r>
        <w:rPr>
          <w:rFonts w:cs="Arial"/>
        </w:rPr>
        <w:t xml:space="preserve"> transferable from a </w:t>
      </w:r>
      <w:r>
        <w:rPr>
          <w:rFonts w:cs="Arial"/>
          <w:b/>
        </w:rPr>
        <w:t xml:space="preserve">DC Converter </w:t>
      </w:r>
      <w:r>
        <w:rPr>
          <w:rFonts w:cs="Arial"/>
          <w:bCs/>
        </w:rPr>
        <w:t>or</w:t>
      </w:r>
      <w:r>
        <w:rPr>
          <w:rFonts w:cs="Arial"/>
          <w:b/>
          <w:bCs/>
        </w:rPr>
        <w:t xml:space="preserve"> HVDC Converter </w:t>
      </w:r>
      <w:r>
        <w:rPr>
          <w:rFonts w:cs="Arial"/>
        </w:rPr>
        <w:t xml:space="preserve">at the </w:t>
      </w:r>
      <w:r>
        <w:rPr>
          <w:rFonts w:cs="Arial"/>
          <w:b/>
        </w:rPr>
        <w:t>Onshore</w:t>
      </w:r>
      <w:r>
        <w:rPr>
          <w:rFonts w:cs="Arial"/>
        </w:rPr>
        <w:t xml:space="preserve"> </w:t>
      </w:r>
      <w:r>
        <w:rPr>
          <w:rFonts w:cs="Arial"/>
          <w:b/>
        </w:rPr>
        <w:t>Grid Entry Point</w:t>
      </w:r>
      <w:r>
        <w:rPr>
          <w:rFonts w:cs="Arial"/>
        </w:rPr>
        <w:t xml:space="preserve"> (or in the case of an </w:t>
      </w:r>
      <w:r>
        <w:rPr>
          <w:rFonts w:cs="Arial"/>
          <w:b/>
        </w:rPr>
        <w:t>Embedded DC Converter Station</w:t>
      </w:r>
      <w:r>
        <w:rPr>
          <w:rFonts w:cs="Arial"/>
        </w:rPr>
        <w:t xml:space="preserve"> or an </w:t>
      </w:r>
      <w:r>
        <w:rPr>
          <w:rFonts w:cs="Arial"/>
          <w:b/>
        </w:rPr>
        <w:t>Embedded HVDC Converter Station</w:t>
      </w:r>
      <w:r>
        <w:rPr>
          <w:rFonts w:cs="Arial"/>
        </w:rPr>
        <w:t xml:space="preserve"> at the </w:t>
      </w:r>
      <w:r>
        <w:rPr>
          <w:rFonts w:cs="Arial"/>
          <w:b/>
        </w:rPr>
        <w:t>User System Entry Point</w:t>
      </w:r>
      <w:r>
        <w:rPr>
          <w:rFonts w:cs="Arial"/>
        </w:rPr>
        <w:t xml:space="preserve">), as declared by the </w:t>
      </w:r>
      <w:r>
        <w:rPr>
          <w:rFonts w:cs="Arial"/>
          <w:b/>
        </w:rPr>
        <w:t xml:space="preserve">DC Converter Station </w:t>
      </w:r>
      <w:r>
        <w:rPr>
          <w:rFonts w:cs="Arial"/>
        </w:rPr>
        <w:t xml:space="preserve">owner or </w:t>
      </w:r>
      <w:r>
        <w:rPr>
          <w:rFonts w:cs="Arial"/>
          <w:b/>
        </w:rPr>
        <w:t>HVDC System Owner</w:t>
      </w:r>
      <w:r>
        <w:rPr>
          <w:rFonts w:cs="Arial"/>
        </w:rPr>
        <w:t xml:space="preserve">, expressed in whole MW, or in MW to one </w:t>
      </w:r>
      <w:proofErr w:type="spellStart"/>
      <w:r>
        <w:rPr>
          <w:rFonts w:cs="Arial"/>
        </w:rPr>
        <w:t>decimalI</w:t>
      </w:r>
      <w:proofErr w:type="spellEnd"/>
      <w:r>
        <w:rPr>
          <w:rFonts w:cs="Arial"/>
        </w:rPr>
        <w:t xml:space="preserve"> place. </w:t>
      </w:r>
    </w:p>
    <w:p w14:paraId="4881EEE3" w14:textId="77777777" w:rsidR="002F4BD8" w:rsidRDefault="00000000">
      <w:pPr>
        <w:pStyle w:val="TableArial11"/>
        <w:ind w:left="567" w:hanging="567"/>
        <w:jc w:val="left"/>
      </w:pPr>
      <w:r>
        <w:rPr>
          <w:rFonts w:cs="Arial"/>
        </w:rPr>
        <w:t>(e)</w:t>
      </w:r>
      <w:r>
        <w:rPr>
          <w:rFonts w:cs="Arial"/>
        </w:rPr>
        <w:tab/>
        <w:t xml:space="preserve">In the case of a </w:t>
      </w:r>
      <w:r>
        <w:rPr>
          <w:rFonts w:cs="Arial"/>
          <w:b/>
        </w:rPr>
        <w:t>DC Converter Station</w:t>
      </w:r>
      <w:r>
        <w:rPr>
          <w:rFonts w:cs="Arial"/>
          <w:b/>
          <w:bCs/>
        </w:rPr>
        <w:t xml:space="preserve"> </w:t>
      </w:r>
      <w:r>
        <w:rPr>
          <w:rFonts w:cs="Arial"/>
          <w:bCs/>
        </w:rPr>
        <w:t xml:space="preserve">or </w:t>
      </w:r>
      <w:r>
        <w:rPr>
          <w:rFonts w:cs="Arial"/>
          <w:b/>
          <w:bCs/>
        </w:rPr>
        <w:t>HVDC Converter Station</w:t>
      </w:r>
      <w:r>
        <w:rPr>
          <w:rFonts w:cs="Arial"/>
        </w:rPr>
        <w:t>,</w:t>
      </w:r>
      <w:r>
        <w:rPr>
          <w:rFonts w:cs="Arial"/>
          <w:b/>
        </w:rPr>
        <w:t xml:space="preserve"> </w:t>
      </w:r>
      <w:r>
        <w:rPr>
          <w:rFonts w:cs="Arial"/>
        </w:rPr>
        <w:t xml:space="preserve">the maximum amount of </w:t>
      </w:r>
      <w:r>
        <w:rPr>
          <w:rFonts w:cs="Arial"/>
          <w:b/>
        </w:rPr>
        <w:t>Active Power</w:t>
      </w:r>
      <w:r>
        <w:rPr>
          <w:rFonts w:cs="Arial"/>
        </w:rPr>
        <w:t xml:space="preserve"> transferable from a </w:t>
      </w:r>
      <w:r>
        <w:rPr>
          <w:rFonts w:cs="Arial"/>
          <w:b/>
        </w:rPr>
        <w:t>DC</w:t>
      </w:r>
      <w:r>
        <w:rPr>
          <w:rFonts w:cs="Arial"/>
          <w:b/>
          <w:bCs/>
        </w:rPr>
        <w:t xml:space="preserve"> Converter Station</w:t>
      </w:r>
      <w:r>
        <w:rPr>
          <w:rFonts w:cs="Arial"/>
        </w:rPr>
        <w:t xml:space="preserve"> or </w:t>
      </w:r>
      <w:r>
        <w:rPr>
          <w:rFonts w:cs="Arial"/>
          <w:b/>
        </w:rPr>
        <w:t>HVDC Converter Station</w:t>
      </w:r>
      <w:r>
        <w:rPr>
          <w:rFonts w:cs="Arial"/>
        </w:rPr>
        <w:t xml:space="preserve"> at the </w:t>
      </w:r>
      <w:r>
        <w:rPr>
          <w:rFonts w:cs="Arial"/>
          <w:b/>
        </w:rPr>
        <w:t>Onshore</w:t>
      </w:r>
      <w:r>
        <w:rPr>
          <w:rFonts w:cs="Arial"/>
        </w:rPr>
        <w:t xml:space="preserve"> </w:t>
      </w:r>
      <w:r>
        <w:rPr>
          <w:rFonts w:cs="Arial"/>
          <w:b/>
        </w:rPr>
        <w:t>Grid Entry Point</w:t>
      </w:r>
      <w:r>
        <w:rPr>
          <w:rFonts w:cs="Arial"/>
        </w:rPr>
        <w:t xml:space="preserve"> (or in the case of an </w:t>
      </w:r>
      <w:r>
        <w:rPr>
          <w:rFonts w:cs="Arial"/>
          <w:b/>
        </w:rPr>
        <w:t>Embedded DC Converter Station</w:t>
      </w:r>
      <w:r>
        <w:rPr>
          <w:rFonts w:cs="Arial"/>
        </w:rPr>
        <w:t xml:space="preserve"> or </w:t>
      </w:r>
      <w:r>
        <w:rPr>
          <w:rFonts w:cs="Arial"/>
          <w:b/>
        </w:rPr>
        <w:t>Embedded HVDC Converter Station</w:t>
      </w:r>
      <w:r>
        <w:rPr>
          <w:rFonts w:cs="Arial"/>
        </w:rPr>
        <w:t xml:space="preserve"> at the </w:t>
      </w:r>
      <w:r>
        <w:rPr>
          <w:rFonts w:cs="Arial"/>
          <w:b/>
        </w:rPr>
        <w:t>User System Entry Point</w:t>
      </w:r>
      <w:r>
        <w:rPr>
          <w:rFonts w:cs="Arial"/>
        </w:rPr>
        <w:t xml:space="preserve">), as declared by the </w:t>
      </w:r>
      <w:r>
        <w:rPr>
          <w:rFonts w:cs="Arial"/>
          <w:b/>
        </w:rPr>
        <w:t xml:space="preserve">DC Converter Station </w:t>
      </w:r>
      <w:r>
        <w:rPr>
          <w:rFonts w:cs="Arial"/>
        </w:rPr>
        <w:t xml:space="preserve">owner or </w:t>
      </w:r>
      <w:r>
        <w:rPr>
          <w:rFonts w:cs="Arial"/>
          <w:b/>
        </w:rPr>
        <w:t>HVDC System Owner</w:t>
      </w:r>
      <w:r>
        <w:rPr>
          <w:rFonts w:cs="Arial"/>
        </w:rPr>
        <w:t>, expressed in whole MW, or in MW to one decimal place.</w:t>
      </w:r>
    </w:p>
    <w:p w14:paraId="3BB65547" w14:textId="77777777" w:rsidR="002F4BD8" w:rsidRDefault="00000000">
      <w:pPr>
        <w:pStyle w:val="TableArial11"/>
        <w:ind w:left="567" w:hanging="567"/>
        <w:jc w:val="left"/>
      </w:pPr>
      <w:r>
        <w:t xml:space="preserve">(f)     In the case of an </w:t>
      </w:r>
      <w:r>
        <w:rPr>
          <w:b/>
        </w:rPr>
        <w:t>Electricity Storage Module</w:t>
      </w:r>
      <w:r>
        <w:t xml:space="preserve">, the normal full load amount of </w:t>
      </w:r>
      <w:r>
        <w:rPr>
          <w:b/>
        </w:rPr>
        <w:t xml:space="preserve">Active Power </w:t>
      </w:r>
      <w:r>
        <w:t xml:space="preserve">transferable from an </w:t>
      </w:r>
      <w:r>
        <w:rPr>
          <w:b/>
        </w:rPr>
        <w:t>Electricity Storage Module</w:t>
      </w:r>
      <w:r>
        <w:t xml:space="preserve"> at the </w:t>
      </w:r>
      <w:r>
        <w:rPr>
          <w:b/>
        </w:rPr>
        <w:t>Grid Entry Point</w:t>
      </w:r>
      <w:r>
        <w:t xml:space="preserve"> (or in the case of an </w:t>
      </w:r>
      <w:r>
        <w:rPr>
          <w:b/>
        </w:rPr>
        <w:t>Embedded Electricity Storage Module</w:t>
      </w:r>
      <w:r>
        <w:t xml:space="preserve"> at the </w:t>
      </w:r>
      <w:r>
        <w:rPr>
          <w:b/>
        </w:rPr>
        <w:t>User System Entry Point</w:t>
      </w:r>
      <w:r>
        <w:t xml:space="preserve">), as declared by the </w:t>
      </w:r>
      <w:r>
        <w:rPr>
          <w:b/>
        </w:rPr>
        <w:t>Generator</w:t>
      </w:r>
      <w:r>
        <w:t>, expressed in whole MW, or in MW to one decimal place.</w:t>
      </w:r>
    </w:p>
    <w:p w14:paraId="5CF26453" w14:textId="77777777" w:rsidR="002F4BD8" w:rsidRDefault="00000000">
      <w:pPr>
        <w:spacing w:line="251" w:lineRule="auto"/>
        <w:ind w:left="578" w:hanging="567"/>
      </w:pPr>
      <w:r>
        <w:rPr>
          <w:rFonts w:cs="Arial"/>
        </w:rPr>
        <w:t>(g)</w:t>
      </w:r>
      <w:r>
        <w:rPr>
          <w:rFonts w:cs="Arial"/>
        </w:rPr>
        <w:tab/>
      </w:r>
      <w:r>
        <w:rPr>
          <w:rFonts w:cs="Arial"/>
          <w:shd w:val="clear" w:color="auto" w:fill="00FFFF"/>
        </w:rPr>
        <w:t xml:space="preserve">In the case of a </w:t>
      </w:r>
      <w:r>
        <w:rPr>
          <w:rFonts w:cs="Arial"/>
          <w:b/>
          <w:bCs/>
          <w:shd w:val="clear" w:color="auto" w:fill="00FFFF"/>
        </w:rPr>
        <w:t>Power Station</w:t>
      </w:r>
      <w:r>
        <w:rPr>
          <w:rFonts w:cs="Arial"/>
          <w:shd w:val="clear" w:color="auto" w:fill="00FFFF"/>
        </w:rPr>
        <w:t xml:space="preserve"> where </w:t>
      </w:r>
      <w:r>
        <w:rPr>
          <w:rFonts w:cs="Arial"/>
          <w:b/>
          <w:bCs/>
          <w:shd w:val="clear" w:color="auto" w:fill="00FFFF"/>
        </w:rPr>
        <w:t>Purchase Contracts</w:t>
      </w:r>
      <w:r>
        <w:rPr>
          <w:rFonts w:cs="Arial"/>
          <w:shd w:val="clear" w:color="auto" w:fill="00FFFF"/>
        </w:rPr>
        <w:t xml:space="preserve"> for its </w:t>
      </w:r>
      <w:r>
        <w:rPr>
          <w:rFonts w:cs="Arial"/>
          <w:b/>
          <w:bCs/>
          <w:shd w:val="clear" w:color="auto" w:fill="00FFFF"/>
        </w:rPr>
        <w:t>Main Plant</w:t>
      </w:r>
      <w:r>
        <w:rPr>
          <w:rFonts w:cs="Arial"/>
          <w:shd w:val="clear" w:color="auto" w:fill="00FFFF"/>
        </w:rPr>
        <w:t xml:space="preserve"> and </w:t>
      </w:r>
      <w:r>
        <w:rPr>
          <w:rFonts w:cs="Arial"/>
          <w:b/>
          <w:bCs/>
          <w:shd w:val="clear" w:color="auto" w:fill="00FFFF"/>
        </w:rPr>
        <w:t>Apparatus</w:t>
      </w:r>
      <w:r>
        <w:rPr>
          <w:rFonts w:cs="Arial"/>
          <w:shd w:val="clear" w:color="auto" w:fill="00FFFF"/>
        </w:rPr>
        <w:t xml:space="preserve"> had been concluded on or after 1</w:t>
      </w:r>
      <w:r>
        <w:rPr>
          <w:rFonts w:cs="Arial"/>
          <w:shd w:val="clear" w:color="auto" w:fill="00FFFF"/>
          <w:vertAlign w:val="superscript"/>
        </w:rPr>
        <w:t>st</w:t>
      </w:r>
      <w:r>
        <w:rPr>
          <w:rFonts w:cs="Arial"/>
          <w:shd w:val="clear" w:color="auto" w:fill="00FFFF"/>
        </w:rPr>
        <w:t xml:space="preserve"> June 2027 or where </w:t>
      </w:r>
      <w:r>
        <w:rPr>
          <w:rFonts w:cs="Arial"/>
          <w:b/>
          <w:bCs/>
          <w:shd w:val="clear" w:color="auto" w:fill="00FFFF"/>
        </w:rPr>
        <w:t>Purchase Contracts</w:t>
      </w:r>
      <w:r>
        <w:rPr>
          <w:rFonts w:cs="Arial"/>
          <w:shd w:val="clear" w:color="auto" w:fill="00FFFF"/>
        </w:rPr>
        <w:t xml:space="preserve"> relating to a </w:t>
      </w:r>
      <w:r>
        <w:rPr>
          <w:rFonts w:cs="Arial"/>
          <w:b/>
          <w:bCs/>
          <w:shd w:val="clear" w:color="auto" w:fill="00FFFF"/>
        </w:rPr>
        <w:t xml:space="preserve">Substantial Modification </w:t>
      </w:r>
      <w:r>
        <w:rPr>
          <w:rFonts w:cs="Arial"/>
          <w:shd w:val="clear" w:color="auto" w:fill="00FFFF"/>
        </w:rPr>
        <w:t>in respect of its</w:t>
      </w:r>
      <w:r>
        <w:rPr>
          <w:rFonts w:cs="Arial"/>
          <w:b/>
          <w:bCs/>
          <w:shd w:val="clear" w:color="auto" w:fill="00FFFF"/>
        </w:rPr>
        <w:t xml:space="preserve"> Main Plant </w:t>
      </w:r>
      <w:r>
        <w:rPr>
          <w:rFonts w:cs="Arial"/>
          <w:shd w:val="clear" w:color="auto" w:fill="00FFFF"/>
        </w:rPr>
        <w:t>and</w:t>
      </w:r>
      <w:r>
        <w:rPr>
          <w:rFonts w:cs="Arial"/>
          <w:b/>
          <w:bCs/>
          <w:shd w:val="clear" w:color="auto" w:fill="00FFFF"/>
        </w:rPr>
        <w:t xml:space="preserve"> Apparatus</w:t>
      </w:r>
      <w:r>
        <w:rPr>
          <w:rFonts w:cs="Arial"/>
          <w:shd w:val="clear" w:color="auto" w:fill="00FFFF"/>
        </w:rPr>
        <w:t xml:space="preserve"> had been concluded on or after 1</w:t>
      </w:r>
      <w:r>
        <w:rPr>
          <w:rFonts w:cs="Arial"/>
          <w:shd w:val="clear" w:color="auto" w:fill="00FFFF"/>
          <w:vertAlign w:val="superscript"/>
        </w:rPr>
        <w:t>st</w:t>
      </w:r>
      <w:r>
        <w:rPr>
          <w:rFonts w:cs="Arial"/>
          <w:shd w:val="clear" w:color="auto" w:fill="00FFFF"/>
        </w:rPr>
        <w:t xml:space="preserve"> June 2027 and a </w:t>
      </w:r>
      <w:r>
        <w:rPr>
          <w:rFonts w:cs="Arial"/>
          <w:b/>
          <w:bCs/>
          <w:shd w:val="clear" w:color="auto" w:fill="00FFFF"/>
        </w:rPr>
        <w:t>Generator</w:t>
      </w:r>
      <w:r>
        <w:rPr>
          <w:rFonts w:cs="Arial"/>
          <w:shd w:val="clear" w:color="auto" w:fill="00FFFF"/>
        </w:rPr>
        <w:t xml:space="preserve"> in respect of that </w:t>
      </w:r>
      <w:r>
        <w:rPr>
          <w:rFonts w:cs="Arial"/>
          <w:b/>
          <w:bCs/>
          <w:shd w:val="clear" w:color="auto" w:fill="00FFFF"/>
        </w:rPr>
        <w:t>Power Station</w:t>
      </w:r>
      <w:r>
        <w:rPr>
          <w:rFonts w:cs="Arial"/>
          <w:shd w:val="clear" w:color="auto" w:fill="00FFFF"/>
        </w:rPr>
        <w:t xml:space="preserve"> applied for a </w:t>
      </w:r>
      <w:r>
        <w:rPr>
          <w:rFonts w:cs="Arial"/>
          <w:b/>
          <w:bCs/>
          <w:shd w:val="clear" w:color="auto" w:fill="00FFFF"/>
        </w:rPr>
        <w:t>CUSC Contract</w:t>
      </w:r>
      <w:r>
        <w:rPr>
          <w:rFonts w:cs="Arial"/>
          <w:shd w:val="clear" w:color="auto" w:fill="00FFFF"/>
        </w:rPr>
        <w:t xml:space="preserve"> and/or </w:t>
      </w:r>
      <w:r>
        <w:rPr>
          <w:rFonts w:cs="Arial"/>
          <w:b/>
          <w:bCs/>
          <w:shd w:val="clear" w:color="auto" w:fill="00FFFF"/>
        </w:rPr>
        <w:t>Connection Agreement</w:t>
      </w:r>
      <w:r>
        <w:rPr>
          <w:rFonts w:cs="Arial"/>
          <w:shd w:val="clear" w:color="auto" w:fill="00FFFF"/>
        </w:rPr>
        <w:t xml:space="preserve"> on or after XXXXXX </w:t>
      </w:r>
      <w:r>
        <w:rPr>
          <w:rFonts w:cs="Arial"/>
          <w:shd w:val="clear" w:color="auto" w:fill="FFFF00"/>
        </w:rPr>
        <w:t xml:space="preserve">[XXXXXX </w:t>
      </w:r>
      <w:r>
        <w:rPr>
          <w:rFonts w:cs="Arial"/>
          <w:i/>
          <w:iCs/>
          <w:shd w:val="clear" w:color="auto" w:fill="FFFF00"/>
        </w:rPr>
        <w:t>this being the Implementation Date,  which is ten working days after the Authority Decision date</w:t>
      </w:r>
      <w:r>
        <w:rPr>
          <w:rFonts w:cs="Arial"/>
          <w:shd w:val="clear" w:color="auto" w:fill="FFFF00"/>
        </w:rPr>
        <w:t>]</w:t>
      </w:r>
      <w:r>
        <w:rPr>
          <w:rFonts w:cs="Arial"/>
          <w:shd w:val="clear" w:color="auto" w:fill="00FFFF"/>
        </w:rPr>
        <w:t xml:space="preserve">, then the </w:t>
      </w:r>
      <w:r>
        <w:rPr>
          <w:rFonts w:cs="Arial"/>
          <w:b/>
          <w:bCs/>
          <w:shd w:val="clear" w:color="auto" w:fill="00FFFF"/>
        </w:rPr>
        <w:t>Registered Capacity</w:t>
      </w:r>
      <w:r>
        <w:rPr>
          <w:rFonts w:cs="Arial"/>
          <w:shd w:val="clear" w:color="auto" w:fill="00FFFF"/>
        </w:rPr>
        <w:t xml:space="preserve"> is either,</w:t>
      </w:r>
    </w:p>
    <w:p w14:paraId="59FFB4B2" w14:textId="77777777" w:rsidR="002F4BD8" w:rsidRDefault="00000000">
      <w:pPr>
        <w:spacing w:line="251" w:lineRule="auto"/>
        <w:ind w:left="861"/>
      </w:pPr>
      <w:r>
        <w:rPr>
          <w:rFonts w:cs="Arial"/>
          <w:shd w:val="clear" w:color="auto" w:fill="00FFFF"/>
        </w:rPr>
        <w:t xml:space="preserve">the maximum </w:t>
      </w:r>
      <w:r>
        <w:rPr>
          <w:rFonts w:cs="Arial"/>
          <w:b/>
          <w:bCs/>
          <w:shd w:val="clear" w:color="auto" w:fill="00FFFF"/>
        </w:rPr>
        <w:t>Active Power</w:t>
      </w:r>
      <w:r>
        <w:rPr>
          <w:rFonts w:cs="Arial"/>
          <w:shd w:val="clear" w:color="auto" w:fill="00FFFF"/>
        </w:rPr>
        <w:t xml:space="preserve"> deliverable simultaneously by the </w:t>
      </w:r>
      <w:r>
        <w:rPr>
          <w:rFonts w:cs="Arial"/>
          <w:b/>
          <w:bCs/>
          <w:shd w:val="clear" w:color="auto" w:fill="00FFFF"/>
        </w:rPr>
        <w:t>Power Generating Modules</w:t>
      </w:r>
      <w:r>
        <w:rPr>
          <w:rFonts w:cs="Arial"/>
          <w:shd w:val="clear" w:color="auto" w:fill="00FFFF"/>
        </w:rPr>
        <w:t xml:space="preserve"> and/or </w:t>
      </w:r>
      <w:r>
        <w:rPr>
          <w:rFonts w:cs="Arial"/>
          <w:b/>
          <w:bCs/>
          <w:shd w:val="clear" w:color="auto" w:fill="00FFFF"/>
        </w:rPr>
        <w:t>Generating Units</w:t>
      </w:r>
      <w:r>
        <w:rPr>
          <w:rFonts w:cs="Arial"/>
          <w:shd w:val="clear" w:color="auto" w:fill="00FFFF"/>
        </w:rPr>
        <w:t xml:space="preserve"> and/or </w:t>
      </w:r>
      <w:r>
        <w:rPr>
          <w:rFonts w:cs="Arial"/>
          <w:b/>
          <w:bCs/>
          <w:shd w:val="clear" w:color="auto" w:fill="00FFFF"/>
        </w:rPr>
        <w:t>CCGT Modules</w:t>
      </w:r>
      <w:r>
        <w:rPr>
          <w:rFonts w:cs="Arial"/>
          <w:shd w:val="clear" w:color="auto" w:fill="00FFFF"/>
        </w:rPr>
        <w:t xml:space="preserve"> and/or </w:t>
      </w:r>
      <w:r>
        <w:rPr>
          <w:rFonts w:cs="Arial"/>
          <w:b/>
          <w:bCs/>
          <w:shd w:val="clear" w:color="auto" w:fill="00FFFF"/>
        </w:rPr>
        <w:t>Power Park Modules</w:t>
      </w:r>
      <w:r>
        <w:rPr>
          <w:rFonts w:cs="Arial"/>
          <w:shd w:val="clear" w:color="auto" w:fill="00FFFF"/>
        </w:rPr>
        <w:t xml:space="preserve"> less the MW consumed by the </w:t>
      </w:r>
      <w:r>
        <w:rPr>
          <w:rFonts w:cs="Arial"/>
          <w:b/>
          <w:bCs/>
          <w:shd w:val="clear" w:color="auto" w:fill="00FFFF"/>
        </w:rPr>
        <w:t>Power Generating Modules</w:t>
      </w:r>
      <w:r>
        <w:rPr>
          <w:rFonts w:cs="Arial"/>
          <w:shd w:val="clear" w:color="auto" w:fill="00FFFF"/>
        </w:rPr>
        <w:t xml:space="preserve"> and/or </w:t>
      </w:r>
      <w:r>
        <w:rPr>
          <w:rFonts w:cs="Arial"/>
          <w:b/>
          <w:bCs/>
          <w:shd w:val="clear" w:color="auto" w:fill="00FFFF"/>
        </w:rPr>
        <w:t>Generating Units</w:t>
      </w:r>
      <w:r>
        <w:rPr>
          <w:rFonts w:cs="Arial"/>
          <w:shd w:val="clear" w:color="auto" w:fill="00FFFF"/>
        </w:rPr>
        <w:t xml:space="preserve"> and/or </w:t>
      </w:r>
      <w:r>
        <w:rPr>
          <w:rFonts w:cs="Arial"/>
          <w:b/>
          <w:bCs/>
          <w:shd w:val="clear" w:color="auto" w:fill="00FFFF"/>
        </w:rPr>
        <w:t>CCGT Modules</w:t>
      </w:r>
      <w:r>
        <w:rPr>
          <w:rFonts w:cs="Arial"/>
          <w:shd w:val="clear" w:color="auto" w:fill="00FFFF"/>
        </w:rPr>
        <w:t xml:space="preserve"> in producing that </w:t>
      </w:r>
      <w:r>
        <w:rPr>
          <w:rFonts w:cs="Arial"/>
          <w:b/>
          <w:bCs/>
          <w:shd w:val="clear" w:color="auto" w:fill="00FFFF"/>
        </w:rPr>
        <w:t>Active Power</w:t>
      </w:r>
      <w:r>
        <w:rPr>
          <w:rFonts w:cs="Arial"/>
          <w:shd w:val="clear" w:color="auto" w:fill="00FFFF"/>
        </w:rPr>
        <w:t xml:space="preserve"> and forming part of a </w:t>
      </w:r>
      <w:r>
        <w:rPr>
          <w:rFonts w:cs="Arial"/>
          <w:b/>
          <w:bCs/>
          <w:shd w:val="clear" w:color="auto" w:fill="00FFFF"/>
        </w:rPr>
        <w:t>Power Station</w:t>
      </w:r>
      <w:r>
        <w:rPr>
          <w:rFonts w:cs="Arial"/>
          <w:shd w:val="clear" w:color="auto" w:fill="00FFFF"/>
        </w:rPr>
        <w:t xml:space="preserve"> without deductions for any other on-site </w:t>
      </w:r>
      <w:r>
        <w:rPr>
          <w:rFonts w:cs="Arial"/>
          <w:b/>
          <w:bCs/>
          <w:shd w:val="clear" w:color="auto" w:fill="00FFFF"/>
        </w:rPr>
        <w:t>Demand</w:t>
      </w:r>
      <w:r>
        <w:rPr>
          <w:rFonts w:cs="Arial"/>
          <w:shd w:val="clear" w:color="auto" w:fill="00FFFF"/>
        </w:rPr>
        <w:t>,</w:t>
      </w:r>
    </w:p>
    <w:p w14:paraId="41C3E3C2" w14:textId="77777777" w:rsidR="002F4BD8" w:rsidRDefault="00000000">
      <w:pPr>
        <w:spacing w:line="251" w:lineRule="auto"/>
        <w:ind w:left="861"/>
        <w:rPr>
          <w:rFonts w:cs="Arial"/>
          <w:shd w:val="clear" w:color="auto" w:fill="00FFFF"/>
        </w:rPr>
      </w:pPr>
      <w:r>
        <w:rPr>
          <w:rFonts w:cs="Arial"/>
          <w:shd w:val="clear" w:color="auto" w:fill="00FFFF"/>
        </w:rPr>
        <w:t xml:space="preserve">or </w:t>
      </w:r>
    </w:p>
    <w:p w14:paraId="1305742D" w14:textId="77777777" w:rsidR="002F4BD8" w:rsidRDefault="00000000">
      <w:pPr>
        <w:spacing w:line="251" w:lineRule="auto"/>
        <w:ind w:left="861"/>
      </w:pPr>
      <w:r>
        <w:rPr>
          <w:rFonts w:cs="Arial"/>
          <w:shd w:val="clear" w:color="auto" w:fill="00FFFF"/>
        </w:rPr>
        <w:t>in the case of sites covered by the special</w:t>
      </w:r>
      <w:r>
        <w:rPr>
          <w:rFonts w:cs="Arial"/>
          <w:color w:val="0000FF"/>
          <w:shd w:val="clear" w:color="auto" w:fill="00FFFF"/>
        </w:rPr>
        <w:t xml:space="preserve"> </w:t>
      </w:r>
      <w:r>
        <w:rPr>
          <w:rFonts w:cs="Arial"/>
          <w:shd w:val="clear" w:color="auto" w:fill="00FFFF"/>
        </w:rPr>
        <w:t xml:space="preserve">provisions of ECC.6.2.2.13, the maximum amount of </w:t>
      </w:r>
      <w:r>
        <w:rPr>
          <w:rFonts w:cs="Arial"/>
          <w:b/>
          <w:bCs/>
          <w:shd w:val="clear" w:color="auto" w:fill="00FFFF"/>
        </w:rPr>
        <w:t>Active Power</w:t>
      </w:r>
      <w:r>
        <w:rPr>
          <w:rFonts w:cs="Arial"/>
          <w:shd w:val="clear" w:color="auto" w:fill="00FFFF"/>
        </w:rPr>
        <w:t xml:space="preserve"> deliverable by the </w:t>
      </w:r>
      <w:r>
        <w:rPr>
          <w:rFonts w:cs="Arial"/>
          <w:b/>
          <w:bCs/>
          <w:shd w:val="clear" w:color="auto" w:fill="00FFFF"/>
        </w:rPr>
        <w:t>Power Station</w:t>
      </w:r>
      <w:r>
        <w:rPr>
          <w:rFonts w:cs="Arial"/>
          <w:shd w:val="clear" w:color="auto" w:fill="00FFFF"/>
        </w:rPr>
        <w:t xml:space="preserve"> at the </w:t>
      </w:r>
      <w:r>
        <w:rPr>
          <w:rFonts w:cs="Arial"/>
          <w:b/>
          <w:bCs/>
          <w:shd w:val="clear" w:color="auto" w:fill="00FFFF"/>
        </w:rPr>
        <w:t>Grid Entry Point</w:t>
      </w:r>
      <w:r>
        <w:rPr>
          <w:rFonts w:cs="Arial"/>
          <w:shd w:val="clear" w:color="auto" w:fill="00FFFF"/>
        </w:rPr>
        <w:t xml:space="preserve"> (or in the case of an </w:t>
      </w:r>
      <w:r>
        <w:rPr>
          <w:rFonts w:cs="Arial"/>
          <w:b/>
          <w:bCs/>
          <w:shd w:val="clear" w:color="auto" w:fill="00FFFF"/>
        </w:rPr>
        <w:t>Embedded Power Station</w:t>
      </w:r>
      <w:r>
        <w:rPr>
          <w:rFonts w:cs="Arial"/>
          <w:shd w:val="clear" w:color="auto" w:fill="00FFFF"/>
        </w:rPr>
        <w:t xml:space="preserve"> at the </w:t>
      </w:r>
      <w:r>
        <w:rPr>
          <w:rFonts w:cs="Arial"/>
          <w:b/>
          <w:bCs/>
          <w:shd w:val="clear" w:color="auto" w:fill="00FFFF"/>
        </w:rPr>
        <w:t>User System Entry Point</w:t>
      </w:r>
      <w:r>
        <w:rPr>
          <w:rFonts w:cs="Arial"/>
          <w:shd w:val="clear" w:color="auto" w:fill="00FFFF"/>
        </w:rPr>
        <w:t>),</w:t>
      </w:r>
    </w:p>
    <w:p w14:paraId="5346AF00" w14:textId="77777777" w:rsidR="002F4BD8" w:rsidRDefault="00000000">
      <w:pPr>
        <w:pStyle w:val="TableArial11"/>
        <w:ind w:left="567" w:firstLine="11"/>
        <w:jc w:val="left"/>
      </w:pPr>
      <w:r>
        <w:rPr>
          <w:rFonts w:cs="Arial"/>
          <w:shd w:val="clear" w:color="auto" w:fill="00FFFF"/>
        </w:rPr>
        <w:t xml:space="preserve">as declared by the </w:t>
      </w:r>
      <w:r>
        <w:rPr>
          <w:rFonts w:cs="Arial"/>
          <w:b/>
          <w:bCs/>
          <w:shd w:val="clear" w:color="auto" w:fill="00FFFF"/>
        </w:rPr>
        <w:t>Generato</w:t>
      </w:r>
      <w:r>
        <w:rPr>
          <w:rFonts w:cs="Arial"/>
          <w:shd w:val="clear" w:color="auto" w:fill="00FFFF"/>
        </w:rPr>
        <w:t>r, expressed in whole MW, or in MW to one decimal place</w:t>
      </w:r>
      <w:r>
        <w:rPr>
          <w:rFonts w:cs="Arial"/>
          <w:bCs/>
          <w:shd w:val="clear" w:color="auto" w:fill="00FFFF"/>
        </w:rPr>
        <w:t>.</w:t>
      </w:r>
      <w:r>
        <w:rPr>
          <w:rFonts w:cs="Arial"/>
          <w:bCs/>
        </w:rPr>
        <w:t xml:space="preserve">  </w:t>
      </w:r>
    </w:p>
    <w:p w14:paraId="59B465DF" w14:textId="77777777" w:rsidR="002F4BD8" w:rsidRDefault="00000000">
      <w:r>
        <w:rPr>
          <w:rFonts w:cs="Arial"/>
          <w:shd w:val="clear" w:color="auto" w:fill="00FF00"/>
        </w:rPr>
        <w:t xml:space="preserve">For the avoidance of doubt, </w:t>
      </w:r>
      <w:r>
        <w:rPr>
          <w:rFonts w:cs="Arial"/>
          <w:b/>
          <w:shd w:val="clear" w:color="auto" w:fill="00FF00"/>
        </w:rPr>
        <w:t>Maximum Capacity</w:t>
      </w:r>
      <w:r>
        <w:rPr>
          <w:rFonts w:cs="Arial"/>
          <w:shd w:val="clear" w:color="auto" w:fill="00FF00"/>
        </w:rPr>
        <w:t xml:space="preserve"> would apply to </w:t>
      </w:r>
      <w:r>
        <w:rPr>
          <w:rFonts w:cs="Arial"/>
          <w:b/>
          <w:shd w:val="clear" w:color="auto" w:fill="00FF00"/>
        </w:rPr>
        <w:t>Power Generating Modules</w:t>
      </w:r>
      <w:r>
        <w:rPr>
          <w:rFonts w:cs="Arial"/>
          <w:shd w:val="clear" w:color="auto" w:fill="00FF00"/>
        </w:rPr>
        <w:t xml:space="preserve"> which form part of a </w:t>
      </w:r>
      <w:r>
        <w:rPr>
          <w:rFonts w:cs="Arial"/>
          <w:b/>
          <w:shd w:val="clear" w:color="auto" w:fill="00FF00"/>
        </w:rPr>
        <w:t>Large</w:t>
      </w:r>
      <w:r>
        <w:rPr>
          <w:rFonts w:cs="Arial"/>
          <w:shd w:val="clear" w:color="auto" w:fill="00FF00"/>
        </w:rPr>
        <w:t xml:space="preserve">, </w:t>
      </w:r>
      <w:r>
        <w:rPr>
          <w:rFonts w:cs="Arial"/>
          <w:b/>
          <w:shd w:val="clear" w:color="auto" w:fill="00FF00"/>
        </w:rPr>
        <w:t>Medium</w:t>
      </w:r>
      <w:r>
        <w:rPr>
          <w:rFonts w:cs="Arial"/>
          <w:shd w:val="clear" w:color="auto" w:fill="00FF00"/>
        </w:rPr>
        <w:t xml:space="preserve"> or </w:t>
      </w:r>
      <w:r>
        <w:rPr>
          <w:rFonts w:cs="Arial"/>
          <w:b/>
          <w:shd w:val="clear" w:color="auto" w:fill="00FF00"/>
        </w:rPr>
        <w:t>Small Power Station</w:t>
      </w:r>
      <w:r>
        <w:rPr>
          <w:rFonts w:cs="Arial"/>
          <w:shd w:val="clear" w:color="auto" w:fill="00FF00"/>
        </w:rPr>
        <w:t>.</w:t>
      </w:r>
    </w:p>
    <w:bookmarkEnd w:id="0"/>
    <w:p w14:paraId="78B4F1CD" w14:textId="77777777" w:rsidR="002F4BD8" w:rsidRDefault="002F4BD8"/>
    <w:sectPr w:rsidR="002F4BD8">
      <w:pgSz w:w="11906" w:h="16838"/>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887B8A" w14:textId="77777777" w:rsidR="001348B2" w:rsidRDefault="001348B2">
      <w:pPr>
        <w:spacing w:after="0" w:line="240" w:lineRule="auto"/>
      </w:pPr>
      <w:r>
        <w:separator/>
      </w:r>
    </w:p>
  </w:endnote>
  <w:endnote w:type="continuationSeparator" w:id="0">
    <w:p w14:paraId="7F222BF3" w14:textId="77777777" w:rsidR="001348B2" w:rsidRDefault="001348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DD4E69" w14:textId="77777777" w:rsidR="001348B2" w:rsidRDefault="001348B2">
      <w:pPr>
        <w:spacing w:after="0" w:line="240" w:lineRule="auto"/>
      </w:pPr>
      <w:r>
        <w:rPr>
          <w:color w:val="000000"/>
        </w:rPr>
        <w:separator/>
      </w:r>
    </w:p>
  </w:footnote>
  <w:footnote w:type="continuationSeparator" w:id="0">
    <w:p w14:paraId="5C7E4610" w14:textId="77777777" w:rsidR="001348B2" w:rsidRDefault="001348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BB094E"/>
    <w:multiLevelType w:val="multilevel"/>
    <w:tmpl w:val="5E567C9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6DF93D7F"/>
    <w:multiLevelType w:val="multilevel"/>
    <w:tmpl w:val="DA86092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724182574">
    <w:abstractNumId w:val="1"/>
  </w:num>
  <w:num w:numId="2" w16cid:durableId="9738734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2F4BD8"/>
    <w:rsid w:val="001348B2"/>
    <w:rsid w:val="002F4BD8"/>
    <w:rsid w:val="005B731E"/>
    <w:rsid w:val="006149DB"/>
    <w:rsid w:val="00B66D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03C7A"/>
  <w15:docId w15:val="{EBAEEA6B-BE66-49BD-9B6C-AADD74715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sz w:val="22"/>
        <w:szCs w:val="22"/>
        <w:lang w:val="en-GB" w:eastAsia="en-US" w:bidi="ar-SA"/>
      </w:rPr>
    </w:rPrDefault>
    <w:pPrDefault>
      <w:pPr>
        <w:autoSpaceDN w:val="0"/>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keepLines/>
      <w:spacing w:before="360" w:after="80"/>
      <w:outlineLvl w:val="0"/>
    </w:pPr>
    <w:rPr>
      <w:rFonts w:ascii="Aptos Display" w:eastAsia="Times New Roman" w:hAnsi="Aptos Display"/>
      <w:color w:val="0F4761"/>
      <w:sz w:val="40"/>
      <w:szCs w:val="40"/>
    </w:rPr>
  </w:style>
  <w:style w:type="paragraph" w:styleId="Heading2">
    <w:name w:val="heading 2"/>
    <w:basedOn w:val="Normal"/>
    <w:next w:val="Normal"/>
    <w:uiPriority w:val="9"/>
    <w:semiHidden/>
    <w:unhideWhenUsed/>
    <w:qFormat/>
    <w:pPr>
      <w:keepNext/>
      <w:keepLines/>
      <w:spacing w:before="160" w:after="80"/>
      <w:outlineLvl w:val="1"/>
    </w:pPr>
    <w:rPr>
      <w:rFonts w:ascii="Aptos Display" w:eastAsia="Times New Roman" w:hAnsi="Aptos Display"/>
      <w:color w:val="0F4761"/>
      <w:sz w:val="32"/>
      <w:szCs w:val="32"/>
    </w:rPr>
  </w:style>
  <w:style w:type="paragraph" w:styleId="Heading3">
    <w:name w:val="heading 3"/>
    <w:basedOn w:val="Normal"/>
    <w:next w:val="Normal"/>
    <w:uiPriority w:val="9"/>
    <w:semiHidden/>
    <w:unhideWhenUsed/>
    <w:qFormat/>
    <w:pPr>
      <w:keepNext/>
      <w:keepLines/>
      <w:spacing w:before="160" w:after="80"/>
      <w:outlineLvl w:val="2"/>
    </w:pPr>
    <w:rPr>
      <w:rFonts w:eastAsia="Times New Roman"/>
      <w:color w:val="0F4761"/>
      <w:sz w:val="28"/>
      <w:szCs w:val="28"/>
    </w:rPr>
  </w:style>
  <w:style w:type="paragraph" w:styleId="Heading4">
    <w:name w:val="heading 4"/>
    <w:basedOn w:val="Normal"/>
    <w:next w:val="Normal"/>
    <w:uiPriority w:val="9"/>
    <w:semiHidden/>
    <w:unhideWhenUsed/>
    <w:qFormat/>
    <w:pPr>
      <w:keepNext/>
      <w:keepLines/>
      <w:spacing w:before="80" w:after="40"/>
      <w:outlineLvl w:val="3"/>
    </w:pPr>
    <w:rPr>
      <w:rFonts w:eastAsia="Times New Roman"/>
      <w:i/>
      <w:iCs/>
      <w:color w:val="0F4761"/>
    </w:rPr>
  </w:style>
  <w:style w:type="paragraph" w:styleId="Heading5">
    <w:name w:val="heading 5"/>
    <w:basedOn w:val="Normal"/>
    <w:next w:val="Normal"/>
    <w:uiPriority w:val="9"/>
    <w:semiHidden/>
    <w:unhideWhenUsed/>
    <w:qFormat/>
    <w:pPr>
      <w:keepNext/>
      <w:keepLines/>
      <w:spacing w:before="80" w:after="40"/>
      <w:outlineLvl w:val="4"/>
    </w:pPr>
    <w:rPr>
      <w:rFonts w:eastAsia="Times New Roman"/>
      <w:color w:val="0F4761"/>
    </w:rPr>
  </w:style>
  <w:style w:type="paragraph" w:styleId="Heading6">
    <w:name w:val="heading 6"/>
    <w:basedOn w:val="Normal"/>
    <w:next w:val="Normal"/>
    <w:uiPriority w:val="9"/>
    <w:semiHidden/>
    <w:unhideWhenUsed/>
    <w:qFormat/>
    <w:pPr>
      <w:keepNext/>
      <w:keepLines/>
      <w:spacing w:before="40" w:after="0"/>
      <w:outlineLvl w:val="5"/>
    </w:pPr>
    <w:rPr>
      <w:rFonts w:eastAsia="Times New Roman"/>
      <w:i/>
      <w:iCs/>
      <w:color w:val="595959"/>
    </w:rPr>
  </w:style>
  <w:style w:type="paragraph" w:styleId="Heading7">
    <w:name w:val="heading 7"/>
    <w:basedOn w:val="Normal"/>
    <w:next w:val="Normal"/>
    <w:pPr>
      <w:keepNext/>
      <w:keepLines/>
      <w:spacing w:before="40" w:after="0"/>
      <w:outlineLvl w:val="6"/>
    </w:pPr>
    <w:rPr>
      <w:rFonts w:eastAsia="Times New Roman"/>
      <w:color w:val="595959"/>
    </w:rPr>
  </w:style>
  <w:style w:type="paragraph" w:styleId="Heading8">
    <w:name w:val="heading 8"/>
    <w:basedOn w:val="Normal"/>
    <w:next w:val="Normal"/>
    <w:pPr>
      <w:keepNext/>
      <w:keepLines/>
      <w:spacing w:after="0"/>
      <w:outlineLvl w:val="7"/>
    </w:pPr>
    <w:rPr>
      <w:rFonts w:eastAsia="Times New Roman"/>
      <w:i/>
      <w:iCs/>
      <w:color w:val="272727"/>
    </w:rPr>
  </w:style>
  <w:style w:type="paragraph" w:styleId="Heading9">
    <w:name w:val="heading 9"/>
    <w:basedOn w:val="Normal"/>
    <w:next w:val="Normal"/>
    <w:pPr>
      <w:keepNext/>
      <w:keepLines/>
      <w:spacing w:after="0"/>
      <w:outlineLvl w:val="8"/>
    </w:pPr>
    <w:rPr>
      <w:rFonts w:eastAsia="Times New Roman"/>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Aptos Display" w:eastAsia="Times New Roman" w:hAnsi="Aptos Display" w:cs="Times New Roman"/>
      <w:color w:val="0F4761"/>
      <w:sz w:val="40"/>
      <w:szCs w:val="40"/>
    </w:rPr>
  </w:style>
  <w:style w:type="character" w:customStyle="1" w:styleId="Heading2Char">
    <w:name w:val="Heading 2 Char"/>
    <w:basedOn w:val="DefaultParagraphFont"/>
    <w:rPr>
      <w:rFonts w:ascii="Aptos Display" w:eastAsia="Times New Roman" w:hAnsi="Aptos Display" w:cs="Times New Roman"/>
      <w:color w:val="0F4761"/>
      <w:sz w:val="32"/>
      <w:szCs w:val="32"/>
    </w:rPr>
  </w:style>
  <w:style w:type="character" w:customStyle="1" w:styleId="Heading3Char">
    <w:name w:val="Heading 3 Char"/>
    <w:basedOn w:val="DefaultParagraphFont"/>
    <w:rPr>
      <w:rFonts w:eastAsia="Times New Roman" w:cs="Times New Roman"/>
      <w:color w:val="0F4761"/>
      <w:sz w:val="28"/>
      <w:szCs w:val="28"/>
    </w:rPr>
  </w:style>
  <w:style w:type="character" w:customStyle="1" w:styleId="Heading4Char">
    <w:name w:val="Heading 4 Char"/>
    <w:basedOn w:val="DefaultParagraphFont"/>
    <w:rPr>
      <w:rFonts w:eastAsia="Times New Roman" w:cs="Times New Roman"/>
      <w:i/>
      <w:iCs/>
      <w:color w:val="0F4761"/>
    </w:rPr>
  </w:style>
  <w:style w:type="character" w:customStyle="1" w:styleId="Heading5Char">
    <w:name w:val="Heading 5 Char"/>
    <w:basedOn w:val="DefaultParagraphFont"/>
    <w:rPr>
      <w:rFonts w:eastAsia="Times New Roman" w:cs="Times New Roman"/>
      <w:color w:val="0F4761"/>
    </w:rPr>
  </w:style>
  <w:style w:type="character" w:customStyle="1" w:styleId="Heading6Char">
    <w:name w:val="Heading 6 Char"/>
    <w:basedOn w:val="DefaultParagraphFont"/>
    <w:rPr>
      <w:rFonts w:eastAsia="Times New Roman" w:cs="Times New Roman"/>
      <w:i/>
      <w:iCs/>
      <w:color w:val="595959"/>
    </w:rPr>
  </w:style>
  <w:style w:type="character" w:customStyle="1" w:styleId="Heading7Char">
    <w:name w:val="Heading 7 Char"/>
    <w:basedOn w:val="DefaultParagraphFont"/>
    <w:rPr>
      <w:rFonts w:eastAsia="Times New Roman" w:cs="Times New Roman"/>
      <w:color w:val="595959"/>
    </w:rPr>
  </w:style>
  <w:style w:type="character" w:customStyle="1" w:styleId="Heading8Char">
    <w:name w:val="Heading 8 Char"/>
    <w:basedOn w:val="DefaultParagraphFont"/>
    <w:rPr>
      <w:rFonts w:eastAsia="Times New Roman" w:cs="Times New Roman"/>
      <w:i/>
      <w:iCs/>
      <w:color w:val="272727"/>
    </w:rPr>
  </w:style>
  <w:style w:type="character" w:customStyle="1" w:styleId="Heading9Char">
    <w:name w:val="Heading 9 Char"/>
    <w:basedOn w:val="DefaultParagraphFont"/>
    <w:rPr>
      <w:rFonts w:eastAsia="Times New Roman" w:cs="Times New Roman"/>
      <w:color w:val="272727"/>
    </w:rPr>
  </w:style>
  <w:style w:type="paragraph" w:styleId="Title">
    <w:name w:val="Title"/>
    <w:basedOn w:val="Normal"/>
    <w:next w:val="Normal"/>
    <w:uiPriority w:val="10"/>
    <w:qFormat/>
    <w:pPr>
      <w:spacing w:after="80" w:line="240" w:lineRule="auto"/>
      <w:contextualSpacing/>
    </w:pPr>
    <w:rPr>
      <w:rFonts w:ascii="Aptos Display" w:eastAsia="Times New Roman" w:hAnsi="Aptos Display"/>
      <w:spacing w:val="-10"/>
      <w:kern w:val="3"/>
      <w:sz w:val="56"/>
      <w:szCs w:val="56"/>
    </w:rPr>
  </w:style>
  <w:style w:type="character" w:customStyle="1" w:styleId="TitleChar">
    <w:name w:val="Title Char"/>
    <w:basedOn w:val="DefaultParagraphFont"/>
    <w:rPr>
      <w:rFonts w:ascii="Aptos Display" w:eastAsia="Times New Roman" w:hAnsi="Aptos Display" w:cs="Times New Roman"/>
      <w:spacing w:val="-10"/>
      <w:kern w:val="3"/>
      <w:sz w:val="56"/>
      <w:szCs w:val="56"/>
    </w:rPr>
  </w:style>
  <w:style w:type="paragraph" w:styleId="Subtitle">
    <w:name w:val="Subtitle"/>
    <w:basedOn w:val="Normal"/>
    <w:next w:val="Normal"/>
    <w:uiPriority w:val="11"/>
    <w:qFormat/>
    <w:rPr>
      <w:rFonts w:eastAsia="Times New Roman"/>
      <w:color w:val="595959"/>
      <w:spacing w:val="15"/>
      <w:sz w:val="28"/>
      <w:szCs w:val="28"/>
    </w:rPr>
  </w:style>
  <w:style w:type="character" w:customStyle="1" w:styleId="SubtitleChar">
    <w:name w:val="Subtitle Char"/>
    <w:basedOn w:val="DefaultParagraphFont"/>
    <w:rPr>
      <w:rFonts w:eastAsia="Times New Roman" w:cs="Times New Roman"/>
      <w:color w:val="595959"/>
      <w:spacing w:val="15"/>
      <w:sz w:val="28"/>
      <w:szCs w:val="28"/>
    </w:rPr>
  </w:style>
  <w:style w:type="paragraph" w:styleId="Quote">
    <w:name w:val="Quote"/>
    <w:basedOn w:val="Normal"/>
    <w:next w:val="Normal"/>
    <w:pPr>
      <w:spacing w:before="160"/>
      <w:jc w:val="center"/>
    </w:pPr>
    <w:rPr>
      <w:i/>
      <w:iCs/>
      <w:color w:val="404040"/>
    </w:rPr>
  </w:style>
  <w:style w:type="character" w:customStyle="1" w:styleId="QuoteChar">
    <w:name w:val="Quote Char"/>
    <w:basedOn w:val="DefaultParagraphFont"/>
    <w:rPr>
      <w:i/>
      <w:iCs/>
      <w:color w:val="404040"/>
    </w:rPr>
  </w:style>
  <w:style w:type="paragraph" w:styleId="ListParagraph">
    <w:name w:val="List Paragraph"/>
    <w:basedOn w:val="Normal"/>
    <w:pPr>
      <w:ind w:left="720"/>
      <w:contextualSpacing/>
    </w:pPr>
  </w:style>
  <w:style w:type="character" w:styleId="IntenseEmphasis">
    <w:name w:val="Intense Emphasis"/>
    <w:basedOn w:val="DefaultParagraphFont"/>
    <w:rPr>
      <w:i/>
      <w:iCs/>
      <w:color w:val="0F4761"/>
    </w:rPr>
  </w:style>
  <w:style w:type="paragraph" w:styleId="IntenseQuote">
    <w:name w:val="Intense Quote"/>
    <w:basedOn w:val="Normal"/>
    <w:next w:val="Normal"/>
    <w:pPr>
      <w:pBdr>
        <w:top w:val="single" w:sz="4" w:space="10" w:color="0F4761"/>
        <w:bottom w:val="single" w:sz="4" w:space="10" w:color="0F4761"/>
      </w:pBdr>
      <w:spacing w:before="360" w:after="360"/>
      <w:ind w:left="864" w:right="864"/>
      <w:jc w:val="center"/>
    </w:pPr>
    <w:rPr>
      <w:i/>
      <w:iCs/>
      <w:color w:val="0F4761"/>
    </w:rPr>
  </w:style>
  <w:style w:type="character" w:customStyle="1" w:styleId="IntenseQuoteChar">
    <w:name w:val="Intense Quote Char"/>
    <w:basedOn w:val="DefaultParagraphFont"/>
    <w:rPr>
      <w:i/>
      <w:iCs/>
      <w:color w:val="0F4761"/>
    </w:rPr>
  </w:style>
  <w:style w:type="character" w:styleId="IntenseReference">
    <w:name w:val="Intense Reference"/>
    <w:basedOn w:val="DefaultParagraphFont"/>
    <w:rPr>
      <w:b/>
      <w:bCs/>
      <w:smallCaps/>
      <w:color w:val="0F4761"/>
      <w:spacing w:val="5"/>
    </w:rPr>
  </w:style>
  <w:style w:type="paragraph" w:customStyle="1" w:styleId="TableArial11">
    <w:name w:val="Table Arial 11"/>
    <w:basedOn w:val="Normal"/>
    <w:pPr>
      <w:widowControl w:val="0"/>
      <w:spacing w:before="120" w:after="120" w:line="264" w:lineRule="auto"/>
      <w:jc w:val="both"/>
    </w:pPr>
    <w:rPr>
      <w:rFonts w:ascii="Arial" w:eastAsia="Times New Roman" w:hAnsi="Arial"/>
      <w:sz w:val="20"/>
      <w:szCs w:val="20"/>
    </w:rPr>
  </w:style>
  <w:style w:type="character" w:customStyle="1" w:styleId="TableArial11Char">
    <w:name w:val="Table Arial 11 Char"/>
    <w:rPr>
      <w:rFonts w:ascii="Arial" w:eastAsia="Times New Roman" w:hAnsi="Arial" w:cs="Times New Roman"/>
      <w:sz w:val="20"/>
      <w:szCs w:val="20"/>
    </w:rPr>
  </w:style>
  <w:style w:type="character" w:customStyle="1" w:styleId="ui-provider">
    <w:name w:val="ui-provide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F72C166A-D227-4196-B192-DE46D1DDBE30}"/>
</file>

<file path=customXml/itemProps2.xml><?xml version="1.0" encoding="utf-8"?>
<ds:datastoreItem xmlns:ds="http://schemas.openxmlformats.org/officeDocument/2006/customXml" ds:itemID="{1CAC7BB8-6A85-454F-B599-E097088DFB8B}"/>
</file>

<file path=customXml/itemProps3.xml><?xml version="1.0" encoding="utf-8"?>
<ds:datastoreItem xmlns:ds="http://schemas.openxmlformats.org/officeDocument/2006/customXml" ds:itemID="{F7B3B307-6A30-4F62-A017-9D86C0297E56}"/>
</file>

<file path=docProps/app.xml><?xml version="1.0" encoding="utf-8"?>
<Properties xmlns="http://schemas.openxmlformats.org/officeDocument/2006/extended-properties" xmlns:vt="http://schemas.openxmlformats.org/officeDocument/2006/docPropsVTypes">
  <Template>Normal</Template>
  <TotalTime>1</TotalTime>
  <Pages>4</Pages>
  <Words>1734</Words>
  <Characters>9888</Characters>
  <Application>Microsoft Office Word</Application>
  <DocSecurity>0</DocSecurity>
  <Lines>82</Lines>
  <Paragraphs>23</Paragraphs>
  <ScaleCrop>false</ScaleCrop>
  <Company/>
  <LinksUpToDate>false</LinksUpToDate>
  <CharactersWithSpaces>11599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Cahill (NESO)</dc:creator>
  <dc:description/>
  <cp:lastModifiedBy>Martin Cahill (NESO)</cp:lastModifiedBy>
  <cp:revision>2</cp:revision>
  <dcterms:created xsi:type="dcterms:W3CDTF">2025-02-19T17:27:00Z</dcterms:created>
  <dcterms:modified xsi:type="dcterms:W3CDTF">2025-02-19T17:27:00Z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