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 xml:space="preserve">addition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Typically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methodology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w:t>
      </w:r>
      <w:proofErr w:type="gramStart"/>
      <w:r w:rsidRPr="000B6C0D">
        <w:t>two Year</w:t>
      </w:r>
      <w:proofErr w:type="gramEnd"/>
      <w:r w:rsidRPr="000B6C0D">
        <w:t xml:space="preserve">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10A13B4A"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w:t>
      </w:r>
      <w:ins w:id="167" w:author="Author" w:date="2024-12-02T14:14:00Z" w16du:dateUtc="2024-12-02T14:14:00Z">
        <w:r w:rsidR="00F854E1">
          <w:t xml:space="preserve"> (excluding </w:t>
        </w:r>
        <w:r w:rsidR="00F854E1">
          <w:rPr>
            <w:b/>
            <w:bCs/>
          </w:rPr>
          <w:t>Dynamic Reactive Compensation Equipment</w:t>
        </w:r>
        <w:r w:rsidR="00F854E1">
          <w:t>)</w:t>
        </w:r>
      </w:ins>
      <w:r>
        <w: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8" w:name="_Toc274049686"/>
      <w:r w:rsidRPr="00543982">
        <w:rPr>
          <w:rFonts w:ascii="Arial" w:hAnsi="Arial" w:cs="Arial"/>
          <w:b/>
        </w:rPr>
        <w:t>The Locational Onshore Security Factor</w:t>
      </w:r>
      <w:bookmarkEnd w:id="166"/>
      <w:bookmarkEnd w:id="16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9" w:name="_Hlt506963614"/>
      <w:bookmarkEnd w:id="16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1" w:name="_Toc49661114"/>
      <w:bookmarkStart w:id="172" w:name="_Toc274049687"/>
      <w:r w:rsidRPr="00887323">
        <w:rPr>
          <w:rFonts w:ascii="Arial" w:hAnsi="Arial" w:cs="Arial"/>
          <w:b/>
        </w:rPr>
        <w:t>Initial Transport Tariff</w:t>
      </w:r>
      <w:bookmarkEnd w:id="171"/>
      <w:bookmarkEnd w:id="17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4" w:name="_Toc208554779"/>
      <w:bookmarkStart w:id="175" w:name="_Toc208745842"/>
      <w:bookmarkStart w:id="176" w:name="_Toc274049688"/>
      <w:r w:rsidRPr="00D76842">
        <w:rPr>
          <w:color w:val="auto"/>
        </w:rPr>
        <w:t>Deriving the Final Local Tariff</w:t>
      </w:r>
      <w:bookmarkEnd w:id="174"/>
      <w:bookmarkEnd w:id="175"/>
      <w:r>
        <w:rPr>
          <w:color w:val="auto"/>
        </w:rPr>
        <w:t xml:space="preserve"> (</w:t>
      </w:r>
      <w:r w:rsidRPr="00D76842">
        <w:rPr>
          <w:color w:val="auto"/>
        </w:rPr>
        <w:t>£/kW</w:t>
      </w:r>
      <w:r>
        <w:rPr>
          <w:color w:val="auto"/>
        </w:rPr>
        <w:t>)</w:t>
      </w:r>
      <w:bookmarkEnd w:id="17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7" w:name="_Toc208554780"/>
      <w:bookmarkStart w:id="178" w:name="_Toc208745843"/>
      <w:bookmarkStart w:id="179" w:name="_Toc274049689"/>
      <w:r w:rsidRPr="009F4FB0">
        <w:rPr>
          <w:i/>
          <w:color w:val="auto"/>
        </w:rPr>
        <w:t>Local Circuit Tariff</w:t>
      </w:r>
      <w:bookmarkEnd w:id="177"/>
      <w:bookmarkEnd w:id="178"/>
      <w:bookmarkEnd w:id="17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0" w:name="_Toc208554781"/>
      <w:bookmarkStart w:id="181" w:name="_Toc208745844"/>
    </w:p>
    <w:p w14:paraId="7839E442" w14:textId="77777777" w:rsidR="006661FE" w:rsidRPr="00543982" w:rsidRDefault="006661FE" w:rsidP="006661FE">
      <w:pPr>
        <w:pStyle w:val="Heading3"/>
        <w:ind w:left="709"/>
        <w:rPr>
          <w:rFonts w:ascii="Arial" w:hAnsi="Arial" w:cs="Arial"/>
          <w:b/>
        </w:rPr>
      </w:pPr>
      <w:bookmarkStart w:id="182" w:name="_Toc274049690"/>
      <w:r w:rsidRPr="00543982">
        <w:rPr>
          <w:rFonts w:ascii="Arial" w:hAnsi="Arial" w:cs="Arial"/>
          <w:b/>
        </w:rPr>
        <w:t>Onshore Local Substation Tariff</w:t>
      </w:r>
      <w:bookmarkEnd w:id="180"/>
      <w:bookmarkEnd w:id="181"/>
      <w:bookmarkEnd w:id="18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4" w:name="_Toc274049691"/>
      <w:r w:rsidRPr="00543982">
        <w:rPr>
          <w:rFonts w:ascii="Arial" w:hAnsi="Arial" w:cs="Arial"/>
          <w:b/>
        </w:rPr>
        <w:t>Offshore substation local tariff</w:t>
      </w:r>
      <w:bookmarkEnd w:id="18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5" w:name="_Toc49661115"/>
      <w:bookmarkStart w:id="186" w:name="_Toc274049692"/>
      <w:bookmarkEnd w:id="17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549EC9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calculated, which include infrastructure substation asset costs</w:t>
      </w:r>
      <w:ins w:id="187" w:author="Author" w:date="2024-12-02T14:12:00Z" w16du:dateUtc="2024-12-02T14:12:00Z">
        <w:r w:rsidR="00F854E1">
          <w:t xml:space="preserve"> and the cost of </w:t>
        </w:r>
        <w:r w:rsidR="00F854E1" w:rsidRPr="00F93F0C">
          <w:rPr>
            <w:b/>
            <w:bCs/>
            <w:rPrChange w:id="188" w:author="Author" w:date="2024-12-02T14:12:00Z" w16du:dateUtc="2024-12-02T14:12:00Z">
              <w:rPr/>
            </w:rPrChange>
          </w:rPr>
          <w:t>Dynamic Reactive Compensation Equipment</w:t>
        </w:r>
      </w:ins>
      <w:r w:rsidRPr="00CD5631">
        <w:t xml:space="preserve">.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5"/>
    <w:bookmarkEnd w:id="18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9" w:name="_Toc32201079"/>
      <w:bookmarkStart w:id="190" w:name="_Toc49661116"/>
      <w:bookmarkStart w:id="191" w:name="_Toc274049693"/>
      <w:r>
        <w:t>Final £/kW Tariff</w:t>
      </w:r>
      <w:bookmarkEnd w:id="189"/>
      <w:bookmarkEnd w:id="190"/>
      <w:bookmarkEnd w:id="191"/>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2" w:name="_Toc274049694"/>
      <w:r w:rsidRPr="007B2988">
        <w:t>Stability &amp; Predictability of TNUoS tariffs</w:t>
      </w:r>
      <w:bookmarkEnd w:id="192"/>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3" w:name="_Toc32201081"/>
      <w:bookmarkStart w:id="194"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5"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5"/>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6"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6"/>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7" w:name="_Toc32201082"/>
      <w:bookmarkStart w:id="198" w:name="_Toc49661119"/>
      <w:bookmarkEnd w:id="193"/>
      <w:bookmarkEnd w:id="194"/>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9" w:name="_Ref506957800"/>
      <w:bookmarkStart w:id="200" w:name="_Toc32201083"/>
      <w:bookmarkStart w:id="201" w:name="_Toc49661120"/>
      <w:bookmarkStart w:id="202" w:name="_Toc98821478"/>
      <w:bookmarkStart w:id="203" w:name="_Toc111259845"/>
      <w:bookmarkStart w:id="204" w:name="_Toc111262532"/>
      <w:bookmarkStart w:id="205" w:name="_Toc274049695"/>
      <w:bookmarkEnd w:id="197"/>
      <w:bookmarkEnd w:id="198"/>
      <w:r w:rsidRPr="00D54761">
        <w:rPr>
          <w:bCs/>
          <w:color w:val="auto"/>
          <w:sz w:val="28"/>
          <w:szCs w:val="28"/>
        </w:rPr>
        <w:t>14.16 Derivation of the Transmission Network Use of System Energy Consumption Tariff</w:t>
      </w:r>
      <w:bookmarkEnd w:id="199"/>
      <w:bookmarkEnd w:id="200"/>
      <w:bookmarkEnd w:id="201"/>
      <w:r w:rsidRPr="00D54761">
        <w:rPr>
          <w:bCs/>
          <w:color w:val="auto"/>
          <w:sz w:val="28"/>
          <w:szCs w:val="28"/>
        </w:rPr>
        <w:t xml:space="preserve"> and Short Term Capacity Tariff</w:t>
      </w:r>
      <w:bookmarkEnd w:id="202"/>
      <w:bookmarkEnd w:id="203"/>
      <w:bookmarkEnd w:id="204"/>
      <w:r w:rsidRPr="00D54761">
        <w:rPr>
          <w:bCs/>
          <w:color w:val="auto"/>
          <w:sz w:val="28"/>
          <w:szCs w:val="28"/>
        </w:rPr>
        <w:t>s</w:t>
      </w:r>
      <w:bookmarkEnd w:id="205"/>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6" w:name="_Toc274049696"/>
      <w:r>
        <w:t>Short Term Transmission Entry Capacity (STTEC) Tariff</w:t>
      </w:r>
      <w:bookmarkEnd w:id="206"/>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7" w:name="_Toc274049697"/>
      <w:r w:rsidRPr="00DC7159">
        <w:t>Limited Duration Transmission Entry Capacity (LDTEC) Tariffs</w:t>
      </w:r>
      <w:bookmarkEnd w:id="207"/>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8"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9" w:name="_Toc32201085"/>
      <w:bookmarkStart w:id="210" w:name="_Toc49661123"/>
      <w:bookmarkStart w:id="211" w:name="_Toc274049698"/>
      <w:bookmarkEnd w:id="208"/>
      <w:r w:rsidRPr="00D54761">
        <w:rPr>
          <w:color w:val="auto"/>
          <w:sz w:val="28"/>
          <w:szCs w:val="28"/>
        </w:rPr>
        <w:t>14.17 Demand Charges</w:t>
      </w:r>
      <w:bookmarkEnd w:id="209"/>
      <w:bookmarkEnd w:id="210"/>
      <w:bookmarkEnd w:id="211"/>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2" w:name="_Toc32201086"/>
      <w:bookmarkStart w:id="213" w:name="_Toc49661124"/>
      <w:bookmarkStart w:id="214" w:name="_Toc274049699"/>
      <w:r>
        <w:t>Parties Liable for Demand Charges</w:t>
      </w:r>
      <w:bookmarkEnd w:id="212"/>
      <w:bookmarkEnd w:id="213"/>
      <w:bookmarkEnd w:id="214"/>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5" w:name="_Toc32201087"/>
      <w:bookmarkStart w:id="216" w:name="_Toc49661125"/>
      <w:bookmarkStart w:id="217" w:name="_Toc274049700"/>
      <w:r>
        <w:t xml:space="preserve">Basis of </w:t>
      </w:r>
      <w:r w:rsidR="00010EB2">
        <w:t>Demand Locational</w:t>
      </w:r>
      <w:r>
        <w:t xml:space="preserve"> Charges</w:t>
      </w:r>
      <w:bookmarkEnd w:id="215"/>
      <w:bookmarkEnd w:id="216"/>
      <w:bookmarkEnd w:id="217"/>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jTs9w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gq+jhCRdQnViXgjjL6id0CbFvAPZz15quD+&#10;90Gg4sx8taTdp9liEU2YggXRpgCvM+V1RlhJUAUPnI3bXRiNe3Com5YqjdOycEt61zpJ8dLVuX3y&#10;TVLo7PFozOs4nXp5idu/AA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PWSNOz3AQAA0Q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77BC524C">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0E8DF9FF">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AmS7qr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8" w:name="_Toc49661126"/>
      <w:bookmarkStart w:id="219"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8"/>
      <w:bookmarkEnd w:id="219"/>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20" w:name="_Toc49661127"/>
      <w:bookmarkStart w:id="221" w:name="_Toc274049702"/>
      <w:r w:rsidRPr="004248A1">
        <w:rPr>
          <w:rFonts w:ascii="Arial" w:hAnsi="Arial" w:cs="Arial"/>
          <w:b/>
        </w:rPr>
        <w:t>Power Stations with a Bilateral Connection Agreement</w:t>
      </w:r>
      <w:bookmarkEnd w:id="220"/>
      <w:r w:rsidRPr="004248A1">
        <w:rPr>
          <w:rFonts w:ascii="Arial" w:hAnsi="Arial" w:cs="Arial"/>
          <w:b/>
        </w:rPr>
        <w:t xml:space="preserve"> and Licensable Generation with a Bilateral Embedded Generation Agreement</w:t>
      </w:r>
      <w:bookmarkEnd w:id="221"/>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2" w:name="_Toc49661128"/>
      <w:bookmarkStart w:id="223" w:name="_Toc274049703"/>
      <w:r w:rsidRPr="004248A1">
        <w:rPr>
          <w:rFonts w:ascii="Arial" w:hAnsi="Arial" w:cs="Arial"/>
          <w:b/>
        </w:rPr>
        <w:t>Exemptible Generation and Derogated Distribution Interconnectors with a Bilateral Embedded Generation Agreement</w:t>
      </w:r>
      <w:bookmarkEnd w:id="222"/>
      <w:bookmarkEnd w:id="223"/>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4" w:name="_Toc32201088"/>
      <w:bookmarkStart w:id="225" w:name="_Toc49661130"/>
    </w:p>
    <w:p w14:paraId="2145EB86" w14:textId="77777777" w:rsidR="006661FE" w:rsidRDefault="006661FE" w:rsidP="006661FE">
      <w:pPr>
        <w:pStyle w:val="Heading2"/>
      </w:pPr>
      <w:bookmarkStart w:id="226" w:name="_Toc274049704"/>
      <w:r>
        <w:t>Small Generators Tariffs</w:t>
      </w:r>
      <w:bookmarkEnd w:id="226"/>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7" w:name="_Toc274049705"/>
      <w:r>
        <w:t>The Triad</w:t>
      </w:r>
      <w:bookmarkEnd w:id="224"/>
      <w:bookmarkEnd w:id="225"/>
      <w:bookmarkEnd w:id="227"/>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8"/>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29" w:name="_Toc497131269"/>
      <w:r w:rsidR="006661FE">
        <w:fldChar w:fldCharType="begin"/>
      </w:r>
      <w:r w:rsidR="006661FE">
        <w:instrText xml:space="preserve"> XE "Triad" </w:instrText>
      </w:r>
      <w:r w:rsidR="006661FE">
        <w:fldChar w:fldCharType="end"/>
      </w:r>
      <w:bookmarkEnd w:id="229"/>
      <w:r w:rsidR="006661FE">
        <w:fldChar w:fldCharType="begin"/>
      </w:r>
      <w:r w:rsidR="006661FE">
        <w:instrText xml:space="preserve"> XE "Trading Unit" </w:instrText>
      </w:r>
      <w:r w:rsidR="006661FE">
        <w:fldChar w:fldCharType="end"/>
      </w:r>
    </w:p>
    <w:bookmarkStart w:id="230"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3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31" w:name="_Hlt497734631"/>
      <w:bookmarkEnd w:id="231"/>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2" w:name="_Hlk35263653"/>
      <w:bookmarkStart w:id="233" w:name="_Hlk35263622"/>
      <w:r w:rsidRPr="00010EB2">
        <w:rPr>
          <w:rFonts w:ascii="Arial" w:hAnsi="Arial" w:cs="Arial"/>
          <w:b/>
        </w:rPr>
        <w:t>Initial Reconciliation Part 2 – Non-half-hourly metered demand</w:t>
      </w:r>
    </w:p>
    <w:bookmarkEnd w:id="232"/>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4" w:name="_Hlk35263694"/>
      <w:r w:rsidRPr="00010EB2">
        <w:rPr>
          <w:rFonts w:ascii="Arial" w:hAnsi="Arial" w:cs="Arial"/>
        </w:rPr>
        <w:t xml:space="preserve">non-half-hourly metered demand will be </w:t>
      </w:r>
      <w:bookmarkEnd w:id="234"/>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3"/>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6" w:name="_Toc274049713"/>
      <w:r>
        <w:t>Further Information</w:t>
      </w:r>
      <w:bookmarkEnd w:id="236"/>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7" w:name="_Toc32201092"/>
      <w:bookmarkStart w:id="238" w:name="_Toc49661139"/>
      <w:bookmarkStart w:id="239" w:name="_Toc274049714"/>
      <w:bookmarkEnd w:id="235"/>
      <w:r w:rsidRPr="00FE40FB">
        <w:rPr>
          <w:color w:val="auto"/>
          <w:sz w:val="28"/>
          <w:szCs w:val="28"/>
        </w:rPr>
        <w:t>14.18 Generation charges</w:t>
      </w:r>
      <w:bookmarkEnd w:id="237"/>
      <w:bookmarkEnd w:id="238"/>
      <w:bookmarkEnd w:id="239"/>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40" w:name="_Toc32201093"/>
      <w:bookmarkStart w:id="241" w:name="_Toc49661140"/>
      <w:bookmarkStart w:id="242" w:name="_Toc274049715"/>
      <w:r>
        <w:t>Parties Liable for Generation Charges</w:t>
      </w:r>
      <w:bookmarkEnd w:id="240"/>
      <w:bookmarkEnd w:id="241"/>
      <w:bookmarkEnd w:id="242"/>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3" w:name="_Toc274049716"/>
      <w:bookmarkStart w:id="244" w:name="_Toc32201094"/>
      <w:bookmarkStart w:id="245" w:name="_Toc49661141"/>
      <w:r>
        <w:t>Structure of Generation Charges</w:t>
      </w:r>
      <w:bookmarkEnd w:id="243"/>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6" w:name="_Toc274049717"/>
      <w:r>
        <w:t>Basis of Wider Generation Charges</w:t>
      </w:r>
      <w:bookmarkEnd w:id="244"/>
      <w:bookmarkEnd w:id="245"/>
      <w:bookmarkEnd w:id="24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7" w:name="_Toc274049718"/>
      <w:r w:rsidRPr="00887323">
        <w:rPr>
          <w:rFonts w:ascii="Arial" w:hAnsi="Arial" w:cs="Arial"/>
          <w:b/>
        </w:rPr>
        <w:t>Generation with positive wider tariffs</w:t>
      </w:r>
      <w:bookmarkEnd w:id="24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8" w:name="_Ref272935596"/>
      <w:r>
        <w:t>The short-term chargeable capacity for Power Stations situated with positive generation tariffs is any approved STTEC or LDTEC applicable to that Power Station during a valid STTEC Period or LDTEC Period, as appropriate.</w:t>
      </w:r>
      <w:bookmarkEnd w:id="24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1" w:name="_Toc49661143"/>
      <w:bookmarkStart w:id="252" w:name="_Toc274049719"/>
      <w:r w:rsidRPr="004248A1">
        <w:rPr>
          <w:rFonts w:ascii="Arial" w:hAnsi="Arial" w:cs="Arial"/>
          <w:b/>
        </w:rPr>
        <w:t xml:space="preserve">Generation with negative wider </w:t>
      </w:r>
      <w:bookmarkEnd w:id="251"/>
      <w:r w:rsidRPr="004248A1">
        <w:rPr>
          <w:rFonts w:ascii="Arial" w:hAnsi="Arial" w:cs="Arial"/>
          <w:b/>
        </w:rPr>
        <w:t>tariffs</w:t>
      </w:r>
      <w:bookmarkEnd w:id="252"/>
    </w:p>
    <w:p w14:paraId="5B84D42C" w14:textId="77777777" w:rsidR="006661FE" w:rsidRDefault="006661FE" w:rsidP="007D27B2">
      <w:pPr>
        <w:pStyle w:val="1"/>
        <w:numPr>
          <w:ilvl w:val="0"/>
          <w:numId w:val="73"/>
        </w:numPr>
        <w:jc w:val="both"/>
      </w:pPr>
      <w:bookmarkStart w:id="25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4"/>
    </w:p>
    <w:bookmarkEnd w:id="25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5" w:name="_Toc274049720"/>
      <w:r>
        <w:t>Basis of Local Generation Charges</w:t>
      </w:r>
      <w:bookmarkEnd w:id="25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6" w:name="_Toc497131273"/>
      <w:bookmarkStart w:id="257" w:name="_Toc32201095"/>
      <w:bookmarkStart w:id="258" w:name="_Toc49661145"/>
      <w:bookmarkStart w:id="259" w:name="_Toc274049722"/>
      <w:bookmarkStart w:id="260" w:name="_Hlt497625183"/>
      <w:r>
        <w:t>Monthly Charges</w:t>
      </w:r>
      <w:bookmarkEnd w:id="256"/>
      <w:bookmarkEnd w:id="257"/>
      <w:bookmarkEnd w:id="258"/>
      <w:bookmarkEnd w:id="25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1" w:name="_Hlt532284319"/>
      <w:bookmarkStart w:id="262" w:name="_Ref272933161"/>
      <w:bookmarkEnd w:id="261"/>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3" w:name="_Toc274049723"/>
      <w:r>
        <w:t>Ad hoc Charges</w:t>
      </w:r>
      <w:bookmarkEnd w:id="26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4" w:name="_Toc274049724"/>
      <w:r w:rsidRPr="00FE2E3E">
        <w:t>Embedded Transmission Use of System Charges “ETUoS”</w:t>
      </w:r>
      <w:bookmarkEnd w:id="26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5"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6" w:name="_Hlk155617635"/>
      <w:r w:rsidR="00CC06E2" w:rsidRPr="00CD5631">
        <w:rPr>
          <w:u w:val="single"/>
          <w:vertAlign w:val="subscript"/>
        </w:rPr>
        <w:t>DNO</w:t>
      </w:r>
      <w:bookmarkEnd w:id="266"/>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7" w:name="_Toc32201096"/>
      <w:bookmarkStart w:id="268" w:name="_Toc49661146"/>
      <w:bookmarkStart w:id="269" w:name="_Toc274049725"/>
      <w:r>
        <w:t>Reconciliation of Generation Charges</w:t>
      </w:r>
      <w:bookmarkEnd w:id="267"/>
      <w:bookmarkEnd w:id="268"/>
      <w:bookmarkEnd w:id="26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70" w:name="_Toc32201097"/>
      <w:bookmarkStart w:id="271" w:name="_Toc49661147"/>
      <w:bookmarkStart w:id="272" w:name="_Toc274049726"/>
      <w:bookmarkEnd w:id="260"/>
      <w:r>
        <w:t>Further Information</w:t>
      </w:r>
      <w:bookmarkEnd w:id="270"/>
      <w:bookmarkEnd w:id="271"/>
      <w:bookmarkEnd w:id="27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3" w:name="_Toc32201098"/>
      <w:r>
        <w:br w:type="page"/>
      </w:r>
      <w:bookmarkStart w:id="274" w:name="_Toc49661148"/>
      <w:bookmarkStart w:id="275" w:name="_Toc274049727"/>
      <w:r w:rsidRPr="00FE40FB">
        <w:rPr>
          <w:color w:val="auto"/>
          <w:sz w:val="28"/>
          <w:szCs w:val="28"/>
        </w:rPr>
        <w:t>14.19 Data Requirements</w:t>
      </w:r>
      <w:bookmarkEnd w:id="273"/>
      <w:bookmarkEnd w:id="274"/>
      <w:bookmarkEnd w:id="275"/>
    </w:p>
    <w:p w14:paraId="1B1F56AD" w14:textId="77777777" w:rsidR="006661FE" w:rsidRDefault="006661FE" w:rsidP="006661FE">
      <w:pPr>
        <w:pStyle w:val="Heading2"/>
      </w:pPr>
    </w:p>
    <w:p w14:paraId="1C4CFCE6" w14:textId="77777777" w:rsidR="006661FE" w:rsidRDefault="006661FE" w:rsidP="006661FE">
      <w:pPr>
        <w:pStyle w:val="Heading2"/>
      </w:pPr>
      <w:bookmarkStart w:id="276" w:name="_Toc32201099"/>
      <w:bookmarkStart w:id="277" w:name="_Toc49661149"/>
      <w:bookmarkStart w:id="278" w:name="_Toc274049728"/>
      <w:r>
        <w:t>Data Required for Charge Setting</w:t>
      </w:r>
      <w:bookmarkEnd w:id="276"/>
      <w:bookmarkEnd w:id="277"/>
      <w:bookmarkEnd w:id="27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9" w:name="_Toc32201100"/>
      <w:bookmarkStart w:id="280" w:name="_Toc49661150"/>
      <w:bookmarkStart w:id="281" w:name="_Toc274049729"/>
      <w:r>
        <w:t>Data Required for Calculating Users’ Charges</w:t>
      </w:r>
      <w:bookmarkEnd w:id="279"/>
      <w:bookmarkEnd w:id="280"/>
      <w:bookmarkEnd w:id="28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2" w:name="_Toc32201101"/>
      <w:r>
        <w:br w:type="page"/>
      </w:r>
      <w:bookmarkStart w:id="283" w:name="_Toc49661151"/>
      <w:bookmarkStart w:id="284" w:name="_Toc274049730"/>
      <w:r w:rsidRPr="00FE40FB">
        <w:rPr>
          <w:color w:val="auto"/>
          <w:sz w:val="28"/>
          <w:szCs w:val="28"/>
        </w:rPr>
        <w:t>14.20 Applications</w:t>
      </w:r>
      <w:bookmarkEnd w:id="282"/>
      <w:bookmarkEnd w:id="283"/>
      <w:bookmarkEnd w:id="28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5" w:name="_Ref531603538"/>
      <w:bookmarkStart w:id="286" w:name="_Toc32201102"/>
      <w:r>
        <w:br w:type="page"/>
      </w:r>
      <w:bookmarkStart w:id="287" w:name="_Toc49661152"/>
      <w:bookmarkStart w:id="288" w:name="_Toc274049731"/>
      <w:bookmarkEnd w:id="285"/>
      <w:bookmarkEnd w:id="286"/>
      <w:r w:rsidRPr="00FE40FB">
        <w:rPr>
          <w:color w:val="auto"/>
        </w:rPr>
        <w:t xml:space="preserve">14.21 </w:t>
      </w:r>
      <w:r w:rsidRPr="00FE40FB">
        <w:rPr>
          <w:color w:val="auto"/>
          <w:sz w:val="28"/>
          <w:szCs w:val="28"/>
        </w:rPr>
        <w:t>Transport Model Example</w:t>
      </w:r>
      <w:bookmarkEnd w:id="287"/>
      <w:bookmarkEnd w:id="288"/>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2B3D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7D3C9"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90EE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2FFADE"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147EBED"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9" w:name="_Toc32201103"/>
      <w:r>
        <w:br w:type="page"/>
      </w:r>
      <w:bookmarkStart w:id="290" w:name="_Toc49661153"/>
      <w:bookmarkStart w:id="291"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9"/>
      <w:bookmarkEnd w:id="290"/>
      <w:bookmarkEnd w:id="29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933D6B"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tRV2PswCAADX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2" w:name="_Toc32201104"/>
      <w:bookmarkStart w:id="293" w:name="_Toc49661154"/>
      <w:bookmarkStart w:id="29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2"/>
      <w:bookmarkEnd w:id="293"/>
      <w:bookmarkEnd w:id="29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5" w:name="_Ref491664379"/>
      <w:bookmarkStart w:id="296" w:name="_Toc32201105"/>
      <w:r w:rsidRPr="416E5148">
        <w:rPr>
          <w:rFonts w:ascii="Arial" w:hAnsi="Arial" w:cs="Arial"/>
          <w:sz w:val="22"/>
          <w:szCs w:val="22"/>
        </w:rPr>
        <w:br w:type="page"/>
      </w:r>
      <w:bookmarkStart w:id="297" w:name="_Toc49661155"/>
      <w:bookmarkStart w:id="298"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5"/>
      <w:bookmarkEnd w:id="296"/>
      <w:bookmarkEnd w:id="297"/>
      <w:bookmarkEnd w:id="298"/>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99" w:name="_Hlt479666837"/>
      <w:bookmarkStart w:id="300" w:name="_Hlt506623598"/>
      <w:bookmarkEnd w:id="299"/>
      <w:bookmarkEnd w:id="300"/>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1" w:name="_Toc946728"/>
    </w:p>
    <w:p w14:paraId="2D914181" w14:textId="376F6C98" w:rsidR="006661FE" w:rsidRPr="004248A1" w:rsidRDefault="006661FE" w:rsidP="006661FE">
      <w:pPr>
        <w:pStyle w:val="Heading2"/>
        <w:rPr>
          <w:rFonts w:ascii="Arial" w:hAnsi="Arial" w:cs="Arial"/>
        </w:rPr>
      </w:pPr>
      <w:bookmarkStart w:id="302" w:name="_Toc32201106"/>
      <w:bookmarkStart w:id="303" w:name="_Toc49661156"/>
      <w:bookmarkStart w:id="304"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01"/>
      <w:bookmarkEnd w:id="302"/>
      <w:bookmarkEnd w:id="303"/>
      <w:bookmarkEnd w:id="30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5" w:name="_Toc946729"/>
      <w:bookmarkStart w:id="306" w:name="_Toc32201107"/>
      <w:bookmarkStart w:id="307" w:name="_Toc49661157"/>
      <w:bookmarkStart w:id="308" w:name="_Toc274049736"/>
      <w:r>
        <w:t>Initial Reconciliation (Part 1</w:t>
      </w:r>
      <w:r w:rsidR="003A0CB9">
        <w:t>a</w:t>
      </w:r>
      <w:r w:rsidR="71DDFA40">
        <w:t xml:space="preserve"> – HH Demand</w:t>
      </w:r>
      <w:r>
        <w:t>)</w:t>
      </w:r>
      <w:bookmarkEnd w:id="305"/>
      <w:bookmarkEnd w:id="306"/>
      <w:bookmarkEnd w:id="307"/>
      <w:bookmarkEnd w:id="308"/>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09" w:name="_Toc946730"/>
      <w:bookmarkStart w:id="310" w:name="_Toc32201108"/>
      <w:bookmarkStart w:id="311" w:name="_Toc49661158"/>
      <w:bookmarkStart w:id="312"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09"/>
      <w:bookmarkEnd w:id="310"/>
      <w:bookmarkEnd w:id="311"/>
      <w:bookmarkEnd w:id="31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3" w:name="_Toc946732"/>
      <w:bookmarkStart w:id="314" w:name="_Toc32201109"/>
      <w:bookmarkStart w:id="315"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3"/>
    <w:bookmarkEnd w:id="314"/>
    <w:bookmarkEnd w:id="315"/>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6" w:name="_Ref531684937"/>
      <w:bookmarkStart w:id="317" w:name="_Toc32201110"/>
      <w:r w:rsidRPr="008E4447">
        <w:rPr>
          <w:rFonts w:ascii="Arial" w:hAnsi="Arial" w:cs="Arial"/>
          <w:sz w:val="22"/>
          <w:szCs w:val="22"/>
        </w:rPr>
        <w:br w:type="page"/>
      </w:r>
      <w:bookmarkStart w:id="318" w:name="_Toc274049739"/>
      <w:bookmarkStart w:id="319"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31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Kk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ZPMcWsL9ZGkRTgZlj4YLVrAn5z1ZNaK+x97gYoz88FSexbFZBLdnYLJdBaFxevM9joj&#10;rCSoigfOTst1OP2IvUO9a+mlIslh4Y5a2uik9jOrM38yZGrC+fNEx1/H6dTzF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Q+ASp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Kiol6T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2837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EcMYZ0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nQpRx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EFBE5"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H8YAX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bZD3M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FWOJI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EYzX4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9lFg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NLhuFVCdSRpEU6GpQdGixbwF2c9mbXg/udeoOLMfLQ0ntVkNovuTkGSljO8zZS3GWEl&#10;QRU8cHZabsPpRewd6qalmyZJDgsPNNJaJ7VfWJ35kyHTEM6PJzr+Nk5VL0988xs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O1j2U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jc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iRB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MfKONz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7A36BD"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proofErr w:type="spellStart"/>
                            <w:r>
                              <w:rPr>
                                <w:rFonts w:ascii="Arial" w:hAnsi="Arial"/>
                                <w:b/>
                                <w:sz w:val="22"/>
                              </w:rPr>
                              <w:t>BMUn</w:t>
                            </w:r>
                            <w:proofErr w:type="spellEnd"/>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tasU+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20" w:name="_Hlt501343668"/>
      <w:bookmarkStart w:id="321" w:name="_Hlt488742812"/>
      <w:bookmarkStart w:id="322" w:name="_Toc32201111"/>
      <w:bookmarkStart w:id="323" w:name="_Toc49661161"/>
      <w:bookmarkStart w:id="324" w:name="_Toc274049740"/>
      <w:bookmarkEnd w:id="316"/>
      <w:bookmarkEnd w:id="317"/>
      <w:bookmarkEnd w:id="319"/>
      <w:bookmarkEnd w:id="320"/>
      <w:bookmarkEnd w:id="321"/>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322"/>
      <w:bookmarkEnd w:id="323"/>
      <w:bookmarkEnd w:id="32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5" w:name="_Toc32201112"/>
      <w:bookmarkStart w:id="326" w:name="_Toc49661162"/>
      <w:bookmarkStart w:id="327" w:name="_Toc274049741"/>
      <w:r>
        <w:t>Demand Charges</w:t>
      </w:r>
      <w:bookmarkEnd w:id="325"/>
      <w:bookmarkEnd w:id="326"/>
      <w:bookmarkEnd w:id="327"/>
    </w:p>
    <w:p w14:paraId="6FFEEB6C" w14:textId="77777777" w:rsidR="00E010AE" w:rsidRDefault="00000000" w:rsidP="006661FE">
      <w:pPr>
        <w:pStyle w:val="1"/>
        <w:jc w:val="both"/>
      </w:pPr>
      <w:bookmarkStart w:id="328" w:name="_Toc32201113"/>
      <w:bookmarkStart w:id="329" w:name="_Toc49661163"/>
      <w:r>
        <w:rPr>
          <w:noProof/>
          <w:sz w:val="20"/>
        </w:rPr>
        <w:object w:dxaOrig="1440" w:dyaOrig="1440" w14:anchorId="095B0C15">
          <v:shape id="_x0000_s2083" type="#_x0000_t75" style="position:absolute;left:0;text-align:left;margin-left:-18pt;margin-top:17.7pt;width:570.95pt;height:585pt;z-index:251658266">
            <v:imagedata r:id="rId97" o:title=""/>
            <w10:wrap type="topAndBottom"/>
          </v:shape>
          <o:OLEObject Type="Embed" ProgID="Visio.Drawing.6" ShapeID="_x0000_s2083" DrawAspect="Content" ObjectID="_1801554065" r:id="rId98"/>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330" w:name="OLE_LINK9"/>
      <w:bookmarkStart w:id="331" w:name="OLE_LINK12"/>
      <w:bookmarkEnd w:id="328"/>
      <w:bookmarkEnd w:id="32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30"/>
      <w:bookmarkEnd w:id="33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2"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3"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4"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3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6" w:name="_Toc70749747"/>
      <w:bookmarkStart w:id="337"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36"/>
      <w:bookmarkEnd w:id="33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38"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338"/>
    </w:p>
    <w:p w14:paraId="70CE6CDB" w14:textId="77777777" w:rsidR="006661FE" w:rsidRDefault="006661FE">
      <w:pPr>
        <w:pStyle w:val="1"/>
        <w:jc w:val="both"/>
      </w:pPr>
    </w:p>
    <w:p w14:paraId="3A32FE67" w14:textId="77777777" w:rsidR="006661FE" w:rsidRPr="007B2988" w:rsidRDefault="006661FE" w:rsidP="006661FE">
      <w:pPr>
        <w:pStyle w:val="Heading2"/>
      </w:pPr>
      <w:bookmarkStart w:id="339" w:name="_Toc274049748"/>
      <w:r w:rsidRPr="007B2988">
        <w:t>Stability of tariffs</w:t>
      </w:r>
      <w:bookmarkEnd w:id="33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40" w:name="_Toc274049749"/>
      <w:r w:rsidRPr="007B2988">
        <w:t>Predictability of tariffs</w:t>
      </w:r>
      <w:bookmarkEnd w:id="340"/>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1" w:name="_Toc3598575"/>
      <w:bookmarkStart w:id="342" w:name="_Toc35675434"/>
      <w:bookmarkStart w:id="343"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341"/>
    <w:bookmarkEnd w:id="342"/>
    <w:bookmarkEnd w:id="34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4" w:name="_Hlt474031874"/>
      <w:bookmarkEnd w:id="344"/>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5"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34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00000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77777777" w:rsidR="00C95284" w:rsidRPr="00D66F37"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Supplier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00000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00000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00000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7" w:name="BSUoSend"/>
      <w:bookmarkEnd w:id="347"/>
    </w:p>
    <w:sectPr w:rsidR="006A4386" w:rsidRPr="00FC681D" w:rsidSect="00B311F1">
      <w:headerReference w:type="even" r:id="rId100"/>
      <w:headerReference w:type="default" r:id="rId101"/>
      <w:footerReference w:type="even" r:id="rId102"/>
      <w:footerReference w:type="default" r:id="rId103"/>
      <w:headerReference w:type="first" r:id="rId104"/>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925AB" w14:textId="77777777" w:rsidR="00CD7003" w:rsidRDefault="00CD7003" w:rsidP="001046D7">
      <w:pPr>
        <w:pStyle w:val="LogoCaption"/>
      </w:pPr>
      <w:r>
        <w:separator/>
      </w:r>
    </w:p>
  </w:endnote>
  <w:endnote w:type="continuationSeparator" w:id="0">
    <w:p w14:paraId="23FF020A" w14:textId="77777777" w:rsidR="00CD7003" w:rsidRDefault="00CD7003" w:rsidP="001046D7">
      <w:pPr>
        <w:pStyle w:val="LogoCaption"/>
      </w:pPr>
      <w:r>
        <w:continuationSeparator/>
      </w:r>
    </w:p>
  </w:endnote>
  <w:endnote w:type="continuationNotice" w:id="1">
    <w:p w14:paraId="12780616" w14:textId="77777777" w:rsidR="00CD7003" w:rsidRDefault="00CD70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F1436" w14:textId="77777777" w:rsidR="00CD7003" w:rsidRDefault="00CD7003" w:rsidP="001046D7">
      <w:pPr>
        <w:pStyle w:val="LogoCaption"/>
      </w:pPr>
      <w:r>
        <w:separator/>
      </w:r>
    </w:p>
  </w:footnote>
  <w:footnote w:type="continuationSeparator" w:id="0">
    <w:p w14:paraId="3733620C" w14:textId="77777777" w:rsidR="00CD7003" w:rsidRDefault="00CD7003" w:rsidP="001046D7">
      <w:pPr>
        <w:pStyle w:val="LogoCaption"/>
      </w:pPr>
      <w:r>
        <w:continuationSeparator/>
      </w:r>
    </w:p>
  </w:footnote>
  <w:footnote w:type="continuationNotice" w:id="1">
    <w:p w14:paraId="7FE7FFC4" w14:textId="77777777" w:rsidR="00CD7003" w:rsidRDefault="00CD700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9" w:name="OLE_LINK4"/>
      <w:bookmarkStart w:id="250" w:name="OLE_LINK5"/>
      <w:r w:rsidRPr="00222B22">
        <w:rPr>
          <w:rFonts w:cs="Arial"/>
          <w:sz w:val="18"/>
          <w:szCs w:val="18"/>
        </w:rPr>
        <w:t xml:space="preserve">LDTEC Indicative Block Offer </w:t>
      </w:r>
      <w:bookmarkEnd w:id="249"/>
      <w:bookmarkEnd w:id="25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4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49" w:name="bmkLogoCaptionEven" w:colFirst="0" w:colLast="0"/>
          <w:bookmarkEnd w:id="348"/>
        </w:p>
      </w:tc>
    </w:tr>
    <w:bookmarkEnd w:id="34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8E990C9"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5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1" w:name="bmkLogoCaption" w:colFirst="0" w:colLast="0"/>
          <w:bookmarkEnd w:id="350"/>
        </w:p>
      </w:tc>
    </w:tr>
    <w:bookmarkEnd w:id="35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9"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0"/>
  </w:num>
  <w:num w:numId="14" w16cid:durableId="1717123476">
    <w:abstractNumId w:val="60"/>
  </w:num>
  <w:num w:numId="15" w16cid:durableId="1804423921">
    <w:abstractNumId w:val="91"/>
  </w:num>
  <w:num w:numId="16" w16cid:durableId="222109407">
    <w:abstractNumId w:val="75"/>
  </w:num>
  <w:num w:numId="17" w16cid:durableId="2094357796">
    <w:abstractNumId w:val="10"/>
  </w:num>
  <w:num w:numId="18" w16cid:durableId="1743720666">
    <w:abstractNumId w:val="47"/>
  </w:num>
  <w:num w:numId="19" w16cid:durableId="689529049">
    <w:abstractNumId w:val="80"/>
  </w:num>
  <w:num w:numId="20" w16cid:durableId="1479567228">
    <w:abstractNumId w:val="28"/>
  </w:num>
  <w:num w:numId="21" w16cid:durableId="974681360">
    <w:abstractNumId w:val="38"/>
  </w:num>
  <w:num w:numId="22" w16cid:durableId="2011564590">
    <w:abstractNumId w:val="120"/>
  </w:num>
  <w:num w:numId="23" w16cid:durableId="705788641">
    <w:abstractNumId w:val="111"/>
  </w:num>
  <w:num w:numId="24" w16cid:durableId="738089661">
    <w:abstractNumId w:val="48"/>
  </w:num>
  <w:num w:numId="25" w16cid:durableId="818885184">
    <w:abstractNumId w:val="95"/>
  </w:num>
  <w:num w:numId="26" w16cid:durableId="1342705191">
    <w:abstractNumId w:val="124"/>
  </w:num>
  <w:num w:numId="27" w16cid:durableId="1212688390">
    <w:abstractNumId w:val="85"/>
  </w:num>
  <w:num w:numId="28" w16cid:durableId="2025209318">
    <w:abstractNumId w:val="103"/>
  </w:num>
  <w:num w:numId="29" w16cid:durableId="1116098369">
    <w:abstractNumId w:val="126"/>
  </w:num>
  <w:num w:numId="30" w16cid:durableId="1668022375">
    <w:abstractNumId w:val="45"/>
  </w:num>
  <w:num w:numId="31" w16cid:durableId="1095394850">
    <w:abstractNumId w:val="49"/>
  </w:num>
  <w:num w:numId="32" w16cid:durableId="236868696">
    <w:abstractNumId w:val="122"/>
  </w:num>
  <w:num w:numId="33" w16cid:durableId="1199660472">
    <w:abstractNumId w:val="59"/>
  </w:num>
  <w:num w:numId="34" w16cid:durableId="1562131476">
    <w:abstractNumId w:val="123"/>
  </w:num>
  <w:num w:numId="35" w16cid:durableId="1593783032">
    <w:abstractNumId w:val="40"/>
  </w:num>
  <w:num w:numId="36" w16cid:durableId="1932467391">
    <w:abstractNumId w:val="82"/>
  </w:num>
  <w:num w:numId="37" w16cid:durableId="1825585835">
    <w:abstractNumId w:val="58"/>
  </w:num>
  <w:num w:numId="38" w16cid:durableId="652221816">
    <w:abstractNumId w:val="93"/>
  </w:num>
  <w:num w:numId="39" w16cid:durableId="74860716">
    <w:abstractNumId w:val="102"/>
  </w:num>
  <w:num w:numId="40" w16cid:durableId="394087964">
    <w:abstractNumId w:val="18"/>
  </w:num>
  <w:num w:numId="41" w16cid:durableId="334454382">
    <w:abstractNumId w:val="90"/>
  </w:num>
  <w:num w:numId="42" w16cid:durableId="911429566">
    <w:abstractNumId w:val="53"/>
  </w:num>
  <w:num w:numId="43" w16cid:durableId="1679190630">
    <w:abstractNumId w:val="43"/>
  </w:num>
  <w:num w:numId="44" w16cid:durableId="304820561">
    <w:abstractNumId w:val="79"/>
  </w:num>
  <w:num w:numId="45" w16cid:durableId="141771232">
    <w:abstractNumId w:val="110"/>
  </w:num>
  <w:num w:numId="46" w16cid:durableId="1360278576">
    <w:abstractNumId w:val="15"/>
  </w:num>
  <w:num w:numId="47" w16cid:durableId="834801188">
    <w:abstractNumId w:val="12"/>
  </w:num>
  <w:num w:numId="48" w16cid:durableId="297492059">
    <w:abstractNumId w:val="37"/>
  </w:num>
  <w:num w:numId="49" w16cid:durableId="56363234">
    <w:abstractNumId w:val="94"/>
  </w:num>
  <w:num w:numId="50" w16cid:durableId="1827938530">
    <w:abstractNumId w:val="44"/>
  </w:num>
  <w:num w:numId="51" w16cid:durableId="835192705">
    <w:abstractNumId w:val="88"/>
  </w:num>
  <w:num w:numId="52" w16cid:durableId="1261723885">
    <w:abstractNumId w:val="63"/>
  </w:num>
  <w:num w:numId="53" w16cid:durableId="1162237884">
    <w:abstractNumId w:val="128"/>
  </w:num>
  <w:num w:numId="54" w16cid:durableId="833766499">
    <w:abstractNumId w:val="83"/>
  </w:num>
  <w:num w:numId="55" w16cid:durableId="942301378">
    <w:abstractNumId w:val="77"/>
  </w:num>
  <w:num w:numId="56" w16cid:durableId="1117991261">
    <w:abstractNumId w:val="26"/>
  </w:num>
  <w:num w:numId="57" w16cid:durableId="990256311">
    <w:abstractNumId w:val="116"/>
  </w:num>
  <w:num w:numId="58" w16cid:durableId="1148740566">
    <w:abstractNumId w:val="62"/>
  </w:num>
  <w:num w:numId="59" w16cid:durableId="2141023162">
    <w:abstractNumId w:val="108"/>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2"/>
  </w:num>
  <w:num w:numId="68" w16cid:durableId="1570655644">
    <w:abstractNumId w:val="78"/>
  </w:num>
  <w:num w:numId="69" w16cid:durableId="1375809632">
    <w:abstractNumId w:val="51"/>
  </w:num>
  <w:num w:numId="70" w16cid:durableId="2114855525">
    <w:abstractNumId w:val="109"/>
  </w:num>
  <w:num w:numId="71" w16cid:durableId="1608273475">
    <w:abstractNumId w:val="96"/>
  </w:num>
  <w:num w:numId="72" w16cid:durableId="1821463858">
    <w:abstractNumId w:val="23"/>
  </w:num>
  <w:num w:numId="73" w16cid:durableId="1132359222">
    <w:abstractNumId w:val="27"/>
  </w:num>
  <w:num w:numId="74" w16cid:durableId="462238152">
    <w:abstractNumId w:val="69"/>
  </w:num>
  <w:num w:numId="75" w16cid:durableId="56518462">
    <w:abstractNumId w:val="97"/>
  </w:num>
  <w:num w:numId="76" w16cid:durableId="1661079739">
    <w:abstractNumId w:val="70"/>
  </w:num>
  <w:num w:numId="77" w16cid:durableId="1650279771">
    <w:abstractNumId w:val="35"/>
  </w:num>
  <w:num w:numId="78" w16cid:durableId="1618681429">
    <w:abstractNumId w:val="46"/>
  </w:num>
  <w:num w:numId="79" w16cid:durableId="4329660">
    <w:abstractNumId w:val="98"/>
  </w:num>
  <w:num w:numId="80" w16cid:durableId="329065058">
    <w:abstractNumId w:val="119"/>
  </w:num>
  <w:num w:numId="81" w16cid:durableId="371882680">
    <w:abstractNumId w:val="76"/>
  </w:num>
  <w:num w:numId="82" w16cid:durableId="10839006">
    <w:abstractNumId w:val="66"/>
  </w:num>
  <w:num w:numId="83" w16cid:durableId="1920824130">
    <w:abstractNumId w:val="52"/>
  </w:num>
  <w:num w:numId="84" w16cid:durableId="623313609">
    <w:abstractNumId w:val="115"/>
  </w:num>
  <w:num w:numId="85" w16cid:durableId="788816744">
    <w:abstractNumId w:val="92"/>
  </w:num>
  <w:num w:numId="86" w16cid:durableId="1352485846">
    <w:abstractNumId w:val="68"/>
  </w:num>
  <w:num w:numId="87" w16cid:durableId="1413237035">
    <w:abstractNumId w:val="114"/>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5"/>
  </w:num>
  <w:num w:numId="94" w16cid:durableId="1598905189">
    <w:abstractNumId w:val="105"/>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7"/>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4"/>
    <w:lvlOverride w:ilvl="0">
      <w:startOverride w:val="1"/>
    </w:lvlOverride>
  </w:num>
  <w:num w:numId="102" w16cid:durableId="292099872">
    <w:abstractNumId w:val="73"/>
    <w:lvlOverride w:ilvl="0">
      <w:startOverride w:val="2"/>
    </w:lvlOverride>
  </w:num>
  <w:num w:numId="103" w16cid:durableId="1254435813">
    <w:abstractNumId w:val="87"/>
    <w:lvlOverride w:ilvl="0">
      <w:startOverride w:val="3"/>
    </w:lvlOverride>
  </w:num>
  <w:num w:numId="104" w16cid:durableId="112723663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1"/>
  </w:num>
  <w:num w:numId="111" w16cid:durableId="177559533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7"/>
  </w:num>
  <w:num w:numId="114" w16cid:durableId="712123631">
    <w:abstractNumId w:val="50"/>
  </w:num>
  <w:num w:numId="115" w16cid:durableId="263922419">
    <w:abstractNumId w:val="101"/>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9"/>
  </w:num>
  <w:num w:numId="119" w16cid:durableId="1616595295">
    <w:abstractNumId w:val="81"/>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7"/>
  </w:num>
  <w:num w:numId="125" w16cid:durableId="1656563205">
    <w:abstractNumId w:val="84"/>
  </w:num>
  <w:num w:numId="126" w16cid:durableId="1493257453">
    <w:abstractNumId w:val="67"/>
  </w:num>
  <w:num w:numId="127" w16cid:durableId="2008901480">
    <w:abstractNumId w:val="11"/>
  </w:num>
  <w:num w:numId="128" w16cid:durableId="1795295263">
    <w:abstractNumId w:val="65"/>
  </w:num>
  <w:num w:numId="129" w16cid:durableId="33697932">
    <w:abstractNumId w:val="118"/>
  </w:num>
  <w:num w:numId="130" w16cid:durableId="1650404688">
    <w:abstractNumId w:val="41"/>
  </w:num>
  <w:num w:numId="131" w16cid:durableId="2143233433">
    <w:abstractNumId w:val="99"/>
  </w:num>
  <w:num w:numId="132" w16cid:durableId="919946704">
    <w:abstractNumId w:val="20"/>
  </w:num>
  <w:num w:numId="133" w16cid:durableId="282805147">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KWCM4xHDsNdBh4mttDOIJjLZA7CtjPqHkj+TJhTJNVMWKLB24HZstowCdait4nnjXIigbqBrhH9jWAlxEDsIA==" w:salt="0NFIZdfHdBrVuFiXINP54A=="/>
  <w:defaultTabStop w:val="720"/>
  <w:characterSpacingControl w:val="doNotCompress"/>
  <w:savePreviewPicture/>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46FD"/>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64C5"/>
    <w:rsid w:val="00187455"/>
    <w:rsid w:val="00190457"/>
    <w:rsid w:val="001921D3"/>
    <w:rsid w:val="0019332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49F1"/>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24ED"/>
    <w:rsid w:val="002D28A6"/>
    <w:rsid w:val="002D39D2"/>
    <w:rsid w:val="002D401D"/>
    <w:rsid w:val="002D52EC"/>
    <w:rsid w:val="002D5ABB"/>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C6EFF"/>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0884"/>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67CE0"/>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739"/>
    <w:rsid w:val="00BD5A63"/>
    <w:rsid w:val="00BD5DCC"/>
    <w:rsid w:val="00BD6D7B"/>
    <w:rsid w:val="00BD7639"/>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003"/>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67CE5"/>
    <w:rsid w:val="00D70E63"/>
    <w:rsid w:val="00D71BE4"/>
    <w:rsid w:val="00D73042"/>
    <w:rsid w:val="00D75582"/>
    <w:rsid w:val="00D766F8"/>
    <w:rsid w:val="00D774A6"/>
    <w:rsid w:val="00D853E1"/>
    <w:rsid w:val="00D867C6"/>
    <w:rsid w:val="00D870CB"/>
    <w:rsid w:val="00D87CAD"/>
    <w:rsid w:val="00D87E3C"/>
    <w:rsid w:val="00D91593"/>
    <w:rsid w:val="00D93FD2"/>
    <w:rsid w:val="00D9404E"/>
    <w:rsid w:val="00D947D7"/>
    <w:rsid w:val="00D96BFD"/>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2F1"/>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4E1"/>
    <w:rsid w:val="00F857FC"/>
    <w:rsid w:val="00F90F1F"/>
    <w:rsid w:val="00F93404"/>
    <w:rsid w:val="00F934A1"/>
    <w:rsid w:val="00F93B38"/>
    <w:rsid w:val="00F93F0C"/>
    <w:rsid w:val="00F94E02"/>
    <w:rsid w:val="00F96061"/>
    <w:rsid w:val="00F965F1"/>
    <w:rsid w:val="00F9675C"/>
    <w:rsid w:val="00F97BBE"/>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1.xml"/><Relationship Id="rId105"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oleObject" Target="embeddings/oleObject1.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oter" Target="foot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image" Target="media/image85.png"/><Relationship Id="rId10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41905</Words>
  <Characters>238859</Characters>
  <Application>Microsoft Office Word</Application>
  <DocSecurity>8</DocSecurity>
  <Lines>1990</Lines>
  <Paragraphs>560</Paragraphs>
  <ScaleCrop>false</ScaleCrop>
  <LinksUpToDate>false</LinksUpToDate>
  <CharactersWithSpaces>280204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
  <cp:revision>1</cp:revision>
  <dcterms:created xsi:type="dcterms:W3CDTF">2024-10-15T08:41:00Z</dcterms:created>
  <dcterms:modified xsi:type="dcterms:W3CDTF">2025-02-20T10:55:00Z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