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ED029" w14:textId="77777777" w:rsidR="00735799" w:rsidRDefault="00474BB3">
      <w:pPr>
        <w:pStyle w:val="BodyText"/>
        <w:pPrChange w:id="0" w:author="Ife Garba (ESO)" w:date="2024-08-14T10:08:00Z">
          <w:pPr>
            <w:pStyle w:val="TOC1"/>
          </w:pPr>
        </w:pPrChange>
      </w:pPr>
      <w:r>
        <w:t>OPERATING</w:t>
      </w:r>
      <w:r>
        <w:rPr>
          <w:spacing w:val="-8"/>
        </w:rPr>
        <w:t xml:space="preserve"> </w:t>
      </w:r>
      <w:r>
        <w:t>CODE</w:t>
      </w:r>
      <w:r>
        <w:rPr>
          <w:spacing w:val="-5"/>
        </w:rPr>
        <w:t xml:space="preserve"> </w:t>
      </w:r>
      <w:r>
        <w:t>NO.2</w:t>
      </w:r>
      <w:r>
        <w:rPr>
          <w:spacing w:val="-7"/>
        </w:rPr>
        <w:t xml:space="preserve"> </w:t>
      </w:r>
      <w:commentRangeStart w:id="1"/>
      <w:r>
        <w:rPr>
          <w:spacing w:val="-2"/>
        </w:rPr>
        <w:t>Redraft</w:t>
      </w:r>
      <w:commentRangeEnd w:id="1"/>
      <w:r w:rsidR="003158C4">
        <w:rPr>
          <w:rStyle w:val="CommentReference"/>
        </w:rPr>
        <w:commentReference w:id="1"/>
      </w:r>
    </w:p>
    <w:p w14:paraId="13D4867F" w14:textId="77777777" w:rsidR="00735799" w:rsidRDefault="00474BB3">
      <w:pPr>
        <w:pStyle w:val="Heading4"/>
        <w:spacing w:before="32"/>
        <w:ind w:left="0" w:right="937"/>
        <w:jc w:val="center"/>
      </w:pPr>
      <w:r>
        <w:rPr>
          <w:spacing w:val="-2"/>
        </w:rPr>
        <w:t>(OC2)</w:t>
      </w:r>
    </w:p>
    <w:p w14:paraId="5B386231" w14:textId="77777777" w:rsidR="00735799" w:rsidRDefault="00474BB3">
      <w:pPr>
        <w:pStyle w:val="Heading3"/>
        <w:spacing w:before="23"/>
        <w:ind w:right="934"/>
      </w:pPr>
      <w:bookmarkStart w:id="2" w:name="_Toc162193955"/>
      <w:bookmarkStart w:id="3" w:name="_Toc168341989"/>
      <w:bookmarkStart w:id="4" w:name="_Toc168342651"/>
      <w:r>
        <w:t>OPERATIONAL</w:t>
      </w:r>
      <w:r>
        <w:rPr>
          <w:spacing w:val="-7"/>
        </w:rPr>
        <w:t xml:space="preserve"> </w:t>
      </w:r>
      <w:r>
        <w:t>PLANNING</w:t>
      </w:r>
      <w:r>
        <w:rPr>
          <w:spacing w:val="-6"/>
        </w:rPr>
        <w:t xml:space="preserve"> </w:t>
      </w:r>
      <w:r>
        <w:t>AND</w:t>
      </w:r>
      <w:r>
        <w:rPr>
          <w:spacing w:val="-5"/>
        </w:rPr>
        <w:t xml:space="preserve"> </w:t>
      </w:r>
      <w:r>
        <w:t>DATA</w:t>
      </w:r>
      <w:r>
        <w:rPr>
          <w:spacing w:val="-6"/>
        </w:rPr>
        <w:t xml:space="preserve"> </w:t>
      </w:r>
      <w:r>
        <w:rPr>
          <w:spacing w:val="-2"/>
        </w:rPr>
        <w:t>PROVISION</w:t>
      </w:r>
      <w:bookmarkEnd w:id="2"/>
      <w:bookmarkEnd w:id="3"/>
      <w:bookmarkEnd w:id="4"/>
    </w:p>
    <w:p w14:paraId="53006EF8" w14:textId="77777777" w:rsidR="00735799" w:rsidRDefault="00474BB3">
      <w:pPr>
        <w:pStyle w:val="Heading3"/>
      </w:pPr>
      <w:bookmarkStart w:id="5" w:name="_Toc168341990"/>
      <w:bookmarkStart w:id="6" w:name="_Toc168342652"/>
      <w:r>
        <w:rPr>
          <w:spacing w:val="-2"/>
        </w:rPr>
        <w:t>CONTENTS</w:t>
      </w:r>
      <w:bookmarkEnd w:id="5"/>
      <w:bookmarkEnd w:id="6"/>
    </w:p>
    <w:p w14:paraId="52ADEF98" w14:textId="77777777" w:rsidR="00735799" w:rsidRDefault="00474BB3">
      <w:pPr>
        <w:pStyle w:val="BodyText"/>
        <w:spacing w:before="26"/>
        <w:ind w:right="942"/>
        <w:jc w:val="center"/>
      </w:pPr>
      <w:r>
        <w:t>(This</w:t>
      </w:r>
      <w:r>
        <w:rPr>
          <w:spacing w:val="-5"/>
        </w:rPr>
        <w:t xml:space="preserve"> </w:t>
      </w:r>
      <w:r>
        <w:t>contents</w:t>
      </w:r>
      <w:r>
        <w:rPr>
          <w:spacing w:val="-5"/>
        </w:rPr>
        <w:t xml:space="preserve"> </w:t>
      </w:r>
      <w:r>
        <w:t>page</w:t>
      </w:r>
      <w:r>
        <w:rPr>
          <w:spacing w:val="-7"/>
        </w:rPr>
        <w:t xml:space="preserve"> </w:t>
      </w:r>
      <w:r>
        <w:t>does</w:t>
      </w:r>
      <w:r>
        <w:rPr>
          <w:spacing w:val="-5"/>
        </w:rPr>
        <w:t xml:space="preserve"> </w:t>
      </w:r>
      <w:r>
        <w:t>not</w:t>
      </w:r>
      <w:r>
        <w:rPr>
          <w:spacing w:val="-5"/>
        </w:rPr>
        <w:t xml:space="preserve"> </w:t>
      </w:r>
      <w:r>
        <w:t>form</w:t>
      </w:r>
      <w:r>
        <w:rPr>
          <w:spacing w:val="-4"/>
        </w:rPr>
        <w:t xml:space="preserve"> </w:t>
      </w:r>
      <w:r>
        <w:t>part</w:t>
      </w:r>
      <w:r>
        <w:rPr>
          <w:spacing w:val="-4"/>
        </w:rPr>
        <w:t xml:space="preserve"> </w:t>
      </w:r>
      <w:r>
        <w:t>of</w:t>
      </w:r>
      <w:r>
        <w:rPr>
          <w:spacing w:val="-6"/>
        </w:rPr>
        <w:t xml:space="preserve"> </w:t>
      </w:r>
      <w:r>
        <w:t>the</w:t>
      </w:r>
      <w:r>
        <w:rPr>
          <w:spacing w:val="-6"/>
        </w:rPr>
        <w:t xml:space="preserve"> </w:t>
      </w:r>
      <w:r>
        <w:t>Grid</w:t>
      </w:r>
      <w:r>
        <w:rPr>
          <w:spacing w:val="-4"/>
        </w:rPr>
        <w:t xml:space="preserve"> </w:t>
      </w:r>
      <w:commentRangeStart w:id="7"/>
      <w:r>
        <w:rPr>
          <w:spacing w:val="-4"/>
        </w:rPr>
        <w:t>Code</w:t>
      </w:r>
      <w:commentRangeEnd w:id="7"/>
      <w:r w:rsidR="007A2C0D">
        <w:rPr>
          <w:rStyle w:val="CommentReference"/>
        </w:rPr>
        <w:commentReference w:id="7"/>
      </w:r>
      <w:r>
        <w:rPr>
          <w:spacing w:val="-4"/>
        </w:rPr>
        <w:t>)</w:t>
      </w:r>
    </w:p>
    <w:p w14:paraId="75CD6957" w14:textId="77777777" w:rsidR="00735799" w:rsidRDefault="00735799">
      <w:pPr>
        <w:pStyle w:val="BodyText"/>
        <w:rPr>
          <w:sz w:val="22"/>
        </w:rPr>
      </w:pPr>
    </w:p>
    <w:p w14:paraId="644F279D" w14:textId="77777777" w:rsidR="00735799" w:rsidRDefault="00735799">
      <w:pPr>
        <w:pStyle w:val="BodyText"/>
        <w:rPr>
          <w:sz w:val="21"/>
        </w:rPr>
      </w:pPr>
    </w:p>
    <w:sdt>
      <w:sdtPr>
        <w:id w:val="2122802544"/>
        <w:docPartObj>
          <w:docPartGallery w:val="Table of Contents"/>
          <w:docPartUnique/>
        </w:docPartObj>
      </w:sdtPr>
      <w:sdtEndPr>
        <w:rPr>
          <w:b/>
          <w:bCs/>
          <w:noProof/>
        </w:rPr>
      </w:sdtEndPr>
      <w:sdtContent>
        <w:p w14:paraId="2E4AF25F" w14:textId="24C4B90E" w:rsidR="00BA523C" w:rsidRDefault="00BE0FAA">
          <w:pPr>
            <w:pStyle w:val="TOC3"/>
            <w:rPr>
              <w:rFonts w:asciiTheme="minorHAnsi" w:eastAsiaTheme="minorEastAsia" w:hAnsiTheme="minorHAnsi" w:cstheme="minorBidi"/>
              <w:noProof/>
              <w:lang w:eastAsia="en-GB"/>
            </w:rPr>
          </w:pPr>
          <w:r>
            <w:rPr>
              <w:rFonts w:asciiTheme="majorHAnsi" w:eastAsiaTheme="majorEastAsia" w:hAnsiTheme="majorHAnsi" w:cstheme="majorBidi"/>
              <w:color w:val="365F91" w:themeColor="accent1" w:themeShade="BF"/>
              <w:sz w:val="32"/>
              <w:szCs w:val="32"/>
            </w:rPr>
            <w:fldChar w:fldCharType="begin"/>
          </w:r>
          <w:r>
            <w:instrText xml:space="preserve"> TOC \o "1-3" \h \z \u </w:instrText>
          </w:r>
          <w:r>
            <w:rPr>
              <w:rFonts w:asciiTheme="majorHAnsi" w:eastAsiaTheme="majorEastAsia" w:hAnsiTheme="majorHAnsi" w:cstheme="majorBidi"/>
              <w:color w:val="365F91" w:themeColor="accent1" w:themeShade="BF"/>
              <w:sz w:val="32"/>
              <w:szCs w:val="32"/>
            </w:rPr>
            <w:fldChar w:fldCharType="separate"/>
          </w:r>
          <w:hyperlink w:anchor="_Toc168342651" w:history="1">
            <w:r w:rsidR="00BA523C" w:rsidRPr="00CA1E29">
              <w:rPr>
                <w:rStyle w:val="Hyperlink"/>
                <w:noProof/>
              </w:rPr>
              <w:t>OPERATIONAL</w:t>
            </w:r>
            <w:r w:rsidR="00BA523C" w:rsidRPr="00CA1E29">
              <w:rPr>
                <w:rStyle w:val="Hyperlink"/>
                <w:noProof/>
                <w:spacing w:val="-7"/>
              </w:rPr>
              <w:t xml:space="preserve"> </w:t>
            </w:r>
            <w:r w:rsidR="00BA523C" w:rsidRPr="00CA1E29">
              <w:rPr>
                <w:rStyle w:val="Hyperlink"/>
                <w:noProof/>
              </w:rPr>
              <w:t>PLANNING</w:t>
            </w:r>
            <w:r w:rsidR="00BA523C" w:rsidRPr="00CA1E29">
              <w:rPr>
                <w:rStyle w:val="Hyperlink"/>
                <w:noProof/>
                <w:spacing w:val="-6"/>
              </w:rPr>
              <w:t xml:space="preserve"> </w:t>
            </w:r>
            <w:r w:rsidR="00BA523C" w:rsidRPr="00CA1E29">
              <w:rPr>
                <w:rStyle w:val="Hyperlink"/>
                <w:noProof/>
              </w:rPr>
              <w:t>AND</w:t>
            </w:r>
            <w:r w:rsidR="00BA523C" w:rsidRPr="00CA1E29">
              <w:rPr>
                <w:rStyle w:val="Hyperlink"/>
                <w:noProof/>
                <w:spacing w:val="-5"/>
              </w:rPr>
              <w:t xml:space="preserve"> </w:t>
            </w:r>
            <w:r w:rsidR="00BA523C" w:rsidRPr="00CA1E29">
              <w:rPr>
                <w:rStyle w:val="Hyperlink"/>
                <w:noProof/>
              </w:rPr>
              <w:t>DATA</w:t>
            </w:r>
            <w:r w:rsidR="00BA523C" w:rsidRPr="00CA1E29">
              <w:rPr>
                <w:rStyle w:val="Hyperlink"/>
                <w:noProof/>
                <w:spacing w:val="-6"/>
              </w:rPr>
              <w:t xml:space="preserve"> </w:t>
            </w:r>
            <w:r w:rsidR="00BA523C" w:rsidRPr="00CA1E29">
              <w:rPr>
                <w:rStyle w:val="Hyperlink"/>
                <w:noProof/>
                <w:spacing w:val="-2"/>
              </w:rPr>
              <w:t>PROVISION</w:t>
            </w:r>
            <w:r w:rsidR="00BA523C">
              <w:rPr>
                <w:noProof/>
                <w:webHidden/>
              </w:rPr>
              <w:tab/>
            </w:r>
            <w:r w:rsidR="00BA523C">
              <w:rPr>
                <w:noProof/>
                <w:webHidden/>
              </w:rPr>
              <w:fldChar w:fldCharType="begin"/>
            </w:r>
            <w:r w:rsidR="00BA523C">
              <w:rPr>
                <w:noProof/>
                <w:webHidden/>
              </w:rPr>
              <w:instrText xml:space="preserve"> PAGEREF _Toc168342651 \h </w:instrText>
            </w:r>
            <w:r w:rsidR="00BA523C">
              <w:rPr>
                <w:noProof/>
                <w:webHidden/>
              </w:rPr>
            </w:r>
            <w:r w:rsidR="00BA523C">
              <w:rPr>
                <w:noProof/>
                <w:webHidden/>
              </w:rPr>
              <w:fldChar w:fldCharType="separate"/>
            </w:r>
            <w:r w:rsidR="009C1FA4">
              <w:rPr>
                <w:noProof/>
                <w:webHidden/>
              </w:rPr>
              <w:t>1</w:t>
            </w:r>
            <w:r w:rsidR="00BA523C">
              <w:rPr>
                <w:noProof/>
                <w:webHidden/>
              </w:rPr>
              <w:fldChar w:fldCharType="end"/>
            </w:r>
          </w:hyperlink>
        </w:p>
        <w:p w14:paraId="0C40EF6C" w14:textId="2C10BE97" w:rsidR="00BA523C" w:rsidRDefault="00BA523C">
          <w:pPr>
            <w:pStyle w:val="TOC3"/>
            <w:rPr>
              <w:rFonts w:asciiTheme="minorHAnsi" w:eastAsiaTheme="minorEastAsia" w:hAnsiTheme="minorHAnsi" w:cstheme="minorBidi"/>
              <w:noProof/>
              <w:lang w:eastAsia="en-GB"/>
            </w:rPr>
          </w:pPr>
          <w:hyperlink w:anchor="_Toc168342652" w:history="1">
            <w:r w:rsidRPr="00CA1E29">
              <w:rPr>
                <w:rStyle w:val="Hyperlink"/>
                <w:noProof/>
                <w:spacing w:val="-2"/>
              </w:rPr>
              <w:t>CONTENTS</w:t>
            </w:r>
            <w:r>
              <w:rPr>
                <w:noProof/>
                <w:webHidden/>
              </w:rPr>
              <w:tab/>
            </w:r>
            <w:r>
              <w:rPr>
                <w:noProof/>
                <w:webHidden/>
              </w:rPr>
              <w:fldChar w:fldCharType="begin"/>
            </w:r>
            <w:r>
              <w:rPr>
                <w:noProof/>
                <w:webHidden/>
              </w:rPr>
              <w:instrText xml:space="preserve"> PAGEREF _Toc168342652 \h </w:instrText>
            </w:r>
            <w:r>
              <w:rPr>
                <w:noProof/>
                <w:webHidden/>
              </w:rPr>
            </w:r>
            <w:r>
              <w:rPr>
                <w:noProof/>
                <w:webHidden/>
              </w:rPr>
              <w:fldChar w:fldCharType="separate"/>
            </w:r>
            <w:r w:rsidR="009C1FA4">
              <w:rPr>
                <w:noProof/>
                <w:webHidden/>
              </w:rPr>
              <w:t>1</w:t>
            </w:r>
            <w:r>
              <w:rPr>
                <w:noProof/>
                <w:webHidden/>
              </w:rPr>
              <w:fldChar w:fldCharType="end"/>
            </w:r>
          </w:hyperlink>
        </w:p>
        <w:p w14:paraId="322DAB99" w14:textId="6F98409B" w:rsidR="00BA523C" w:rsidRDefault="00BA523C">
          <w:pPr>
            <w:pStyle w:val="TOC1"/>
            <w:tabs>
              <w:tab w:val="right" w:leader="dot" w:pos="10840"/>
            </w:tabs>
            <w:rPr>
              <w:rFonts w:asciiTheme="minorHAnsi" w:eastAsiaTheme="minorEastAsia" w:hAnsiTheme="minorHAnsi" w:cstheme="minorBidi"/>
              <w:noProof/>
              <w:sz w:val="22"/>
              <w:szCs w:val="22"/>
              <w:lang w:eastAsia="en-GB"/>
            </w:rPr>
          </w:pPr>
          <w:hyperlink w:anchor="_Toc168342653" w:history="1">
            <w:r w:rsidRPr="00CA1E29">
              <w:rPr>
                <w:rStyle w:val="Hyperlink"/>
                <w:noProof/>
              </w:rPr>
              <w:t>OC2.1 INTRODUCTION</w:t>
            </w:r>
            <w:r>
              <w:rPr>
                <w:noProof/>
                <w:webHidden/>
              </w:rPr>
              <w:tab/>
            </w:r>
            <w:r>
              <w:rPr>
                <w:noProof/>
                <w:webHidden/>
              </w:rPr>
              <w:fldChar w:fldCharType="begin"/>
            </w:r>
            <w:r>
              <w:rPr>
                <w:noProof/>
                <w:webHidden/>
              </w:rPr>
              <w:instrText xml:space="preserve"> PAGEREF _Toc168342653 \h </w:instrText>
            </w:r>
            <w:r>
              <w:rPr>
                <w:noProof/>
                <w:webHidden/>
              </w:rPr>
            </w:r>
            <w:r>
              <w:rPr>
                <w:noProof/>
                <w:webHidden/>
              </w:rPr>
              <w:fldChar w:fldCharType="separate"/>
            </w:r>
            <w:r w:rsidR="009C1FA4">
              <w:rPr>
                <w:noProof/>
                <w:webHidden/>
              </w:rPr>
              <w:t>2</w:t>
            </w:r>
            <w:r>
              <w:rPr>
                <w:noProof/>
                <w:webHidden/>
              </w:rPr>
              <w:fldChar w:fldCharType="end"/>
            </w:r>
          </w:hyperlink>
        </w:p>
        <w:p w14:paraId="1D1CCA40" w14:textId="1A8DC959" w:rsidR="00BA523C" w:rsidRDefault="00BA523C">
          <w:pPr>
            <w:pStyle w:val="TOC1"/>
            <w:tabs>
              <w:tab w:val="right" w:leader="dot" w:pos="10840"/>
            </w:tabs>
            <w:rPr>
              <w:rFonts w:asciiTheme="minorHAnsi" w:eastAsiaTheme="minorEastAsia" w:hAnsiTheme="minorHAnsi" w:cstheme="minorBidi"/>
              <w:noProof/>
              <w:sz w:val="22"/>
              <w:szCs w:val="22"/>
              <w:lang w:eastAsia="en-GB"/>
            </w:rPr>
          </w:pPr>
          <w:hyperlink w:anchor="_Toc168342654" w:history="1">
            <w:r w:rsidRPr="00CA1E29">
              <w:rPr>
                <w:rStyle w:val="Hyperlink"/>
                <w:noProof/>
              </w:rPr>
              <w:t>OC2.2 SCOPE</w:t>
            </w:r>
            <w:r>
              <w:rPr>
                <w:noProof/>
                <w:webHidden/>
              </w:rPr>
              <w:tab/>
            </w:r>
            <w:r>
              <w:rPr>
                <w:noProof/>
                <w:webHidden/>
              </w:rPr>
              <w:fldChar w:fldCharType="begin"/>
            </w:r>
            <w:r>
              <w:rPr>
                <w:noProof/>
                <w:webHidden/>
              </w:rPr>
              <w:instrText xml:space="preserve"> PAGEREF _Toc168342654 \h </w:instrText>
            </w:r>
            <w:r>
              <w:rPr>
                <w:noProof/>
                <w:webHidden/>
              </w:rPr>
            </w:r>
            <w:r>
              <w:rPr>
                <w:noProof/>
                <w:webHidden/>
              </w:rPr>
              <w:fldChar w:fldCharType="separate"/>
            </w:r>
            <w:r w:rsidR="009C1FA4">
              <w:rPr>
                <w:noProof/>
                <w:webHidden/>
              </w:rPr>
              <w:t>3</w:t>
            </w:r>
            <w:r>
              <w:rPr>
                <w:noProof/>
                <w:webHidden/>
              </w:rPr>
              <w:fldChar w:fldCharType="end"/>
            </w:r>
          </w:hyperlink>
        </w:p>
        <w:p w14:paraId="7487BF88" w14:textId="4E728F96" w:rsidR="00BA523C" w:rsidRDefault="00D67C2D">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"_Toc168342655"</w:instrText>
          </w:r>
          <w:r>
            <w:rPr>
              <w:noProof/>
            </w:rPr>
          </w:r>
          <w:r>
            <w:rPr>
              <w:noProof/>
            </w:rPr>
            <w:fldChar w:fldCharType="separate"/>
          </w:r>
          <w:r w:rsidR="00BA523C" w:rsidRPr="00CA1E29">
            <w:rPr>
              <w:rStyle w:val="Hyperlink"/>
              <w:noProof/>
            </w:rPr>
            <w:t>OC2.3 PROCEDURE</w:t>
          </w:r>
          <w:r w:rsidR="00BA523C">
            <w:rPr>
              <w:noProof/>
              <w:webHidden/>
            </w:rPr>
            <w:tab/>
          </w:r>
          <w:r w:rsidR="00BA523C">
            <w:rPr>
              <w:noProof/>
              <w:webHidden/>
            </w:rPr>
            <w:fldChar w:fldCharType="begin"/>
          </w:r>
          <w:r w:rsidR="00BA523C">
            <w:rPr>
              <w:noProof/>
              <w:webHidden/>
            </w:rPr>
            <w:instrText xml:space="preserve"> PAGEREF _Toc168342655 \h </w:instrText>
          </w:r>
          <w:r w:rsidR="00BA523C">
            <w:rPr>
              <w:noProof/>
              <w:webHidden/>
            </w:rPr>
          </w:r>
          <w:r w:rsidR="00BA523C">
            <w:rPr>
              <w:noProof/>
              <w:webHidden/>
            </w:rPr>
            <w:fldChar w:fldCharType="separate"/>
          </w:r>
          <w:ins w:id="8" w:author="Deborah Spencer (NESO)" w:date="2024-11-20T07:42:00Z">
            <w:r w:rsidR="009C1FA4">
              <w:rPr>
                <w:noProof/>
                <w:webHidden/>
              </w:rPr>
              <w:t>3</w:t>
            </w:r>
          </w:ins>
          <w:ins w:id="9" w:author="Ife Garba (ESO)" w:date="2024-08-15T13:42:00Z">
            <w:del w:id="10" w:author="Deborah Spencer (NESO)" w:date="2024-11-19T17:18:00Z">
              <w:r w:rsidR="00703011" w:rsidDel="00E309ED">
                <w:rPr>
                  <w:noProof/>
                  <w:webHidden/>
                </w:rPr>
                <w:delText>3</w:delText>
              </w:r>
            </w:del>
          </w:ins>
          <w:ins w:id="11" w:author="Deborah Spencer (ESO)" w:date="2024-06-07T08:20:00Z">
            <w:del w:id="12" w:author="Deborah Spencer (NESO)" w:date="2024-11-19T17:18:00Z">
              <w:r w:rsidDel="00E309ED">
                <w:rPr>
                  <w:noProof/>
                  <w:webHidden/>
                </w:rPr>
                <w:delText>4</w:delText>
              </w:r>
            </w:del>
          </w:ins>
          <w:del w:id="13" w:author="Deborah Spencer (NESO)" w:date="2024-11-19T17:18:00Z">
            <w:r w:rsidR="00BA523C" w:rsidDel="00E309ED">
              <w:rPr>
                <w:noProof/>
                <w:webHidden/>
              </w:rPr>
              <w:delText>3</w:delText>
            </w:r>
          </w:del>
          <w:r w:rsidR="00BA523C">
            <w:rPr>
              <w:noProof/>
              <w:webHidden/>
            </w:rPr>
            <w:fldChar w:fldCharType="end"/>
          </w:r>
          <w:r>
            <w:rPr>
              <w:noProof/>
            </w:rPr>
            <w:fldChar w:fldCharType="end"/>
          </w:r>
        </w:p>
        <w:p w14:paraId="16CBACC9" w14:textId="1353A963"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"_Toc168342656"</w:instrText>
          </w:r>
          <w:r>
            <w:rPr>
              <w:noProof/>
            </w:rPr>
          </w:r>
          <w:r>
            <w:rPr>
              <w:noProof/>
            </w:rPr>
            <w:fldChar w:fldCharType="separate"/>
          </w:r>
          <w:r w:rsidR="00BA523C" w:rsidRPr="00CA1E29">
            <w:rPr>
              <w:rStyle w:val="Hyperlink"/>
              <w:noProof/>
            </w:rPr>
            <w:t>OC2.3.1 Co-ordination of Outages</w:t>
          </w:r>
          <w:r w:rsidR="00BA523C">
            <w:rPr>
              <w:noProof/>
              <w:webHidden/>
            </w:rPr>
            <w:tab/>
          </w:r>
          <w:r w:rsidR="00BA523C">
            <w:rPr>
              <w:noProof/>
              <w:webHidden/>
            </w:rPr>
            <w:fldChar w:fldCharType="begin"/>
          </w:r>
          <w:r w:rsidR="00BA523C">
            <w:rPr>
              <w:noProof/>
              <w:webHidden/>
            </w:rPr>
            <w:instrText xml:space="preserve"> PAGEREF _Toc168342656 \h </w:instrText>
          </w:r>
          <w:r w:rsidR="00BA523C">
            <w:rPr>
              <w:noProof/>
              <w:webHidden/>
            </w:rPr>
          </w:r>
          <w:r w:rsidR="00BA523C">
            <w:rPr>
              <w:noProof/>
              <w:webHidden/>
            </w:rPr>
            <w:fldChar w:fldCharType="separate"/>
          </w:r>
          <w:ins w:id="14" w:author="Deborah Spencer (NESO)" w:date="2024-11-20T07:42:00Z">
            <w:r w:rsidR="009C1FA4">
              <w:rPr>
                <w:noProof/>
                <w:webHidden/>
              </w:rPr>
              <w:t>3</w:t>
            </w:r>
          </w:ins>
          <w:ins w:id="15" w:author="Ife Garba (ESO)" w:date="2024-08-15T13:42:00Z">
            <w:del w:id="16" w:author="Deborah Spencer (NESO)" w:date="2024-11-19T17:18:00Z">
              <w:r w:rsidR="00703011" w:rsidDel="00E309ED">
                <w:rPr>
                  <w:noProof/>
                  <w:webHidden/>
                </w:rPr>
                <w:delText>3</w:delText>
              </w:r>
            </w:del>
          </w:ins>
          <w:ins w:id="17" w:author="Deborah Spencer (ESO)" w:date="2024-06-07T08:20:00Z">
            <w:del w:id="18" w:author="Deborah Spencer (NESO)" w:date="2024-11-19T17:18:00Z">
              <w:r w:rsidDel="00E309ED">
                <w:rPr>
                  <w:noProof/>
                  <w:webHidden/>
                </w:rPr>
                <w:delText>4</w:delText>
              </w:r>
            </w:del>
          </w:ins>
          <w:del w:id="19" w:author="Deborah Spencer (NESO)" w:date="2024-11-19T17:18:00Z">
            <w:r w:rsidR="00BA523C" w:rsidDel="00E309ED">
              <w:rPr>
                <w:noProof/>
                <w:webHidden/>
              </w:rPr>
              <w:delText>3</w:delText>
            </w:r>
          </w:del>
          <w:r w:rsidR="00BA523C">
            <w:rPr>
              <w:noProof/>
              <w:webHidden/>
            </w:rPr>
            <w:fldChar w:fldCharType="end"/>
          </w:r>
          <w:r>
            <w:rPr>
              <w:noProof/>
            </w:rPr>
            <w:fldChar w:fldCharType="end"/>
          </w:r>
        </w:p>
        <w:p w14:paraId="1EB04F8C" w14:textId="1522319C"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"_Toc168342657"</w:instrText>
          </w:r>
          <w:r>
            <w:rPr>
              <w:noProof/>
            </w:rPr>
          </w:r>
          <w:r>
            <w:rPr>
              <w:noProof/>
            </w:rPr>
            <w:fldChar w:fldCharType="separate"/>
          </w:r>
          <w:r w:rsidR="00BA523C" w:rsidRPr="00CA1E29">
            <w:rPr>
              <w:rStyle w:val="Hyperlink"/>
              <w:noProof/>
            </w:rPr>
            <w:t>OC2.3.2 Data Requirements</w:t>
          </w:r>
          <w:r w:rsidR="00BA523C">
            <w:rPr>
              <w:noProof/>
              <w:webHidden/>
            </w:rPr>
            <w:tab/>
          </w:r>
          <w:r w:rsidR="00BA523C">
            <w:rPr>
              <w:noProof/>
              <w:webHidden/>
            </w:rPr>
            <w:fldChar w:fldCharType="begin"/>
          </w:r>
          <w:r w:rsidR="00BA523C">
            <w:rPr>
              <w:noProof/>
              <w:webHidden/>
            </w:rPr>
            <w:instrText xml:space="preserve"> PAGEREF _Toc168342657 \h </w:instrText>
          </w:r>
          <w:r w:rsidR="00BA523C">
            <w:rPr>
              <w:noProof/>
              <w:webHidden/>
            </w:rPr>
          </w:r>
          <w:r w:rsidR="00BA523C">
            <w:rPr>
              <w:noProof/>
              <w:webHidden/>
            </w:rPr>
            <w:fldChar w:fldCharType="separate"/>
          </w:r>
          <w:ins w:id="20" w:author="Deborah Spencer (NESO)" w:date="2024-11-20T07:42:00Z">
            <w:r w:rsidR="009C1FA4">
              <w:rPr>
                <w:noProof/>
                <w:webHidden/>
              </w:rPr>
              <w:t>18</w:t>
            </w:r>
          </w:ins>
          <w:ins w:id="21" w:author="Ife Garba (ESO)" w:date="2024-08-15T13:42:00Z">
            <w:del w:id="22" w:author="Deborah Spencer (NESO)" w:date="2024-11-19T17:18:00Z">
              <w:r w:rsidR="00703011" w:rsidDel="00E309ED">
                <w:rPr>
                  <w:noProof/>
                  <w:webHidden/>
                </w:rPr>
                <w:delText>20</w:delText>
              </w:r>
            </w:del>
          </w:ins>
          <w:ins w:id="23" w:author="Deborah Spencer (ESO)" w:date="2024-06-07T08:20:00Z">
            <w:del w:id="24" w:author="Deborah Spencer (NESO)" w:date="2024-11-19T17:18:00Z">
              <w:r w:rsidDel="00E309ED">
                <w:rPr>
                  <w:noProof/>
                  <w:webHidden/>
                </w:rPr>
                <w:delText>21</w:delText>
              </w:r>
            </w:del>
          </w:ins>
          <w:del w:id="25" w:author="Deborah Spencer (NESO)" w:date="2024-11-19T17:18:00Z">
            <w:r w:rsidR="00BA523C" w:rsidDel="00E309ED">
              <w:rPr>
                <w:noProof/>
                <w:webHidden/>
              </w:rPr>
              <w:delText>19</w:delText>
            </w:r>
          </w:del>
          <w:r w:rsidR="00BA523C">
            <w:rPr>
              <w:noProof/>
              <w:webHidden/>
            </w:rPr>
            <w:fldChar w:fldCharType="end"/>
          </w:r>
          <w:r>
            <w:rPr>
              <w:noProof/>
            </w:rPr>
            <w:fldChar w:fldCharType="end"/>
          </w:r>
        </w:p>
        <w:p w14:paraId="6CE86DFF" w14:textId="38141600"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"_Toc168342658"</w:instrText>
          </w:r>
          <w:r>
            <w:rPr>
              <w:noProof/>
            </w:rPr>
          </w:r>
          <w:r>
            <w:rPr>
              <w:noProof/>
            </w:rPr>
            <w:fldChar w:fldCharType="separate"/>
          </w:r>
          <w:r w:rsidR="00BA523C" w:rsidRPr="00CA1E29">
            <w:rPr>
              <w:rStyle w:val="Hyperlink"/>
              <w:noProof/>
            </w:rPr>
            <w:t>OC2.3.3 Negative Reserve Active Power Margins</w:t>
          </w:r>
          <w:r w:rsidR="00BA523C">
            <w:rPr>
              <w:noProof/>
              <w:webHidden/>
            </w:rPr>
            <w:tab/>
          </w:r>
          <w:r w:rsidR="00BA523C">
            <w:rPr>
              <w:noProof/>
              <w:webHidden/>
            </w:rPr>
            <w:fldChar w:fldCharType="begin"/>
          </w:r>
          <w:r w:rsidR="00BA523C">
            <w:rPr>
              <w:noProof/>
              <w:webHidden/>
            </w:rPr>
            <w:instrText xml:space="preserve"> PAGEREF _Toc168342658 \h </w:instrText>
          </w:r>
          <w:r w:rsidR="00BA523C">
            <w:rPr>
              <w:noProof/>
              <w:webHidden/>
            </w:rPr>
          </w:r>
          <w:r w:rsidR="00BA523C">
            <w:rPr>
              <w:noProof/>
              <w:webHidden/>
            </w:rPr>
            <w:fldChar w:fldCharType="separate"/>
          </w:r>
          <w:ins w:id="26" w:author="Deborah Spencer (NESO)" w:date="2024-11-20T07:42:00Z">
            <w:r w:rsidR="009C1FA4">
              <w:rPr>
                <w:noProof/>
                <w:webHidden/>
              </w:rPr>
              <w:t>21</w:t>
            </w:r>
          </w:ins>
          <w:ins w:id="27" w:author="Ife Garba (ESO)" w:date="2024-08-15T13:42:00Z">
            <w:del w:id="28" w:author="Deborah Spencer (NESO)" w:date="2024-11-19T17:18:00Z">
              <w:r w:rsidR="00703011" w:rsidDel="00E309ED">
                <w:rPr>
                  <w:noProof/>
                  <w:webHidden/>
                </w:rPr>
                <w:delText>23</w:delText>
              </w:r>
            </w:del>
          </w:ins>
          <w:ins w:id="29" w:author="Deborah Spencer (ESO)" w:date="2024-06-07T08:20:00Z">
            <w:del w:id="30" w:author="Deborah Spencer (NESO)" w:date="2024-11-19T17:18:00Z">
              <w:r w:rsidDel="00E309ED">
                <w:rPr>
                  <w:noProof/>
                  <w:webHidden/>
                </w:rPr>
                <w:delText>25</w:delText>
              </w:r>
            </w:del>
          </w:ins>
          <w:del w:id="31" w:author="Deborah Spencer (NESO)" w:date="2024-11-19T17:18:00Z">
            <w:r w:rsidR="00BA523C" w:rsidDel="00E309ED">
              <w:rPr>
                <w:noProof/>
                <w:webHidden/>
              </w:rPr>
              <w:delText>23</w:delText>
            </w:r>
          </w:del>
          <w:r w:rsidR="00BA523C">
            <w:rPr>
              <w:noProof/>
              <w:webHidden/>
            </w:rPr>
            <w:fldChar w:fldCharType="end"/>
          </w:r>
          <w:r>
            <w:rPr>
              <w:noProof/>
            </w:rPr>
            <w:fldChar w:fldCharType="end"/>
          </w:r>
        </w:p>
        <w:p w14:paraId="2BD0BC0F" w14:textId="1EB7B1C5"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"_Toc168342659"</w:instrText>
          </w:r>
          <w:r>
            <w:rPr>
              <w:noProof/>
            </w:rPr>
          </w:r>
          <w:r>
            <w:rPr>
              <w:noProof/>
            </w:rPr>
            <w:fldChar w:fldCharType="separate"/>
          </w:r>
          <w:r w:rsidR="00BA523C" w:rsidRPr="00CA1E29">
            <w:rPr>
              <w:rStyle w:val="Hyperlink"/>
              <w:noProof/>
            </w:rPr>
            <w:t>OC2.3.4 Frequency Sensitive Operation</w:t>
          </w:r>
          <w:r w:rsidR="00BA523C">
            <w:rPr>
              <w:noProof/>
              <w:webHidden/>
            </w:rPr>
            <w:tab/>
          </w:r>
          <w:r w:rsidR="00BA523C">
            <w:rPr>
              <w:noProof/>
              <w:webHidden/>
            </w:rPr>
            <w:fldChar w:fldCharType="begin"/>
          </w:r>
          <w:r w:rsidR="00BA523C">
            <w:rPr>
              <w:noProof/>
              <w:webHidden/>
            </w:rPr>
            <w:instrText xml:space="preserve"> PAGEREF _Toc168342659 \h </w:instrText>
          </w:r>
          <w:r w:rsidR="00BA523C">
            <w:rPr>
              <w:noProof/>
              <w:webHidden/>
            </w:rPr>
          </w:r>
          <w:r w:rsidR="00BA523C">
            <w:rPr>
              <w:noProof/>
              <w:webHidden/>
            </w:rPr>
            <w:fldChar w:fldCharType="separate"/>
          </w:r>
          <w:ins w:id="32" w:author="Deborah Spencer (NESO)" w:date="2024-11-20T07:42:00Z">
            <w:r w:rsidR="009C1FA4">
              <w:rPr>
                <w:noProof/>
                <w:webHidden/>
              </w:rPr>
              <w:t>23</w:t>
            </w:r>
          </w:ins>
          <w:ins w:id="33" w:author="Ife Garba (ESO)" w:date="2024-08-15T13:42:00Z">
            <w:del w:id="34" w:author="Deborah Spencer (NESO)" w:date="2024-11-19T17:18:00Z">
              <w:r w:rsidR="00703011" w:rsidDel="00E309ED">
                <w:rPr>
                  <w:noProof/>
                  <w:webHidden/>
                </w:rPr>
                <w:delText>25</w:delText>
              </w:r>
            </w:del>
          </w:ins>
          <w:ins w:id="35" w:author="Deborah Spencer (ESO)" w:date="2024-06-07T08:20:00Z">
            <w:del w:id="36" w:author="Deborah Spencer (NESO)" w:date="2024-11-19T17:18:00Z">
              <w:r w:rsidDel="00E309ED">
                <w:rPr>
                  <w:noProof/>
                  <w:webHidden/>
                </w:rPr>
                <w:delText>28</w:delText>
              </w:r>
            </w:del>
          </w:ins>
          <w:del w:id="37" w:author="Deborah Spencer (NESO)" w:date="2024-11-19T17:18:00Z">
            <w:r w:rsidR="00BA523C" w:rsidDel="00E309ED">
              <w:rPr>
                <w:noProof/>
                <w:webHidden/>
              </w:rPr>
              <w:delText>25</w:delText>
            </w:r>
          </w:del>
          <w:r w:rsidR="00BA523C">
            <w:rPr>
              <w:noProof/>
              <w:webHidden/>
            </w:rPr>
            <w:fldChar w:fldCharType="end"/>
          </w:r>
          <w:r>
            <w:rPr>
              <w:noProof/>
            </w:rPr>
            <w:fldChar w:fldCharType="end"/>
          </w:r>
        </w:p>
        <w:p w14:paraId="01CB5F00" w14:textId="09E7587B"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"_Toc168342660"</w:instrText>
          </w:r>
          <w:r>
            <w:rPr>
              <w:noProof/>
            </w:rPr>
          </w:r>
          <w:r>
            <w:rPr>
              <w:noProof/>
            </w:rPr>
            <w:fldChar w:fldCharType="separate"/>
          </w:r>
          <w:r w:rsidR="00BA523C" w:rsidRPr="00CA1E29">
            <w:rPr>
              <w:rStyle w:val="Hyperlink"/>
              <w:noProof/>
            </w:rPr>
            <w:t>OC2 APPENDIX 1– GENERATION PLANNING PARAMETERS</w:t>
          </w:r>
          <w:r w:rsidR="00BA523C">
            <w:rPr>
              <w:noProof/>
              <w:webHidden/>
            </w:rPr>
            <w:tab/>
          </w:r>
          <w:r w:rsidR="00BA523C">
            <w:rPr>
              <w:noProof/>
              <w:webHidden/>
            </w:rPr>
            <w:fldChar w:fldCharType="begin"/>
          </w:r>
          <w:r w:rsidR="00BA523C">
            <w:rPr>
              <w:noProof/>
              <w:webHidden/>
            </w:rPr>
            <w:instrText xml:space="preserve"> PAGEREF _Toc168342660 \h </w:instrText>
          </w:r>
          <w:r w:rsidR="00BA523C">
            <w:rPr>
              <w:noProof/>
              <w:webHidden/>
            </w:rPr>
          </w:r>
          <w:r w:rsidR="00BA523C">
            <w:rPr>
              <w:noProof/>
              <w:webHidden/>
            </w:rPr>
            <w:fldChar w:fldCharType="separate"/>
          </w:r>
          <w:ins w:id="38" w:author="Deborah Spencer (NESO)" w:date="2024-11-20T07:42:00Z">
            <w:r w:rsidR="009C1FA4">
              <w:rPr>
                <w:noProof/>
                <w:webHidden/>
              </w:rPr>
              <w:t>27</w:t>
            </w:r>
          </w:ins>
          <w:ins w:id="39" w:author="Ife Garba (ESO)" w:date="2024-08-15T13:42:00Z">
            <w:del w:id="40" w:author="Deborah Spencer (NESO)" w:date="2024-11-19T17:18:00Z">
              <w:r w:rsidR="00703011" w:rsidDel="00E309ED">
                <w:rPr>
                  <w:noProof/>
                  <w:webHidden/>
                </w:rPr>
                <w:delText>29</w:delText>
              </w:r>
            </w:del>
          </w:ins>
          <w:del w:id="41" w:author="Deborah Spencer (NESO)" w:date="2024-11-19T17:18:00Z">
            <w:r w:rsidR="00D67C2D" w:rsidDel="00E309ED">
              <w:rPr>
                <w:noProof/>
                <w:webHidden/>
              </w:rPr>
              <w:delText>33</w:delText>
            </w:r>
          </w:del>
          <w:r w:rsidR="00BA523C">
            <w:rPr>
              <w:noProof/>
              <w:webHidden/>
            </w:rPr>
            <w:fldChar w:fldCharType="end"/>
          </w:r>
          <w:r>
            <w:rPr>
              <w:noProof/>
            </w:rPr>
            <w:fldChar w:fldCharType="end"/>
          </w:r>
        </w:p>
        <w:p w14:paraId="7208246A" w14:textId="4F38667F"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"_Toc168342661"</w:instrText>
          </w:r>
          <w:r>
            <w:rPr>
              <w:noProof/>
            </w:rPr>
          </w:r>
          <w:r>
            <w:rPr>
              <w:noProof/>
            </w:rPr>
            <w:fldChar w:fldCharType="separate"/>
          </w:r>
          <w:r w:rsidR="00BA523C" w:rsidRPr="00CA1E29">
            <w:rPr>
              <w:rStyle w:val="Hyperlink"/>
              <w:noProof/>
            </w:rPr>
            <w:t>OC2 APPENDIX 2 – PLANNING MATRIX FOR GENERATING UNITS</w:t>
          </w:r>
          <w:r w:rsidR="00BA523C">
            <w:rPr>
              <w:noProof/>
              <w:webHidden/>
            </w:rPr>
            <w:tab/>
          </w:r>
          <w:r w:rsidR="00BA523C">
            <w:rPr>
              <w:noProof/>
              <w:webHidden/>
            </w:rPr>
            <w:fldChar w:fldCharType="begin"/>
          </w:r>
          <w:r w:rsidR="00BA523C">
            <w:rPr>
              <w:noProof/>
              <w:webHidden/>
            </w:rPr>
            <w:instrText xml:space="preserve"> PAGEREF _Toc168342661 \h </w:instrText>
          </w:r>
          <w:r w:rsidR="00BA523C">
            <w:rPr>
              <w:noProof/>
              <w:webHidden/>
            </w:rPr>
          </w:r>
          <w:r w:rsidR="00BA523C">
            <w:rPr>
              <w:noProof/>
              <w:webHidden/>
            </w:rPr>
            <w:fldChar w:fldCharType="separate"/>
          </w:r>
          <w:ins w:id="42" w:author="Deborah Spencer (NESO)" w:date="2024-11-20T07:42:00Z">
            <w:r w:rsidR="009C1FA4">
              <w:rPr>
                <w:noProof/>
                <w:webHidden/>
              </w:rPr>
              <w:t>29</w:t>
            </w:r>
          </w:ins>
          <w:ins w:id="43" w:author="Ife Garba (ESO)" w:date="2024-08-15T13:42:00Z">
            <w:del w:id="44" w:author="Deborah Spencer (NESO)" w:date="2024-11-19T17:18:00Z">
              <w:r w:rsidR="00703011" w:rsidDel="00E309ED">
                <w:rPr>
                  <w:noProof/>
                  <w:webHidden/>
                </w:rPr>
                <w:delText>31</w:delText>
              </w:r>
            </w:del>
          </w:ins>
          <w:del w:id="45" w:author="Deborah Spencer (NESO)" w:date="2024-11-19T17:18:00Z">
            <w:r w:rsidR="00D67C2D" w:rsidDel="00E309ED">
              <w:rPr>
                <w:noProof/>
                <w:webHidden/>
              </w:rPr>
              <w:delText>35</w:delText>
            </w:r>
          </w:del>
          <w:r w:rsidR="00BA523C">
            <w:rPr>
              <w:noProof/>
              <w:webHidden/>
            </w:rPr>
            <w:fldChar w:fldCharType="end"/>
          </w:r>
          <w:r>
            <w:rPr>
              <w:noProof/>
            </w:rPr>
            <w:fldChar w:fldCharType="end"/>
          </w:r>
        </w:p>
        <w:p w14:paraId="3D69F72A" w14:textId="234FC9A6"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"_Toc168342662"</w:instrText>
          </w:r>
          <w:r>
            <w:rPr>
              <w:noProof/>
            </w:rPr>
          </w:r>
          <w:r>
            <w:rPr>
              <w:noProof/>
            </w:rPr>
            <w:fldChar w:fldCharType="separate"/>
          </w:r>
          <w:r w:rsidR="00BA523C" w:rsidRPr="00CA1E29">
            <w:rPr>
              <w:rStyle w:val="Hyperlink"/>
              <w:noProof/>
            </w:rPr>
            <w:t>OC2 APPENDIX 3 – POWER PARK MODULE PLANNING MATRIX</w:t>
          </w:r>
          <w:r w:rsidR="00BA523C">
            <w:rPr>
              <w:noProof/>
              <w:webHidden/>
            </w:rPr>
            <w:tab/>
          </w:r>
          <w:r w:rsidR="00BA523C">
            <w:rPr>
              <w:noProof/>
              <w:webHidden/>
            </w:rPr>
            <w:fldChar w:fldCharType="begin"/>
          </w:r>
          <w:r w:rsidR="00BA523C">
            <w:rPr>
              <w:noProof/>
              <w:webHidden/>
            </w:rPr>
            <w:instrText xml:space="preserve"> PAGEREF _Toc168342662 \h </w:instrText>
          </w:r>
          <w:r w:rsidR="00BA523C">
            <w:rPr>
              <w:noProof/>
              <w:webHidden/>
            </w:rPr>
          </w:r>
          <w:r w:rsidR="00BA523C">
            <w:rPr>
              <w:noProof/>
              <w:webHidden/>
            </w:rPr>
            <w:fldChar w:fldCharType="separate"/>
          </w:r>
          <w:ins w:id="46" w:author="Deborah Spencer (NESO)" w:date="2024-11-20T07:42:00Z">
            <w:r w:rsidR="009C1FA4">
              <w:rPr>
                <w:noProof/>
                <w:webHidden/>
              </w:rPr>
              <w:t>30</w:t>
            </w:r>
          </w:ins>
          <w:ins w:id="47" w:author="Ife Garba (ESO)" w:date="2024-08-15T13:42:00Z">
            <w:del w:id="48" w:author="Deborah Spencer (NESO)" w:date="2024-11-19T17:18:00Z">
              <w:r w:rsidR="00703011" w:rsidDel="00E309ED">
                <w:rPr>
                  <w:noProof/>
                  <w:webHidden/>
                </w:rPr>
                <w:delText>32</w:delText>
              </w:r>
            </w:del>
          </w:ins>
          <w:del w:id="49" w:author="Deborah Spencer (NESO)" w:date="2024-11-19T17:18:00Z">
            <w:r w:rsidR="00D67C2D" w:rsidDel="00E309ED">
              <w:rPr>
                <w:noProof/>
                <w:webHidden/>
              </w:rPr>
              <w:delText>36</w:delText>
            </w:r>
          </w:del>
          <w:r w:rsidR="00BA523C">
            <w:rPr>
              <w:noProof/>
              <w:webHidden/>
            </w:rPr>
            <w:fldChar w:fldCharType="end"/>
          </w:r>
          <w:r>
            <w:rPr>
              <w:noProof/>
            </w:rPr>
            <w:fldChar w:fldCharType="end"/>
          </w:r>
        </w:p>
        <w:p w14:paraId="191BA273" w14:textId="32D5D3DF" w:rsidR="00BE0FAA" w:rsidRDefault="00BE0FAA">
          <w:r>
            <w:rPr>
              <w:b/>
              <w:bCs/>
              <w:noProof/>
            </w:rPr>
            <w:fldChar w:fldCharType="end"/>
          </w:r>
        </w:p>
      </w:sdtContent>
    </w:sdt>
    <w:p w14:paraId="63EFF366" w14:textId="2A83E718" w:rsidR="00735799" w:rsidRDefault="00735799">
      <w:pPr>
        <w:pStyle w:val="Title"/>
        <w:ind w:left="0"/>
        <w:sectPr w:rsidR="00735799" w:rsidSect="00AD6E09">
          <w:headerReference w:type="default" r:id="rId15"/>
          <w:footerReference w:type="default" r:id="rId16"/>
          <w:type w:val="continuous"/>
          <w:pgSz w:w="11910" w:h="16840"/>
          <w:pgMar w:top="1340" w:right="1137" w:bottom="1200" w:left="1000" w:header="715" w:footer="1006" w:gutter="0"/>
          <w:pgNumType w:start="1"/>
          <w:cols w:space="720"/>
        </w:sectPr>
        <w:pPrChange w:id="52" w:author="Frank Kasibante (NESO)" w:date="2024-10-11T16:23:00Z">
          <w:pPr>
            <w:pStyle w:val="Title"/>
          </w:pPr>
        </w:pPrChange>
      </w:pPr>
    </w:p>
    <w:p w14:paraId="075974E9" w14:textId="1E62C7E2" w:rsidR="00735799" w:rsidRPr="00865888" w:rsidRDefault="00474BB3" w:rsidP="00363BBA">
      <w:pPr>
        <w:pStyle w:val="Heading1"/>
        <w:ind w:left="278"/>
      </w:pPr>
      <w:bookmarkStart w:id="53" w:name="_Toc168341991"/>
      <w:bookmarkStart w:id="54" w:name="_Toc168342653"/>
      <w:r w:rsidRPr="00865888">
        <w:lastRenderedPageBreak/>
        <w:t>OC2.1</w:t>
      </w:r>
      <w:r w:rsidRPr="00315F4D">
        <w:t xml:space="preserve"> </w:t>
      </w:r>
      <w:r w:rsidRPr="00865888">
        <w:t>I</w:t>
      </w:r>
      <w:r w:rsidR="003A24C0">
        <w:t>NTRODUCTION</w:t>
      </w:r>
      <w:bookmarkEnd w:id="53"/>
      <w:bookmarkEnd w:id="54"/>
    </w:p>
    <w:p w14:paraId="0DE6D4DB" w14:textId="77777777" w:rsidR="00735799" w:rsidRDefault="00735799">
      <w:pPr>
        <w:pStyle w:val="BodyText"/>
        <w:spacing w:before="7"/>
        <w:rPr>
          <w:b/>
          <w:sz w:val="23"/>
        </w:rPr>
      </w:pPr>
    </w:p>
    <w:p w14:paraId="6B80909A" w14:textId="77777777" w:rsidR="00735799" w:rsidRDefault="00474BB3" w:rsidP="00363BBA">
      <w:pPr>
        <w:tabs>
          <w:tab w:val="left" w:pos="1553"/>
        </w:tabs>
        <w:ind w:left="278" w:right="1383"/>
        <w:rPr>
          <w:sz w:val="20"/>
        </w:rPr>
      </w:pPr>
      <w:r w:rsidRPr="00FD229D">
        <w:rPr>
          <w:bCs/>
          <w:spacing w:val="-2"/>
          <w:sz w:val="20"/>
        </w:rPr>
        <w:t>OC2.1.1</w:t>
      </w:r>
      <w:r>
        <w:rPr>
          <w:b/>
          <w:sz w:val="20"/>
        </w:rPr>
        <w:tab/>
      </w:r>
      <w:r>
        <w:rPr>
          <w:sz w:val="20"/>
        </w:rPr>
        <w:t>The</w:t>
      </w:r>
      <w:r>
        <w:rPr>
          <w:spacing w:val="-7"/>
          <w:sz w:val="20"/>
        </w:rPr>
        <w:t xml:space="preserve"> </w:t>
      </w:r>
      <w:r>
        <w:rPr>
          <w:sz w:val="20"/>
        </w:rPr>
        <w:t>objectives</w:t>
      </w:r>
      <w:r>
        <w:rPr>
          <w:spacing w:val="-4"/>
          <w:sz w:val="20"/>
        </w:rPr>
        <w:t xml:space="preserve"> </w:t>
      </w:r>
      <w:r>
        <w:rPr>
          <w:sz w:val="20"/>
        </w:rPr>
        <w:t>of</w:t>
      </w:r>
      <w:r>
        <w:rPr>
          <w:spacing w:val="-5"/>
          <w:sz w:val="20"/>
        </w:rPr>
        <w:t xml:space="preserve"> </w:t>
      </w:r>
      <w:r>
        <w:rPr>
          <w:sz w:val="20"/>
        </w:rPr>
        <w:t>OC2</w:t>
      </w:r>
      <w:r>
        <w:rPr>
          <w:spacing w:val="-6"/>
          <w:sz w:val="20"/>
        </w:rPr>
        <w:t xml:space="preserve"> </w:t>
      </w:r>
      <w:r>
        <w:rPr>
          <w:spacing w:val="-4"/>
          <w:sz w:val="20"/>
        </w:rPr>
        <w:t>are:</w:t>
      </w:r>
    </w:p>
    <w:p w14:paraId="3E3842E1" w14:textId="77777777" w:rsidR="00735799" w:rsidRDefault="00735799" w:rsidP="00363BBA">
      <w:pPr>
        <w:pStyle w:val="BodyText"/>
        <w:spacing w:before="4"/>
        <w:ind w:right="1383"/>
        <w:rPr>
          <w:sz w:val="17"/>
        </w:rPr>
      </w:pPr>
    </w:p>
    <w:p w14:paraId="0F6A90FA" w14:textId="32C3BFFA" w:rsidR="00735799" w:rsidRDefault="009E097B" w:rsidP="00AD6E09">
      <w:pPr>
        <w:pStyle w:val="ListParagraph"/>
        <w:numPr>
          <w:ilvl w:val="0"/>
          <w:numId w:val="20"/>
        </w:numPr>
        <w:tabs>
          <w:tab w:val="left" w:pos="1978"/>
        </w:tabs>
        <w:spacing w:before="0"/>
        <w:ind w:right="1383" w:hanging="418"/>
        <w:rPr>
          <w:sz w:val="20"/>
        </w:rPr>
      </w:pPr>
      <w:r>
        <w:rPr>
          <w:sz w:val="20"/>
        </w:rPr>
        <w:t>To facilitate t</w:t>
      </w:r>
      <w:r w:rsidR="00474BB3">
        <w:rPr>
          <w:sz w:val="20"/>
        </w:rPr>
        <w:t>he</w:t>
      </w:r>
      <w:r w:rsidR="00474BB3">
        <w:rPr>
          <w:spacing w:val="-7"/>
          <w:sz w:val="20"/>
        </w:rPr>
        <w:t xml:space="preserve"> </w:t>
      </w:r>
      <w:r w:rsidR="00474BB3">
        <w:rPr>
          <w:sz w:val="20"/>
        </w:rPr>
        <w:t>co-ordination</w:t>
      </w:r>
      <w:r w:rsidR="00474BB3">
        <w:rPr>
          <w:spacing w:val="-6"/>
          <w:sz w:val="20"/>
        </w:rPr>
        <w:t xml:space="preserve"> </w:t>
      </w:r>
      <w:r w:rsidR="00474BB3">
        <w:rPr>
          <w:sz w:val="20"/>
        </w:rPr>
        <w:t>of</w:t>
      </w:r>
      <w:r w:rsidR="00474BB3">
        <w:rPr>
          <w:spacing w:val="-4"/>
          <w:sz w:val="20"/>
        </w:rPr>
        <w:t xml:space="preserve"> </w:t>
      </w:r>
      <w:r w:rsidR="005A78B4" w:rsidRPr="004C4838">
        <w:rPr>
          <w:b/>
          <w:bCs/>
          <w:spacing w:val="-4"/>
          <w:sz w:val="20"/>
        </w:rPr>
        <w:t>P</w:t>
      </w:r>
      <w:r w:rsidR="00566D94" w:rsidRPr="004C4838">
        <w:rPr>
          <w:b/>
          <w:bCs/>
          <w:spacing w:val="-4"/>
          <w:sz w:val="20"/>
        </w:rPr>
        <w:t xml:space="preserve">lanned </w:t>
      </w:r>
      <w:r w:rsidR="005A78B4" w:rsidRPr="004C4838">
        <w:rPr>
          <w:b/>
          <w:bCs/>
          <w:sz w:val="20"/>
        </w:rPr>
        <w:t>O</w:t>
      </w:r>
      <w:r w:rsidR="00474BB3" w:rsidRPr="004C4838">
        <w:rPr>
          <w:b/>
          <w:bCs/>
          <w:sz w:val="20"/>
        </w:rPr>
        <w:t>utages</w:t>
      </w:r>
      <w:r w:rsidR="00474BB3">
        <w:rPr>
          <w:spacing w:val="-5"/>
          <w:sz w:val="20"/>
        </w:rPr>
        <w:t xml:space="preserve"> </w:t>
      </w:r>
      <w:r w:rsidR="00474BB3">
        <w:rPr>
          <w:sz w:val="20"/>
        </w:rPr>
        <w:t>of</w:t>
      </w:r>
      <w:r w:rsidR="00474BB3">
        <w:rPr>
          <w:spacing w:val="-6"/>
          <w:sz w:val="20"/>
        </w:rPr>
        <w:t xml:space="preserve"> </w:t>
      </w:r>
      <w:r w:rsidR="00474BB3">
        <w:rPr>
          <w:sz w:val="20"/>
        </w:rPr>
        <w:t>the</w:t>
      </w:r>
      <w:r w:rsidR="00474BB3">
        <w:rPr>
          <w:spacing w:val="-4"/>
          <w:sz w:val="20"/>
        </w:rPr>
        <w:t xml:space="preserve"> </w:t>
      </w:r>
      <w:r w:rsidR="00474BB3" w:rsidRPr="00877B7C">
        <w:rPr>
          <w:b/>
          <w:sz w:val="20"/>
        </w:rPr>
        <w:t>NETS</w:t>
      </w:r>
      <w:r w:rsidR="00474BB3" w:rsidRPr="00877B7C">
        <w:rPr>
          <w:b/>
          <w:spacing w:val="-7"/>
          <w:sz w:val="20"/>
        </w:rPr>
        <w:t xml:space="preserve"> </w:t>
      </w:r>
      <w:r w:rsidR="00474BB3">
        <w:rPr>
          <w:sz w:val="20"/>
        </w:rPr>
        <w:t>and</w:t>
      </w:r>
      <w:r w:rsidR="00474BB3">
        <w:rPr>
          <w:spacing w:val="-7"/>
          <w:sz w:val="20"/>
        </w:rPr>
        <w:t xml:space="preserve"> </w:t>
      </w:r>
      <w:r w:rsidR="00474BB3">
        <w:rPr>
          <w:b/>
          <w:sz w:val="20"/>
        </w:rPr>
        <w:t>Users’</w:t>
      </w:r>
      <w:r w:rsidR="00474BB3">
        <w:rPr>
          <w:b/>
          <w:spacing w:val="-6"/>
          <w:sz w:val="20"/>
        </w:rPr>
        <w:t xml:space="preserve"> </w:t>
      </w:r>
      <w:r w:rsidR="00D13F96" w:rsidRPr="00926083">
        <w:rPr>
          <w:b/>
          <w:bCs/>
          <w:spacing w:val="-2"/>
          <w:sz w:val="20"/>
        </w:rPr>
        <w:t>Plant</w:t>
      </w:r>
      <w:r w:rsidR="00D13F96">
        <w:rPr>
          <w:spacing w:val="-2"/>
          <w:sz w:val="20"/>
        </w:rPr>
        <w:t xml:space="preserve"> and </w:t>
      </w:r>
      <w:r w:rsidR="0052657F">
        <w:rPr>
          <w:b/>
          <w:bCs/>
          <w:spacing w:val="-2"/>
          <w:sz w:val="20"/>
        </w:rPr>
        <w:t>Apparatus</w:t>
      </w:r>
      <w:r w:rsidR="005C0C3C" w:rsidRPr="00926083">
        <w:rPr>
          <w:spacing w:val="-2"/>
          <w:sz w:val="20"/>
        </w:rPr>
        <w:t>.</w:t>
      </w:r>
    </w:p>
    <w:p w14:paraId="06487521" w14:textId="189588F3" w:rsidR="00735799" w:rsidRDefault="00474BB3" w:rsidP="00363BBA">
      <w:pPr>
        <w:pStyle w:val="ListParagraph"/>
        <w:numPr>
          <w:ilvl w:val="0"/>
          <w:numId w:val="20"/>
        </w:numPr>
        <w:tabs>
          <w:tab w:val="left" w:pos="1978"/>
        </w:tabs>
        <w:spacing w:before="99"/>
        <w:ind w:right="1383" w:hanging="424"/>
        <w:rPr>
          <w:sz w:val="20"/>
        </w:rPr>
      </w:pPr>
      <w:r>
        <w:rPr>
          <w:sz w:val="20"/>
        </w:rPr>
        <w:t>To</w:t>
      </w:r>
      <w:r>
        <w:rPr>
          <w:spacing w:val="-6"/>
          <w:sz w:val="20"/>
        </w:rPr>
        <w:t xml:space="preserve"> </w:t>
      </w:r>
      <w:r>
        <w:rPr>
          <w:sz w:val="20"/>
        </w:rPr>
        <w:t>enable</w:t>
      </w:r>
      <w:r>
        <w:rPr>
          <w:spacing w:val="-5"/>
          <w:sz w:val="20"/>
        </w:rPr>
        <w:t xml:space="preserve"> </w:t>
      </w:r>
      <w:r>
        <w:rPr>
          <w:b/>
          <w:sz w:val="20"/>
        </w:rPr>
        <w:t>The</w:t>
      </w:r>
      <w:r>
        <w:rPr>
          <w:b/>
          <w:spacing w:val="-5"/>
          <w:sz w:val="20"/>
        </w:rPr>
        <w:t xml:space="preserve"> </w:t>
      </w:r>
      <w:r>
        <w:rPr>
          <w:b/>
          <w:spacing w:val="-2"/>
          <w:sz w:val="20"/>
        </w:rPr>
        <w:t>Company</w:t>
      </w:r>
      <w:r w:rsidR="0067432E" w:rsidRPr="00926083">
        <w:rPr>
          <w:bCs/>
          <w:spacing w:val="-2"/>
          <w:sz w:val="20"/>
        </w:rPr>
        <w:t xml:space="preserve"> to</w:t>
      </w:r>
      <w:r>
        <w:rPr>
          <w:spacing w:val="-2"/>
          <w:sz w:val="20"/>
        </w:rPr>
        <w:t>:</w:t>
      </w:r>
    </w:p>
    <w:p w14:paraId="24C23035" w14:textId="62EC8EFD" w:rsidR="00735799" w:rsidRDefault="00474BB3" w:rsidP="003F434A">
      <w:pPr>
        <w:pStyle w:val="ListParagraph"/>
        <w:numPr>
          <w:ilvl w:val="1"/>
          <w:numId w:val="20"/>
        </w:numPr>
        <w:tabs>
          <w:tab w:val="left" w:pos="2410"/>
        </w:tabs>
        <w:spacing w:before="101"/>
        <w:ind w:left="2552" w:right="1383" w:hanging="425"/>
        <w:rPr>
          <w:b/>
          <w:sz w:val="20"/>
        </w:rPr>
      </w:pPr>
      <w:r>
        <w:rPr>
          <w:sz w:val="20"/>
        </w:rPr>
        <w:t>publish</w:t>
      </w:r>
      <w:r>
        <w:rPr>
          <w:spacing w:val="-5"/>
          <w:sz w:val="20"/>
        </w:rPr>
        <w:t xml:space="preserve"> </w:t>
      </w:r>
      <w:r>
        <w:rPr>
          <w:sz w:val="20"/>
        </w:rPr>
        <w:t>the</w:t>
      </w:r>
      <w:r>
        <w:rPr>
          <w:spacing w:val="-4"/>
          <w:sz w:val="20"/>
        </w:rPr>
        <w:t xml:space="preserve"> </w:t>
      </w:r>
      <w:r w:rsidRPr="00877B7C">
        <w:rPr>
          <w:b/>
          <w:sz w:val="20"/>
        </w:rPr>
        <w:t>NETS</w:t>
      </w:r>
      <w:r>
        <w:rPr>
          <w:b/>
          <w:color w:val="00AFEF"/>
          <w:spacing w:val="-4"/>
          <w:sz w:val="20"/>
        </w:rPr>
        <w:t xml:space="preserve"> </w:t>
      </w:r>
      <w:r>
        <w:rPr>
          <w:b/>
          <w:spacing w:val="-2"/>
          <w:sz w:val="20"/>
        </w:rPr>
        <w:t>Surplus</w:t>
      </w:r>
      <w:r w:rsidR="0067432E" w:rsidRPr="00926083">
        <w:rPr>
          <w:bCs/>
          <w:spacing w:val="-2"/>
          <w:sz w:val="20"/>
        </w:rPr>
        <w:t>;</w:t>
      </w:r>
    </w:p>
    <w:p w14:paraId="48C02417" w14:textId="7912B0FA" w:rsidR="00735799" w:rsidRDefault="00474BB3" w:rsidP="003F434A">
      <w:pPr>
        <w:pStyle w:val="ListParagraph"/>
        <w:numPr>
          <w:ilvl w:val="1"/>
          <w:numId w:val="20"/>
        </w:numPr>
        <w:tabs>
          <w:tab w:val="left" w:pos="2434"/>
        </w:tabs>
        <w:spacing w:before="99"/>
        <w:ind w:left="2410" w:right="1383" w:hanging="283"/>
        <w:jc w:val="left"/>
        <w:rPr>
          <w:sz w:val="20"/>
          <w:szCs w:val="20"/>
        </w:rPr>
      </w:pPr>
      <w:r w:rsidRPr="562AB4E3">
        <w:rPr>
          <w:sz w:val="20"/>
          <w:szCs w:val="20"/>
        </w:rPr>
        <w:t>establish</w:t>
      </w:r>
      <w:r w:rsidRPr="562AB4E3">
        <w:rPr>
          <w:spacing w:val="-6"/>
          <w:sz w:val="20"/>
          <w:szCs w:val="20"/>
        </w:rPr>
        <w:t xml:space="preserve"> </w:t>
      </w:r>
      <w:r w:rsidRPr="562AB4E3">
        <w:rPr>
          <w:sz w:val="20"/>
          <w:szCs w:val="20"/>
        </w:rPr>
        <w:t>the</w:t>
      </w:r>
      <w:r w:rsidRPr="562AB4E3">
        <w:rPr>
          <w:spacing w:val="-6"/>
          <w:sz w:val="20"/>
          <w:szCs w:val="20"/>
        </w:rPr>
        <w:t xml:space="preserve"> </w:t>
      </w:r>
      <w:r w:rsidRPr="562AB4E3">
        <w:rPr>
          <w:sz w:val="20"/>
          <w:szCs w:val="20"/>
        </w:rPr>
        <w:t>level</w:t>
      </w:r>
      <w:r w:rsidRPr="562AB4E3">
        <w:rPr>
          <w:spacing w:val="-5"/>
          <w:sz w:val="20"/>
          <w:szCs w:val="20"/>
        </w:rPr>
        <w:t xml:space="preserve"> </w:t>
      </w:r>
      <w:r w:rsidRPr="562AB4E3">
        <w:rPr>
          <w:sz w:val="20"/>
          <w:szCs w:val="20"/>
        </w:rPr>
        <w:t>of</w:t>
      </w:r>
      <w:r w:rsidRPr="562AB4E3">
        <w:rPr>
          <w:spacing w:val="-2"/>
          <w:sz w:val="20"/>
          <w:szCs w:val="20"/>
        </w:rPr>
        <w:t xml:space="preserve"> </w:t>
      </w:r>
      <w:r w:rsidRPr="562AB4E3">
        <w:rPr>
          <w:b/>
          <w:bCs/>
          <w:sz w:val="20"/>
          <w:szCs w:val="20"/>
        </w:rPr>
        <w:t>System</w:t>
      </w:r>
      <w:r w:rsidR="001355AC" w:rsidRPr="562AB4E3">
        <w:rPr>
          <w:b/>
          <w:bCs/>
          <w:sz w:val="20"/>
          <w:szCs w:val="20"/>
        </w:rPr>
        <w:t xml:space="preserve"> Negative Reserve Active Power Margin</w:t>
      </w:r>
      <w:r w:rsidR="00503423" w:rsidRPr="562AB4E3">
        <w:rPr>
          <w:b/>
          <w:bCs/>
          <w:sz w:val="20"/>
          <w:szCs w:val="20"/>
        </w:rPr>
        <w:t xml:space="preserve"> </w:t>
      </w:r>
      <w:r w:rsidR="001355AC" w:rsidRPr="562AB4E3">
        <w:rPr>
          <w:b/>
          <w:bCs/>
          <w:sz w:val="20"/>
          <w:szCs w:val="20"/>
        </w:rPr>
        <w:t>(</w:t>
      </w:r>
      <w:r w:rsidRPr="562AB4E3">
        <w:rPr>
          <w:b/>
          <w:bCs/>
          <w:spacing w:val="-2"/>
          <w:sz w:val="20"/>
          <w:szCs w:val="20"/>
        </w:rPr>
        <w:t>NRAPM</w:t>
      </w:r>
      <w:r w:rsidR="001355AC" w:rsidRPr="562AB4E3">
        <w:rPr>
          <w:b/>
          <w:bCs/>
          <w:spacing w:val="-2"/>
          <w:sz w:val="20"/>
          <w:szCs w:val="20"/>
        </w:rPr>
        <w:t>)</w:t>
      </w:r>
      <w:r w:rsidR="21E61A14" w:rsidRPr="00CD2DF1">
        <w:rPr>
          <w:spacing w:val="-2"/>
          <w:sz w:val="20"/>
          <w:szCs w:val="20"/>
        </w:rPr>
        <w:t>;</w:t>
      </w:r>
    </w:p>
    <w:p w14:paraId="0E356119" w14:textId="0E62AAC6" w:rsidR="00735799" w:rsidRDefault="00474BB3" w:rsidP="003F434A">
      <w:pPr>
        <w:pStyle w:val="ListParagraph"/>
        <w:numPr>
          <w:ilvl w:val="1"/>
          <w:numId w:val="20"/>
        </w:numPr>
        <w:tabs>
          <w:tab w:val="left" w:pos="2433"/>
          <w:tab w:val="left" w:pos="2552"/>
        </w:tabs>
        <w:spacing w:before="101"/>
        <w:ind w:left="2433" w:right="1383" w:hanging="306"/>
        <w:rPr>
          <w:sz w:val="20"/>
          <w:szCs w:val="20"/>
        </w:rPr>
      </w:pPr>
      <w:r w:rsidRPr="562AB4E3">
        <w:rPr>
          <w:sz w:val="20"/>
          <w:szCs w:val="20"/>
        </w:rPr>
        <w:t>plan</w:t>
      </w:r>
      <w:r w:rsidRPr="562AB4E3">
        <w:rPr>
          <w:spacing w:val="-7"/>
          <w:sz w:val="20"/>
          <w:szCs w:val="20"/>
        </w:rPr>
        <w:t xml:space="preserve"> </w:t>
      </w:r>
      <w:r w:rsidRPr="562AB4E3">
        <w:rPr>
          <w:sz w:val="20"/>
          <w:szCs w:val="20"/>
        </w:rPr>
        <w:t>the</w:t>
      </w:r>
      <w:r w:rsidRPr="562AB4E3">
        <w:rPr>
          <w:spacing w:val="-7"/>
          <w:sz w:val="20"/>
          <w:szCs w:val="20"/>
        </w:rPr>
        <w:t xml:space="preserve"> </w:t>
      </w:r>
      <w:r w:rsidRPr="562AB4E3">
        <w:rPr>
          <w:sz w:val="20"/>
          <w:szCs w:val="20"/>
        </w:rPr>
        <w:t>deployment</w:t>
      </w:r>
      <w:r w:rsidRPr="562AB4E3">
        <w:rPr>
          <w:spacing w:val="-5"/>
          <w:sz w:val="20"/>
          <w:szCs w:val="20"/>
        </w:rPr>
        <w:t xml:space="preserve"> </w:t>
      </w:r>
      <w:r w:rsidRPr="562AB4E3">
        <w:rPr>
          <w:sz w:val="20"/>
          <w:szCs w:val="20"/>
        </w:rPr>
        <w:t>of</w:t>
      </w:r>
      <w:r w:rsidRPr="562AB4E3">
        <w:rPr>
          <w:spacing w:val="-6"/>
          <w:sz w:val="20"/>
          <w:szCs w:val="20"/>
        </w:rPr>
        <w:t xml:space="preserve"> </w:t>
      </w:r>
      <w:r w:rsidRPr="562AB4E3">
        <w:rPr>
          <w:b/>
          <w:bCs/>
          <w:sz w:val="20"/>
          <w:szCs w:val="20"/>
        </w:rPr>
        <w:t>Frequency Sensitive Mode</w:t>
      </w:r>
      <w:r w:rsidR="0067432E" w:rsidRPr="562AB4E3">
        <w:rPr>
          <w:spacing w:val="-4"/>
          <w:sz w:val="20"/>
          <w:szCs w:val="20"/>
        </w:rPr>
        <w:t>;</w:t>
      </w:r>
    </w:p>
    <w:p w14:paraId="30DAAE49" w14:textId="605AD953" w:rsidR="00735799" w:rsidRPr="00155B19" w:rsidRDefault="00474BB3" w:rsidP="003F434A">
      <w:pPr>
        <w:pStyle w:val="ListParagraph"/>
        <w:numPr>
          <w:ilvl w:val="1"/>
          <w:numId w:val="20"/>
        </w:numPr>
        <w:tabs>
          <w:tab w:val="left" w:pos="2435"/>
          <w:tab w:val="left" w:pos="2552"/>
        </w:tabs>
        <w:spacing w:before="99"/>
        <w:ind w:left="2435" w:right="1383" w:hanging="308"/>
        <w:rPr>
          <w:sz w:val="20"/>
          <w:szCs w:val="20"/>
        </w:rPr>
      </w:pPr>
      <w:r w:rsidRPr="562AB4E3">
        <w:rPr>
          <w:sz w:val="20"/>
          <w:szCs w:val="20"/>
        </w:rPr>
        <w:t>establish</w:t>
      </w:r>
      <w:r w:rsidRPr="562AB4E3">
        <w:rPr>
          <w:spacing w:val="-7"/>
          <w:sz w:val="20"/>
          <w:szCs w:val="20"/>
        </w:rPr>
        <w:t xml:space="preserve"> </w:t>
      </w:r>
      <w:r w:rsidRPr="562AB4E3">
        <w:rPr>
          <w:b/>
          <w:bCs/>
          <w:sz w:val="20"/>
          <w:szCs w:val="20"/>
        </w:rPr>
        <w:t>Operating</w:t>
      </w:r>
      <w:r w:rsidRPr="562AB4E3">
        <w:rPr>
          <w:b/>
          <w:bCs/>
          <w:spacing w:val="-7"/>
          <w:sz w:val="20"/>
          <w:szCs w:val="20"/>
        </w:rPr>
        <w:t xml:space="preserve"> </w:t>
      </w:r>
      <w:r w:rsidRPr="562AB4E3">
        <w:rPr>
          <w:b/>
          <w:bCs/>
          <w:sz w:val="20"/>
          <w:szCs w:val="20"/>
        </w:rPr>
        <w:t>Margin</w:t>
      </w:r>
      <w:r w:rsidRPr="562AB4E3">
        <w:rPr>
          <w:b/>
          <w:bCs/>
          <w:spacing w:val="-6"/>
          <w:sz w:val="20"/>
          <w:szCs w:val="20"/>
        </w:rPr>
        <w:t xml:space="preserve"> </w:t>
      </w:r>
      <w:r w:rsidRPr="562AB4E3">
        <w:rPr>
          <w:spacing w:val="-2"/>
          <w:sz w:val="20"/>
          <w:szCs w:val="20"/>
        </w:rPr>
        <w:t>parameters</w:t>
      </w:r>
      <w:r w:rsidR="5E9E2FAC" w:rsidRPr="562AB4E3">
        <w:rPr>
          <w:spacing w:val="-2"/>
          <w:sz w:val="20"/>
          <w:szCs w:val="20"/>
        </w:rPr>
        <w:t>; and</w:t>
      </w:r>
    </w:p>
    <w:p w14:paraId="207182A2" w14:textId="75E16744" w:rsidR="00DF6D86" w:rsidRDefault="00523C49" w:rsidP="003F434A">
      <w:pPr>
        <w:pStyle w:val="ListParagraph"/>
        <w:numPr>
          <w:ilvl w:val="1"/>
          <w:numId w:val="20"/>
        </w:numPr>
        <w:tabs>
          <w:tab w:val="left" w:pos="2435"/>
          <w:tab w:val="left" w:pos="2552"/>
        </w:tabs>
        <w:spacing w:before="99"/>
        <w:ind w:left="2435" w:right="1383" w:hanging="308"/>
        <w:jc w:val="left"/>
        <w:rPr>
          <w:sz w:val="20"/>
          <w:szCs w:val="20"/>
        </w:rPr>
      </w:pPr>
      <w:r w:rsidRPr="6DCFE0E5">
        <w:rPr>
          <w:sz w:val="20"/>
          <w:szCs w:val="20"/>
        </w:rPr>
        <w:t xml:space="preserve">agree for release of </w:t>
      </w:r>
      <w:r w:rsidRPr="000C62B8">
        <w:rPr>
          <w:b/>
          <w:bCs/>
          <w:spacing w:val="-9"/>
          <w:sz w:val="20"/>
          <w:szCs w:val="20"/>
        </w:rPr>
        <w:t>Existing Gas Cooled Reactor Plant</w:t>
      </w:r>
      <w:r w:rsidRPr="6DCFE0E5">
        <w:rPr>
          <w:sz w:val="20"/>
          <w:szCs w:val="20"/>
        </w:rPr>
        <w:t xml:space="preserve"> for outages in certain circumstances.</w:t>
      </w:r>
    </w:p>
    <w:p w14:paraId="505CF4D2" w14:textId="359553BE" w:rsidR="00735799" w:rsidRPr="00231298" w:rsidRDefault="0067432E" w:rsidP="00AD6E09">
      <w:pPr>
        <w:pStyle w:val="ListParagraph"/>
        <w:numPr>
          <w:ilvl w:val="0"/>
          <w:numId w:val="20"/>
        </w:numPr>
        <w:tabs>
          <w:tab w:val="left" w:pos="1978"/>
        </w:tabs>
        <w:spacing w:before="101"/>
        <w:ind w:right="1383" w:hanging="418"/>
        <w:rPr>
          <w:sz w:val="20"/>
          <w:szCs w:val="20"/>
        </w:rPr>
      </w:pPr>
      <w:commentRangeStart w:id="55"/>
      <w:commentRangeStart w:id="56"/>
      <w:r w:rsidRPr="562AB4E3">
        <w:rPr>
          <w:sz w:val="20"/>
          <w:szCs w:val="20"/>
        </w:rPr>
        <w:t>T</w:t>
      </w:r>
      <w:r w:rsidR="00BF6B70">
        <w:rPr>
          <w:sz w:val="20"/>
          <w:szCs w:val="20"/>
        </w:rPr>
        <w:t>o enable t</w:t>
      </w:r>
      <w:r w:rsidR="009F63FD" w:rsidRPr="562AB4E3">
        <w:rPr>
          <w:spacing w:val="-9"/>
          <w:sz w:val="20"/>
          <w:szCs w:val="20"/>
        </w:rPr>
        <w:t>he</w:t>
      </w:r>
      <w:commentRangeEnd w:id="55"/>
      <w:r w:rsidR="00CC7548">
        <w:rPr>
          <w:rStyle w:val="CommentReference"/>
        </w:rPr>
        <w:commentReference w:id="55"/>
      </w:r>
      <w:commentRangeEnd w:id="56"/>
      <w:r w:rsidR="00EE526C">
        <w:rPr>
          <w:rStyle w:val="CommentReference"/>
        </w:rPr>
        <w:commentReference w:id="56"/>
      </w:r>
      <w:r w:rsidR="009F63FD" w:rsidRPr="562AB4E3">
        <w:rPr>
          <w:spacing w:val="-9"/>
          <w:sz w:val="20"/>
          <w:szCs w:val="20"/>
        </w:rPr>
        <w:t xml:space="preserve"> co-ordination of outages on </w:t>
      </w:r>
      <w:r w:rsidR="009F63FD" w:rsidRPr="004954E9">
        <w:rPr>
          <w:b/>
          <w:bCs/>
          <w:spacing w:val="-9"/>
          <w:sz w:val="20"/>
          <w:szCs w:val="20"/>
        </w:rPr>
        <w:t>Plant</w:t>
      </w:r>
      <w:r w:rsidR="009F63FD" w:rsidRPr="562AB4E3">
        <w:rPr>
          <w:spacing w:val="-9"/>
          <w:sz w:val="20"/>
          <w:szCs w:val="20"/>
        </w:rPr>
        <w:t xml:space="preserve"> and </w:t>
      </w:r>
      <w:r w:rsidR="009F63FD" w:rsidRPr="004954E9">
        <w:rPr>
          <w:b/>
          <w:bCs/>
          <w:spacing w:val="-9"/>
          <w:sz w:val="20"/>
          <w:szCs w:val="20"/>
        </w:rPr>
        <w:t>Apparatus</w:t>
      </w:r>
      <w:r w:rsidR="009F63FD" w:rsidRPr="562AB4E3">
        <w:rPr>
          <w:spacing w:val="-9"/>
          <w:sz w:val="20"/>
          <w:szCs w:val="20"/>
        </w:rPr>
        <w:t xml:space="preserve"> necessary for the operation of </w:t>
      </w:r>
      <w:r w:rsidR="251FE7C4" w:rsidRPr="562AB4E3">
        <w:rPr>
          <w:spacing w:val="-9"/>
          <w:sz w:val="20"/>
          <w:szCs w:val="20"/>
        </w:rPr>
        <w:t xml:space="preserve">the </w:t>
      </w:r>
      <w:r w:rsidR="251FE7C4" w:rsidRPr="004954E9">
        <w:rPr>
          <w:b/>
          <w:bCs/>
          <w:spacing w:val="-9"/>
          <w:sz w:val="20"/>
          <w:szCs w:val="20"/>
        </w:rPr>
        <w:t xml:space="preserve">System </w:t>
      </w:r>
      <w:r w:rsidR="009F63FD" w:rsidRPr="004954E9">
        <w:rPr>
          <w:b/>
          <w:bCs/>
          <w:spacing w:val="-9"/>
          <w:sz w:val="20"/>
          <w:szCs w:val="20"/>
        </w:rPr>
        <w:t>Restoration Plan</w:t>
      </w:r>
      <w:r w:rsidR="009F63FD" w:rsidRPr="562AB4E3">
        <w:rPr>
          <w:spacing w:val="-9"/>
          <w:sz w:val="20"/>
          <w:szCs w:val="20"/>
        </w:rPr>
        <w:t xml:space="preserve">. </w:t>
      </w:r>
    </w:p>
    <w:p w14:paraId="6C3F1CEB" w14:textId="77777777" w:rsidR="002969A3" w:rsidRDefault="002969A3" w:rsidP="00231298">
      <w:pPr>
        <w:pStyle w:val="ListParagraph"/>
        <w:tabs>
          <w:tab w:val="left" w:pos="1978"/>
        </w:tabs>
        <w:spacing w:before="101"/>
        <w:ind w:left="1978" w:firstLine="0"/>
        <w:rPr>
          <w:sz w:val="20"/>
        </w:rPr>
      </w:pPr>
    </w:p>
    <w:p w14:paraId="04250EFC" w14:textId="009FBC78" w:rsidR="00735799" w:rsidRPr="00363BBA" w:rsidRDefault="00474BB3" w:rsidP="00363BBA">
      <w:pPr>
        <w:tabs>
          <w:tab w:val="left" w:pos="1440"/>
        </w:tabs>
        <w:spacing w:before="1" w:line="259" w:lineRule="auto"/>
        <w:ind w:left="1656" w:right="1383" w:hanging="1378"/>
        <w:jc w:val="both"/>
        <w:rPr>
          <w:sz w:val="20"/>
          <w:szCs w:val="20"/>
        </w:rPr>
      </w:pPr>
      <w:r w:rsidRPr="00363BBA">
        <w:rPr>
          <w:spacing w:val="-2"/>
          <w:sz w:val="20"/>
          <w:szCs w:val="20"/>
        </w:rPr>
        <w:t>OC2.1.2</w:t>
      </w:r>
      <w:r w:rsidRPr="00363BBA">
        <w:rPr>
          <w:sz w:val="20"/>
          <w:szCs w:val="20"/>
        </w:rPr>
        <w:tab/>
      </w:r>
      <w:r w:rsidR="006A475A">
        <w:rPr>
          <w:sz w:val="20"/>
          <w:szCs w:val="20"/>
        </w:rPr>
        <w:tab/>
      </w:r>
      <w:r w:rsidRPr="00363BBA">
        <w:rPr>
          <w:b/>
          <w:sz w:val="20"/>
          <w:szCs w:val="20"/>
        </w:rPr>
        <w:t>Operational Planning</w:t>
      </w:r>
      <w:r w:rsidRPr="00363BBA">
        <w:rPr>
          <w:sz w:val="20"/>
          <w:szCs w:val="20"/>
        </w:rPr>
        <w:t xml:space="preserve"> considers</w:t>
      </w:r>
      <w:r w:rsidR="5E70BDDD" w:rsidRPr="00363BBA">
        <w:rPr>
          <w:sz w:val="20"/>
          <w:szCs w:val="20"/>
        </w:rPr>
        <w:t xml:space="preserve"> </w:t>
      </w:r>
      <w:r w:rsidRPr="00363BBA">
        <w:rPr>
          <w:sz w:val="20"/>
          <w:szCs w:val="20"/>
        </w:rPr>
        <w:t>matching</w:t>
      </w:r>
      <w:r w:rsidRPr="00363BBA">
        <w:rPr>
          <w:spacing w:val="-3"/>
          <w:sz w:val="20"/>
          <w:szCs w:val="20"/>
        </w:rPr>
        <w:t xml:space="preserve"> </w:t>
      </w:r>
      <w:r w:rsidRPr="00363BBA">
        <w:rPr>
          <w:sz w:val="20"/>
          <w:szCs w:val="20"/>
        </w:rPr>
        <w:t xml:space="preserve">generation </w:t>
      </w:r>
      <w:r w:rsidR="0067432E" w:rsidRPr="00363BBA">
        <w:rPr>
          <w:sz w:val="20"/>
          <w:szCs w:val="20"/>
        </w:rPr>
        <w:t xml:space="preserve">output </w:t>
      </w:r>
      <w:r w:rsidRPr="00363BBA">
        <w:rPr>
          <w:sz w:val="20"/>
          <w:szCs w:val="20"/>
        </w:rPr>
        <w:t>with</w:t>
      </w:r>
      <w:r w:rsidRPr="00363BBA">
        <w:rPr>
          <w:spacing w:val="-2"/>
          <w:sz w:val="20"/>
          <w:szCs w:val="20"/>
        </w:rPr>
        <w:t xml:space="preserve"> </w:t>
      </w:r>
      <w:r w:rsidRPr="00363BBA">
        <w:rPr>
          <w:sz w:val="20"/>
          <w:szCs w:val="20"/>
        </w:rPr>
        <w:t>forecast</w:t>
      </w:r>
      <w:r w:rsidRPr="00363BBA">
        <w:rPr>
          <w:spacing w:val="-4"/>
          <w:sz w:val="20"/>
          <w:szCs w:val="20"/>
        </w:rPr>
        <w:t xml:space="preserve"> </w:t>
      </w:r>
      <w:r w:rsidRPr="00877B7C">
        <w:rPr>
          <w:b/>
          <w:sz w:val="20"/>
        </w:rPr>
        <w:t>NETS</w:t>
      </w:r>
      <w:r w:rsidRPr="00363BBA">
        <w:rPr>
          <w:color w:val="00AFEF"/>
          <w:spacing w:val="-2"/>
          <w:sz w:val="20"/>
          <w:szCs w:val="20"/>
        </w:rPr>
        <w:t xml:space="preserve"> </w:t>
      </w:r>
      <w:r w:rsidRPr="00363BBA">
        <w:rPr>
          <w:b/>
          <w:sz w:val="20"/>
          <w:szCs w:val="20"/>
        </w:rPr>
        <w:t>Demand</w:t>
      </w:r>
      <w:r w:rsidR="002E0F77" w:rsidRPr="00363BBA">
        <w:rPr>
          <w:sz w:val="20"/>
          <w:szCs w:val="20"/>
        </w:rPr>
        <w:t xml:space="preserve"> and </w:t>
      </w:r>
      <w:r w:rsidR="002E0F77" w:rsidRPr="00363BBA">
        <w:rPr>
          <w:b/>
          <w:sz w:val="20"/>
          <w:szCs w:val="20"/>
        </w:rPr>
        <w:t>Interconnecto</w:t>
      </w:r>
      <w:r w:rsidR="00BA0846" w:rsidRPr="00363BBA">
        <w:rPr>
          <w:b/>
          <w:sz w:val="20"/>
          <w:szCs w:val="20"/>
        </w:rPr>
        <w:t>r</w:t>
      </w:r>
      <w:r w:rsidR="002E0F77" w:rsidRPr="00363BBA">
        <w:rPr>
          <w:b/>
          <w:sz w:val="20"/>
          <w:szCs w:val="20"/>
        </w:rPr>
        <w:t xml:space="preserve"> </w:t>
      </w:r>
      <w:r w:rsidR="002E0F77" w:rsidRPr="00363BBA">
        <w:rPr>
          <w:sz w:val="20"/>
          <w:szCs w:val="20"/>
        </w:rPr>
        <w:t>flows</w:t>
      </w:r>
      <w:r w:rsidRPr="00363BBA">
        <w:rPr>
          <w:spacing w:val="-3"/>
          <w:sz w:val="20"/>
          <w:szCs w:val="20"/>
        </w:rPr>
        <w:t xml:space="preserve"> </w:t>
      </w:r>
      <w:r w:rsidRPr="00363BBA">
        <w:rPr>
          <w:sz w:val="20"/>
          <w:szCs w:val="20"/>
        </w:rPr>
        <w:t>in</w:t>
      </w:r>
      <w:r w:rsidRPr="00363BBA">
        <w:rPr>
          <w:spacing w:val="-4"/>
          <w:sz w:val="20"/>
          <w:szCs w:val="20"/>
        </w:rPr>
        <w:t xml:space="preserve"> </w:t>
      </w:r>
      <w:r w:rsidRPr="00363BBA">
        <w:rPr>
          <w:sz w:val="20"/>
          <w:szCs w:val="20"/>
        </w:rPr>
        <w:t>order</w:t>
      </w:r>
      <w:r w:rsidRPr="00363BBA">
        <w:rPr>
          <w:spacing w:val="-3"/>
          <w:sz w:val="20"/>
          <w:szCs w:val="20"/>
        </w:rPr>
        <w:t xml:space="preserve"> </w:t>
      </w:r>
      <w:r w:rsidRPr="00363BBA">
        <w:rPr>
          <w:sz w:val="20"/>
          <w:szCs w:val="20"/>
        </w:rPr>
        <w:t>to</w:t>
      </w:r>
      <w:r w:rsidRPr="00363BBA">
        <w:rPr>
          <w:spacing w:val="-3"/>
          <w:sz w:val="20"/>
          <w:szCs w:val="20"/>
        </w:rPr>
        <w:t xml:space="preserve"> </w:t>
      </w:r>
      <w:r w:rsidRPr="00363BBA">
        <w:rPr>
          <w:sz w:val="20"/>
          <w:szCs w:val="20"/>
        </w:rPr>
        <w:t>maintain</w:t>
      </w:r>
      <w:r w:rsidRPr="00363BBA">
        <w:rPr>
          <w:spacing w:val="-2"/>
          <w:sz w:val="20"/>
          <w:szCs w:val="20"/>
        </w:rPr>
        <w:t xml:space="preserve"> </w:t>
      </w:r>
      <w:r w:rsidR="0067432E" w:rsidRPr="00363BBA">
        <w:rPr>
          <w:sz w:val="20"/>
          <w:szCs w:val="20"/>
        </w:rPr>
        <w:t xml:space="preserve">a </w:t>
      </w:r>
      <w:r w:rsidRPr="00363BBA">
        <w:rPr>
          <w:sz w:val="20"/>
          <w:szCs w:val="20"/>
        </w:rPr>
        <w:t>reserve</w:t>
      </w:r>
      <w:r w:rsidRPr="00363BBA">
        <w:rPr>
          <w:spacing w:val="-4"/>
          <w:sz w:val="20"/>
          <w:szCs w:val="20"/>
        </w:rPr>
        <w:t xml:space="preserve"> </w:t>
      </w:r>
      <w:r w:rsidRPr="00363BBA">
        <w:rPr>
          <w:sz w:val="20"/>
          <w:szCs w:val="20"/>
        </w:rPr>
        <w:t xml:space="preserve">of </w:t>
      </w:r>
      <w:commentRangeStart w:id="57"/>
      <w:commentRangeStart w:id="58"/>
      <w:r w:rsidRPr="00363BBA">
        <w:rPr>
          <w:sz w:val="20"/>
          <w:szCs w:val="20"/>
        </w:rPr>
        <w:t>generation</w:t>
      </w:r>
      <w:r w:rsidR="005F5756">
        <w:rPr>
          <w:sz w:val="20"/>
          <w:szCs w:val="20"/>
        </w:rPr>
        <w:t xml:space="preserve"> output</w:t>
      </w:r>
      <w:r w:rsidRPr="00363BBA">
        <w:rPr>
          <w:sz w:val="20"/>
          <w:szCs w:val="20"/>
        </w:rPr>
        <w:t xml:space="preserve"> </w:t>
      </w:r>
      <w:commentRangeEnd w:id="57"/>
      <w:r w:rsidR="001D081F">
        <w:rPr>
          <w:rStyle w:val="CommentReference"/>
        </w:rPr>
        <w:commentReference w:id="57"/>
      </w:r>
      <w:commentRangeEnd w:id="58"/>
      <w:r w:rsidR="00D661BB">
        <w:rPr>
          <w:rStyle w:val="CommentReference"/>
        </w:rPr>
        <w:commentReference w:id="58"/>
      </w:r>
      <w:r w:rsidRPr="00363BBA">
        <w:rPr>
          <w:sz w:val="20"/>
          <w:szCs w:val="20"/>
        </w:rPr>
        <w:t xml:space="preserve">to </w:t>
      </w:r>
      <w:r w:rsidR="0051043C" w:rsidRPr="00363BBA">
        <w:rPr>
          <w:sz w:val="20"/>
          <w:szCs w:val="20"/>
        </w:rPr>
        <w:t>provide margin</w:t>
      </w:r>
      <w:r w:rsidR="00C80E51" w:rsidRPr="00363BBA">
        <w:rPr>
          <w:sz w:val="20"/>
          <w:szCs w:val="20"/>
        </w:rPr>
        <w:t>,</w:t>
      </w:r>
      <w:r w:rsidR="3899696D" w:rsidRPr="00363BBA">
        <w:rPr>
          <w:sz w:val="20"/>
          <w:szCs w:val="20"/>
        </w:rPr>
        <w:t xml:space="preserve"> taking into account outages on the </w:t>
      </w:r>
      <w:r w:rsidR="3899696D" w:rsidRPr="00877B7C">
        <w:rPr>
          <w:b/>
          <w:sz w:val="20"/>
        </w:rPr>
        <w:t>NETS</w:t>
      </w:r>
      <w:r w:rsidR="3899696D" w:rsidRPr="00363BBA">
        <w:rPr>
          <w:color w:val="00AFEF"/>
          <w:sz w:val="20"/>
          <w:szCs w:val="20"/>
        </w:rPr>
        <w:t xml:space="preserve"> </w:t>
      </w:r>
      <w:r w:rsidR="3899696D" w:rsidRPr="00363BBA">
        <w:rPr>
          <w:sz w:val="20"/>
          <w:szCs w:val="20"/>
        </w:rPr>
        <w:t xml:space="preserve">together with outages of </w:t>
      </w:r>
      <w:r w:rsidR="3899696D" w:rsidRPr="00363BBA">
        <w:rPr>
          <w:b/>
          <w:sz w:val="20"/>
          <w:szCs w:val="20"/>
        </w:rPr>
        <w:t>Users’ Plant</w:t>
      </w:r>
      <w:r w:rsidR="3899696D" w:rsidRPr="00363BBA">
        <w:rPr>
          <w:sz w:val="20"/>
          <w:szCs w:val="20"/>
        </w:rPr>
        <w:t xml:space="preserve"> and </w:t>
      </w:r>
      <w:r w:rsidR="3899696D" w:rsidRPr="00363BBA">
        <w:rPr>
          <w:b/>
          <w:sz w:val="20"/>
          <w:szCs w:val="20"/>
        </w:rPr>
        <w:t>Apparatus</w:t>
      </w:r>
      <w:r w:rsidR="3899696D" w:rsidRPr="00363BBA">
        <w:rPr>
          <w:sz w:val="20"/>
          <w:szCs w:val="20"/>
        </w:rPr>
        <w:t xml:space="preserve"> over various timescales as described below,</w:t>
      </w:r>
      <w:r w:rsidR="00C80E51" w:rsidRPr="00363BBA">
        <w:rPr>
          <w:sz w:val="20"/>
          <w:szCs w:val="20"/>
        </w:rPr>
        <w:t xml:space="preserve"> in addition to the ability to restore the </w:t>
      </w:r>
      <w:r w:rsidR="00C80E51" w:rsidRPr="00363BBA">
        <w:rPr>
          <w:b/>
          <w:sz w:val="20"/>
          <w:szCs w:val="20"/>
        </w:rPr>
        <w:t>Total System</w:t>
      </w:r>
      <w:r w:rsidR="00C80E51" w:rsidRPr="00363BBA">
        <w:rPr>
          <w:sz w:val="20"/>
          <w:szCs w:val="20"/>
        </w:rPr>
        <w:t xml:space="preserve">, in accordance with the requirements of the </w:t>
      </w:r>
      <w:r w:rsidR="00C80E51" w:rsidRPr="00363BBA">
        <w:rPr>
          <w:b/>
          <w:sz w:val="20"/>
          <w:szCs w:val="20"/>
        </w:rPr>
        <w:t>Electricity System Restoration Standard</w:t>
      </w:r>
      <w:r w:rsidR="00C80E51" w:rsidRPr="00363BBA">
        <w:rPr>
          <w:sz w:val="20"/>
          <w:szCs w:val="20"/>
        </w:rPr>
        <w:t xml:space="preserve">, following a </w:t>
      </w:r>
      <w:r w:rsidR="00C80E51" w:rsidRPr="00363BBA">
        <w:rPr>
          <w:b/>
          <w:sz w:val="20"/>
          <w:szCs w:val="20"/>
        </w:rPr>
        <w:t>Total Shutdown</w:t>
      </w:r>
      <w:r w:rsidR="00C80E51" w:rsidRPr="00363BBA">
        <w:rPr>
          <w:sz w:val="20"/>
          <w:szCs w:val="20"/>
        </w:rPr>
        <w:t xml:space="preserve"> or </w:t>
      </w:r>
      <w:r w:rsidR="00C80E51" w:rsidRPr="00363BBA">
        <w:rPr>
          <w:b/>
          <w:sz w:val="20"/>
          <w:szCs w:val="20"/>
        </w:rPr>
        <w:t>Partial Shutdown</w:t>
      </w:r>
      <w:commentRangeStart w:id="59"/>
      <w:commentRangeStart w:id="60"/>
      <w:r w:rsidR="548E314B" w:rsidRPr="00AD6E09">
        <w:rPr>
          <w:sz w:val="20"/>
          <w:szCs w:val="20"/>
        </w:rPr>
        <w:t>.</w:t>
      </w:r>
      <w:commentRangeEnd w:id="59"/>
      <w:r w:rsidR="00A93E4A">
        <w:rPr>
          <w:rStyle w:val="CommentReference"/>
        </w:rPr>
        <w:commentReference w:id="59"/>
      </w:r>
      <w:commentRangeEnd w:id="60"/>
      <w:r w:rsidR="00C15101">
        <w:rPr>
          <w:rStyle w:val="CommentReference"/>
        </w:rPr>
        <w:commentReference w:id="60"/>
      </w:r>
    </w:p>
    <w:p w14:paraId="1CBC9A96" w14:textId="77777777" w:rsidR="00735799" w:rsidRDefault="00735799" w:rsidP="00265CDA">
      <w:pPr>
        <w:pStyle w:val="BodyText"/>
        <w:jc w:val="both"/>
        <w:rPr>
          <w:sz w:val="22"/>
          <w:szCs w:val="22"/>
        </w:rPr>
      </w:pPr>
    </w:p>
    <w:p w14:paraId="673F92CB" w14:textId="1C9C8C68" w:rsidR="00735799" w:rsidRDefault="00474BB3" w:rsidP="00363BBA">
      <w:pPr>
        <w:pStyle w:val="BodyText"/>
        <w:ind w:left="1656" w:right="1383" w:hanging="1378"/>
        <w:jc w:val="both"/>
      </w:pPr>
      <w:r w:rsidRPr="6DCFE0E5">
        <w:rPr>
          <w:spacing w:val="-2"/>
        </w:rPr>
        <w:t>OC2.1.3</w:t>
      </w:r>
      <w:r>
        <w:rPr>
          <w:b/>
        </w:rPr>
        <w:tab/>
      </w:r>
      <w:r w:rsidR="005939E5">
        <w:rPr>
          <w:b/>
        </w:rPr>
        <w:t>Restoration Contractors</w:t>
      </w:r>
      <w:r w:rsidR="00FE52E5">
        <w:rPr>
          <w:b/>
        </w:rPr>
        <w:t xml:space="preserve"> </w:t>
      </w:r>
      <w:r w:rsidRPr="6DCFE0E5">
        <w:t xml:space="preserve">should separately identify data which </w:t>
      </w:r>
      <w:r w:rsidR="1D6AAA13" w:rsidRPr="6DCFE0E5">
        <w:t>shall be</w:t>
      </w:r>
      <w:r w:rsidRPr="6DCFE0E5">
        <w:t xml:space="preserve"> provided in respect of </w:t>
      </w:r>
      <w:r w:rsidRPr="6DCFE0E5">
        <w:rPr>
          <w:b/>
          <w:bCs/>
        </w:rPr>
        <w:t xml:space="preserve">Plant </w:t>
      </w:r>
      <w:r w:rsidRPr="6DCFE0E5">
        <w:t xml:space="preserve">and </w:t>
      </w:r>
      <w:r w:rsidRPr="6DCFE0E5">
        <w:rPr>
          <w:b/>
          <w:bCs/>
        </w:rPr>
        <w:t xml:space="preserve">Apparatus </w:t>
      </w:r>
      <w:r w:rsidRPr="6DCFE0E5">
        <w:t xml:space="preserve">for which they have </w:t>
      </w:r>
      <w:r w:rsidRPr="00CA36FB">
        <w:rPr>
          <w:b/>
        </w:rPr>
        <w:t>Restoration Contracts</w:t>
      </w:r>
      <w:r w:rsidRPr="6DCFE0E5">
        <w:t>.</w:t>
      </w:r>
      <w:r w:rsidRPr="6DCFE0E5">
        <w:rPr>
          <w:spacing w:val="-2"/>
        </w:rPr>
        <w:t xml:space="preserve"> </w:t>
      </w:r>
      <w:r w:rsidRPr="6DCFE0E5">
        <w:rPr>
          <w:b/>
          <w:bCs/>
        </w:rPr>
        <w:t>Restoration Contractors</w:t>
      </w:r>
      <w:r w:rsidRPr="6DCFE0E5">
        <w:rPr>
          <w:b/>
          <w:bCs/>
          <w:spacing w:val="-4"/>
        </w:rPr>
        <w:t xml:space="preserve"> </w:t>
      </w:r>
      <w:r w:rsidRPr="6DCFE0E5">
        <w:t>with</w:t>
      </w:r>
      <w:r w:rsidRPr="6DCFE0E5">
        <w:rPr>
          <w:spacing w:val="-5"/>
        </w:rPr>
        <w:t xml:space="preserve"> </w:t>
      </w:r>
      <w:r w:rsidRPr="6DCFE0E5">
        <w:rPr>
          <w:b/>
          <w:bCs/>
        </w:rPr>
        <w:t>Embedded</w:t>
      </w:r>
      <w:r w:rsidRPr="6DCFE0E5">
        <w:rPr>
          <w:b/>
          <w:bCs/>
          <w:spacing w:val="-3"/>
        </w:rPr>
        <w:t xml:space="preserve"> </w:t>
      </w:r>
      <w:r w:rsidRPr="6DCFE0E5">
        <w:rPr>
          <w:b/>
          <w:bCs/>
        </w:rPr>
        <w:t>Plant</w:t>
      </w:r>
      <w:r w:rsidRPr="6DCFE0E5">
        <w:rPr>
          <w:b/>
          <w:bCs/>
          <w:spacing w:val="-3"/>
        </w:rPr>
        <w:t xml:space="preserve"> </w:t>
      </w:r>
      <w:r w:rsidRPr="6DCFE0E5">
        <w:t>and</w:t>
      </w:r>
      <w:r w:rsidRPr="6DCFE0E5">
        <w:rPr>
          <w:spacing w:val="-4"/>
        </w:rPr>
        <w:t xml:space="preserve"> </w:t>
      </w:r>
      <w:r w:rsidRPr="6DCFE0E5">
        <w:rPr>
          <w:b/>
          <w:bCs/>
        </w:rPr>
        <w:t>Apparatus</w:t>
      </w:r>
      <w:r w:rsidRPr="6DCFE0E5">
        <w:rPr>
          <w:b/>
          <w:bCs/>
          <w:spacing w:val="-3"/>
        </w:rPr>
        <w:t xml:space="preserve"> </w:t>
      </w:r>
      <w:r w:rsidRPr="6DCFE0E5">
        <w:t>need</w:t>
      </w:r>
      <w:r w:rsidRPr="6DCFE0E5">
        <w:rPr>
          <w:spacing w:val="-2"/>
        </w:rPr>
        <w:t xml:space="preserve"> </w:t>
      </w:r>
      <w:r w:rsidRPr="6DCFE0E5">
        <w:t>only</w:t>
      </w:r>
      <w:r w:rsidRPr="6DCFE0E5">
        <w:rPr>
          <w:spacing w:val="-5"/>
        </w:rPr>
        <w:t xml:space="preserve"> </w:t>
      </w:r>
      <w:r w:rsidRPr="6DCFE0E5">
        <w:t>provide</w:t>
      </w:r>
      <w:r w:rsidRPr="6DCFE0E5">
        <w:rPr>
          <w:spacing w:val="-6"/>
        </w:rPr>
        <w:t xml:space="preserve"> </w:t>
      </w:r>
      <w:r w:rsidRPr="6DCFE0E5">
        <w:t>data</w:t>
      </w:r>
      <w:r w:rsidRPr="6DCFE0E5">
        <w:rPr>
          <w:spacing w:val="-5"/>
        </w:rPr>
        <w:t xml:space="preserve"> </w:t>
      </w:r>
      <w:r w:rsidRPr="6DCFE0E5">
        <w:t>to</w:t>
      </w:r>
      <w:r w:rsidRPr="6DCFE0E5">
        <w:rPr>
          <w:spacing w:val="-5"/>
        </w:rPr>
        <w:t xml:space="preserve"> </w:t>
      </w:r>
      <w:r w:rsidRPr="6DCFE0E5">
        <w:t xml:space="preserve">the relevant </w:t>
      </w:r>
      <w:r w:rsidRPr="6DCFE0E5">
        <w:rPr>
          <w:b/>
          <w:bCs/>
        </w:rPr>
        <w:t xml:space="preserve">Network Operator </w:t>
      </w:r>
      <w:r w:rsidRPr="6DCFE0E5">
        <w:t xml:space="preserve">should they be required to do so by the </w:t>
      </w:r>
      <w:r w:rsidRPr="6DCFE0E5">
        <w:rPr>
          <w:b/>
          <w:bCs/>
        </w:rPr>
        <w:t>Distribution Code</w:t>
      </w:r>
      <w:r w:rsidRPr="6DCFE0E5">
        <w:t xml:space="preserve">, i.e., there is no need to provide identical data to </w:t>
      </w:r>
      <w:r w:rsidRPr="6DCFE0E5">
        <w:rPr>
          <w:b/>
          <w:bCs/>
        </w:rPr>
        <w:t>The Company</w:t>
      </w:r>
      <w:r w:rsidRPr="6DCFE0E5">
        <w:t>.</w:t>
      </w:r>
    </w:p>
    <w:p w14:paraId="0CEF616C" w14:textId="77777777" w:rsidR="00735799" w:rsidRDefault="00735799" w:rsidP="00AA6D42">
      <w:pPr>
        <w:pStyle w:val="BodyText"/>
        <w:spacing w:before="6"/>
        <w:jc w:val="both"/>
        <w:rPr>
          <w:sz w:val="17"/>
          <w:szCs w:val="17"/>
        </w:rPr>
      </w:pPr>
    </w:p>
    <w:p w14:paraId="7FDC399F" w14:textId="7EBA7964" w:rsidR="00735799" w:rsidRDefault="00474BB3" w:rsidP="00363BBA">
      <w:pPr>
        <w:pStyle w:val="BodyText"/>
        <w:tabs>
          <w:tab w:val="left" w:pos="1276"/>
        </w:tabs>
        <w:ind w:left="1656" w:right="1383" w:hanging="1378"/>
        <w:jc w:val="both"/>
      </w:pPr>
      <w:r>
        <w:rPr>
          <w:spacing w:val="-2"/>
        </w:rPr>
        <w:t>OC2.1.4</w:t>
      </w:r>
      <w:r>
        <w:tab/>
      </w:r>
      <w:r>
        <w:tab/>
      </w:r>
      <w:r w:rsidR="00BD70DA" w:rsidRPr="6DCFE0E5">
        <w:rPr>
          <w:b/>
          <w:bCs/>
        </w:rPr>
        <w:t>Generators</w:t>
      </w:r>
      <w:r w:rsidR="00BD70DA">
        <w:t xml:space="preserve"> and </w:t>
      </w:r>
      <w:r w:rsidR="00BD70DA" w:rsidRPr="6DCFE0E5">
        <w:rPr>
          <w:b/>
          <w:bCs/>
        </w:rPr>
        <w:t>Interconnector Owners</w:t>
      </w:r>
      <w:r w:rsidR="00BD70DA">
        <w:t xml:space="preserve"> who have a </w:t>
      </w:r>
      <w:r w:rsidR="00BD70DA" w:rsidRPr="6DCFE0E5">
        <w:rPr>
          <w:b/>
          <w:bCs/>
        </w:rPr>
        <w:t>CUSC Contract</w:t>
      </w:r>
      <w:r w:rsidR="00BD70DA">
        <w:t xml:space="preserve"> and who are also </w:t>
      </w:r>
      <w:r w:rsidR="00BD70DA" w:rsidRPr="6DCFE0E5">
        <w:rPr>
          <w:b/>
          <w:bCs/>
        </w:rPr>
        <w:t>Restoration Contractors</w:t>
      </w:r>
      <w:r w:rsidR="00BD70DA">
        <w:t xml:space="preserve">, need only submit the data once in respect of their </w:t>
      </w:r>
      <w:r w:rsidR="00BD70DA" w:rsidRPr="6DCFE0E5">
        <w:rPr>
          <w:b/>
          <w:bCs/>
        </w:rPr>
        <w:t>Plant</w:t>
      </w:r>
      <w:r w:rsidR="00BD70DA">
        <w:t xml:space="preserve"> and </w:t>
      </w:r>
      <w:r w:rsidR="00BD70DA" w:rsidRPr="6DCFE0E5">
        <w:rPr>
          <w:b/>
          <w:bCs/>
        </w:rPr>
        <w:t>Apparatus</w:t>
      </w:r>
      <w:r w:rsidR="00BD70DA">
        <w:t xml:space="preserve">. </w:t>
      </w:r>
      <w:r w:rsidR="00BD70DA" w:rsidRPr="6DCFE0E5">
        <w:rPr>
          <w:b/>
          <w:bCs/>
        </w:rPr>
        <w:t>Generators</w:t>
      </w:r>
      <w:r w:rsidR="00BD70DA">
        <w:t xml:space="preserve"> and </w:t>
      </w:r>
      <w:r w:rsidR="00BD70DA" w:rsidRPr="6DCFE0E5">
        <w:rPr>
          <w:b/>
          <w:bCs/>
        </w:rPr>
        <w:t>Interconnector Owners</w:t>
      </w:r>
      <w:r w:rsidR="00BD70DA">
        <w:t xml:space="preserve"> who are </w:t>
      </w:r>
      <w:commentRangeStart w:id="61"/>
      <w:r w:rsidR="00BD70DA">
        <w:t>also</w:t>
      </w:r>
      <w:commentRangeEnd w:id="61"/>
      <w:r w:rsidR="00D202A6">
        <w:rPr>
          <w:rStyle w:val="CommentReference"/>
        </w:rPr>
        <w:commentReference w:id="61"/>
      </w:r>
      <w:r w:rsidR="00BD70DA">
        <w:t xml:space="preserve"> </w:t>
      </w:r>
      <w:r w:rsidR="00BD70DA" w:rsidRPr="6DCFE0E5">
        <w:rPr>
          <w:b/>
          <w:bCs/>
        </w:rPr>
        <w:t>Restoration Contractors</w:t>
      </w:r>
      <w:r w:rsidR="00BD70DA">
        <w:t xml:space="preserve"> are required to state for which </w:t>
      </w:r>
      <w:r w:rsidR="00BD70DA" w:rsidRPr="6DCFE0E5">
        <w:rPr>
          <w:b/>
          <w:bCs/>
        </w:rPr>
        <w:t>Plant</w:t>
      </w:r>
      <w:r w:rsidR="00BD70DA">
        <w:t xml:space="preserve"> they have a </w:t>
      </w:r>
      <w:r w:rsidR="00BD70DA" w:rsidRPr="6DCFE0E5">
        <w:rPr>
          <w:b/>
          <w:bCs/>
        </w:rPr>
        <w:t xml:space="preserve">Restoration </w:t>
      </w:r>
      <w:commentRangeStart w:id="62"/>
      <w:commentRangeStart w:id="63"/>
      <w:r w:rsidR="00BD70DA" w:rsidRPr="6DCFE0E5">
        <w:rPr>
          <w:b/>
          <w:bCs/>
        </w:rPr>
        <w:t>Contract</w:t>
      </w:r>
      <w:r w:rsidR="00BD70DA">
        <w:t>.</w:t>
      </w:r>
      <w:commentRangeEnd w:id="62"/>
      <w:r w:rsidR="00BD70DA">
        <w:rPr>
          <w:rStyle w:val="CommentReference"/>
        </w:rPr>
        <w:commentReference w:id="62"/>
      </w:r>
      <w:commentRangeEnd w:id="63"/>
      <w:r w:rsidR="00D849A2">
        <w:rPr>
          <w:rStyle w:val="CommentReference"/>
        </w:rPr>
        <w:commentReference w:id="63"/>
      </w:r>
    </w:p>
    <w:p w14:paraId="3E9B89CA" w14:textId="77777777" w:rsidR="00735799" w:rsidRDefault="00735799" w:rsidP="00363BBA">
      <w:pPr>
        <w:pStyle w:val="BodyText"/>
        <w:spacing w:before="4"/>
        <w:ind w:left="278" w:rightChars="1383" w:right="3043"/>
        <w:jc w:val="both"/>
        <w:rPr>
          <w:sz w:val="17"/>
          <w:szCs w:val="17"/>
        </w:rPr>
      </w:pPr>
    </w:p>
    <w:p w14:paraId="7001DC21" w14:textId="0E3A8956" w:rsidR="00735799" w:rsidRDefault="00474BB3" w:rsidP="00363BBA">
      <w:pPr>
        <w:tabs>
          <w:tab w:val="left" w:pos="1553"/>
        </w:tabs>
        <w:ind w:left="1656" w:right="1383" w:hanging="1378"/>
        <w:jc w:val="both"/>
        <w:rPr>
          <w:sz w:val="20"/>
          <w:szCs w:val="20"/>
        </w:rPr>
      </w:pPr>
      <w:r w:rsidRPr="6DCFE0E5">
        <w:rPr>
          <w:spacing w:val="-2"/>
          <w:sz w:val="20"/>
          <w:szCs w:val="20"/>
        </w:rPr>
        <w:t>OC2.1.5</w:t>
      </w:r>
      <w:proofErr w:type="gramStart"/>
      <w:r>
        <w:rPr>
          <w:sz w:val="20"/>
        </w:rPr>
        <w:tab/>
      </w:r>
      <w:r w:rsidR="00BD1362">
        <w:rPr>
          <w:sz w:val="20"/>
        </w:rPr>
        <w:t xml:space="preserve">  </w:t>
      </w:r>
      <w:r w:rsidRPr="6DCFE0E5">
        <w:rPr>
          <w:sz w:val="20"/>
          <w:szCs w:val="20"/>
        </w:rPr>
        <w:t>References</w:t>
      </w:r>
      <w:proofErr w:type="gramEnd"/>
      <w:r w:rsidRPr="6DCFE0E5">
        <w:rPr>
          <w:sz w:val="20"/>
          <w:szCs w:val="20"/>
        </w:rPr>
        <w:t xml:space="preserve"> in OC2 to a </w:t>
      </w:r>
      <w:r w:rsidRPr="6DCFE0E5">
        <w:rPr>
          <w:b/>
          <w:bCs/>
          <w:sz w:val="20"/>
          <w:szCs w:val="20"/>
        </w:rPr>
        <w:t>Generator's</w:t>
      </w:r>
      <w:r w:rsidR="5EC24083" w:rsidRPr="001E4CBD">
        <w:rPr>
          <w:sz w:val="20"/>
          <w:szCs w:val="20"/>
        </w:rPr>
        <w:t>,</w:t>
      </w:r>
      <w:r w:rsidRPr="6DCFE0E5">
        <w:rPr>
          <w:sz w:val="20"/>
          <w:szCs w:val="20"/>
        </w:rPr>
        <w:t xml:space="preserve"> </w:t>
      </w:r>
      <w:r w:rsidRPr="6DCFE0E5">
        <w:rPr>
          <w:b/>
          <w:bCs/>
          <w:sz w:val="20"/>
          <w:szCs w:val="20"/>
        </w:rPr>
        <w:t>Interconnector Owner’s</w:t>
      </w:r>
      <w:r w:rsidR="004B5C76" w:rsidRPr="6DCFE0E5">
        <w:rPr>
          <w:b/>
          <w:bCs/>
          <w:sz w:val="20"/>
          <w:szCs w:val="20"/>
        </w:rPr>
        <w:t xml:space="preserve"> and Restoration Contractor’s</w:t>
      </w:r>
      <w:r w:rsidRPr="6DCFE0E5">
        <w:rPr>
          <w:sz w:val="20"/>
          <w:szCs w:val="20"/>
        </w:rPr>
        <w:t xml:space="preserve"> best</w:t>
      </w:r>
      <w:r w:rsidRPr="6DCFE0E5">
        <w:rPr>
          <w:b/>
          <w:bCs/>
          <w:sz w:val="20"/>
          <w:szCs w:val="20"/>
        </w:rPr>
        <w:t xml:space="preserve"> </w:t>
      </w:r>
      <w:r w:rsidRPr="6DCFE0E5">
        <w:rPr>
          <w:spacing w:val="-3"/>
          <w:sz w:val="20"/>
          <w:szCs w:val="20"/>
        </w:rPr>
        <w:t>estimate shall mean</w:t>
      </w:r>
      <w:r w:rsidRPr="6DCFE0E5">
        <w:rPr>
          <w:sz w:val="20"/>
          <w:szCs w:val="20"/>
        </w:rPr>
        <w:t xml:space="preserve"> </w:t>
      </w:r>
      <w:r w:rsidRPr="6DCFE0E5">
        <w:rPr>
          <w:spacing w:val="-5"/>
          <w:sz w:val="20"/>
          <w:szCs w:val="20"/>
        </w:rPr>
        <w:t>that</w:t>
      </w:r>
      <w:r w:rsidRPr="6DCFE0E5">
        <w:rPr>
          <w:sz w:val="20"/>
          <w:szCs w:val="20"/>
        </w:rPr>
        <w:t xml:space="preserve"> </w:t>
      </w:r>
      <w:r w:rsidRPr="6DCFE0E5">
        <w:rPr>
          <w:b/>
          <w:bCs/>
          <w:sz w:val="20"/>
          <w:szCs w:val="20"/>
        </w:rPr>
        <w:t>Generator</w:t>
      </w:r>
      <w:r w:rsidRPr="6DCFE0E5">
        <w:rPr>
          <w:b/>
          <w:bCs/>
          <w:spacing w:val="-2"/>
          <w:sz w:val="20"/>
          <w:szCs w:val="20"/>
        </w:rPr>
        <w:t>'s</w:t>
      </w:r>
      <w:r w:rsidR="4B6BCFB8" w:rsidRPr="001E4CBD">
        <w:rPr>
          <w:spacing w:val="-2"/>
          <w:sz w:val="20"/>
          <w:szCs w:val="20"/>
        </w:rPr>
        <w:t>,</w:t>
      </w:r>
      <w:r w:rsidRPr="6DCFE0E5">
        <w:rPr>
          <w:sz w:val="20"/>
          <w:szCs w:val="20"/>
        </w:rPr>
        <w:t xml:space="preserve"> </w:t>
      </w:r>
      <w:r w:rsidRPr="6DCFE0E5">
        <w:rPr>
          <w:b/>
          <w:bCs/>
          <w:spacing w:val="-5"/>
          <w:sz w:val="20"/>
          <w:szCs w:val="20"/>
        </w:rPr>
        <w:t>Interconnector</w:t>
      </w:r>
      <w:r w:rsidRPr="6DCFE0E5">
        <w:rPr>
          <w:b/>
          <w:bCs/>
          <w:sz w:val="20"/>
          <w:szCs w:val="20"/>
        </w:rPr>
        <w:t xml:space="preserve"> Owner’s </w:t>
      </w:r>
      <w:commentRangeStart w:id="64"/>
      <w:r w:rsidR="00BF2460" w:rsidRPr="005E790A">
        <w:rPr>
          <w:sz w:val="20"/>
          <w:szCs w:val="20"/>
        </w:rPr>
        <w:t>or</w:t>
      </w:r>
      <w:r w:rsidR="00BF2460" w:rsidRPr="6DCFE0E5">
        <w:rPr>
          <w:b/>
          <w:bCs/>
          <w:sz w:val="20"/>
          <w:szCs w:val="20"/>
        </w:rPr>
        <w:t xml:space="preserve"> Restoration Contractor’s </w:t>
      </w:r>
      <w:commentRangeEnd w:id="64"/>
      <w:r w:rsidR="00D202A6">
        <w:rPr>
          <w:rStyle w:val="CommentReference"/>
        </w:rPr>
        <w:commentReference w:id="64"/>
      </w:r>
      <w:r w:rsidRPr="6DCFE0E5">
        <w:rPr>
          <w:spacing w:val="-5"/>
          <w:sz w:val="20"/>
          <w:szCs w:val="20"/>
        </w:rPr>
        <w:t>best</w:t>
      </w:r>
      <w:r w:rsidRPr="6DCFE0E5">
        <w:rPr>
          <w:sz w:val="20"/>
          <w:szCs w:val="20"/>
        </w:rPr>
        <w:t xml:space="preserve"> </w:t>
      </w:r>
      <w:r w:rsidRPr="6DCFE0E5">
        <w:rPr>
          <w:spacing w:val="-4"/>
          <w:sz w:val="20"/>
          <w:szCs w:val="20"/>
        </w:rPr>
        <w:t>estimate</w:t>
      </w:r>
      <w:r w:rsidRPr="6DCFE0E5">
        <w:rPr>
          <w:sz w:val="20"/>
          <w:szCs w:val="20"/>
        </w:rPr>
        <w:t xml:space="preserve"> </w:t>
      </w:r>
      <w:r w:rsidRPr="6DCFE0E5">
        <w:rPr>
          <w:spacing w:val="-5"/>
          <w:sz w:val="20"/>
          <w:szCs w:val="20"/>
        </w:rPr>
        <w:t>acting</w:t>
      </w:r>
      <w:r w:rsidRPr="6DCFE0E5">
        <w:rPr>
          <w:sz w:val="20"/>
          <w:szCs w:val="20"/>
        </w:rPr>
        <w:t xml:space="preserve"> </w:t>
      </w:r>
      <w:r w:rsidRPr="6DCFE0E5">
        <w:rPr>
          <w:spacing w:val="-2"/>
          <w:sz w:val="20"/>
          <w:szCs w:val="20"/>
        </w:rPr>
        <w:t>as</w:t>
      </w:r>
      <w:r w:rsidRPr="6DCFE0E5">
        <w:rPr>
          <w:sz w:val="20"/>
          <w:szCs w:val="20"/>
        </w:rPr>
        <w:t xml:space="preserve"> </w:t>
      </w:r>
      <w:r w:rsidRPr="6DCFE0E5">
        <w:rPr>
          <w:spacing w:val="-5"/>
          <w:sz w:val="20"/>
          <w:szCs w:val="20"/>
        </w:rPr>
        <w:t>a</w:t>
      </w:r>
      <w:r w:rsidRPr="6DCFE0E5">
        <w:rPr>
          <w:sz w:val="20"/>
          <w:szCs w:val="20"/>
        </w:rPr>
        <w:t xml:space="preserve"> reasonable and prudent </w:t>
      </w:r>
      <w:r w:rsidR="00B173EF" w:rsidRPr="6DCFE0E5">
        <w:rPr>
          <w:b/>
          <w:bCs/>
          <w:sz w:val="20"/>
          <w:szCs w:val="20"/>
        </w:rPr>
        <w:t>Generator</w:t>
      </w:r>
      <w:r w:rsidR="00B173EF" w:rsidRPr="6DCFE0E5">
        <w:rPr>
          <w:sz w:val="20"/>
          <w:szCs w:val="20"/>
        </w:rPr>
        <w:t xml:space="preserve"> </w:t>
      </w:r>
      <w:r w:rsidR="00CC5102" w:rsidRPr="6DCFE0E5">
        <w:rPr>
          <w:sz w:val="20"/>
          <w:szCs w:val="20"/>
        </w:rPr>
        <w:t xml:space="preserve">or </w:t>
      </w:r>
      <w:r w:rsidR="00006F6D" w:rsidRPr="6DCFE0E5">
        <w:rPr>
          <w:b/>
          <w:bCs/>
          <w:sz w:val="20"/>
          <w:szCs w:val="20"/>
        </w:rPr>
        <w:t xml:space="preserve">Interconnector </w:t>
      </w:r>
      <w:r w:rsidR="004A0400" w:rsidRPr="6DCFE0E5">
        <w:rPr>
          <w:b/>
          <w:bCs/>
          <w:sz w:val="20"/>
          <w:szCs w:val="20"/>
        </w:rPr>
        <w:t>Owner</w:t>
      </w:r>
      <w:r w:rsidR="00ED48F4" w:rsidRPr="00631DB5">
        <w:rPr>
          <w:sz w:val="20"/>
          <w:szCs w:val="20"/>
        </w:rPr>
        <w:t>.</w:t>
      </w:r>
    </w:p>
    <w:p w14:paraId="00F6EA69" w14:textId="77777777" w:rsidR="00333A77" w:rsidRDefault="00333A77" w:rsidP="00AD036B">
      <w:pPr>
        <w:tabs>
          <w:tab w:val="left" w:pos="1553"/>
        </w:tabs>
        <w:ind w:left="1554" w:right="1386" w:hanging="1277"/>
        <w:jc w:val="both"/>
        <w:rPr>
          <w:sz w:val="20"/>
          <w:szCs w:val="20"/>
        </w:rPr>
      </w:pPr>
    </w:p>
    <w:p w14:paraId="5542B873" w14:textId="7E4B54BE" w:rsidR="00791E2A" w:rsidRDefault="00333A77" w:rsidP="00363BBA">
      <w:pPr>
        <w:tabs>
          <w:tab w:val="left" w:pos="1553"/>
        </w:tabs>
        <w:ind w:left="1656" w:right="1383" w:hanging="1378"/>
        <w:jc w:val="both"/>
        <w:rPr>
          <w:sz w:val="20"/>
          <w:szCs w:val="20"/>
        </w:rPr>
      </w:pPr>
      <w:r w:rsidRPr="6DCFE0E5">
        <w:rPr>
          <w:spacing w:val="-2"/>
          <w:sz w:val="20"/>
          <w:szCs w:val="20"/>
        </w:rPr>
        <w:t>OC2</w:t>
      </w:r>
      <w:r w:rsidRPr="6DCFE0E5">
        <w:rPr>
          <w:sz w:val="20"/>
          <w:szCs w:val="20"/>
        </w:rPr>
        <w:t>.1.6</w:t>
      </w:r>
      <w:r w:rsidR="00BD1362">
        <w:rPr>
          <w:sz w:val="20"/>
          <w:szCs w:val="20"/>
        </w:rPr>
        <w:tab/>
      </w:r>
      <w:r w:rsidR="00BD1362">
        <w:rPr>
          <w:sz w:val="20"/>
          <w:szCs w:val="20"/>
        </w:rPr>
        <w:tab/>
      </w:r>
      <w:r w:rsidRPr="6DCFE0E5">
        <w:rPr>
          <w:sz w:val="20"/>
          <w:szCs w:val="20"/>
        </w:rPr>
        <w:t xml:space="preserve">In Scotland, it may be </w:t>
      </w:r>
      <w:commentRangeStart w:id="65"/>
      <w:commentRangeStart w:id="66"/>
      <w:commentRangeStart w:id="67"/>
      <w:r w:rsidRPr="6DCFE0E5">
        <w:rPr>
          <w:sz w:val="20"/>
          <w:szCs w:val="20"/>
        </w:rPr>
        <w:t>possible</w:t>
      </w:r>
      <w:r w:rsidR="008F0CAE">
        <w:rPr>
          <w:sz w:val="20"/>
          <w:szCs w:val="20"/>
        </w:rPr>
        <w:t>,</w:t>
      </w:r>
      <w:r w:rsidRPr="6DCFE0E5">
        <w:rPr>
          <w:sz w:val="20"/>
          <w:szCs w:val="20"/>
        </w:rPr>
        <w:t xml:space="preserve"> </w:t>
      </w:r>
      <w:commentRangeEnd w:id="65"/>
      <w:r w:rsidR="00147B16">
        <w:rPr>
          <w:rStyle w:val="CommentReference"/>
        </w:rPr>
        <w:commentReference w:id="65"/>
      </w:r>
      <w:commentRangeEnd w:id="66"/>
      <w:r w:rsidR="00147B16">
        <w:rPr>
          <w:rStyle w:val="CommentReference"/>
        </w:rPr>
        <w:commentReference w:id="66"/>
      </w:r>
      <w:commentRangeEnd w:id="67"/>
      <w:r w:rsidR="008F0CAE">
        <w:rPr>
          <w:rStyle w:val="CommentReference"/>
        </w:rPr>
        <w:commentReference w:id="67"/>
      </w:r>
      <w:r w:rsidRPr="6DCFE0E5">
        <w:rPr>
          <w:sz w:val="20"/>
          <w:szCs w:val="20"/>
        </w:rPr>
        <w:t xml:space="preserve">with the agreement of </w:t>
      </w:r>
      <w:r w:rsidRPr="6DCFE0E5">
        <w:rPr>
          <w:b/>
          <w:bCs/>
          <w:sz w:val="20"/>
          <w:szCs w:val="20"/>
        </w:rPr>
        <w:t>The Company</w:t>
      </w:r>
      <w:r w:rsidR="6654F837" w:rsidRPr="0028797D">
        <w:rPr>
          <w:sz w:val="20"/>
          <w:szCs w:val="20"/>
        </w:rPr>
        <w:t>,</w:t>
      </w:r>
      <w:r w:rsidRPr="6DCFE0E5">
        <w:rPr>
          <w:sz w:val="20"/>
          <w:szCs w:val="20"/>
        </w:rPr>
        <w:t xml:space="preserve"> to reduce the administrative burden for </w:t>
      </w:r>
      <w:r w:rsidRPr="00631DB5">
        <w:rPr>
          <w:b/>
          <w:bCs/>
          <w:sz w:val="20"/>
          <w:szCs w:val="20"/>
        </w:rPr>
        <w:t>Users</w:t>
      </w:r>
      <w:r w:rsidRPr="6DCFE0E5">
        <w:rPr>
          <w:sz w:val="20"/>
          <w:szCs w:val="20"/>
        </w:rPr>
        <w:t xml:space="preserve"> in producing planning information where either the</w:t>
      </w:r>
      <w:r w:rsidR="0020296F">
        <w:rPr>
          <w:sz w:val="20"/>
          <w:szCs w:val="20"/>
        </w:rPr>
        <w:t xml:space="preserve"> active</w:t>
      </w:r>
      <w:r w:rsidR="00152B95">
        <w:rPr>
          <w:sz w:val="20"/>
          <w:szCs w:val="20"/>
        </w:rPr>
        <w:t xml:space="preserve"> power</w:t>
      </w:r>
      <w:r w:rsidRPr="6DCFE0E5">
        <w:rPr>
          <w:sz w:val="20"/>
          <w:szCs w:val="20"/>
        </w:rPr>
        <w:t xml:space="preserve"> output </w:t>
      </w:r>
      <w:r w:rsidR="18654216" w:rsidRPr="6DCFE0E5">
        <w:rPr>
          <w:sz w:val="20"/>
          <w:szCs w:val="20"/>
        </w:rPr>
        <w:t xml:space="preserve">from a </w:t>
      </w:r>
      <w:r w:rsidR="18654216" w:rsidRPr="00676BC9">
        <w:rPr>
          <w:b/>
          <w:bCs/>
          <w:sz w:val="20"/>
          <w:szCs w:val="20"/>
        </w:rPr>
        <w:t>Power Station</w:t>
      </w:r>
      <w:r w:rsidR="18654216" w:rsidRPr="6DCFE0E5">
        <w:rPr>
          <w:sz w:val="20"/>
          <w:szCs w:val="20"/>
        </w:rPr>
        <w:t xml:space="preserve"> is small </w:t>
      </w:r>
      <w:r w:rsidRPr="6DCFE0E5">
        <w:rPr>
          <w:sz w:val="20"/>
          <w:szCs w:val="20"/>
        </w:rPr>
        <w:t xml:space="preserve">or </w:t>
      </w:r>
      <w:r w:rsidR="14F16139" w:rsidRPr="6DCFE0E5">
        <w:rPr>
          <w:sz w:val="20"/>
          <w:szCs w:val="20"/>
        </w:rPr>
        <w:t>the</w:t>
      </w:r>
      <w:r w:rsidR="14F16139" w:rsidRPr="00EA0C5E">
        <w:rPr>
          <w:b/>
          <w:bCs/>
          <w:sz w:val="20"/>
          <w:szCs w:val="20"/>
        </w:rPr>
        <w:t xml:space="preserve"> </w:t>
      </w:r>
      <w:r w:rsidR="00EA0C5E">
        <w:rPr>
          <w:b/>
          <w:bCs/>
          <w:sz w:val="20"/>
          <w:szCs w:val="20"/>
        </w:rPr>
        <w:t>i</w:t>
      </w:r>
      <w:r w:rsidR="00EA0C5E" w:rsidRPr="00676BC9">
        <w:rPr>
          <w:b/>
          <w:bCs/>
          <w:sz w:val="20"/>
          <w:szCs w:val="20"/>
        </w:rPr>
        <w:t xml:space="preserve">mport </w:t>
      </w:r>
      <w:r w:rsidR="00EA0C5E" w:rsidRPr="6DCFE0E5">
        <w:rPr>
          <w:sz w:val="20"/>
          <w:szCs w:val="20"/>
        </w:rPr>
        <w:t>of</w:t>
      </w:r>
      <w:r w:rsidR="14F16139" w:rsidRPr="6DCFE0E5">
        <w:rPr>
          <w:sz w:val="20"/>
          <w:szCs w:val="20"/>
        </w:rPr>
        <w:t xml:space="preserve"> a </w:t>
      </w:r>
      <w:r w:rsidRPr="6DCFE0E5">
        <w:rPr>
          <w:sz w:val="20"/>
          <w:szCs w:val="20"/>
        </w:rPr>
        <w:t xml:space="preserve">demand </w:t>
      </w:r>
      <w:r w:rsidR="455E3A63" w:rsidRPr="00676BC9">
        <w:rPr>
          <w:b/>
          <w:bCs/>
          <w:sz w:val="20"/>
          <w:szCs w:val="20"/>
        </w:rPr>
        <w:t>User</w:t>
      </w:r>
      <w:r w:rsidR="455E3A63" w:rsidRPr="6DCFE0E5">
        <w:rPr>
          <w:sz w:val="20"/>
          <w:szCs w:val="20"/>
        </w:rPr>
        <w:t xml:space="preserve"> </w:t>
      </w:r>
      <w:r w:rsidRPr="6DCFE0E5">
        <w:rPr>
          <w:sz w:val="20"/>
          <w:szCs w:val="20"/>
        </w:rPr>
        <w:t>is small.</w:t>
      </w:r>
    </w:p>
    <w:p w14:paraId="1266BE59" w14:textId="77777777" w:rsidR="00735799" w:rsidRDefault="00735799">
      <w:pPr>
        <w:pStyle w:val="BodyText"/>
        <w:spacing w:before="3"/>
        <w:rPr>
          <w:sz w:val="17"/>
        </w:rPr>
      </w:pPr>
    </w:p>
    <w:p w14:paraId="0AA12697" w14:textId="729CB2AB" w:rsidR="00735799" w:rsidRDefault="00474BB3" w:rsidP="00363BBA">
      <w:pPr>
        <w:pStyle w:val="BodyText"/>
        <w:tabs>
          <w:tab w:val="left" w:pos="1553"/>
        </w:tabs>
        <w:ind w:left="1656" w:right="1383" w:hanging="1378"/>
        <w:jc w:val="both"/>
      </w:pPr>
      <w:r>
        <w:rPr>
          <w:spacing w:val="-2"/>
        </w:rPr>
        <w:t>OC2.1.</w:t>
      </w:r>
      <w:r w:rsidR="00333A77">
        <w:rPr>
          <w:spacing w:val="-2"/>
        </w:rPr>
        <w:t>7</w:t>
      </w:r>
      <w:r>
        <w:tab/>
      </w:r>
      <w:r>
        <w:tab/>
      </w:r>
      <w:r>
        <w:rPr>
          <w:spacing w:val="-2"/>
        </w:rPr>
        <w:t>Where</w:t>
      </w:r>
      <w:r>
        <w:t xml:space="preserve"> </w:t>
      </w:r>
      <w:r>
        <w:rPr>
          <w:spacing w:val="-2"/>
        </w:rPr>
        <w:t>in</w:t>
      </w:r>
      <w:r>
        <w:t xml:space="preserve"> </w:t>
      </w:r>
      <w:r>
        <w:rPr>
          <w:spacing w:val="-4"/>
        </w:rPr>
        <w:t>OC2</w:t>
      </w:r>
      <w:r>
        <w:t xml:space="preserve"> </w:t>
      </w:r>
      <w:r>
        <w:rPr>
          <w:spacing w:val="-2"/>
        </w:rPr>
        <w:t>there</w:t>
      </w:r>
      <w:r>
        <w:t xml:space="preserve"> </w:t>
      </w:r>
      <w:r>
        <w:rPr>
          <w:spacing w:val="-3"/>
        </w:rPr>
        <w:t>is</w:t>
      </w:r>
      <w:r>
        <w:t xml:space="preserve"> </w:t>
      </w:r>
      <w:r>
        <w:rPr>
          <w:spacing w:val="-5"/>
        </w:rPr>
        <w:t>a</w:t>
      </w:r>
      <w:r>
        <w:t xml:space="preserve"> </w:t>
      </w:r>
      <w:r>
        <w:rPr>
          <w:spacing w:val="-4"/>
        </w:rPr>
        <w:t>requirement</w:t>
      </w:r>
      <w:r>
        <w:t xml:space="preserve"> </w:t>
      </w:r>
      <w:r>
        <w:rPr>
          <w:spacing w:val="-5"/>
        </w:rPr>
        <w:t>to</w:t>
      </w:r>
      <w:r>
        <w:t xml:space="preserve"> </w:t>
      </w:r>
      <w:r>
        <w:rPr>
          <w:spacing w:val="-4"/>
        </w:rPr>
        <w:t>submit</w:t>
      </w:r>
      <w:r>
        <w:t xml:space="preserve"> </w:t>
      </w:r>
      <w:r>
        <w:rPr>
          <w:spacing w:val="-4"/>
        </w:rPr>
        <w:t>data or</w:t>
      </w:r>
      <w:r>
        <w:t xml:space="preserve"> </w:t>
      </w:r>
      <w:r>
        <w:rPr>
          <w:spacing w:val="-2"/>
        </w:rPr>
        <w:t>provide</w:t>
      </w:r>
      <w:r>
        <w:t xml:space="preserve"> </w:t>
      </w:r>
      <w:r>
        <w:rPr>
          <w:spacing w:val="-2"/>
        </w:rPr>
        <w:t>information</w:t>
      </w:r>
      <w:r>
        <w:t xml:space="preserve"> </w:t>
      </w:r>
      <w:r>
        <w:rPr>
          <w:spacing w:val="-4"/>
        </w:rPr>
        <w:t>on</w:t>
      </w:r>
      <w:r>
        <w:t xml:space="preserve"> </w:t>
      </w:r>
      <w:r>
        <w:rPr>
          <w:spacing w:val="-3"/>
        </w:rPr>
        <w:t>a</w:t>
      </w:r>
      <w:r>
        <w:t xml:space="preserve"> </w:t>
      </w:r>
      <w:r w:rsidRPr="6DCFE0E5">
        <w:t>particular day that falls on a non-</w:t>
      </w:r>
      <w:r w:rsidRPr="6DCFE0E5">
        <w:rPr>
          <w:b/>
          <w:bCs/>
        </w:rPr>
        <w:t>Business Day</w:t>
      </w:r>
      <w:r w:rsidRPr="6DCFE0E5">
        <w:t xml:space="preserve">, that data or information must be submitted by the next </w:t>
      </w:r>
      <w:r w:rsidRPr="6DCFE0E5">
        <w:rPr>
          <w:b/>
          <w:bCs/>
        </w:rPr>
        <w:t xml:space="preserve">Business Day </w:t>
      </w:r>
      <w:r w:rsidRPr="6DCFE0E5">
        <w:t xml:space="preserve">unless otherwise agreed in advance with </w:t>
      </w:r>
      <w:r w:rsidRPr="6DCFE0E5">
        <w:rPr>
          <w:b/>
          <w:bCs/>
        </w:rPr>
        <w:t>The Company</w:t>
      </w:r>
      <w:r>
        <w:t>.</w:t>
      </w:r>
    </w:p>
    <w:p w14:paraId="6AC7A4AA" w14:textId="77777777" w:rsidR="00834FD2" w:rsidRDefault="00834FD2" w:rsidP="00363BBA">
      <w:pPr>
        <w:pStyle w:val="BodyText"/>
        <w:tabs>
          <w:tab w:val="left" w:pos="1553"/>
        </w:tabs>
        <w:ind w:left="1656" w:right="1383" w:hanging="1378"/>
      </w:pPr>
    </w:p>
    <w:p w14:paraId="40733824" w14:textId="2BA52622" w:rsidR="000759A4" w:rsidRDefault="000C2537" w:rsidP="00363BBA">
      <w:pPr>
        <w:pStyle w:val="BodyText"/>
        <w:tabs>
          <w:tab w:val="left" w:pos="1553"/>
        </w:tabs>
        <w:ind w:left="1656" w:right="1383" w:hanging="1378"/>
      </w:pPr>
      <w:r>
        <w:t>OC2.1.8</w:t>
      </w:r>
      <w:r>
        <w:tab/>
      </w:r>
      <w:r>
        <w:tab/>
      </w:r>
      <w:commentRangeStart w:id="68"/>
      <w:r w:rsidR="00172E77" w:rsidRPr="00172E77">
        <w:t>In this OC2</w:t>
      </w:r>
      <w:commentRangeEnd w:id="68"/>
      <w:r w:rsidR="00D202A6">
        <w:rPr>
          <w:rStyle w:val="CommentReference"/>
        </w:rPr>
        <w:commentReference w:id="68"/>
      </w:r>
      <w:r w:rsidR="00172E77" w:rsidRPr="00172E77">
        <w:t xml:space="preserve">, for the purpose of </w:t>
      </w:r>
      <w:commentRangeStart w:id="69"/>
      <w:r w:rsidR="00172E77" w:rsidRPr="00083A47">
        <w:rPr>
          <w:b/>
          <w:bCs/>
        </w:rPr>
        <w:t>Generator</w:t>
      </w:r>
      <w:r w:rsidR="00172E77" w:rsidRPr="00172E77">
        <w:t xml:space="preserve"> and </w:t>
      </w:r>
      <w:commentRangeEnd w:id="69"/>
      <w:r w:rsidR="00423C14">
        <w:rPr>
          <w:rStyle w:val="CommentReference"/>
        </w:rPr>
        <w:commentReference w:id="69"/>
      </w:r>
      <w:r w:rsidR="00172E77" w:rsidRPr="00083A47">
        <w:rPr>
          <w:b/>
          <w:bCs/>
        </w:rPr>
        <w:t>Interconnector Owner</w:t>
      </w:r>
      <w:r w:rsidR="00172E77" w:rsidRPr="00172E77">
        <w:t xml:space="preserve"> and </w:t>
      </w:r>
      <w:r w:rsidR="00172E77" w:rsidRPr="00083A47">
        <w:rPr>
          <w:b/>
          <w:bCs/>
        </w:rPr>
        <w:t>Restoration Contractor</w:t>
      </w:r>
      <w:r w:rsidR="00172E77" w:rsidRPr="00172E77">
        <w:t xml:space="preserve"> outage co-ordination, Year 0 means the current calendar year at any time, Year 1 means the next calendar year at any time, Year 2 means the calendar year after Year 1, etc. For the purpose of </w:t>
      </w:r>
      <w:r w:rsidR="00172E77" w:rsidRPr="00083A47">
        <w:rPr>
          <w:b/>
          <w:bCs/>
        </w:rPr>
        <w:t>Transmission</w:t>
      </w:r>
      <w:r w:rsidR="00172E77" w:rsidRPr="00172E77">
        <w:t xml:space="preserve"> outage planning, Year 0 means the current </w:t>
      </w:r>
      <w:r w:rsidR="00172E77" w:rsidRPr="00083A47">
        <w:rPr>
          <w:b/>
          <w:bCs/>
        </w:rPr>
        <w:t>Financial Year</w:t>
      </w:r>
      <w:r w:rsidR="00172E77" w:rsidRPr="00172E77">
        <w:t xml:space="preserve"> at any time, Year 1 means the next </w:t>
      </w:r>
      <w:r w:rsidR="00172E77" w:rsidRPr="00083A47">
        <w:rPr>
          <w:b/>
          <w:bCs/>
        </w:rPr>
        <w:t>Financial Year</w:t>
      </w:r>
      <w:r w:rsidR="00172E77" w:rsidRPr="00172E77">
        <w:t xml:space="preserve"> at any time, Year 2 means the </w:t>
      </w:r>
      <w:r w:rsidR="00172E77" w:rsidRPr="00083A47">
        <w:rPr>
          <w:b/>
          <w:bCs/>
        </w:rPr>
        <w:t>Financial Year</w:t>
      </w:r>
      <w:r w:rsidR="00172E77" w:rsidRPr="00172E77">
        <w:t xml:space="preserve"> after Year 1, etc. References to ‘weeks’ in </w:t>
      </w:r>
      <w:r w:rsidR="00172E77" w:rsidRPr="00083A47">
        <w:rPr>
          <w:b/>
          <w:bCs/>
        </w:rPr>
        <w:t>OC2</w:t>
      </w:r>
      <w:r w:rsidR="00172E77" w:rsidRPr="00172E77">
        <w:t xml:space="preserve"> are to calendar weeks as defined in ISO </w:t>
      </w:r>
      <w:commentRangeStart w:id="70"/>
      <w:r w:rsidR="00172E77" w:rsidRPr="00172E77">
        <w:t>8601</w:t>
      </w:r>
      <w:r w:rsidR="00172E77" w:rsidRPr="00172E77" w:rsidDel="00BD70DA">
        <w:t xml:space="preserve"> </w:t>
      </w:r>
      <w:commentRangeEnd w:id="70"/>
      <w:r w:rsidR="00423C14">
        <w:rPr>
          <w:rStyle w:val="CommentReference"/>
        </w:rPr>
        <w:commentReference w:id="70"/>
      </w:r>
    </w:p>
    <w:p w14:paraId="14F53C78" w14:textId="77777777" w:rsidR="00504F18" w:rsidRDefault="00504F18" w:rsidP="00363BBA">
      <w:pPr>
        <w:pStyle w:val="BodyText"/>
        <w:tabs>
          <w:tab w:val="left" w:pos="1553"/>
        </w:tabs>
        <w:ind w:left="1656" w:right="1383" w:hanging="1378"/>
      </w:pPr>
    </w:p>
    <w:p w14:paraId="2428157D" w14:textId="07CD2C41" w:rsidR="000759A4" w:rsidRDefault="014222CE" w:rsidP="00363BBA">
      <w:pPr>
        <w:pStyle w:val="BodyText"/>
        <w:tabs>
          <w:tab w:val="left" w:pos="1553"/>
        </w:tabs>
        <w:ind w:left="1656" w:right="1383" w:hanging="1378"/>
        <w:jc w:val="both"/>
      </w:pPr>
      <w:r w:rsidRPr="00987542">
        <w:t>OC2.1.9</w:t>
      </w:r>
      <w:r w:rsidR="000C2537">
        <w:tab/>
      </w:r>
      <w:r w:rsidR="000C2537">
        <w:tab/>
      </w:r>
      <w:r w:rsidR="00834FD2" w:rsidRPr="6DCFE0E5">
        <w:rPr>
          <w:b/>
          <w:bCs/>
        </w:rPr>
        <w:t>Network Operators</w:t>
      </w:r>
      <w:r w:rsidR="00834FD2">
        <w:t xml:space="preserve"> who have a </w:t>
      </w:r>
      <w:r w:rsidR="00834FD2" w:rsidRPr="6DCFE0E5">
        <w:rPr>
          <w:b/>
          <w:bCs/>
        </w:rPr>
        <w:t>Distribution Restoration Zone</w:t>
      </w:r>
      <w:r w:rsidR="00834FD2">
        <w:t xml:space="preserve"> </w:t>
      </w:r>
      <w:r w:rsidR="68F0DA7A" w:rsidRPr="009A0AE8">
        <w:rPr>
          <w:b/>
          <w:bCs/>
        </w:rPr>
        <w:t>Plan</w:t>
      </w:r>
      <w:r w:rsidR="68F0DA7A">
        <w:t xml:space="preserve"> </w:t>
      </w:r>
      <w:r w:rsidR="00834FD2">
        <w:t xml:space="preserve">in place shall </w:t>
      </w:r>
      <w:r w:rsidR="00834FD2">
        <w:lastRenderedPageBreak/>
        <w:t xml:space="preserve">notify </w:t>
      </w:r>
      <w:r w:rsidR="00834FD2" w:rsidRPr="6DCFE0E5">
        <w:rPr>
          <w:b/>
          <w:bCs/>
        </w:rPr>
        <w:t>The Company</w:t>
      </w:r>
      <w:r w:rsidR="00834FD2">
        <w:t xml:space="preserve"> whenever an outage of </w:t>
      </w:r>
      <w:commentRangeStart w:id="71"/>
      <w:r w:rsidR="00834FD2">
        <w:t>a</w:t>
      </w:r>
      <w:commentRangeEnd w:id="71"/>
      <w:r w:rsidR="00423C14">
        <w:rPr>
          <w:rStyle w:val="CommentReference"/>
        </w:rPr>
        <w:commentReference w:id="71"/>
      </w:r>
      <w:r w:rsidR="00834FD2">
        <w:t xml:space="preserve"> </w:t>
      </w:r>
      <w:r w:rsidR="00834FD2" w:rsidRPr="6DCFE0E5">
        <w:rPr>
          <w:b/>
          <w:bCs/>
        </w:rPr>
        <w:t>Restoration Contractor’s Plant</w:t>
      </w:r>
      <w:r w:rsidR="00834FD2">
        <w:t xml:space="preserve"> or </w:t>
      </w:r>
      <w:r w:rsidR="00834FD2" w:rsidRPr="6DCFE0E5">
        <w:rPr>
          <w:b/>
          <w:bCs/>
        </w:rPr>
        <w:t>Apparatus</w:t>
      </w:r>
      <w:r w:rsidR="00834FD2">
        <w:t xml:space="preserve"> which contributes to a </w:t>
      </w:r>
      <w:r w:rsidR="00834FD2" w:rsidRPr="6DCFE0E5">
        <w:rPr>
          <w:b/>
          <w:bCs/>
        </w:rPr>
        <w:t>Distribution Restoration Zone Plan</w:t>
      </w:r>
      <w:r w:rsidR="00834FD2">
        <w:t xml:space="preserve"> is unavailable or a circuit forming part of that </w:t>
      </w:r>
      <w:r w:rsidR="00834FD2" w:rsidRPr="6DCFE0E5">
        <w:rPr>
          <w:b/>
          <w:bCs/>
        </w:rPr>
        <w:t>Distribution Restoration Zone Plan</w:t>
      </w:r>
      <w:r w:rsidR="00834FD2">
        <w:t xml:space="preserve"> is unavailable</w:t>
      </w:r>
      <w:r w:rsidR="2E03DC85">
        <w:t>,</w:t>
      </w:r>
      <w:r w:rsidR="00834FD2">
        <w:t xml:space="preserve"> making the operation of that </w:t>
      </w:r>
      <w:r w:rsidR="00834FD2" w:rsidRPr="6DCFE0E5">
        <w:rPr>
          <w:b/>
          <w:bCs/>
        </w:rPr>
        <w:t>Distribution Restoration Zone Plan</w:t>
      </w:r>
      <w:r w:rsidR="00834FD2">
        <w:t xml:space="preserve"> unviable.</w:t>
      </w:r>
    </w:p>
    <w:p w14:paraId="4EFCAA4E" w14:textId="77777777" w:rsidR="00E716A7" w:rsidRDefault="00E716A7">
      <w:pPr>
        <w:pStyle w:val="BodyText"/>
        <w:tabs>
          <w:tab w:val="left" w:pos="1553"/>
        </w:tabs>
        <w:ind w:left="1554" w:right="1399" w:hanging="1277"/>
      </w:pPr>
    </w:p>
    <w:p w14:paraId="44AD87BE" w14:textId="77777777" w:rsidR="00E716A7" w:rsidRDefault="00E716A7">
      <w:pPr>
        <w:pStyle w:val="BodyText"/>
        <w:tabs>
          <w:tab w:val="left" w:pos="1553"/>
        </w:tabs>
        <w:ind w:left="1554" w:right="1399" w:hanging="1277"/>
      </w:pPr>
    </w:p>
    <w:p w14:paraId="6352228E" w14:textId="77777777" w:rsidR="00735799" w:rsidRDefault="00735799">
      <w:pPr>
        <w:pStyle w:val="BodyText"/>
        <w:spacing w:before="10"/>
      </w:pPr>
    </w:p>
    <w:p w14:paraId="61048829" w14:textId="77777777" w:rsidR="00735799" w:rsidRPr="00D17316" w:rsidRDefault="00474BB3" w:rsidP="00D17316">
      <w:pPr>
        <w:pStyle w:val="Heading1"/>
      </w:pPr>
      <w:bookmarkStart w:id="72" w:name="_Toc168341992"/>
      <w:bookmarkStart w:id="73" w:name="_Toc168342654"/>
      <w:r w:rsidRPr="00D17316">
        <w:t>OC2.2 SCOPE</w:t>
      </w:r>
      <w:bookmarkEnd w:id="72"/>
      <w:bookmarkEnd w:id="73"/>
    </w:p>
    <w:p w14:paraId="05E8804A" w14:textId="77777777" w:rsidR="00735799" w:rsidRDefault="00735799">
      <w:pPr>
        <w:pStyle w:val="BodyText"/>
        <w:spacing w:before="10"/>
        <w:rPr>
          <w:b/>
          <w:sz w:val="23"/>
        </w:rPr>
      </w:pPr>
    </w:p>
    <w:p w14:paraId="438E3FDE" w14:textId="77777777" w:rsidR="00735799" w:rsidRDefault="00474BB3">
      <w:pPr>
        <w:tabs>
          <w:tab w:val="left" w:pos="1553"/>
        </w:tabs>
        <w:ind w:left="277"/>
        <w:rPr>
          <w:sz w:val="20"/>
        </w:rPr>
      </w:pPr>
      <w:r>
        <w:rPr>
          <w:spacing w:val="-2"/>
          <w:sz w:val="20"/>
        </w:rPr>
        <w:t>OC2.2.1</w:t>
      </w:r>
      <w:r>
        <w:rPr>
          <w:sz w:val="20"/>
        </w:rPr>
        <w:tab/>
        <w:t>OC2</w:t>
      </w:r>
      <w:r>
        <w:rPr>
          <w:spacing w:val="-7"/>
          <w:sz w:val="20"/>
        </w:rPr>
        <w:t xml:space="preserve"> </w:t>
      </w:r>
      <w:r>
        <w:rPr>
          <w:sz w:val="20"/>
        </w:rPr>
        <w:t>applies</w:t>
      </w:r>
      <w:r>
        <w:rPr>
          <w:spacing w:val="-5"/>
          <w:sz w:val="20"/>
        </w:rPr>
        <w:t xml:space="preserve"> </w:t>
      </w:r>
      <w:r>
        <w:rPr>
          <w:sz w:val="20"/>
        </w:rPr>
        <w:t>to</w:t>
      </w:r>
      <w:r>
        <w:rPr>
          <w:spacing w:val="-6"/>
          <w:sz w:val="20"/>
        </w:rPr>
        <w:t xml:space="preserve"> </w:t>
      </w:r>
      <w:r>
        <w:rPr>
          <w:b/>
          <w:sz w:val="20"/>
        </w:rPr>
        <w:t>The</w:t>
      </w:r>
      <w:r>
        <w:rPr>
          <w:b/>
          <w:spacing w:val="-6"/>
          <w:sz w:val="20"/>
        </w:rPr>
        <w:t xml:space="preserve"> </w:t>
      </w:r>
      <w:r>
        <w:rPr>
          <w:b/>
          <w:sz w:val="20"/>
        </w:rPr>
        <w:t>Company</w:t>
      </w:r>
      <w:r>
        <w:rPr>
          <w:b/>
          <w:spacing w:val="-6"/>
          <w:sz w:val="20"/>
        </w:rPr>
        <w:t xml:space="preserve"> </w:t>
      </w:r>
      <w:r>
        <w:rPr>
          <w:sz w:val="20"/>
        </w:rPr>
        <w:t>and</w:t>
      </w:r>
      <w:r>
        <w:rPr>
          <w:spacing w:val="-6"/>
          <w:sz w:val="20"/>
        </w:rPr>
        <w:t xml:space="preserve"> </w:t>
      </w:r>
      <w:r>
        <w:rPr>
          <w:sz w:val="20"/>
        </w:rPr>
        <w:t>to</w:t>
      </w:r>
      <w:r>
        <w:rPr>
          <w:spacing w:val="-5"/>
          <w:sz w:val="20"/>
        </w:rPr>
        <w:t xml:space="preserve"> </w:t>
      </w:r>
      <w:r>
        <w:rPr>
          <w:sz w:val="20"/>
        </w:rPr>
        <w:t>the</w:t>
      </w:r>
      <w:r>
        <w:rPr>
          <w:spacing w:val="-4"/>
          <w:sz w:val="20"/>
        </w:rPr>
        <w:t xml:space="preserve"> </w:t>
      </w:r>
      <w:r>
        <w:rPr>
          <w:sz w:val="20"/>
        </w:rPr>
        <w:t>following</w:t>
      </w:r>
      <w:r>
        <w:rPr>
          <w:spacing w:val="-5"/>
          <w:sz w:val="20"/>
        </w:rPr>
        <w:t xml:space="preserve"> </w:t>
      </w:r>
      <w:r>
        <w:rPr>
          <w:b/>
          <w:spacing w:val="-2"/>
          <w:sz w:val="20"/>
        </w:rPr>
        <w:t>Users</w:t>
      </w:r>
      <w:r>
        <w:rPr>
          <w:spacing w:val="-2"/>
          <w:sz w:val="20"/>
        </w:rPr>
        <w:t>:</w:t>
      </w:r>
    </w:p>
    <w:p w14:paraId="43350F33" w14:textId="77777777" w:rsidR="00735799" w:rsidRDefault="00735799">
      <w:pPr>
        <w:pStyle w:val="BodyText"/>
        <w:spacing w:before="10"/>
        <w:rPr>
          <w:sz w:val="17"/>
        </w:rPr>
      </w:pPr>
    </w:p>
    <w:p w14:paraId="6594F26A" w14:textId="1C0A6EF4" w:rsidR="00735799" w:rsidRDefault="00474BB3" w:rsidP="00AD6E09">
      <w:pPr>
        <w:pStyle w:val="ListParagraph"/>
        <w:numPr>
          <w:ilvl w:val="1"/>
          <w:numId w:val="19"/>
        </w:numPr>
        <w:spacing w:before="0" w:line="232" w:lineRule="auto"/>
        <w:ind w:left="1985" w:right="1404" w:hanging="425"/>
        <w:rPr>
          <w:sz w:val="20"/>
          <w:szCs w:val="20"/>
        </w:rPr>
      </w:pPr>
      <w:r w:rsidRPr="6DCFE0E5">
        <w:rPr>
          <w:b/>
          <w:bCs/>
          <w:sz w:val="20"/>
          <w:szCs w:val="20"/>
        </w:rPr>
        <w:t>Generators</w:t>
      </w:r>
      <w:r w:rsidRPr="6DCFE0E5">
        <w:rPr>
          <w:b/>
          <w:bCs/>
          <w:spacing w:val="-5"/>
          <w:sz w:val="20"/>
          <w:szCs w:val="20"/>
        </w:rPr>
        <w:t xml:space="preserve"> </w:t>
      </w:r>
      <w:r w:rsidRPr="4D402A66">
        <w:rPr>
          <w:sz w:val="20"/>
          <w:szCs w:val="20"/>
        </w:rPr>
        <w:t>in</w:t>
      </w:r>
      <w:r w:rsidRPr="4D402A66">
        <w:rPr>
          <w:spacing w:val="-5"/>
          <w:sz w:val="20"/>
          <w:szCs w:val="20"/>
        </w:rPr>
        <w:t xml:space="preserve"> </w:t>
      </w:r>
      <w:r w:rsidRPr="4D402A66">
        <w:rPr>
          <w:sz w:val="20"/>
          <w:szCs w:val="20"/>
        </w:rPr>
        <w:t>respect</w:t>
      </w:r>
      <w:r w:rsidRPr="4D402A66">
        <w:rPr>
          <w:spacing w:val="-3"/>
          <w:sz w:val="20"/>
          <w:szCs w:val="20"/>
        </w:rPr>
        <w:t xml:space="preserve"> </w:t>
      </w:r>
      <w:r w:rsidRPr="4D402A66">
        <w:rPr>
          <w:sz w:val="20"/>
          <w:szCs w:val="20"/>
        </w:rPr>
        <w:t>of</w:t>
      </w:r>
      <w:r w:rsidRPr="4D402A66">
        <w:rPr>
          <w:spacing w:val="-5"/>
          <w:sz w:val="20"/>
          <w:szCs w:val="20"/>
        </w:rPr>
        <w:t xml:space="preserve"> </w:t>
      </w:r>
      <w:r w:rsidRPr="4D402A66">
        <w:rPr>
          <w:sz w:val="20"/>
          <w:szCs w:val="20"/>
        </w:rPr>
        <w:t>their</w:t>
      </w:r>
      <w:r w:rsidRPr="4D402A66">
        <w:rPr>
          <w:spacing w:val="-3"/>
          <w:sz w:val="20"/>
          <w:szCs w:val="20"/>
        </w:rPr>
        <w:t xml:space="preserve"> </w:t>
      </w:r>
      <w:r w:rsidRPr="4D402A66">
        <w:rPr>
          <w:sz w:val="20"/>
          <w:szCs w:val="20"/>
        </w:rPr>
        <w:t>generating</w:t>
      </w:r>
      <w:r w:rsidR="003732CB">
        <w:rPr>
          <w:sz w:val="20"/>
          <w:szCs w:val="20"/>
        </w:rPr>
        <w:t xml:space="preserve"> </w:t>
      </w:r>
      <w:r w:rsidRPr="6DCFE0E5">
        <w:rPr>
          <w:b/>
          <w:bCs/>
          <w:sz w:val="20"/>
          <w:szCs w:val="20"/>
        </w:rPr>
        <w:t>Plant</w:t>
      </w:r>
      <w:r w:rsidRPr="6DCFE0E5">
        <w:rPr>
          <w:b/>
          <w:bCs/>
          <w:spacing w:val="-4"/>
          <w:sz w:val="20"/>
          <w:szCs w:val="20"/>
        </w:rPr>
        <w:t xml:space="preserve"> </w:t>
      </w:r>
      <w:r w:rsidRPr="4D402A66">
        <w:rPr>
          <w:sz w:val="20"/>
          <w:szCs w:val="20"/>
        </w:rPr>
        <w:t xml:space="preserve">which is directly connected to the </w:t>
      </w:r>
      <w:r w:rsidRPr="005243BD">
        <w:rPr>
          <w:b/>
          <w:bCs/>
          <w:sz w:val="20"/>
          <w:szCs w:val="20"/>
        </w:rPr>
        <w:t>NETS</w:t>
      </w:r>
      <w:r w:rsidRPr="6DCFE0E5">
        <w:rPr>
          <w:b/>
          <w:bCs/>
          <w:color w:val="00AFEF"/>
          <w:sz w:val="20"/>
          <w:szCs w:val="20"/>
        </w:rPr>
        <w:t xml:space="preserve"> </w:t>
      </w:r>
      <w:r w:rsidRPr="4D402A66">
        <w:rPr>
          <w:sz w:val="20"/>
          <w:szCs w:val="20"/>
        </w:rPr>
        <w:t xml:space="preserve">and to any generating </w:t>
      </w:r>
      <w:r w:rsidRPr="6DCFE0E5">
        <w:rPr>
          <w:b/>
          <w:bCs/>
          <w:sz w:val="20"/>
          <w:szCs w:val="20"/>
        </w:rPr>
        <w:t xml:space="preserve">Plant </w:t>
      </w:r>
      <w:r w:rsidRPr="4D402A66">
        <w:rPr>
          <w:sz w:val="20"/>
          <w:szCs w:val="20"/>
        </w:rPr>
        <w:t xml:space="preserve">in </w:t>
      </w:r>
      <w:r w:rsidRPr="6DCFE0E5">
        <w:rPr>
          <w:b/>
          <w:bCs/>
          <w:sz w:val="20"/>
          <w:szCs w:val="20"/>
        </w:rPr>
        <w:t xml:space="preserve">Embedded Large Power </w:t>
      </w:r>
      <w:r w:rsidR="0087590B" w:rsidRPr="6DCFE0E5">
        <w:rPr>
          <w:b/>
          <w:bCs/>
          <w:sz w:val="20"/>
          <w:szCs w:val="20"/>
        </w:rPr>
        <w:t>Stations</w:t>
      </w:r>
      <w:commentRangeStart w:id="74"/>
      <w:r w:rsidR="0087590B" w:rsidRPr="00522BDD">
        <w:rPr>
          <w:sz w:val="20"/>
          <w:szCs w:val="20"/>
        </w:rPr>
        <w:t>.</w:t>
      </w:r>
      <w:commentRangeEnd w:id="74"/>
      <w:r w:rsidR="00423C14">
        <w:rPr>
          <w:rStyle w:val="CommentReference"/>
        </w:rPr>
        <w:commentReference w:id="74"/>
      </w:r>
    </w:p>
    <w:p w14:paraId="1E24B303" w14:textId="1A2CAC42" w:rsidR="00735799" w:rsidRDefault="00474BB3">
      <w:pPr>
        <w:pStyle w:val="Heading4"/>
        <w:numPr>
          <w:ilvl w:val="1"/>
          <w:numId w:val="19"/>
        </w:numPr>
        <w:tabs>
          <w:tab w:val="left" w:pos="1978"/>
        </w:tabs>
        <w:spacing w:before="99"/>
        <w:ind w:left="1978" w:hanging="424"/>
        <w:rPr>
          <w:b w:val="0"/>
          <w:bCs w:val="0"/>
        </w:rPr>
      </w:pPr>
      <w:r>
        <w:t>Network</w:t>
      </w:r>
      <w:r>
        <w:rPr>
          <w:spacing w:val="-10"/>
        </w:rPr>
        <w:t xml:space="preserve"> </w:t>
      </w:r>
      <w:r w:rsidR="0087590B">
        <w:rPr>
          <w:spacing w:val="-2"/>
        </w:rPr>
        <w:t>Operators</w:t>
      </w:r>
      <w:r w:rsidR="0087590B" w:rsidRPr="6DCFE0E5">
        <w:rPr>
          <w:b w:val="0"/>
          <w:bCs w:val="0"/>
        </w:rPr>
        <w:t>.</w:t>
      </w:r>
    </w:p>
    <w:p w14:paraId="69E699BC" w14:textId="280E635A" w:rsidR="002C5B9B" w:rsidRPr="0031171F" w:rsidRDefault="00474BB3">
      <w:pPr>
        <w:pStyle w:val="Heading4"/>
        <w:numPr>
          <w:ilvl w:val="1"/>
          <w:numId w:val="19"/>
        </w:numPr>
        <w:tabs>
          <w:tab w:val="left" w:pos="1978"/>
        </w:tabs>
        <w:spacing w:before="84"/>
        <w:ind w:left="1978" w:hanging="424"/>
        <w:rPr>
          <w:b w:val="0"/>
          <w:bCs w:val="0"/>
        </w:rPr>
      </w:pPr>
      <w:r>
        <w:rPr>
          <w:spacing w:val="-2"/>
        </w:rPr>
        <w:t>Non-Embedded</w:t>
      </w:r>
      <w:r>
        <w:rPr>
          <w:spacing w:val="8"/>
        </w:rPr>
        <w:t xml:space="preserve"> </w:t>
      </w:r>
      <w:r w:rsidR="0087590B">
        <w:rPr>
          <w:spacing w:val="-2"/>
        </w:rPr>
        <w:t>Customers</w:t>
      </w:r>
      <w:r w:rsidR="0087590B" w:rsidRPr="6DCFE0E5">
        <w:rPr>
          <w:b w:val="0"/>
          <w:bCs w:val="0"/>
        </w:rPr>
        <w:t>.</w:t>
      </w:r>
    </w:p>
    <w:p w14:paraId="6F080537" w14:textId="468C8F7C" w:rsidR="00D14050" w:rsidRPr="005A0D28" w:rsidRDefault="006C5632">
      <w:pPr>
        <w:pStyle w:val="Heading4"/>
        <w:numPr>
          <w:ilvl w:val="1"/>
          <w:numId w:val="19"/>
        </w:numPr>
        <w:tabs>
          <w:tab w:val="left" w:pos="1978"/>
        </w:tabs>
        <w:spacing w:before="84"/>
        <w:ind w:left="1978" w:hanging="424"/>
        <w:rPr>
          <w:b w:val="0"/>
          <w:bCs w:val="0"/>
        </w:rPr>
      </w:pPr>
      <w:r w:rsidRPr="0020471F">
        <w:rPr>
          <w:spacing w:val="-2"/>
        </w:rPr>
        <w:t>HVDC System Owners</w:t>
      </w:r>
      <w:r>
        <w:rPr>
          <w:b w:val="0"/>
          <w:bCs w:val="0"/>
          <w:spacing w:val="-2"/>
        </w:rPr>
        <w:t xml:space="preserve"> and </w:t>
      </w:r>
      <w:r w:rsidRPr="0020471F">
        <w:rPr>
          <w:spacing w:val="-2"/>
        </w:rPr>
        <w:t>DC Converter Station</w:t>
      </w:r>
      <w:r>
        <w:rPr>
          <w:b w:val="0"/>
          <w:bCs w:val="0"/>
          <w:spacing w:val="-2"/>
        </w:rPr>
        <w:t xml:space="preserve"> </w:t>
      </w:r>
      <w:r w:rsidR="0087590B">
        <w:rPr>
          <w:b w:val="0"/>
          <w:bCs w:val="0"/>
          <w:spacing w:val="-2"/>
        </w:rPr>
        <w:t>owners</w:t>
      </w:r>
      <w:r w:rsidR="0087590B" w:rsidRPr="6DCFE0E5">
        <w:rPr>
          <w:b w:val="0"/>
          <w:bCs w:val="0"/>
        </w:rPr>
        <w:t>.</w:t>
      </w:r>
    </w:p>
    <w:p w14:paraId="00F44027" w14:textId="44FB749C" w:rsidR="00735799" w:rsidRDefault="00D14050">
      <w:pPr>
        <w:pStyle w:val="Heading4"/>
        <w:numPr>
          <w:ilvl w:val="1"/>
          <w:numId w:val="19"/>
        </w:numPr>
        <w:tabs>
          <w:tab w:val="left" w:pos="1978"/>
        </w:tabs>
        <w:spacing w:before="84"/>
        <w:ind w:left="1978" w:hanging="424"/>
        <w:rPr>
          <w:b w:val="0"/>
          <w:bCs w:val="0"/>
        </w:rPr>
      </w:pPr>
      <w:r w:rsidRPr="0020471F">
        <w:rPr>
          <w:spacing w:val="-2"/>
        </w:rPr>
        <w:t>Interconnector Owners</w:t>
      </w:r>
      <w:r>
        <w:rPr>
          <w:b w:val="0"/>
          <w:bCs w:val="0"/>
          <w:spacing w:val="-2"/>
        </w:rPr>
        <w:t xml:space="preserve"> </w:t>
      </w:r>
      <w:r w:rsidR="00C543AD" w:rsidRPr="00423C14">
        <w:rPr>
          <w:b w:val="0"/>
          <w:bCs w:val="0"/>
          <w:spacing w:val="-2"/>
        </w:rPr>
        <w:t>in</w:t>
      </w:r>
      <w:r w:rsidR="00C543AD">
        <w:rPr>
          <w:b w:val="0"/>
          <w:bCs w:val="0"/>
          <w:spacing w:val="-2"/>
        </w:rPr>
        <w:t xml:space="preserve"> respect of their </w:t>
      </w:r>
      <w:r w:rsidR="00C543AD" w:rsidRPr="0020471F">
        <w:rPr>
          <w:spacing w:val="-2"/>
        </w:rPr>
        <w:t>Ex</w:t>
      </w:r>
      <w:r w:rsidR="00253E4B" w:rsidRPr="0020471F">
        <w:rPr>
          <w:spacing w:val="-2"/>
        </w:rPr>
        <w:t>ternal Interconnections</w:t>
      </w:r>
      <w:r w:rsidR="1B87B44D" w:rsidRPr="6DCFE0E5">
        <w:rPr>
          <w:b w:val="0"/>
          <w:bCs w:val="0"/>
        </w:rPr>
        <w:t>;</w:t>
      </w:r>
      <w:r w:rsidR="00253E4B">
        <w:rPr>
          <w:b w:val="0"/>
          <w:bCs w:val="0"/>
          <w:spacing w:val="-2"/>
        </w:rPr>
        <w:t xml:space="preserve"> </w:t>
      </w:r>
      <w:r>
        <w:rPr>
          <w:b w:val="0"/>
          <w:bCs w:val="0"/>
          <w:spacing w:val="-2"/>
        </w:rPr>
        <w:t xml:space="preserve">and </w:t>
      </w:r>
    </w:p>
    <w:p w14:paraId="1520266A" w14:textId="6B9091E7" w:rsidR="00062977" w:rsidRDefault="00474BB3" w:rsidP="6DCFE0E5">
      <w:pPr>
        <w:pStyle w:val="ListParagraph"/>
        <w:numPr>
          <w:ilvl w:val="1"/>
          <w:numId w:val="19"/>
        </w:numPr>
        <w:tabs>
          <w:tab w:val="left" w:pos="1978"/>
        </w:tabs>
        <w:spacing w:before="97" w:line="223" w:lineRule="auto"/>
        <w:ind w:left="1978" w:right="1652" w:hanging="425"/>
        <w:rPr>
          <w:sz w:val="20"/>
          <w:szCs w:val="20"/>
        </w:rPr>
      </w:pPr>
      <w:r w:rsidRPr="6DCFE0E5">
        <w:rPr>
          <w:b/>
          <w:bCs/>
          <w:sz w:val="20"/>
          <w:szCs w:val="20"/>
        </w:rPr>
        <w:t>Restoration</w:t>
      </w:r>
      <w:r w:rsidRPr="6DCFE0E5">
        <w:rPr>
          <w:b/>
          <w:bCs/>
          <w:spacing w:val="-4"/>
          <w:sz w:val="20"/>
          <w:szCs w:val="20"/>
        </w:rPr>
        <w:t xml:space="preserve"> </w:t>
      </w:r>
      <w:r w:rsidRPr="6DCFE0E5">
        <w:rPr>
          <w:b/>
          <w:bCs/>
          <w:sz w:val="20"/>
          <w:szCs w:val="20"/>
        </w:rPr>
        <w:t>Contractors</w:t>
      </w:r>
      <w:r w:rsidRPr="6DCFE0E5">
        <w:rPr>
          <w:b/>
          <w:bCs/>
          <w:spacing w:val="-3"/>
          <w:sz w:val="20"/>
          <w:szCs w:val="20"/>
        </w:rPr>
        <w:t xml:space="preserve"> </w:t>
      </w:r>
      <w:r w:rsidRPr="6DCFE0E5">
        <w:rPr>
          <w:sz w:val="20"/>
          <w:szCs w:val="20"/>
        </w:rPr>
        <w:t>who</w:t>
      </w:r>
      <w:r w:rsidRPr="6DCFE0E5">
        <w:rPr>
          <w:spacing w:val="-4"/>
          <w:sz w:val="20"/>
          <w:szCs w:val="20"/>
        </w:rPr>
        <w:t xml:space="preserve"> </w:t>
      </w:r>
      <w:r w:rsidRPr="6DCFE0E5">
        <w:rPr>
          <w:sz w:val="20"/>
          <w:szCs w:val="20"/>
        </w:rPr>
        <w:t>are</w:t>
      </w:r>
      <w:r w:rsidRPr="6DCFE0E5">
        <w:rPr>
          <w:spacing w:val="-3"/>
          <w:sz w:val="20"/>
          <w:szCs w:val="20"/>
        </w:rPr>
        <w:t xml:space="preserve"> </w:t>
      </w:r>
      <w:r w:rsidRPr="6DCFE0E5">
        <w:rPr>
          <w:sz w:val="20"/>
          <w:szCs w:val="20"/>
        </w:rPr>
        <w:t>party</w:t>
      </w:r>
      <w:r w:rsidRPr="6DCFE0E5">
        <w:rPr>
          <w:spacing w:val="-4"/>
          <w:sz w:val="20"/>
          <w:szCs w:val="20"/>
        </w:rPr>
        <w:t xml:space="preserve"> </w:t>
      </w:r>
      <w:r w:rsidRPr="6DCFE0E5">
        <w:rPr>
          <w:sz w:val="20"/>
          <w:szCs w:val="20"/>
        </w:rPr>
        <w:t>to</w:t>
      </w:r>
      <w:r w:rsidRPr="6DCFE0E5">
        <w:rPr>
          <w:spacing w:val="-4"/>
          <w:sz w:val="20"/>
          <w:szCs w:val="20"/>
        </w:rPr>
        <w:t xml:space="preserve"> </w:t>
      </w:r>
      <w:r w:rsidRPr="6DCFE0E5">
        <w:rPr>
          <w:sz w:val="20"/>
          <w:szCs w:val="20"/>
        </w:rPr>
        <w:t>a</w:t>
      </w:r>
      <w:r w:rsidRPr="6DCFE0E5">
        <w:rPr>
          <w:spacing w:val="-4"/>
          <w:sz w:val="20"/>
          <w:szCs w:val="20"/>
        </w:rPr>
        <w:t xml:space="preserve"> </w:t>
      </w:r>
      <w:r w:rsidRPr="6DCFE0E5">
        <w:rPr>
          <w:b/>
          <w:bCs/>
          <w:sz w:val="20"/>
          <w:szCs w:val="20"/>
        </w:rPr>
        <w:t>Local Joint Restoration Zone Plan</w:t>
      </w:r>
      <w:r w:rsidR="001E695B" w:rsidRPr="6DCFE0E5">
        <w:rPr>
          <w:b/>
          <w:bCs/>
          <w:sz w:val="20"/>
          <w:szCs w:val="20"/>
        </w:rPr>
        <w:t xml:space="preserve"> </w:t>
      </w:r>
      <w:r w:rsidR="001E695B" w:rsidRPr="6DCFE0E5">
        <w:rPr>
          <w:sz w:val="20"/>
          <w:szCs w:val="20"/>
        </w:rPr>
        <w:t>and who have a</w:t>
      </w:r>
      <w:r w:rsidR="001E695B" w:rsidRPr="6DCFE0E5">
        <w:rPr>
          <w:b/>
          <w:bCs/>
          <w:sz w:val="20"/>
          <w:szCs w:val="20"/>
        </w:rPr>
        <w:t xml:space="preserve"> CUSC Contract </w:t>
      </w:r>
      <w:r w:rsidR="001E695B" w:rsidRPr="6DCFE0E5">
        <w:rPr>
          <w:sz w:val="20"/>
          <w:szCs w:val="20"/>
        </w:rPr>
        <w:t xml:space="preserve">where such data has not already been </w:t>
      </w:r>
      <w:commentRangeStart w:id="75"/>
      <w:r w:rsidR="001E695B" w:rsidRPr="6DCFE0E5">
        <w:rPr>
          <w:sz w:val="20"/>
          <w:szCs w:val="20"/>
        </w:rPr>
        <w:t>provided</w:t>
      </w:r>
      <w:commentRangeEnd w:id="75"/>
      <w:r w:rsidR="00423C14">
        <w:rPr>
          <w:rStyle w:val="CommentReference"/>
        </w:rPr>
        <w:commentReference w:id="75"/>
      </w:r>
      <w:r w:rsidR="001E695B" w:rsidRPr="6DCFE0E5">
        <w:rPr>
          <w:sz w:val="20"/>
          <w:szCs w:val="20"/>
        </w:rPr>
        <w:t xml:space="preserve"> in OC2.</w:t>
      </w:r>
      <w:r w:rsidR="00814A6E" w:rsidRPr="6DCFE0E5">
        <w:rPr>
          <w:sz w:val="20"/>
          <w:szCs w:val="20"/>
        </w:rPr>
        <w:t>2</w:t>
      </w:r>
      <w:r w:rsidR="001E695B" w:rsidRPr="6DCFE0E5">
        <w:rPr>
          <w:sz w:val="20"/>
          <w:szCs w:val="20"/>
        </w:rPr>
        <w:t>.1a), c), d) or e)</w:t>
      </w:r>
      <w:r w:rsidR="001E695B" w:rsidRPr="00522BDD">
        <w:rPr>
          <w:sz w:val="20"/>
          <w:szCs w:val="20"/>
        </w:rPr>
        <w:t>.</w:t>
      </w:r>
    </w:p>
    <w:p w14:paraId="3BCBE70A" w14:textId="26C35BD2" w:rsidR="008878ED" w:rsidRPr="00762D05" w:rsidRDefault="00225BB9" w:rsidP="003F1AED">
      <w:pPr>
        <w:pStyle w:val="ListParagraph"/>
        <w:tabs>
          <w:tab w:val="left" w:pos="1978"/>
        </w:tabs>
        <w:spacing w:before="97" w:line="223" w:lineRule="auto"/>
        <w:ind w:left="1553" w:right="1652" w:firstLine="0"/>
      </w:pPr>
      <w:r w:rsidRPr="003F1AED">
        <w:rPr>
          <w:b/>
          <w:sz w:val="20"/>
          <w:szCs w:val="20"/>
        </w:rPr>
        <w:t>The Company</w:t>
      </w:r>
      <w:r w:rsidRPr="00762D05">
        <w:rPr>
          <w:sz w:val="20"/>
          <w:szCs w:val="20"/>
        </w:rPr>
        <w:t xml:space="preserve"> may provide to the </w:t>
      </w:r>
      <w:r w:rsidRPr="003F1AED">
        <w:rPr>
          <w:b/>
          <w:sz w:val="20"/>
          <w:szCs w:val="20"/>
        </w:rPr>
        <w:t>Relevant Transmission Licensees</w:t>
      </w:r>
      <w:r w:rsidRPr="00762D05">
        <w:rPr>
          <w:sz w:val="20"/>
          <w:szCs w:val="20"/>
        </w:rPr>
        <w:t xml:space="preserve"> any data which has been submitted to </w:t>
      </w:r>
      <w:r w:rsidRPr="003F1AED">
        <w:rPr>
          <w:b/>
          <w:sz w:val="20"/>
          <w:szCs w:val="20"/>
        </w:rPr>
        <w:t>The Company</w:t>
      </w:r>
      <w:r w:rsidRPr="00762D05">
        <w:rPr>
          <w:sz w:val="20"/>
          <w:szCs w:val="20"/>
        </w:rPr>
        <w:t xml:space="preserve"> by any </w:t>
      </w:r>
      <w:r w:rsidRPr="003F1AED">
        <w:rPr>
          <w:b/>
          <w:sz w:val="20"/>
          <w:szCs w:val="20"/>
        </w:rPr>
        <w:t>User</w:t>
      </w:r>
      <w:r w:rsidRPr="00762D05">
        <w:rPr>
          <w:sz w:val="20"/>
          <w:szCs w:val="20"/>
        </w:rPr>
        <w:t xml:space="preserve">s in respect of </w:t>
      </w:r>
      <w:r w:rsidRPr="003F1AED">
        <w:rPr>
          <w:b/>
          <w:sz w:val="20"/>
          <w:szCs w:val="20"/>
        </w:rPr>
        <w:t>Relevant Units</w:t>
      </w:r>
      <w:r w:rsidRPr="00762D05">
        <w:rPr>
          <w:sz w:val="20"/>
          <w:szCs w:val="20"/>
        </w:rPr>
        <w:t xml:space="preserve"> pursuant to the following</w:t>
      </w:r>
      <w:r w:rsidR="00062977">
        <w:rPr>
          <w:sz w:val="20"/>
          <w:szCs w:val="20"/>
        </w:rPr>
        <w:t xml:space="preserve"> </w:t>
      </w:r>
      <w:r w:rsidRPr="000D0D8B">
        <w:rPr>
          <w:sz w:val="20"/>
          <w:szCs w:val="20"/>
        </w:rPr>
        <w:t>paragraphs of OC2</w:t>
      </w:r>
      <w:commentRangeStart w:id="76"/>
      <w:r w:rsidRPr="000D0D8B">
        <w:rPr>
          <w:sz w:val="20"/>
          <w:szCs w:val="20"/>
        </w:rPr>
        <w:t>.</w:t>
      </w:r>
      <w:commentRangeEnd w:id="76"/>
      <w:r w:rsidR="00423C14">
        <w:rPr>
          <w:rStyle w:val="CommentReference"/>
        </w:rPr>
        <w:commentReference w:id="76"/>
      </w:r>
      <w:r w:rsidRPr="000D0D8B">
        <w:rPr>
          <w:sz w:val="20"/>
          <w:szCs w:val="20"/>
        </w:rPr>
        <w:t xml:space="preserve"> </w:t>
      </w:r>
      <w:commentRangeStart w:id="77"/>
      <w:r w:rsidR="00BE79B9" w:rsidRPr="000D0D8B">
        <w:rPr>
          <w:sz w:val="20"/>
          <w:szCs w:val="20"/>
        </w:rPr>
        <w:t>(</w:t>
      </w:r>
      <w:commentRangeEnd w:id="77"/>
      <w:r w:rsidR="00423C14">
        <w:rPr>
          <w:rStyle w:val="CommentReference"/>
        </w:rPr>
        <w:commentReference w:id="77"/>
      </w:r>
      <w:r w:rsidR="00BE79B9" w:rsidRPr="000D0D8B">
        <w:rPr>
          <w:sz w:val="20"/>
          <w:szCs w:val="20"/>
        </w:rPr>
        <w:t>OC</w:t>
      </w:r>
      <w:r w:rsidRPr="000D0D8B">
        <w:rPr>
          <w:sz w:val="20"/>
          <w:szCs w:val="20"/>
        </w:rPr>
        <w:t>2.3.1.2, OC2.3.1.3.2 a), OC2.3.1.3.2 b), OC2.3.1.3, OC2.3.2.1 a)</w:t>
      </w:r>
      <w:r w:rsidR="00C47A12" w:rsidRPr="000D0D8B">
        <w:rPr>
          <w:sz w:val="20"/>
          <w:szCs w:val="20"/>
        </w:rPr>
        <w:t>.</w:t>
      </w:r>
    </w:p>
    <w:p w14:paraId="1604E9E6" w14:textId="77777777" w:rsidR="00735799" w:rsidRDefault="00735799">
      <w:pPr>
        <w:spacing w:line="223" w:lineRule="auto"/>
        <w:rPr>
          <w:sz w:val="20"/>
        </w:rPr>
      </w:pPr>
    </w:p>
    <w:p w14:paraId="5314A0FC" w14:textId="6D185ED0" w:rsidR="00580E85" w:rsidRPr="00D17316" w:rsidRDefault="00474BB3" w:rsidP="00D17316">
      <w:pPr>
        <w:pStyle w:val="Heading1"/>
      </w:pPr>
      <w:bookmarkStart w:id="78" w:name="_Toc168341993"/>
      <w:bookmarkStart w:id="79" w:name="_Toc168342655"/>
      <w:r w:rsidRPr="00D17316">
        <w:t>OC2.3</w:t>
      </w:r>
      <w:r w:rsidRPr="00315F4D">
        <w:t xml:space="preserve"> PROCEDURE</w:t>
      </w:r>
      <w:bookmarkEnd w:id="78"/>
      <w:bookmarkEnd w:id="79"/>
    </w:p>
    <w:p w14:paraId="505B68D7" w14:textId="77777777" w:rsidR="0074110C" w:rsidRDefault="0074110C" w:rsidP="00580E85">
      <w:pPr>
        <w:ind w:left="284"/>
      </w:pPr>
      <w:bookmarkStart w:id="80" w:name="_Toc168341994"/>
      <w:bookmarkStart w:id="81" w:name="_Toc168342656"/>
    </w:p>
    <w:p w14:paraId="262CB8BD" w14:textId="2785BAC9" w:rsidR="00735799" w:rsidRPr="00762D05" w:rsidRDefault="00474BB3" w:rsidP="00AD6E09">
      <w:pPr>
        <w:ind w:left="284"/>
      </w:pPr>
      <w:r w:rsidRPr="00762D05">
        <w:t>OC2.3.1 Co-ordination of Outages</w:t>
      </w:r>
      <w:bookmarkEnd w:id="80"/>
      <w:bookmarkEnd w:id="81"/>
    </w:p>
    <w:p w14:paraId="1CB7EF42" w14:textId="77777777" w:rsidR="00735799" w:rsidRDefault="00474BB3">
      <w:pPr>
        <w:pStyle w:val="BodyText"/>
        <w:tabs>
          <w:tab w:val="left" w:pos="1553"/>
        </w:tabs>
        <w:spacing w:before="270"/>
        <w:ind w:left="277"/>
      </w:pPr>
      <w:r>
        <w:rPr>
          <w:spacing w:val="-2"/>
        </w:rPr>
        <w:t>OC2.3.1.1</w:t>
      </w:r>
      <w:r>
        <w:tab/>
        <w:t>OC2</w:t>
      </w:r>
      <w:r>
        <w:rPr>
          <w:spacing w:val="-9"/>
        </w:rPr>
        <w:t xml:space="preserve"> </w:t>
      </w:r>
      <w:r>
        <w:t>makes</w:t>
      </w:r>
      <w:r>
        <w:rPr>
          <w:spacing w:val="-7"/>
        </w:rPr>
        <w:t xml:space="preserve"> </w:t>
      </w:r>
      <w:r>
        <w:t>provision</w:t>
      </w:r>
      <w:r>
        <w:rPr>
          <w:spacing w:val="-6"/>
        </w:rPr>
        <w:t xml:space="preserve"> </w:t>
      </w:r>
      <w:r>
        <w:t>for</w:t>
      </w:r>
      <w:r>
        <w:rPr>
          <w:spacing w:val="-6"/>
        </w:rPr>
        <w:t xml:space="preserve"> </w:t>
      </w:r>
      <w:r>
        <w:t>information</w:t>
      </w:r>
      <w:r>
        <w:rPr>
          <w:spacing w:val="-6"/>
        </w:rPr>
        <w:t xml:space="preserve"> </w:t>
      </w:r>
      <w:r>
        <w:t>exchange</w:t>
      </w:r>
      <w:r>
        <w:rPr>
          <w:spacing w:val="-9"/>
        </w:rPr>
        <w:t xml:space="preserve"> </w:t>
      </w:r>
      <w:r>
        <w:t>between</w:t>
      </w:r>
      <w:r>
        <w:rPr>
          <w:spacing w:val="-7"/>
        </w:rPr>
        <w:t xml:space="preserve"> </w:t>
      </w:r>
      <w:r>
        <w:t>the</w:t>
      </w:r>
      <w:r>
        <w:rPr>
          <w:spacing w:val="-8"/>
        </w:rPr>
        <w:t xml:space="preserve"> </w:t>
      </w:r>
      <w:r>
        <w:t>following</w:t>
      </w:r>
      <w:r>
        <w:rPr>
          <w:spacing w:val="-7"/>
        </w:rPr>
        <w:t xml:space="preserve"> </w:t>
      </w:r>
      <w:r>
        <w:rPr>
          <w:spacing w:val="-2"/>
        </w:rPr>
        <w:t>parties:</w:t>
      </w:r>
    </w:p>
    <w:p w14:paraId="576288D6" w14:textId="77777777" w:rsidR="00735799" w:rsidRDefault="00735799">
      <w:pPr>
        <w:pStyle w:val="BodyText"/>
        <w:spacing w:before="7"/>
        <w:rPr>
          <w:sz w:val="24"/>
        </w:rPr>
      </w:pPr>
    </w:p>
    <w:tbl>
      <w:tblPr>
        <w:tblW w:w="7968" w:type="dxa"/>
        <w:tblInd w:w="1530" w:type="dxa"/>
        <w:tblLayout w:type="fixed"/>
        <w:tblCellMar>
          <w:left w:w="0" w:type="dxa"/>
          <w:right w:w="0" w:type="dxa"/>
        </w:tblCellMar>
        <w:tblLook w:val="01E0" w:firstRow="1" w:lastRow="1" w:firstColumn="1" w:lastColumn="1" w:noHBand="0" w:noVBand="0"/>
      </w:tblPr>
      <w:tblGrid>
        <w:gridCol w:w="3006"/>
        <w:gridCol w:w="4962"/>
      </w:tblGrid>
      <w:tr w:rsidR="00735799" w14:paraId="41A99266" w14:textId="77777777" w:rsidTr="00864EE3">
        <w:trPr>
          <w:trHeight w:val="759"/>
        </w:trPr>
        <w:tc>
          <w:tcPr>
            <w:tcW w:w="3006" w:type="dxa"/>
          </w:tcPr>
          <w:p w14:paraId="7A28515E" w14:textId="60BA5464" w:rsidR="00735799" w:rsidRDefault="00474BB3" w:rsidP="00A97B72">
            <w:pPr>
              <w:pStyle w:val="TableParagraph"/>
              <w:numPr>
                <w:ilvl w:val="0"/>
                <w:numId w:val="33"/>
              </w:numPr>
              <w:ind w:right="158"/>
              <w:jc w:val="both"/>
              <w:rPr>
                <w:rFonts w:ascii="Arial"/>
                <w:b/>
                <w:bCs/>
                <w:sz w:val="20"/>
                <w:szCs w:val="20"/>
              </w:rPr>
            </w:pPr>
            <w:r w:rsidRPr="6DCFE0E5">
              <w:rPr>
                <w:rFonts w:ascii="Arial"/>
                <w:sz w:val="20"/>
                <w:szCs w:val="20"/>
              </w:rPr>
              <w:t>Each</w:t>
            </w:r>
            <w:r w:rsidR="009608AB">
              <w:rPr>
                <w:rFonts w:ascii="Arial"/>
                <w:sz w:val="20"/>
                <w:szCs w:val="20"/>
              </w:rPr>
              <w:t xml:space="preserve"> </w:t>
            </w:r>
            <w:r w:rsidRPr="6DCFE0E5">
              <w:rPr>
                <w:rFonts w:ascii="Arial"/>
                <w:b/>
                <w:bCs/>
                <w:sz w:val="20"/>
                <w:szCs w:val="20"/>
              </w:rPr>
              <w:t>Generator</w:t>
            </w:r>
            <w:r w:rsidRPr="6DCFE0E5">
              <w:rPr>
                <w:rFonts w:ascii="Arial"/>
                <w:b/>
                <w:bCs/>
                <w:color w:val="00AFEF"/>
                <w:sz w:val="20"/>
                <w:szCs w:val="20"/>
              </w:rPr>
              <w:t xml:space="preserve"> </w:t>
            </w:r>
            <w:r w:rsidRPr="6DCFE0E5">
              <w:rPr>
                <w:rFonts w:ascii="Arial"/>
                <w:sz w:val="20"/>
                <w:szCs w:val="20"/>
              </w:rPr>
              <w:t>and</w:t>
            </w:r>
            <w:r w:rsidR="28448921" w:rsidRPr="6DCFE0E5">
              <w:rPr>
                <w:rFonts w:ascii="Arial"/>
                <w:sz w:val="20"/>
                <w:szCs w:val="20"/>
              </w:rPr>
              <w:t xml:space="preserve"> each</w:t>
            </w:r>
            <w:r w:rsidRPr="6DCFE0E5">
              <w:rPr>
                <w:rFonts w:ascii="Arial"/>
                <w:sz w:val="20"/>
                <w:szCs w:val="20"/>
              </w:rPr>
              <w:t xml:space="preserve"> </w:t>
            </w:r>
            <w:r w:rsidRPr="6DCFE0E5">
              <w:rPr>
                <w:rFonts w:ascii="Arial"/>
                <w:b/>
                <w:bCs/>
                <w:sz w:val="20"/>
                <w:szCs w:val="20"/>
              </w:rPr>
              <w:t>Interconnector</w:t>
            </w:r>
            <w:r w:rsidRPr="6DCFE0E5">
              <w:rPr>
                <w:rFonts w:ascii="Arial"/>
                <w:b/>
                <w:bCs/>
                <w:spacing w:val="-12"/>
                <w:sz w:val="20"/>
                <w:szCs w:val="20"/>
              </w:rPr>
              <w:t xml:space="preserve"> </w:t>
            </w:r>
            <w:r w:rsidRPr="6DCFE0E5">
              <w:rPr>
                <w:rFonts w:ascii="Arial"/>
                <w:b/>
                <w:bCs/>
                <w:sz w:val="20"/>
                <w:szCs w:val="20"/>
              </w:rPr>
              <w:t>Owner</w:t>
            </w:r>
            <w:r w:rsidRPr="6DCFE0E5">
              <w:rPr>
                <w:rFonts w:ascii="Arial"/>
                <w:b/>
                <w:bCs/>
                <w:spacing w:val="-14"/>
                <w:sz w:val="20"/>
                <w:szCs w:val="20"/>
              </w:rPr>
              <w:t xml:space="preserve"> </w:t>
            </w:r>
            <w:r w:rsidRPr="6DCFE0E5">
              <w:rPr>
                <w:rFonts w:ascii="Arial"/>
                <w:sz w:val="20"/>
                <w:szCs w:val="20"/>
              </w:rPr>
              <w:t>and</w:t>
            </w:r>
            <w:r w:rsidRPr="6DCFE0E5">
              <w:rPr>
                <w:rFonts w:ascii="Arial"/>
                <w:spacing w:val="-14"/>
                <w:sz w:val="20"/>
                <w:szCs w:val="20"/>
              </w:rPr>
              <w:t xml:space="preserve"> </w:t>
            </w:r>
            <w:r w:rsidRPr="6DCFE0E5">
              <w:rPr>
                <w:rFonts w:ascii="Arial"/>
                <w:b/>
                <w:bCs/>
                <w:sz w:val="20"/>
                <w:szCs w:val="20"/>
              </w:rPr>
              <w:t xml:space="preserve">The </w:t>
            </w:r>
            <w:r w:rsidRPr="6DCFE0E5">
              <w:rPr>
                <w:rFonts w:ascii="Arial"/>
                <w:b/>
                <w:bCs/>
                <w:spacing w:val="-2"/>
                <w:sz w:val="20"/>
                <w:szCs w:val="20"/>
              </w:rPr>
              <w:t>Company</w:t>
            </w:r>
          </w:p>
        </w:tc>
        <w:tc>
          <w:tcPr>
            <w:tcW w:w="4962" w:type="dxa"/>
          </w:tcPr>
          <w:p w14:paraId="78576415" w14:textId="667010CA" w:rsidR="004E18BB" w:rsidRDefault="00474BB3">
            <w:pPr>
              <w:pStyle w:val="TableParagraph"/>
              <w:spacing w:line="223" w:lineRule="exact"/>
              <w:ind w:left="158" w:right="-90"/>
              <w:jc w:val="both"/>
              <w:rPr>
                <w:rFonts w:ascii="Arial"/>
                <w:b/>
                <w:bCs/>
                <w:sz w:val="20"/>
                <w:szCs w:val="20"/>
              </w:rPr>
            </w:pPr>
            <w:r w:rsidRPr="6DCFE0E5">
              <w:rPr>
                <w:rFonts w:ascii="Arial"/>
                <w:sz w:val="20"/>
                <w:szCs w:val="20"/>
              </w:rPr>
              <w:t>In</w:t>
            </w:r>
            <w:r w:rsidRPr="6DCFE0E5">
              <w:rPr>
                <w:rFonts w:ascii="Arial"/>
                <w:spacing w:val="-8"/>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7"/>
                <w:sz w:val="20"/>
                <w:szCs w:val="20"/>
              </w:rPr>
              <w:t xml:space="preserve"> </w:t>
            </w:r>
            <w:r w:rsidRPr="6DCFE0E5">
              <w:rPr>
                <w:rFonts w:ascii="Arial"/>
                <w:sz w:val="20"/>
                <w:szCs w:val="20"/>
              </w:rPr>
              <w:t>outages</w:t>
            </w:r>
            <w:r w:rsidRPr="6DCFE0E5">
              <w:rPr>
                <w:rFonts w:ascii="Arial"/>
                <w:spacing w:val="-5"/>
                <w:sz w:val="20"/>
                <w:szCs w:val="20"/>
              </w:rPr>
              <w:t xml:space="preserve"> </w:t>
            </w:r>
            <w:r w:rsidRPr="6DCFE0E5">
              <w:rPr>
                <w:rFonts w:ascii="Arial"/>
                <w:sz w:val="20"/>
                <w:szCs w:val="20"/>
              </w:rPr>
              <w:t>of</w:t>
            </w:r>
            <w:r w:rsidR="3D8BFA57" w:rsidRPr="6DCFE0E5">
              <w:rPr>
                <w:rFonts w:ascii="Arial"/>
                <w:sz w:val="20"/>
                <w:szCs w:val="20"/>
              </w:rPr>
              <w:t xml:space="preserve"> </w:t>
            </w:r>
            <w:r w:rsidR="00AD519A" w:rsidRPr="00AD519A">
              <w:rPr>
                <w:rFonts w:ascii="Arial"/>
                <w:sz w:val="20"/>
                <w:szCs w:val="20"/>
              </w:rPr>
              <w:t xml:space="preserve">generating </w:t>
            </w:r>
            <w:r w:rsidR="00AD519A" w:rsidRPr="00504F18">
              <w:rPr>
                <w:rFonts w:ascii="Arial"/>
                <w:b/>
                <w:bCs/>
                <w:sz w:val="20"/>
                <w:szCs w:val="20"/>
              </w:rPr>
              <w:t>Plant</w:t>
            </w:r>
            <w:r w:rsidR="000575B8">
              <w:rPr>
                <w:rFonts w:ascii="Arial"/>
                <w:sz w:val="20"/>
                <w:szCs w:val="20"/>
              </w:rPr>
              <w:t xml:space="preserve">, </w:t>
            </w:r>
            <w:r w:rsidR="3D8BFA57" w:rsidRPr="00A97B72">
              <w:rPr>
                <w:rFonts w:ascii="Arial"/>
                <w:b/>
                <w:bCs/>
                <w:sz w:val="20"/>
                <w:szCs w:val="20"/>
              </w:rPr>
              <w:t xml:space="preserve">External </w:t>
            </w:r>
          </w:p>
          <w:p w14:paraId="08B30E85" w14:textId="23BA3946" w:rsidR="004E3FAB" w:rsidRDefault="3D8BFA57">
            <w:pPr>
              <w:pStyle w:val="TableParagraph"/>
              <w:spacing w:line="223" w:lineRule="exact"/>
              <w:ind w:left="158" w:right="-90"/>
              <w:jc w:val="both"/>
              <w:rPr>
                <w:rFonts w:ascii="Arial"/>
                <w:b/>
                <w:bCs/>
                <w:spacing w:val="-2"/>
                <w:sz w:val="20"/>
                <w:szCs w:val="20"/>
              </w:rPr>
            </w:pPr>
            <w:r w:rsidRPr="00A97B72">
              <w:rPr>
                <w:rFonts w:ascii="Arial"/>
                <w:b/>
                <w:bCs/>
                <w:sz w:val="20"/>
                <w:szCs w:val="20"/>
              </w:rPr>
              <w:t xml:space="preserve">Interconnection </w:t>
            </w:r>
            <w:r w:rsidR="44BDEE5A" w:rsidRPr="00A97B72">
              <w:rPr>
                <w:rFonts w:ascii="Arial"/>
                <w:b/>
                <w:bCs/>
                <w:sz w:val="20"/>
                <w:szCs w:val="20"/>
              </w:rPr>
              <w:t>Circuits</w:t>
            </w:r>
            <w:r w:rsidR="44BDEE5A" w:rsidRPr="6DCFE0E5">
              <w:rPr>
                <w:rFonts w:ascii="Arial"/>
                <w:sz w:val="20"/>
                <w:szCs w:val="20"/>
              </w:rPr>
              <w:t>,</w:t>
            </w:r>
            <w:r w:rsidR="00474BB3" w:rsidRPr="6DCFE0E5">
              <w:rPr>
                <w:rFonts w:ascii="Arial"/>
                <w:spacing w:val="-5"/>
                <w:sz w:val="20"/>
                <w:szCs w:val="20"/>
              </w:rPr>
              <w:t xml:space="preserve"> </w:t>
            </w:r>
          </w:p>
          <w:p w14:paraId="0EAA029B" w14:textId="67445B84" w:rsidR="00735799" w:rsidRDefault="432A8359" w:rsidP="00864EE3">
            <w:pPr>
              <w:pStyle w:val="TableParagraph"/>
              <w:spacing w:line="223" w:lineRule="exact"/>
              <w:ind w:left="158" w:right="139"/>
              <w:jc w:val="both"/>
              <w:rPr>
                <w:rFonts w:ascii="Arial"/>
                <w:sz w:val="20"/>
                <w:szCs w:val="20"/>
              </w:rPr>
            </w:pPr>
            <w:r w:rsidRPr="00A97B72">
              <w:rPr>
                <w:rFonts w:ascii="Arial"/>
                <w:spacing w:val="-2"/>
                <w:sz w:val="20"/>
                <w:szCs w:val="20"/>
              </w:rPr>
              <w:t>a</w:t>
            </w:r>
            <w:r w:rsidR="00474BB3" w:rsidRPr="6DCFE0E5">
              <w:rPr>
                <w:rFonts w:ascii="Arial"/>
                <w:sz w:val="20"/>
                <w:szCs w:val="20"/>
              </w:rPr>
              <w:t>nd</w:t>
            </w:r>
            <w:r w:rsidR="579ADA43" w:rsidRPr="6DCFE0E5">
              <w:rPr>
                <w:rFonts w:ascii="Arial"/>
                <w:sz w:val="20"/>
                <w:szCs w:val="20"/>
              </w:rPr>
              <w:t>/</w:t>
            </w:r>
            <w:r w:rsidR="28F89AB2" w:rsidRPr="6DCFE0E5">
              <w:rPr>
                <w:rFonts w:ascii="Arial"/>
                <w:sz w:val="20"/>
                <w:szCs w:val="20"/>
              </w:rPr>
              <w:t>or</w:t>
            </w:r>
            <w:r w:rsidR="28F89AB2" w:rsidRPr="6DCFE0E5">
              <w:rPr>
                <w:rFonts w:ascii="Arial"/>
                <w:spacing w:val="-8"/>
                <w:sz w:val="20"/>
                <w:szCs w:val="20"/>
              </w:rPr>
              <w:t xml:space="preserve"> </w:t>
            </w:r>
            <w:r w:rsidR="28F89AB2" w:rsidRPr="6DCFE0E5">
              <w:rPr>
                <w:rFonts w:ascii="Arial"/>
                <w:b/>
                <w:bCs/>
                <w:spacing w:val="-9"/>
                <w:sz w:val="20"/>
                <w:szCs w:val="20"/>
              </w:rPr>
              <w:t>Apparatus</w:t>
            </w:r>
            <w:r w:rsidR="00474BB3" w:rsidRPr="6DCFE0E5">
              <w:rPr>
                <w:rFonts w:ascii="Arial"/>
                <w:b/>
                <w:bCs/>
                <w:spacing w:val="-7"/>
                <w:sz w:val="20"/>
                <w:szCs w:val="20"/>
              </w:rPr>
              <w:t xml:space="preserve"> </w:t>
            </w:r>
            <w:r w:rsidR="00474BB3" w:rsidRPr="6DCFE0E5">
              <w:rPr>
                <w:rFonts w:ascii="Arial"/>
                <w:sz w:val="20"/>
                <w:szCs w:val="20"/>
              </w:rPr>
              <w:t>directly</w:t>
            </w:r>
            <w:r w:rsidR="00474BB3" w:rsidRPr="6DCFE0E5">
              <w:rPr>
                <w:rFonts w:ascii="Arial"/>
                <w:spacing w:val="-9"/>
                <w:sz w:val="20"/>
                <w:szCs w:val="20"/>
              </w:rPr>
              <w:t xml:space="preserve"> </w:t>
            </w:r>
            <w:r w:rsidR="00474BB3" w:rsidRPr="6DCFE0E5">
              <w:rPr>
                <w:rFonts w:ascii="Arial"/>
                <w:sz w:val="20"/>
                <w:szCs w:val="20"/>
              </w:rPr>
              <w:t>connected</w:t>
            </w:r>
            <w:r w:rsidR="00474BB3" w:rsidRPr="6DCFE0E5">
              <w:rPr>
                <w:rFonts w:ascii="Arial"/>
                <w:spacing w:val="-10"/>
                <w:sz w:val="20"/>
                <w:szCs w:val="20"/>
              </w:rPr>
              <w:t xml:space="preserve"> </w:t>
            </w:r>
            <w:r w:rsidR="00474BB3" w:rsidRPr="6DCFE0E5">
              <w:rPr>
                <w:rFonts w:ascii="Arial"/>
                <w:sz w:val="20"/>
                <w:szCs w:val="20"/>
              </w:rPr>
              <w:t xml:space="preserve">to the </w:t>
            </w:r>
            <w:commentRangeStart w:id="82"/>
            <w:commentRangeStart w:id="83"/>
            <w:r w:rsidR="00474BB3" w:rsidRPr="005243BD">
              <w:rPr>
                <w:rFonts w:ascii="Arial"/>
                <w:b/>
                <w:bCs/>
                <w:sz w:val="20"/>
                <w:szCs w:val="20"/>
              </w:rPr>
              <w:t>NETS</w:t>
            </w:r>
            <w:r w:rsidR="00474BB3" w:rsidRPr="6DCFE0E5">
              <w:rPr>
                <w:rFonts w:ascii="Arial"/>
                <w:sz w:val="20"/>
                <w:szCs w:val="20"/>
              </w:rPr>
              <w:t>.</w:t>
            </w:r>
            <w:commentRangeEnd w:id="82"/>
            <w:r w:rsidR="00464688">
              <w:rPr>
                <w:rStyle w:val="CommentReference"/>
                <w:rFonts w:ascii="Arial" w:eastAsia="Arial" w:hAnsi="Arial" w:cs="Arial"/>
              </w:rPr>
              <w:commentReference w:id="82"/>
            </w:r>
            <w:commentRangeEnd w:id="83"/>
            <w:r w:rsidR="000575B8">
              <w:rPr>
                <w:rStyle w:val="CommentReference"/>
                <w:rFonts w:ascii="Arial" w:eastAsia="Arial" w:hAnsi="Arial" w:cs="Arial"/>
              </w:rPr>
              <w:commentReference w:id="83"/>
            </w:r>
          </w:p>
          <w:p w14:paraId="153F8A4E" w14:textId="40582DD2" w:rsidR="00735799" w:rsidRDefault="00735799" w:rsidP="6DCFE0E5">
            <w:pPr>
              <w:pStyle w:val="TableParagraph"/>
              <w:spacing w:line="223" w:lineRule="exact"/>
              <w:ind w:left="158" w:right="-90"/>
              <w:jc w:val="both"/>
              <w:rPr>
                <w:rFonts w:ascii="Arial"/>
                <w:sz w:val="20"/>
                <w:szCs w:val="20"/>
              </w:rPr>
            </w:pPr>
          </w:p>
        </w:tc>
      </w:tr>
      <w:tr w:rsidR="00735799" w14:paraId="6C1E9380" w14:textId="77777777" w:rsidTr="00864EE3">
        <w:trPr>
          <w:trHeight w:val="766"/>
        </w:trPr>
        <w:tc>
          <w:tcPr>
            <w:tcW w:w="3006" w:type="dxa"/>
          </w:tcPr>
          <w:p w14:paraId="21623883" w14:textId="3B9B4200" w:rsidR="00735799" w:rsidRDefault="00474BB3" w:rsidP="00864EE3">
            <w:pPr>
              <w:pStyle w:val="TableParagraph"/>
              <w:numPr>
                <w:ilvl w:val="0"/>
                <w:numId w:val="33"/>
              </w:numPr>
              <w:spacing w:before="23"/>
              <w:ind w:right="158"/>
              <w:rPr>
                <w:rFonts w:ascii="Arial"/>
                <w:b/>
                <w:bCs/>
                <w:sz w:val="20"/>
                <w:szCs w:val="20"/>
              </w:rPr>
            </w:pPr>
            <w:r w:rsidRPr="6DCFE0E5">
              <w:rPr>
                <w:rFonts w:ascii="Arial"/>
                <w:sz w:val="20"/>
                <w:szCs w:val="20"/>
              </w:rPr>
              <w:t xml:space="preserve">The </w:t>
            </w:r>
            <w:r w:rsidRPr="6DCFE0E5">
              <w:rPr>
                <w:rFonts w:ascii="Arial"/>
                <w:b/>
                <w:bCs/>
                <w:sz w:val="20"/>
                <w:szCs w:val="20"/>
              </w:rPr>
              <w:t xml:space="preserve">Company </w:t>
            </w:r>
            <w:r w:rsidRPr="6DCFE0E5">
              <w:rPr>
                <w:rFonts w:ascii="Arial"/>
                <w:sz w:val="20"/>
                <w:szCs w:val="20"/>
              </w:rPr>
              <w:t xml:space="preserve">and each </w:t>
            </w:r>
            <w:r w:rsidRPr="6DCFE0E5">
              <w:rPr>
                <w:rFonts w:ascii="Arial"/>
                <w:b/>
                <w:bCs/>
                <w:sz w:val="20"/>
                <w:szCs w:val="20"/>
              </w:rPr>
              <w:t>Generator</w:t>
            </w:r>
            <w:r w:rsidR="007F2EBC">
              <w:rPr>
                <w:rFonts w:ascii="Arial"/>
                <w:b/>
                <w:bCs/>
                <w:color w:val="00AFEF"/>
                <w:spacing w:val="-14"/>
                <w:sz w:val="20"/>
                <w:szCs w:val="20"/>
              </w:rPr>
              <w:t xml:space="preserve"> </w:t>
            </w:r>
            <w:r w:rsidRPr="6DCFE0E5">
              <w:rPr>
                <w:rFonts w:ascii="Arial"/>
                <w:sz w:val="20"/>
                <w:szCs w:val="20"/>
              </w:rPr>
              <w:t>and</w:t>
            </w:r>
            <w:r w:rsidR="5C00F940" w:rsidRPr="6DCFE0E5">
              <w:rPr>
                <w:rFonts w:ascii="Arial"/>
                <w:sz w:val="20"/>
                <w:szCs w:val="20"/>
              </w:rPr>
              <w:t xml:space="preserve"> each</w:t>
            </w:r>
            <w:r w:rsidRPr="6DCFE0E5">
              <w:rPr>
                <w:rFonts w:ascii="Arial"/>
                <w:spacing w:val="-14"/>
                <w:sz w:val="20"/>
                <w:szCs w:val="20"/>
              </w:rPr>
              <w:t xml:space="preserve"> </w:t>
            </w:r>
            <w:r w:rsidRPr="6DCFE0E5">
              <w:rPr>
                <w:rFonts w:ascii="Arial"/>
                <w:b/>
                <w:bCs/>
                <w:sz w:val="20"/>
                <w:szCs w:val="20"/>
              </w:rPr>
              <w:t xml:space="preserve">Interconnector </w:t>
            </w:r>
            <w:r w:rsidRPr="6DCFE0E5">
              <w:rPr>
                <w:rFonts w:ascii="Arial"/>
                <w:b/>
                <w:bCs/>
                <w:spacing w:val="-2"/>
                <w:sz w:val="20"/>
                <w:szCs w:val="20"/>
              </w:rPr>
              <w:t>Owner</w:t>
            </w:r>
          </w:p>
        </w:tc>
        <w:tc>
          <w:tcPr>
            <w:tcW w:w="4962" w:type="dxa"/>
          </w:tcPr>
          <w:p w14:paraId="7C461392" w14:textId="77777777" w:rsidR="004E3FAB" w:rsidRDefault="00474BB3">
            <w:pPr>
              <w:pStyle w:val="TableParagraph"/>
              <w:spacing w:before="23"/>
              <w:ind w:left="158" w:right="-90"/>
              <w:jc w:val="both"/>
              <w:rPr>
                <w:rFonts w:ascii="Arial"/>
                <w:spacing w:val="-5"/>
                <w:sz w:val="20"/>
                <w:szCs w:val="20"/>
              </w:rPr>
            </w:pPr>
            <w:r w:rsidRPr="6DCFE0E5">
              <w:rPr>
                <w:rFonts w:ascii="Arial"/>
                <w:sz w:val="20"/>
                <w:szCs w:val="20"/>
              </w:rPr>
              <w:t>In</w:t>
            </w:r>
            <w:r w:rsidRPr="6DCFE0E5">
              <w:rPr>
                <w:rFonts w:ascii="Arial"/>
                <w:spacing w:val="-7"/>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7"/>
                <w:sz w:val="20"/>
                <w:szCs w:val="20"/>
              </w:rPr>
              <w:t xml:space="preserve"> </w:t>
            </w:r>
            <w:r w:rsidRPr="005243BD">
              <w:rPr>
                <w:rFonts w:ascii="Arial"/>
                <w:b/>
                <w:bCs/>
                <w:sz w:val="20"/>
                <w:szCs w:val="20"/>
              </w:rPr>
              <w:t>NETS</w:t>
            </w:r>
            <w:r w:rsidRPr="6DCFE0E5">
              <w:rPr>
                <w:rFonts w:ascii="Arial"/>
                <w:b/>
                <w:bCs/>
                <w:color w:val="00AFEF"/>
                <w:spacing w:val="-5"/>
                <w:sz w:val="20"/>
                <w:szCs w:val="20"/>
              </w:rPr>
              <w:t xml:space="preserve"> </w:t>
            </w:r>
            <w:r w:rsidRPr="6DCFE0E5">
              <w:rPr>
                <w:rFonts w:ascii="Arial"/>
                <w:sz w:val="20"/>
                <w:szCs w:val="20"/>
              </w:rPr>
              <w:t>outages</w:t>
            </w:r>
            <w:r w:rsidRPr="6DCFE0E5">
              <w:rPr>
                <w:rFonts w:ascii="Arial"/>
                <w:spacing w:val="-6"/>
                <w:sz w:val="20"/>
                <w:szCs w:val="20"/>
              </w:rPr>
              <w:t xml:space="preserve"> </w:t>
            </w:r>
            <w:r w:rsidRPr="6DCFE0E5">
              <w:rPr>
                <w:rFonts w:ascii="Arial"/>
                <w:sz w:val="20"/>
                <w:szCs w:val="20"/>
              </w:rPr>
              <w:t>relevant</w:t>
            </w:r>
            <w:r w:rsidRPr="6DCFE0E5">
              <w:rPr>
                <w:rFonts w:ascii="Arial"/>
                <w:spacing w:val="-5"/>
                <w:sz w:val="20"/>
                <w:szCs w:val="20"/>
              </w:rPr>
              <w:t xml:space="preserve"> to</w:t>
            </w:r>
            <w:r w:rsidR="00E16FD1" w:rsidRPr="6DCFE0E5">
              <w:rPr>
                <w:rFonts w:ascii="Arial"/>
                <w:spacing w:val="-5"/>
                <w:sz w:val="20"/>
                <w:szCs w:val="20"/>
              </w:rPr>
              <w:t xml:space="preserve"> the</w:t>
            </w:r>
            <w:r w:rsidR="618A7C09" w:rsidRPr="6DCFE0E5">
              <w:rPr>
                <w:rFonts w:ascii="Arial"/>
                <w:spacing w:val="-5"/>
                <w:sz w:val="20"/>
                <w:szCs w:val="20"/>
              </w:rPr>
              <w:t xml:space="preserve"> </w:t>
            </w:r>
          </w:p>
          <w:p w14:paraId="524A0032" w14:textId="6CCCB602" w:rsidR="00735799" w:rsidRDefault="004E3FAB" w:rsidP="00A97B72">
            <w:pPr>
              <w:pStyle w:val="TableParagraph"/>
              <w:spacing w:before="23"/>
              <w:ind w:right="-90"/>
              <w:jc w:val="both"/>
              <w:rPr>
                <w:rFonts w:ascii="Arial"/>
                <w:b/>
                <w:bCs/>
                <w:sz w:val="20"/>
                <w:szCs w:val="20"/>
              </w:rPr>
            </w:pPr>
            <w:r>
              <w:rPr>
                <w:rFonts w:ascii="Arial"/>
                <w:spacing w:val="-5"/>
                <w:sz w:val="20"/>
                <w:szCs w:val="20"/>
              </w:rPr>
              <w:t xml:space="preserve">   </w:t>
            </w:r>
            <w:r w:rsidR="00474BB3" w:rsidRPr="6DCFE0E5">
              <w:rPr>
                <w:rFonts w:ascii="Arial"/>
                <w:b/>
                <w:bCs/>
                <w:spacing w:val="-2"/>
                <w:sz w:val="20"/>
                <w:szCs w:val="20"/>
              </w:rPr>
              <w:t>Generator</w:t>
            </w:r>
            <w:r w:rsidR="00474BB3" w:rsidRPr="6DCFE0E5">
              <w:rPr>
                <w:rFonts w:ascii="Arial"/>
                <w:b/>
                <w:bCs/>
                <w:spacing w:val="-12"/>
                <w:sz w:val="20"/>
                <w:szCs w:val="20"/>
              </w:rPr>
              <w:t xml:space="preserve"> </w:t>
            </w:r>
            <w:r w:rsidR="00474BB3" w:rsidRPr="6DCFE0E5">
              <w:rPr>
                <w:rFonts w:ascii="Arial"/>
                <w:sz w:val="20"/>
                <w:szCs w:val="20"/>
              </w:rPr>
              <w:t>and/or</w:t>
            </w:r>
            <w:r w:rsidR="00474BB3" w:rsidRPr="6DCFE0E5">
              <w:rPr>
                <w:rFonts w:ascii="Arial"/>
                <w:spacing w:val="-10"/>
                <w:sz w:val="20"/>
                <w:szCs w:val="20"/>
              </w:rPr>
              <w:t xml:space="preserve"> </w:t>
            </w:r>
            <w:r w:rsidR="00474BB3" w:rsidRPr="6DCFE0E5">
              <w:rPr>
                <w:rFonts w:ascii="Arial"/>
                <w:b/>
                <w:bCs/>
                <w:sz w:val="20"/>
                <w:szCs w:val="20"/>
              </w:rPr>
              <w:t>Interconnector</w:t>
            </w:r>
            <w:r w:rsidR="00474BB3" w:rsidRPr="6DCFE0E5">
              <w:rPr>
                <w:rFonts w:ascii="Arial"/>
                <w:b/>
                <w:bCs/>
                <w:spacing w:val="-10"/>
                <w:sz w:val="20"/>
                <w:szCs w:val="20"/>
              </w:rPr>
              <w:t xml:space="preserve"> </w:t>
            </w:r>
            <w:r w:rsidR="00474BB3" w:rsidRPr="6DCFE0E5">
              <w:rPr>
                <w:rFonts w:ascii="Arial"/>
                <w:b/>
                <w:bCs/>
                <w:spacing w:val="-2"/>
                <w:sz w:val="20"/>
                <w:szCs w:val="20"/>
              </w:rPr>
              <w:t>Owner</w:t>
            </w:r>
            <w:r w:rsidR="00474BB3" w:rsidRPr="6DCFE0E5">
              <w:rPr>
                <w:rFonts w:ascii="Arial"/>
                <w:spacing w:val="-2"/>
                <w:sz w:val="20"/>
                <w:szCs w:val="20"/>
              </w:rPr>
              <w:t>.</w:t>
            </w:r>
          </w:p>
          <w:p w14:paraId="438BFABA" w14:textId="4A766681" w:rsidR="00735799" w:rsidRDefault="00735799" w:rsidP="6DCFE0E5">
            <w:pPr>
              <w:pStyle w:val="TableParagraph"/>
              <w:spacing w:before="23"/>
              <w:ind w:left="158" w:right="-90"/>
              <w:jc w:val="both"/>
              <w:rPr>
                <w:rFonts w:ascii="Arial"/>
                <w:sz w:val="20"/>
                <w:szCs w:val="20"/>
              </w:rPr>
            </w:pPr>
          </w:p>
        </w:tc>
      </w:tr>
      <w:tr w:rsidR="00735799" w14:paraId="0772925F" w14:textId="77777777" w:rsidTr="00864EE3">
        <w:trPr>
          <w:trHeight w:val="700"/>
        </w:trPr>
        <w:tc>
          <w:tcPr>
            <w:tcW w:w="3006" w:type="dxa"/>
          </w:tcPr>
          <w:p w14:paraId="6C0D7ED9" w14:textId="687F7ACC" w:rsidR="00735799" w:rsidRDefault="00474BB3" w:rsidP="00762D05">
            <w:pPr>
              <w:pStyle w:val="TableParagraph"/>
              <w:numPr>
                <w:ilvl w:val="0"/>
                <w:numId w:val="33"/>
              </w:numPr>
              <w:spacing w:before="46"/>
              <w:ind w:right="158"/>
              <w:jc w:val="both"/>
              <w:rPr>
                <w:rFonts w:ascii="Arial"/>
                <w:b/>
                <w:bCs/>
                <w:sz w:val="20"/>
                <w:szCs w:val="20"/>
              </w:rPr>
            </w:pPr>
            <w:r w:rsidRPr="6DCFE0E5">
              <w:rPr>
                <w:rFonts w:ascii="Arial"/>
                <w:b/>
                <w:bCs/>
                <w:sz w:val="20"/>
                <w:szCs w:val="20"/>
              </w:rPr>
              <w:t>The</w:t>
            </w:r>
            <w:r w:rsidRPr="6DCFE0E5">
              <w:rPr>
                <w:rFonts w:ascii="Arial"/>
                <w:b/>
                <w:bCs/>
                <w:spacing w:val="-7"/>
                <w:sz w:val="20"/>
                <w:szCs w:val="20"/>
              </w:rPr>
              <w:t xml:space="preserve"> </w:t>
            </w:r>
            <w:r w:rsidRPr="6DCFE0E5">
              <w:rPr>
                <w:rFonts w:ascii="Arial"/>
                <w:b/>
                <w:bCs/>
                <w:sz w:val="20"/>
                <w:szCs w:val="20"/>
              </w:rPr>
              <w:t>Company</w:t>
            </w:r>
            <w:r w:rsidRPr="6DCFE0E5">
              <w:rPr>
                <w:rFonts w:ascii="Arial"/>
                <w:b/>
                <w:bCs/>
                <w:spacing w:val="-3"/>
                <w:sz w:val="20"/>
                <w:szCs w:val="20"/>
              </w:rPr>
              <w:t xml:space="preserve"> </w:t>
            </w:r>
            <w:r w:rsidRPr="6DCFE0E5">
              <w:rPr>
                <w:rFonts w:ascii="Arial"/>
                <w:sz w:val="20"/>
                <w:szCs w:val="20"/>
              </w:rPr>
              <w:t>and</w:t>
            </w:r>
            <w:r w:rsidRPr="6DCFE0E5">
              <w:rPr>
                <w:rFonts w:ascii="Arial"/>
                <w:spacing w:val="-5"/>
                <w:sz w:val="20"/>
                <w:szCs w:val="20"/>
              </w:rPr>
              <w:t xml:space="preserve"> </w:t>
            </w:r>
            <w:r w:rsidRPr="6DCFE0E5">
              <w:rPr>
                <w:rFonts w:ascii="Arial"/>
                <w:sz w:val="20"/>
                <w:szCs w:val="20"/>
              </w:rPr>
              <w:t>each</w:t>
            </w:r>
            <w:r w:rsidRPr="6DCFE0E5">
              <w:rPr>
                <w:rFonts w:ascii="Arial"/>
                <w:spacing w:val="-7"/>
                <w:sz w:val="20"/>
                <w:szCs w:val="20"/>
              </w:rPr>
              <w:t xml:space="preserve"> </w:t>
            </w:r>
            <w:r w:rsidRPr="6DCFE0E5">
              <w:rPr>
                <w:rFonts w:ascii="Arial"/>
                <w:b/>
                <w:bCs/>
                <w:sz w:val="20"/>
                <w:szCs w:val="20"/>
              </w:rPr>
              <w:t xml:space="preserve">Network </w:t>
            </w:r>
            <w:commentRangeStart w:id="84"/>
            <w:commentRangeStart w:id="85"/>
            <w:r w:rsidRPr="6DCFE0E5">
              <w:rPr>
                <w:rFonts w:ascii="Arial"/>
                <w:b/>
                <w:bCs/>
                <w:spacing w:val="-2"/>
                <w:sz w:val="20"/>
                <w:szCs w:val="20"/>
              </w:rPr>
              <w:t>Operator</w:t>
            </w:r>
            <w:commentRangeEnd w:id="84"/>
            <w:r w:rsidR="006D2867">
              <w:rPr>
                <w:rStyle w:val="CommentReference"/>
                <w:rFonts w:ascii="Arial" w:eastAsia="Arial" w:hAnsi="Arial" w:cs="Arial"/>
              </w:rPr>
              <w:commentReference w:id="84"/>
            </w:r>
            <w:commentRangeEnd w:id="85"/>
            <w:r w:rsidR="0075294E">
              <w:rPr>
                <w:rStyle w:val="CommentReference"/>
                <w:rFonts w:ascii="Arial" w:eastAsia="Arial" w:hAnsi="Arial" w:cs="Arial"/>
              </w:rPr>
              <w:commentReference w:id="85"/>
            </w:r>
          </w:p>
        </w:tc>
        <w:tc>
          <w:tcPr>
            <w:tcW w:w="4962" w:type="dxa"/>
          </w:tcPr>
          <w:p w14:paraId="5812ED6F" w14:textId="77777777" w:rsidR="004E3FAB" w:rsidRDefault="00474BB3">
            <w:pPr>
              <w:pStyle w:val="TableParagraph"/>
              <w:spacing w:before="26" w:line="250" w:lineRule="atLeast"/>
              <w:ind w:left="158" w:right="-90"/>
              <w:jc w:val="both"/>
              <w:rPr>
                <w:rFonts w:ascii="Arial"/>
                <w:b/>
                <w:bCs/>
                <w:sz w:val="20"/>
                <w:szCs w:val="20"/>
              </w:rPr>
            </w:pPr>
            <w:r w:rsidRPr="6DCFE0E5">
              <w:rPr>
                <w:rFonts w:ascii="Arial"/>
                <w:sz w:val="20"/>
                <w:szCs w:val="20"/>
              </w:rPr>
              <w:t>In</w:t>
            </w:r>
            <w:r w:rsidRPr="6DCFE0E5">
              <w:rPr>
                <w:rFonts w:ascii="Arial"/>
                <w:spacing w:val="-8"/>
                <w:sz w:val="20"/>
                <w:szCs w:val="20"/>
              </w:rPr>
              <w:t xml:space="preserve"> </w:t>
            </w:r>
            <w:r w:rsidRPr="6DCFE0E5">
              <w:rPr>
                <w:rFonts w:ascii="Arial"/>
                <w:sz w:val="20"/>
                <w:szCs w:val="20"/>
              </w:rPr>
              <w:t>respect</w:t>
            </w:r>
            <w:r w:rsidRPr="6DCFE0E5">
              <w:rPr>
                <w:rFonts w:ascii="Arial"/>
                <w:spacing w:val="-8"/>
                <w:sz w:val="20"/>
                <w:szCs w:val="20"/>
              </w:rPr>
              <w:t xml:space="preserve"> </w:t>
            </w:r>
            <w:r w:rsidRPr="6DCFE0E5">
              <w:rPr>
                <w:rFonts w:ascii="Arial"/>
                <w:sz w:val="20"/>
                <w:szCs w:val="20"/>
              </w:rPr>
              <w:t>of</w:t>
            </w:r>
            <w:r w:rsidRPr="6DCFE0E5">
              <w:rPr>
                <w:rFonts w:ascii="Arial"/>
                <w:spacing w:val="-8"/>
                <w:sz w:val="20"/>
                <w:szCs w:val="20"/>
              </w:rPr>
              <w:t xml:space="preserve"> </w:t>
            </w:r>
            <w:r w:rsidRPr="6DCFE0E5">
              <w:rPr>
                <w:rFonts w:ascii="Arial"/>
                <w:sz w:val="20"/>
                <w:szCs w:val="20"/>
              </w:rPr>
              <w:t>outages</w:t>
            </w:r>
            <w:r w:rsidRPr="6DCFE0E5">
              <w:rPr>
                <w:rFonts w:ascii="Arial"/>
                <w:spacing w:val="-7"/>
                <w:sz w:val="20"/>
                <w:szCs w:val="20"/>
              </w:rPr>
              <w:t xml:space="preserve"> </w:t>
            </w:r>
            <w:r w:rsidRPr="6DCFE0E5">
              <w:rPr>
                <w:rFonts w:ascii="Arial"/>
                <w:sz w:val="20"/>
                <w:szCs w:val="20"/>
              </w:rPr>
              <w:t>of</w:t>
            </w:r>
            <w:r w:rsidRPr="6DCFE0E5">
              <w:rPr>
                <w:rFonts w:ascii="Arial"/>
                <w:spacing w:val="-6"/>
                <w:sz w:val="20"/>
                <w:szCs w:val="20"/>
              </w:rPr>
              <w:t xml:space="preserve"> </w:t>
            </w:r>
            <w:r w:rsidRPr="6DCFE0E5">
              <w:rPr>
                <w:rFonts w:ascii="Arial"/>
                <w:sz w:val="20"/>
                <w:szCs w:val="20"/>
              </w:rPr>
              <w:t>all</w:t>
            </w:r>
            <w:r w:rsidRPr="6DCFE0E5">
              <w:rPr>
                <w:rFonts w:ascii="Arial"/>
                <w:spacing w:val="-4"/>
                <w:sz w:val="20"/>
                <w:szCs w:val="20"/>
              </w:rPr>
              <w:t xml:space="preserve"> </w:t>
            </w:r>
            <w:r w:rsidRPr="6DCFE0E5">
              <w:rPr>
                <w:rFonts w:ascii="Arial"/>
                <w:b/>
                <w:bCs/>
                <w:sz w:val="20"/>
                <w:szCs w:val="20"/>
              </w:rPr>
              <w:t xml:space="preserve">Embedded Large </w:t>
            </w:r>
          </w:p>
          <w:p w14:paraId="5CC833A8" w14:textId="749FDBB1" w:rsidR="00735799" w:rsidRDefault="00474BB3" w:rsidP="002B6ED5">
            <w:pPr>
              <w:pStyle w:val="TableParagraph"/>
              <w:spacing w:before="26" w:line="250" w:lineRule="atLeast"/>
              <w:ind w:left="158" w:right="-90"/>
              <w:jc w:val="both"/>
              <w:rPr>
                <w:rFonts w:ascii="Arial"/>
                <w:sz w:val="20"/>
                <w:szCs w:val="20"/>
              </w:rPr>
            </w:pPr>
            <w:r w:rsidRPr="6DCFE0E5">
              <w:rPr>
                <w:rFonts w:ascii="Arial"/>
                <w:b/>
                <w:bCs/>
                <w:sz w:val="20"/>
                <w:szCs w:val="20"/>
              </w:rPr>
              <w:t>Power Stations</w:t>
            </w:r>
            <w:r w:rsidR="7FE086F9" w:rsidRPr="6DCFE0E5">
              <w:rPr>
                <w:rFonts w:ascii="Arial"/>
                <w:b/>
                <w:bCs/>
                <w:sz w:val="20"/>
                <w:szCs w:val="20"/>
              </w:rPr>
              <w:t xml:space="preserve"> </w:t>
            </w:r>
            <w:r w:rsidR="7FE086F9" w:rsidRPr="00A97B72">
              <w:rPr>
                <w:rFonts w:ascii="Arial"/>
                <w:sz w:val="20"/>
                <w:szCs w:val="20"/>
              </w:rPr>
              <w:t xml:space="preserve">and related </w:t>
            </w:r>
            <w:r w:rsidR="7FE086F9" w:rsidRPr="6DCFE0E5">
              <w:rPr>
                <w:rFonts w:ascii="Arial"/>
                <w:b/>
                <w:bCs/>
                <w:sz w:val="20"/>
                <w:szCs w:val="20"/>
              </w:rPr>
              <w:t xml:space="preserve">Plant </w:t>
            </w:r>
            <w:r w:rsidR="7FE086F9" w:rsidRPr="6DCFE0E5">
              <w:rPr>
                <w:rFonts w:ascii="Arial"/>
                <w:sz w:val="20"/>
                <w:szCs w:val="20"/>
              </w:rPr>
              <w:t>and</w:t>
            </w:r>
            <w:r w:rsidR="7FE086F9" w:rsidRPr="6DCFE0E5">
              <w:rPr>
                <w:rFonts w:ascii="Arial"/>
                <w:b/>
                <w:bCs/>
                <w:sz w:val="20"/>
                <w:szCs w:val="20"/>
              </w:rPr>
              <w:t xml:space="preserve"> Apparatus</w:t>
            </w:r>
            <w:r w:rsidRPr="00A97B72">
              <w:rPr>
                <w:rFonts w:ascii="Arial"/>
                <w:sz w:val="20"/>
                <w:szCs w:val="20"/>
              </w:rPr>
              <w:t>.</w:t>
            </w:r>
          </w:p>
        </w:tc>
      </w:tr>
      <w:tr w:rsidR="00735799" w14:paraId="22F00520" w14:textId="77777777" w:rsidTr="00864EE3">
        <w:trPr>
          <w:trHeight w:val="1009"/>
        </w:trPr>
        <w:tc>
          <w:tcPr>
            <w:tcW w:w="3006" w:type="dxa"/>
          </w:tcPr>
          <w:p w14:paraId="5165EDEC" w14:textId="527D888B" w:rsidR="00735799" w:rsidRDefault="00474BB3" w:rsidP="00864EE3">
            <w:pPr>
              <w:pStyle w:val="TableParagraph"/>
              <w:numPr>
                <w:ilvl w:val="0"/>
                <w:numId w:val="33"/>
              </w:numPr>
              <w:spacing w:before="34"/>
              <w:ind w:right="158"/>
              <w:rPr>
                <w:rFonts w:ascii="Arial"/>
                <w:b/>
                <w:bCs/>
                <w:sz w:val="20"/>
                <w:szCs w:val="20"/>
              </w:rPr>
            </w:pPr>
            <w:r w:rsidRPr="6DCFE0E5">
              <w:rPr>
                <w:rFonts w:ascii="Arial"/>
                <w:sz w:val="20"/>
                <w:szCs w:val="20"/>
              </w:rPr>
              <w:t>The</w:t>
            </w:r>
            <w:r w:rsidRPr="6DCFE0E5">
              <w:rPr>
                <w:rFonts w:ascii="Arial"/>
                <w:spacing w:val="-7"/>
                <w:sz w:val="20"/>
                <w:szCs w:val="20"/>
              </w:rPr>
              <w:t xml:space="preserve"> </w:t>
            </w:r>
            <w:r w:rsidRPr="6DCFE0E5">
              <w:rPr>
                <w:rFonts w:ascii="Arial"/>
                <w:b/>
                <w:bCs/>
                <w:sz w:val="20"/>
                <w:szCs w:val="20"/>
              </w:rPr>
              <w:t>Company</w:t>
            </w:r>
            <w:r w:rsidRPr="6DCFE0E5">
              <w:rPr>
                <w:rFonts w:ascii="Arial"/>
                <w:b/>
                <w:bCs/>
                <w:spacing w:val="-3"/>
                <w:sz w:val="20"/>
                <w:szCs w:val="20"/>
              </w:rPr>
              <w:t xml:space="preserve"> </w:t>
            </w:r>
            <w:r w:rsidRPr="6DCFE0E5">
              <w:rPr>
                <w:rFonts w:ascii="Arial"/>
                <w:sz w:val="20"/>
                <w:szCs w:val="20"/>
              </w:rPr>
              <w:t>and</w:t>
            </w:r>
            <w:r w:rsidRPr="6DCFE0E5">
              <w:rPr>
                <w:rFonts w:ascii="Arial"/>
                <w:spacing w:val="-7"/>
                <w:sz w:val="20"/>
                <w:szCs w:val="20"/>
              </w:rPr>
              <w:t xml:space="preserve"> </w:t>
            </w:r>
            <w:r w:rsidRPr="6DCFE0E5">
              <w:rPr>
                <w:rFonts w:ascii="Arial"/>
                <w:sz w:val="20"/>
                <w:szCs w:val="20"/>
              </w:rPr>
              <w:t>each</w:t>
            </w:r>
            <w:r w:rsidRPr="6DCFE0E5">
              <w:rPr>
                <w:rFonts w:ascii="Arial"/>
                <w:spacing w:val="-7"/>
                <w:sz w:val="20"/>
                <w:szCs w:val="20"/>
              </w:rPr>
              <w:t xml:space="preserve"> </w:t>
            </w:r>
            <w:r w:rsidRPr="6DCFE0E5">
              <w:rPr>
                <w:rFonts w:ascii="Arial"/>
                <w:b/>
                <w:bCs/>
                <w:sz w:val="20"/>
                <w:szCs w:val="20"/>
              </w:rPr>
              <w:t>Network Operator</w:t>
            </w:r>
            <w:r w:rsidRPr="6DCFE0E5">
              <w:rPr>
                <w:rFonts w:ascii="Arial"/>
                <w:sz w:val="20"/>
                <w:szCs w:val="20"/>
              </w:rPr>
              <w:t xml:space="preserve"> and </w:t>
            </w:r>
            <w:r w:rsidRPr="6DCFE0E5">
              <w:rPr>
                <w:rFonts w:ascii="Arial"/>
                <w:b/>
                <w:bCs/>
                <w:sz w:val="20"/>
                <w:szCs w:val="20"/>
              </w:rPr>
              <w:t>each</w:t>
            </w:r>
            <w:r w:rsidR="0074110C">
              <w:rPr>
                <w:rFonts w:ascii="Arial"/>
                <w:b/>
                <w:bCs/>
                <w:sz w:val="20"/>
                <w:szCs w:val="20"/>
              </w:rPr>
              <w:t xml:space="preserve"> </w:t>
            </w:r>
            <w:r w:rsidRPr="6DCFE0E5">
              <w:rPr>
                <w:rFonts w:ascii="Arial"/>
                <w:b/>
                <w:bCs/>
                <w:sz w:val="20"/>
                <w:szCs w:val="20"/>
              </w:rPr>
              <w:t>Non-Embedded Customer</w:t>
            </w:r>
          </w:p>
        </w:tc>
        <w:tc>
          <w:tcPr>
            <w:tcW w:w="4962" w:type="dxa"/>
          </w:tcPr>
          <w:p w14:paraId="21B7BE61" w14:textId="77777777" w:rsidR="004E3FAB" w:rsidRDefault="00474BB3">
            <w:pPr>
              <w:pStyle w:val="TableParagraph"/>
              <w:spacing w:before="16" w:line="250" w:lineRule="atLeast"/>
              <w:ind w:left="158" w:right="-90"/>
              <w:jc w:val="both"/>
              <w:rPr>
                <w:rFonts w:ascii="Arial"/>
                <w:sz w:val="20"/>
                <w:szCs w:val="20"/>
              </w:rPr>
            </w:pPr>
            <w:r w:rsidRPr="6DCFE0E5">
              <w:rPr>
                <w:rFonts w:ascii="Arial"/>
                <w:sz w:val="20"/>
                <w:szCs w:val="20"/>
              </w:rPr>
              <w:t>In</w:t>
            </w:r>
            <w:r w:rsidRPr="6DCFE0E5">
              <w:rPr>
                <w:rFonts w:ascii="Arial"/>
                <w:spacing w:val="-7"/>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6"/>
                <w:sz w:val="20"/>
                <w:szCs w:val="20"/>
              </w:rPr>
              <w:t xml:space="preserve"> </w:t>
            </w:r>
            <w:r w:rsidRPr="005243BD">
              <w:rPr>
                <w:rFonts w:ascii="Arial"/>
                <w:b/>
                <w:bCs/>
                <w:sz w:val="20"/>
                <w:szCs w:val="20"/>
              </w:rPr>
              <w:t>NETS</w:t>
            </w:r>
            <w:r w:rsidRPr="6DCFE0E5">
              <w:rPr>
                <w:rFonts w:ascii="Arial"/>
                <w:b/>
                <w:bCs/>
                <w:color w:val="00AFEF"/>
                <w:spacing w:val="-5"/>
                <w:sz w:val="20"/>
                <w:szCs w:val="20"/>
              </w:rPr>
              <w:t xml:space="preserve"> </w:t>
            </w:r>
            <w:r w:rsidRPr="6DCFE0E5">
              <w:rPr>
                <w:rFonts w:ascii="Arial"/>
                <w:sz w:val="20"/>
                <w:szCs w:val="20"/>
              </w:rPr>
              <w:t>outages</w:t>
            </w:r>
            <w:r w:rsidRPr="6DCFE0E5">
              <w:rPr>
                <w:rFonts w:ascii="Arial"/>
                <w:spacing w:val="-6"/>
                <w:sz w:val="20"/>
                <w:szCs w:val="20"/>
              </w:rPr>
              <w:t xml:space="preserve"> </w:t>
            </w:r>
            <w:r w:rsidRPr="6DCFE0E5">
              <w:rPr>
                <w:rFonts w:ascii="Arial"/>
                <w:sz w:val="20"/>
                <w:szCs w:val="20"/>
              </w:rPr>
              <w:t>relevant</w:t>
            </w:r>
            <w:r w:rsidRPr="6DCFE0E5">
              <w:rPr>
                <w:rFonts w:ascii="Arial"/>
                <w:spacing w:val="-5"/>
                <w:sz w:val="20"/>
                <w:szCs w:val="20"/>
              </w:rPr>
              <w:t xml:space="preserve"> </w:t>
            </w:r>
            <w:r w:rsidRPr="6DCFE0E5">
              <w:rPr>
                <w:rFonts w:ascii="Arial"/>
                <w:sz w:val="20"/>
                <w:szCs w:val="20"/>
              </w:rPr>
              <w:t>to</w:t>
            </w:r>
            <w:r w:rsidRPr="6DCFE0E5">
              <w:rPr>
                <w:rFonts w:ascii="Arial"/>
                <w:spacing w:val="-5"/>
                <w:sz w:val="20"/>
                <w:szCs w:val="20"/>
              </w:rPr>
              <w:t xml:space="preserve"> </w:t>
            </w:r>
            <w:r w:rsidRPr="6DCFE0E5">
              <w:rPr>
                <w:rFonts w:ascii="Arial"/>
                <w:sz w:val="20"/>
                <w:szCs w:val="20"/>
              </w:rPr>
              <w:t xml:space="preserve">that </w:t>
            </w:r>
          </w:p>
          <w:p w14:paraId="6CC8D7CA" w14:textId="0B2EE945" w:rsidR="00735799" w:rsidRDefault="00474BB3" w:rsidP="00A97B72">
            <w:pPr>
              <w:pStyle w:val="TableParagraph"/>
              <w:spacing w:before="16" w:line="250" w:lineRule="atLeast"/>
              <w:ind w:left="158" w:right="-90"/>
              <w:jc w:val="both"/>
              <w:rPr>
                <w:rFonts w:ascii="Arial"/>
                <w:sz w:val="20"/>
                <w:szCs w:val="20"/>
              </w:rPr>
            </w:pPr>
            <w:r w:rsidRPr="6DCFE0E5">
              <w:rPr>
                <w:rFonts w:ascii="Arial"/>
                <w:b/>
                <w:bCs/>
                <w:sz w:val="20"/>
                <w:szCs w:val="20"/>
              </w:rPr>
              <w:t xml:space="preserve">Network Operator </w:t>
            </w:r>
            <w:r w:rsidRPr="6DCFE0E5">
              <w:rPr>
                <w:rFonts w:ascii="Arial"/>
                <w:sz w:val="20"/>
                <w:szCs w:val="20"/>
              </w:rPr>
              <w:t xml:space="preserve">or </w:t>
            </w:r>
            <w:r w:rsidRPr="6DCFE0E5">
              <w:rPr>
                <w:rFonts w:ascii="Arial"/>
                <w:b/>
                <w:bCs/>
                <w:sz w:val="20"/>
                <w:szCs w:val="20"/>
              </w:rPr>
              <w:t xml:space="preserve">Non-Embedded </w:t>
            </w:r>
            <w:r w:rsidRPr="6DCFE0E5">
              <w:rPr>
                <w:rFonts w:ascii="Arial"/>
                <w:b/>
                <w:bCs/>
                <w:spacing w:val="-2"/>
                <w:sz w:val="20"/>
                <w:szCs w:val="20"/>
              </w:rPr>
              <w:t>Customer</w:t>
            </w:r>
            <w:r w:rsidRPr="6DCFE0E5">
              <w:rPr>
                <w:rFonts w:ascii="Arial"/>
                <w:spacing w:val="-2"/>
                <w:sz w:val="20"/>
                <w:szCs w:val="20"/>
              </w:rPr>
              <w:t>.</w:t>
            </w:r>
          </w:p>
          <w:p w14:paraId="4E656567" w14:textId="42CA5DB8" w:rsidR="00735799" w:rsidRDefault="00735799" w:rsidP="6DCFE0E5">
            <w:pPr>
              <w:pStyle w:val="TableParagraph"/>
              <w:spacing w:before="16" w:line="250" w:lineRule="atLeast"/>
              <w:ind w:left="158" w:right="-90"/>
              <w:jc w:val="both"/>
              <w:rPr>
                <w:rFonts w:ascii="Arial"/>
                <w:sz w:val="20"/>
                <w:szCs w:val="20"/>
              </w:rPr>
            </w:pPr>
          </w:p>
        </w:tc>
      </w:tr>
      <w:tr w:rsidR="00735799" w14:paraId="09FCB369" w14:textId="77777777" w:rsidTr="00864EE3">
        <w:trPr>
          <w:trHeight w:val="3062"/>
        </w:trPr>
        <w:tc>
          <w:tcPr>
            <w:tcW w:w="3006" w:type="dxa"/>
          </w:tcPr>
          <w:p w14:paraId="6D0154E5" w14:textId="34EC2326" w:rsidR="00735799" w:rsidRPr="00FC7799" w:rsidRDefault="00474BB3" w:rsidP="00864EE3">
            <w:pPr>
              <w:pStyle w:val="TableParagraph"/>
              <w:numPr>
                <w:ilvl w:val="0"/>
                <w:numId w:val="33"/>
              </w:numPr>
              <w:spacing w:before="46"/>
              <w:ind w:right="156"/>
              <w:rPr>
                <w:rFonts w:ascii="Arial"/>
                <w:b/>
                <w:bCs/>
                <w:sz w:val="20"/>
                <w:szCs w:val="20"/>
              </w:rPr>
            </w:pPr>
            <w:r w:rsidRPr="6DCFE0E5">
              <w:rPr>
                <w:rFonts w:ascii="Arial"/>
                <w:sz w:val="20"/>
                <w:szCs w:val="20"/>
              </w:rPr>
              <w:lastRenderedPageBreak/>
              <w:t>Each</w:t>
            </w:r>
            <w:r w:rsidRPr="6DCFE0E5">
              <w:rPr>
                <w:rFonts w:ascii="Arial"/>
                <w:spacing w:val="-6"/>
                <w:sz w:val="20"/>
                <w:szCs w:val="20"/>
              </w:rPr>
              <w:t xml:space="preserve"> </w:t>
            </w:r>
            <w:r w:rsidRPr="6DCFE0E5">
              <w:rPr>
                <w:rFonts w:ascii="Arial"/>
                <w:b/>
                <w:bCs/>
                <w:sz w:val="20"/>
                <w:szCs w:val="20"/>
              </w:rPr>
              <w:t>Network</w:t>
            </w:r>
            <w:r w:rsidRPr="6DCFE0E5">
              <w:rPr>
                <w:rFonts w:ascii="Arial"/>
                <w:b/>
                <w:bCs/>
                <w:spacing w:val="-6"/>
                <w:sz w:val="20"/>
                <w:szCs w:val="20"/>
              </w:rPr>
              <w:t xml:space="preserve"> </w:t>
            </w:r>
            <w:r w:rsidRPr="6DCFE0E5">
              <w:rPr>
                <w:rFonts w:ascii="Arial"/>
                <w:b/>
                <w:bCs/>
                <w:sz w:val="20"/>
                <w:szCs w:val="20"/>
              </w:rPr>
              <w:t>Operator</w:t>
            </w:r>
            <w:r w:rsidR="007F2EBC">
              <w:rPr>
                <w:rFonts w:ascii="Arial"/>
                <w:b/>
                <w:bCs/>
                <w:spacing w:val="-4"/>
                <w:sz w:val="20"/>
                <w:szCs w:val="20"/>
              </w:rPr>
              <w:t xml:space="preserve"> </w:t>
            </w:r>
            <w:r w:rsidRPr="6DCFE0E5">
              <w:rPr>
                <w:rFonts w:ascii="Arial"/>
                <w:sz w:val="20"/>
                <w:szCs w:val="20"/>
              </w:rPr>
              <w:t>and</w:t>
            </w:r>
            <w:r w:rsidRPr="6DCFE0E5">
              <w:rPr>
                <w:rFonts w:ascii="Arial"/>
                <w:spacing w:val="-7"/>
                <w:sz w:val="20"/>
                <w:szCs w:val="20"/>
              </w:rPr>
              <w:t xml:space="preserve"> </w:t>
            </w:r>
            <w:r w:rsidRPr="6DCFE0E5">
              <w:rPr>
                <w:rFonts w:ascii="Arial"/>
                <w:sz w:val="20"/>
                <w:szCs w:val="20"/>
              </w:rPr>
              <w:t>each</w:t>
            </w:r>
            <w:r w:rsidR="00FC7799">
              <w:rPr>
                <w:rFonts w:ascii="Arial"/>
                <w:sz w:val="20"/>
                <w:szCs w:val="20"/>
              </w:rPr>
              <w:t xml:space="preserve"> </w:t>
            </w:r>
            <w:r w:rsidRPr="00FC7799">
              <w:rPr>
                <w:rFonts w:ascii="Arial"/>
                <w:b/>
                <w:bCs/>
                <w:sz w:val="20"/>
                <w:szCs w:val="20"/>
              </w:rPr>
              <w:t>Non-Embedded Customer</w:t>
            </w:r>
            <w:r w:rsidR="00FD009C">
              <w:rPr>
                <w:rFonts w:ascii="Arial"/>
                <w:b/>
                <w:bCs/>
                <w:sz w:val="20"/>
                <w:szCs w:val="20"/>
              </w:rPr>
              <w:t xml:space="preserve"> </w:t>
            </w:r>
            <w:r w:rsidRPr="00FC7799">
              <w:rPr>
                <w:rFonts w:ascii="Arial"/>
                <w:sz w:val="20"/>
                <w:szCs w:val="20"/>
              </w:rPr>
              <w:t xml:space="preserve">and </w:t>
            </w:r>
            <w:r w:rsidRPr="00FC7799">
              <w:rPr>
                <w:rFonts w:ascii="Arial"/>
                <w:b/>
                <w:bCs/>
                <w:sz w:val="20"/>
                <w:szCs w:val="20"/>
              </w:rPr>
              <w:t xml:space="preserve">The </w:t>
            </w:r>
            <w:r w:rsidR="75385E31" w:rsidRPr="00FC7799">
              <w:rPr>
                <w:rFonts w:ascii="Arial"/>
                <w:b/>
                <w:bCs/>
                <w:sz w:val="20"/>
                <w:szCs w:val="20"/>
              </w:rPr>
              <w:t>Company</w:t>
            </w:r>
          </w:p>
        </w:tc>
        <w:tc>
          <w:tcPr>
            <w:tcW w:w="4962" w:type="dxa"/>
          </w:tcPr>
          <w:p w14:paraId="5A208F01" w14:textId="77777777" w:rsidR="004E3FAB" w:rsidRDefault="00474BB3">
            <w:pPr>
              <w:pStyle w:val="TableParagraph"/>
              <w:spacing w:before="24" w:line="264" w:lineRule="auto"/>
              <w:ind w:left="158" w:right="-90"/>
              <w:jc w:val="both"/>
              <w:rPr>
                <w:rFonts w:ascii="Arial" w:hAnsi="Arial"/>
                <w:spacing w:val="-7"/>
                <w:sz w:val="20"/>
                <w:szCs w:val="20"/>
              </w:rPr>
            </w:pPr>
            <w:r w:rsidRPr="6DCFE0E5">
              <w:rPr>
                <w:rFonts w:ascii="Arial" w:hAnsi="Arial"/>
                <w:sz w:val="20"/>
                <w:szCs w:val="20"/>
              </w:rPr>
              <w:t>In</w:t>
            </w:r>
            <w:r w:rsidRPr="6DCFE0E5">
              <w:rPr>
                <w:rFonts w:ascii="Arial" w:hAnsi="Arial"/>
                <w:spacing w:val="-8"/>
                <w:sz w:val="20"/>
                <w:szCs w:val="20"/>
              </w:rPr>
              <w:t xml:space="preserve"> </w:t>
            </w:r>
            <w:r w:rsidRPr="6DCFE0E5">
              <w:rPr>
                <w:rFonts w:ascii="Arial" w:hAnsi="Arial"/>
                <w:sz w:val="20"/>
                <w:szCs w:val="20"/>
              </w:rPr>
              <w:t>respect</w:t>
            </w:r>
            <w:r w:rsidRPr="6DCFE0E5">
              <w:rPr>
                <w:rFonts w:ascii="Arial" w:hAnsi="Arial"/>
                <w:spacing w:val="-8"/>
                <w:sz w:val="20"/>
                <w:szCs w:val="20"/>
              </w:rPr>
              <w:t xml:space="preserve"> </w:t>
            </w:r>
            <w:r w:rsidRPr="6DCFE0E5">
              <w:rPr>
                <w:rFonts w:ascii="Arial" w:hAnsi="Arial"/>
                <w:sz w:val="20"/>
                <w:szCs w:val="20"/>
              </w:rPr>
              <w:t>of</w:t>
            </w:r>
            <w:r w:rsidRPr="6DCFE0E5">
              <w:rPr>
                <w:rFonts w:ascii="Arial" w:hAnsi="Arial"/>
                <w:spacing w:val="-7"/>
                <w:sz w:val="20"/>
                <w:szCs w:val="20"/>
              </w:rPr>
              <w:t xml:space="preserve"> </w:t>
            </w:r>
            <w:r w:rsidRPr="6DCFE0E5">
              <w:rPr>
                <w:rFonts w:ascii="Arial" w:hAnsi="Arial"/>
                <w:sz w:val="20"/>
                <w:szCs w:val="20"/>
              </w:rPr>
              <w:t>outages</w:t>
            </w:r>
            <w:r w:rsidRPr="6DCFE0E5">
              <w:rPr>
                <w:rFonts w:ascii="Arial" w:hAnsi="Arial"/>
                <w:spacing w:val="-7"/>
                <w:sz w:val="20"/>
                <w:szCs w:val="20"/>
              </w:rPr>
              <w:t xml:space="preserve"> </w:t>
            </w:r>
            <w:r w:rsidRPr="6DCFE0E5">
              <w:rPr>
                <w:rFonts w:ascii="Arial" w:hAnsi="Arial"/>
                <w:sz w:val="20"/>
                <w:szCs w:val="20"/>
              </w:rPr>
              <w:t>on</w:t>
            </w:r>
            <w:r w:rsidRPr="6DCFE0E5">
              <w:rPr>
                <w:rFonts w:ascii="Arial" w:hAnsi="Arial"/>
                <w:spacing w:val="-7"/>
                <w:sz w:val="20"/>
                <w:szCs w:val="20"/>
              </w:rPr>
              <w:t xml:space="preserve"> </w:t>
            </w:r>
            <w:r w:rsidRPr="6DCFE0E5">
              <w:rPr>
                <w:rFonts w:ascii="Arial" w:hAnsi="Arial"/>
                <w:sz w:val="20"/>
                <w:szCs w:val="20"/>
              </w:rPr>
              <w:t>the</w:t>
            </w:r>
            <w:r w:rsidRPr="6DCFE0E5">
              <w:rPr>
                <w:rFonts w:ascii="Arial" w:hAnsi="Arial"/>
                <w:spacing w:val="-7"/>
                <w:sz w:val="20"/>
                <w:szCs w:val="20"/>
              </w:rPr>
              <w:t xml:space="preserve"> </w:t>
            </w:r>
            <w:r w:rsidRPr="6DCFE0E5">
              <w:rPr>
                <w:rFonts w:ascii="Arial" w:hAnsi="Arial"/>
                <w:b/>
                <w:bCs/>
                <w:sz w:val="20"/>
                <w:szCs w:val="20"/>
              </w:rPr>
              <w:t>User’s System</w:t>
            </w:r>
            <w:r w:rsidRPr="6DCFE0E5">
              <w:rPr>
                <w:rFonts w:ascii="Arial" w:hAnsi="Arial"/>
                <w:b/>
                <w:bCs/>
                <w:spacing w:val="-5"/>
                <w:sz w:val="20"/>
                <w:szCs w:val="20"/>
              </w:rPr>
              <w:t xml:space="preserve"> </w:t>
            </w:r>
            <w:r w:rsidRPr="6DCFE0E5">
              <w:rPr>
                <w:rFonts w:ascii="Arial" w:hAnsi="Arial"/>
                <w:sz w:val="20"/>
                <w:szCs w:val="20"/>
              </w:rPr>
              <w:t>relevant</w:t>
            </w:r>
            <w:r w:rsidRPr="6DCFE0E5">
              <w:rPr>
                <w:rFonts w:ascii="Arial" w:hAnsi="Arial"/>
                <w:spacing w:val="-7"/>
                <w:sz w:val="20"/>
                <w:szCs w:val="20"/>
              </w:rPr>
              <w:t xml:space="preserve"> </w:t>
            </w:r>
          </w:p>
          <w:p w14:paraId="6722BED7" w14:textId="6DC35AE7" w:rsidR="00735799" w:rsidRDefault="004E3FAB" w:rsidP="00A97B72">
            <w:pPr>
              <w:pStyle w:val="TableParagraph"/>
              <w:spacing w:before="24" w:line="264" w:lineRule="auto"/>
              <w:ind w:right="-90"/>
              <w:jc w:val="both"/>
              <w:rPr>
                <w:rFonts w:ascii="Arial" w:hAnsi="Arial"/>
                <w:sz w:val="20"/>
                <w:szCs w:val="20"/>
              </w:rPr>
            </w:pPr>
            <w:r>
              <w:rPr>
                <w:rFonts w:ascii="Arial" w:hAnsi="Arial"/>
                <w:spacing w:val="-7"/>
                <w:sz w:val="20"/>
                <w:szCs w:val="20"/>
              </w:rPr>
              <w:t xml:space="preserve">   </w:t>
            </w:r>
            <w:r w:rsidR="00474BB3" w:rsidRPr="6DCFE0E5">
              <w:rPr>
                <w:rFonts w:ascii="Arial" w:hAnsi="Arial"/>
                <w:sz w:val="20"/>
                <w:szCs w:val="20"/>
              </w:rPr>
              <w:t>to</w:t>
            </w:r>
            <w:r w:rsidR="00474BB3" w:rsidRPr="6DCFE0E5">
              <w:rPr>
                <w:rFonts w:ascii="Arial" w:hAnsi="Arial"/>
                <w:spacing w:val="-7"/>
                <w:sz w:val="20"/>
                <w:szCs w:val="20"/>
              </w:rPr>
              <w:t xml:space="preserve"> </w:t>
            </w:r>
            <w:r w:rsidR="00474BB3" w:rsidRPr="6DCFE0E5">
              <w:rPr>
                <w:rFonts w:ascii="Arial" w:hAnsi="Arial"/>
                <w:b/>
                <w:bCs/>
                <w:sz w:val="20"/>
                <w:szCs w:val="20"/>
              </w:rPr>
              <w:t>The</w:t>
            </w:r>
            <w:r w:rsidR="00474BB3" w:rsidRPr="6DCFE0E5">
              <w:rPr>
                <w:rFonts w:ascii="Arial" w:hAnsi="Arial"/>
                <w:b/>
                <w:bCs/>
                <w:spacing w:val="-7"/>
                <w:sz w:val="20"/>
                <w:szCs w:val="20"/>
              </w:rPr>
              <w:t xml:space="preserve"> </w:t>
            </w:r>
            <w:r w:rsidR="00474BB3" w:rsidRPr="6DCFE0E5">
              <w:rPr>
                <w:rFonts w:ascii="Arial" w:hAnsi="Arial"/>
                <w:b/>
                <w:bCs/>
                <w:spacing w:val="-2"/>
                <w:sz w:val="20"/>
                <w:szCs w:val="20"/>
              </w:rPr>
              <w:t>Company</w:t>
            </w:r>
            <w:r w:rsidR="00474BB3" w:rsidRPr="6DCFE0E5">
              <w:rPr>
                <w:rFonts w:ascii="Arial" w:hAnsi="Arial"/>
                <w:spacing w:val="-2"/>
                <w:sz w:val="20"/>
                <w:szCs w:val="20"/>
              </w:rPr>
              <w:t>.</w:t>
            </w:r>
          </w:p>
          <w:p w14:paraId="00688CC8" w14:textId="77777777" w:rsidR="00F27B51" w:rsidRDefault="00474BB3">
            <w:pPr>
              <w:pStyle w:val="TableParagraph"/>
              <w:spacing w:line="264" w:lineRule="auto"/>
              <w:ind w:left="158" w:right="-90"/>
              <w:jc w:val="both"/>
              <w:rPr>
                <w:rFonts w:ascii="Arial" w:hAnsi="Arial"/>
                <w:spacing w:val="-8"/>
                <w:sz w:val="20"/>
                <w:szCs w:val="20"/>
              </w:rPr>
            </w:pPr>
            <w:r w:rsidRPr="6DCFE0E5">
              <w:rPr>
                <w:rFonts w:ascii="Arial" w:hAnsi="Arial"/>
                <w:sz w:val="20"/>
                <w:szCs w:val="20"/>
              </w:rPr>
              <w:t xml:space="preserve">For </w:t>
            </w:r>
            <w:r w:rsidRPr="6DCFE0E5">
              <w:rPr>
                <w:rFonts w:ascii="Arial" w:hAnsi="Arial"/>
                <w:b/>
                <w:bCs/>
                <w:sz w:val="20"/>
                <w:szCs w:val="20"/>
              </w:rPr>
              <w:t xml:space="preserve">Network Operators </w:t>
            </w:r>
            <w:r w:rsidRPr="6DCFE0E5">
              <w:rPr>
                <w:rFonts w:ascii="Arial" w:hAnsi="Arial"/>
                <w:sz w:val="20"/>
                <w:szCs w:val="20"/>
              </w:rPr>
              <w:t>only, outages of the</w:t>
            </w:r>
            <w:r w:rsidRPr="6DCFE0E5">
              <w:rPr>
                <w:rFonts w:ascii="Arial" w:hAnsi="Arial"/>
                <w:spacing w:val="-8"/>
                <w:sz w:val="20"/>
                <w:szCs w:val="20"/>
              </w:rPr>
              <w:t xml:space="preserve"> </w:t>
            </w:r>
          </w:p>
          <w:p w14:paraId="025D92AE" w14:textId="77777777" w:rsidR="00F27B51" w:rsidRDefault="00474BB3">
            <w:pPr>
              <w:pStyle w:val="TableParagraph"/>
              <w:spacing w:line="264" w:lineRule="auto"/>
              <w:ind w:left="158" w:right="-90"/>
              <w:jc w:val="both"/>
              <w:rPr>
                <w:rFonts w:ascii="Arial" w:hAnsi="Arial"/>
                <w:sz w:val="20"/>
                <w:szCs w:val="20"/>
              </w:rPr>
            </w:pPr>
            <w:r w:rsidRPr="6DCFE0E5">
              <w:rPr>
                <w:rFonts w:ascii="Arial" w:hAnsi="Arial"/>
                <w:b/>
                <w:bCs/>
                <w:sz w:val="20"/>
                <w:szCs w:val="20"/>
              </w:rPr>
              <w:t>Network</w:t>
            </w:r>
            <w:r w:rsidRPr="6DCFE0E5">
              <w:rPr>
                <w:rFonts w:ascii="Arial" w:hAnsi="Arial"/>
                <w:b/>
                <w:bCs/>
                <w:spacing w:val="-8"/>
                <w:sz w:val="20"/>
                <w:szCs w:val="20"/>
              </w:rPr>
              <w:t xml:space="preserve"> </w:t>
            </w:r>
            <w:r w:rsidRPr="6DCFE0E5">
              <w:rPr>
                <w:rFonts w:ascii="Arial" w:hAnsi="Arial"/>
                <w:b/>
                <w:bCs/>
                <w:sz w:val="20"/>
                <w:szCs w:val="20"/>
              </w:rPr>
              <w:t>Operator’s</w:t>
            </w:r>
            <w:r w:rsidRPr="6DCFE0E5">
              <w:rPr>
                <w:rFonts w:ascii="Arial" w:hAnsi="Arial"/>
                <w:b/>
                <w:bCs/>
                <w:spacing w:val="-6"/>
                <w:sz w:val="20"/>
                <w:szCs w:val="20"/>
              </w:rPr>
              <w:t xml:space="preserve"> </w:t>
            </w:r>
            <w:r w:rsidRPr="6DCFE0E5">
              <w:rPr>
                <w:rFonts w:ascii="Arial" w:hAnsi="Arial"/>
                <w:b/>
                <w:bCs/>
                <w:sz w:val="20"/>
                <w:szCs w:val="20"/>
              </w:rPr>
              <w:t>System</w:t>
            </w:r>
            <w:r w:rsidRPr="6DCFE0E5">
              <w:rPr>
                <w:rFonts w:ascii="Arial" w:hAnsi="Arial"/>
                <w:b/>
                <w:bCs/>
                <w:spacing w:val="-5"/>
                <w:sz w:val="20"/>
                <w:szCs w:val="20"/>
              </w:rPr>
              <w:t xml:space="preserve"> </w:t>
            </w:r>
            <w:r w:rsidRPr="6DCFE0E5">
              <w:rPr>
                <w:rFonts w:ascii="Arial" w:hAnsi="Arial"/>
                <w:sz w:val="20"/>
                <w:szCs w:val="20"/>
              </w:rPr>
              <w:t>that</w:t>
            </w:r>
            <w:r w:rsidRPr="6DCFE0E5">
              <w:rPr>
                <w:rFonts w:ascii="Arial" w:hAnsi="Arial"/>
                <w:spacing w:val="-6"/>
                <w:sz w:val="20"/>
                <w:szCs w:val="20"/>
              </w:rPr>
              <w:t xml:space="preserve"> </w:t>
            </w:r>
            <w:r w:rsidRPr="6DCFE0E5">
              <w:rPr>
                <w:rFonts w:ascii="Arial" w:hAnsi="Arial"/>
                <w:sz w:val="20"/>
                <w:szCs w:val="20"/>
              </w:rPr>
              <w:t xml:space="preserve">may have an </w:t>
            </w:r>
          </w:p>
          <w:p w14:paraId="3B001C71" w14:textId="4B0E65A0" w:rsidR="00735799" w:rsidRDefault="00474BB3" w:rsidP="00A97B72">
            <w:pPr>
              <w:pStyle w:val="TableParagraph"/>
              <w:spacing w:line="264" w:lineRule="auto"/>
              <w:ind w:left="158" w:right="-90"/>
              <w:jc w:val="both"/>
              <w:rPr>
                <w:rFonts w:ascii="Arial" w:hAnsi="Arial"/>
                <w:sz w:val="20"/>
                <w:szCs w:val="20"/>
              </w:rPr>
            </w:pPr>
            <w:r w:rsidRPr="6DCFE0E5">
              <w:rPr>
                <w:rFonts w:ascii="Arial" w:hAnsi="Arial"/>
                <w:sz w:val="20"/>
                <w:szCs w:val="20"/>
              </w:rPr>
              <w:t>impact on:</w:t>
            </w:r>
          </w:p>
          <w:p w14:paraId="2A737628" w14:textId="77777777" w:rsidR="00F27B51" w:rsidRPr="00A97B72" w:rsidRDefault="00474BB3">
            <w:pPr>
              <w:pStyle w:val="TableParagraph"/>
              <w:numPr>
                <w:ilvl w:val="0"/>
                <w:numId w:val="18"/>
              </w:numPr>
              <w:tabs>
                <w:tab w:val="left" w:pos="934"/>
              </w:tabs>
              <w:spacing w:before="1" w:line="261" w:lineRule="auto"/>
              <w:ind w:left="450" w:right="-90" w:hanging="270"/>
              <w:jc w:val="both"/>
              <w:rPr>
                <w:rFonts w:ascii="Arial" w:hAnsi="Arial"/>
                <w:b/>
                <w:bCs/>
                <w:sz w:val="20"/>
                <w:szCs w:val="20"/>
              </w:rPr>
            </w:pPr>
            <w:r w:rsidRPr="6DCFE0E5">
              <w:rPr>
                <w:rFonts w:ascii="Arial" w:hAnsi="Arial"/>
                <w:sz w:val="20"/>
                <w:szCs w:val="20"/>
              </w:rPr>
              <w:t xml:space="preserve">an </w:t>
            </w:r>
            <w:r w:rsidRPr="6DCFE0E5">
              <w:rPr>
                <w:rFonts w:ascii="Arial" w:hAnsi="Arial"/>
                <w:b/>
                <w:bCs/>
                <w:sz w:val="20"/>
                <w:szCs w:val="20"/>
              </w:rPr>
              <w:t xml:space="preserve">Offshore Transmission System </w:t>
            </w:r>
            <w:r w:rsidRPr="6DCFE0E5">
              <w:rPr>
                <w:rFonts w:ascii="Arial" w:hAnsi="Arial"/>
                <w:sz w:val="20"/>
                <w:szCs w:val="20"/>
              </w:rPr>
              <w:t xml:space="preserve">connected </w:t>
            </w:r>
          </w:p>
          <w:p w14:paraId="0E4FE8D4" w14:textId="0670A4EB" w:rsidR="00735799" w:rsidRDefault="00474BB3" w:rsidP="00A97B72">
            <w:pPr>
              <w:pStyle w:val="TableParagraph"/>
              <w:tabs>
                <w:tab w:val="left" w:pos="934"/>
              </w:tabs>
              <w:spacing w:before="1" w:line="261" w:lineRule="auto"/>
              <w:ind w:left="180" w:right="-90"/>
              <w:jc w:val="both"/>
              <w:rPr>
                <w:rFonts w:ascii="Arial" w:hAnsi="Arial"/>
                <w:b/>
                <w:bCs/>
                <w:sz w:val="20"/>
                <w:szCs w:val="20"/>
              </w:rPr>
            </w:pPr>
            <w:r w:rsidRPr="6DCFE0E5">
              <w:rPr>
                <w:rFonts w:ascii="Arial" w:hAnsi="Arial"/>
                <w:sz w:val="20"/>
                <w:szCs w:val="20"/>
              </w:rPr>
              <w:t xml:space="preserve">to that </w:t>
            </w:r>
            <w:r w:rsidRPr="6DCFE0E5">
              <w:rPr>
                <w:rFonts w:ascii="Arial" w:hAnsi="Arial"/>
                <w:b/>
                <w:bCs/>
                <w:sz w:val="20"/>
                <w:szCs w:val="20"/>
              </w:rPr>
              <w:t>Network</w:t>
            </w:r>
            <w:r w:rsidRPr="6DCFE0E5">
              <w:rPr>
                <w:rFonts w:ascii="Arial" w:hAnsi="Arial"/>
                <w:b/>
                <w:bCs/>
                <w:spacing w:val="-14"/>
                <w:sz w:val="20"/>
                <w:szCs w:val="20"/>
              </w:rPr>
              <w:t xml:space="preserve"> </w:t>
            </w:r>
            <w:r w:rsidRPr="6DCFE0E5">
              <w:rPr>
                <w:rFonts w:ascii="Arial" w:hAnsi="Arial"/>
                <w:b/>
                <w:bCs/>
                <w:sz w:val="20"/>
                <w:szCs w:val="20"/>
              </w:rPr>
              <w:t>Operator’s</w:t>
            </w:r>
            <w:r w:rsidRPr="6DCFE0E5">
              <w:rPr>
                <w:rFonts w:ascii="Arial" w:hAnsi="Arial"/>
                <w:b/>
                <w:bCs/>
                <w:spacing w:val="-14"/>
                <w:sz w:val="20"/>
                <w:szCs w:val="20"/>
              </w:rPr>
              <w:t xml:space="preserve"> </w:t>
            </w:r>
            <w:r w:rsidRPr="6DCFE0E5">
              <w:rPr>
                <w:rFonts w:ascii="Arial" w:hAnsi="Arial"/>
                <w:b/>
                <w:bCs/>
                <w:sz w:val="20"/>
                <w:szCs w:val="20"/>
              </w:rPr>
              <w:t>System</w:t>
            </w:r>
            <w:r w:rsidRPr="00676BC9">
              <w:rPr>
                <w:rFonts w:ascii="Arial" w:hAnsi="Arial"/>
                <w:sz w:val="20"/>
                <w:szCs w:val="20"/>
              </w:rPr>
              <w:t>.</w:t>
            </w:r>
          </w:p>
          <w:p w14:paraId="6EE247EE" w14:textId="77777777" w:rsidR="00F27B51" w:rsidRPr="00A97B72" w:rsidRDefault="00474BB3">
            <w:pPr>
              <w:pStyle w:val="TableParagraph"/>
              <w:numPr>
                <w:ilvl w:val="0"/>
                <w:numId w:val="18"/>
              </w:numPr>
              <w:tabs>
                <w:tab w:val="left" w:pos="934"/>
              </w:tabs>
              <w:spacing w:before="4" w:line="261" w:lineRule="auto"/>
              <w:ind w:left="450" w:right="-90" w:hanging="270"/>
              <w:jc w:val="both"/>
              <w:rPr>
                <w:rFonts w:ascii="Arial"/>
                <w:b/>
                <w:bCs/>
                <w:sz w:val="20"/>
                <w:szCs w:val="20"/>
              </w:rPr>
            </w:pPr>
            <w:r w:rsidRPr="6DCFE0E5">
              <w:rPr>
                <w:rFonts w:ascii="Arial" w:hAnsi="Arial"/>
                <w:sz w:val="20"/>
                <w:szCs w:val="20"/>
              </w:rPr>
              <w:t>that</w:t>
            </w:r>
            <w:r w:rsidRPr="6DCFE0E5">
              <w:rPr>
                <w:rFonts w:ascii="Arial" w:hAnsi="Arial"/>
                <w:spacing w:val="-11"/>
                <w:sz w:val="20"/>
                <w:szCs w:val="20"/>
              </w:rPr>
              <w:t xml:space="preserve"> </w:t>
            </w:r>
            <w:r w:rsidRPr="6DCFE0E5">
              <w:rPr>
                <w:rFonts w:ascii="Arial" w:hAnsi="Arial"/>
                <w:b/>
                <w:bCs/>
                <w:sz w:val="20"/>
                <w:szCs w:val="20"/>
              </w:rPr>
              <w:t>Network</w:t>
            </w:r>
            <w:r w:rsidRPr="6DCFE0E5">
              <w:rPr>
                <w:rFonts w:ascii="Arial" w:hAnsi="Arial"/>
                <w:b/>
                <w:bCs/>
                <w:spacing w:val="-11"/>
                <w:sz w:val="20"/>
                <w:szCs w:val="20"/>
              </w:rPr>
              <w:t xml:space="preserve"> </w:t>
            </w:r>
            <w:r w:rsidRPr="6DCFE0E5">
              <w:rPr>
                <w:rFonts w:ascii="Arial" w:hAnsi="Arial"/>
                <w:b/>
                <w:bCs/>
                <w:sz w:val="20"/>
                <w:szCs w:val="20"/>
              </w:rPr>
              <w:t>Operator’s</w:t>
            </w:r>
            <w:r w:rsidRPr="6DCFE0E5">
              <w:rPr>
                <w:rFonts w:ascii="Arial" w:hAnsi="Arial"/>
                <w:b/>
                <w:bCs/>
                <w:spacing w:val="-10"/>
                <w:sz w:val="20"/>
                <w:szCs w:val="20"/>
              </w:rPr>
              <w:t xml:space="preserve"> </w:t>
            </w:r>
            <w:r w:rsidRPr="6DCFE0E5">
              <w:rPr>
                <w:rFonts w:ascii="Arial" w:hAnsi="Arial"/>
                <w:sz w:val="20"/>
                <w:szCs w:val="20"/>
              </w:rPr>
              <w:t>ability</w:t>
            </w:r>
            <w:r w:rsidRPr="6DCFE0E5">
              <w:rPr>
                <w:rFonts w:ascii="Arial" w:hAnsi="Arial"/>
                <w:spacing w:val="-10"/>
                <w:sz w:val="20"/>
                <w:szCs w:val="20"/>
              </w:rPr>
              <w:t xml:space="preserve"> </w:t>
            </w:r>
            <w:r w:rsidRPr="6DCFE0E5">
              <w:rPr>
                <w:rFonts w:ascii="Arial" w:hAnsi="Arial"/>
                <w:sz w:val="20"/>
                <w:szCs w:val="20"/>
              </w:rPr>
              <w:t xml:space="preserve">to operate a </w:t>
            </w:r>
          </w:p>
          <w:p w14:paraId="6F5EE1D4" w14:textId="77777777" w:rsidR="00F27B51" w:rsidRDefault="00474BB3" w:rsidP="00F27B51">
            <w:pPr>
              <w:pStyle w:val="TableParagraph"/>
              <w:tabs>
                <w:tab w:val="left" w:pos="934"/>
              </w:tabs>
              <w:spacing w:before="4" w:line="261" w:lineRule="auto"/>
              <w:ind w:left="180" w:right="-90"/>
              <w:jc w:val="both"/>
              <w:rPr>
                <w:rFonts w:ascii="Arial" w:hAnsi="Arial"/>
                <w:spacing w:val="-4"/>
                <w:sz w:val="20"/>
                <w:szCs w:val="20"/>
              </w:rPr>
            </w:pPr>
            <w:r w:rsidRPr="6DCFE0E5">
              <w:rPr>
                <w:rFonts w:ascii="Arial" w:hAnsi="Arial"/>
                <w:b/>
                <w:bCs/>
                <w:sz w:val="20"/>
                <w:szCs w:val="20"/>
              </w:rPr>
              <w:t>Local Joint Restoration</w:t>
            </w:r>
            <w:r w:rsidRPr="6DCFE0E5">
              <w:rPr>
                <w:rFonts w:ascii="Arial" w:hAnsi="Arial"/>
                <w:b/>
                <w:bCs/>
                <w:spacing w:val="-2"/>
                <w:sz w:val="20"/>
                <w:szCs w:val="20"/>
              </w:rPr>
              <w:t xml:space="preserve"> </w:t>
            </w:r>
            <w:r w:rsidRPr="6DCFE0E5">
              <w:rPr>
                <w:rFonts w:ascii="Arial" w:hAnsi="Arial"/>
                <w:b/>
                <w:bCs/>
                <w:sz w:val="20"/>
                <w:szCs w:val="20"/>
              </w:rPr>
              <w:t>Plan</w:t>
            </w:r>
            <w:r w:rsidRPr="6DCFE0E5">
              <w:rPr>
                <w:rFonts w:ascii="Arial" w:hAnsi="Arial"/>
                <w:b/>
                <w:bCs/>
                <w:spacing w:val="-1"/>
                <w:sz w:val="20"/>
                <w:szCs w:val="20"/>
              </w:rPr>
              <w:t xml:space="preserve"> </w:t>
            </w:r>
            <w:r w:rsidRPr="6DCFE0E5">
              <w:rPr>
                <w:rFonts w:ascii="Arial" w:hAnsi="Arial"/>
                <w:sz w:val="20"/>
                <w:szCs w:val="20"/>
              </w:rPr>
              <w:t>or</w:t>
            </w:r>
            <w:r w:rsidRPr="6DCFE0E5">
              <w:rPr>
                <w:rFonts w:ascii="Arial" w:hAnsi="Arial"/>
                <w:spacing w:val="-4"/>
                <w:sz w:val="20"/>
                <w:szCs w:val="20"/>
              </w:rPr>
              <w:t xml:space="preserve"> </w:t>
            </w:r>
          </w:p>
          <w:p w14:paraId="6A3B8F7E" w14:textId="2743CEBD" w:rsidR="00735799" w:rsidRDefault="00474BB3" w:rsidP="00A97B72">
            <w:pPr>
              <w:pStyle w:val="TableParagraph"/>
              <w:tabs>
                <w:tab w:val="left" w:pos="934"/>
              </w:tabs>
              <w:spacing w:before="4" w:line="261" w:lineRule="auto"/>
              <w:ind w:left="180" w:right="-90"/>
              <w:jc w:val="both"/>
              <w:rPr>
                <w:rFonts w:ascii="Arial"/>
                <w:b/>
                <w:bCs/>
                <w:sz w:val="20"/>
                <w:szCs w:val="20"/>
              </w:rPr>
            </w:pPr>
            <w:r w:rsidRPr="6DCFE0E5">
              <w:rPr>
                <w:rFonts w:ascii="Arial" w:hAnsi="Arial"/>
                <w:b/>
                <w:bCs/>
                <w:sz w:val="20"/>
                <w:szCs w:val="20"/>
              </w:rPr>
              <w:t>Distribution</w:t>
            </w:r>
            <w:r w:rsidR="36AB9076" w:rsidRPr="6DCFE0E5">
              <w:rPr>
                <w:rFonts w:ascii="Arial" w:hAnsi="Arial"/>
                <w:b/>
                <w:bCs/>
                <w:sz w:val="20"/>
                <w:szCs w:val="20"/>
              </w:rPr>
              <w:t xml:space="preserve"> </w:t>
            </w:r>
            <w:r w:rsidRPr="6DCFE0E5">
              <w:rPr>
                <w:rFonts w:ascii="Arial"/>
                <w:b/>
                <w:bCs/>
                <w:sz w:val="20"/>
                <w:szCs w:val="20"/>
              </w:rPr>
              <w:t>Restoration</w:t>
            </w:r>
            <w:r w:rsidRPr="6DCFE0E5">
              <w:rPr>
                <w:rFonts w:ascii="Arial"/>
                <w:b/>
                <w:bCs/>
                <w:spacing w:val="-8"/>
                <w:sz w:val="20"/>
                <w:szCs w:val="20"/>
              </w:rPr>
              <w:t xml:space="preserve"> </w:t>
            </w:r>
            <w:r w:rsidRPr="6DCFE0E5">
              <w:rPr>
                <w:rFonts w:ascii="Arial"/>
                <w:b/>
                <w:bCs/>
                <w:sz w:val="20"/>
                <w:szCs w:val="20"/>
              </w:rPr>
              <w:t>Zone</w:t>
            </w:r>
            <w:r w:rsidRPr="6DCFE0E5">
              <w:rPr>
                <w:rFonts w:ascii="Arial"/>
                <w:b/>
                <w:bCs/>
                <w:spacing w:val="-7"/>
                <w:sz w:val="20"/>
                <w:szCs w:val="20"/>
              </w:rPr>
              <w:t xml:space="preserve"> </w:t>
            </w:r>
            <w:r w:rsidRPr="6DCFE0E5">
              <w:rPr>
                <w:rFonts w:ascii="Arial"/>
                <w:b/>
                <w:bCs/>
                <w:spacing w:val="-4"/>
                <w:sz w:val="20"/>
                <w:szCs w:val="20"/>
              </w:rPr>
              <w:t>Plan</w:t>
            </w:r>
            <w:r w:rsidR="009736F2" w:rsidRPr="00A97B72">
              <w:rPr>
                <w:rFonts w:ascii="Arial"/>
                <w:spacing w:val="-4"/>
                <w:sz w:val="20"/>
                <w:szCs w:val="20"/>
              </w:rPr>
              <w:t>.</w:t>
            </w:r>
          </w:p>
        </w:tc>
      </w:tr>
    </w:tbl>
    <w:p w14:paraId="3E7B866E" w14:textId="77777777" w:rsidR="00735799" w:rsidRDefault="00735799">
      <w:pPr>
        <w:pStyle w:val="BodyText"/>
        <w:spacing w:before="3"/>
        <w:rPr>
          <w:sz w:val="24"/>
        </w:rPr>
      </w:pPr>
    </w:p>
    <w:p w14:paraId="23E10826" w14:textId="73560099" w:rsidR="00735799" w:rsidRPr="00762D05" w:rsidRDefault="00474BB3" w:rsidP="00BF5809">
      <w:pPr>
        <w:tabs>
          <w:tab w:val="left" w:pos="1409"/>
        </w:tabs>
        <w:ind w:left="1656" w:right="1383" w:hanging="1378"/>
        <w:rPr>
          <w:b/>
          <w:sz w:val="20"/>
          <w:szCs w:val="20"/>
          <w:u w:val="single"/>
        </w:rPr>
      </w:pPr>
      <w:r w:rsidRPr="00762D05">
        <w:rPr>
          <w:spacing w:val="-2"/>
          <w:sz w:val="20"/>
          <w:szCs w:val="20"/>
        </w:rPr>
        <w:t>OC2.3.1.2</w:t>
      </w:r>
      <w:r w:rsidR="00BF5809" w:rsidRPr="00762D05">
        <w:rPr>
          <w:sz w:val="20"/>
          <w:szCs w:val="20"/>
        </w:rPr>
        <w:tab/>
      </w:r>
      <w:r w:rsidR="00BF5809" w:rsidRPr="00762D05">
        <w:rPr>
          <w:sz w:val="20"/>
          <w:szCs w:val="20"/>
        </w:rPr>
        <w:tab/>
      </w:r>
      <w:r w:rsidRPr="00762D05">
        <w:rPr>
          <w:sz w:val="20"/>
          <w:szCs w:val="20"/>
          <w:u w:val="single"/>
        </w:rPr>
        <w:t>Provision</w:t>
      </w:r>
      <w:r w:rsidRPr="00762D05">
        <w:rPr>
          <w:spacing w:val="-6"/>
          <w:sz w:val="20"/>
          <w:szCs w:val="20"/>
          <w:u w:val="single"/>
        </w:rPr>
        <w:t xml:space="preserve"> </w:t>
      </w:r>
      <w:r w:rsidRPr="00762D05">
        <w:rPr>
          <w:sz w:val="20"/>
          <w:szCs w:val="20"/>
          <w:u w:val="single"/>
        </w:rPr>
        <w:t>of</w:t>
      </w:r>
      <w:r w:rsidRPr="00762D05">
        <w:rPr>
          <w:spacing w:val="-3"/>
          <w:sz w:val="20"/>
          <w:szCs w:val="20"/>
          <w:u w:val="single"/>
        </w:rPr>
        <w:t xml:space="preserve"> </w:t>
      </w:r>
      <w:commentRangeStart w:id="86"/>
      <w:commentRangeStart w:id="87"/>
      <w:r w:rsidRPr="00762D05">
        <w:rPr>
          <w:rFonts w:eastAsia="Calibri" w:cs="Calibri"/>
          <w:b/>
          <w:sz w:val="20"/>
          <w:szCs w:val="20"/>
          <w:u w:val="single"/>
        </w:rPr>
        <w:t xml:space="preserve">Output Usable </w:t>
      </w:r>
      <w:commentRangeEnd w:id="86"/>
      <w:r w:rsidR="00657E5F" w:rsidRPr="00864EE3">
        <w:rPr>
          <w:rStyle w:val="CommentReference"/>
          <w:sz w:val="20"/>
          <w:szCs w:val="20"/>
        </w:rPr>
        <w:commentReference w:id="86"/>
      </w:r>
      <w:commentRangeEnd w:id="87"/>
      <w:r w:rsidR="00D40722" w:rsidRPr="00864EE3">
        <w:rPr>
          <w:rStyle w:val="CommentReference"/>
          <w:sz w:val="20"/>
          <w:szCs w:val="20"/>
        </w:rPr>
        <w:commentReference w:id="87"/>
      </w:r>
      <w:r w:rsidR="00E16FD1" w:rsidRPr="00762D05">
        <w:rPr>
          <w:rFonts w:eastAsia="Calibri" w:cs="Calibri"/>
          <w:sz w:val="20"/>
          <w:szCs w:val="20"/>
          <w:u w:val="single"/>
        </w:rPr>
        <w:t>data</w:t>
      </w:r>
      <w:r w:rsidR="00E16FD1" w:rsidRPr="00762D05">
        <w:rPr>
          <w:color w:val="00AFEF"/>
          <w:spacing w:val="-3"/>
          <w:sz w:val="20"/>
          <w:szCs w:val="20"/>
          <w:u w:val="single"/>
        </w:rPr>
        <w:t xml:space="preserve"> </w:t>
      </w:r>
      <w:r w:rsidRPr="00762D05">
        <w:rPr>
          <w:sz w:val="20"/>
          <w:szCs w:val="20"/>
          <w:u w:val="single"/>
        </w:rPr>
        <w:t>of</w:t>
      </w:r>
      <w:r w:rsidRPr="00762D05">
        <w:rPr>
          <w:spacing w:val="-3"/>
          <w:sz w:val="20"/>
          <w:szCs w:val="20"/>
          <w:u w:val="single"/>
        </w:rPr>
        <w:t xml:space="preserve"> </w:t>
      </w:r>
      <w:r w:rsidRPr="00762D05">
        <w:rPr>
          <w:sz w:val="20"/>
          <w:szCs w:val="20"/>
          <w:u w:val="single"/>
        </w:rPr>
        <w:t>generating</w:t>
      </w:r>
      <w:r w:rsidRPr="00762D05">
        <w:rPr>
          <w:spacing w:val="-2"/>
          <w:sz w:val="20"/>
          <w:szCs w:val="20"/>
          <w:u w:val="single"/>
        </w:rPr>
        <w:t xml:space="preserve"> </w:t>
      </w:r>
      <w:r w:rsidRPr="00762D05">
        <w:rPr>
          <w:b/>
          <w:sz w:val="20"/>
          <w:szCs w:val="20"/>
          <w:u w:val="single"/>
        </w:rPr>
        <w:t>Plant</w:t>
      </w:r>
      <w:r w:rsidRPr="00762D05">
        <w:rPr>
          <w:b/>
          <w:spacing w:val="-1"/>
          <w:sz w:val="20"/>
          <w:szCs w:val="20"/>
          <w:u w:val="single"/>
        </w:rPr>
        <w:t xml:space="preserve"> </w:t>
      </w:r>
      <w:r w:rsidRPr="00762D05">
        <w:rPr>
          <w:sz w:val="20"/>
          <w:szCs w:val="20"/>
          <w:u w:val="single"/>
        </w:rPr>
        <w:t>and</w:t>
      </w:r>
      <w:r w:rsidRPr="00762D05">
        <w:rPr>
          <w:spacing w:val="-3"/>
          <w:sz w:val="20"/>
          <w:szCs w:val="20"/>
          <w:u w:val="single"/>
        </w:rPr>
        <w:t xml:space="preserve"> </w:t>
      </w:r>
      <w:r w:rsidRPr="00762D05">
        <w:rPr>
          <w:b/>
          <w:sz w:val="20"/>
          <w:szCs w:val="20"/>
          <w:u w:val="single"/>
        </w:rPr>
        <w:t>External</w:t>
      </w:r>
      <w:r w:rsidRPr="00762D05">
        <w:rPr>
          <w:b/>
          <w:spacing w:val="-6"/>
          <w:sz w:val="20"/>
          <w:szCs w:val="20"/>
          <w:u w:val="single"/>
        </w:rPr>
        <w:t xml:space="preserve"> </w:t>
      </w:r>
      <w:r w:rsidRPr="00762D05">
        <w:rPr>
          <w:b/>
          <w:sz w:val="20"/>
          <w:szCs w:val="20"/>
          <w:u w:val="single"/>
        </w:rPr>
        <w:t>Interconnect</w:t>
      </w:r>
      <w:r w:rsidR="008369ED" w:rsidRPr="00762D05">
        <w:rPr>
          <w:b/>
          <w:sz w:val="20"/>
          <w:szCs w:val="20"/>
          <w:u w:val="single"/>
        </w:rPr>
        <w:t>ion</w:t>
      </w:r>
      <w:r w:rsidRPr="00762D05">
        <w:rPr>
          <w:b/>
          <w:spacing w:val="-4"/>
          <w:sz w:val="20"/>
          <w:szCs w:val="20"/>
          <w:u w:val="single"/>
        </w:rPr>
        <w:t xml:space="preserve"> </w:t>
      </w:r>
      <w:r w:rsidRPr="00762D05">
        <w:rPr>
          <w:b/>
          <w:sz w:val="20"/>
          <w:szCs w:val="20"/>
          <w:u w:val="single"/>
        </w:rPr>
        <w:t>Circuits</w:t>
      </w:r>
      <w:r w:rsidRPr="00762D05">
        <w:rPr>
          <w:sz w:val="20"/>
          <w:szCs w:val="20"/>
          <w:u w:val="single"/>
        </w:rPr>
        <w:t xml:space="preserve">, and the publication of </w:t>
      </w:r>
      <w:r w:rsidRPr="00762D05">
        <w:rPr>
          <w:b/>
          <w:sz w:val="20"/>
          <w:szCs w:val="20"/>
          <w:u w:val="single"/>
        </w:rPr>
        <w:t>Surplus</w:t>
      </w:r>
      <w:r w:rsidRPr="00762D05">
        <w:rPr>
          <w:sz w:val="20"/>
          <w:szCs w:val="20"/>
          <w:u w:val="single"/>
        </w:rPr>
        <w:t>.</w:t>
      </w:r>
    </w:p>
    <w:p w14:paraId="0B0259A6" w14:textId="77777777" w:rsidR="00735799" w:rsidRDefault="00735799">
      <w:pPr>
        <w:pStyle w:val="BodyText"/>
        <w:spacing w:before="5"/>
        <w:rPr>
          <w:b/>
          <w:sz w:val="17"/>
        </w:rPr>
      </w:pPr>
    </w:p>
    <w:p w14:paraId="7435DF7D" w14:textId="5A37AB27" w:rsidR="00DF77F8" w:rsidRDefault="00474BB3" w:rsidP="00363BBA">
      <w:pPr>
        <w:tabs>
          <w:tab w:val="left" w:pos="1553"/>
        </w:tabs>
        <w:ind w:left="1656" w:right="1383" w:hanging="1378"/>
        <w:jc w:val="both"/>
        <w:rPr>
          <w:b/>
          <w:bCs/>
          <w:sz w:val="20"/>
          <w:szCs w:val="20"/>
        </w:rPr>
      </w:pPr>
      <w:r w:rsidRPr="6DCFE0E5">
        <w:rPr>
          <w:spacing w:val="-2"/>
          <w:sz w:val="20"/>
          <w:szCs w:val="20"/>
        </w:rPr>
        <w:t>OC2.3.1.2.1</w:t>
      </w:r>
      <w:r>
        <w:rPr>
          <w:sz w:val="20"/>
        </w:rPr>
        <w:tab/>
      </w:r>
      <w:r w:rsidR="00BF5809">
        <w:rPr>
          <w:sz w:val="20"/>
        </w:rPr>
        <w:tab/>
      </w:r>
      <w:r w:rsidRPr="6DCFE0E5">
        <w:rPr>
          <w:sz w:val="20"/>
          <w:szCs w:val="20"/>
        </w:rPr>
        <w:t>If</w:t>
      </w:r>
      <w:r w:rsidRPr="6DCFE0E5">
        <w:rPr>
          <w:spacing w:val="-8"/>
          <w:sz w:val="20"/>
          <w:szCs w:val="20"/>
        </w:rPr>
        <w:t xml:space="preserve"> </w:t>
      </w:r>
      <w:r w:rsidRPr="6DCFE0E5">
        <w:rPr>
          <w:sz w:val="20"/>
          <w:szCs w:val="20"/>
        </w:rPr>
        <w:t>a</w:t>
      </w:r>
      <w:r w:rsidRPr="6DCFE0E5">
        <w:rPr>
          <w:spacing w:val="-8"/>
          <w:sz w:val="20"/>
          <w:szCs w:val="20"/>
        </w:rPr>
        <w:t xml:space="preserve"> </w:t>
      </w:r>
      <w:r w:rsidRPr="6DCFE0E5">
        <w:rPr>
          <w:rFonts w:eastAsia="Calibri" w:cs="Calibri"/>
          <w:b/>
          <w:bCs/>
          <w:sz w:val="20"/>
          <w:szCs w:val="20"/>
        </w:rPr>
        <w:t>Generator</w:t>
      </w:r>
      <w:r w:rsidR="00674B37" w:rsidRPr="6DCFE0E5">
        <w:rPr>
          <w:sz w:val="20"/>
          <w:szCs w:val="20"/>
        </w:rPr>
        <w:t>,</w:t>
      </w:r>
      <w:r w:rsidRPr="6DCFE0E5">
        <w:rPr>
          <w:b/>
          <w:bCs/>
          <w:spacing w:val="-7"/>
          <w:sz w:val="20"/>
          <w:szCs w:val="20"/>
        </w:rPr>
        <w:t xml:space="preserve"> </w:t>
      </w:r>
      <w:r w:rsidRPr="6DCFE0E5">
        <w:rPr>
          <w:b/>
          <w:bCs/>
          <w:sz w:val="20"/>
          <w:szCs w:val="20"/>
        </w:rPr>
        <w:t>Interconnector</w:t>
      </w:r>
      <w:r w:rsidRPr="6DCFE0E5">
        <w:rPr>
          <w:b/>
          <w:bCs/>
          <w:spacing w:val="-7"/>
          <w:sz w:val="20"/>
          <w:szCs w:val="20"/>
        </w:rPr>
        <w:t xml:space="preserve"> </w:t>
      </w:r>
      <w:commentRangeStart w:id="88"/>
      <w:r w:rsidRPr="6DCFE0E5">
        <w:rPr>
          <w:b/>
          <w:bCs/>
          <w:spacing w:val="-2"/>
          <w:sz w:val="20"/>
          <w:szCs w:val="20"/>
        </w:rPr>
        <w:t>Owner</w:t>
      </w:r>
      <w:r w:rsidR="00B96286" w:rsidRPr="6DCFE0E5">
        <w:rPr>
          <w:b/>
          <w:bCs/>
          <w:spacing w:val="-2"/>
          <w:sz w:val="20"/>
          <w:szCs w:val="20"/>
        </w:rPr>
        <w:t>,</w:t>
      </w:r>
      <w:commentRangeEnd w:id="88"/>
      <w:r w:rsidR="004654EE">
        <w:rPr>
          <w:rStyle w:val="CommentReference"/>
        </w:rPr>
        <w:commentReference w:id="88"/>
      </w:r>
      <w:r w:rsidR="00B96286" w:rsidRPr="6DCFE0E5">
        <w:rPr>
          <w:b/>
          <w:bCs/>
          <w:spacing w:val="-2"/>
          <w:sz w:val="20"/>
          <w:szCs w:val="20"/>
        </w:rPr>
        <w:t xml:space="preserve"> </w:t>
      </w:r>
      <w:r w:rsidR="006D6AE0" w:rsidRPr="6DCFE0E5">
        <w:rPr>
          <w:b/>
          <w:bCs/>
          <w:spacing w:val="-2"/>
          <w:sz w:val="20"/>
          <w:szCs w:val="20"/>
        </w:rPr>
        <w:t xml:space="preserve">or </w:t>
      </w:r>
      <w:r w:rsidR="00E66AA7" w:rsidRPr="6DCFE0E5">
        <w:rPr>
          <w:b/>
          <w:bCs/>
          <w:spacing w:val="-2"/>
          <w:sz w:val="20"/>
          <w:szCs w:val="20"/>
        </w:rPr>
        <w:t xml:space="preserve">Restoration Contractor </w:t>
      </w:r>
      <w:r w:rsidR="00E66AA7" w:rsidRPr="6DCFE0E5">
        <w:rPr>
          <w:spacing w:val="-2"/>
          <w:sz w:val="20"/>
          <w:szCs w:val="20"/>
        </w:rPr>
        <w:t xml:space="preserve">referred to in </w:t>
      </w:r>
      <w:r w:rsidR="00B260E5" w:rsidRPr="6DCFE0E5">
        <w:rPr>
          <w:spacing w:val="-2"/>
          <w:sz w:val="20"/>
          <w:szCs w:val="20"/>
        </w:rPr>
        <w:t>OC2.2.1 f)</w:t>
      </w:r>
      <w:r w:rsidR="00DF77F8" w:rsidRPr="6DCFE0E5">
        <w:rPr>
          <w:b/>
          <w:bCs/>
          <w:spacing w:val="-2"/>
          <w:sz w:val="20"/>
          <w:szCs w:val="20"/>
        </w:rPr>
        <w:t xml:space="preserve"> </w:t>
      </w:r>
      <w:r w:rsidR="00B96286" w:rsidRPr="6DCFE0E5">
        <w:rPr>
          <w:spacing w:val="-2"/>
          <w:sz w:val="20"/>
          <w:szCs w:val="20"/>
        </w:rPr>
        <w:t xml:space="preserve">where </w:t>
      </w:r>
      <w:r w:rsidR="00BC701E" w:rsidRPr="6DCFE0E5">
        <w:rPr>
          <w:spacing w:val="-2"/>
          <w:sz w:val="20"/>
          <w:szCs w:val="20"/>
        </w:rPr>
        <w:t>applicable</w:t>
      </w:r>
      <w:r w:rsidR="00BC701E" w:rsidRPr="00315615">
        <w:rPr>
          <w:spacing w:val="-2"/>
          <w:sz w:val="20"/>
          <w:szCs w:val="20"/>
        </w:rPr>
        <w:t>:</w:t>
      </w:r>
    </w:p>
    <w:p w14:paraId="51CBA25D" w14:textId="77777777" w:rsidR="00735799" w:rsidRDefault="00735799">
      <w:pPr>
        <w:pStyle w:val="BodyText"/>
        <w:spacing w:before="4"/>
        <w:rPr>
          <w:b/>
          <w:sz w:val="17"/>
        </w:rPr>
      </w:pPr>
    </w:p>
    <w:p w14:paraId="0C20AF9E" w14:textId="148E63E8" w:rsidR="00D77DEB" w:rsidRPr="00471887" w:rsidRDefault="00474BB3" w:rsidP="009E3530">
      <w:pPr>
        <w:pStyle w:val="ListParagraph"/>
        <w:numPr>
          <w:ilvl w:val="0"/>
          <w:numId w:val="17"/>
        </w:numPr>
        <w:tabs>
          <w:tab w:val="left" w:pos="1978"/>
        </w:tabs>
        <w:spacing w:before="0"/>
        <w:ind w:right="1530" w:hanging="424"/>
        <w:rPr>
          <w:sz w:val="20"/>
          <w:szCs w:val="20"/>
        </w:rPr>
      </w:pPr>
      <w:r w:rsidRPr="6DCFE0E5">
        <w:rPr>
          <w:sz w:val="20"/>
          <w:szCs w:val="20"/>
        </w:rPr>
        <w:t>experiences</w:t>
      </w:r>
      <w:r w:rsidRPr="6DCFE0E5">
        <w:rPr>
          <w:spacing w:val="-9"/>
          <w:sz w:val="20"/>
          <w:szCs w:val="20"/>
        </w:rPr>
        <w:t xml:space="preserve"> </w:t>
      </w:r>
      <w:r w:rsidRPr="6DCFE0E5">
        <w:rPr>
          <w:sz w:val="20"/>
          <w:szCs w:val="20"/>
        </w:rPr>
        <w:t>any</w:t>
      </w:r>
      <w:r w:rsidRPr="6DCFE0E5">
        <w:rPr>
          <w:spacing w:val="-8"/>
          <w:sz w:val="20"/>
          <w:szCs w:val="20"/>
        </w:rPr>
        <w:t xml:space="preserve"> </w:t>
      </w:r>
      <w:r w:rsidRPr="6DCFE0E5">
        <w:rPr>
          <w:sz w:val="20"/>
          <w:szCs w:val="20"/>
        </w:rPr>
        <w:t>unplanned</w:t>
      </w:r>
      <w:r w:rsidRPr="6DCFE0E5">
        <w:rPr>
          <w:spacing w:val="-7"/>
          <w:sz w:val="20"/>
          <w:szCs w:val="20"/>
        </w:rPr>
        <w:t xml:space="preserve"> </w:t>
      </w:r>
      <w:r w:rsidRPr="6DCFE0E5">
        <w:rPr>
          <w:sz w:val="20"/>
          <w:szCs w:val="20"/>
        </w:rPr>
        <w:t>change</w:t>
      </w:r>
      <w:r w:rsidRPr="6DCFE0E5">
        <w:rPr>
          <w:spacing w:val="-9"/>
          <w:sz w:val="20"/>
          <w:szCs w:val="20"/>
        </w:rPr>
        <w:t xml:space="preserve"> </w:t>
      </w:r>
      <w:r w:rsidRPr="6DCFE0E5">
        <w:rPr>
          <w:sz w:val="20"/>
          <w:szCs w:val="20"/>
        </w:rPr>
        <w:t>to</w:t>
      </w:r>
      <w:r w:rsidRPr="6DCFE0E5">
        <w:rPr>
          <w:spacing w:val="-8"/>
          <w:sz w:val="20"/>
          <w:szCs w:val="20"/>
        </w:rPr>
        <w:t xml:space="preserve"> </w:t>
      </w:r>
      <w:r w:rsidRPr="6DCFE0E5">
        <w:rPr>
          <w:sz w:val="20"/>
          <w:szCs w:val="20"/>
        </w:rPr>
        <w:t>the</w:t>
      </w:r>
      <w:r w:rsidRPr="6DCFE0E5">
        <w:rPr>
          <w:spacing w:val="-8"/>
          <w:sz w:val="20"/>
          <w:szCs w:val="20"/>
        </w:rPr>
        <w:t xml:space="preserve"> </w:t>
      </w:r>
      <w:r w:rsidRPr="6DCFE0E5">
        <w:rPr>
          <w:sz w:val="20"/>
          <w:szCs w:val="20"/>
        </w:rPr>
        <w:t>availability</w:t>
      </w:r>
      <w:r w:rsidRPr="6DCFE0E5">
        <w:rPr>
          <w:spacing w:val="-8"/>
          <w:sz w:val="20"/>
          <w:szCs w:val="20"/>
        </w:rPr>
        <w:t xml:space="preserve"> </w:t>
      </w:r>
      <w:r w:rsidRPr="6DCFE0E5">
        <w:rPr>
          <w:sz w:val="20"/>
          <w:szCs w:val="20"/>
        </w:rPr>
        <w:t>of</w:t>
      </w:r>
      <w:r w:rsidRPr="6DCFE0E5">
        <w:rPr>
          <w:spacing w:val="-9"/>
          <w:sz w:val="20"/>
          <w:szCs w:val="20"/>
        </w:rPr>
        <w:t xml:space="preserve"> </w:t>
      </w:r>
      <w:r w:rsidRPr="6DCFE0E5">
        <w:rPr>
          <w:sz w:val="20"/>
          <w:szCs w:val="20"/>
        </w:rPr>
        <w:t>generating</w:t>
      </w:r>
      <w:r w:rsidRPr="6DCFE0E5">
        <w:rPr>
          <w:spacing w:val="-1"/>
          <w:sz w:val="20"/>
          <w:szCs w:val="20"/>
        </w:rPr>
        <w:t xml:space="preserve"> </w:t>
      </w:r>
      <w:r w:rsidRPr="6DCFE0E5">
        <w:rPr>
          <w:b/>
          <w:bCs/>
          <w:sz w:val="20"/>
          <w:szCs w:val="20"/>
        </w:rPr>
        <w:t>Plant</w:t>
      </w:r>
      <w:r w:rsidR="350B0344" w:rsidRPr="009E3530">
        <w:rPr>
          <w:sz w:val="20"/>
          <w:szCs w:val="20"/>
        </w:rPr>
        <w:t>,</w:t>
      </w:r>
      <w:r w:rsidRPr="6DCFE0E5">
        <w:rPr>
          <w:spacing w:val="-8"/>
          <w:sz w:val="20"/>
          <w:szCs w:val="20"/>
        </w:rPr>
        <w:t xml:space="preserve"> </w:t>
      </w:r>
      <w:r w:rsidRPr="6DCFE0E5">
        <w:rPr>
          <w:spacing w:val="-5"/>
          <w:sz w:val="20"/>
          <w:szCs w:val="20"/>
        </w:rPr>
        <w:t>or</w:t>
      </w:r>
      <w:r w:rsidR="005650C1" w:rsidRPr="6DCFE0E5">
        <w:rPr>
          <w:spacing w:val="-5"/>
          <w:sz w:val="20"/>
          <w:szCs w:val="20"/>
        </w:rPr>
        <w:t xml:space="preserve"> </w:t>
      </w:r>
      <w:r w:rsidR="00237790" w:rsidRPr="6DCFE0E5">
        <w:rPr>
          <w:spacing w:val="-5"/>
          <w:sz w:val="20"/>
          <w:szCs w:val="20"/>
        </w:rPr>
        <w:t xml:space="preserve">an </w:t>
      </w:r>
      <w:r w:rsidR="004C6DE4" w:rsidRPr="6DCFE0E5">
        <w:rPr>
          <w:b/>
          <w:bCs/>
          <w:spacing w:val="-5"/>
          <w:sz w:val="20"/>
          <w:szCs w:val="20"/>
        </w:rPr>
        <w:t>External Interconnection Circuit</w:t>
      </w:r>
      <w:r w:rsidR="00670CB9" w:rsidRPr="6DCFE0E5">
        <w:rPr>
          <w:spacing w:val="-5"/>
          <w:sz w:val="20"/>
          <w:szCs w:val="20"/>
        </w:rPr>
        <w:t xml:space="preserve"> </w:t>
      </w:r>
      <w:bookmarkStart w:id="89" w:name="_Hlk156915469"/>
      <w:r w:rsidR="00670CB9" w:rsidRPr="6DCFE0E5">
        <w:rPr>
          <w:spacing w:val="-5"/>
          <w:sz w:val="20"/>
          <w:szCs w:val="20"/>
        </w:rPr>
        <w:t xml:space="preserve">and which is expected to last one </w:t>
      </w:r>
      <w:r w:rsidR="00670CB9" w:rsidRPr="6DCFE0E5">
        <w:rPr>
          <w:b/>
          <w:bCs/>
          <w:spacing w:val="-5"/>
          <w:sz w:val="20"/>
          <w:szCs w:val="20"/>
        </w:rPr>
        <w:t>Settlement Period</w:t>
      </w:r>
      <w:r w:rsidR="00670CB9" w:rsidRPr="6DCFE0E5">
        <w:rPr>
          <w:spacing w:val="-5"/>
          <w:sz w:val="20"/>
          <w:szCs w:val="20"/>
        </w:rPr>
        <w:t xml:space="preserve"> or longer and up to three years </w:t>
      </w:r>
      <w:bookmarkEnd w:id="89"/>
      <w:r w:rsidR="00F778D2" w:rsidRPr="6DCFE0E5">
        <w:rPr>
          <w:spacing w:val="-5"/>
          <w:sz w:val="20"/>
          <w:szCs w:val="20"/>
        </w:rPr>
        <w:t>ahead,</w:t>
      </w:r>
      <w:r w:rsidR="00670CB9" w:rsidRPr="6DCFE0E5">
        <w:rPr>
          <w:spacing w:val="-5"/>
          <w:sz w:val="20"/>
          <w:szCs w:val="20"/>
        </w:rPr>
        <w:t xml:space="preserve"> </w:t>
      </w:r>
      <w:bookmarkStart w:id="90" w:name="_Hlk156915600"/>
      <w:r w:rsidR="00670CB9" w:rsidRPr="6DCFE0E5">
        <w:rPr>
          <w:spacing w:val="-5"/>
          <w:sz w:val="20"/>
          <w:szCs w:val="20"/>
        </w:rPr>
        <w:t xml:space="preserve">the </w:t>
      </w:r>
      <w:r w:rsidR="00670CB9" w:rsidRPr="6DCFE0E5">
        <w:rPr>
          <w:b/>
          <w:bCs/>
          <w:spacing w:val="-5"/>
          <w:sz w:val="20"/>
          <w:szCs w:val="20"/>
        </w:rPr>
        <w:t>Generator</w:t>
      </w:r>
      <w:r w:rsidR="00670CB9" w:rsidRPr="6DCFE0E5">
        <w:rPr>
          <w:spacing w:val="-5"/>
          <w:sz w:val="20"/>
          <w:szCs w:val="20"/>
        </w:rPr>
        <w:t xml:space="preserve"> and/or </w:t>
      </w:r>
      <w:r w:rsidR="00670CB9" w:rsidRPr="6DCFE0E5">
        <w:rPr>
          <w:b/>
          <w:bCs/>
          <w:spacing w:val="-5"/>
          <w:sz w:val="20"/>
          <w:szCs w:val="20"/>
        </w:rPr>
        <w:t>Interconnector Owner</w:t>
      </w:r>
      <w:r w:rsidR="00670CB9" w:rsidRPr="6DCFE0E5">
        <w:rPr>
          <w:spacing w:val="-5"/>
          <w:sz w:val="20"/>
          <w:szCs w:val="20"/>
        </w:rPr>
        <w:t xml:space="preserve"> shall provid</w:t>
      </w:r>
      <w:r w:rsidR="00194046" w:rsidRPr="6DCFE0E5">
        <w:rPr>
          <w:spacing w:val="-5"/>
          <w:sz w:val="20"/>
          <w:szCs w:val="20"/>
        </w:rPr>
        <w:t>e</w:t>
      </w:r>
      <w:r w:rsidR="6A6A4DE4" w:rsidRPr="6DCFE0E5">
        <w:rPr>
          <w:spacing w:val="-5"/>
          <w:sz w:val="20"/>
          <w:szCs w:val="20"/>
        </w:rPr>
        <w:t xml:space="preserve"> </w:t>
      </w:r>
      <w:r w:rsidR="00670CB9" w:rsidRPr="6DCFE0E5">
        <w:rPr>
          <w:b/>
          <w:bCs/>
          <w:spacing w:val="-5"/>
          <w:sz w:val="20"/>
          <w:szCs w:val="20"/>
        </w:rPr>
        <w:t>The Company</w:t>
      </w:r>
      <w:r w:rsidR="00670CB9" w:rsidRPr="6DCFE0E5">
        <w:rPr>
          <w:spacing w:val="-5"/>
          <w:sz w:val="20"/>
          <w:szCs w:val="20"/>
        </w:rPr>
        <w:t xml:space="preserve"> with the best estimate of the revised </w:t>
      </w:r>
      <w:r w:rsidR="00670CB9" w:rsidRPr="6DCFE0E5">
        <w:rPr>
          <w:b/>
          <w:bCs/>
          <w:spacing w:val="-5"/>
          <w:sz w:val="20"/>
          <w:szCs w:val="20"/>
        </w:rPr>
        <w:t>Output Usable</w:t>
      </w:r>
      <w:r w:rsidR="00670CB9" w:rsidRPr="6DCFE0E5">
        <w:rPr>
          <w:spacing w:val="-5"/>
          <w:sz w:val="20"/>
          <w:szCs w:val="20"/>
        </w:rPr>
        <w:t>.</w:t>
      </w:r>
    </w:p>
    <w:bookmarkEnd w:id="90"/>
    <w:p w14:paraId="52295028" w14:textId="5E3EBEB7" w:rsidR="00953CD2" w:rsidRPr="00194046" w:rsidRDefault="00474BB3" w:rsidP="6DCFE0E5">
      <w:pPr>
        <w:pStyle w:val="ListParagraph"/>
        <w:numPr>
          <w:ilvl w:val="0"/>
          <w:numId w:val="17"/>
        </w:numPr>
        <w:ind w:right="1530"/>
        <w:rPr>
          <w:b/>
          <w:bCs/>
          <w:spacing w:val="-2"/>
          <w:sz w:val="20"/>
          <w:szCs w:val="20"/>
        </w:rPr>
      </w:pPr>
      <w:r w:rsidRPr="6DCFE0E5">
        <w:rPr>
          <w:sz w:val="20"/>
          <w:szCs w:val="20"/>
        </w:rPr>
        <w:t>makes</w:t>
      </w:r>
      <w:r w:rsidRPr="6DCFE0E5">
        <w:rPr>
          <w:spacing w:val="-3"/>
          <w:sz w:val="20"/>
          <w:szCs w:val="20"/>
        </w:rPr>
        <w:t xml:space="preserve"> </w:t>
      </w:r>
      <w:r w:rsidRPr="6DCFE0E5">
        <w:rPr>
          <w:sz w:val="20"/>
          <w:szCs w:val="20"/>
        </w:rPr>
        <w:t>a</w:t>
      </w:r>
      <w:r w:rsidRPr="6DCFE0E5">
        <w:rPr>
          <w:spacing w:val="-5"/>
          <w:sz w:val="20"/>
          <w:szCs w:val="20"/>
        </w:rPr>
        <w:t xml:space="preserve"> </w:t>
      </w:r>
      <w:r w:rsidRPr="6DCFE0E5">
        <w:rPr>
          <w:sz w:val="20"/>
          <w:szCs w:val="20"/>
        </w:rPr>
        <w:t>plan</w:t>
      </w:r>
      <w:r w:rsidRPr="6DCFE0E5">
        <w:rPr>
          <w:spacing w:val="-4"/>
          <w:sz w:val="20"/>
          <w:szCs w:val="20"/>
        </w:rPr>
        <w:t xml:space="preserve"> </w:t>
      </w:r>
      <w:r w:rsidRPr="6DCFE0E5">
        <w:rPr>
          <w:sz w:val="20"/>
          <w:szCs w:val="20"/>
        </w:rPr>
        <w:t>which</w:t>
      </w:r>
      <w:r w:rsidRPr="6DCFE0E5">
        <w:rPr>
          <w:spacing w:val="-4"/>
          <w:sz w:val="20"/>
          <w:szCs w:val="20"/>
        </w:rPr>
        <w:t xml:space="preserve"> </w:t>
      </w:r>
      <w:r w:rsidRPr="6DCFE0E5">
        <w:rPr>
          <w:sz w:val="20"/>
          <w:szCs w:val="20"/>
        </w:rPr>
        <w:t>would</w:t>
      </w:r>
      <w:r w:rsidRPr="6DCFE0E5">
        <w:rPr>
          <w:spacing w:val="-2"/>
          <w:sz w:val="20"/>
          <w:szCs w:val="20"/>
        </w:rPr>
        <w:t xml:space="preserve"> </w:t>
      </w:r>
      <w:r w:rsidRPr="6DCFE0E5">
        <w:rPr>
          <w:sz w:val="20"/>
          <w:szCs w:val="20"/>
        </w:rPr>
        <w:t>affect</w:t>
      </w:r>
      <w:r w:rsidRPr="6DCFE0E5">
        <w:rPr>
          <w:spacing w:val="-4"/>
          <w:sz w:val="20"/>
          <w:szCs w:val="20"/>
        </w:rPr>
        <w:t xml:space="preserve"> </w:t>
      </w:r>
      <w:r w:rsidRPr="6DCFE0E5">
        <w:rPr>
          <w:sz w:val="20"/>
          <w:szCs w:val="20"/>
        </w:rPr>
        <w:t>the</w:t>
      </w:r>
      <w:r w:rsidRPr="6DCFE0E5">
        <w:rPr>
          <w:spacing w:val="-4"/>
          <w:sz w:val="20"/>
          <w:szCs w:val="20"/>
        </w:rPr>
        <w:t xml:space="preserve"> </w:t>
      </w:r>
      <w:r w:rsidRPr="6DCFE0E5">
        <w:rPr>
          <w:sz w:val="20"/>
          <w:szCs w:val="20"/>
        </w:rPr>
        <w:t>availability</w:t>
      </w:r>
      <w:r w:rsidRPr="6DCFE0E5">
        <w:rPr>
          <w:spacing w:val="-3"/>
          <w:sz w:val="20"/>
          <w:szCs w:val="20"/>
        </w:rPr>
        <w:t xml:space="preserve"> </w:t>
      </w:r>
      <w:r w:rsidRPr="6DCFE0E5">
        <w:rPr>
          <w:sz w:val="20"/>
          <w:szCs w:val="20"/>
        </w:rPr>
        <w:t>of</w:t>
      </w:r>
      <w:r w:rsidR="0082051B" w:rsidRPr="6DCFE0E5">
        <w:rPr>
          <w:sz w:val="20"/>
          <w:szCs w:val="20"/>
        </w:rPr>
        <w:t xml:space="preserve"> </w:t>
      </w:r>
      <w:r w:rsidR="006D5C44" w:rsidRPr="6DCFE0E5">
        <w:rPr>
          <w:sz w:val="20"/>
          <w:szCs w:val="20"/>
        </w:rPr>
        <w:t>generating</w:t>
      </w:r>
      <w:r w:rsidR="006D5C44" w:rsidRPr="6DCFE0E5">
        <w:rPr>
          <w:spacing w:val="-2"/>
          <w:sz w:val="20"/>
          <w:szCs w:val="20"/>
        </w:rPr>
        <w:t xml:space="preserve"> </w:t>
      </w:r>
      <w:r w:rsidR="006D5C44" w:rsidRPr="6DCFE0E5">
        <w:rPr>
          <w:b/>
          <w:bCs/>
          <w:sz w:val="20"/>
          <w:szCs w:val="20"/>
        </w:rPr>
        <w:t>Plant</w:t>
      </w:r>
      <w:r w:rsidRPr="6DCFE0E5">
        <w:rPr>
          <w:b/>
          <w:bCs/>
          <w:spacing w:val="-2"/>
          <w:sz w:val="20"/>
          <w:szCs w:val="20"/>
        </w:rPr>
        <w:t xml:space="preserve"> </w:t>
      </w:r>
      <w:r w:rsidR="00DF2B79" w:rsidRPr="6DCFE0E5">
        <w:rPr>
          <w:spacing w:val="-2"/>
          <w:sz w:val="20"/>
          <w:szCs w:val="20"/>
        </w:rPr>
        <w:t xml:space="preserve">or </w:t>
      </w:r>
      <w:r w:rsidR="00496692" w:rsidRPr="6DCFE0E5">
        <w:rPr>
          <w:spacing w:val="-2"/>
          <w:sz w:val="20"/>
          <w:szCs w:val="20"/>
        </w:rPr>
        <w:t>an</w:t>
      </w:r>
      <w:r w:rsidR="002D0EE5" w:rsidRPr="6DCFE0E5">
        <w:rPr>
          <w:b/>
          <w:bCs/>
          <w:spacing w:val="-2"/>
          <w:sz w:val="20"/>
          <w:szCs w:val="20"/>
        </w:rPr>
        <w:t xml:space="preserve"> External Interconnection Circuit </w:t>
      </w:r>
      <w:r w:rsidR="003D4C9A" w:rsidRPr="6DCFE0E5">
        <w:rPr>
          <w:spacing w:val="-2"/>
          <w:sz w:val="20"/>
          <w:szCs w:val="20"/>
        </w:rPr>
        <w:t xml:space="preserve">and which is expected to last one </w:t>
      </w:r>
      <w:r w:rsidR="003D4C9A" w:rsidRPr="6DCFE0E5">
        <w:rPr>
          <w:b/>
          <w:bCs/>
          <w:spacing w:val="-2"/>
          <w:sz w:val="20"/>
          <w:szCs w:val="20"/>
        </w:rPr>
        <w:t>Settlement Period</w:t>
      </w:r>
      <w:r w:rsidR="003D4C9A" w:rsidRPr="6DCFE0E5">
        <w:rPr>
          <w:spacing w:val="-2"/>
          <w:sz w:val="20"/>
          <w:szCs w:val="20"/>
        </w:rPr>
        <w:t xml:space="preserve"> or</w:t>
      </w:r>
      <w:r w:rsidR="0D6DFF12" w:rsidRPr="6DCFE0E5">
        <w:rPr>
          <w:spacing w:val="-2"/>
          <w:sz w:val="20"/>
          <w:szCs w:val="20"/>
        </w:rPr>
        <w:t xml:space="preserve"> </w:t>
      </w:r>
      <w:r w:rsidR="003D4C9A" w:rsidRPr="6DCFE0E5">
        <w:rPr>
          <w:spacing w:val="-2"/>
          <w:sz w:val="20"/>
          <w:szCs w:val="20"/>
        </w:rPr>
        <w:t>longer and up to three years ahead</w:t>
      </w:r>
      <w:r w:rsidR="0EB06499" w:rsidRPr="49A9B5E6">
        <w:rPr>
          <w:sz w:val="20"/>
          <w:szCs w:val="20"/>
        </w:rPr>
        <w:t>,</w:t>
      </w:r>
      <w:r w:rsidR="003D4C9A" w:rsidRPr="6DCFE0E5">
        <w:rPr>
          <w:b/>
          <w:bCs/>
          <w:spacing w:val="-2"/>
          <w:sz w:val="20"/>
          <w:szCs w:val="20"/>
        </w:rPr>
        <w:t xml:space="preserve"> </w:t>
      </w:r>
      <w:r w:rsidR="00B91ADF" w:rsidRPr="6DCFE0E5">
        <w:rPr>
          <w:spacing w:val="-2"/>
          <w:sz w:val="20"/>
          <w:szCs w:val="20"/>
        </w:rPr>
        <w:t>r</w:t>
      </w:r>
      <w:r w:rsidR="00B91ADF" w:rsidRPr="6DCFE0E5">
        <w:rPr>
          <w:sz w:val="20"/>
          <w:szCs w:val="20"/>
        </w:rPr>
        <w:t>esulting</w:t>
      </w:r>
      <w:r w:rsidRPr="6DCFE0E5">
        <w:rPr>
          <w:spacing w:val="-3"/>
          <w:sz w:val="20"/>
          <w:szCs w:val="20"/>
        </w:rPr>
        <w:t xml:space="preserve"> </w:t>
      </w:r>
      <w:r w:rsidRPr="6DCFE0E5">
        <w:rPr>
          <w:sz w:val="20"/>
          <w:szCs w:val="20"/>
        </w:rPr>
        <w:t>in</w:t>
      </w:r>
      <w:r w:rsidRPr="6DCFE0E5">
        <w:rPr>
          <w:spacing w:val="-4"/>
          <w:sz w:val="20"/>
          <w:szCs w:val="20"/>
        </w:rPr>
        <w:t xml:space="preserve"> </w:t>
      </w:r>
      <w:r w:rsidRPr="6DCFE0E5">
        <w:rPr>
          <w:sz w:val="20"/>
          <w:szCs w:val="20"/>
        </w:rPr>
        <w:t xml:space="preserve">a change of level in the </w:t>
      </w:r>
      <w:r w:rsidRPr="6DCFE0E5">
        <w:rPr>
          <w:b/>
          <w:bCs/>
          <w:spacing w:val="-2"/>
          <w:sz w:val="20"/>
          <w:szCs w:val="20"/>
        </w:rPr>
        <w:t>Output Usable</w:t>
      </w:r>
      <w:r w:rsidR="006D5C44" w:rsidRPr="6DCFE0E5">
        <w:rPr>
          <w:b/>
          <w:bCs/>
          <w:spacing w:val="-2"/>
          <w:sz w:val="20"/>
          <w:szCs w:val="20"/>
        </w:rPr>
        <w:t xml:space="preserve"> </w:t>
      </w:r>
      <w:r w:rsidRPr="6DCFE0E5">
        <w:rPr>
          <w:sz w:val="20"/>
          <w:szCs w:val="20"/>
        </w:rPr>
        <w:t xml:space="preserve">of that </w:t>
      </w:r>
      <w:r w:rsidR="00846A3C" w:rsidRPr="6DCFE0E5">
        <w:rPr>
          <w:sz w:val="20"/>
          <w:szCs w:val="20"/>
        </w:rPr>
        <w:t xml:space="preserve">generating </w:t>
      </w:r>
      <w:r w:rsidR="00846A3C" w:rsidRPr="6DCFE0E5">
        <w:rPr>
          <w:b/>
          <w:bCs/>
          <w:sz w:val="20"/>
          <w:szCs w:val="20"/>
        </w:rPr>
        <w:t>P</w:t>
      </w:r>
      <w:r w:rsidRPr="6DCFE0E5">
        <w:rPr>
          <w:b/>
          <w:bCs/>
          <w:sz w:val="20"/>
          <w:szCs w:val="20"/>
        </w:rPr>
        <w:t>lant</w:t>
      </w:r>
      <w:r w:rsidR="002D0EE5" w:rsidRPr="6DCFE0E5">
        <w:rPr>
          <w:sz w:val="20"/>
          <w:szCs w:val="20"/>
        </w:rPr>
        <w:t xml:space="preserve"> </w:t>
      </w:r>
      <w:r w:rsidR="00850CBE">
        <w:rPr>
          <w:sz w:val="20"/>
          <w:szCs w:val="20"/>
        </w:rPr>
        <w:t>or</w:t>
      </w:r>
      <w:r w:rsidR="00732127">
        <w:rPr>
          <w:sz w:val="20"/>
          <w:szCs w:val="20"/>
        </w:rPr>
        <w:t xml:space="preserve"> </w:t>
      </w:r>
      <w:r w:rsidR="00D25780" w:rsidRPr="6DCFE0E5">
        <w:rPr>
          <w:b/>
          <w:bCs/>
          <w:sz w:val="20"/>
          <w:szCs w:val="20"/>
        </w:rPr>
        <w:t>External</w:t>
      </w:r>
      <w:r w:rsidR="00D25780" w:rsidRPr="6DCFE0E5">
        <w:rPr>
          <w:sz w:val="20"/>
          <w:szCs w:val="20"/>
        </w:rPr>
        <w:t xml:space="preserve"> </w:t>
      </w:r>
      <w:r w:rsidR="002D0EE5" w:rsidRPr="6DCFE0E5">
        <w:rPr>
          <w:b/>
          <w:bCs/>
          <w:sz w:val="20"/>
          <w:szCs w:val="20"/>
        </w:rPr>
        <w:t>Interconnection Circuit</w:t>
      </w:r>
      <w:r w:rsidRPr="6DCFE0E5">
        <w:rPr>
          <w:sz w:val="20"/>
          <w:szCs w:val="20"/>
        </w:rPr>
        <w:t xml:space="preserve"> to a level below or above its previously notified availability</w:t>
      </w:r>
      <w:r w:rsidR="4E6B1C61" w:rsidRPr="6DCFE0E5">
        <w:rPr>
          <w:sz w:val="20"/>
          <w:szCs w:val="20"/>
        </w:rPr>
        <w:t>,</w:t>
      </w:r>
      <w:r w:rsidR="00BB250C" w:rsidRPr="6DCFE0E5">
        <w:rPr>
          <w:sz w:val="20"/>
          <w:szCs w:val="20"/>
        </w:rPr>
        <w:t xml:space="preserve"> the </w:t>
      </w:r>
      <w:r w:rsidR="00BB250C" w:rsidRPr="6DCFE0E5">
        <w:rPr>
          <w:b/>
          <w:bCs/>
          <w:sz w:val="20"/>
          <w:szCs w:val="20"/>
        </w:rPr>
        <w:t>Generator</w:t>
      </w:r>
      <w:r w:rsidR="00BB250C" w:rsidRPr="6DCFE0E5">
        <w:rPr>
          <w:sz w:val="20"/>
          <w:szCs w:val="20"/>
        </w:rPr>
        <w:t xml:space="preserve"> and/or </w:t>
      </w:r>
      <w:r w:rsidR="00BB250C" w:rsidRPr="6DCFE0E5">
        <w:rPr>
          <w:b/>
          <w:bCs/>
          <w:sz w:val="20"/>
          <w:szCs w:val="20"/>
        </w:rPr>
        <w:t>Interconnector Owner</w:t>
      </w:r>
      <w:r w:rsidR="00BB250C" w:rsidRPr="6DCFE0E5">
        <w:rPr>
          <w:sz w:val="20"/>
          <w:szCs w:val="20"/>
        </w:rPr>
        <w:t xml:space="preserve"> shall provide </w:t>
      </w:r>
      <w:r w:rsidR="00BB250C" w:rsidRPr="6DCFE0E5">
        <w:rPr>
          <w:b/>
          <w:bCs/>
          <w:sz w:val="20"/>
          <w:szCs w:val="20"/>
        </w:rPr>
        <w:t>The Company</w:t>
      </w:r>
      <w:r w:rsidR="00BB250C" w:rsidRPr="6DCFE0E5">
        <w:rPr>
          <w:sz w:val="20"/>
          <w:szCs w:val="20"/>
        </w:rPr>
        <w:t xml:space="preserve"> with the best estimate of the revised </w:t>
      </w:r>
      <w:r w:rsidR="00BB250C" w:rsidRPr="6DCFE0E5">
        <w:rPr>
          <w:b/>
          <w:bCs/>
          <w:sz w:val="20"/>
          <w:szCs w:val="20"/>
        </w:rPr>
        <w:t>Output Usable</w:t>
      </w:r>
      <w:r w:rsidR="00BB250C" w:rsidRPr="6DCFE0E5">
        <w:rPr>
          <w:sz w:val="20"/>
          <w:szCs w:val="20"/>
        </w:rPr>
        <w:t>.</w:t>
      </w:r>
    </w:p>
    <w:p w14:paraId="14A45402" w14:textId="21CD21D9" w:rsidR="00735799" w:rsidRPr="00131DC5" w:rsidRDefault="00474BB3" w:rsidP="009E3530">
      <w:pPr>
        <w:pStyle w:val="ListParagraph"/>
        <w:numPr>
          <w:ilvl w:val="0"/>
          <w:numId w:val="17"/>
        </w:numPr>
        <w:tabs>
          <w:tab w:val="left" w:pos="1978"/>
        </w:tabs>
        <w:spacing w:before="101"/>
        <w:ind w:right="1440"/>
        <w:rPr>
          <w:sz w:val="20"/>
          <w:szCs w:val="20"/>
        </w:rPr>
      </w:pPr>
      <w:r w:rsidRPr="6DCFE0E5">
        <w:rPr>
          <w:sz w:val="20"/>
          <w:szCs w:val="20"/>
        </w:rPr>
        <w:t>experiences</w:t>
      </w:r>
      <w:r w:rsidRPr="6DCFE0E5">
        <w:rPr>
          <w:spacing w:val="-4"/>
          <w:sz w:val="20"/>
          <w:szCs w:val="20"/>
        </w:rPr>
        <w:t xml:space="preserve"> </w:t>
      </w:r>
      <w:r w:rsidRPr="6DCFE0E5">
        <w:rPr>
          <w:sz w:val="20"/>
          <w:szCs w:val="20"/>
        </w:rPr>
        <w:t>any</w:t>
      </w:r>
      <w:r w:rsidRPr="6DCFE0E5">
        <w:rPr>
          <w:spacing w:val="-4"/>
          <w:sz w:val="20"/>
          <w:szCs w:val="20"/>
        </w:rPr>
        <w:t xml:space="preserve"> </w:t>
      </w:r>
      <w:r w:rsidRPr="6DCFE0E5">
        <w:rPr>
          <w:sz w:val="20"/>
          <w:szCs w:val="20"/>
        </w:rPr>
        <w:t>unplanned change</w:t>
      </w:r>
      <w:r w:rsidRPr="6DCFE0E5">
        <w:rPr>
          <w:spacing w:val="-5"/>
          <w:sz w:val="20"/>
          <w:szCs w:val="20"/>
        </w:rPr>
        <w:t xml:space="preserve"> </w:t>
      </w:r>
      <w:r w:rsidRPr="6DCFE0E5">
        <w:rPr>
          <w:sz w:val="20"/>
          <w:szCs w:val="20"/>
        </w:rPr>
        <w:t>to</w:t>
      </w:r>
      <w:r w:rsidRPr="6DCFE0E5">
        <w:rPr>
          <w:spacing w:val="-3"/>
          <w:sz w:val="20"/>
          <w:szCs w:val="20"/>
        </w:rPr>
        <w:t xml:space="preserve"> </w:t>
      </w:r>
      <w:r w:rsidRPr="6DCFE0E5">
        <w:rPr>
          <w:sz w:val="20"/>
          <w:szCs w:val="20"/>
        </w:rPr>
        <w:t>the</w:t>
      </w:r>
      <w:r w:rsidRPr="6DCFE0E5">
        <w:rPr>
          <w:spacing w:val="-4"/>
          <w:sz w:val="20"/>
          <w:szCs w:val="20"/>
        </w:rPr>
        <w:t xml:space="preserve"> </w:t>
      </w:r>
      <w:r w:rsidRPr="6DCFE0E5">
        <w:rPr>
          <w:sz w:val="20"/>
          <w:szCs w:val="20"/>
        </w:rPr>
        <w:t>availability</w:t>
      </w:r>
      <w:r w:rsidRPr="6DCFE0E5">
        <w:rPr>
          <w:spacing w:val="-4"/>
          <w:sz w:val="20"/>
          <w:szCs w:val="20"/>
        </w:rPr>
        <w:t xml:space="preserve"> </w:t>
      </w:r>
      <w:r w:rsidRPr="6DCFE0E5">
        <w:rPr>
          <w:sz w:val="20"/>
          <w:szCs w:val="20"/>
        </w:rPr>
        <w:t>of</w:t>
      </w:r>
      <w:r w:rsidR="00EE5B29">
        <w:rPr>
          <w:sz w:val="20"/>
          <w:szCs w:val="20"/>
        </w:rPr>
        <w:t xml:space="preserve"> </w:t>
      </w:r>
      <w:r w:rsidR="00FE73A4" w:rsidRPr="6DCFE0E5">
        <w:rPr>
          <w:sz w:val="20"/>
          <w:szCs w:val="20"/>
        </w:rPr>
        <w:t>generating</w:t>
      </w:r>
      <w:r w:rsidRPr="6DCFE0E5">
        <w:rPr>
          <w:spacing w:val="-4"/>
          <w:sz w:val="20"/>
          <w:szCs w:val="20"/>
        </w:rPr>
        <w:t xml:space="preserve"> </w:t>
      </w:r>
      <w:r w:rsidR="00223718" w:rsidRPr="6DCFE0E5">
        <w:rPr>
          <w:b/>
          <w:bCs/>
          <w:sz w:val="20"/>
          <w:szCs w:val="20"/>
        </w:rPr>
        <w:t>Plant</w:t>
      </w:r>
      <w:r w:rsidR="00223718" w:rsidRPr="6DCFE0E5">
        <w:rPr>
          <w:b/>
          <w:bCs/>
          <w:spacing w:val="-3"/>
          <w:sz w:val="20"/>
          <w:szCs w:val="20"/>
        </w:rPr>
        <w:t xml:space="preserve"> </w:t>
      </w:r>
      <w:r w:rsidR="00223718" w:rsidRPr="009E3530">
        <w:rPr>
          <w:spacing w:val="-4"/>
          <w:sz w:val="20"/>
          <w:szCs w:val="20"/>
        </w:rPr>
        <w:t>or</w:t>
      </w:r>
      <w:r w:rsidRPr="6DCFE0E5">
        <w:rPr>
          <w:sz w:val="20"/>
          <w:szCs w:val="20"/>
        </w:rPr>
        <w:t xml:space="preserve"> </w:t>
      </w:r>
      <w:r w:rsidR="00FE73A4" w:rsidRPr="6DCFE0E5">
        <w:rPr>
          <w:b/>
          <w:bCs/>
          <w:sz w:val="20"/>
          <w:szCs w:val="20"/>
        </w:rPr>
        <w:t>External Interconnection Circuits</w:t>
      </w:r>
      <w:r w:rsidR="002659B5" w:rsidRPr="6DCFE0E5">
        <w:rPr>
          <w:sz w:val="20"/>
          <w:szCs w:val="20"/>
        </w:rPr>
        <w:t xml:space="preserve"> </w:t>
      </w:r>
      <w:r w:rsidR="00287E49" w:rsidRPr="6DCFE0E5">
        <w:rPr>
          <w:sz w:val="20"/>
          <w:szCs w:val="20"/>
        </w:rPr>
        <w:t xml:space="preserve">or </w:t>
      </w:r>
      <w:r w:rsidRPr="6DCFE0E5">
        <w:rPr>
          <w:sz w:val="20"/>
          <w:szCs w:val="20"/>
        </w:rPr>
        <w:t>makes a future plan which would affect the availability of th</w:t>
      </w:r>
      <w:r w:rsidR="009C1DDF">
        <w:rPr>
          <w:sz w:val="20"/>
          <w:szCs w:val="20"/>
        </w:rPr>
        <w:t>at</w:t>
      </w:r>
      <w:r w:rsidR="00EE5B29">
        <w:rPr>
          <w:sz w:val="20"/>
          <w:szCs w:val="20"/>
        </w:rPr>
        <w:t xml:space="preserve"> </w:t>
      </w:r>
      <w:r w:rsidR="007433FD" w:rsidRPr="6DCFE0E5">
        <w:rPr>
          <w:sz w:val="20"/>
          <w:szCs w:val="20"/>
        </w:rPr>
        <w:t xml:space="preserve">generating </w:t>
      </w:r>
      <w:r w:rsidRPr="6DCFE0E5">
        <w:rPr>
          <w:b/>
          <w:bCs/>
          <w:sz w:val="20"/>
          <w:szCs w:val="20"/>
        </w:rPr>
        <w:t xml:space="preserve">Plant </w:t>
      </w:r>
      <w:r w:rsidR="007433FD" w:rsidRPr="009E3530">
        <w:rPr>
          <w:sz w:val="20"/>
          <w:szCs w:val="20"/>
        </w:rPr>
        <w:t xml:space="preserve">or </w:t>
      </w:r>
      <w:r w:rsidR="00571EFC" w:rsidRPr="6DCFE0E5">
        <w:rPr>
          <w:b/>
          <w:bCs/>
          <w:sz w:val="20"/>
          <w:szCs w:val="20"/>
        </w:rPr>
        <w:t xml:space="preserve">External </w:t>
      </w:r>
      <w:r w:rsidR="007433FD" w:rsidRPr="6DCFE0E5">
        <w:rPr>
          <w:b/>
          <w:bCs/>
          <w:sz w:val="20"/>
          <w:szCs w:val="20"/>
        </w:rPr>
        <w:t>Interconnection Circ</w:t>
      </w:r>
      <w:r w:rsidR="00571EFC" w:rsidRPr="6DCFE0E5">
        <w:rPr>
          <w:b/>
          <w:bCs/>
          <w:sz w:val="20"/>
          <w:szCs w:val="20"/>
        </w:rPr>
        <w:t>uits</w:t>
      </w:r>
      <w:r w:rsidRPr="009E3530">
        <w:rPr>
          <w:sz w:val="20"/>
          <w:szCs w:val="20"/>
        </w:rPr>
        <w:t>,</w:t>
      </w:r>
      <w:r w:rsidRPr="6DCFE0E5">
        <w:rPr>
          <w:b/>
          <w:bCs/>
          <w:sz w:val="20"/>
          <w:szCs w:val="20"/>
        </w:rPr>
        <w:t xml:space="preserve"> </w:t>
      </w:r>
      <w:r w:rsidRPr="6DCFE0E5">
        <w:rPr>
          <w:sz w:val="20"/>
          <w:szCs w:val="20"/>
        </w:rPr>
        <w:t xml:space="preserve">to contribute to a </w:t>
      </w:r>
      <w:r w:rsidRPr="6DCFE0E5">
        <w:rPr>
          <w:b/>
          <w:bCs/>
          <w:sz w:val="20"/>
          <w:szCs w:val="20"/>
        </w:rPr>
        <w:t xml:space="preserve">Local Joint Restoration Plan </w:t>
      </w:r>
      <w:r w:rsidRPr="6DCFE0E5">
        <w:rPr>
          <w:sz w:val="20"/>
          <w:szCs w:val="20"/>
        </w:rPr>
        <w:t xml:space="preserve">for which the </w:t>
      </w:r>
      <w:r w:rsidRPr="6DCFE0E5">
        <w:rPr>
          <w:b/>
          <w:bCs/>
          <w:sz w:val="20"/>
          <w:szCs w:val="20"/>
        </w:rPr>
        <w:t>Generator</w:t>
      </w:r>
      <w:r w:rsidRPr="6DCFE0E5">
        <w:rPr>
          <w:b/>
          <w:bCs/>
          <w:color w:val="00AFEF"/>
          <w:sz w:val="20"/>
          <w:szCs w:val="20"/>
        </w:rPr>
        <w:t xml:space="preserve"> </w:t>
      </w:r>
      <w:r w:rsidRPr="009E3530">
        <w:rPr>
          <w:sz w:val="20"/>
          <w:szCs w:val="20"/>
        </w:rPr>
        <w:t xml:space="preserve">and/or </w:t>
      </w:r>
      <w:r w:rsidRPr="6DCFE0E5">
        <w:rPr>
          <w:b/>
          <w:bCs/>
          <w:sz w:val="20"/>
          <w:szCs w:val="20"/>
        </w:rPr>
        <w:t xml:space="preserve">Interconnector Owner </w:t>
      </w:r>
      <w:r w:rsidRPr="6DCFE0E5">
        <w:rPr>
          <w:sz w:val="20"/>
          <w:szCs w:val="20"/>
        </w:rPr>
        <w:t xml:space="preserve">is a </w:t>
      </w:r>
      <w:r w:rsidRPr="6DCFE0E5">
        <w:rPr>
          <w:b/>
          <w:bCs/>
          <w:sz w:val="20"/>
          <w:szCs w:val="20"/>
        </w:rPr>
        <w:t>Restoration Contractor</w:t>
      </w:r>
      <w:r w:rsidR="00CC196D" w:rsidRPr="6DCFE0E5">
        <w:rPr>
          <w:sz w:val="20"/>
          <w:szCs w:val="20"/>
        </w:rPr>
        <w:t>,</w:t>
      </w:r>
      <w:r w:rsidR="000077D2" w:rsidRPr="6DCFE0E5">
        <w:rPr>
          <w:spacing w:val="-5"/>
          <w:sz w:val="20"/>
          <w:szCs w:val="20"/>
        </w:rPr>
        <w:t xml:space="preserve"> the </w:t>
      </w:r>
      <w:r w:rsidR="000077D2" w:rsidRPr="6DCFE0E5">
        <w:rPr>
          <w:b/>
          <w:bCs/>
          <w:spacing w:val="-5"/>
          <w:sz w:val="20"/>
          <w:szCs w:val="20"/>
        </w:rPr>
        <w:t>Generator</w:t>
      </w:r>
      <w:r w:rsidR="000077D2" w:rsidRPr="6DCFE0E5">
        <w:rPr>
          <w:spacing w:val="-5"/>
          <w:sz w:val="20"/>
          <w:szCs w:val="20"/>
        </w:rPr>
        <w:t xml:space="preserve"> and/or </w:t>
      </w:r>
      <w:r w:rsidR="000077D2" w:rsidRPr="6DCFE0E5">
        <w:rPr>
          <w:b/>
          <w:bCs/>
          <w:spacing w:val="-5"/>
          <w:sz w:val="20"/>
          <w:szCs w:val="20"/>
        </w:rPr>
        <w:t>Interconnector Owner</w:t>
      </w:r>
      <w:r w:rsidR="000077D2" w:rsidRPr="6DCFE0E5">
        <w:rPr>
          <w:spacing w:val="-5"/>
          <w:sz w:val="20"/>
          <w:szCs w:val="20"/>
        </w:rPr>
        <w:t xml:space="preserve"> shall provide </w:t>
      </w:r>
      <w:r w:rsidR="000077D2" w:rsidRPr="6DCFE0E5">
        <w:rPr>
          <w:b/>
          <w:bCs/>
          <w:spacing w:val="-5"/>
          <w:sz w:val="20"/>
          <w:szCs w:val="20"/>
        </w:rPr>
        <w:t>The Company</w:t>
      </w:r>
      <w:r w:rsidR="000077D2" w:rsidRPr="6DCFE0E5">
        <w:rPr>
          <w:spacing w:val="-5"/>
          <w:sz w:val="20"/>
          <w:szCs w:val="20"/>
        </w:rPr>
        <w:t xml:space="preserve"> with the best estimate of the revised </w:t>
      </w:r>
      <w:r w:rsidR="000077D2" w:rsidRPr="6DCFE0E5">
        <w:rPr>
          <w:b/>
          <w:bCs/>
          <w:spacing w:val="-5"/>
          <w:sz w:val="20"/>
          <w:szCs w:val="20"/>
        </w:rPr>
        <w:t xml:space="preserve">Output </w:t>
      </w:r>
      <w:commentRangeStart w:id="91"/>
      <w:r w:rsidR="000077D2" w:rsidRPr="6DCFE0E5">
        <w:rPr>
          <w:b/>
          <w:bCs/>
          <w:spacing w:val="-5"/>
          <w:sz w:val="20"/>
          <w:szCs w:val="20"/>
        </w:rPr>
        <w:t>Usable</w:t>
      </w:r>
      <w:commentRangeEnd w:id="91"/>
      <w:r w:rsidR="004654EE">
        <w:rPr>
          <w:rStyle w:val="CommentReference"/>
        </w:rPr>
        <w:commentReference w:id="91"/>
      </w:r>
      <w:r w:rsidR="009736F2" w:rsidRPr="009E3530">
        <w:rPr>
          <w:sz w:val="20"/>
          <w:szCs w:val="20"/>
        </w:rPr>
        <w:t>.</w:t>
      </w:r>
    </w:p>
    <w:p w14:paraId="7F378E2A" w14:textId="6EF79C17" w:rsidR="00735799" w:rsidRDefault="00735799">
      <w:pPr>
        <w:spacing w:before="101"/>
        <w:ind w:left="1554" w:right="1211"/>
        <w:rPr>
          <w:b/>
          <w:sz w:val="20"/>
        </w:rPr>
      </w:pPr>
      <w:bookmarkStart w:id="92" w:name="_Hlk156474421"/>
    </w:p>
    <w:bookmarkEnd w:id="92"/>
    <w:p w14:paraId="1155DF5E" w14:textId="77777777" w:rsidR="00735799" w:rsidRDefault="00735799">
      <w:pPr>
        <w:pStyle w:val="BodyText"/>
        <w:spacing w:before="4"/>
        <w:rPr>
          <w:b/>
          <w:sz w:val="17"/>
        </w:rPr>
      </w:pPr>
    </w:p>
    <w:p w14:paraId="2CECEC65" w14:textId="61E04536" w:rsidR="00735799" w:rsidRDefault="00474BB3" w:rsidP="00762D05">
      <w:pPr>
        <w:tabs>
          <w:tab w:val="left" w:pos="1553"/>
        </w:tabs>
        <w:ind w:left="1656" w:right="1383" w:hanging="1378"/>
        <w:jc w:val="both"/>
      </w:pPr>
      <w:r w:rsidRPr="6DCFE0E5">
        <w:rPr>
          <w:spacing w:val="-2"/>
          <w:sz w:val="20"/>
          <w:szCs w:val="20"/>
        </w:rPr>
        <w:t>OC2.3.1.2.2</w:t>
      </w:r>
      <w:r>
        <w:rPr>
          <w:sz w:val="20"/>
        </w:rPr>
        <w:tab/>
      </w:r>
      <w:r w:rsidR="003647DF">
        <w:tab/>
      </w:r>
      <w:r w:rsidRPr="6DCFE0E5">
        <w:rPr>
          <w:b/>
          <w:bCs/>
          <w:sz w:val="20"/>
          <w:szCs w:val="20"/>
        </w:rPr>
        <w:t>Generators</w:t>
      </w:r>
      <w:r w:rsidR="004639F1" w:rsidRPr="00673E57">
        <w:rPr>
          <w:sz w:val="20"/>
          <w:szCs w:val="20"/>
        </w:rPr>
        <w:t>,</w:t>
      </w:r>
      <w:r w:rsidRPr="6DCFE0E5">
        <w:rPr>
          <w:b/>
          <w:bCs/>
          <w:spacing w:val="-3"/>
          <w:sz w:val="20"/>
          <w:szCs w:val="20"/>
        </w:rPr>
        <w:t xml:space="preserve"> </w:t>
      </w:r>
      <w:r w:rsidRPr="6DCFE0E5">
        <w:rPr>
          <w:b/>
          <w:bCs/>
          <w:sz w:val="20"/>
          <w:szCs w:val="20"/>
        </w:rPr>
        <w:t>Interconnector</w:t>
      </w:r>
      <w:r w:rsidRPr="6DCFE0E5">
        <w:rPr>
          <w:b/>
          <w:bCs/>
          <w:spacing w:val="-5"/>
          <w:sz w:val="20"/>
          <w:szCs w:val="20"/>
        </w:rPr>
        <w:t xml:space="preserve"> </w:t>
      </w:r>
      <w:r w:rsidRPr="6DCFE0E5">
        <w:rPr>
          <w:b/>
          <w:bCs/>
          <w:sz w:val="20"/>
          <w:szCs w:val="20"/>
        </w:rPr>
        <w:t>Owners</w:t>
      </w:r>
      <w:r w:rsidR="00B03A85" w:rsidRPr="6DCFE0E5">
        <w:rPr>
          <w:b/>
          <w:bCs/>
          <w:sz w:val="20"/>
          <w:szCs w:val="20"/>
        </w:rPr>
        <w:t xml:space="preserve"> </w:t>
      </w:r>
      <w:r w:rsidR="00B03A85" w:rsidRPr="00673E57">
        <w:rPr>
          <w:sz w:val="20"/>
          <w:szCs w:val="20"/>
        </w:rPr>
        <w:t>and/or</w:t>
      </w:r>
      <w:r w:rsidR="004639F1" w:rsidRPr="6DCFE0E5">
        <w:rPr>
          <w:b/>
          <w:bCs/>
          <w:sz w:val="20"/>
          <w:szCs w:val="20"/>
        </w:rPr>
        <w:t xml:space="preserve"> Restoration </w:t>
      </w:r>
      <w:commentRangeStart w:id="93"/>
      <w:r w:rsidR="004639F1" w:rsidRPr="6DCFE0E5">
        <w:rPr>
          <w:b/>
          <w:bCs/>
          <w:sz w:val="20"/>
          <w:szCs w:val="20"/>
        </w:rPr>
        <w:t>Contractor</w:t>
      </w:r>
      <w:commentRangeEnd w:id="93"/>
      <w:r w:rsidR="004654EE">
        <w:rPr>
          <w:rStyle w:val="CommentReference"/>
        </w:rPr>
        <w:commentReference w:id="93"/>
      </w:r>
      <w:r w:rsidRPr="6DCFE0E5">
        <w:rPr>
          <w:b/>
          <w:bCs/>
          <w:sz w:val="20"/>
          <w:szCs w:val="20"/>
        </w:rPr>
        <w:t xml:space="preserve"> </w:t>
      </w:r>
      <w:r w:rsidRPr="6DCFE0E5">
        <w:rPr>
          <w:sz w:val="20"/>
          <w:szCs w:val="20"/>
        </w:rPr>
        <w:t>shall</w:t>
      </w:r>
      <w:r w:rsidRPr="6DCFE0E5">
        <w:rPr>
          <w:spacing w:val="-4"/>
          <w:sz w:val="20"/>
          <w:szCs w:val="20"/>
        </w:rPr>
        <w:t xml:space="preserve"> </w:t>
      </w:r>
      <w:r w:rsidRPr="6DCFE0E5">
        <w:rPr>
          <w:sz w:val="20"/>
          <w:szCs w:val="20"/>
        </w:rPr>
        <w:t>provide</w:t>
      </w:r>
      <w:r w:rsidRPr="6DCFE0E5">
        <w:rPr>
          <w:spacing w:val="-4"/>
          <w:sz w:val="20"/>
          <w:szCs w:val="20"/>
        </w:rPr>
        <w:t xml:space="preserve"> </w:t>
      </w:r>
      <w:r w:rsidRPr="6DCFE0E5">
        <w:rPr>
          <w:sz w:val="20"/>
          <w:szCs w:val="20"/>
        </w:rPr>
        <w:t>the</w:t>
      </w:r>
      <w:r w:rsidRPr="6DCFE0E5">
        <w:rPr>
          <w:spacing w:val="-6"/>
          <w:sz w:val="20"/>
          <w:szCs w:val="20"/>
        </w:rPr>
        <w:t xml:space="preserve"> </w:t>
      </w:r>
      <w:r w:rsidRPr="6DCFE0E5">
        <w:rPr>
          <w:sz w:val="20"/>
          <w:szCs w:val="20"/>
        </w:rPr>
        <w:t>revised</w:t>
      </w:r>
      <w:r w:rsidRPr="6DCFE0E5">
        <w:rPr>
          <w:spacing w:val="-4"/>
          <w:sz w:val="20"/>
          <w:szCs w:val="20"/>
        </w:rPr>
        <w:t xml:space="preserve"> </w:t>
      </w:r>
      <w:r w:rsidRPr="6DCFE0E5">
        <w:rPr>
          <w:sz w:val="20"/>
          <w:szCs w:val="20"/>
        </w:rPr>
        <w:t>data</w:t>
      </w:r>
      <w:r w:rsidRPr="6DCFE0E5">
        <w:rPr>
          <w:spacing w:val="-3"/>
          <w:sz w:val="20"/>
          <w:szCs w:val="20"/>
        </w:rPr>
        <w:t xml:space="preserve"> </w:t>
      </w:r>
      <w:r w:rsidRPr="6DCFE0E5">
        <w:rPr>
          <w:sz w:val="20"/>
          <w:szCs w:val="20"/>
        </w:rPr>
        <w:t>within</w:t>
      </w:r>
      <w:r w:rsidRPr="6DCFE0E5">
        <w:rPr>
          <w:spacing w:val="-3"/>
          <w:sz w:val="20"/>
          <w:szCs w:val="20"/>
        </w:rPr>
        <w:t xml:space="preserve"> </w:t>
      </w:r>
      <w:r w:rsidRPr="6DCFE0E5">
        <w:rPr>
          <w:sz w:val="20"/>
          <w:szCs w:val="20"/>
        </w:rPr>
        <w:t>24</w:t>
      </w:r>
      <w:r w:rsidRPr="6DCFE0E5">
        <w:rPr>
          <w:spacing w:val="-5"/>
          <w:sz w:val="20"/>
          <w:szCs w:val="20"/>
        </w:rPr>
        <w:t xml:space="preserve"> </w:t>
      </w:r>
      <w:r w:rsidRPr="6DCFE0E5">
        <w:rPr>
          <w:sz w:val="20"/>
          <w:szCs w:val="20"/>
        </w:rPr>
        <w:t>hours of the unplanned unavailability occurring, or of the change in planned availability.</w:t>
      </w:r>
      <w:r w:rsidRPr="6DCFE0E5">
        <w:rPr>
          <w:spacing w:val="40"/>
          <w:sz w:val="20"/>
          <w:szCs w:val="20"/>
        </w:rPr>
        <w:t xml:space="preserve"> </w:t>
      </w:r>
      <w:r w:rsidRPr="6DCFE0E5">
        <w:rPr>
          <w:sz w:val="20"/>
          <w:szCs w:val="20"/>
        </w:rPr>
        <w:t>For</w:t>
      </w:r>
      <w:r w:rsidR="00B4646F" w:rsidRPr="6DCFE0E5">
        <w:rPr>
          <w:sz w:val="20"/>
          <w:szCs w:val="20"/>
        </w:rPr>
        <w:t xml:space="preserve"> </w:t>
      </w:r>
      <w:r w:rsidRPr="6DCFE0E5">
        <w:rPr>
          <w:sz w:val="20"/>
          <w:szCs w:val="20"/>
        </w:rPr>
        <w:t>multi-shaft</w:t>
      </w:r>
      <w:r w:rsidRPr="6DCFE0E5">
        <w:rPr>
          <w:spacing w:val="-7"/>
          <w:sz w:val="20"/>
          <w:szCs w:val="20"/>
        </w:rPr>
        <w:t xml:space="preserve"> </w:t>
      </w:r>
      <w:r w:rsidRPr="6DCFE0E5">
        <w:rPr>
          <w:sz w:val="20"/>
          <w:szCs w:val="20"/>
        </w:rPr>
        <w:t>generating</w:t>
      </w:r>
      <w:r w:rsidRPr="6DCFE0E5">
        <w:rPr>
          <w:spacing w:val="-6"/>
          <w:sz w:val="20"/>
          <w:szCs w:val="20"/>
        </w:rPr>
        <w:t xml:space="preserve"> </w:t>
      </w:r>
      <w:r w:rsidRPr="6DCFE0E5">
        <w:rPr>
          <w:b/>
          <w:bCs/>
          <w:sz w:val="20"/>
          <w:szCs w:val="20"/>
        </w:rPr>
        <w:t>Plant</w:t>
      </w:r>
      <w:r w:rsidRPr="6DCFE0E5">
        <w:rPr>
          <w:b/>
          <w:bCs/>
          <w:spacing w:val="-8"/>
          <w:sz w:val="20"/>
          <w:szCs w:val="20"/>
        </w:rPr>
        <w:t xml:space="preserve"> </w:t>
      </w:r>
      <w:r w:rsidRPr="6DCFE0E5">
        <w:rPr>
          <w:sz w:val="20"/>
          <w:szCs w:val="20"/>
        </w:rPr>
        <w:t>the</w:t>
      </w:r>
      <w:r w:rsidRPr="6DCFE0E5">
        <w:rPr>
          <w:spacing w:val="-9"/>
          <w:sz w:val="20"/>
          <w:szCs w:val="20"/>
        </w:rPr>
        <w:t xml:space="preserve"> </w:t>
      </w:r>
      <w:r w:rsidRPr="6DCFE0E5">
        <w:rPr>
          <w:sz w:val="20"/>
          <w:szCs w:val="20"/>
        </w:rPr>
        <w:t>individual</w:t>
      </w:r>
      <w:r w:rsidRPr="6DCFE0E5">
        <w:rPr>
          <w:spacing w:val="-8"/>
          <w:sz w:val="20"/>
          <w:szCs w:val="20"/>
        </w:rPr>
        <w:t xml:space="preserve"> </w:t>
      </w:r>
      <w:r w:rsidRPr="6DCFE0E5">
        <w:rPr>
          <w:sz w:val="20"/>
          <w:szCs w:val="20"/>
        </w:rPr>
        <w:t>shaft</w:t>
      </w:r>
      <w:r w:rsidRPr="6DCFE0E5">
        <w:rPr>
          <w:spacing w:val="-7"/>
          <w:sz w:val="20"/>
          <w:szCs w:val="20"/>
        </w:rPr>
        <w:t xml:space="preserve"> </w:t>
      </w:r>
      <w:r w:rsidRPr="6DCFE0E5">
        <w:rPr>
          <w:sz w:val="20"/>
          <w:szCs w:val="20"/>
        </w:rPr>
        <w:t>availability</w:t>
      </w:r>
      <w:commentRangeStart w:id="94"/>
      <w:commentRangeStart w:id="95"/>
      <w:r w:rsidRPr="6DCFE0E5">
        <w:rPr>
          <w:spacing w:val="-6"/>
          <w:sz w:val="20"/>
          <w:szCs w:val="20"/>
        </w:rPr>
        <w:t xml:space="preserve"> </w:t>
      </w:r>
      <w:commentRangeEnd w:id="94"/>
      <w:r w:rsidR="001131BA">
        <w:rPr>
          <w:rStyle w:val="CommentReference"/>
        </w:rPr>
        <w:commentReference w:id="94"/>
      </w:r>
      <w:commentRangeEnd w:id="95"/>
      <w:r w:rsidR="007874C8">
        <w:rPr>
          <w:rStyle w:val="CommentReference"/>
        </w:rPr>
        <w:commentReference w:id="95"/>
      </w:r>
      <w:r w:rsidRPr="6DCFE0E5">
        <w:rPr>
          <w:sz w:val="20"/>
          <w:szCs w:val="20"/>
        </w:rPr>
        <w:t>must</w:t>
      </w:r>
      <w:r w:rsidRPr="6DCFE0E5">
        <w:rPr>
          <w:spacing w:val="-9"/>
          <w:sz w:val="20"/>
          <w:szCs w:val="20"/>
        </w:rPr>
        <w:t xml:space="preserve"> </w:t>
      </w:r>
      <w:r w:rsidRPr="6DCFE0E5">
        <w:rPr>
          <w:sz w:val="20"/>
          <w:szCs w:val="20"/>
        </w:rPr>
        <w:t>also</w:t>
      </w:r>
      <w:r w:rsidRPr="6DCFE0E5">
        <w:rPr>
          <w:spacing w:val="-8"/>
          <w:sz w:val="20"/>
          <w:szCs w:val="20"/>
        </w:rPr>
        <w:t xml:space="preserve"> </w:t>
      </w:r>
      <w:r w:rsidRPr="6DCFE0E5">
        <w:rPr>
          <w:sz w:val="20"/>
          <w:szCs w:val="20"/>
        </w:rPr>
        <w:t>be</w:t>
      </w:r>
      <w:r w:rsidRPr="6DCFE0E5">
        <w:rPr>
          <w:spacing w:val="-9"/>
          <w:sz w:val="20"/>
          <w:szCs w:val="20"/>
        </w:rPr>
        <w:t xml:space="preserve"> </w:t>
      </w:r>
      <w:r w:rsidRPr="6DCFE0E5">
        <w:rPr>
          <w:sz w:val="20"/>
          <w:szCs w:val="20"/>
        </w:rPr>
        <w:t>provided</w:t>
      </w:r>
      <w:r w:rsidRPr="6DCFE0E5">
        <w:rPr>
          <w:spacing w:val="-9"/>
          <w:sz w:val="20"/>
          <w:szCs w:val="20"/>
        </w:rPr>
        <w:t xml:space="preserve"> </w:t>
      </w:r>
      <w:r w:rsidRPr="6DCFE0E5">
        <w:rPr>
          <w:spacing w:val="-5"/>
          <w:sz w:val="20"/>
          <w:szCs w:val="20"/>
        </w:rPr>
        <w:t>at</w:t>
      </w:r>
      <w:r w:rsidR="00B4646F" w:rsidRPr="6DCFE0E5">
        <w:rPr>
          <w:spacing w:val="-5"/>
          <w:sz w:val="20"/>
          <w:szCs w:val="20"/>
        </w:rPr>
        <w:t xml:space="preserve"> </w:t>
      </w:r>
      <w:r w:rsidRPr="6DCFE0E5">
        <w:rPr>
          <w:sz w:val="20"/>
          <w:szCs w:val="20"/>
        </w:rPr>
        <w:t>the</w:t>
      </w:r>
      <w:r w:rsidRPr="6DCFE0E5">
        <w:rPr>
          <w:spacing w:val="-5"/>
          <w:sz w:val="20"/>
          <w:szCs w:val="20"/>
        </w:rPr>
        <w:t xml:space="preserve"> </w:t>
      </w:r>
      <w:r w:rsidRPr="6DCFE0E5">
        <w:rPr>
          <w:sz w:val="20"/>
          <w:szCs w:val="20"/>
        </w:rPr>
        <w:t>same</w:t>
      </w:r>
      <w:r w:rsidRPr="6DCFE0E5">
        <w:rPr>
          <w:spacing w:val="-4"/>
          <w:sz w:val="20"/>
          <w:szCs w:val="20"/>
        </w:rPr>
        <w:t xml:space="preserve"> </w:t>
      </w:r>
      <w:r w:rsidRPr="6DCFE0E5">
        <w:rPr>
          <w:sz w:val="20"/>
          <w:szCs w:val="20"/>
        </w:rPr>
        <w:t>time.</w:t>
      </w:r>
      <w:r w:rsidRPr="6DCFE0E5">
        <w:rPr>
          <w:spacing w:val="-3"/>
          <w:sz w:val="20"/>
          <w:szCs w:val="20"/>
        </w:rPr>
        <w:t xml:space="preserve"> </w:t>
      </w:r>
      <w:r w:rsidRPr="6DCFE0E5">
        <w:rPr>
          <w:sz w:val="20"/>
          <w:szCs w:val="20"/>
        </w:rPr>
        <w:t>For</w:t>
      </w:r>
      <w:r w:rsidRPr="6DCFE0E5">
        <w:rPr>
          <w:spacing w:val="-4"/>
          <w:sz w:val="20"/>
          <w:szCs w:val="20"/>
        </w:rPr>
        <w:t xml:space="preserve"> </w:t>
      </w:r>
      <w:r w:rsidRPr="6DCFE0E5">
        <w:rPr>
          <w:sz w:val="20"/>
          <w:szCs w:val="20"/>
        </w:rPr>
        <w:t>those</w:t>
      </w:r>
      <w:r w:rsidRPr="6DCFE0E5">
        <w:rPr>
          <w:spacing w:val="-3"/>
          <w:sz w:val="20"/>
          <w:szCs w:val="20"/>
        </w:rPr>
        <w:t xml:space="preserve"> </w:t>
      </w:r>
      <w:r w:rsidRPr="6DCFE0E5">
        <w:rPr>
          <w:b/>
          <w:bCs/>
          <w:sz w:val="20"/>
          <w:szCs w:val="20"/>
        </w:rPr>
        <w:t>Generators</w:t>
      </w:r>
      <w:r w:rsidR="00DC1B75" w:rsidRPr="00673E57">
        <w:rPr>
          <w:sz w:val="20"/>
          <w:szCs w:val="20"/>
        </w:rPr>
        <w:t>,</w:t>
      </w:r>
      <w:r w:rsidR="00DC1B75" w:rsidRPr="6DCFE0E5">
        <w:rPr>
          <w:b/>
          <w:bCs/>
          <w:spacing w:val="-4"/>
          <w:sz w:val="20"/>
          <w:szCs w:val="20"/>
        </w:rPr>
        <w:t xml:space="preserve"> </w:t>
      </w:r>
      <w:r w:rsidRPr="6DCFE0E5">
        <w:rPr>
          <w:b/>
          <w:bCs/>
          <w:sz w:val="20"/>
          <w:szCs w:val="20"/>
        </w:rPr>
        <w:t>Interconnector</w:t>
      </w:r>
      <w:r w:rsidRPr="6DCFE0E5">
        <w:rPr>
          <w:b/>
          <w:bCs/>
          <w:spacing w:val="-4"/>
          <w:sz w:val="20"/>
          <w:szCs w:val="20"/>
        </w:rPr>
        <w:t xml:space="preserve"> </w:t>
      </w:r>
      <w:r w:rsidRPr="6DCFE0E5">
        <w:rPr>
          <w:b/>
          <w:bCs/>
          <w:sz w:val="20"/>
          <w:szCs w:val="20"/>
        </w:rPr>
        <w:t>Owners</w:t>
      </w:r>
      <w:r w:rsidR="00DC1B75" w:rsidRPr="6DCFE0E5">
        <w:rPr>
          <w:b/>
          <w:bCs/>
          <w:sz w:val="20"/>
          <w:szCs w:val="20"/>
        </w:rPr>
        <w:t xml:space="preserve"> </w:t>
      </w:r>
      <w:r w:rsidR="00DC1B75" w:rsidRPr="6DCFE0E5">
        <w:rPr>
          <w:sz w:val="20"/>
          <w:szCs w:val="20"/>
        </w:rPr>
        <w:t>and/or</w:t>
      </w:r>
      <w:r w:rsidR="00DC1B75" w:rsidRPr="6DCFE0E5">
        <w:rPr>
          <w:b/>
          <w:bCs/>
          <w:sz w:val="20"/>
          <w:szCs w:val="20"/>
        </w:rPr>
        <w:t xml:space="preserve"> </w:t>
      </w:r>
      <w:r w:rsidR="00500893" w:rsidRPr="6DCFE0E5">
        <w:rPr>
          <w:b/>
          <w:bCs/>
          <w:sz w:val="20"/>
          <w:szCs w:val="20"/>
        </w:rPr>
        <w:t xml:space="preserve">Restoration </w:t>
      </w:r>
      <w:commentRangeStart w:id="96"/>
      <w:r w:rsidR="00500893" w:rsidRPr="6DCFE0E5">
        <w:rPr>
          <w:b/>
          <w:bCs/>
          <w:sz w:val="20"/>
          <w:szCs w:val="20"/>
        </w:rPr>
        <w:t>Contractor</w:t>
      </w:r>
      <w:commentRangeEnd w:id="96"/>
      <w:r w:rsidR="004654EE">
        <w:rPr>
          <w:rStyle w:val="CommentReference"/>
        </w:rPr>
        <w:commentReference w:id="96"/>
      </w:r>
      <w:r w:rsidRPr="6DCFE0E5">
        <w:rPr>
          <w:b/>
          <w:bCs/>
          <w:spacing w:val="-1"/>
          <w:sz w:val="20"/>
          <w:szCs w:val="20"/>
        </w:rPr>
        <w:t xml:space="preserve"> </w:t>
      </w:r>
      <w:r w:rsidRPr="6DCFE0E5">
        <w:rPr>
          <w:sz w:val="20"/>
          <w:szCs w:val="20"/>
        </w:rPr>
        <w:t>subject</w:t>
      </w:r>
      <w:r w:rsidRPr="6DCFE0E5">
        <w:rPr>
          <w:spacing w:val="-4"/>
          <w:sz w:val="20"/>
          <w:szCs w:val="20"/>
        </w:rPr>
        <w:t xml:space="preserve"> </w:t>
      </w:r>
      <w:r w:rsidRPr="6DCFE0E5">
        <w:rPr>
          <w:sz w:val="20"/>
          <w:szCs w:val="20"/>
        </w:rPr>
        <w:t>to</w:t>
      </w:r>
      <w:r w:rsidRPr="6DCFE0E5">
        <w:rPr>
          <w:spacing w:val="-2"/>
          <w:sz w:val="20"/>
          <w:szCs w:val="20"/>
        </w:rPr>
        <w:t xml:space="preserve"> </w:t>
      </w:r>
      <w:ins w:id="97" w:author="Frank Kasibante (NESO)" w:date="2024-10-12T13:21:00Z">
        <w:r w:rsidR="005207B4">
          <w:rPr>
            <w:b/>
            <w:spacing w:val="-2"/>
            <w:sz w:val="20"/>
            <w:szCs w:val="20"/>
          </w:rPr>
          <w:t>Assimilated</w:t>
        </w:r>
      </w:ins>
      <w:del w:id="98" w:author="Frank Kasibante (NESO)" w:date="2024-10-12T13:21:00Z">
        <w:r w:rsidR="173D0872" w:rsidRPr="00676BC9" w:rsidDel="005207B4">
          <w:rPr>
            <w:b/>
            <w:spacing w:val="-2"/>
            <w:sz w:val="20"/>
            <w:szCs w:val="20"/>
          </w:rPr>
          <w:delText>Retained</w:delText>
        </w:r>
      </w:del>
      <w:del w:id="99" w:author="Frank Kasibante" w:date="2024-10-14T09:39:00Z">
        <w:r w:rsidR="173D0872" w:rsidRPr="00676BC9" w:rsidDel="007E0AF8">
          <w:rPr>
            <w:b/>
            <w:spacing w:val="-2"/>
            <w:sz w:val="20"/>
            <w:szCs w:val="20"/>
          </w:rPr>
          <w:delText xml:space="preserve"> EU</w:delText>
        </w:r>
      </w:del>
      <w:r w:rsidR="173D0872" w:rsidRPr="00676BC9">
        <w:rPr>
          <w:b/>
          <w:spacing w:val="-2"/>
          <w:sz w:val="20"/>
          <w:szCs w:val="20"/>
        </w:rPr>
        <w:t xml:space="preserve"> Law</w:t>
      </w:r>
      <w:del w:id="100" w:author="Frank Kasibante" w:date="2024-10-14T10:04:00Z">
        <w:r w:rsidR="173D0872" w:rsidRPr="6DCFE0E5" w:rsidDel="00676692">
          <w:rPr>
            <w:spacing w:val="-2"/>
            <w:sz w:val="20"/>
            <w:szCs w:val="20"/>
          </w:rPr>
          <w:delText xml:space="preserve"> (Commission Regulation (</w:delText>
        </w:r>
        <w:r w:rsidRPr="6DCFE0E5" w:rsidDel="00676692">
          <w:rPr>
            <w:spacing w:val="-2"/>
            <w:sz w:val="20"/>
            <w:szCs w:val="20"/>
          </w:rPr>
          <w:delText>EU</w:delText>
        </w:r>
        <w:r w:rsidR="173D0872" w:rsidRPr="6DCFE0E5" w:rsidDel="00676692">
          <w:rPr>
            <w:spacing w:val="-2"/>
            <w:sz w:val="20"/>
            <w:szCs w:val="20"/>
          </w:rPr>
          <w:delText>) 543/2013</w:delText>
        </w:r>
        <w:r w:rsidR="00325E7F" w:rsidRPr="6DCFE0E5" w:rsidDel="00676692">
          <w:rPr>
            <w:spacing w:val="-2"/>
            <w:sz w:val="20"/>
            <w:szCs w:val="20"/>
          </w:rPr>
          <w:delText>)</w:delText>
        </w:r>
      </w:del>
      <w:r w:rsidR="00325E7F" w:rsidRPr="6DCFE0E5">
        <w:rPr>
          <w:spacing w:val="-2"/>
          <w:sz w:val="20"/>
          <w:szCs w:val="20"/>
        </w:rPr>
        <w:t xml:space="preserve"> </w:t>
      </w:r>
      <w:r w:rsidR="00325E7F" w:rsidRPr="6DCFE0E5">
        <w:rPr>
          <w:sz w:val="20"/>
          <w:szCs w:val="20"/>
        </w:rPr>
        <w:t>the</w:t>
      </w:r>
      <w:r w:rsidRPr="6DCFE0E5">
        <w:rPr>
          <w:sz w:val="20"/>
          <w:szCs w:val="20"/>
        </w:rPr>
        <w:t xml:space="preserve"> revised</w:t>
      </w:r>
      <w:r w:rsidRPr="6DCFE0E5">
        <w:rPr>
          <w:spacing w:val="-1"/>
          <w:sz w:val="20"/>
          <w:szCs w:val="20"/>
        </w:rPr>
        <w:t xml:space="preserve"> </w:t>
      </w:r>
      <w:r w:rsidRPr="6DCFE0E5">
        <w:rPr>
          <w:sz w:val="20"/>
          <w:szCs w:val="20"/>
        </w:rPr>
        <w:t>data</w:t>
      </w:r>
      <w:r w:rsidRPr="6DCFE0E5">
        <w:rPr>
          <w:spacing w:val="-2"/>
          <w:sz w:val="20"/>
          <w:szCs w:val="20"/>
        </w:rPr>
        <w:t xml:space="preserve"> </w:t>
      </w:r>
      <w:r w:rsidRPr="6DCFE0E5">
        <w:rPr>
          <w:sz w:val="20"/>
          <w:szCs w:val="20"/>
        </w:rPr>
        <w:t>must</w:t>
      </w:r>
      <w:r w:rsidRPr="6DCFE0E5">
        <w:rPr>
          <w:spacing w:val="-2"/>
          <w:sz w:val="20"/>
          <w:szCs w:val="20"/>
        </w:rPr>
        <w:t xml:space="preserve"> </w:t>
      </w:r>
      <w:r w:rsidRPr="6DCFE0E5">
        <w:rPr>
          <w:sz w:val="20"/>
          <w:szCs w:val="20"/>
        </w:rPr>
        <w:t>be provided within 1 hour</w:t>
      </w:r>
      <w:r w:rsidR="008E7565" w:rsidRPr="00673E57">
        <w:rPr>
          <w:spacing w:val="33"/>
          <w:position w:val="6"/>
          <w:sz w:val="20"/>
          <w:szCs w:val="20"/>
        </w:rPr>
        <w:t xml:space="preserve"> </w:t>
      </w:r>
      <w:r w:rsidRPr="6DCFE0E5">
        <w:rPr>
          <w:sz w:val="20"/>
          <w:szCs w:val="20"/>
        </w:rPr>
        <w:t>of planning the availability change.</w:t>
      </w:r>
    </w:p>
    <w:p w14:paraId="1835AA39" w14:textId="77777777" w:rsidR="00735799" w:rsidRDefault="00735799" w:rsidP="00363BBA">
      <w:pPr>
        <w:pStyle w:val="BodyText"/>
        <w:spacing w:before="5"/>
        <w:ind w:left="1656" w:right="1383" w:hanging="1378"/>
        <w:rPr>
          <w:sz w:val="17"/>
        </w:rPr>
      </w:pPr>
    </w:p>
    <w:p w14:paraId="32CB9BCC" w14:textId="3DB63137" w:rsidR="000306FF" w:rsidRDefault="00474BB3" w:rsidP="00762D05">
      <w:pPr>
        <w:tabs>
          <w:tab w:val="left" w:pos="1553"/>
        </w:tabs>
        <w:ind w:left="1656" w:right="1383" w:hanging="1378"/>
        <w:jc w:val="both"/>
        <w:rPr>
          <w:sz w:val="20"/>
          <w:szCs w:val="20"/>
        </w:rPr>
      </w:pPr>
      <w:r w:rsidRPr="6DCFE0E5">
        <w:rPr>
          <w:spacing w:val="-2"/>
          <w:sz w:val="20"/>
          <w:szCs w:val="20"/>
        </w:rPr>
        <w:t>OC2.3.1.2.3</w:t>
      </w:r>
      <w:r>
        <w:rPr>
          <w:sz w:val="20"/>
        </w:rPr>
        <w:tab/>
      </w:r>
      <w:r w:rsidR="003647DF">
        <w:rPr>
          <w:sz w:val="20"/>
        </w:rPr>
        <w:tab/>
      </w:r>
      <w:r w:rsidR="000306FF" w:rsidRPr="6DCFE0E5">
        <w:rPr>
          <w:sz w:val="20"/>
          <w:szCs w:val="20"/>
        </w:rPr>
        <w:t xml:space="preserve">In the case of an </w:t>
      </w:r>
      <w:r w:rsidR="000306FF" w:rsidRPr="6DCFE0E5">
        <w:rPr>
          <w:b/>
          <w:bCs/>
          <w:sz w:val="20"/>
          <w:szCs w:val="20"/>
        </w:rPr>
        <w:t>External Interconnection Circuit</w:t>
      </w:r>
      <w:r w:rsidR="000306FF" w:rsidRPr="6DCFE0E5">
        <w:rPr>
          <w:sz w:val="20"/>
          <w:szCs w:val="20"/>
        </w:rPr>
        <w:t xml:space="preserve">, the details of the individual pole-capacity levels that have been summed to produce the </w:t>
      </w:r>
      <w:r w:rsidR="000306FF" w:rsidRPr="6DCFE0E5">
        <w:rPr>
          <w:b/>
          <w:bCs/>
          <w:sz w:val="20"/>
          <w:szCs w:val="20"/>
        </w:rPr>
        <w:t>Output Usable</w:t>
      </w:r>
      <w:r w:rsidR="000306FF" w:rsidRPr="6DCFE0E5">
        <w:rPr>
          <w:sz w:val="20"/>
          <w:szCs w:val="20"/>
        </w:rPr>
        <w:t xml:space="preserve"> should also be defined within </w:t>
      </w:r>
      <w:commentRangeStart w:id="101"/>
      <w:r w:rsidR="000306FF" w:rsidRPr="6DCFE0E5">
        <w:rPr>
          <w:sz w:val="20"/>
          <w:szCs w:val="20"/>
        </w:rPr>
        <w:t>24 hours.</w:t>
      </w:r>
      <w:commentRangeEnd w:id="101"/>
      <w:r w:rsidR="004654EE">
        <w:rPr>
          <w:rStyle w:val="CommentReference"/>
        </w:rPr>
        <w:commentReference w:id="101"/>
      </w:r>
    </w:p>
    <w:p w14:paraId="48249FE6" w14:textId="457D2B5B" w:rsidR="000306FF" w:rsidRPr="000306FF" w:rsidRDefault="00EC30F5" w:rsidP="00363BBA">
      <w:pPr>
        <w:tabs>
          <w:tab w:val="left" w:pos="1553"/>
        </w:tabs>
        <w:ind w:left="1656" w:right="1383" w:hanging="1378"/>
        <w:jc w:val="both"/>
        <w:rPr>
          <w:sz w:val="20"/>
          <w:szCs w:val="20"/>
        </w:rPr>
      </w:pPr>
      <w:r>
        <w:rPr>
          <w:sz w:val="20"/>
          <w:szCs w:val="20"/>
        </w:rPr>
        <w:t>OC2.</w:t>
      </w:r>
      <w:r w:rsidR="00242F73">
        <w:rPr>
          <w:sz w:val="20"/>
          <w:szCs w:val="20"/>
        </w:rPr>
        <w:t>3.1.2.4</w:t>
      </w:r>
      <w:r w:rsidR="003647DF">
        <w:rPr>
          <w:sz w:val="20"/>
          <w:szCs w:val="20"/>
        </w:rPr>
        <w:tab/>
      </w:r>
      <w:r w:rsidR="003647DF">
        <w:rPr>
          <w:sz w:val="20"/>
          <w:szCs w:val="20"/>
        </w:rPr>
        <w:tab/>
      </w:r>
      <w:r w:rsidR="000306FF" w:rsidRPr="6DCFE0E5">
        <w:rPr>
          <w:b/>
          <w:bCs/>
          <w:sz w:val="20"/>
          <w:szCs w:val="20"/>
        </w:rPr>
        <w:t>Restoration Contractors</w:t>
      </w:r>
      <w:r w:rsidR="000306FF" w:rsidRPr="6DCFE0E5">
        <w:rPr>
          <w:sz w:val="20"/>
          <w:szCs w:val="20"/>
        </w:rPr>
        <w:t xml:space="preserve"> referred to in OC2.</w:t>
      </w:r>
      <w:r w:rsidR="001D0931" w:rsidRPr="6DCFE0E5">
        <w:rPr>
          <w:sz w:val="20"/>
          <w:szCs w:val="20"/>
        </w:rPr>
        <w:t>2</w:t>
      </w:r>
      <w:r w:rsidR="000306FF" w:rsidRPr="6DCFE0E5">
        <w:rPr>
          <w:sz w:val="20"/>
          <w:szCs w:val="20"/>
        </w:rPr>
        <w:t>.1</w:t>
      </w:r>
      <w:r w:rsidR="00157BEB">
        <w:rPr>
          <w:sz w:val="20"/>
          <w:szCs w:val="20"/>
        </w:rPr>
        <w:t xml:space="preserve"> </w:t>
      </w:r>
      <w:r w:rsidR="000306FF" w:rsidRPr="6DCFE0E5">
        <w:rPr>
          <w:sz w:val="20"/>
          <w:szCs w:val="20"/>
        </w:rPr>
        <w:t xml:space="preserve">f) </w:t>
      </w:r>
      <w:commentRangeStart w:id="102"/>
      <w:r w:rsidR="000306FF" w:rsidRPr="6DCFE0E5">
        <w:rPr>
          <w:sz w:val="20"/>
          <w:szCs w:val="20"/>
        </w:rPr>
        <w:t xml:space="preserve">which are </w:t>
      </w:r>
      <w:commentRangeEnd w:id="102"/>
      <w:r w:rsidR="009A0E94">
        <w:rPr>
          <w:rStyle w:val="CommentReference"/>
        </w:rPr>
        <w:commentReference w:id="102"/>
      </w:r>
      <w:r w:rsidR="000306FF" w:rsidRPr="6DCFE0E5">
        <w:rPr>
          <w:sz w:val="20"/>
          <w:szCs w:val="20"/>
        </w:rPr>
        <w:t xml:space="preserve">subject to </w:t>
      </w:r>
      <w:r w:rsidR="002128B9">
        <w:rPr>
          <w:sz w:val="20"/>
          <w:szCs w:val="20"/>
        </w:rPr>
        <w:t xml:space="preserve">either a planned or </w:t>
      </w:r>
      <w:r w:rsidR="000306FF" w:rsidRPr="6DCFE0E5">
        <w:rPr>
          <w:sz w:val="20"/>
          <w:szCs w:val="20"/>
        </w:rPr>
        <w:t>an unplanned change in availability</w:t>
      </w:r>
      <w:r w:rsidR="002128B9">
        <w:rPr>
          <w:sz w:val="20"/>
          <w:szCs w:val="20"/>
        </w:rPr>
        <w:t>,</w:t>
      </w:r>
      <w:r w:rsidR="000306FF" w:rsidRPr="6DCFE0E5">
        <w:rPr>
          <w:sz w:val="20"/>
          <w:szCs w:val="20"/>
        </w:rPr>
        <w:t xml:space="preserve"> shall provide the data within 1 hour of </w:t>
      </w:r>
      <w:r w:rsidR="00772A93">
        <w:rPr>
          <w:sz w:val="20"/>
          <w:szCs w:val="20"/>
        </w:rPr>
        <w:t xml:space="preserve">planning the availability change, or of </w:t>
      </w:r>
      <w:r w:rsidR="000306FF" w:rsidRPr="6DCFE0E5">
        <w:rPr>
          <w:sz w:val="20"/>
          <w:szCs w:val="20"/>
        </w:rPr>
        <w:t xml:space="preserve">the unplanned change </w:t>
      </w:r>
      <w:r w:rsidR="008357B8">
        <w:rPr>
          <w:sz w:val="20"/>
          <w:szCs w:val="20"/>
        </w:rPr>
        <w:t>in availability.</w:t>
      </w:r>
    </w:p>
    <w:p w14:paraId="3541016B" w14:textId="277DC1C1" w:rsidR="6DCFE0E5" w:rsidRDefault="6DCFE0E5" w:rsidP="00363BBA">
      <w:pPr>
        <w:tabs>
          <w:tab w:val="left" w:pos="1553"/>
        </w:tabs>
        <w:ind w:left="1656" w:right="1383" w:hanging="1378"/>
        <w:rPr>
          <w:sz w:val="20"/>
          <w:szCs w:val="20"/>
        </w:rPr>
      </w:pPr>
    </w:p>
    <w:p w14:paraId="5DD003C7" w14:textId="3DA7E667" w:rsidR="00735799" w:rsidRDefault="00242F73" w:rsidP="00363BBA">
      <w:pPr>
        <w:tabs>
          <w:tab w:val="left" w:pos="1553"/>
        </w:tabs>
        <w:ind w:left="1656" w:right="1383" w:hanging="1378"/>
        <w:jc w:val="both"/>
        <w:rPr>
          <w:sz w:val="20"/>
          <w:szCs w:val="20"/>
        </w:rPr>
      </w:pPr>
      <w:r>
        <w:rPr>
          <w:sz w:val="20"/>
          <w:szCs w:val="20"/>
        </w:rPr>
        <w:t>OC</w:t>
      </w:r>
      <w:r w:rsidR="002F6930">
        <w:rPr>
          <w:sz w:val="20"/>
          <w:szCs w:val="20"/>
        </w:rPr>
        <w:t>2.3.1.2.5</w:t>
      </w:r>
      <w:r w:rsidR="003647DF">
        <w:rPr>
          <w:b/>
          <w:bCs/>
          <w:sz w:val="20"/>
          <w:szCs w:val="20"/>
        </w:rPr>
        <w:tab/>
      </w:r>
      <w:r w:rsidR="003647DF">
        <w:rPr>
          <w:b/>
          <w:bCs/>
          <w:sz w:val="20"/>
          <w:szCs w:val="20"/>
        </w:rPr>
        <w:tab/>
      </w:r>
      <w:r w:rsidR="000306FF" w:rsidRPr="6DCFE0E5">
        <w:rPr>
          <w:b/>
          <w:bCs/>
          <w:sz w:val="20"/>
          <w:szCs w:val="20"/>
        </w:rPr>
        <w:t>The Company</w:t>
      </w:r>
      <w:r w:rsidR="000306FF" w:rsidRPr="6DCFE0E5">
        <w:rPr>
          <w:sz w:val="20"/>
          <w:szCs w:val="20"/>
        </w:rPr>
        <w:t xml:space="preserve"> may, as appropriate, contact each </w:t>
      </w:r>
      <w:r w:rsidR="000306FF" w:rsidRPr="6DCFE0E5">
        <w:rPr>
          <w:b/>
          <w:bCs/>
          <w:sz w:val="20"/>
          <w:szCs w:val="20"/>
        </w:rPr>
        <w:t>Generator</w:t>
      </w:r>
      <w:r w:rsidR="7218AA7B" w:rsidRPr="00DD3D70">
        <w:rPr>
          <w:sz w:val="20"/>
          <w:szCs w:val="20"/>
        </w:rPr>
        <w:t>,</w:t>
      </w:r>
      <w:r w:rsidR="000306FF" w:rsidRPr="6DCFE0E5">
        <w:rPr>
          <w:sz w:val="20"/>
          <w:szCs w:val="20"/>
        </w:rPr>
        <w:t xml:space="preserve"> each </w:t>
      </w:r>
      <w:r w:rsidR="000306FF" w:rsidRPr="6DCFE0E5">
        <w:rPr>
          <w:b/>
          <w:bCs/>
          <w:sz w:val="20"/>
          <w:szCs w:val="20"/>
        </w:rPr>
        <w:t>Interconnector Owner</w:t>
      </w:r>
      <w:r w:rsidR="000306FF" w:rsidRPr="6DCFE0E5">
        <w:rPr>
          <w:sz w:val="20"/>
          <w:szCs w:val="20"/>
        </w:rPr>
        <w:t xml:space="preserve"> and each </w:t>
      </w:r>
      <w:r w:rsidR="000306FF" w:rsidRPr="6DCFE0E5">
        <w:rPr>
          <w:b/>
          <w:bCs/>
          <w:sz w:val="20"/>
          <w:szCs w:val="20"/>
        </w:rPr>
        <w:t>Restoration Contractor</w:t>
      </w:r>
      <w:r w:rsidR="000306FF" w:rsidRPr="6DCFE0E5">
        <w:rPr>
          <w:sz w:val="20"/>
          <w:szCs w:val="20"/>
        </w:rPr>
        <w:t xml:space="preserve"> referred to in OC2.</w:t>
      </w:r>
      <w:r w:rsidR="00FF6925" w:rsidRPr="6DCFE0E5">
        <w:rPr>
          <w:sz w:val="20"/>
          <w:szCs w:val="20"/>
        </w:rPr>
        <w:t>2</w:t>
      </w:r>
      <w:r w:rsidR="000306FF" w:rsidRPr="6DCFE0E5">
        <w:rPr>
          <w:sz w:val="20"/>
          <w:szCs w:val="20"/>
        </w:rPr>
        <w:t>.1</w:t>
      </w:r>
      <w:r w:rsidR="00157BEB">
        <w:rPr>
          <w:sz w:val="20"/>
          <w:szCs w:val="20"/>
        </w:rPr>
        <w:t xml:space="preserve"> </w:t>
      </w:r>
      <w:r w:rsidR="000306FF" w:rsidRPr="6DCFE0E5">
        <w:rPr>
          <w:sz w:val="20"/>
          <w:szCs w:val="20"/>
        </w:rPr>
        <w:t xml:space="preserve">f) who has supplied information to seek clarification on their </w:t>
      </w:r>
      <w:r w:rsidR="000306FF" w:rsidRPr="6DCFE0E5">
        <w:rPr>
          <w:b/>
          <w:bCs/>
          <w:sz w:val="20"/>
          <w:szCs w:val="20"/>
        </w:rPr>
        <w:t>Output Usable</w:t>
      </w:r>
      <w:r w:rsidR="000306FF" w:rsidRPr="6DCFE0E5">
        <w:rPr>
          <w:sz w:val="20"/>
          <w:szCs w:val="20"/>
        </w:rPr>
        <w:t xml:space="preserve"> </w:t>
      </w:r>
      <w:r w:rsidR="00FC4FAE" w:rsidRPr="6DCFE0E5">
        <w:rPr>
          <w:sz w:val="20"/>
          <w:szCs w:val="20"/>
        </w:rPr>
        <w:t>submissions.</w:t>
      </w:r>
    </w:p>
    <w:p w14:paraId="102DD68B" w14:textId="77777777" w:rsidR="00735799" w:rsidRDefault="00735799">
      <w:pPr>
        <w:pStyle w:val="BodyText"/>
        <w:spacing w:before="4"/>
        <w:rPr>
          <w:sz w:val="17"/>
        </w:rPr>
      </w:pPr>
    </w:p>
    <w:p w14:paraId="498C3F87" w14:textId="1A5D861D" w:rsidR="00735799" w:rsidRDefault="00474BB3" w:rsidP="002842E4">
      <w:pPr>
        <w:pStyle w:val="BodyText"/>
        <w:spacing w:line="266" w:lineRule="auto"/>
        <w:ind w:left="1701" w:right="1211" w:hanging="1417"/>
      </w:pPr>
      <w:r>
        <w:t>OC2.3.1.2.</w:t>
      </w:r>
      <w:r w:rsidR="00E541BD">
        <w:t>6</w:t>
      </w:r>
      <w:r w:rsidR="000A78F5">
        <w:t xml:space="preserve"> </w:t>
      </w:r>
      <w:r>
        <w:rPr>
          <w:spacing w:val="-3"/>
        </w:rPr>
        <w:t xml:space="preserve"> </w:t>
      </w:r>
      <w:r w:rsidR="00B731E3">
        <w:rPr>
          <w:spacing w:val="-3"/>
        </w:rPr>
        <w:t xml:space="preserve"> </w:t>
      </w:r>
      <w:r w:rsidR="000D59A0">
        <w:rPr>
          <w:spacing w:val="-3"/>
        </w:rPr>
        <w:t xml:space="preserve">  </w:t>
      </w:r>
      <w:r>
        <w:rPr>
          <w:u w:val="single"/>
        </w:rPr>
        <w:t>At</w:t>
      </w:r>
      <w:r>
        <w:rPr>
          <w:spacing w:val="-11"/>
          <w:u w:val="single"/>
        </w:rPr>
        <w:t xml:space="preserve"> </w:t>
      </w:r>
      <w:r>
        <w:rPr>
          <w:u w:val="single"/>
        </w:rPr>
        <w:t>a</w:t>
      </w:r>
      <w:r>
        <w:rPr>
          <w:spacing w:val="-11"/>
          <w:u w:val="single"/>
        </w:rPr>
        <w:t xml:space="preserve"> </w:t>
      </w:r>
      <w:r>
        <w:rPr>
          <w:u w:val="single"/>
        </w:rPr>
        <w:t>regular</w:t>
      </w:r>
      <w:r>
        <w:rPr>
          <w:spacing w:val="-10"/>
          <w:u w:val="single"/>
        </w:rPr>
        <w:t xml:space="preserve"> </w:t>
      </w:r>
      <w:r>
        <w:rPr>
          <w:u w:val="single"/>
        </w:rPr>
        <w:t>time</w:t>
      </w:r>
      <w:r>
        <w:rPr>
          <w:spacing w:val="-9"/>
          <w:u w:val="single"/>
        </w:rPr>
        <w:t xml:space="preserve"> </w:t>
      </w:r>
      <w:r>
        <w:rPr>
          <w:u w:val="single"/>
        </w:rPr>
        <w:t>interval,</w:t>
      </w:r>
      <w:r>
        <w:rPr>
          <w:spacing w:val="-11"/>
          <w:u w:val="single"/>
        </w:rPr>
        <w:t xml:space="preserve"> </w:t>
      </w:r>
      <w:r>
        <w:rPr>
          <w:u w:val="single"/>
        </w:rPr>
        <w:t>at</w:t>
      </w:r>
      <w:r>
        <w:rPr>
          <w:spacing w:val="-9"/>
          <w:u w:val="single"/>
        </w:rPr>
        <w:t xml:space="preserve"> </w:t>
      </w:r>
      <w:r>
        <w:rPr>
          <w:u w:val="single"/>
        </w:rPr>
        <w:t>least</w:t>
      </w:r>
      <w:r>
        <w:rPr>
          <w:spacing w:val="-11"/>
          <w:u w:val="single"/>
        </w:rPr>
        <w:t xml:space="preserve"> </w:t>
      </w:r>
      <w:r>
        <w:rPr>
          <w:u w:val="single"/>
        </w:rPr>
        <w:t>once</w:t>
      </w:r>
      <w:r>
        <w:rPr>
          <w:spacing w:val="-11"/>
          <w:u w:val="single"/>
        </w:rPr>
        <w:t xml:space="preserve"> </w:t>
      </w:r>
      <w:r>
        <w:rPr>
          <w:u w:val="single"/>
        </w:rPr>
        <w:t>per</w:t>
      </w:r>
      <w:r>
        <w:rPr>
          <w:spacing w:val="-8"/>
          <w:u w:val="single"/>
        </w:rPr>
        <w:t xml:space="preserve"> </w:t>
      </w:r>
      <w:r>
        <w:rPr>
          <w:u w:val="single"/>
        </w:rPr>
        <w:t>day</w:t>
      </w:r>
      <w:r>
        <w:rPr>
          <w:spacing w:val="-10"/>
          <w:u w:val="single"/>
        </w:rPr>
        <w:t xml:space="preserve"> </w:t>
      </w:r>
      <w:r w:rsidR="00055D88" w:rsidRPr="6DCFE0E5">
        <w:rPr>
          <w:u w:val="single"/>
        </w:rPr>
        <w:t>(</w:t>
      </w:r>
      <w:r w:rsidR="00CA63A4" w:rsidRPr="6DCFE0E5">
        <w:rPr>
          <w:u w:val="single"/>
        </w:rPr>
        <w:t xml:space="preserve">by </w:t>
      </w:r>
      <w:r>
        <w:rPr>
          <w:u w:val="single"/>
        </w:rPr>
        <w:t>1600</w:t>
      </w:r>
      <w:r>
        <w:rPr>
          <w:spacing w:val="-11"/>
          <w:u w:val="single"/>
        </w:rPr>
        <w:t xml:space="preserve"> </w:t>
      </w:r>
      <w:r w:rsidR="003C02E6" w:rsidRPr="6DCFE0E5">
        <w:rPr>
          <w:u w:val="single"/>
        </w:rPr>
        <w:t>hours) up</w:t>
      </w:r>
      <w:r w:rsidR="000809C3" w:rsidRPr="6DCFE0E5">
        <w:rPr>
          <w:u w:val="single"/>
        </w:rPr>
        <w:t xml:space="preserve"> to</w:t>
      </w:r>
      <w:r>
        <w:rPr>
          <w:spacing w:val="-11"/>
          <w:u w:val="single"/>
        </w:rPr>
        <w:t xml:space="preserve"> </w:t>
      </w:r>
      <w:r>
        <w:rPr>
          <w:u w:val="single"/>
        </w:rPr>
        <w:t>ever</w:t>
      </w:r>
      <w:ins w:id="103" w:author="Frank Kasibante (ESO)" w:date="2024-10-02T12:37:00Z">
        <w:r w:rsidR="00A50BE2">
          <w:rPr>
            <w:u w:val="single"/>
          </w:rPr>
          <w:t>y</w:t>
        </w:r>
      </w:ins>
      <w:r>
        <w:t xml:space="preserve"> </w:t>
      </w:r>
      <w:r>
        <w:rPr>
          <w:spacing w:val="-4"/>
          <w:u w:val="single"/>
        </w:rPr>
        <w:t>hour</w:t>
      </w:r>
    </w:p>
    <w:p w14:paraId="6EF57768" w14:textId="4F9C8481" w:rsidR="00DD2EAC" w:rsidRPr="00DD2EAC" w:rsidRDefault="002C4871" w:rsidP="00DD2EAC">
      <w:pPr>
        <w:keepLines/>
        <w:tabs>
          <w:tab w:val="left" w:pos="1843"/>
        </w:tabs>
        <w:autoSpaceDE/>
        <w:autoSpaceDN/>
        <w:spacing w:after="120" w:line="264" w:lineRule="auto"/>
        <w:ind w:left="1843" w:hanging="425"/>
        <w:jc w:val="both"/>
        <w:rPr>
          <w:rFonts w:eastAsia="Times New Roman" w:cs="Times New Roman"/>
          <w:snapToGrid w:val="0"/>
          <w:sz w:val="20"/>
          <w:szCs w:val="20"/>
        </w:rPr>
      </w:pPr>
      <w:r>
        <w:rPr>
          <w:rFonts w:eastAsia="Times New Roman" w:cs="Times New Roman"/>
          <w:b/>
          <w:snapToGrid w:val="0"/>
          <w:sz w:val="20"/>
          <w:szCs w:val="20"/>
        </w:rPr>
        <w:t xml:space="preserve"> </w:t>
      </w:r>
      <w:r w:rsidR="00A71B04">
        <w:rPr>
          <w:rFonts w:eastAsia="Times New Roman" w:cs="Times New Roman"/>
          <w:b/>
          <w:snapToGrid w:val="0"/>
          <w:sz w:val="20"/>
          <w:szCs w:val="20"/>
        </w:rPr>
        <w:t xml:space="preserve"> </w:t>
      </w:r>
      <w:r w:rsidR="000D59A0">
        <w:rPr>
          <w:rFonts w:eastAsia="Times New Roman" w:cs="Times New Roman"/>
          <w:b/>
          <w:snapToGrid w:val="0"/>
          <w:sz w:val="20"/>
          <w:szCs w:val="20"/>
        </w:rPr>
        <w:t xml:space="preserve">  </w:t>
      </w:r>
      <w:r w:rsidR="00BE06E9">
        <w:rPr>
          <w:rFonts w:eastAsia="Times New Roman" w:cs="Times New Roman"/>
          <w:b/>
          <w:snapToGrid w:val="0"/>
          <w:sz w:val="20"/>
          <w:szCs w:val="20"/>
        </w:rPr>
        <w:t>T</w:t>
      </w:r>
      <w:r w:rsidR="00DD2EAC" w:rsidRPr="00DD2EAC">
        <w:rPr>
          <w:rFonts w:eastAsia="Times New Roman" w:cs="Times New Roman"/>
          <w:b/>
          <w:snapToGrid w:val="0"/>
          <w:sz w:val="20"/>
          <w:szCs w:val="20"/>
        </w:rPr>
        <w:t>he Company</w:t>
      </w:r>
      <w:r w:rsidR="00DD2EAC" w:rsidRPr="00DD2EAC">
        <w:rPr>
          <w:rFonts w:eastAsia="Times New Roman" w:cs="Times New Roman"/>
          <w:snapToGrid w:val="0"/>
          <w:sz w:val="20"/>
          <w:szCs w:val="20"/>
        </w:rPr>
        <w:t xml:space="preserve"> will:</w:t>
      </w:r>
    </w:p>
    <w:p w14:paraId="59F2BFC0" w14:textId="4BC4F7A9" w:rsidR="00DD2EAC" w:rsidRPr="00DD2EAC" w:rsidRDefault="005161C7" w:rsidP="00B17151">
      <w:pPr>
        <w:keepLines/>
        <w:tabs>
          <w:tab w:val="left" w:pos="2268"/>
        </w:tabs>
        <w:autoSpaceDE/>
        <w:autoSpaceDN/>
        <w:spacing w:after="120" w:line="264" w:lineRule="auto"/>
        <w:ind w:left="1985" w:right="1378" w:hanging="425"/>
        <w:rPr>
          <w:rFonts w:eastAsia="Times New Roman" w:cs="Times New Roman"/>
          <w:snapToGrid w:val="0"/>
          <w:sz w:val="20"/>
          <w:szCs w:val="20"/>
        </w:rPr>
      </w:pPr>
      <w:commentRangeStart w:id="104"/>
      <w:commentRangeStart w:id="105"/>
      <w:r>
        <w:rPr>
          <w:rFonts w:eastAsia="Times New Roman" w:cs="Times New Roman"/>
          <w:snapToGrid w:val="0"/>
          <w:sz w:val="20"/>
          <w:szCs w:val="20"/>
        </w:rPr>
        <w:lastRenderedPageBreak/>
        <w:t>a</w:t>
      </w:r>
      <w:r w:rsidR="00DD2EAC" w:rsidRPr="00DD2EAC">
        <w:rPr>
          <w:rFonts w:eastAsia="Times New Roman" w:cs="Times New Roman"/>
          <w:snapToGrid w:val="0"/>
          <w:sz w:val="20"/>
          <w:szCs w:val="20"/>
        </w:rPr>
        <w:t>)</w:t>
      </w:r>
      <w:commentRangeEnd w:id="104"/>
      <w:r w:rsidR="001A7804">
        <w:rPr>
          <w:rStyle w:val="CommentReference"/>
        </w:rPr>
        <w:commentReference w:id="104"/>
      </w:r>
      <w:commentRangeEnd w:id="105"/>
      <w:r w:rsidR="0056486D">
        <w:rPr>
          <w:rStyle w:val="CommentReference"/>
        </w:rPr>
        <w:commentReference w:id="105"/>
      </w:r>
      <w:r w:rsidR="00DD2EAC" w:rsidRPr="00DD2EAC">
        <w:rPr>
          <w:rFonts w:eastAsia="Times New Roman" w:cs="Times New Roman"/>
          <w:snapToGrid w:val="0"/>
          <w:sz w:val="20"/>
          <w:szCs w:val="20"/>
        </w:rPr>
        <w:tab/>
      </w:r>
      <w:bookmarkStart w:id="106" w:name="_Hlk32913182"/>
      <w:r w:rsidR="00DD2EAC" w:rsidRPr="00DD2EAC">
        <w:rPr>
          <w:rFonts w:eastAsia="Times New Roman" w:cs="Times New Roman"/>
          <w:snapToGrid w:val="0"/>
          <w:sz w:val="20"/>
          <w:szCs w:val="20"/>
        </w:rPr>
        <w:t xml:space="preserve">having </w:t>
      </w:r>
      <w:proofErr w:type="gramStart"/>
      <w:r w:rsidR="00DD2EAC" w:rsidRPr="00DD2EAC">
        <w:rPr>
          <w:rFonts w:eastAsia="Times New Roman" w:cs="Times New Roman"/>
          <w:snapToGrid w:val="0"/>
          <w:sz w:val="20"/>
          <w:szCs w:val="20"/>
        </w:rPr>
        <w:t>taken into account</w:t>
      </w:r>
      <w:proofErr w:type="gramEnd"/>
      <w:r w:rsidR="00DD2EAC" w:rsidRPr="00DD2EAC">
        <w:rPr>
          <w:rFonts w:eastAsia="Times New Roman" w:cs="Times New Roman"/>
          <w:snapToGrid w:val="0"/>
          <w:sz w:val="20"/>
          <w:szCs w:val="20"/>
        </w:rPr>
        <w:t xml:space="preserve"> the information notified to it by </w:t>
      </w:r>
      <w:r w:rsidR="00DD2EAC" w:rsidRPr="00DD2EAC">
        <w:rPr>
          <w:rFonts w:eastAsia="Times New Roman" w:cs="Times New Roman"/>
          <w:b/>
          <w:snapToGrid w:val="0"/>
          <w:sz w:val="20"/>
          <w:szCs w:val="20"/>
        </w:rPr>
        <w:t>Generators</w:t>
      </w:r>
      <w:r w:rsidR="00DD2EAC" w:rsidRPr="00DD2EAC">
        <w:rPr>
          <w:rFonts w:eastAsia="Times New Roman" w:cs="Times New Roman"/>
          <w:snapToGrid w:val="0"/>
          <w:sz w:val="20"/>
          <w:szCs w:val="20"/>
        </w:rPr>
        <w:t xml:space="preserve"> </w:t>
      </w:r>
      <w:commentRangeStart w:id="107"/>
      <w:r w:rsidR="00DD2EAC" w:rsidRPr="00DD2EAC">
        <w:rPr>
          <w:rFonts w:eastAsia="Times New Roman" w:cs="Times New Roman"/>
          <w:snapToGrid w:val="0"/>
          <w:sz w:val="20"/>
          <w:szCs w:val="20"/>
        </w:rPr>
        <w:t>and</w:t>
      </w:r>
      <w:commentRangeEnd w:id="107"/>
      <w:r w:rsidR="009A0E94">
        <w:rPr>
          <w:rStyle w:val="CommentReference"/>
        </w:rPr>
        <w:commentReference w:id="107"/>
      </w:r>
      <w:r w:rsidR="00DD2EAC" w:rsidRPr="00DD2EAC">
        <w:rPr>
          <w:rFonts w:eastAsia="Times New Roman" w:cs="Times New Roman"/>
          <w:snapToGrid w:val="0"/>
          <w:sz w:val="20"/>
          <w:szCs w:val="20"/>
        </w:rPr>
        <w:t xml:space="preserve"> </w:t>
      </w:r>
      <w:r w:rsidR="00DD2EAC" w:rsidRPr="00DD2EAC">
        <w:rPr>
          <w:rFonts w:eastAsia="Times New Roman" w:cs="Times New Roman"/>
          <w:b/>
          <w:snapToGrid w:val="0"/>
          <w:sz w:val="20"/>
          <w:szCs w:val="20"/>
        </w:rPr>
        <w:t>Interconnector Owners</w:t>
      </w:r>
      <w:r w:rsidR="00DD2EAC" w:rsidRPr="00DD2EAC">
        <w:rPr>
          <w:rFonts w:eastAsia="Times New Roman" w:cs="Times New Roman"/>
          <w:snapToGrid w:val="0"/>
          <w:sz w:val="20"/>
          <w:szCs w:val="20"/>
        </w:rPr>
        <w:t xml:space="preserve"> </w:t>
      </w:r>
      <w:r w:rsidR="00DD2EAC" w:rsidRPr="00DD2EAC">
        <w:rPr>
          <w:rFonts w:eastAsia="Times New Roman" w:cs="Times New Roman"/>
          <w:bCs/>
          <w:snapToGrid w:val="0"/>
          <w:sz w:val="20"/>
          <w:szCs w:val="20"/>
        </w:rPr>
        <w:t>and</w:t>
      </w:r>
      <w:r w:rsidR="00DD2EAC" w:rsidRPr="00DD2EAC">
        <w:rPr>
          <w:rFonts w:eastAsia="Times New Roman" w:cs="Times New Roman"/>
          <w:b/>
          <w:snapToGrid w:val="0"/>
          <w:sz w:val="20"/>
          <w:szCs w:val="20"/>
        </w:rPr>
        <w:t xml:space="preserve"> Restoration Contrac</w:t>
      </w:r>
      <w:commentRangeStart w:id="108"/>
      <w:r w:rsidR="00DD2EAC" w:rsidRPr="00DD2EAC">
        <w:rPr>
          <w:rFonts w:eastAsia="Times New Roman" w:cs="Times New Roman"/>
          <w:b/>
          <w:snapToGrid w:val="0"/>
          <w:sz w:val="20"/>
          <w:szCs w:val="20"/>
        </w:rPr>
        <w:t>tor</w:t>
      </w:r>
      <w:commentRangeEnd w:id="108"/>
      <w:r w:rsidR="009A0E94">
        <w:rPr>
          <w:rStyle w:val="CommentReference"/>
        </w:rPr>
        <w:commentReference w:id="108"/>
      </w:r>
      <w:r w:rsidR="00DD2EAC" w:rsidRPr="00DD2EAC">
        <w:rPr>
          <w:rFonts w:eastAsia="Times New Roman" w:cs="Times New Roman"/>
          <w:b/>
          <w:snapToGrid w:val="0"/>
          <w:sz w:val="20"/>
          <w:szCs w:val="20"/>
        </w:rPr>
        <w:t xml:space="preserve"> </w:t>
      </w:r>
      <w:r w:rsidR="00DD2EAC" w:rsidRPr="00DD2EAC">
        <w:rPr>
          <w:rFonts w:eastAsia="Times New Roman" w:cs="Times New Roman"/>
          <w:bCs/>
          <w:snapToGrid w:val="0"/>
          <w:sz w:val="20"/>
          <w:szCs w:val="20"/>
        </w:rPr>
        <w:t>as provided for in</w:t>
      </w:r>
      <w:r w:rsidR="00DD2EAC" w:rsidRPr="00DD2EAC">
        <w:rPr>
          <w:rFonts w:eastAsia="Times New Roman" w:cs="Times New Roman"/>
          <w:b/>
          <w:snapToGrid w:val="0"/>
          <w:sz w:val="20"/>
          <w:szCs w:val="20"/>
        </w:rPr>
        <w:t xml:space="preserve"> </w:t>
      </w:r>
      <w:r w:rsidR="00DD2EAC" w:rsidRPr="00DD2EAC">
        <w:rPr>
          <w:rFonts w:eastAsia="Times New Roman" w:cs="Times New Roman"/>
          <w:snapToGrid w:val="0"/>
          <w:sz w:val="20"/>
          <w:szCs w:val="20"/>
        </w:rPr>
        <w:t>OC2.</w:t>
      </w:r>
      <w:r w:rsidR="00E313D0">
        <w:rPr>
          <w:rFonts w:eastAsia="Times New Roman" w:cs="Times New Roman"/>
          <w:snapToGrid w:val="0"/>
          <w:sz w:val="20"/>
          <w:szCs w:val="20"/>
        </w:rPr>
        <w:t>2</w:t>
      </w:r>
      <w:r w:rsidR="00DD2EAC" w:rsidRPr="00DD2EAC">
        <w:rPr>
          <w:rFonts w:eastAsia="Times New Roman" w:cs="Times New Roman"/>
          <w:snapToGrid w:val="0"/>
          <w:sz w:val="20"/>
          <w:szCs w:val="20"/>
        </w:rPr>
        <w:t>.1f) via the process defined in OC2.</w:t>
      </w:r>
      <w:r w:rsidR="00E313D0">
        <w:rPr>
          <w:rFonts w:eastAsia="Times New Roman" w:cs="Times New Roman"/>
          <w:snapToGrid w:val="0"/>
          <w:sz w:val="20"/>
          <w:szCs w:val="20"/>
        </w:rPr>
        <w:t>3</w:t>
      </w:r>
      <w:r w:rsidR="00DD2EAC" w:rsidRPr="00DD2EAC">
        <w:rPr>
          <w:rFonts w:eastAsia="Times New Roman" w:cs="Times New Roman"/>
          <w:snapToGrid w:val="0"/>
          <w:sz w:val="20"/>
          <w:szCs w:val="20"/>
        </w:rPr>
        <w:t>.1.2.1</w:t>
      </w:r>
      <w:r w:rsidR="00DD2EAC" w:rsidRPr="00DD2EAC">
        <w:rPr>
          <w:rFonts w:eastAsia="Times New Roman" w:cs="Times New Roman"/>
          <w:b/>
          <w:snapToGrid w:val="0"/>
          <w:sz w:val="20"/>
          <w:szCs w:val="20"/>
        </w:rPr>
        <w:t xml:space="preserve"> </w:t>
      </w:r>
      <w:r w:rsidR="00DD2EAC" w:rsidRPr="00DD2EAC">
        <w:rPr>
          <w:rFonts w:eastAsia="Times New Roman" w:cs="Times New Roman"/>
          <w:snapToGrid w:val="0"/>
          <w:sz w:val="20"/>
          <w:szCs w:val="20"/>
        </w:rPr>
        <w:t>and taking into account:</w:t>
      </w:r>
    </w:p>
    <w:p w14:paraId="50B3030A" w14:textId="345E384E" w:rsidR="00DD2EAC" w:rsidRPr="00764EAB" w:rsidRDefault="009B0F2B" w:rsidP="00B17151">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
      <w:commentRangeStart w:id="109"/>
      <w:commentRangeEnd w:id="109"/>
      <w:r>
        <w:rPr>
          <w:rStyle w:val="CommentReference"/>
        </w:rPr>
        <w:commentReference w:id="109"/>
      </w:r>
      <w:r w:rsidR="00DD2EAC" w:rsidRPr="00764EAB">
        <w:rPr>
          <w:rFonts w:eastAsia="Times New Roman" w:cs="Times New Roman"/>
          <w:b/>
          <w:sz w:val="20"/>
          <w:szCs w:val="20"/>
        </w:rPr>
        <w:t>Demand</w:t>
      </w:r>
      <w:r w:rsidR="00DD2EAC" w:rsidRPr="00764EAB">
        <w:rPr>
          <w:rFonts w:eastAsia="Times New Roman" w:cs="Times New Roman"/>
          <w:sz w:val="20"/>
          <w:szCs w:val="20"/>
        </w:rPr>
        <w:t xml:space="preserve"> forecasts and details of proposed use of </w:t>
      </w:r>
      <w:r w:rsidR="00DD2EAC" w:rsidRPr="00764EAB">
        <w:rPr>
          <w:rFonts w:eastAsia="Times New Roman" w:cs="Times New Roman"/>
          <w:b/>
          <w:sz w:val="20"/>
          <w:szCs w:val="20"/>
        </w:rPr>
        <w:t>Demand Control</w:t>
      </w:r>
      <w:r w:rsidR="00DD2EAC" w:rsidRPr="00764EAB">
        <w:rPr>
          <w:rFonts w:eastAsia="Times New Roman" w:cs="Times New Roman"/>
          <w:sz w:val="20"/>
          <w:szCs w:val="20"/>
        </w:rPr>
        <w:t xml:space="preserve"> received under </w:t>
      </w:r>
      <w:r w:rsidR="00DD2EAC" w:rsidRPr="00764EAB">
        <w:rPr>
          <w:rFonts w:eastAsia="Times New Roman" w:cs="Times New Roman"/>
          <w:b/>
          <w:sz w:val="20"/>
          <w:szCs w:val="20"/>
        </w:rPr>
        <w:t>OC1</w:t>
      </w:r>
      <w:r w:rsidR="00DD2EAC" w:rsidRPr="00764EAB">
        <w:rPr>
          <w:rFonts w:eastAsia="Times New Roman" w:cs="Times New Roman"/>
          <w:sz w:val="20"/>
          <w:szCs w:val="20"/>
        </w:rPr>
        <w:t xml:space="preserve">, and an </w:t>
      </w:r>
      <w:r w:rsidR="00DD2EAC" w:rsidRPr="00764EAB">
        <w:rPr>
          <w:rFonts w:eastAsia="Times New Roman" w:cs="Times New Roman"/>
          <w:b/>
          <w:sz w:val="20"/>
          <w:szCs w:val="20"/>
        </w:rPr>
        <w:t>Operational Planning Margin</w:t>
      </w:r>
      <w:r w:rsidR="00DD2EAC" w:rsidRPr="00764EAB">
        <w:rPr>
          <w:rFonts w:eastAsia="Times New Roman" w:cs="Times New Roman"/>
          <w:sz w:val="20"/>
          <w:szCs w:val="20"/>
        </w:rPr>
        <w:t xml:space="preserve"> requirement set by </w:t>
      </w:r>
      <w:r w:rsidR="00DD2EAC" w:rsidRPr="00764EAB">
        <w:rPr>
          <w:rFonts w:eastAsia="Times New Roman" w:cs="Times New Roman"/>
          <w:b/>
          <w:sz w:val="20"/>
          <w:szCs w:val="20"/>
        </w:rPr>
        <w:t>The Company</w:t>
      </w:r>
      <w:commentRangeStart w:id="110"/>
      <w:commentRangeStart w:id="111"/>
      <w:r w:rsidR="00DD2EAC" w:rsidRPr="00764EAB">
        <w:rPr>
          <w:rFonts w:eastAsia="Times New Roman" w:cs="Times New Roman"/>
          <w:sz w:val="20"/>
          <w:szCs w:val="20"/>
        </w:rPr>
        <w:t>,</w:t>
      </w:r>
      <w:commentRangeEnd w:id="110"/>
      <w:r w:rsidR="002562D8">
        <w:rPr>
          <w:rStyle w:val="CommentReference"/>
        </w:rPr>
        <w:commentReference w:id="110"/>
      </w:r>
      <w:commentRangeEnd w:id="111"/>
      <w:r w:rsidR="00271AA1">
        <w:rPr>
          <w:rStyle w:val="CommentReference"/>
        </w:rPr>
        <w:commentReference w:id="111"/>
      </w:r>
    </w:p>
    <w:p w14:paraId="7E886BBF" w14:textId="1AD4C93F" w:rsidR="00DD2EAC" w:rsidRPr="00764EAB" w:rsidRDefault="00DD2EAC" w:rsidP="00B17151">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
      <w:r w:rsidRPr="00764EAB">
        <w:rPr>
          <w:rFonts w:eastAsia="Times New Roman" w:cs="Times New Roman"/>
          <w:b/>
          <w:sz w:val="20"/>
          <w:szCs w:val="20"/>
        </w:rPr>
        <w:t>N</w:t>
      </w:r>
      <w:r w:rsidR="00201E3A" w:rsidRPr="00764EAB">
        <w:rPr>
          <w:rFonts w:eastAsia="Times New Roman" w:cs="Times New Roman"/>
          <w:b/>
          <w:sz w:val="20"/>
          <w:szCs w:val="20"/>
        </w:rPr>
        <w:t>ETS</w:t>
      </w:r>
      <w:r w:rsidRPr="00764EAB">
        <w:rPr>
          <w:rFonts w:eastAsia="Times New Roman" w:cs="Times New Roman"/>
          <w:sz w:val="20"/>
          <w:szCs w:val="20"/>
        </w:rPr>
        <w:t xml:space="preserve"> constraints and outages,</w:t>
      </w:r>
    </w:p>
    <w:p w14:paraId="529A8BC7" w14:textId="2CDDD04F" w:rsidR="00DD2EAC" w:rsidRPr="00764EAB" w:rsidRDefault="00DD2EAC">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Change w:id="112" w:author="Ifeoluwa Garba" w:date="2024-10-11T12:03:00Z">
          <w:pPr>
            <w:pStyle w:val="ListParagraph"/>
            <w:keepLines/>
            <w:numPr>
              <w:numId w:val="35"/>
            </w:numPr>
            <w:tabs>
              <w:tab w:val="left" w:pos="2552"/>
            </w:tabs>
            <w:autoSpaceDE/>
            <w:autoSpaceDN/>
            <w:spacing w:after="120" w:line="264" w:lineRule="auto"/>
            <w:ind w:left="2268" w:right="1378" w:hanging="141"/>
          </w:pPr>
        </w:pPrChange>
      </w:pPr>
      <w:r w:rsidRPr="00764EAB">
        <w:rPr>
          <w:rFonts w:eastAsia="Times New Roman" w:cs="Times New Roman"/>
          <w:b/>
          <w:sz w:val="20"/>
          <w:szCs w:val="20"/>
        </w:rPr>
        <w:t>Network Operator System</w:t>
      </w:r>
      <w:r w:rsidRPr="00764EAB">
        <w:rPr>
          <w:rFonts w:eastAsia="Times New Roman" w:cs="Times New Roman"/>
          <w:sz w:val="20"/>
          <w:szCs w:val="20"/>
        </w:rPr>
        <w:t xml:space="preserve"> constraints and outages, known to </w:t>
      </w:r>
      <w:r w:rsidRPr="00764EAB">
        <w:rPr>
          <w:rFonts w:eastAsia="Times New Roman" w:cs="Times New Roman"/>
          <w:b/>
          <w:sz w:val="20"/>
          <w:szCs w:val="20"/>
        </w:rPr>
        <w:t>The Compa</w:t>
      </w:r>
      <w:r w:rsidR="002D1EF4" w:rsidRPr="00DF7A25">
        <w:rPr>
          <w:rFonts w:eastAsia="Times New Roman" w:cs="Times New Roman"/>
          <w:b/>
          <w:sz w:val="20"/>
          <w:szCs w:val="20"/>
          <w:rPrChange w:id="113" w:author="Ifeoluwa Garba" w:date="2024-10-11T12:03:00Z">
            <w:rPr>
              <w:rFonts w:eastAsia="Times New Roman" w:cs="Times New Roman"/>
              <w:sz w:val="20"/>
              <w:szCs w:val="20"/>
            </w:rPr>
          </w:rPrChange>
        </w:rPr>
        <w:t>ny</w:t>
      </w:r>
      <w:r w:rsidR="002D1EF4">
        <w:rPr>
          <w:rFonts w:eastAsia="Times New Roman" w:cs="Times New Roman"/>
          <w:sz w:val="20"/>
          <w:szCs w:val="20"/>
        </w:rPr>
        <w:t xml:space="preserve"> </w:t>
      </w:r>
      <w:commentRangeStart w:id="114"/>
      <w:commentRangeStart w:id="115"/>
      <w:r w:rsidRPr="00301B7C">
        <w:rPr>
          <w:rFonts w:eastAsia="Times New Roman" w:cs="Times New Roman"/>
          <w:sz w:val="20"/>
          <w:szCs w:val="20"/>
        </w:rPr>
        <w:t>and</w:t>
      </w:r>
      <w:commentRangeEnd w:id="114"/>
      <w:r w:rsidR="001E7393" w:rsidRPr="00301B7C">
        <w:rPr>
          <w:rStyle w:val="CommentReference"/>
        </w:rPr>
        <w:commentReference w:id="114"/>
      </w:r>
      <w:commentRangeEnd w:id="115"/>
      <w:r w:rsidR="009A7DC8" w:rsidRPr="00301B7C">
        <w:rPr>
          <w:rStyle w:val="CommentReference"/>
        </w:rPr>
        <w:commentReference w:id="115"/>
      </w:r>
      <w:r w:rsidRPr="00764EAB">
        <w:rPr>
          <w:rFonts w:eastAsia="Times New Roman" w:cs="Times New Roman"/>
          <w:sz w:val="20"/>
          <w:szCs w:val="20"/>
        </w:rPr>
        <w:t xml:space="preserve"> </w:t>
      </w:r>
    </w:p>
    <w:p w14:paraId="0DF121D8" w14:textId="3FE3189D" w:rsidR="00DD2EAC" w:rsidRPr="00764EAB" w:rsidRDefault="00DD2EAC" w:rsidP="002842E4">
      <w:pPr>
        <w:pStyle w:val="ListParagraph"/>
        <w:keepLines/>
        <w:numPr>
          <w:ilvl w:val="0"/>
          <w:numId w:val="35"/>
        </w:numPr>
        <w:tabs>
          <w:tab w:val="left" w:pos="2552"/>
        </w:tabs>
        <w:autoSpaceDE/>
        <w:autoSpaceDN/>
        <w:spacing w:after="120" w:line="264" w:lineRule="auto"/>
        <w:ind w:left="2268" w:right="1378" w:hanging="141"/>
        <w:rPr>
          <w:rFonts w:eastAsia="Times New Roman" w:cs="Times New Roman"/>
          <w:snapToGrid w:val="0"/>
          <w:sz w:val="20"/>
          <w:szCs w:val="20"/>
        </w:rPr>
      </w:pPr>
      <w:r w:rsidRPr="00764EAB" w:rsidDel="007A6CA2">
        <w:rPr>
          <w:rFonts w:eastAsia="Times New Roman" w:cs="Times New Roman"/>
          <w:sz w:val="20"/>
          <w:szCs w:val="20"/>
        </w:rPr>
        <w:t>t</w:t>
      </w:r>
      <w:r w:rsidRPr="00764EAB">
        <w:rPr>
          <w:rFonts w:eastAsia="Times New Roman" w:cs="Times New Roman"/>
          <w:sz w:val="20"/>
          <w:szCs w:val="20"/>
        </w:rPr>
        <w:t xml:space="preserve">he </w:t>
      </w:r>
      <w:r w:rsidRPr="00764EAB">
        <w:rPr>
          <w:rFonts w:eastAsia="Times New Roman" w:cs="Times New Roman"/>
          <w:b/>
          <w:sz w:val="20"/>
          <w:szCs w:val="20"/>
        </w:rPr>
        <w:t>Output Usable</w:t>
      </w:r>
      <w:r w:rsidRPr="00764EAB">
        <w:rPr>
          <w:rFonts w:eastAsia="Times New Roman" w:cs="Times New Roman"/>
          <w:sz w:val="20"/>
          <w:szCs w:val="20"/>
        </w:rPr>
        <w:t xml:space="preserve"> required, in its view, to meet daily total MW requirements,</w:t>
      </w:r>
    </w:p>
    <w:p w14:paraId="76AC190F" w14:textId="31F790F9" w:rsidR="00DD2EAC" w:rsidRPr="00DD2EAC" w:rsidRDefault="00DD2EAC" w:rsidP="00363BBA">
      <w:pPr>
        <w:keepLines/>
        <w:tabs>
          <w:tab w:val="left" w:pos="2268"/>
        </w:tabs>
        <w:autoSpaceDE/>
        <w:autoSpaceDN/>
        <w:spacing w:after="120" w:line="264" w:lineRule="auto"/>
        <w:ind w:left="1984" w:right="1378" w:firstLine="7787"/>
        <w:jc w:val="both"/>
        <w:rPr>
          <w:rFonts w:eastAsia="Times New Roman" w:cs="Times New Roman"/>
          <w:snapToGrid w:val="0"/>
          <w:sz w:val="20"/>
          <w:szCs w:val="20"/>
        </w:rPr>
      </w:pPr>
      <w:r w:rsidRPr="00DD2EAC">
        <w:rPr>
          <w:rFonts w:eastAsia="Times New Roman" w:cs="Times New Roman"/>
          <w:snapToGrid w:val="0"/>
          <w:sz w:val="20"/>
          <w:szCs w:val="20"/>
        </w:rPr>
        <w:tab/>
      </w:r>
      <w:commentRangeStart w:id="116"/>
      <w:commentRangeStart w:id="117"/>
      <w:commentRangeEnd w:id="116"/>
      <w:r w:rsidR="00C46107">
        <w:rPr>
          <w:rStyle w:val="CommentReference"/>
        </w:rPr>
        <w:commentReference w:id="116"/>
      </w:r>
      <w:commentRangeEnd w:id="117"/>
      <w:r w:rsidR="009E79B2">
        <w:rPr>
          <w:rStyle w:val="CommentReference"/>
        </w:rPr>
        <w:commentReference w:id="117"/>
      </w:r>
      <w:r w:rsidR="00A212C7">
        <w:rPr>
          <w:rFonts w:eastAsia="Times New Roman" w:cs="Times New Roman"/>
          <w:sz w:val="20"/>
          <w:szCs w:val="20"/>
        </w:rPr>
        <w:t>p</w:t>
      </w:r>
      <w:r w:rsidRPr="25CD7F25">
        <w:rPr>
          <w:rFonts w:eastAsia="Times New Roman" w:cs="Times New Roman"/>
          <w:sz w:val="20"/>
          <w:szCs w:val="20"/>
        </w:rPr>
        <w:t xml:space="preserve">rovide each </w:t>
      </w:r>
      <w:r w:rsidRPr="25CD7F25">
        <w:rPr>
          <w:rFonts w:eastAsia="Times New Roman" w:cs="Times New Roman"/>
          <w:b/>
          <w:bCs/>
          <w:sz w:val="20"/>
          <w:szCs w:val="20"/>
        </w:rPr>
        <w:t>Generator</w:t>
      </w:r>
      <w:r w:rsidRPr="25CD7F25">
        <w:rPr>
          <w:rFonts w:eastAsia="Times New Roman" w:cs="Times New Roman"/>
          <w:sz w:val="20"/>
          <w:szCs w:val="20"/>
        </w:rPr>
        <w:t xml:space="preserve"> </w:t>
      </w:r>
      <w:commentRangeStart w:id="118"/>
      <w:r w:rsidRPr="25CD7F25">
        <w:rPr>
          <w:rFonts w:eastAsia="Times New Roman" w:cs="Times New Roman"/>
          <w:sz w:val="20"/>
          <w:szCs w:val="20"/>
        </w:rPr>
        <w:t>and</w:t>
      </w:r>
      <w:commentRangeEnd w:id="118"/>
      <w:r w:rsidR="009A0E94">
        <w:rPr>
          <w:rStyle w:val="CommentReference"/>
        </w:rPr>
        <w:commentReference w:id="118"/>
      </w:r>
      <w:r w:rsidRPr="25CD7F25">
        <w:rPr>
          <w:rFonts w:eastAsia="Times New Roman" w:cs="Times New Roman"/>
          <w:sz w:val="20"/>
          <w:szCs w:val="20"/>
        </w:rPr>
        <w:t xml:space="preserve"> each </w:t>
      </w:r>
      <w:r w:rsidRPr="25CD7F25">
        <w:rPr>
          <w:rFonts w:eastAsia="Times New Roman" w:cs="Times New Roman"/>
          <w:b/>
          <w:bCs/>
          <w:sz w:val="20"/>
          <w:szCs w:val="20"/>
        </w:rPr>
        <w:t xml:space="preserve">Interconnector Owner </w:t>
      </w:r>
      <w:r w:rsidRPr="25CD7F25">
        <w:rPr>
          <w:rFonts w:eastAsia="Times New Roman" w:cs="Times New Roman"/>
          <w:sz w:val="20"/>
          <w:szCs w:val="20"/>
        </w:rPr>
        <w:t>and each</w:t>
      </w:r>
      <w:r w:rsidRPr="25CD7F25">
        <w:rPr>
          <w:rFonts w:eastAsia="Times New Roman" w:cs="Times New Roman"/>
          <w:b/>
          <w:bCs/>
          <w:sz w:val="20"/>
          <w:szCs w:val="20"/>
        </w:rPr>
        <w:t xml:space="preserve"> Restoration Contractor</w:t>
      </w:r>
      <w:r w:rsidR="482F4902" w:rsidRPr="25CD7F25">
        <w:rPr>
          <w:rFonts w:eastAsia="Times New Roman" w:cs="Times New Roman"/>
          <w:b/>
          <w:bCs/>
          <w:sz w:val="20"/>
          <w:szCs w:val="20"/>
        </w:rPr>
        <w:t xml:space="preserve"> </w:t>
      </w:r>
      <w:r w:rsidRPr="25CD7F25">
        <w:rPr>
          <w:rFonts w:eastAsia="Times New Roman" w:cs="Times New Roman"/>
          <w:sz w:val="20"/>
          <w:szCs w:val="20"/>
        </w:rPr>
        <w:t>as provided for in</w:t>
      </w:r>
      <w:r w:rsidRPr="25CD7F25">
        <w:rPr>
          <w:rFonts w:eastAsia="Times New Roman" w:cs="Times New Roman"/>
          <w:b/>
          <w:bCs/>
          <w:sz w:val="20"/>
          <w:szCs w:val="20"/>
        </w:rPr>
        <w:t xml:space="preserve"> </w:t>
      </w:r>
      <w:r w:rsidRPr="25CD7F25">
        <w:rPr>
          <w:rFonts w:eastAsia="Times New Roman" w:cs="Times New Roman"/>
          <w:sz w:val="20"/>
          <w:szCs w:val="20"/>
        </w:rPr>
        <w:t>OC2.</w:t>
      </w:r>
      <w:r w:rsidR="00E313D0" w:rsidRPr="25CD7F25">
        <w:rPr>
          <w:rFonts w:eastAsia="Times New Roman" w:cs="Times New Roman"/>
          <w:sz w:val="20"/>
          <w:szCs w:val="20"/>
        </w:rPr>
        <w:t>2</w:t>
      </w:r>
      <w:r w:rsidRPr="25CD7F25">
        <w:rPr>
          <w:rFonts w:eastAsia="Times New Roman" w:cs="Times New Roman"/>
          <w:sz w:val="20"/>
          <w:szCs w:val="20"/>
        </w:rPr>
        <w:t>.1</w:t>
      </w:r>
      <w:r w:rsidR="00E90134">
        <w:rPr>
          <w:rFonts w:eastAsia="Times New Roman" w:cs="Times New Roman"/>
          <w:sz w:val="20"/>
          <w:szCs w:val="20"/>
        </w:rPr>
        <w:t xml:space="preserve"> </w:t>
      </w:r>
      <w:r w:rsidRPr="25CD7F25">
        <w:rPr>
          <w:rFonts w:eastAsia="Times New Roman" w:cs="Times New Roman"/>
          <w:sz w:val="20"/>
          <w:szCs w:val="20"/>
        </w:rPr>
        <w:t xml:space="preserve">f) (where required by </w:t>
      </w:r>
      <w:r w:rsidRPr="25CD7F25">
        <w:rPr>
          <w:rFonts w:eastAsia="Times New Roman" w:cs="Times New Roman"/>
          <w:b/>
          <w:bCs/>
          <w:sz w:val="20"/>
          <w:szCs w:val="20"/>
        </w:rPr>
        <w:t>The Company</w:t>
      </w:r>
      <w:r w:rsidRPr="25CD7F25">
        <w:rPr>
          <w:rFonts w:eastAsia="Times New Roman" w:cs="Times New Roman"/>
          <w:sz w:val="20"/>
          <w:szCs w:val="20"/>
        </w:rPr>
        <w:t>)</w:t>
      </w:r>
      <w:r w:rsidRPr="25CD7F25">
        <w:rPr>
          <w:rFonts w:eastAsia="Times New Roman" w:cs="Times New Roman"/>
          <w:b/>
          <w:bCs/>
          <w:sz w:val="20"/>
          <w:szCs w:val="20"/>
        </w:rPr>
        <w:t xml:space="preserve"> </w:t>
      </w:r>
      <w:r w:rsidRPr="25CD7F25">
        <w:rPr>
          <w:rFonts w:eastAsia="Times New Roman" w:cs="Times New Roman"/>
          <w:sz w:val="20"/>
          <w:szCs w:val="20"/>
        </w:rPr>
        <w:t xml:space="preserve">in writing with any suggested amendments to the provisional </w:t>
      </w:r>
      <w:r w:rsidRPr="25CD7F25">
        <w:rPr>
          <w:rFonts w:eastAsia="Times New Roman" w:cs="Times New Roman"/>
          <w:b/>
          <w:bCs/>
          <w:sz w:val="20"/>
          <w:szCs w:val="20"/>
        </w:rPr>
        <w:t>Output Usable</w:t>
      </w:r>
      <w:r w:rsidRPr="25CD7F25">
        <w:rPr>
          <w:rFonts w:eastAsia="Times New Roman" w:cs="Times New Roman"/>
          <w:sz w:val="20"/>
          <w:szCs w:val="20"/>
        </w:rPr>
        <w:t xml:space="preserve"> supplied by the </w:t>
      </w:r>
      <w:r w:rsidRPr="25CD7F25">
        <w:rPr>
          <w:rFonts w:eastAsia="Times New Roman" w:cs="Times New Roman"/>
          <w:b/>
          <w:bCs/>
          <w:sz w:val="20"/>
          <w:szCs w:val="20"/>
        </w:rPr>
        <w:t>Generator</w:t>
      </w:r>
      <w:r w:rsidRPr="25CD7F25">
        <w:rPr>
          <w:rFonts w:eastAsia="Times New Roman" w:cs="Times New Roman"/>
          <w:sz w:val="20"/>
          <w:szCs w:val="20"/>
        </w:rPr>
        <w:t xml:space="preserve"> </w:t>
      </w:r>
      <w:commentRangeStart w:id="119"/>
      <w:r w:rsidRPr="25CD7F25">
        <w:rPr>
          <w:rFonts w:eastAsia="Times New Roman" w:cs="Times New Roman"/>
          <w:sz w:val="20"/>
          <w:szCs w:val="20"/>
        </w:rPr>
        <w:t>and</w:t>
      </w:r>
      <w:commentRangeEnd w:id="119"/>
      <w:r w:rsidR="009A0E94">
        <w:rPr>
          <w:rStyle w:val="CommentReference"/>
        </w:rPr>
        <w:commentReference w:id="119"/>
      </w:r>
      <w:r w:rsidRPr="25CD7F25">
        <w:rPr>
          <w:rFonts w:eastAsia="Times New Roman" w:cs="Times New Roman"/>
          <w:sz w:val="20"/>
          <w:szCs w:val="20"/>
        </w:rPr>
        <w:t xml:space="preserve"> </w:t>
      </w:r>
      <w:r w:rsidRPr="25CD7F25">
        <w:rPr>
          <w:rFonts w:eastAsia="Times New Roman" w:cs="Times New Roman"/>
          <w:b/>
          <w:bCs/>
          <w:sz w:val="20"/>
          <w:szCs w:val="20"/>
        </w:rPr>
        <w:t xml:space="preserve">Interconnector Owner </w:t>
      </w:r>
      <w:r w:rsidRPr="25CD7F25">
        <w:rPr>
          <w:rFonts w:eastAsia="Times New Roman" w:cs="Times New Roman"/>
          <w:sz w:val="20"/>
          <w:szCs w:val="20"/>
        </w:rPr>
        <w:t>and</w:t>
      </w:r>
      <w:r w:rsidRPr="25CD7F25">
        <w:rPr>
          <w:rFonts w:eastAsia="Times New Roman" w:cs="Times New Roman"/>
          <w:b/>
          <w:bCs/>
          <w:sz w:val="20"/>
          <w:szCs w:val="20"/>
        </w:rPr>
        <w:t xml:space="preserve"> Restoration Contractor </w:t>
      </w:r>
      <w:r w:rsidRPr="25CD7F25">
        <w:rPr>
          <w:rFonts w:eastAsia="Times New Roman" w:cs="Times New Roman"/>
          <w:sz w:val="20"/>
          <w:szCs w:val="20"/>
        </w:rPr>
        <w:t>as provided for in</w:t>
      </w:r>
      <w:r w:rsidRPr="25CD7F25">
        <w:rPr>
          <w:rFonts w:eastAsia="Times New Roman" w:cs="Times New Roman"/>
          <w:b/>
          <w:bCs/>
          <w:sz w:val="20"/>
          <w:szCs w:val="20"/>
        </w:rPr>
        <w:t xml:space="preserve"> </w:t>
      </w:r>
      <w:r w:rsidRPr="25CD7F25">
        <w:rPr>
          <w:rFonts w:eastAsia="Times New Roman" w:cs="Times New Roman"/>
          <w:sz w:val="20"/>
          <w:szCs w:val="20"/>
        </w:rPr>
        <w:t>OC2.</w:t>
      </w:r>
      <w:r w:rsidR="00E313D0" w:rsidRPr="25CD7F25">
        <w:rPr>
          <w:rFonts w:eastAsia="Times New Roman" w:cs="Times New Roman"/>
          <w:sz w:val="20"/>
          <w:szCs w:val="20"/>
        </w:rPr>
        <w:t>2</w:t>
      </w:r>
      <w:r w:rsidRPr="25CD7F25">
        <w:rPr>
          <w:rFonts w:eastAsia="Times New Roman" w:cs="Times New Roman"/>
          <w:sz w:val="20"/>
          <w:szCs w:val="20"/>
        </w:rPr>
        <w:t>.1</w:t>
      </w:r>
      <w:r w:rsidR="00E90134">
        <w:rPr>
          <w:rFonts w:eastAsia="Times New Roman" w:cs="Times New Roman"/>
          <w:sz w:val="20"/>
          <w:szCs w:val="20"/>
        </w:rPr>
        <w:t xml:space="preserve"> </w:t>
      </w:r>
      <w:r w:rsidRPr="25CD7F25">
        <w:rPr>
          <w:rFonts w:eastAsia="Times New Roman" w:cs="Times New Roman"/>
          <w:sz w:val="20"/>
          <w:szCs w:val="20"/>
        </w:rPr>
        <w:t xml:space="preserve">f) which </w:t>
      </w:r>
      <w:r w:rsidRPr="25CD7F25">
        <w:rPr>
          <w:rFonts w:eastAsia="Times New Roman" w:cs="Times New Roman"/>
          <w:b/>
          <w:bCs/>
          <w:sz w:val="20"/>
          <w:szCs w:val="20"/>
        </w:rPr>
        <w:t>The Company</w:t>
      </w:r>
      <w:r w:rsidRPr="25CD7F25">
        <w:rPr>
          <w:rFonts w:eastAsia="Times New Roman" w:cs="Times New Roman"/>
          <w:sz w:val="20"/>
          <w:szCs w:val="20"/>
        </w:rPr>
        <w:t xml:space="preserve"> believes necessary, and </w:t>
      </w:r>
      <w:r w:rsidR="00B7303B">
        <w:rPr>
          <w:rFonts w:eastAsia="Times New Roman" w:cs="Times New Roman"/>
          <w:sz w:val="20"/>
          <w:szCs w:val="20"/>
        </w:rPr>
        <w:t>sha</w:t>
      </w:r>
      <w:r w:rsidRPr="25CD7F25">
        <w:rPr>
          <w:rFonts w:eastAsia="Times New Roman" w:cs="Times New Roman"/>
          <w:sz w:val="20"/>
          <w:szCs w:val="20"/>
        </w:rPr>
        <w:t xml:space="preserve">ll advise </w:t>
      </w:r>
      <w:r w:rsidRPr="25CD7F25">
        <w:rPr>
          <w:rFonts w:eastAsia="Times New Roman" w:cs="Times New Roman"/>
          <w:b/>
          <w:bCs/>
          <w:sz w:val="20"/>
          <w:szCs w:val="20"/>
        </w:rPr>
        <w:t>Generators</w:t>
      </w:r>
      <w:r w:rsidRPr="25CD7F25">
        <w:rPr>
          <w:rFonts w:eastAsia="Times New Roman" w:cs="Times New Roman"/>
          <w:sz w:val="20"/>
          <w:szCs w:val="20"/>
        </w:rPr>
        <w:t xml:space="preserve"> with </w:t>
      </w:r>
      <w:r w:rsidRPr="25CD7F25">
        <w:rPr>
          <w:rFonts w:eastAsia="Times New Roman" w:cs="Times New Roman"/>
          <w:b/>
          <w:bCs/>
          <w:sz w:val="20"/>
          <w:szCs w:val="20"/>
        </w:rPr>
        <w:t>Large Power Stations</w:t>
      </w:r>
      <w:r w:rsidRPr="25CD7F25">
        <w:rPr>
          <w:rFonts w:eastAsia="Times New Roman" w:cs="Times New Roman"/>
          <w:sz w:val="20"/>
          <w:szCs w:val="20"/>
        </w:rPr>
        <w:t xml:space="preserve"> of the </w:t>
      </w:r>
      <w:r w:rsidRPr="25CD7F25">
        <w:rPr>
          <w:rFonts w:eastAsia="Times New Roman" w:cs="Times New Roman"/>
          <w:b/>
          <w:bCs/>
          <w:sz w:val="20"/>
          <w:szCs w:val="20"/>
        </w:rPr>
        <w:t xml:space="preserve">Surpluses </w:t>
      </w:r>
      <w:r w:rsidRPr="25CD7F25">
        <w:rPr>
          <w:rFonts w:eastAsia="Times New Roman" w:cs="Times New Roman"/>
          <w:sz w:val="20"/>
          <w:szCs w:val="20"/>
        </w:rPr>
        <w:t xml:space="preserve">for the </w:t>
      </w:r>
      <w:r w:rsidRPr="25CD7F25">
        <w:rPr>
          <w:rFonts w:eastAsia="Times New Roman" w:cs="Times New Roman"/>
          <w:b/>
          <w:bCs/>
          <w:sz w:val="20"/>
          <w:szCs w:val="20"/>
        </w:rPr>
        <w:t>National Electricity Transmission System</w:t>
      </w:r>
      <w:r w:rsidRPr="25CD7F25">
        <w:rPr>
          <w:rFonts w:eastAsia="Times New Roman" w:cs="Times New Roman"/>
          <w:sz w:val="20"/>
          <w:szCs w:val="20"/>
        </w:rPr>
        <w:t xml:space="preserve"> and potential export limitations, which would occur without such amendments;</w:t>
      </w:r>
    </w:p>
    <w:p w14:paraId="434A3A21" w14:textId="7B331170" w:rsidR="00DD2EAC" w:rsidRPr="00DD2EAC" w:rsidRDefault="005161C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napToGrid w:val="0"/>
          <w:sz w:val="20"/>
          <w:szCs w:val="20"/>
        </w:rPr>
        <w:t>b</w:t>
      </w:r>
      <w:commentRangeStart w:id="120"/>
      <w:commentRangeStart w:id="121"/>
      <w:r w:rsidR="00DD2EAC" w:rsidRPr="00DD2EAC">
        <w:rPr>
          <w:rFonts w:eastAsia="Times New Roman" w:cs="Times New Roman"/>
          <w:snapToGrid w:val="0"/>
          <w:sz w:val="20"/>
          <w:szCs w:val="20"/>
        </w:rPr>
        <w:t>)</w:t>
      </w:r>
      <w:commentRangeEnd w:id="120"/>
      <w:r w:rsidR="00E212CB">
        <w:rPr>
          <w:rStyle w:val="CommentReference"/>
        </w:rPr>
        <w:commentReference w:id="120"/>
      </w:r>
      <w:commentRangeEnd w:id="121"/>
      <w:r w:rsidR="00764EAB">
        <w:rPr>
          <w:rStyle w:val="CommentReference"/>
        </w:rPr>
        <w:commentReference w:id="121"/>
      </w:r>
      <w:r w:rsidR="00DD2EAC" w:rsidRPr="00DD2EAC">
        <w:rPr>
          <w:rFonts w:eastAsia="Times New Roman" w:cs="Times New Roman"/>
          <w:snapToGrid w:val="0"/>
          <w:sz w:val="20"/>
          <w:szCs w:val="20"/>
        </w:rPr>
        <w:tab/>
        <w:t xml:space="preserve">calculate and submit to </w:t>
      </w:r>
      <w:r w:rsidR="00DD2EAC" w:rsidRPr="00DD2EAC">
        <w:rPr>
          <w:rFonts w:eastAsia="Times New Roman" w:cs="Times New Roman"/>
          <w:b/>
          <w:snapToGrid w:val="0"/>
          <w:sz w:val="20"/>
          <w:szCs w:val="20"/>
        </w:rPr>
        <w:t>BMRA</w:t>
      </w:r>
      <w:r w:rsidR="00DD2EAC" w:rsidRPr="00DD2EAC">
        <w:rPr>
          <w:rFonts w:eastAsia="Times New Roman" w:cs="Times New Roman"/>
          <w:snapToGrid w:val="0"/>
          <w:sz w:val="20"/>
          <w:szCs w:val="20"/>
        </w:rPr>
        <w:t>:</w:t>
      </w:r>
      <w:r w:rsidR="00DD2EAC" w:rsidRPr="00DD2EAC">
        <w:rPr>
          <w:rFonts w:eastAsia="Times New Roman" w:cs="Times New Roman"/>
          <w:snapToGrid w:val="0"/>
          <w:sz w:val="20"/>
          <w:szCs w:val="20"/>
        </w:rPr>
        <w:tab/>
      </w:r>
    </w:p>
    <w:p w14:paraId="11A4CA33" w14:textId="7130DFEF"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total generating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from </w:t>
      </w:r>
      <w:commentRangeStart w:id="122"/>
      <w:commentRangeStart w:id="123"/>
      <w:r w:rsidRPr="00DD2EAC">
        <w:rPr>
          <w:rFonts w:eastAsia="Times New Roman" w:cs="Times New Roman"/>
          <w:b/>
          <w:snapToGrid w:val="0"/>
          <w:sz w:val="20"/>
          <w:szCs w:val="20"/>
        </w:rPr>
        <w:t>Generating Units</w:t>
      </w:r>
      <w:r w:rsidRPr="00DD2EAC">
        <w:rPr>
          <w:rFonts w:eastAsia="Times New Roman" w:cs="Times New Roman"/>
          <w:snapToGrid w:val="0"/>
          <w:sz w:val="20"/>
          <w:szCs w:val="20"/>
        </w:rPr>
        <w:t xml:space="preserve"> </w:t>
      </w:r>
      <w:commentRangeEnd w:id="122"/>
      <w:r w:rsidR="00632205">
        <w:rPr>
          <w:rStyle w:val="CommentReference"/>
        </w:rPr>
        <w:commentReference w:id="122"/>
      </w:r>
      <w:commentRangeEnd w:id="123"/>
      <w:r w:rsidR="0051272B">
        <w:rPr>
          <w:rStyle w:val="CommentReference"/>
        </w:rPr>
        <w:commentReference w:id="123"/>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(National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w:t>
      </w:r>
    </w:p>
    <w:p w14:paraId="79EDC191" w14:textId="7B0BC38A"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generating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by</w:t>
      </w:r>
      <w:r w:rsidRPr="00DD2EAC">
        <w:rPr>
          <w:rFonts w:eastAsia="Times New Roman" w:cs="Times New Roman"/>
          <w:b/>
          <w:snapToGrid w:val="0"/>
          <w:sz w:val="20"/>
          <w:szCs w:val="20"/>
        </w:rPr>
        <w:t xml:space="preserve"> </w:t>
      </w:r>
      <w:r w:rsidRPr="00DD2EAC">
        <w:rPr>
          <w:rFonts w:eastAsia="Times New Roman" w:cs="Times New Roman"/>
          <w:snapToGrid w:val="0"/>
          <w:sz w:val="20"/>
          <w:szCs w:val="20"/>
        </w:rPr>
        <w:t xml:space="preserve">fuel type from </w:t>
      </w:r>
      <w:commentRangeStart w:id="124"/>
      <w:commentRangeStart w:id="125"/>
      <w:r w:rsidRPr="00DD2EAC">
        <w:rPr>
          <w:rFonts w:eastAsia="Times New Roman" w:cs="Times New Roman"/>
          <w:b/>
          <w:snapToGrid w:val="0"/>
          <w:sz w:val="20"/>
          <w:szCs w:val="20"/>
        </w:rPr>
        <w:t>Generating Units</w:t>
      </w:r>
      <w:r w:rsidRPr="00DD2EAC">
        <w:rPr>
          <w:rFonts w:eastAsia="Times New Roman" w:cs="Times New Roman"/>
          <w:snapToGrid w:val="0"/>
          <w:sz w:val="20"/>
          <w:szCs w:val="20"/>
        </w:rPr>
        <w:t xml:space="preserve"> </w:t>
      </w:r>
      <w:commentRangeEnd w:id="124"/>
      <w:r w:rsidR="00B559F7">
        <w:rPr>
          <w:rStyle w:val="CommentReference"/>
        </w:rPr>
        <w:commentReference w:id="124"/>
      </w:r>
      <w:commentRangeEnd w:id="125"/>
      <w:r w:rsidR="0051272B">
        <w:rPr>
          <w:rStyle w:val="CommentReference"/>
        </w:rPr>
        <w:commentReference w:id="125"/>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by fuel type);</w:t>
      </w:r>
    </w:p>
    <w:p w14:paraId="3127DCF9" w14:textId="77777777"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generating </w:t>
      </w:r>
      <w:r w:rsidRPr="00DD2EAC">
        <w:rPr>
          <w:rFonts w:eastAsia="Times New Roman" w:cs="Times New Roman"/>
          <w:b/>
          <w:snapToGrid w:val="0"/>
          <w:sz w:val="20"/>
          <w:szCs w:val="20"/>
        </w:rPr>
        <w:t xml:space="preserve">Output Usable </w:t>
      </w:r>
      <w:r w:rsidRPr="00DD2EAC">
        <w:rPr>
          <w:rFonts w:eastAsia="Times New Roman" w:cs="Times New Roman"/>
          <w:snapToGrid w:val="0"/>
          <w:sz w:val="20"/>
          <w:szCs w:val="20"/>
        </w:rPr>
        <w:t>by individual</w:t>
      </w:r>
      <w:r w:rsidRPr="00DD2EAC">
        <w:rPr>
          <w:rFonts w:eastAsia="Times New Roman" w:cs="Times New Roman"/>
          <w:b/>
          <w:snapToGrid w:val="0"/>
          <w:sz w:val="20"/>
          <w:szCs w:val="20"/>
        </w:rPr>
        <w:t xml:space="preserve"> </w:t>
      </w:r>
      <w:commentRangeStart w:id="126"/>
      <w:commentRangeStart w:id="127"/>
      <w:r w:rsidRPr="00DD2EAC">
        <w:rPr>
          <w:rFonts w:eastAsia="Times New Roman" w:cs="Times New Roman"/>
          <w:b/>
          <w:snapToGrid w:val="0"/>
          <w:sz w:val="20"/>
          <w:szCs w:val="20"/>
        </w:rPr>
        <w:t>Generating Units</w:t>
      </w:r>
      <w:commentRangeEnd w:id="126"/>
      <w:r w:rsidR="008552BB">
        <w:rPr>
          <w:rStyle w:val="CommentReference"/>
        </w:rPr>
        <w:commentReference w:id="126"/>
      </w:r>
      <w:commentRangeEnd w:id="127"/>
      <w:r w:rsidR="003D4A5F">
        <w:rPr>
          <w:rStyle w:val="CommentReference"/>
        </w:rPr>
        <w:commentReference w:id="127"/>
      </w:r>
      <w:r w:rsidRPr="00DD2EAC">
        <w:rPr>
          <w:rFonts w:eastAsia="Times New Roman" w:cs="Times New Roman"/>
          <w:b/>
          <w:snapToGrid w:val="0"/>
          <w:sz w:val="20"/>
          <w:szCs w:val="20"/>
        </w:rPr>
        <w:t xml:space="preserve"> </w:t>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w:t>
      </w:r>
      <w:r w:rsidRPr="00DD2EAC">
        <w:rPr>
          <w:rFonts w:eastAsia="Times New Roman" w:cs="Times New Roman"/>
          <w:b/>
          <w:snapToGrid w:val="0"/>
          <w:sz w:val="20"/>
          <w:szCs w:val="20"/>
        </w:rPr>
        <w:t>Output Useable</w:t>
      </w:r>
      <w:r w:rsidRPr="00DD2EAC">
        <w:rPr>
          <w:rFonts w:eastAsia="Times New Roman" w:cs="Times New Roman"/>
          <w:snapToGrid w:val="0"/>
          <w:sz w:val="20"/>
          <w:szCs w:val="20"/>
        </w:rPr>
        <w:t xml:space="preserve"> by </w:t>
      </w:r>
      <w:r w:rsidRPr="00DD2EAC">
        <w:rPr>
          <w:rFonts w:eastAsia="Times New Roman" w:cs="Times New Roman"/>
          <w:b/>
          <w:snapToGrid w:val="0"/>
          <w:sz w:val="20"/>
          <w:szCs w:val="20"/>
        </w:rPr>
        <w:t>Generating Unit</w:t>
      </w:r>
      <w:r w:rsidRPr="00DD2EAC">
        <w:rPr>
          <w:rFonts w:eastAsia="Times New Roman" w:cs="Times New Roman"/>
          <w:snapToGrid w:val="0"/>
          <w:sz w:val="20"/>
          <w:szCs w:val="20"/>
        </w:rPr>
        <w:t>);</w:t>
      </w:r>
    </w:p>
    <w:p w14:paraId="61551BB0" w14:textId="4B09318A"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511DF96D">
        <w:rPr>
          <w:rFonts w:eastAsia="Times New Roman" w:cs="Times New Roman"/>
          <w:sz w:val="20"/>
          <w:szCs w:val="20"/>
        </w:rPr>
        <w:t xml:space="preserve">total </w:t>
      </w:r>
      <w:r w:rsidRPr="511DF96D">
        <w:rPr>
          <w:rFonts w:eastAsia="Times New Roman" w:cs="Times New Roman"/>
          <w:b/>
          <w:sz w:val="20"/>
          <w:szCs w:val="20"/>
        </w:rPr>
        <w:t>Generating Plant Demand Margin</w:t>
      </w:r>
      <w:r w:rsidRPr="511DF96D" w:rsidDel="005E28CE">
        <w:rPr>
          <w:rFonts w:eastAsia="Times New Roman" w:cs="Times New Roman"/>
          <w:b/>
          <w:sz w:val="20"/>
          <w:szCs w:val="20"/>
        </w:rPr>
        <w:t xml:space="preserve"> </w:t>
      </w:r>
      <w:r w:rsidRPr="511DF96D">
        <w:rPr>
          <w:rFonts w:eastAsia="Times New Roman" w:cs="Times New Roman"/>
          <w:sz w:val="20"/>
          <w:szCs w:val="20"/>
        </w:rPr>
        <w:t xml:space="preserve">assumed to be available to the </w:t>
      </w:r>
      <w:r w:rsidRPr="511DF96D">
        <w:rPr>
          <w:rFonts w:eastAsia="Times New Roman" w:cs="Times New Roman"/>
          <w:b/>
          <w:sz w:val="20"/>
          <w:szCs w:val="20"/>
        </w:rPr>
        <w:t>Total System</w:t>
      </w:r>
      <w:r w:rsidRPr="511DF96D">
        <w:rPr>
          <w:rFonts w:eastAsia="Times New Roman" w:cs="Times New Roman"/>
          <w:sz w:val="20"/>
          <w:szCs w:val="20"/>
        </w:rPr>
        <w:t xml:space="preserve"> (</w:t>
      </w:r>
      <w:r w:rsidR="17E60774" w:rsidRPr="511DF96D">
        <w:rPr>
          <w:rFonts w:eastAsia="Times New Roman" w:cs="Times New Roman"/>
          <w:sz w:val="20"/>
          <w:szCs w:val="20"/>
        </w:rPr>
        <w:t xml:space="preserve">This is sometimes referred to as the </w:t>
      </w:r>
      <w:r w:rsidRPr="511DF96D">
        <w:rPr>
          <w:rFonts w:eastAsia="Times New Roman" w:cs="Times New Roman"/>
          <w:sz w:val="20"/>
          <w:szCs w:val="20"/>
        </w:rPr>
        <w:t>National Margin);</w:t>
      </w:r>
    </w:p>
    <w:p w14:paraId="191429F9" w14:textId="0D597EBF"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25CD7F25">
        <w:rPr>
          <w:rFonts w:eastAsia="Times New Roman" w:cs="Times New Roman"/>
          <w:sz w:val="20"/>
          <w:szCs w:val="20"/>
        </w:rPr>
        <w:t xml:space="preserve">total </w:t>
      </w:r>
      <w:r w:rsidR="00630154" w:rsidRPr="00440650">
        <w:rPr>
          <w:rFonts w:eastAsia="Times New Roman" w:cs="Times New Roman"/>
          <w:sz w:val="20"/>
          <w:szCs w:val="20"/>
        </w:rPr>
        <w:t>g</w:t>
      </w:r>
      <w:commentRangeStart w:id="128"/>
      <w:commentRangeStart w:id="129"/>
      <w:r w:rsidRPr="00440650">
        <w:rPr>
          <w:rFonts w:eastAsia="Times New Roman" w:cs="Times New Roman"/>
          <w:sz w:val="20"/>
          <w:szCs w:val="20"/>
        </w:rPr>
        <w:t>enerating</w:t>
      </w:r>
      <w:r w:rsidRPr="25CD7F25">
        <w:rPr>
          <w:rFonts w:eastAsia="Times New Roman" w:cs="Times New Roman"/>
          <w:b/>
          <w:bCs/>
          <w:sz w:val="20"/>
          <w:szCs w:val="20"/>
        </w:rPr>
        <w:t xml:space="preserve"> Surplus</w:t>
      </w:r>
      <w:r w:rsidRPr="25CD7F25">
        <w:rPr>
          <w:rFonts w:eastAsia="Times New Roman" w:cs="Times New Roman"/>
          <w:sz w:val="20"/>
          <w:szCs w:val="20"/>
        </w:rPr>
        <w:t xml:space="preserve"> </w:t>
      </w:r>
      <w:commentRangeEnd w:id="128"/>
      <w:r w:rsidR="00A60BAF">
        <w:rPr>
          <w:rStyle w:val="CommentReference"/>
        </w:rPr>
        <w:commentReference w:id="128"/>
      </w:r>
      <w:commentRangeEnd w:id="129"/>
      <w:r w:rsidR="00A1377C">
        <w:rPr>
          <w:rStyle w:val="CommentReference"/>
        </w:rPr>
        <w:commentReference w:id="129"/>
      </w:r>
      <w:r w:rsidRPr="25CD7F25">
        <w:rPr>
          <w:rFonts w:eastAsia="Times New Roman" w:cs="Times New Roman"/>
          <w:sz w:val="20"/>
          <w:szCs w:val="20"/>
        </w:rPr>
        <w:t xml:space="preserve">assumed to be available to the </w:t>
      </w:r>
      <w:r w:rsidRPr="25CD7F25">
        <w:rPr>
          <w:rFonts w:eastAsia="Times New Roman" w:cs="Times New Roman"/>
          <w:b/>
          <w:bCs/>
          <w:sz w:val="20"/>
          <w:szCs w:val="20"/>
        </w:rPr>
        <w:t xml:space="preserve">Total System </w:t>
      </w:r>
      <w:r w:rsidRPr="25CD7F25">
        <w:rPr>
          <w:rFonts w:eastAsia="Times New Roman" w:cs="Times New Roman"/>
          <w:sz w:val="20"/>
          <w:szCs w:val="20"/>
        </w:rPr>
        <w:t>(</w:t>
      </w:r>
      <w:commentRangeStart w:id="130"/>
      <w:r w:rsidRPr="25CD7F25">
        <w:rPr>
          <w:rFonts w:eastAsia="Times New Roman" w:cs="Times New Roman"/>
          <w:sz w:val="20"/>
          <w:szCs w:val="20"/>
        </w:rPr>
        <w:t>his</w:t>
      </w:r>
      <w:commentRangeEnd w:id="130"/>
      <w:r w:rsidR="009A0E94">
        <w:rPr>
          <w:rStyle w:val="CommentReference"/>
        </w:rPr>
        <w:commentReference w:id="130"/>
      </w:r>
      <w:r w:rsidRPr="25CD7F25">
        <w:rPr>
          <w:rFonts w:eastAsia="Times New Roman" w:cs="Times New Roman"/>
          <w:sz w:val="20"/>
          <w:szCs w:val="20"/>
        </w:rPr>
        <w:t xml:space="preserve"> is sometimes referred to as the National Surplus)</w:t>
      </w:r>
    </w:p>
    <w:p w14:paraId="359AF2AD" w14:textId="77777777" w:rsidR="00DD2EAC" w:rsidRPr="00DD2EAC" w:rsidRDefault="00DD2EAC"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t xml:space="preserve">with daily resolution, for at least the peak </w:t>
      </w:r>
      <w:r w:rsidRPr="00DD2EAC">
        <w:rPr>
          <w:rFonts w:eastAsia="Times New Roman" w:cs="Times New Roman"/>
          <w:b/>
          <w:bCs/>
          <w:snapToGrid w:val="0"/>
          <w:sz w:val="20"/>
          <w:szCs w:val="20"/>
        </w:rPr>
        <w:t>Demand</w:t>
      </w:r>
      <w:r w:rsidRPr="00DD2EAC">
        <w:rPr>
          <w:rFonts w:eastAsia="Times New Roman" w:cs="Times New Roman"/>
          <w:snapToGrid w:val="0"/>
          <w:sz w:val="20"/>
          <w:szCs w:val="20"/>
        </w:rPr>
        <w:t xml:space="preserve"> of each day for 2 day-ahead to 14 day-ahead time scope, and</w:t>
      </w:r>
    </w:p>
    <w:p w14:paraId="145C99B0" w14:textId="77777777" w:rsidR="00DD2EAC" w:rsidRPr="00DD2EAC" w:rsidRDefault="00DD2EAC"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t xml:space="preserve">with weekly resolution, for at least peak </w:t>
      </w:r>
      <w:r w:rsidRPr="00DD2EAC">
        <w:rPr>
          <w:rFonts w:eastAsia="Times New Roman" w:cs="Times New Roman"/>
          <w:b/>
          <w:bCs/>
          <w:snapToGrid w:val="0"/>
          <w:sz w:val="20"/>
          <w:szCs w:val="20"/>
        </w:rPr>
        <w:t>Demand</w:t>
      </w:r>
      <w:r w:rsidRPr="00DD2EAC">
        <w:rPr>
          <w:rFonts w:eastAsia="Times New Roman" w:cs="Times New Roman"/>
          <w:snapToGrid w:val="0"/>
          <w:sz w:val="20"/>
          <w:szCs w:val="20"/>
        </w:rPr>
        <w:t xml:space="preserve"> of each week for 2 week-ahead up to 3 year-ahead time scope.</w:t>
      </w:r>
      <w:bookmarkEnd w:id="106"/>
    </w:p>
    <w:p w14:paraId="3F80A950" w14:textId="40734C58" w:rsidR="00DD2EAC" w:rsidRPr="00DD2EAC" w:rsidRDefault="00DD2EAC" w:rsidP="00440650">
      <w:pPr>
        <w:keepLines/>
        <w:tabs>
          <w:tab w:val="left" w:pos="1985"/>
        </w:tabs>
        <w:autoSpaceDE/>
        <w:autoSpaceDN/>
        <w:spacing w:after="120" w:line="264" w:lineRule="auto"/>
        <w:ind w:left="1985" w:right="1378" w:hanging="278"/>
        <w:jc w:val="both"/>
        <w:rPr>
          <w:del w:id="131" w:author="Ifeoluwa Garba" w:date="2024-10-11T12:04:00Z"/>
          <w:rFonts w:eastAsia="Times New Roman" w:cs="Times New Roman"/>
          <w:snapToGrid w:val="0"/>
          <w:sz w:val="20"/>
          <w:szCs w:val="20"/>
        </w:rPr>
      </w:pPr>
      <w:r w:rsidRPr="00DD2EAC">
        <w:rPr>
          <w:rFonts w:eastAsia="Times New Roman" w:cs="Times New Roman"/>
          <w:snapToGrid w:val="0"/>
          <w:sz w:val="20"/>
          <w:szCs w:val="20"/>
        </w:rPr>
        <w:tab/>
      </w:r>
      <w:commentRangeStart w:id="132"/>
      <w:commentRangeStart w:id="133"/>
      <w:r w:rsidRPr="7269F250">
        <w:rPr>
          <w:rFonts w:eastAsia="Times New Roman" w:cs="Times New Roman"/>
          <w:sz w:val="20"/>
          <w:szCs w:val="20"/>
        </w:rPr>
        <w:t>In</w:t>
      </w:r>
      <w:commentRangeEnd w:id="132"/>
      <w:r w:rsidR="00F6303F">
        <w:rPr>
          <w:rStyle w:val="CommentReference"/>
        </w:rPr>
        <w:commentReference w:id="132"/>
      </w:r>
      <w:commentRangeEnd w:id="133"/>
      <w:r w:rsidR="00161A5D">
        <w:rPr>
          <w:rStyle w:val="CommentReference"/>
        </w:rPr>
        <w:commentReference w:id="133"/>
      </w:r>
      <w:r w:rsidRPr="7269F250">
        <w:rPr>
          <w:rFonts w:eastAsia="Times New Roman" w:cs="Times New Roman"/>
          <w:sz w:val="20"/>
          <w:szCs w:val="20"/>
        </w:rPr>
        <w:t xml:space="preserve">formation from the calculations </w:t>
      </w:r>
      <w:r w:rsidR="23AD1EBD" w:rsidRPr="12FA5E97">
        <w:rPr>
          <w:rFonts w:eastAsia="Times New Roman" w:cs="Times New Roman"/>
          <w:sz w:val="20"/>
          <w:szCs w:val="20"/>
        </w:rPr>
        <w:t>referred to in OC2.3.1.2.</w:t>
      </w:r>
      <w:r w:rsidR="0068777C">
        <w:rPr>
          <w:rFonts w:eastAsia="Times New Roman" w:cs="Times New Roman"/>
          <w:sz w:val="20"/>
          <w:szCs w:val="20"/>
        </w:rPr>
        <w:t>6</w:t>
      </w:r>
      <w:r w:rsidR="00B731E3">
        <w:rPr>
          <w:rFonts w:eastAsia="Times New Roman" w:cs="Times New Roman"/>
          <w:sz w:val="20"/>
          <w:szCs w:val="20"/>
        </w:rPr>
        <w:t xml:space="preserve"> </w:t>
      </w:r>
      <w:commentRangeStart w:id="134"/>
      <w:r w:rsidR="00B731E3">
        <w:rPr>
          <w:rFonts w:eastAsia="Times New Roman" w:cs="Times New Roman"/>
          <w:sz w:val="20"/>
          <w:szCs w:val="20"/>
        </w:rPr>
        <w:t>u</w:t>
      </w:r>
      <w:r w:rsidRPr="7269F250">
        <w:rPr>
          <w:rFonts w:eastAsia="Times New Roman" w:cs="Times New Roman"/>
          <w:sz w:val="20"/>
          <w:szCs w:val="20"/>
        </w:rPr>
        <w:t>nder ii</w:t>
      </w:r>
      <w:commentRangeEnd w:id="134"/>
      <w:r w:rsidR="00B27438">
        <w:rPr>
          <w:rStyle w:val="CommentReference"/>
        </w:rPr>
        <w:commentReference w:id="134"/>
      </w:r>
      <w:r w:rsidR="00011B04">
        <w:rPr>
          <w:rFonts w:eastAsia="Times New Roman" w:cs="Times New Roman"/>
          <w:sz w:val="20"/>
          <w:szCs w:val="20"/>
        </w:rPr>
        <w:t>.</w:t>
      </w:r>
      <w:r w:rsidRPr="7269F250">
        <w:rPr>
          <w:rFonts w:eastAsia="Times New Roman" w:cs="Times New Roman"/>
          <w:sz w:val="20"/>
          <w:szCs w:val="20"/>
        </w:rPr>
        <w:t xml:space="preserve"> </w:t>
      </w:r>
      <w:r w:rsidR="00C16216">
        <w:rPr>
          <w:rFonts w:eastAsia="Times New Roman" w:cs="Times New Roman"/>
          <w:sz w:val="20"/>
          <w:szCs w:val="20"/>
        </w:rPr>
        <w:t>sha</w:t>
      </w:r>
      <w:r w:rsidRPr="7269F250">
        <w:rPr>
          <w:rFonts w:eastAsia="Times New Roman" w:cs="Times New Roman"/>
          <w:sz w:val="20"/>
          <w:szCs w:val="20"/>
        </w:rPr>
        <w:t xml:space="preserve">ll effectively define the envelope of opportunity for outages of </w:t>
      </w:r>
      <w:r w:rsidRPr="7269F250">
        <w:rPr>
          <w:rFonts w:eastAsia="Times New Roman" w:cs="Times New Roman"/>
          <w:b/>
          <w:bCs/>
          <w:sz w:val="20"/>
          <w:szCs w:val="20"/>
        </w:rPr>
        <w:t>Power Generating Modules</w:t>
      </w:r>
      <w:r w:rsidRPr="7269F250">
        <w:rPr>
          <w:rFonts w:eastAsia="Times New Roman" w:cs="Times New Roman"/>
          <w:sz w:val="20"/>
          <w:szCs w:val="20"/>
        </w:rPr>
        <w:t xml:space="preserve"> (including </w:t>
      </w:r>
      <w:r w:rsidRPr="7269F250">
        <w:rPr>
          <w:rFonts w:eastAsia="Times New Roman" w:cs="Times New Roman"/>
          <w:b/>
          <w:bCs/>
          <w:sz w:val="20"/>
          <w:szCs w:val="20"/>
        </w:rPr>
        <w:t>DC Connected Power Park Modules</w:t>
      </w:r>
      <w:r w:rsidRPr="7269F250">
        <w:rPr>
          <w:rFonts w:eastAsia="Times New Roman" w:cs="Times New Roman"/>
          <w:sz w:val="20"/>
          <w:szCs w:val="20"/>
        </w:rPr>
        <w:t xml:space="preserve">), </w:t>
      </w:r>
      <w:r w:rsidRPr="7269F250">
        <w:rPr>
          <w:rFonts w:eastAsia="Times New Roman" w:cs="Times New Roman"/>
          <w:b/>
          <w:bCs/>
          <w:sz w:val="20"/>
          <w:szCs w:val="20"/>
        </w:rPr>
        <w:t>Synchronous Generating Units</w:t>
      </w:r>
      <w:r w:rsidRPr="7269F250">
        <w:rPr>
          <w:rFonts w:eastAsia="Times New Roman" w:cs="Times New Roman"/>
          <w:sz w:val="20"/>
          <w:szCs w:val="20"/>
        </w:rPr>
        <w:t xml:space="preserve"> and </w:t>
      </w:r>
      <w:r w:rsidRPr="7269F250">
        <w:rPr>
          <w:rFonts w:eastAsia="Times New Roman" w:cs="Times New Roman"/>
          <w:b/>
          <w:bCs/>
          <w:sz w:val="20"/>
          <w:szCs w:val="20"/>
        </w:rPr>
        <w:t xml:space="preserve">Power Park Modules </w:t>
      </w:r>
      <w:r w:rsidRPr="7269F250">
        <w:rPr>
          <w:rFonts w:eastAsia="Times New Roman" w:cs="Times New Roman"/>
          <w:sz w:val="20"/>
          <w:szCs w:val="20"/>
        </w:rPr>
        <w:t xml:space="preserve">covering both </w:t>
      </w:r>
      <w:r w:rsidRPr="7269F250">
        <w:rPr>
          <w:rFonts w:eastAsia="Times New Roman" w:cs="Times New Roman"/>
          <w:b/>
          <w:bCs/>
          <w:sz w:val="20"/>
          <w:szCs w:val="20"/>
        </w:rPr>
        <w:t>Embedded</w:t>
      </w:r>
      <w:r w:rsidRPr="7269F250">
        <w:rPr>
          <w:rFonts w:eastAsia="Times New Roman" w:cs="Times New Roman"/>
          <w:sz w:val="20"/>
          <w:szCs w:val="20"/>
        </w:rPr>
        <w:t xml:space="preserve"> and directly connected </w:t>
      </w:r>
      <w:r w:rsidRPr="7269F250">
        <w:rPr>
          <w:rFonts w:eastAsia="Times New Roman" w:cs="Times New Roman"/>
          <w:b/>
          <w:bCs/>
          <w:sz w:val="20"/>
          <w:szCs w:val="20"/>
        </w:rPr>
        <w:t xml:space="preserve">Large Power </w:t>
      </w:r>
      <w:commentRangeStart w:id="135"/>
      <w:commentRangeStart w:id="136"/>
      <w:commentRangeStart w:id="137"/>
      <w:r w:rsidRPr="7269F250">
        <w:rPr>
          <w:rFonts w:eastAsia="Times New Roman" w:cs="Times New Roman"/>
          <w:b/>
          <w:bCs/>
          <w:sz w:val="20"/>
          <w:szCs w:val="20"/>
        </w:rPr>
        <w:t>Stations</w:t>
      </w:r>
      <w:commentRangeEnd w:id="135"/>
      <w:r w:rsidR="00B27438">
        <w:rPr>
          <w:rStyle w:val="CommentReference"/>
        </w:rPr>
        <w:commentReference w:id="135"/>
      </w:r>
      <w:r w:rsidRPr="7269F250">
        <w:rPr>
          <w:rFonts w:eastAsia="Times New Roman" w:cs="Times New Roman"/>
          <w:sz w:val="20"/>
          <w:szCs w:val="20"/>
        </w:rPr>
        <w:t xml:space="preserve">.  </w:t>
      </w:r>
      <w:commentRangeEnd w:id="136"/>
      <w:r w:rsidR="007231B5">
        <w:rPr>
          <w:rStyle w:val="CommentReference"/>
        </w:rPr>
        <w:commentReference w:id="136"/>
      </w:r>
      <w:commentRangeEnd w:id="137"/>
      <w:r w:rsidR="00301B7C">
        <w:rPr>
          <w:rStyle w:val="CommentReference"/>
        </w:rPr>
        <w:commentReference w:id="137"/>
      </w:r>
    </w:p>
    <w:p w14:paraId="45EC3AA1" w14:textId="286A6FF4" w:rsidR="00DD2EAC" w:rsidRPr="00DD2EAC" w:rsidRDefault="00DD2EAC">
      <w:pPr>
        <w:keepLines/>
        <w:tabs>
          <w:tab w:val="left" w:pos="1985"/>
        </w:tabs>
        <w:autoSpaceDE/>
        <w:autoSpaceDN/>
        <w:spacing w:after="120" w:line="264" w:lineRule="auto"/>
        <w:ind w:left="1985" w:right="1378" w:hanging="278"/>
        <w:jc w:val="both"/>
        <w:rPr>
          <w:rFonts w:eastAsia="Times New Roman" w:cs="Times New Roman"/>
          <w:snapToGrid w:val="0"/>
          <w:sz w:val="20"/>
          <w:szCs w:val="20"/>
        </w:rPr>
        <w:pPrChange w:id="138" w:author="Ifeoluwa Garba" w:date="2024-10-11T12:14:00Z">
          <w:pPr>
            <w:keepLines/>
            <w:tabs>
              <w:tab w:val="left" w:pos="1843"/>
            </w:tabs>
            <w:autoSpaceDE/>
            <w:autoSpaceDN/>
            <w:spacing w:after="120" w:line="264" w:lineRule="auto"/>
            <w:ind w:left="1984" w:right="1378" w:hanging="425"/>
            <w:jc w:val="both"/>
          </w:pPr>
        </w:pPrChange>
      </w:pPr>
    </w:p>
    <w:p w14:paraId="129200CB" w14:textId="79FBB3AC" w:rsidR="00DD2EAC" w:rsidRPr="00DD2EAC" w:rsidRDefault="00DD2EAC" w:rsidP="00363BBA">
      <w:pPr>
        <w:keepLines/>
        <w:tabs>
          <w:tab w:val="left" w:pos="2552"/>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r>
      <w:r w:rsidRPr="12FA5E97">
        <w:rPr>
          <w:rFonts w:eastAsia="Times New Roman" w:cs="Times New Roman"/>
          <w:b/>
          <w:sz w:val="20"/>
          <w:szCs w:val="20"/>
        </w:rPr>
        <w:t>The Company</w:t>
      </w:r>
      <w:r w:rsidRPr="12FA5E97">
        <w:rPr>
          <w:rFonts w:eastAsia="Times New Roman" w:cs="Times New Roman"/>
          <w:sz w:val="20"/>
          <w:szCs w:val="20"/>
        </w:rPr>
        <w:t xml:space="preserve"> may, as appropriate, contact each </w:t>
      </w:r>
      <w:r w:rsidRPr="12FA5E97">
        <w:rPr>
          <w:rFonts w:eastAsia="Times New Roman" w:cs="Times New Roman"/>
          <w:b/>
          <w:sz w:val="20"/>
          <w:szCs w:val="20"/>
        </w:rPr>
        <w:t>Generator</w:t>
      </w:r>
      <w:r w:rsidRPr="12FA5E97">
        <w:rPr>
          <w:rFonts w:eastAsia="Times New Roman" w:cs="Times New Roman"/>
          <w:sz w:val="20"/>
          <w:szCs w:val="20"/>
        </w:rPr>
        <w:t xml:space="preserve"> </w:t>
      </w:r>
      <w:commentRangeStart w:id="139"/>
      <w:r w:rsidRPr="12FA5E97">
        <w:rPr>
          <w:rFonts w:eastAsia="Times New Roman" w:cs="Times New Roman"/>
          <w:sz w:val="20"/>
          <w:szCs w:val="20"/>
        </w:rPr>
        <w:t>and</w:t>
      </w:r>
      <w:commentRangeEnd w:id="139"/>
      <w:r w:rsidR="00B27438">
        <w:rPr>
          <w:rStyle w:val="CommentReference"/>
        </w:rPr>
        <w:commentReference w:id="139"/>
      </w:r>
      <w:r w:rsidRPr="12FA5E97">
        <w:rPr>
          <w:rFonts w:eastAsia="Times New Roman" w:cs="Times New Roman"/>
          <w:sz w:val="20"/>
          <w:szCs w:val="20"/>
        </w:rPr>
        <w:t xml:space="preserve"> each </w:t>
      </w:r>
      <w:r w:rsidRPr="12FA5E97">
        <w:rPr>
          <w:rFonts w:eastAsia="Times New Roman" w:cs="Times New Roman"/>
          <w:b/>
          <w:sz w:val="20"/>
          <w:szCs w:val="20"/>
        </w:rPr>
        <w:t>Interconnector Owner</w:t>
      </w:r>
      <w:r w:rsidRPr="12FA5E97">
        <w:rPr>
          <w:rFonts w:eastAsia="Times New Roman" w:cs="Times New Roman"/>
          <w:sz w:val="20"/>
          <w:szCs w:val="20"/>
        </w:rPr>
        <w:t xml:space="preserve"> and</w:t>
      </w:r>
      <w:r w:rsidRPr="12FA5E97">
        <w:rPr>
          <w:rFonts w:eastAsia="Times New Roman" w:cs="Times New Roman"/>
          <w:b/>
          <w:sz w:val="20"/>
          <w:szCs w:val="20"/>
        </w:rPr>
        <w:t xml:space="preserve"> Restoration Contractor </w:t>
      </w:r>
      <w:r w:rsidRPr="12FA5E97">
        <w:rPr>
          <w:rFonts w:eastAsia="Times New Roman" w:cs="Times New Roman"/>
          <w:sz w:val="20"/>
          <w:szCs w:val="20"/>
        </w:rPr>
        <w:t>(as provided for in OC2.</w:t>
      </w:r>
      <w:r w:rsidR="00B62BC7" w:rsidRPr="12FA5E97">
        <w:rPr>
          <w:rFonts w:eastAsia="Times New Roman" w:cs="Times New Roman"/>
          <w:sz w:val="20"/>
          <w:szCs w:val="20"/>
        </w:rPr>
        <w:t>2</w:t>
      </w:r>
      <w:r w:rsidRPr="12FA5E97">
        <w:rPr>
          <w:rFonts w:eastAsia="Times New Roman" w:cs="Times New Roman"/>
          <w:sz w:val="20"/>
          <w:szCs w:val="20"/>
        </w:rPr>
        <w:t>.1</w:t>
      </w:r>
      <w:r w:rsidR="00011B04">
        <w:rPr>
          <w:rFonts w:eastAsia="Times New Roman" w:cs="Times New Roman"/>
          <w:sz w:val="20"/>
          <w:szCs w:val="20"/>
        </w:rPr>
        <w:t xml:space="preserve"> </w:t>
      </w:r>
      <w:r w:rsidRPr="12FA5E97">
        <w:rPr>
          <w:rFonts w:eastAsia="Times New Roman" w:cs="Times New Roman"/>
          <w:sz w:val="20"/>
          <w:szCs w:val="20"/>
        </w:rPr>
        <w:t>f)) who has supplied information to seek clarification on outages and suggest amendments.</w:t>
      </w:r>
    </w:p>
    <w:p w14:paraId="0635181C" w14:textId="102B05F5" w:rsidR="00DD2EAC" w:rsidRPr="00DD2EAC" w:rsidRDefault="005161C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z w:val="20"/>
          <w:szCs w:val="20"/>
        </w:rPr>
        <w:lastRenderedPageBreak/>
        <w:t>c</w:t>
      </w:r>
      <w:commentRangeStart w:id="140"/>
      <w:commentRangeStart w:id="141"/>
      <w:r w:rsidR="00DD2EAC" w:rsidRPr="55777325">
        <w:rPr>
          <w:rFonts w:eastAsia="Times New Roman" w:cs="Times New Roman"/>
          <w:sz w:val="20"/>
          <w:szCs w:val="20"/>
        </w:rPr>
        <w:t>)</w:t>
      </w:r>
      <w:r w:rsidR="00DD2EAC">
        <w:tab/>
      </w:r>
      <w:commentRangeEnd w:id="140"/>
      <w:r w:rsidR="00102DBF">
        <w:rPr>
          <w:rStyle w:val="CommentReference"/>
        </w:rPr>
        <w:commentReference w:id="140"/>
      </w:r>
      <w:commentRangeEnd w:id="141"/>
      <w:r w:rsidR="008515F3">
        <w:rPr>
          <w:rStyle w:val="CommentReference"/>
        </w:rPr>
        <w:commentReference w:id="141"/>
      </w:r>
      <w:r w:rsidR="00DD2EAC" w:rsidRPr="55777325">
        <w:rPr>
          <w:rFonts w:eastAsia="Times New Roman" w:cs="Times New Roman"/>
          <w:sz w:val="20"/>
          <w:szCs w:val="20"/>
        </w:rPr>
        <w:t xml:space="preserve">Where a </w:t>
      </w:r>
      <w:commentRangeStart w:id="142"/>
      <w:r w:rsidR="00DD2EAC" w:rsidRPr="55777325">
        <w:rPr>
          <w:rFonts w:eastAsia="Times New Roman" w:cs="Times New Roman"/>
          <w:b/>
          <w:sz w:val="20"/>
          <w:szCs w:val="20"/>
        </w:rPr>
        <w:t>Generator</w:t>
      </w:r>
      <w:r w:rsidR="00DD2EAC" w:rsidRPr="55777325">
        <w:rPr>
          <w:rFonts w:eastAsia="Times New Roman" w:cs="Times New Roman"/>
          <w:sz w:val="20"/>
          <w:szCs w:val="20"/>
        </w:rPr>
        <w:t xml:space="preserve"> or </w:t>
      </w:r>
      <w:r w:rsidR="00DD2EAC" w:rsidRPr="55777325">
        <w:rPr>
          <w:rFonts w:eastAsia="Times New Roman" w:cs="Times New Roman"/>
          <w:b/>
          <w:sz w:val="20"/>
          <w:szCs w:val="20"/>
        </w:rPr>
        <w:t xml:space="preserve">Interconnector Owner </w:t>
      </w:r>
      <w:r w:rsidR="00DD2EAC" w:rsidRPr="55777325">
        <w:rPr>
          <w:rFonts w:eastAsia="Times New Roman" w:cs="Times New Roman"/>
          <w:sz w:val="20"/>
          <w:szCs w:val="20"/>
        </w:rPr>
        <w:t xml:space="preserve">or a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or </w:t>
      </w:r>
      <w:r w:rsidR="00DD2EAC" w:rsidRPr="55777325">
        <w:rPr>
          <w:rFonts w:eastAsia="Times New Roman" w:cs="Times New Roman"/>
          <w:b/>
          <w:sz w:val="20"/>
          <w:szCs w:val="20"/>
        </w:rPr>
        <w:t xml:space="preserve">Restoration Contractor </w:t>
      </w:r>
      <w:commentRangeEnd w:id="142"/>
      <w:r w:rsidR="00B27438">
        <w:rPr>
          <w:rStyle w:val="CommentReference"/>
        </w:rPr>
        <w:commentReference w:id="142"/>
      </w:r>
      <w:r w:rsidR="00DD2EAC" w:rsidRPr="55777325">
        <w:rPr>
          <w:rFonts w:eastAsia="Times New Roman" w:cs="Times New Roman"/>
          <w:sz w:val="20"/>
          <w:szCs w:val="20"/>
        </w:rPr>
        <w:t>(as provided for in 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011B04">
        <w:rPr>
          <w:rFonts w:eastAsia="Times New Roman" w:cs="Times New Roman"/>
          <w:sz w:val="20"/>
          <w:szCs w:val="20"/>
        </w:rPr>
        <w:t xml:space="preserve"> </w:t>
      </w:r>
      <w:r w:rsidR="00DD2EAC" w:rsidRPr="55777325">
        <w:rPr>
          <w:rFonts w:eastAsia="Times New Roman" w:cs="Times New Roman"/>
          <w:sz w:val="20"/>
          <w:szCs w:val="20"/>
        </w:rPr>
        <w:t xml:space="preserve">f)) </w:t>
      </w:r>
      <w:r w:rsidR="0028128B" w:rsidRPr="0028128B">
        <w:rPr>
          <w:rFonts w:eastAsia="Times New Roman" w:cs="Times New Roman"/>
          <w:sz w:val="20"/>
          <w:szCs w:val="20"/>
        </w:rPr>
        <w:t>has concerns with</w:t>
      </w:r>
      <w:r w:rsidR="00DD2EAC" w:rsidRPr="55777325">
        <w:rPr>
          <w:rFonts w:eastAsia="Times New Roman" w:cs="Times New Roman"/>
          <w:sz w:val="20"/>
          <w:szCs w:val="20"/>
        </w:rPr>
        <w:t xml:space="preserve"> </w:t>
      </w:r>
      <w:commentRangeStart w:id="143"/>
      <w:r w:rsidR="00DD2EAC" w:rsidRPr="55777325">
        <w:rPr>
          <w:rFonts w:eastAsia="Times New Roman" w:cs="Times New Roman"/>
          <w:sz w:val="20"/>
          <w:szCs w:val="20"/>
        </w:rPr>
        <w:t xml:space="preserve"> </w:t>
      </w:r>
      <w:commentRangeEnd w:id="143"/>
      <w:r w:rsidR="00B27438">
        <w:rPr>
          <w:rStyle w:val="CommentReference"/>
        </w:rPr>
        <w:commentReference w:id="143"/>
      </w:r>
      <w:r w:rsidR="00DD2EAC" w:rsidRPr="55777325">
        <w:rPr>
          <w:rFonts w:eastAsia="Times New Roman" w:cs="Times New Roman"/>
          <w:sz w:val="20"/>
          <w:szCs w:val="20"/>
        </w:rPr>
        <w:t xml:space="preserve">the suggested amendments to its provisional outage programme (in the case of a </w:t>
      </w:r>
      <w:r w:rsidR="00DD2EAC" w:rsidRPr="55777325">
        <w:rPr>
          <w:rFonts w:eastAsia="Times New Roman" w:cs="Times New Roman"/>
          <w:b/>
          <w:sz w:val="20"/>
          <w:szCs w:val="20"/>
        </w:rPr>
        <w:t>Generator</w:t>
      </w:r>
      <w:r w:rsidR="00DD2EAC" w:rsidRPr="55777325">
        <w:rPr>
          <w:rFonts w:eastAsia="Times New Roman" w:cs="Times New Roman"/>
          <w:sz w:val="20"/>
          <w:szCs w:val="20"/>
        </w:rPr>
        <w:t xml:space="preserve"> </w:t>
      </w:r>
      <w:commentRangeStart w:id="144"/>
      <w:r w:rsidR="00DD2EAC" w:rsidRPr="55777325">
        <w:rPr>
          <w:rFonts w:eastAsia="Times New Roman" w:cs="Times New Roman"/>
          <w:sz w:val="20"/>
          <w:szCs w:val="20"/>
        </w:rPr>
        <w:t xml:space="preserve">or </w:t>
      </w:r>
      <w:commentRangeEnd w:id="144"/>
      <w:r w:rsidR="00B27438">
        <w:rPr>
          <w:rStyle w:val="CommentReference"/>
        </w:rPr>
        <w:commentReference w:id="144"/>
      </w:r>
      <w:r w:rsidR="00DD2EAC" w:rsidRPr="55777325">
        <w:rPr>
          <w:rFonts w:eastAsia="Times New Roman" w:cs="Times New Roman"/>
          <w:b/>
          <w:sz w:val="20"/>
          <w:szCs w:val="20"/>
        </w:rPr>
        <w:t xml:space="preserve">Interconnector Owner </w:t>
      </w:r>
      <w:r w:rsidR="00DD2EAC" w:rsidRPr="55777325">
        <w:rPr>
          <w:rFonts w:eastAsia="Times New Roman" w:cs="Times New Roman"/>
          <w:sz w:val="20"/>
          <w:szCs w:val="20"/>
        </w:rPr>
        <w:t xml:space="preserve">or </w:t>
      </w:r>
      <w:commentRangeStart w:id="145"/>
      <w:r w:rsidR="00DD2EAC" w:rsidRPr="55777325">
        <w:rPr>
          <w:rFonts w:eastAsia="Times New Roman" w:cs="Times New Roman"/>
          <w:sz w:val="20"/>
          <w:szCs w:val="20"/>
        </w:rPr>
        <w:t xml:space="preserve">in the case of </w:t>
      </w:r>
      <w:commentRangeEnd w:id="145"/>
      <w:r w:rsidR="00B27438">
        <w:rPr>
          <w:rStyle w:val="CommentReference"/>
        </w:rPr>
        <w:commentReference w:id="145"/>
      </w:r>
      <w:r w:rsidR="00DD2EAC" w:rsidRPr="55777325">
        <w:rPr>
          <w:rFonts w:eastAsia="Times New Roman" w:cs="Times New Roman"/>
          <w:sz w:val="20"/>
          <w:szCs w:val="20"/>
        </w:rPr>
        <w:t xml:space="preserve">a </w:t>
      </w:r>
      <w:r w:rsidR="00DD2EAC" w:rsidRPr="55777325">
        <w:rPr>
          <w:rFonts w:eastAsia="Times New Roman" w:cs="Times New Roman"/>
          <w:b/>
          <w:sz w:val="20"/>
          <w:szCs w:val="20"/>
        </w:rPr>
        <w:t xml:space="preserve">Restoration Contractor </w:t>
      </w:r>
      <w:r w:rsidR="00DD2EAC" w:rsidRPr="55777325">
        <w:rPr>
          <w:rFonts w:eastAsia="Times New Roman" w:cs="Times New Roman"/>
          <w:sz w:val="20"/>
          <w:szCs w:val="20"/>
        </w:rPr>
        <w:t xml:space="preserve"> as provided for in</w:t>
      </w:r>
      <w:r w:rsidR="00DD2EAC" w:rsidRPr="55777325">
        <w:rPr>
          <w:rFonts w:eastAsia="Times New Roman" w:cs="Times New Roman"/>
          <w:b/>
          <w:sz w:val="20"/>
          <w:szCs w:val="20"/>
        </w:rPr>
        <w:t xml:space="preserve"> </w:t>
      </w:r>
      <w:r w:rsidR="00DD2EAC" w:rsidRPr="55777325">
        <w:rPr>
          <w:rFonts w:eastAsia="Times New Roman" w:cs="Times New Roman"/>
          <w:sz w:val="20"/>
          <w:szCs w:val="20"/>
        </w:rPr>
        <w:t>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EC65FE">
        <w:rPr>
          <w:rFonts w:eastAsia="Times New Roman" w:cs="Times New Roman"/>
          <w:sz w:val="20"/>
          <w:szCs w:val="20"/>
        </w:rPr>
        <w:t xml:space="preserve"> </w:t>
      </w:r>
      <w:r w:rsidR="00DD2EAC" w:rsidRPr="55777325">
        <w:rPr>
          <w:rFonts w:eastAsia="Times New Roman" w:cs="Times New Roman"/>
          <w:sz w:val="20"/>
          <w:szCs w:val="20"/>
        </w:rPr>
        <w:t xml:space="preserve">f)) or such potential outages (in the case of a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it may contact </w:t>
      </w:r>
      <w:r w:rsidR="00DD2EAC" w:rsidRPr="55777325">
        <w:rPr>
          <w:rFonts w:eastAsia="Times New Roman" w:cs="Times New Roman"/>
          <w:b/>
          <w:sz w:val="20"/>
          <w:szCs w:val="20"/>
        </w:rPr>
        <w:t>The Company</w:t>
      </w:r>
      <w:r w:rsidR="00DD2EAC" w:rsidRPr="55777325">
        <w:rPr>
          <w:rFonts w:eastAsia="Times New Roman" w:cs="Times New Roman"/>
          <w:sz w:val="20"/>
          <w:szCs w:val="20"/>
        </w:rPr>
        <w:t xml:space="preserve"> to explain its concerns and </w:t>
      </w:r>
      <w:r w:rsidR="00DD2EAC" w:rsidRPr="55777325">
        <w:rPr>
          <w:rFonts w:eastAsia="Times New Roman" w:cs="Times New Roman"/>
          <w:b/>
          <w:sz w:val="20"/>
          <w:szCs w:val="20"/>
        </w:rPr>
        <w:t>The Company</w:t>
      </w:r>
      <w:r w:rsidR="00DD2EAC" w:rsidRPr="55777325">
        <w:rPr>
          <w:rFonts w:eastAsia="Times New Roman" w:cs="Times New Roman"/>
          <w:sz w:val="20"/>
          <w:szCs w:val="20"/>
        </w:rPr>
        <w:t xml:space="preserve"> and that </w:t>
      </w:r>
      <w:r w:rsidR="00DD2EAC" w:rsidRPr="55777325">
        <w:rPr>
          <w:rFonts w:eastAsia="Times New Roman" w:cs="Times New Roman"/>
          <w:b/>
          <w:sz w:val="20"/>
          <w:szCs w:val="20"/>
        </w:rPr>
        <w:t>Generator</w:t>
      </w:r>
      <w:r w:rsidR="00DD2EAC" w:rsidRPr="55777325">
        <w:rPr>
          <w:rFonts w:eastAsia="Times New Roman" w:cs="Times New Roman"/>
          <w:sz w:val="20"/>
          <w:szCs w:val="20"/>
        </w:rPr>
        <w:t>,</w:t>
      </w:r>
      <w:commentRangeStart w:id="146"/>
      <w:r w:rsidR="00DD2EAC" w:rsidRPr="55777325">
        <w:rPr>
          <w:rFonts w:eastAsia="Times New Roman" w:cs="Times New Roman"/>
          <w:sz w:val="20"/>
          <w:szCs w:val="20"/>
        </w:rPr>
        <w:t xml:space="preserve"> </w:t>
      </w:r>
      <w:commentRangeEnd w:id="146"/>
      <w:r w:rsidR="00B27438">
        <w:rPr>
          <w:rStyle w:val="CommentReference"/>
        </w:rPr>
        <w:commentReference w:id="146"/>
      </w:r>
      <w:r w:rsidR="00DD2EAC" w:rsidRPr="55777325">
        <w:rPr>
          <w:rFonts w:eastAsia="Times New Roman" w:cs="Times New Roman"/>
          <w:sz w:val="20"/>
          <w:szCs w:val="20"/>
        </w:rPr>
        <w:t xml:space="preserve"> </w:t>
      </w:r>
      <w:r w:rsidR="00DD2EAC" w:rsidRPr="55777325">
        <w:rPr>
          <w:rFonts w:eastAsia="Times New Roman" w:cs="Times New Roman"/>
          <w:b/>
          <w:sz w:val="20"/>
          <w:szCs w:val="20"/>
        </w:rPr>
        <w:t>Interconnector Owner</w:t>
      </w:r>
      <w:r w:rsidR="00DD2EAC" w:rsidRPr="55777325">
        <w:rPr>
          <w:rFonts w:eastAsia="Times New Roman" w:cs="Times New Roman"/>
          <w:sz w:val="20"/>
          <w:szCs w:val="20"/>
        </w:rPr>
        <w:t>,</w:t>
      </w:r>
      <w:r w:rsidR="00DD2EAC" w:rsidRPr="55777325">
        <w:rPr>
          <w:rFonts w:eastAsia="Times New Roman" w:cs="Times New Roman"/>
          <w:b/>
          <w:sz w:val="20"/>
          <w:szCs w:val="20"/>
        </w:rPr>
        <w:t xml:space="preserve"> Restoration Contractor </w:t>
      </w:r>
      <w:r w:rsidR="00DD2EAC" w:rsidRPr="55777325">
        <w:rPr>
          <w:rFonts w:eastAsia="Times New Roman" w:cs="Times New Roman"/>
          <w:sz w:val="20"/>
          <w:szCs w:val="20"/>
        </w:rPr>
        <w:t>(as provided for in 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EC65FE">
        <w:rPr>
          <w:rFonts w:eastAsia="Times New Roman" w:cs="Times New Roman"/>
          <w:sz w:val="20"/>
          <w:szCs w:val="20"/>
        </w:rPr>
        <w:t xml:space="preserve"> </w:t>
      </w:r>
      <w:r w:rsidR="00DD2EAC" w:rsidRPr="55777325">
        <w:rPr>
          <w:rFonts w:eastAsia="Times New Roman" w:cs="Times New Roman"/>
          <w:sz w:val="20"/>
          <w:szCs w:val="20"/>
        </w:rPr>
        <w:t>f))</w:t>
      </w:r>
      <w:r w:rsidR="00DD2EAC" w:rsidRPr="55777325">
        <w:rPr>
          <w:rFonts w:eastAsia="Times New Roman" w:cs="Times New Roman"/>
          <w:b/>
          <w:sz w:val="20"/>
          <w:szCs w:val="20"/>
        </w:rPr>
        <w:t xml:space="preserve"> </w:t>
      </w:r>
      <w:r w:rsidR="00DD2EAC" w:rsidRPr="55777325">
        <w:rPr>
          <w:rFonts w:eastAsia="Times New Roman" w:cs="Times New Roman"/>
          <w:sz w:val="20"/>
          <w:szCs w:val="20"/>
        </w:rPr>
        <w:t xml:space="preserve">or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w:t>
      </w:r>
      <w:r w:rsidR="00C16216">
        <w:rPr>
          <w:rFonts w:eastAsia="Times New Roman" w:cs="Times New Roman"/>
          <w:sz w:val="20"/>
          <w:szCs w:val="20"/>
        </w:rPr>
        <w:t>sha</w:t>
      </w:r>
      <w:r w:rsidR="00DD2EAC" w:rsidRPr="55777325">
        <w:rPr>
          <w:rFonts w:eastAsia="Times New Roman" w:cs="Times New Roman"/>
          <w:sz w:val="20"/>
          <w:szCs w:val="20"/>
        </w:rPr>
        <w:t>ll then discuss the problem and seek to resolve it.</w:t>
      </w:r>
    </w:p>
    <w:p w14:paraId="3DEA8BAA" w14:textId="030A075F" w:rsidR="00DD2EAC" w:rsidRPr="00DD2EAC" w:rsidRDefault="00BC0CB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napToGrid w:val="0"/>
          <w:sz w:val="20"/>
          <w:szCs w:val="20"/>
        </w:rPr>
        <w:t>d</w:t>
      </w:r>
      <w:commentRangeStart w:id="147"/>
      <w:commentRangeStart w:id="148"/>
      <w:r w:rsidR="00DD2EAC" w:rsidRPr="00DD2EAC">
        <w:rPr>
          <w:rFonts w:eastAsia="Times New Roman" w:cs="Times New Roman"/>
          <w:snapToGrid w:val="0"/>
          <w:sz w:val="20"/>
          <w:szCs w:val="20"/>
        </w:rPr>
        <w:t>)</w:t>
      </w:r>
      <w:commentRangeEnd w:id="147"/>
      <w:r w:rsidR="001A2173">
        <w:rPr>
          <w:rStyle w:val="CommentReference"/>
        </w:rPr>
        <w:commentReference w:id="147"/>
      </w:r>
      <w:commentRangeEnd w:id="148"/>
      <w:r w:rsidR="006565B8">
        <w:rPr>
          <w:rStyle w:val="CommentReference"/>
        </w:rPr>
        <w:commentReference w:id="148"/>
      </w:r>
      <w:r w:rsidR="00DD2EAC">
        <w:tab/>
      </w:r>
      <w:r w:rsidR="00DD2EAC" w:rsidRPr="00DD2EAC">
        <w:rPr>
          <w:rFonts w:eastAsia="Times New Roman" w:cs="Times New Roman"/>
          <w:snapToGrid w:val="0"/>
          <w:sz w:val="20"/>
          <w:szCs w:val="20"/>
        </w:rPr>
        <w:t xml:space="preserve">The possible resolution of the problem may require </w:t>
      </w:r>
      <w:r w:rsidR="00DD2EAC" w:rsidRPr="00DD2EAC">
        <w:rPr>
          <w:rFonts w:eastAsia="Times New Roman" w:cs="Times New Roman"/>
          <w:b/>
          <w:snapToGrid w:val="0"/>
          <w:sz w:val="20"/>
          <w:szCs w:val="20"/>
        </w:rPr>
        <w:t>The Company</w:t>
      </w:r>
      <w:r w:rsidR="00DD2EAC" w:rsidRPr="00DD2EAC">
        <w:rPr>
          <w:rFonts w:eastAsia="Times New Roman" w:cs="Times New Roman"/>
          <w:snapToGrid w:val="0"/>
          <w:sz w:val="20"/>
          <w:szCs w:val="20"/>
        </w:rPr>
        <w:t xml:space="preserve"> or a </w:t>
      </w:r>
      <w:r w:rsidR="00DD2EAC" w:rsidRPr="00DD2EAC">
        <w:rPr>
          <w:rFonts w:eastAsia="Times New Roman" w:cs="Times New Roman"/>
          <w:b/>
          <w:snapToGrid w:val="0"/>
          <w:sz w:val="20"/>
          <w:szCs w:val="20"/>
        </w:rPr>
        <w:t>User</w:t>
      </w:r>
      <w:r w:rsidR="00DD2EAC" w:rsidRPr="00DD2EAC">
        <w:rPr>
          <w:rFonts w:eastAsia="Times New Roman" w:cs="Times New Roman"/>
          <w:snapToGrid w:val="0"/>
          <w:sz w:val="20"/>
          <w:szCs w:val="20"/>
        </w:rPr>
        <w:t xml:space="preserve"> to contact other </w:t>
      </w:r>
      <w:r w:rsidR="00DD2EAC" w:rsidRPr="00DD2EAC">
        <w:rPr>
          <w:rFonts w:eastAsia="Times New Roman" w:cs="Times New Roman"/>
          <w:b/>
          <w:snapToGrid w:val="0"/>
          <w:sz w:val="20"/>
          <w:szCs w:val="20"/>
        </w:rPr>
        <w:t>Generators</w:t>
      </w:r>
      <w:r w:rsidR="00DD2EAC" w:rsidRPr="00DD2EAC">
        <w:rPr>
          <w:rFonts w:eastAsia="Times New Roman" w:cs="Times New Roman"/>
          <w:snapToGrid w:val="0"/>
          <w:sz w:val="20"/>
          <w:szCs w:val="20"/>
        </w:rPr>
        <w:t xml:space="preserve">, </w:t>
      </w:r>
      <w:r w:rsidR="00DD2EAC" w:rsidRPr="00DD2EAC">
        <w:rPr>
          <w:rFonts w:eastAsia="Times New Roman" w:cs="Times New Roman"/>
          <w:b/>
          <w:snapToGrid w:val="0"/>
          <w:sz w:val="20"/>
          <w:szCs w:val="20"/>
        </w:rPr>
        <w:t xml:space="preserve">Interconnector </w:t>
      </w:r>
      <w:commentRangeStart w:id="149"/>
      <w:r w:rsidR="00DD2EAC" w:rsidRPr="00DD2EAC">
        <w:rPr>
          <w:rFonts w:eastAsia="Times New Roman" w:cs="Times New Roman"/>
          <w:snapToGrid w:val="0"/>
          <w:sz w:val="20"/>
          <w:szCs w:val="20"/>
        </w:rPr>
        <w:t>Owners</w:t>
      </w:r>
      <w:commentRangeEnd w:id="149"/>
      <w:r w:rsidR="00BC3A0D">
        <w:rPr>
          <w:rStyle w:val="CommentReference"/>
        </w:rPr>
        <w:commentReference w:id="149"/>
      </w:r>
      <w:r w:rsidR="00DD2EAC" w:rsidRPr="00DD2EAC">
        <w:rPr>
          <w:rFonts w:eastAsia="Times New Roman" w:cs="Times New Roman"/>
          <w:snapToGrid w:val="0"/>
          <w:sz w:val="20"/>
          <w:szCs w:val="20"/>
        </w:rPr>
        <w:t xml:space="preserve">, </w:t>
      </w:r>
      <w:r w:rsidR="00DD2EAC" w:rsidRPr="00DD2EAC">
        <w:rPr>
          <w:rFonts w:eastAsia="Times New Roman" w:cs="Times New Roman"/>
          <w:b/>
          <w:bCs/>
          <w:snapToGrid w:val="0"/>
          <w:sz w:val="20"/>
          <w:szCs w:val="20"/>
        </w:rPr>
        <w:t xml:space="preserve">Restoration Contractors </w:t>
      </w:r>
      <w:r w:rsidR="00DD2EAC" w:rsidRPr="00DD2EAC">
        <w:rPr>
          <w:rFonts w:eastAsia="Times New Roman" w:cs="Times New Roman"/>
          <w:bCs/>
          <w:snapToGrid w:val="0"/>
          <w:sz w:val="20"/>
          <w:szCs w:val="20"/>
        </w:rPr>
        <w:t>(as provided for in OC2.</w:t>
      </w:r>
      <w:r w:rsidR="00B62BC7">
        <w:rPr>
          <w:rFonts w:eastAsia="Times New Roman" w:cs="Times New Roman"/>
          <w:bCs/>
          <w:snapToGrid w:val="0"/>
          <w:sz w:val="20"/>
          <w:szCs w:val="20"/>
        </w:rPr>
        <w:t>2</w:t>
      </w:r>
      <w:r w:rsidR="00DD2EAC" w:rsidRPr="00DD2EAC">
        <w:rPr>
          <w:rFonts w:eastAsia="Times New Roman" w:cs="Times New Roman"/>
          <w:bCs/>
          <w:snapToGrid w:val="0"/>
          <w:sz w:val="20"/>
          <w:szCs w:val="20"/>
        </w:rPr>
        <w:t>.1</w:t>
      </w:r>
      <w:r w:rsidR="00EC65FE">
        <w:rPr>
          <w:rFonts w:eastAsia="Times New Roman" w:cs="Times New Roman"/>
          <w:bCs/>
          <w:snapToGrid w:val="0"/>
          <w:sz w:val="20"/>
          <w:szCs w:val="20"/>
        </w:rPr>
        <w:t xml:space="preserve"> </w:t>
      </w:r>
      <w:r w:rsidR="00DD2EAC" w:rsidRPr="00DD2EAC">
        <w:rPr>
          <w:rFonts w:eastAsia="Times New Roman" w:cs="Times New Roman"/>
          <w:bCs/>
          <w:snapToGrid w:val="0"/>
          <w:sz w:val="20"/>
          <w:szCs w:val="20"/>
        </w:rPr>
        <w:t>f))</w:t>
      </w:r>
      <w:r w:rsidR="00DD2EAC" w:rsidRPr="00DD2EAC">
        <w:rPr>
          <w:rFonts w:eastAsia="Times New Roman" w:cs="Times New Roman"/>
          <w:snapToGrid w:val="0"/>
          <w:sz w:val="20"/>
          <w:szCs w:val="20"/>
        </w:rPr>
        <w:t xml:space="preserve"> or </w:t>
      </w:r>
      <w:r w:rsidR="00DD2EAC" w:rsidRPr="00DD2EAC">
        <w:rPr>
          <w:rFonts w:eastAsia="Times New Roman" w:cs="Times New Roman"/>
          <w:b/>
          <w:snapToGrid w:val="0"/>
          <w:sz w:val="20"/>
          <w:szCs w:val="20"/>
        </w:rPr>
        <w:t>Network Operators</w:t>
      </w:r>
      <w:r w:rsidR="00DD2EAC" w:rsidRPr="00DD2EAC">
        <w:rPr>
          <w:rFonts w:eastAsia="Times New Roman" w:cs="Times New Roman"/>
          <w:snapToGrid w:val="0"/>
          <w:sz w:val="20"/>
          <w:szCs w:val="20"/>
        </w:rPr>
        <w:t xml:space="preserve">, and joint meetings of all parties may, if any </w:t>
      </w:r>
      <w:r w:rsidR="00DD2EAC" w:rsidRPr="00DD2EAC">
        <w:rPr>
          <w:rFonts w:eastAsia="Times New Roman" w:cs="Times New Roman"/>
          <w:b/>
          <w:snapToGrid w:val="0"/>
          <w:sz w:val="20"/>
          <w:szCs w:val="20"/>
        </w:rPr>
        <w:t>User</w:t>
      </w:r>
      <w:r w:rsidR="00DD2EAC" w:rsidRPr="00DD2EAC">
        <w:rPr>
          <w:rFonts w:eastAsia="Times New Roman" w:cs="Times New Roman"/>
          <w:snapToGrid w:val="0"/>
          <w:sz w:val="20"/>
          <w:szCs w:val="20"/>
        </w:rPr>
        <w:t xml:space="preserve"> feels it would be helpful, be convened by </w:t>
      </w:r>
      <w:r w:rsidR="00DD2EAC" w:rsidRPr="00DD2EAC">
        <w:rPr>
          <w:rFonts w:eastAsia="Times New Roman" w:cs="Times New Roman"/>
          <w:b/>
          <w:snapToGrid w:val="0"/>
          <w:sz w:val="20"/>
          <w:szCs w:val="20"/>
        </w:rPr>
        <w:t>The Company</w:t>
      </w:r>
      <w:r w:rsidR="00DD2EAC" w:rsidRPr="00DD2EAC">
        <w:rPr>
          <w:rFonts w:eastAsia="Times New Roman" w:cs="Times New Roman"/>
          <w:snapToGrid w:val="0"/>
          <w:sz w:val="20"/>
          <w:szCs w:val="20"/>
        </w:rPr>
        <w:t xml:space="preserve">.  The need for further discussions </w:t>
      </w:r>
      <w:r w:rsidR="00522F8D">
        <w:rPr>
          <w:rFonts w:eastAsia="Times New Roman" w:cs="Times New Roman"/>
          <w:sz w:val="20"/>
          <w:szCs w:val="20"/>
        </w:rPr>
        <w:t>sha</w:t>
      </w:r>
      <w:r w:rsidR="6B311A5D" w:rsidRPr="417B482F">
        <w:rPr>
          <w:rFonts w:eastAsia="Times New Roman" w:cs="Times New Roman"/>
          <w:sz w:val="20"/>
          <w:szCs w:val="20"/>
        </w:rPr>
        <w:t xml:space="preserve">ll </w:t>
      </w:r>
      <w:r w:rsidR="00DD2EAC" w:rsidRPr="00DD2EAC">
        <w:rPr>
          <w:rFonts w:eastAsia="Times New Roman" w:cs="Times New Roman"/>
          <w:snapToGrid w:val="0"/>
          <w:sz w:val="20"/>
          <w:szCs w:val="20"/>
        </w:rPr>
        <w:t>be determined at the time.</w:t>
      </w:r>
    </w:p>
    <w:p w14:paraId="24449C74" w14:textId="77538F4A" w:rsidR="00DD2EAC" w:rsidRPr="00DD2EAC" w:rsidRDefault="00DD2EAC" w:rsidP="005936FA">
      <w:pPr>
        <w:keepLines/>
        <w:tabs>
          <w:tab w:val="left" w:pos="1843"/>
        </w:tabs>
        <w:autoSpaceDE/>
        <w:autoSpaceDN/>
        <w:spacing w:after="120" w:line="264" w:lineRule="auto"/>
        <w:ind w:left="1701" w:right="1378"/>
        <w:jc w:val="both"/>
        <w:rPr>
          <w:rFonts w:eastAsia="Times New Roman" w:cs="Times New Roman"/>
          <w:snapToGrid w:val="0"/>
          <w:sz w:val="20"/>
          <w:szCs w:val="20"/>
        </w:rPr>
      </w:pPr>
      <w:r w:rsidRPr="55777325">
        <w:rPr>
          <w:rFonts w:eastAsia="Times New Roman" w:cs="Times New Roman"/>
          <w:sz w:val="20"/>
          <w:szCs w:val="20"/>
        </w:rPr>
        <w:t xml:space="preserve">Each </w:t>
      </w:r>
      <w:r w:rsidRPr="55777325">
        <w:rPr>
          <w:rFonts w:eastAsia="Times New Roman" w:cs="Times New Roman"/>
          <w:b/>
          <w:sz w:val="20"/>
          <w:szCs w:val="20"/>
        </w:rPr>
        <w:t>Generator</w:t>
      </w:r>
      <w:r w:rsidRPr="55777325">
        <w:rPr>
          <w:rFonts w:eastAsia="Times New Roman" w:cs="Times New Roman"/>
          <w:sz w:val="20"/>
          <w:szCs w:val="20"/>
        </w:rPr>
        <w:t xml:space="preserve"> </w:t>
      </w:r>
      <w:r w:rsidR="00522F8D">
        <w:rPr>
          <w:rFonts w:eastAsia="Times New Roman" w:cs="Times New Roman"/>
          <w:sz w:val="20"/>
          <w:szCs w:val="20"/>
        </w:rPr>
        <w:t>sha</w:t>
      </w:r>
      <w:r w:rsidRPr="55777325">
        <w:rPr>
          <w:rFonts w:eastAsia="Times New Roman" w:cs="Times New Roman"/>
          <w:sz w:val="20"/>
          <w:szCs w:val="20"/>
        </w:rPr>
        <w:t xml:space="preserve">ll provide </w:t>
      </w:r>
      <w:r w:rsidRPr="55777325">
        <w:rPr>
          <w:rFonts w:eastAsia="Times New Roman" w:cs="Times New Roman"/>
          <w:b/>
          <w:sz w:val="20"/>
          <w:szCs w:val="20"/>
        </w:rPr>
        <w:t>The Company</w:t>
      </w:r>
      <w:r w:rsidRPr="55777325">
        <w:rPr>
          <w:rFonts w:eastAsia="Times New Roman" w:cs="Times New Roman"/>
          <w:sz w:val="20"/>
          <w:szCs w:val="20"/>
        </w:rPr>
        <w:t xml:space="preserve"> with updated </w:t>
      </w:r>
      <w:r w:rsidRPr="55777325">
        <w:rPr>
          <w:rFonts w:eastAsia="Times New Roman" w:cs="Times New Roman"/>
          <w:b/>
          <w:sz w:val="20"/>
          <w:szCs w:val="20"/>
        </w:rPr>
        <w:t>Output Usable</w:t>
      </w:r>
      <w:r w:rsidRPr="55777325">
        <w:rPr>
          <w:rFonts w:eastAsia="Times New Roman" w:cs="Times New Roman"/>
          <w:sz w:val="20"/>
          <w:szCs w:val="20"/>
        </w:rPr>
        <w:t xml:space="preserve"> as per OC2.</w:t>
      </w:r>
      <w:r w:rsidR="006F1620" w:rsidRPr="55777325">
        <w:rPr>
          <w:rFonts w:eastAsia="Times New Roman" w:cs="Times New Roman"/>
          <w:sz w:val="20"/>
          <w:szCs w:val="20"/>
        </w:rPr>
        <w:t>3</w:t>
      </w:r>
      <w:r w:rsidRPr="55777325">
        <w:rPr>
          <w:rFonts w:eastAsia="Times New Roman" w:cs="Times New Roman"/>
          <w:sz w:val="20"/>
          <w:szCs w:val="20"/>
        </w:rPr>
        <w:t xml:space="preserve">.1 resulting from the above for </w:t>
      </w:r>
      <w:r w:rsidRPr="55777325">
        <w:rPr>
          <w:rFonts w:eastAsia="Times New Roman" w:cs="Times New Roman"/>
          <w:b/>
          <w:sz w:val="20"/>
          <w:szCs w:val="20"/>
        </w:rPr>
        <w:t>Generating Unit</w:t>
      </w:r>
      <w:r w:rsidRPr="55777325">
        <w:rPr>
          <w:rFonts w:eastAsia="Times New Roman" w:cs="Times New Roman"/>
          <w:sz w:val="20"/>
          <w:szCs w:val="20"/>
        </w:rPr>
        <w:t>,</w:t>
      </w:r>
      <w:r w:rsidRPr="55777325">
        <w:rPr>
          <w:rFonts w:eastAsia="Times New Roman" w:cs="Times New Roman"/>
          <w:b/>
          <w:sz w:val="20"/>
          <w:szCs w:val="20"/>
        </w:rPr>
        <w:t xml:space="preserve"> Power Generating Module</w:t>
      </w:r>
      <w:r w:rsidRPr="55777325">
        <w:rPr>
          <w:rFonts w:eastAsia="Times New Roman" w:cs="Times New Roman"/>
          <w:sz w:val="20"/>
          <w:szCs w:val="20"/>
        </w:rPr>
        <w:t xml:space="preserve">, and </w:t>
      </w:r>
      <w:r w:rsidRPr="55777325">
        <w:rPr>
          <w:rFonts w:eastAsia="Times New Roman" w:cs="Times New Roman"/>
          <w:b/>
          <w:sz w:val="20"/>
          <w:szCs w:val="20"/>
        </w:rPr>
        <w:t xml:space="preserve">Power </w:t>
      </w:r>
      <w:r w:rsidRPr="55777325">
        <w:rPr>
          <w:rFonts w:eastAsia="Times New Roman" w:cs="Times New Roman"/>
          <w:b/>
          <w:bCs/>
          <w:sz w:val="20"/>
          <w:szCs w:val="20"/>
        </w:rPr>
        <w:t>Par</w:t>
      </w:r>
      <w:r w:rsidR="47E4C525" w:rsidRPr="55777325">
        <w:rPr>
          <w:rFonts w:eastAsia="Times New Roman" w:cs="Times New Roman"/>
          <w:b/>
          <w:bCs/>
          <w:sz w:val="20"/>
          <w:szCs w:val="20"/>
        </w:rPr>
        <w:t>k</w:t>
      </w:r>
      <w:r w:rsidRPr="55777325">
        <w:rPr>
          <w:rFonts w:eastAsia="Times New Roman" w:cs="Times New Roman"/>
          <w:b/>
          <w:sz w:val="20"/>
          <w:szCs w:val="20"/>
        </w:rPr>
        <w:t xml:space="preserve"> Module</w:t>
      </w:r>
      <w:r w:rsidRPr="55777325">
        <w:rPr>
          <w:rFonts w:eastAsia="Times New Roman" w:cs="Times New Roman"/>
          <w:sz w:val="20"/>
          <w:szCs w:val="20"/>
        </w:rPr>
        <w:t xml:space="preserve"> outage programme covering both </w:t>
      </w:r>
      <w:r w:rsidRPr="55777325">
        <w:rPr>
          <w:rFonts w:eastAsia="Times New Roman" w:cs="Times New Roman"/>
          <w:b/>
          <w:sz w:val="20"/>
          <w:szCs w:val="20"/>
        </w:rPr>
        <w:t>Embedded</w:t>
      </w:r>
      <w:r w:rsidRPr="55777325">
        <w:rPr>
          <w:rFonts w:eastAsia="Times New Roman" w:cs="Times New Roman"/>
          <w:sz w:val="20"/>
          <w:szCs w:val="20"/>
        </w:rPr>
        <w:t xml:space="preserve"> and non-</w:t>
      </w:r>
      <w:r w:rsidRPr="55777325">
        <w:rPr>
          <w:rFonts w:eastAsia="Times New Roman" w:cs="Times New Roman"/>
          <w:b/>
          <w:sz w:val="20"/>
          <w:szCs w:val="20"/>
        </w:rPr>
        <w:t>Embedded</w:t>
      </w:r>
      <w:r w:rsidRPr="55777325">
        <w:rPr>
          <w:rFonts w:eastAsia="Times New Roman" w:cs="Times New Roman"/>
          <w:sz w:val="20"/>
          <w:szCs w:val="20"/>
        </w:rPr>
        <w:t xml:space="preserve"> </w:t>
      </w:r>
      <w:r w:rsidRPr="55777325">
        <w:rPr>
          <w:rFonts w:eastAsia="Times New Roman" w:cs="Times New Roman"/>
          <w:b/>
          <w:sz w:val="20"/>
          <w:szCs w:val="20"/>
        </w:rPr>
        <w:t xml:space="preserve">Large Power </w:t>
      </w:r>
      <w:commentRangeStart w:id="150"/>
      <w:commentRangeStart w:id="151"/>
      <w:r w:rsidRPr="55777325">
        <w:rPr>
          <w:rFonts w:eastAsia="Times New Roman" w:cs="Times New Roman"/>
          <w:b/>
          <w:sz w:val="20"/>
          <w:szCs w:val="20"/>
        </w:rPr>
        <w:t>Stations</w:t>
      </w:r>
      <w:r w:rsidRPr="55777325">
        <w:rPr>
          <w:rFonts w:eastAsia="Times New Roman" w:cs="Times New Roman"/>
          <w:sz w:val="20"/>
          <w:szCs w:val="20"/>
        </w:rPr>
        <w:t>.</w:t>
      </w:r>
      <w:commentRangeEnd w:id="150"/>
      <w:r w:rsidR="00A56059">
        <w:rPr>
          <w:rStyle w:val="CommentReference"/>
        </w:rPr>
        <w:commentReference w:id="150"/>
      </w:r>
      <w:commentRangeEnd w:id="151"/>
      <w:r w:rsidR="009E5AA4">
        <w:rPr>
          <w:rStyle w:val="CommentReference"/>
        </w:rPr>
        <w:commentReference w:id="151"/>
      </w:r>
      <w:r w:rsidRPr="00DD2EAC">
        <w:rPr>
          <w:rFonts w:eastAsia="Times New Roman" w:cs="Times New Roman"/>
          <w:snapToGrid w:val="0"/>
          <w:sz w:val="20"/>
          <w:szCs w:val="20"/>
        </w:rPr>
        <w:tab/>
      </w:r>
    </w:p>
    <w:p w14:paraId="7732CF2D" w14:textId="5BACFF98" w:rsidR="00DD2EAC" w:rsidRPr="00DD2EAC" w:rsidRDefault="00DD2EAC" w:rsidP="002842E4">
      <w:pPr>
        <w:keepLines/>
        <w:tabs>
          <w:tab w:val="left" w:pos="1843"/>
        </w:tabs>
        <w:autoSpaceDE/>
        <w:autoSpaceDN/>
        <w:spacing w:after="120" w:line="264" w:lineRule="auto"/>
        <w:ind w:left="1701" w:right="1378"/>
        <w:jc w:val="both"/>
        <w:rPr>
          <w:rFonts w:eastAsia="Times New Roman" w:cs="Times New Roman"/>
          <w:snapToGrid w:val="0"/>
          <w:sz w:val="20"/>
          <w:szCs w:val="20"/>
        </w:rPr>
      </w:pPr>
      <w:r w:rsidRPr="55777325">
        <w:rPr>
          <w:rFonts w:eastAsia="Times New Roman" w:cs="Times New Roman"/>
          <w:b/>
          <w:sz w:val="20"/>
          <w:szCs w:val="20"/>
        </w:rPr>
        <w:t>The Company</w:t>
      </w:r>
      <w:r w:rsidRPr="55777325">
        <w:rPr>
          <w:rFonts w:eastAsia="Times New Roman" w:cs="Times New Roman"/>
          <w:sz w:val="20"/>
          <w:szCs w:val="20"/>
        </w:rPr>
        <w:t xml:space="preserve"> </w:t>
      </w:r>
      <w:r w:rsidR="00522F8D">
        <w:rPr>
          <w:rFonts w:eastAsia="Times New Roman" w:cs="Times New Roman"/>
          <w:sz w:val="20"/>
          <w:szCs w:val="20"/>
        </w:rPr>
        <w:t>sha</w:t>
      </w:r>
      <w:r w:rsidRPr="55777325">
        <w:rPr>
          <w:rFonts w:eastAsia="Times New Roman" w:cs="Times New Roman"/>
          <w:sz w:val="20"/>
          <w:szCs w:val="20"/>
        </w:rPr>
        <w:t xml:space="preserve">ll then consider the updated </w:t>
      </w:r>
      <w:r w:rsidRPr="55777325">
        <w:rPr>
          <w:rFonts w:eastAsia="Times New Roman" w:cs="Times New Roman"/>
          <w:b/>
          <w:sz w:val="20"/>
          <w:szCs w:val="20"/>
        </w:rPr>
        <w:t>Output Usable</w:t>
      </w:r>
      <w:r w:rsidRPr="55777325">
        <w:rPr>
          <w:rFonts w:eastAsia="Times New Roman" w:cs="Times New Roman"/>
          <w:sz w:val="20"/>
          <w:szCs w:val="20"/>
        </w:rPr>
        <w:t xml:space="preserve"> and take this into account in the next calculation and submission to </w:t>
      </w:r>
      <w:r w:rsidRPr="55777325">
        <w:rPr>
          <w:rFonts w:eastAsia="Times New Roman" w:cs="Times New Roman"/>
          <w:b/>
          <w:sz w:val="20"/>
          <w:szCs w:val="20"/>
        </w:rPr>
        <w:t>BMRA</w:t>
      </w:r>
      <w:r w:rsidRPr="55777325">
        <w:rPr>
          <w:rFonts w:eastAsia="Times New Roman" w:cs="Times New Roman"/>
          <w:sz w:val="20"/>
          <w:szCs w:val="20"/>
        </w:rPr>
        <w:t>.</w:t>
      </w:r>
      <w:r>
        <w:tab/>
      </w:r>
    </w:p>
    <w:p w14:paraId="1A624224" w14:textId="38739F27" w:rsidR="00735799" w:rsidRDefault="00DD2EAC" w:rsidP="002842E4">
      <w:pPr>
        <w:pStyle w:val="BodyText"/>
        <w:tabs>
          <w:tab w:val="left" w:pos="1843"/>
        </w:tabs>
        <w:ind w:left="1701" w:right="1349" w:hanging="1417"/>
        <w:jc w:val="both"/>
      </w:pPr>
      <w:r w:rsidRPr="55777325">
        <w:t>OC2.</w:t>
      </w:r>
      <w:r w:rsidR="006F1620" w:rsidRPr="55777325">
        <w:t>3</w:t>
      </w:r>
      <w:r w:rsidRPr="55777325">
        <w:t>.1.2.</w:t>
      </w:r>
      <w:r w:rsidR="00E541BD">
        <w:t>7</w:t>
      </w:r>
      <w:r w:rsidR="00B00B5C">
        <w:rPr>
          <w:b/>
        </w:rPr>
        <w:t xml:space="preserve"> </w:t>
      </w:r>
      <w:r w:rsidR="005A511E">
        <w:rPr>
          <w:b/>
        </w:rPr>
        <w:t xml:space="preserve"> </w:t>
      </w:r>
      <w:r w:rsidR="00AD0780">
        <w:rPr>
          <w:b/>
        </w:rPr>
        <w:t xml:space="preserve"> </w:t>
      </w:r>
      <w:r w:rsidR="00B00B5C">
        <w:rPr>
          <w:b/>
        </w:rPr>
        <w:t xml:space="preserve">The </w:t>
      </w:r>
      <w:r w:rsidRPr="55777325">
        <w:rPr>
          <w:b/>
        </w:rPr>
        <w:t>Company</w:t>
      </w:r>
      <w:r w:rsidRPr="55777325">
        <w:t xml:space="preserve"> retains the right to contact </w:t>
      </w:r>
      <w:r w:rsidRPr="55777325">
        <w:rPr>
          <w:b/>
        </w:rPr>
        <w:t>Generators</w:t>
      </w:r>
      <w:r w:rsidRPr="55777325">
        <w:t xml:space="preserve"> with </w:t>
      </w:r>
      <w:r w:rsidRPr="55777325">
        <w:rPr>
          <w:b/>
        </w:rPr>
        <w:t>Large Power Stations</w:t>
      </w:r>
      <w:r w:rsidRPr="55777325">
        <w:t>,</w:t>
      </w:r>
      <w:r w:rsidR="00794ADE">
        <w:t xml:space="preserve"> </w:t>
      </w:r>
      <w:r w:rsidRPr="55777325">
        <w:rPr>
          <w:b/>
        </w:rPr>
        <w:t>Interconnector Owners</w:t>
      </w:r>
      <w:r w:rsidRPr="55777325">
        <w:t xml:space="preserve"> and </w:t>
      </w:r>
      <w:r w:rsidRPr="55777325">
        <w:rPr>
          <w:b/>
        </w:rPr>
        <w:t>Network Operators</w:t>
      </w:r>
      <w:r w:rsidRPr="55777325">
        <w:t xml:space="preserve"> in reference to planned outages of their assets in timescales beyond the European Requirements (3 years) up to the 5 year ahead period to assist in the operational planning of </w:t>
      </w:r>
      <w:r w:rsidRPr="55777325">
        <w:rPr>
          <w:b/>
        </w:rPr>
        <w:t>N</w:t>
      </w:r>
      <w:r w:rsidR="00626CFB">
        <w:rPr>
          <w:b/>
        </w:rPr>
        <w:t>ETS</w:t>
      </w:r>
      <w:r w:rsidRPr="55777325">
        <w:rPr>
          <w:b/>
        </w:rPr>
        <w:t xml:space="preserve"> </w:t>
      </w:r>
      <w:r w:rsidR="00FE0959" w:rsidRPr="55777325">
        <w:t>outages.</w:t>
      </w:r>
    </w:p>
    <w:p w14:paraId="51857995" w14:textId="3472A362" w:rsidR="6DCFE0E5" w:rsidRDefault="6DCFE0E5" w:rsidP="6DCFE0E5">
      <w:pPr>
        <w:spacing w:before="121" w:line="264" w:lineRule="auto"/>
        <w:ind w:left="1554" w:right="1210" w:hanging="1277"/>
        <w:jc w:val="both"/>
        <w:rPr>
          <w:sz w:val="20"/>
          <w:szCs w:val="20"/>
        </w:rPr>
      </w:pPr>
    </w:p>
    <w:p w14:paraId="4690103B" w14:textId="1F9695F6" w:rsidR="00735799" w:rsidRPr="005665AF" w:rsidRDefault="00474BB3" w:rsidP="002842E4">
      <w:pPr>
        <w:tabs>
          <w:tab w:val="left" w:pos="1843"/>
        </w:tabs>
        <w:ind w:left="1701" w:hanging="1417"/>
        <w:rPr>
          <w:spacing w:val="-2"/>
        </w:rPr>
      </w:pPr>
      <w:r w:rsidRPr="008F0967">
        <w:rPr>
          <w:sz w:val="20"/>
          <w:szCs w:val="20"/>
        </w:rPr>
        <w:t>OC2.3.1.3</w:t>
      </w:r>
      <w:r w:rsidRPr="008F0967">
        <w:rPr>
          <w:spacing w:val="55"/>
          <w:sz w:val="20"/>
          <w:szCs w:val="20"/>
        </w:rPr>
        <w:t xml:space="preserve"> </w:t>
      </w:r>
      <w:r w:rsidR="008F0967">
        <w:rPr>
          <w:spacing w:val="55"/>
          <w:sz w:val="20"/>
          <w:szCs w:val="20"/>
        </w:rPr>
        <w:tab/>
      </w:r>
      <w:r w:rsidRPr="008B3FE0">
        <w:rPr>
          <w:sz w:val="20"/>
          <w:szCs w:val="20"/>
          <w:u w:val="single"/>
        </w:rPr>
        <w:t>Planning</w:t>
      </w:r>
      <w:r w:rsidRPr="008B3FE0">
        <w:rPr>
          <w:spacing w:val="-4"/>
          <w:sz w:val="20"/>
          <w:szCs w:val="20"/>
          <w:u w:val="single"/>
        </w:rPr>
        <w:t xml:space="preserve"> </w:t>
      </w:r>
      <w:r w:rsidRPr="008B3FE0">
        <w:rPr>
          <w:sz w:val="20"/>
          <w:szCs w:val="20"/>
          <w:u w:val="single"/>
        </w:rPr>
        <w:t>of</w:t>
      </w:r>
      <w:r w:rsidRPr="008B3FE0">
        <w:rPr>
          <w:spacing w:val="-6"/>
          <w:sz w:val="20"/>
          <w:szCs w:val="20"/>
          <w:u w:val="single"/>
        </w:rPr>
        <w:t xml:space="preserve"> </w:t>
      </w:r>
      <w:r w:rsidRPr="008B3FE0">
        <w:rPr>
          <w:b/>
          <w:sz w:val="20"/>
          <w:szCs w:val="20"/>
          <w:u w:val="single"/>
        </w:rPr>
        <w:t>N</w:t>
      </w:r>
      <w:r w:rsidR="00EB4832" w:rsidRPr="008B3FE0">
        <w:rPr>
          <w:b/>
          <w:sz w:val="20"/>
          <w:szCs w:val="20"/>
          <w:u w:val="single"/>
        </w:rPr>
        <w:t>ETS</w:t>
      </w:r>
      <w:r w:rsidRPr="008B3FE0">
        <w:rPr>
          <w:spacing w:val="-4"/>
          <w:sz w:val="20"/>
          <w:szCs w:val="20"/>
          <w:u w:val="single"/>
        </w:rPr>
        <w:t xml:space="preserve"> </w:t>
      </w:r>
      <w:r w:rsidRPr="008B3FE0">
        <w:rPr>
          <w:spacing w:val="-2"/>
          <w:sz w:val="20"/>
          <w:szCs w:val="20"/>
          <w:u w:val="single"/>
        </w:rPr>
        <w:t>Outages</w:t>
      </w:r>
    </w:p>
    <w:p w14:paraId="65B26D25" w14:textId="2C4E0DEF" w:rsidR="00EF4EBD" w:rsidRPr="002842E4" w:rsidRDefault="00B50385" w:rsidP="002842E4">
      <w:pPr>
        <w:ind w:left="1701" w:right="1494"/>
        <w:jc w:val="both"/>
        <w:rPr>
          <w:sz w:val="20"/>
          <w:szCs w:val="20"/>
        </w:rPr>
      </w:pPr>
      <w:r w:rsidRPr="002842E4">
        <w:rPr>
          <w:sz w:val="20"/>
          <w:szCs w:val="20"/>
        </w:rPr>
        <w:t xml:space="preserve">The </w:t>
      </w:r>
      <w:r w:rsidR="00F25616" w:rsidRPr="002842E4">
        <w:rPr>
          <w:sz w:val="20"/>
          <w:szCs w:val="20"/>
        </w:rPr>
        <w:t xml:space="preserve">outage planning process is undertaken annually for each of </w:t>
      </w:r>
      <w:r w:rsidR="00F11409" w:rsidRPr="002842E4">
        <w:rPr>
          <w:sz w:val="20"/>
          <w:szCs w:val="20"/>
        </w:rPr>
        <w:t>Y</w:t>
      </w:r>
      <w:r w:rsidR="00F25616" w:rsidRPr="002842E4">
        <w:rPr>
          <w:sz w:val="20"/>
          <w:szCs w:val="20"/>
        </w:rPr>
        <w:t xml:space="preserve">ears </w:t>
      </w:r>
      <w:r w:rsidR="00C274CE" w:rsidRPr="002842E4">
        <w:rPr>
          <w:sz w:val="20"/>
          <w:szCs w:val="20"/>
        </w:rPr>
        <w:t>0</w:t>
      </w:r>
      <w:r w:rsidR="00F25616" w:rsidRPr="002842E4">
        <w:rPr>
          <w:sz w:val="20"/>
          <w:szCs w:val="20"/>
        </w:rPr>
        <w:t>-</w:t>
      </w:r>
      <w:r w:rsidR="00C274CE" w:rsidRPr="002842E4">
        <w:rPr>
          <w:sz w:val="20"/>
          <w:szCs w:val="20"/>
        </w:rPr>
        <w:t>5</w:t>
      </w:r>
      <w:r w:rsidR="00EC7931" w:rsidRPr="002842E4">
        <w:rPr>
          <w:sz w:val="20"/>
          <w:szCs w:val="20"/>
        </w:rPr>
        <w:t xml:space="preserve"> with each iteration</w:t>
      </w:r>
      <w:r w:rsidR="00F30338" w:rsidRPr="002842E4">
        <w:rPr>
          <w:sz w:val="20"/>
          <w:szCs w:val="20"/>
        </w:rPr>
        <w:t xml:space="preserve"> </w:t>
      </w:r>
      <w:r w:rsidR="00EC7931" w:rsidRPr="002842E4">
        <w:rPr>
          <w:sz w:val="20"/>
          <w:szCs w:val="20"/>
        </w:rPr>
        <w:t>making the plan more certain.</w:t>
      </w:r>
      <w:r w:rsidR="141CC5E4" w:rsidRPr="002842E4">
        <w:rPr>
          <w:sz w:val="20"/>
          <w:szCs w:val="20"/>
        </w:rPr>
        <w:t xml:space="preserve"> </w:t>
      </w:r>
      <w:r w:rsidR="00EF4EBD" w:rsidRPr="002842E4">
        <w:rPr>
          <w:b/>
          <w:sz w:val="20"/>
          <w:szCs w:val="20"/>
        </w:rPr>
        <w:t>The Company</w:t>
      </w:r>
      <w:r w:rsidR="00EF4EBD" w:rsidRPr="002842E4">
        <w:rPr>
          <w:sz w:val="20"/>
          <w:szCs w:val="20"/>
        </w:rPr>
        <w:t xml:space="preserve"> shall take into account </w:t>
      </w:r>
      <w:commentRangeStart w:id="152"/>
      <w:commentRangeStart w:id="153"/>
      <w:r w:rsidR="00EF4EBD" w:rsidRPr="002842E4">
        <w:rPr>
          <w:b/>
          <w:sz w:val="20"/>
          <w:szCs w:val="20"/>
        </w:rPr>
        <w:t>NETS</w:t>
      </w:r>
      <w:commentRangeEnd w:id="152"/>
      <w:r w:rsidR="002F10ED" w:rsidRPr="002842E4">
        <w:rPr>
          <w:rStyle w:val="CommentReference"/>
          <w:sz w:val="20"/>
          <w:szCs w:val="20"/>
        </w:rPr>
        <w:commentReference w:id="152"/>
      </w:r>
      <w:commentRangeEnd w:id="153"/>
      <w:r w:rsidR="00364076" w:rsidRPr="002842E4">
        <w:rPr>
          <w:rStyle w:val="CommentReference"/>
          <w:sz w:val="20"/>
          <w:szCs w:val="20"/>
        </w:rPr>
        <w:commentReference w:id="153"/>
      </w:r>
      <w:r w:rsidR="00EF4EBD" w:rsidRPr="002842E4">
        <w:rPr>
          <w:sz w:val="20"/>
          <w:szCs w:val="20"/>
        </w:rPr>
        <w:t xml:space="preserve"> outages required </w:t>
      </w:r>
      <w:commentRangeStart w:id="154"/>
      <w:commentRangeStart w:id="155"/>
      <w:commentRangeEnd w:id="154"/>
      <w:r w:rsidR="00F141EB" w:rsidRPr="002842E4">
        <w:rPr>
          <w:rStyle w:val="CommentReference"/>
          <w:sz w:val="20"/>
          <w:szCs w:val="20"/>
        </w:rPr>
        <w:commentReference w:id="154"/>
      </w:r>
      <w:commentRangeEnd w:id="155"/>
      <w:r w:rsidR="004F483B" w:rsidRPr="002842E4">
        <w:rPr>
          <w:rStyle w:val="CommentReference"/>
          <w:sz w:val="20"/>
          <w:szCs w:val="20"/>
        </w:rPr>
        <w:commentReference w:id="155"/>
      </w:r>
      <w:r w:rsidR="00EF4EBD" w:rsidRPr="002842E4">
        <w:rPr>
          <w:sz w:val="20"/>
          <w:szCs w:val="20"/>
        </w:rPr>
        <w:t>for maintenance, construction or refurbishment works.</w:t>
      </w:r>
      <w:r w:rsidR="00E82C89" w:rsidRPr="002842E4">
        <w:rPr>
          <w:sz w:val="20"/>
          <w:szCs w:val="20"/>
        </w:rPr>
        <w:t xml:space="preserve"> </w:t>
      </w:r>
    </w:p>
    <w:p w14:paraId="1ECF5A9E" w14:textId="77777777" w:rsidR="008F0967" w:rsidRPr="00762D05" w:rsidRDefault="008F0967" w:rsidP="002842E4">
      <w:pPr>
        <w:ind w:left="1440"/>
      </w:pPr>
    </w:p>
    <w:p w14:paraId="1FCB8745" w14:textId="702DB245" w:rsidR="00735799" w:rsidRPr="008F0967" w:rsidRDefault="00474BB3" w:rsidP="002842E4">
      <w:pPr>
        <w:ind w:left="1701" w:hanging="1417"/>
      </w:pPr>
      <w:r w:rsidRPr="008F0967">
        <w:rPr>
          <w:sz w:val="20"/>
          <w:szCs w:val="20"/>
        </w:rPr>
        <w:t>OC2.3.1.3.1</w:t>
      </w:r>
      <w:r w:rsidR="00B4086C">
        <w:rPr>
          <w:spacing w:val="34"/>
          <w:sz w:val="20"/>
          <w:szCs w:val="20"/>
        </w:rPr>
        <w:tab/>
      </w:r>
      <w:r w:rsidRPr="004D2B26">
        <w:rPr>
          <w:sz w:val="20"/>
          <w:szCs w:val="20"/>
          <w:u w:val="single"/>
          <w:rPrChange w:id="156" w:author="Frank Kasibante (ESO)" w:date="2024-08-19T11:38:00Z">
            <w:rPr>
              <w:sz w:val="20"/>
              <w:szCs w:val="20"/>
            </w:rPr>
          </w:rPrChange>
        </w:rPr>
        <w:t>Operational</w:t>
      </w:r>
      <w:r w:rsidRPr="004D2B26">
        <w:rPr>
          <w:spacing w:val="-5"/>
          <w:sz w:val="20"/>
          <w:szCs w:val="20"/>
          <w:u w:val="single"/>
          <w:rPrChange w:id="157" w:author="Frank Kasibante (ESO)" w:date="2024-08-19T11:38:00Z">
            <w:rPr>
              <w:spacing w:val="-5"/>
              <w:sz w:val="20"/>
              <w:szCs w:val="20"/>
            </w:rPr>
          </w:rPrChange>
        </w:rPr>
        <w:t xml:space="preserve"> </w:t>
      </w:r>
      <w:r w:rsidRPr="004D2B26">
        <w:rPr>
          <w:sz w:val="20"/>
          <w:szCs w:val="20"/>
          <w:u w:val="single"/>
          <w:rPrChange w:id="158" w:author="Frank Kasibante (ESO)" w:date="2024-08-19T11:38:00Z">
            <w:rPr>
              <w:sz w:val="20"/>
              <w:szCs w:val="20"/>
            </w:rPr>
          </w:rPrChange>
        </w:rPr>
        <w:t>Planning</w:t>
      </w:r>
      <w:r w:rsidRPr="004D2B26">
        <w:rPr>
          <w:spacing w:val="-5"/>
          <w:sz w:val="20"/>
          <w:szCs w:val="20"/>
          <w:u w:val="single"/>
          <w:rPrChange w:id="159" w:author="Frank Kasibante (ESO)" w:date="2024-08-19T11:38:00Z">
            <w:rPr>
              <w:spacing w:val="-5"/>
              <w:sz w:val="20"/>
              <w:szCs w:val="20"/>
            </w:rPr>
          </w:rPrChange>
        </w:rPr>
        <w:t xml:space="preserve"> </w:t>
      </w:r>
      <w:r w:rsidRPr="004D2B26">
        <w:rPr>
          <w:sz w:val="20"/>
          <w:szCs w:val="20"/>
          <w:u w:val="single"/>
          <w:rPrChange w:id="160" w:author="Frank Kasibante (ESO)" w:date="2024-08-19T11:38:00Z">
            <w:rPr>
              <w:sz w:val="20"/>
              <w:szCs w:val="20"/>
            </w:rPr>
          </w:rPrChange>
        </w:rPr>
        <w:t>Phase</w:t>
      </w:r>
      <w:r w:rsidRPr="004D2B26">
        <w:rPr>
          <w:spacing w:val="-4"/>
          <w:sz w:val="20"/>
          <w:szCs w:val="20"/>
          <w:u w:val="single"/>
          <w:rPrChange w:id="161" w:author="Frank Kasibante (ESO)" w:date="2024-08-19T11:38:00Z">
            <w:rPr>
              <w:spacing w:val="-4"/>
              <w:sz w:val="20"/>
              <w:szCs w:val="20"/>
            </w:rPr>
          </w:rPrChange>
        </w:rPr>
        <w:t xml:space="preserve"> </w:t>
      </w:r>
      <w:r w:rsidRPr="004D2B26">
        <w:rPr>
          <w:sz w:val="20"/>
          <w:szCs w:val="20"/>
          <w:u w:val="single"/>
          <w:rPrChange w:id="162" w:author="Frank Kasibante (ESO)" w:date="2024-08-19T11:38:00Z">
            <w:rPr>
              <w:sz w:val="20"/>
              <w:szCs w:val="20"/>
            </w:rPr>
          </w:rPrChange>
        </w:rPr>
        <w:t>-</w:t>
      </w:r>
      <w:r w:rsidRPr="004D2B26">
        <w:rPr>
          <w:spacing w:val="-6"/>
          <w:sz w:val="20"/>
          <w:szCs w:val="20"/>
          <w:u w:val="single"/>
          <w:rPrChange w:id="163" w:author="Frank Kasibante (ESO)" w:date="2024-08-19T11:38:00Z">
            <w:rPr>
              <w:spacing w:val="-6"/>
              <w:sz w:val="20"/>
              <w:szCs w:val="20"/>
            </w:rPr>
          </w:rPrChange>
        </w:rPr>
        <w:t xml:space="preserve"> </w:t>
      </w:r>
      <w:r w:rsidRPr="004D2B26">
        <w:rPr>
          <w:sz w:val="20"/>
          <w:szCs w:val="20"/>
          <w:u w:val="single"/>
          <w:rPrChange w:id="164" w:author="Frank Kasibante (ESO)" w:date="2024-08-19T11:38:00Z">
            <w:rPr>
              <w:sz w:val="20"/>
              <w:szCs w:val="20"/>
            </w:rPr>
          </w:rPrChange>
        </w:rPr>
        <w:t>Planning</w:t>
      </w:r>
      <w:r w:rsidRPr="004D2B26">
        <w:rPr>
          <w:spacing w:val="-6"/>
          <w:sz w:val="20"/>
          <w:szCs w:val="20"/>
          <w:u w:val="single"/>
          <w:rPrChange w:id="165" w:author="Frank Kasibante (ESO)" w:date="2024-08-19T11:38:00Z">
            <w:rPr>
              <w:spacing w:val="-6"/>
              <w:sz w:val="20"/>
              <w:szCs w:val="20"/>
            </w:rPr>
          </w:rPrChange>
        </w:rPr>
        <w:t xml:space="preserve"> </w:t>
      </w:r>
      <w:r w:rsidRPr="004D2B26">
        <w:rPr>
          <w:sz w:val="20"/>
          <w:szCs w:val="20"/>
          <w:u w:val="single"/>
          <w:rPrChange w:id="166" w:author="Frank Kasibante (ESO)" w:date="2024-08-19T11:38:00Z">
            <w:rPr>
              <w:sz w:val="20"/>
              <w:szCs w:val="20"/>
            </w:rPr>
          </w:rPrChange>
        </w:rPr>
        <w:t>for</w:t>
      </w:r>
      <w:r w:rsidRPr="004D2B26">
        <w:rPr>
          <w:spacing w:val="-7"/>
          <w:sz w:val="20"/>
          <w:szCs w:val="20"/>
          <w:u w:val="single"/>
          <w:rPrChange w:id="167" w:author="Frank Kasibante (ESO)" w:date="2024-08-19T11:38:00Z">
            <w:rPr>
              <w:spacing w:val="-7"/>
              <w:sz w:val="20"/>
              <w:szCs w:val="20"/>
            </w:rPr>
          </w:rPrChange>
        </w:rPr>
        <w:t xml:space="preserve"> </w:t>
      </w:r>
      <w:r w:rsidRPr="004D2B26">
        <w:rPr>
          <w:sz w:val="20"/>
          <w:szCs w:val="20"/>
          <w:u w:val="single"/>
          <w:rPrChange w:id="168" w:author="Frank Kasibante (ESO)" w:date="2024-08-19T11:38:00Z">
            <w:rPr>
              <w:sz w:val="20"/>
              <w:szCs w:val="20"/>
            </w:rPr>
          </w:rPrChange>
        </w:rPr>
        <w:t>Years</w:t>
      </w:r>
      <w:r w:rsidRPr="004D2B26">
        <w:rPr>
          <w:spacing w:val="-6"/>
          <w:sz w:val="20"/>
          <w:szCs w:val="20"/>
          <w:u w:val="single"/>
          <w:rPrChange w:id="169" w:author="Frank Kasibante (ESO)" w:date="2024-08-19T11:38:00Z">
            <w:rPr>
              <w:spacing w:val="-6"/>
              <w:sz w:val="20"/>
              <w:szCs w:val="20"/>
            </w:rPr>
          </w:rPrChange>
        </w:rPr>
        <w:t xml:space="preserve"> </w:t>
      </w:r>
      <w:r w:rsidRPr="004D2B26">
        <w:rPr>
          <w:sz w:val="20"/>
          <w:szCs w:val="20"/>
          <w:u w:val="single"/>
          <w:rPrChange w:id="170" w:author="Frank Kasibante (ESO)" w:date="2024-08-19T11:38:00Z">
            <w:rPr>
              <w:sz w:val="20"/>
              <w:szCs w:val="20"/>
            </w:rPr>
          </w:rPrChange>
        </w:rPr>
        <w:t>2</w:t>
      </w:r>
      <w:r w:rsidRPr="004D2B26">
        <w:rPr>
          <w:spacing w:val="-6"/>
          <w:sz w:val="20"/>
          <w:szCs w:val="20"/>
          <w:u w:val="single"/>
          <w:rPrChange w:id="171" w:author="Frank Kasibante (ESO)" w:date="2024-08-19T11:38:00Z">
            <w:rPr>
              <w:spacing w:val="-6"/>
              <w:sz w:val="20"/>
              <w:szCs w:val="20"/>
            </w:rPr>
          </w:rPrChange>
        </w:rPr>
        <w:t xml:space="preserve"> </w:t>
      </w:r>
      <w:r w:rsidRPr="004D2B26">
        <w:rPr>
          <w:sz w:val="20"/>
          <w:szCs w:val="20"/>
          <w:u w:val="single"/>
          <w:rPrChange w:id="172" w:author="Frank Kasibante (ESO)" w:date="2024-08-19T11:38:00Z">
            <w:rPr>
              <w:sz w:val="20"/>
              <w:szCs w:val="20"/>
            </w:rPr>
          </w:rPrChange>
        </w:rPr>
        <w:t>to</w:t>
      </w:r>
      <w:r w:rsidRPr="004D2B26">
        <w:rPr>
          <w:spacing w:val="-5"/>
          <w:sz w:val="20"/>
          <w:szCs w:val="20"/>
          <w:u w:val="single"/>
          <w:rPrChange w:id="173" w:author="Frank Kasibante (ESO)" w:date="2024-08-19T11:38:00Z">
            <w:rPr>
              <w:spacing w:val="-5"/>
              <w:sz w:val="20"/>
              <w:szCs w:val="20"/>
            </w:rPr>
          </w:rPrChange>
        </w:rPr>
        <w:t xml:space="preserve"> </w:t>
      </w:r>
      <w:r w:rsidRPr="004D2B26">
        <w:rPr>
          <w:sz w:val="20"/>
          <w:szCs w:val="20"/>
          <w:u w:val="single"/>
          <w:rPrChange w:id="174" w:author="Frank Kasibante (ESO)" w:date="2024-08-19T11:38:00Z">
            <w:rPr>
              <w:sz w:val="20"/>
              <w:szCs w:val="20"/>
            </w:rPr>
          </w:rPrChange>
        </w:rPr>
        <w:t>5</w:t>
      </w:r>
      <w:r w:rsidRPr="004D2B26">
        <w:rPr>
          <w:spacing w:val="-7"/>
          <w:sz w:val="20"/>
          <w:szCs w:val="20"/>
          <w:u w:val="single"/>
          <w:rPrChange w:id="175" w:author="Frank Kasibante (ESO)" w:date="2024-08-19T11:38:00Z">
            <w:rPr>
              <w:spacing w:val="-7"/>
              <w:sz w:val="20"/>
              <w:szCs w:val="20"/>
            </w:rPr>
          </w:rPrChange>
        </w:rPr>
        <w:t xml:space="preserve"> </w:t>
      </w:r>
      <w:r w:rsidRPr="004D2B26">
        <w:rPr>
          <w:sz w:val="20"/>
          <w:szCs w:val="20"/>
          <w:u w:val="single"/>
          <w:rPrChange w:id="176" w:author="Frank Kasibante (ESO)" w:date="2024-08-19T11:38:00Z">
            <w:rPr>
              <w:sz w:val="20"/>
              <w:szCs w:val="20"/>
            </w:rPr>
          </w:rPrChange>
        </w:rPr>
        <w:t>inclusive</w:t>
      </w:r>
      <w:r w:rsidRPr="004D2B26">
        <w:rPr>
          <w:spacing w:val="-6"/>
          <w:sz w:val="20"/>
          <w:szCs w:val="20"/>
          <w:u w:val="single"/>
          <w:rPrChange w:id="177" w:author="Frank Kasibante (ESO)" w:date="2024-08-19T11:38:00Z">
            <w:rPr>
              <w:spacing w:val="-6"/>
              <w:sz w:val="20"/>
              <w:szCs w:val="20"/>
            </w:rPr>
          </w:rPrChange>
        </w:rPr>
        <w:t xml:space="preserve"> </w:t>
      </w:r>
      <w:r w:rsidRPr="004D2B26">
        <w:rPr>
          <w:spacing w:val="-2"/>
          <w:sz w:val="20"/>
          <w:szCs w:val="20"/>
          <w:u w:val="single"/>
          <w:rPrChange w:id="178" w:author="Frank Kasibante (ESO)" w:date="2024-08-19T11:38:00Z">
            <w:rPr>
              <w:spacing w:val="-2"/>
              <w:sz w:val="20"/>
              <w:szCs w:val="20"/>
            </w:rPr>
          </w:rPrChange>
        </w:rPr>
        <w:t>ahead</w:t>
      </w:r>
    </w:p>
    <w:p w14:paraId="5E1121C1" w14:textId="46CC0B72" w:rsidR="00735799" w:rsidRDefault="00474BB3" w:rsidP="002842E4">
      <w:pPr>
        <w:pStyle w:val="BodyText"/>
        <w:spacing w:before="142" w:line="266" w:lineRule="auto"/>
        <w:ind w:left="1701" w:right="1383"/>
        <w:jc w:val="both"/>
      </w:pPr>
      <w:r w:rsidRPr="6DCFE0E5">
        <w:rPr>
          <w:b/>
          <w:bCs/>
        </w:rPr>
        <w:t xml:space="preserve">The Company </w:t>
      </w:r>
      <w:r>
        <w:t xml:space="preserve">shall take into account </w:t>
      </w:r>
      <w:r w:rsidRPr="005243BD">
        <w:rPr>
          <w:b/>
          <w:bCs/>
        </w:rPr>
        <w:t>NETS</w:t>
      </w:r>
      <w:r w:rsidRPr="6DCFE0E5">
        <w:rPr>
          <w:b/>
          <w:bCs/>
          <w:color w:val="00AFEF"/>
        </w:rPr>
        <w:t xml:space="preserve"> </w:t>
      </w:r>
      <w:r>
        <w:t xml:space="preserve">outages </w:t>
      </w:r>
      <w:commentRangeStart w:id="179"/>
      <w:commentRangeStart w:id="180"/>
      <w:r>
        <w:t>required</w:t>
      </w:r>
      <w:r w:rsidR="3B6B71E4">
        <w:t xml:space="preserve"> </w:t>
      </w:r>
      <w:r w:rsidR="1AABA94C">
        <w:t>for</w:t>
      </w:r>
      <w:r>
        <w:t xml:space="preserve"> construction </w:t>
      </w:r>
      <w:commentRangeEnd w:id="179"/>
      <w:r w:rsidR="005701B8">
        <w:rPr>
          <w:rStyle w:val="CommentReference"/>
        </w:rPr>
        <w:commentReference w:id="179"/>
      </w:r>
      <w:commentRangeEnd w:id="180"/>
      <w:r w:rsidR="0094314E">
        <w:rPr>
          <w:rStyle w:val="CommentReference"/>
        </w:rPr>
        <w:commentReference w:id="180"/>
      </w:r>
      <w:r>
        <w:t xml:space="preserve">or refurbishment </w:t>
      </w:r>
      <w:r w:rsidR="00D2501C">
        <w:t>works.</w:t>
      </w:r>
      <w:r w:rsidR="00EB39E1">
        <w:t xml:space="preserve"> Ma</w:t>
      </w:r>
      <w:r w:rsidR="00964A21">
        <w:t>intena</w:t>
      </w:r>
      <w:r w:rsidR="003B7FC6">
        <w:t xml:space="preserve">nce is taken into account in </w:t>
      </w:r>
      <w:r w:rsidR="00492BCD">
        <w:t>Y</w:t>
      </w:r>
      <w:r w:rsidR="003B7FC6">
        <w:t>ears 0-1 outage planning</w:t>
      </w:r>
      <w:r w:rsidR="00A017FA">
        <w:t>.</w:t>
      </w:r>
    </w:p>
    <w:p w14:paraId="5248D216" w14:textId="1CDFFED1" w:rsidR="00735799" w:rsidRDefault="00474BB3" w:rsidP="009F35FD">
      <w:pPr>
        <w:spacing w:before="116" w:line="264" w:lineRule="auto"/>
        <w:ind w:left="1701" w:right="1383"/>
        <w:jc w:val="both"/>
        <w:rPr>
          <w:sz w:val="20"/>
          <w:szCs w:val="20"/>
        </w:rPr>
      </w:pPr>
      <w:r w:rsidRPr="6DCFE0E5">
        <w:rPr>
          <w:b/>
          <w:bCs/>
          <w:sz w:val="20"/>
          <w:szCs w:val="20"/>
        </w:rPr>
        <w:t xml:space="preserve">The Company </w:t>
      </w:r>
      <w:r w:rsidR="00FC4B71">
        <w:rPr>
          <w:sz w:val="20"/>
          <w:szCs w:val="20"/>
        </w:rPr>
        <w:t>sha</w:t>
      </w:r>
      <w:r w:rsidRPr="6DCFE0E5">
        <w:rPr>
          <w:sz w:val="20"/>
          <w:szCs w:val="20"/>
        </w:rPr>
        <w:t xml:space="preserve">ll plan the </w:t>
      </w:r>
      <w:r w:rsidRPr="005243BD">
        <w:rPr>
          <w:b/>
          <w:bCs/>
          <w:sz w:val="20"/>
          <w:szCs w:val="20"/>
        </w:rPr>
        <w:t>NETS</w:t>
      </w:r>
      <w:r w:rsidRPr="6DCFE0E5">
        <w:rPr>
          <w:b/>
          <w:bCs/>
          <w:color w:val="00AFEF"/>
          <w:sz w:val="20"/>
          <w:szCs w:val="20"/>
        </w:rPr>
        <w:t xml:space="preserve"> </w:t>
      </w:r>
      <w:r w:rsidRPr="6DCFE0E5">
        <w:rPr>
          <w:sz w:val="20"/>
          <w:szCs w:val="20"/>
        </w:rPr>
        <w:t xml:space="preserve">outage programme on the basis of the previous year's </w:t>
      </w:r>
      <w:r w:rsidRPr="6DCFE0E5">
        <w:rPr>
          <w:b/>
          <w:bCs/>
          <w:sz w:val="20"/>
          <w:szCs w:val="20"/>
        </w:rPr>
        <w:t>Final Generation Outage Programme</w:t>
      </w:r>
      <w:r w:rsidRPr="002E30B2">
        <w:rPr>
          <w:sz w:val="20"/>
          <w:szCs w:val="20"/>
        </w:rPr>
        <w:t>.</w:t>
      </w:r>
      <w:r w:rsidRPr="6DCFE0E5">
        <w:rPr>
          <w:b/>
          <w:bCs/>
          <w:sz w:val="20"/>
          <w:szCs w:val="20"/>
        </w:rPr>
        <w:t xml:space="preserve"> </w:t>
      </w:r>
      <w:r w:rsidRPr="6DCFE0E5">
        <w:rPr>
          <w:sz w:val="20"/>
          <w:szCs w:val="20"/>
        </w:rPr>
        <w:t>I</w:t>
      </w:r>
      <w:r w:rsidR="6AC6A615" w:rsidRPr="6DCFE0E5">
        <w:rPr>
          <w:sz w:val="20"/>
          <w:szCs w:val="20"/>
        </w:rPr>
        <w:t xml:space="preserve">f </w:t>
      </w:r>
      <w:r w:rsidRPr="6DCFE0E5">
        <w:rPr>
          <w:sz w:val="20"/>
          <w:szCs w:val="20"/>
        </w:rPr>
        <w:t xml:space="preserve">a </w:t>
      </w:r>
      <w:r w:rsidRPr="6DCFE0E5">
        <w:rPr>
          <w:b/>
          <w:bCs/>
          <w:sz w:val="20"/>
          <w:szCs w:val="20"/>
        </w:rPr>
        <w:t>Generator'</w:t>
      </w:r>
      <w:r w:rsidRPr="6DCFE0E5">
        <w:rPr>
          <w:sz w:val="20"/>
          <w:szCs w:val="20"/>
        </w:rPr>
        <w:t>s</w:t>
      </w:r>
      <w:r w:rsidR="3112683C" w:rsidRPr="6DCFE0E5">
        <w:rPr>
          <w:sz w:val="20"/>
          <w:szCs w:val="20"/>
        </w:rPr>
        <w:t xml:space="preserve">, </w:t>
      </w:r>
      <w:r w:rsidRPr="6DCFE0E5">
        <w:rPr>
          <w:b/>
          <w:bCs/>
          <w:sz w:val="20"/>
          <w:szCs w:val="20"/>
        </w:rPr>
        <w:t>Interconnector</w:t>
      </w:r>
      <w:r w:rsidRPr="6DCFE0E5">
        <w:rPr>
          <w:b/>
          <w:bCs/>
          <w:spacing w:val="-3"/>
          <w:sz w:val="20"/>
          <w:szCs w:val="20"/>
        </w:rPr>
        <w:t xml:space="preserve"> </w:t>
      </w:r>
      <w:commentRangeStart w:id="181"/>
      <w:r w:rsidRPr="6DCFE0E5">
        <w:rPr>
          <w:b/>
          <w:bCs/>
          <w:sz w:val="20"/>
          <w:szCs w:val="20"/>
        </w:rPr>
        <w:t>Owners</w:t>
      </w:r>
      <w:commentRangeEnd w:id="181"/>
      <w:r w:rsidR="00BC3A0D">
        <w:rPr>
          <w:rStyle w:val="CommentReference"/>
        </w:rPr>
        <w:commentReference w:id="181"/>
      </w:r>
      <w:r w:rsidRPr="6DCFE0E5">
        <w:rPr>
          <w:b/>
          <w:bCs/>
          <w:sz w:val="20"/>
          <w:szCs w:val="20"/>
        </w:rPr>
        <w:t xml:space="preserve"> </w:t>
      </w:r>
      <w:r w:rsidRPr="6DCFE0E5">
        <w:rPr>
          <w:sz w:val="20"/>
          <w:szCs w:val="20"/>
        </w:rPr>
        <w:t xml:space="preserve">or </w:t>
      </w:r>
      <w:r w:rsidRPr="6DCFE0E5">
        <w:rPr>
          <w:b/>
          <w:bCs/>
          <w:sz w:val="20"/>
          <w:szCs w:val="20"/>
        </w:rPr>
        <w:t>Network</w:t>
      </w:r>
      <w:r w:rsidRPr="6DCFE0E5">
        <w:rPr>
          <w:b/>
          <w:bCs/>
          <w:spacing w:val="-3"/>
          <w:sz w:val="20"/>
          <w:szCs w:val="20"/>
        </w:rPr>
        <w:t xml:space="preserve"> </w:t>
      </w:r>
      <w:r w:rsidRPr="6DCFE0E5">
        <w:rPr>
          <w:b/>
          <w:bCs/>
          <w:sz w:val="20"/>
          <w:szCs w:val="20"/>
        </w:rPr>
        <w:t>Operator's</w:t>
      </w:r>
      <w:r w:rsidRPr="6DCFE0E5">
        <w:rPr>
          <w:b/>
          <w:bCs/>
          <w:spacing w:val="-1"/>
          <w:sz w:val="20"/>
          <w:szCs w:val="20"/>
        </w:rPr>
        <w:t xml:space="preserve"> </w:t>
      </w:r>
      <w:r w:rsidR="004B435B" w:rsidRPr="00735B81">
        <w:rPr>
          <w:spacing w:val="-1"/>
          <w:sz w:val="20"/>
          <w:szCs w:val="20"/>
        </w:rPr>
        <w:t>planned</w:t>
      </w:r>
      <w:r w:rsidR="004B435B">
        <w:rPr>
          <w:b/>
          <w:bCs/>
          <w:spacing w:val="-1"/>
          <w:sz w:val="20"/>
          <w:szCs w:val="20"/>
        </w:rPr>
        <w:t xml:space="preserve"> </w:t>
      </w:r>
      <w:commentRangeStart w:id="182"/>
      <w:commentRangeStart w:id="183"/>
      <w:r w:rsidRPr="6DCFE0E5">
        <w:rPr>
          <w:sz w:val="20"/>
          <w:szCs w:val="20"/>
        </w:rPr>
        <w:t>outages</w:t>
      </w:r>
      <w:r w:rsidRPr="6DCFE0E5">
        <w:rPr>
          <w:spacing w:val="-2"/>
          <w:sz w:val="20"/>
          <w:szCs w:val="20"/>
        </w:rPr>
        <w:t xml:space="preserve"> </w:t>
      </w:r>
      <w:commentRangeEnd w:id="182"/>
      <w:r w:rsidR="00A609BA">
        <w:rPr>
          <w:rStyle w:val="CommentReference"/>
        </w:rPr>
        <w:commentReference w:id="182"/>
      </w:r>
      <w:commentRangeEnd w:id="183"/>
      <w:r w:rsidR="00091335">
        <w:rPr>
          <w:rStyle w:val="CommentReference"/>
        </w:rPr>
        <w:commentReference w:id="183"/>
      </w:r>
      <w:r w:rsidRPr="6DCFE0E5">
        <w:rPr>
          <w:sz w:val="20"/>
          <w:szCs w:val="20"/>
        </w:rPr>
        <w:t>differ</w:t>
      </w:r>
      <w:r w:rsidRPr="6DCFE0E5">
        <w:rPr>
          <w:spacing w:val="-2"/>
          <w:sz w:val="20"/>
          <w:szCs w:val="20"/>
        </w:rPr>
        <w:t xml:space="preserve"> </w:t>
      </w:r>
      <w:r w:rsidRPr="6DCFE0E5">
        <w:rPr>
          <w:sz w:val="20"/>
          <w:szCs w:val="20"/>
        </w:rPr>
        <w:t>from</w:t>
      </w:r>
      <w:r w:rsidRPr="6DCFE0E5">
        <w:rPr>
          <w:spacing w:val="-3"/>
          <w:sz w:val="20"/>
          <w:szCs w:val="20"/>
        </w:rPr>
        <w:t xml:space="preserve"> </w:t>
      </w:r>
      <w:r w:rsidRPr="6DCFE0E5">
        <w:rPr>
          <w:sz w:val="20"/>
          <w:szCs w:val="20"/>
        </w:rPr>
        <w:t>those</w:t>
      </w:r>
      <w:r w:rsidRPr="6DCFE0E5">
        <w:rPr>
          <w:spacing w:val="-3"/>
          <w:sz w:val="20"/>
          <w:szCs w:val="20"/>
        </w:rPr>
        <w:t xml:space="preserve"> </w:t>
      </w:r>
      <w:r w:rsidRPr="6DCFE0E5">
        <w:rPr>
          <w:sz w:val="20"/>
          <w:szCs w:val="20"/>
        </w:rPr>
        <w:t>contained</w:t>
      </w:r>
      <w:r w:rsidRPr="6DCFE0E5">
        <w:rPr>
          <w:spacing w:val="-3"/>
          <w:sz w:val="20"/>
          <w:szCs w:val="20"/>
        </w:rPr>
        <w:t xml:space="preserve"> </w:t>
      </w:r>
      <w:r w:rsidRPr="6DCFE0E5">
        <w:rPr>
          <w:sz w:val="20"/>
          <w:szCs w:val="20"/>
        </w:rPr>
        <w:t>in</w:t>
      </w:r>
      <w:r w:rsidRPr="6DCFE0E5">
        <w:rPr>
          <w:spacing w:val="-3"/>
          <w:sz w:val="20"/>
          <w:szCs w:val="20"/>
        </w:rPr>
        <w:t xml:space="preserve"> </w:t>
      </w:r>
      <w:r w:rsidRPr="6DCFE0E5">
        <w:rPr>
          <w:sz w:val="20"/>
          <w:szCs w:val="20"/>
        </w:rPr>
        <w:t xml:space="preserve">the </w:t>
      </w:r>
      <w:r w:rsidRPr="6DCFE0E5">
        <w:rPr>
          <w:b/>
          <w:bCs/>
          <w:sz w:val="20"/>
          <w:szCs w:val="20"/>
        </w:rPr>
        <w:t>Final Generation Outage Programme</w:t>
      </w:r>
      <w:r w:rsidRPr="6DCFE0E5">
        <w:rPr>
          <w:sz w:val="20"/>
          <w:szCs w:val="20"/>
        </w:rPr>
        <w:t xml:space="preserve">, or in the case of </w:t>
      </w:r>
      <w:r w:rsidRPr="6DCFE0E5">
        <w:rPr>
          <w:b/>
          <w:bCs/>
          <w:sz w:val="20"/>
          <w:szCs w:val="20"/>
        </w:rPr>
        <w:t>Network Operators</w:t>
      </w:r>
      <w:r w:rsidRPr="6DCFE0E5">
        <w:rPr>
          <w:sz w:val="20"/>
          <w:szCs w:val="20"/>
        </w:rPr>
        <w:t>, they differ from</w:t>
      </w:r>
      <w:r w:rsidRPr="6DCFE0E5">
        <w:rPr>
          <w:spacing w:val="-14"/>
          <w:sz w:val="20"/>
          <w:szCs w:val="20"/>
        </w:rPr>
        <w:t xml:space="preserve"> </w:t>
      </w:r>
      <w:r w:rsidRPr="6DCFE0E5">
        <w:rPr>
          <w:sz w:val="20"/>
          <w:szCs w:val="20"/>
        </w:rPr>
        <w:t>those</w:t>
      </w:r>
      <w:r w:rsidRPr="6DCFE0E5">
        <w:rPr>
          <w:spacing w:val="-14"/>
          <w:sz w:val="20"/>
          <w:szCs w:val="20"/>
        </w:rPr>
        <w:t xml:space="preserve"> </w:t>
      </w:r>
      <w:r w:rsidRPr="6DCFE0E5">
        <w:rPr>
          <w:sz w:val="20"/>
          <w:szCs w:val="20"/>
        </w:rPr>
        <w:t>known</w:t>
      </w:r>
      <w:r w:rsidRPr="6DCFE0E5">
        <w:rPr>
          <w:spacing w:val="-14"/>
          <w:sz w:val="20"/>
          <w:szCs w:val="20"/>
        </w:rPr>
        <w:t xml:space="preserve"> </w:t>
      </w:r>
      <w:r w:rsidRPr="6DCFE0E5">
        <w:rPr>
          <w:sz w:val="20"/>
          <w:szCs w:val="20"/>
        </w:rPr>
        <w:t>to</w:t>
      </w:r>
      <w:r w:rsidRPr="6DCFE0E5">
        <w:rPr>
          <w:spacing w:val="-14"/>
          <w:sz w:val="20"/>
          <w:szCs w:val="20"/>
        </w:rPr>
        <w:t xml:space="preserve"> </w:t>
      </w:r>
      <w:r w:rsidRPr="6DCFE0E5">
        <w:rPr>
          <w:b/>
          <w:bCs/>
          <w:sz w:val="20"/>
          <w:szCs w:val="20"/>
        </w:rPr>
        <w:t>The</w:t>
      </w:r>
      <w:r w:rsidRPr="6DCFE0E5">
        <w:rPr>
          <w:b/>
          <w:bCs/>
          <w:spacing w:val="-14"/>
          <w:sz w:val="20"/>
          <w:szCs w:val="20"/>
        </w:rPr>
        <w:t xml:space="preserve"> </w:t>
      </w:r>
      <w:r w:rsidRPr="6DCFE0E5">
        <w:rPr>
          <w:b/>
          <w:bCs/>
          <w:sz w:val="20"/>
          <w:szCs w:val="20"/>
        </w:rPr>
        <w:t>Company</w:t>
      </w:r>
      <w:r w:rsidRPr="6DCFE0E5">
        <w:rPr>
          <w:sz w:val="20"/>
          <w:szCs w:val="20"/>
        </w:rPr>
        <w:t>,</w:t>
      </w:r>
      <w:r w:rsidRPr="6DCFE0E5">
        <w:rPr>
          <w:spacing w:val="-14"/>
          <w:sz w:val="20"/>
          <w:szCs w:val="20"/>
        </w:rPr>
        <w:t xml:space="preserve"> </w:t>
      </w:r>
      <w:r w:rsidRPr="6DCFE0E5">
        <w:rPr>
          <w:sz w:val="20"/>
          <w:szCs w:val="20"/>
        </w:rPr>
        <w:t>or</w:t>
      </w:r>
      <w:r w:rsidRPr="6DCFE0E5">
        <w:rPr>
          <w:spacing w:val="-14"/>
          <w:sz w:val="20"/>
          <w:szCs w:val="20"/>
        </w:rPr>
        <w:t xml:space="preserve"> </w:t>
      </w:r>
      <w:r w:rsidRPr="6DCFE0E5">
        <w:rPr>
          <w:sz w:val="20"/>
          <w:szCs w:val="20"/>
        </w:rPr>
        <w:t>in</w:t>
      </w:r>
      <w:r w:rsidRPr="6DCFE0E5">
        <w:rPr>
          <w:spacing w:val="-14"/>
          <w:sz w:val="20"/>
          <w:szCs w:val="20"/>
        </w:rPr>
        <w:t xml:space="preserve"> </w:t>
      </w:r>
      <w:r w:rsidRPr="6DCFE0E5">
        <w:rPr>
          <w:sz w:val="20"/>
          <w:szCs w:val="20"/>
        </w:rPr>
        <w:t>any</w:t>
      </w:r>
      <w:r w:rsidRPr="6DCFE0E5">
        <w:rPr>
          <w:spacing w:val="-14"/>
          <w:sz w:val="20"/>
          <w:szCs w:val="20"/>
        </w:rPr>
        <w:t xml:space="preserve"> </w:t>
      </w:r>
      <w:r w:rsidRPr="6DCFE0E5">
        <w:rPr>
          <w:sz w:val="20"/>
          <w:szCs w:val="20"/>
        </w:rPr>
        <w:t>way</w:t>
      </w:r>
      <w:r w:rsidRPr="6DCFE0E5">
        <w:rPr>
          <w:spacing w:val="-13"/>
          <w:sz w:val="20"/>
          <w:szCs w:val="20"/>
        </w:rPr>
        <w:t xml:space="preserve"> </w:t>
      </w:r>
      <w:r w:rsidRPr="6DCFE0E5">
        <w:rPr>
          <w:sz w:val="20"/>
          <w:szCs w:val="20"/>
        </w:rPr>
        <w:t>conflict</w:t>
      </w:r>
      <w:r w:rsidRPr="6DCFE0E5">
        <w:rPr>
          <w:spacing w:val="-14"/>
          <w:sz w:val="20"/>
          <w:szCs w:val="20"/>
        </w:rPr>
        <w:t xml:space="preserve"> </w:t>
      </w:r>
      <w:r w:rsidRPr="6DCFE0E5">
        <w:rPr>
          <w:sz w:val="20"/>
          <w:szCs w:val="20"/>
        </w:rPr>
        <w:t>with</w:t>
      </w:r>
      <w:r w:rsidRPr="6DCFE0E5">
        <w:rPr>
          <w:spacing w:val="-14"/>
          <w:sz w:val="20"/>
          <w:szCs w:val="20"/>
        </w:rPr>
        <w:t xml:space="preserve"> </w:t>
      </w:r>
      <w:r w:rsidRPr="6DCFE0E5">
        <w:rPr>
          <w:sz w:val="20"/>
          <w:szCs w:val="20"/>
        </w:rPr>
        <w:t>the</w:t>
      </w:r>
      <w:r w:rsidRPr="6DCFE0E5">
        <w:rPr>
          <w:spacing w:val="-14"/>
          <w:sz w:val="20"/>
          <w:szCs w:val="20"/>
        </w:rPr>
        <w:t xml:space="preserve"> </w:t>
      </w:r>
      <w:r w:rsidRPr="005243BD">
        <w:rPr>
          <w:b/>
          <w:bCs/>
          <w:sz w:val="20"/>
          <w:szCs w:val="20"/>
        </w:rPr>
        <w:t>NETS</w:t>
      </w:r>
      <w:r w:rsidRPr="6DCFE0E5">
        <w:rPr>
          <w:b/>
          <w:bCs/>
          <w:color w:val="00AFEF"/>
          <w:spacing w:val="-14"/>
          <w:sz w:val="20"/>
          <w:szCs w:val="20"/>
        </w:rPr>
        <w:t xml:space="preserve"> </w:t>
      </w:r>
      <w:r w:rsidRPr="6DCFE0E5">
        <w:rPr>
          <w:sz w:val="20"/>
          <w:szCs w:val="20"/>
        </w:rPr>
        <w:t>outage</w:t>
      </w:r>
      <w:r w:rsidRPr="6DCFE0E5">
        <w:rPr>
          <w:spacing w:val="-14"/>
          <w:sz w:val="20"/>
          <w:szCs w:val="20"/>
        </w:rPr>
        <w:t xml:space="preserve"> </w:t>
      </w:r>
      <w:r w:rsidRPr="6DCFE0E5">
        <w:rPr>
          <w:sz w:val="20"/>
          <w:szCs w:val="20"/>
        </w:rPr>
        <w:t xml:space="preserve">programme, </w:t>
      </w:r>
      <w:r w:rsidRPr="6DCFE0E5">
        <w:rPr>
          <w:b/>
          <w:bCs/>
          <w:sz w:val="20"/>
          <w:szCs w:val="20"/>
        </w:rPr>
        <w:t xml:space="preserve">The Company </w:t>
      </w:r>
      <w:r w:rsidRPr="6DCFE0E5">
        <w:rPr>
          <w:sz w:val="20"/>
          <w:szCs w:val="20"/>
        </w:rPr>
        <w:t xml:space="preserve">is not obliged to alter the </w:t>
      </w:r>
      <w:r w:rsidRPr="005243BD">
        <w:rPr>
          <w:b/>
          <w:bCs/>
          <w:sz w:val="20"/>
          <w:szCs w:val="20"/>
        </w:rPr>
        <w:t>NETS</w:t>
      </w:r>
      <w:r w:rsidRPr="6DCFE0E5">
        <w:rPr>
          <w:b/>
          <w:bCs/>
          <w:color w:val="00AFEF"/>
          <w:sz w:val="20"/>
          <w:szCs w:val="20"/>
        </w:rPr>
        <w:t xml:space="preserve"> </w:t>
      </w:r>
      <w:r w:rsidRPr="6DCFE0E5">
        <w:rPr>
          <w:sz w:val="20"/>
          <w:szCs w:val="20"/>
        </w:rPr>
        <w:t xml:space="preserve">outage programme. </w:t>
      </w:r>
      <w:r w:rsidRPr="6DCFE0E5">
        <w:rPr>
          <w:b/>
          <w:bCs/>
          <w:sz w:val="20"/>
          <w:szCs w:val="20"/>
        </w:rPr>
        <w:t xml:space="preserve">Users </w:t>
      </w:r>
      <w:r w:rsidRPr="6DCFE0E5">
        <w:rPr>
          <w:sz w:val="20"/>
          <w:szCs w:val="20"/>
        </w:rPr>
        <w:t>should bear this in mind.</w:t>
      </w:r>
    </w:p>
    <w:p w14:paraId="647F505D" w14:textId="77777777" w:rsidR="00735799" w:rsidRDefault="00735799" w:rsidP="00363BBA">
      <w:pPr>
        <w:pStyle w:val="BodyText"/>
        <w:spacing w:before="9"/>
        <w:ind w:left="1656" w:right="1383" w:hanging="1378"/>
      </w:pPr>
    </w:p>
    <w:p w14:paraId="033AF354" w14:textId="6C66677F" w:rsidR="00735799" w:rsidRDefault="00474BB3" w:rsidP="009F35FD">
      <w:pPr>
        <w:pStyle w:val="BodyText"/>
        <w:spacing w:before="1" w:line="264" w:lineRule="auto"/>
        <w:ind w:left="1701" w:right="1383" w:hanging="1417"/>
        <w:jc w:val="both"/>
      </w:pPr>
      <w:r>
        <w:t>OC2.3.1.3.2</w:t>
      </w:r>
      <w:r w:rsidR="00B4086C">
        <w:rPr>
          <w:spacing w:val="40"/>
        </w:rPr>
        <w:tab/>
      </w:r>
      <w:r>
        <w:t xml:space="preserve">The timescales within which a </w:t>
      </w:r>
      <w:r w:rsidRPr="6DCFE0E5">
        <w:rPr>
          <w:b/>
          <w:bCs/>
        </w:rPr>
        <w:t xml:space="preserve">User </w:t>
      </w:r>
      <w:r w:rsidR="47B8188A">
        <w:t>shall</w:t>
      </w:r>
      <w:r>
        <w:t xml:space="preserve"> provide the required information to </w:t>
      </w:r>
      <w:r w:rsidR="2263551B" w:rsidRPr="008A2C2F">
        <w:rPr>
          <w:b/>
          <w:bCs/>
        </w:rPr>
        <w:t>T</w:t>
      </w:r>
      <w:r w:rsidRPr="003B189A">
        <w:rPr>
          <w:b/>
          <w:bCs/>
        </w:rPr>
        <w:t xml:space="preserve">he </w:t>
      </w:r>
      <w:r w:rsidR="7AF2A3D6" w:rsidRPr="003B189A">
        <w:rPr>
          <w:b/>
          <w:bCs/>
        </w:rPr>
        <w:t>C</w:t>
      </w:r>
      <w:r w:rsidRPr="003B189A">
        <w:rPr>
          <w:b/>
          <w:bCs/>
        </w:rPr>
        <w:t>ompany</w:t>
      </w:r>
      <w:r>
        <w:t xml:space="preserve"> is tabulated below</w:t>
      </w:r>
      <w:commentRangeStart w:id="184"/>
      <w:r>
        <w:t xml:space="preserve">. </w:t>
      </w:r>
      <w:commentRangeEnd w:id="184"/>
      <w:r w:rsidR="00BC3A0D">
        <w:rPr>
          <w:rStyle w:val="CommentReference"/>
        </w:rPr>
        <w:commentReference w:id="184"/>
      </w:r>
      <w:r>
        <w:t xml:space="preserve"> </w:t>
      </w:r>
      <w:r w:rsidRPr="003B189A">
        <w:rPr>
          <w:b/>
          <w:bCs/>
        </w:rPr>
        <w:t>User</w:t>
      </w:r>
      <w:r w:rsidR="1737495C" w:rsidRPr="003B189A">
        <w:rPr>
          <w:b/>
          <w:bCs/>
        </w:rPr>
        <w:t>s</w:t>
      </w:r>
      <w:r>
        <w:t xml:space="preserve"> may identify</w:t>
      </w:r>
      <w:r>
        <w:rPr>
          <w:spacing w:val="-1"/>
        </w:rPr>
        <w:t xml:space="preserve"> </w:t>
      </w:r>
      <w:r>
        <w:t>their</w:t>
      </w:r>
      <w:r>
        <w:rPr>
          <w:spacing w:val="-1"/>
        </w:rPr>
        <w:t xml:space="preserve"> </w:t>
      </w:r>
      <w:r>
        <w:t>obligations</w:t>
      </w:r>
      <w:r>
        <w:rPr>
          <w:spacing w:val="-1"/>
        </w:rPr>
        <w:t xml:space="preserve"> </w:t>
      </w:r>
      <w:r>
        <w:t>in</w:t>
      </w:r>
      <w:r>
        <w:rPr>
          <w:spacing w:val="-2"/>
        </w:rPr>
        <w:t xml:space="preserve"> </w:t>
      </w:r>
      <w:r>
        <w:t>the</w:t>
      </w:r>
      <w:r>
        <w:rPr>
          <w:spacing w:val="-3"/>
        </w:rPr>
        <w:t xml:space="preserve"> </w:t>
      </w:r>
      <w:r>
        <w:t>relevant</w:t>
      </w:r>
      <w:r>
        <w:rPr>
          <w:spacing w:val="-2"/>
        </w:rPr>
        <w:t xml:space="preserve"> </w:t>
      </w:r>
      <w:r>
        <w:t>clauses</w:t>
      </w:r>
      <w:r>
        <w:rPr>
          <w:spacing w:val="-1"/>
        </w:rPr>
        <w:t xml:space="preserve"> </w:t>
      </w:r>
      <w:r>
        <w:t>using</w:t>
      </w:r>
      <w:r>
        <w:rPr>
          <w:spacing w:val="-2"/>
        </w:rPr>
        <w:t xml:space="preserve"> </w:t>
      </w:r>
      <w:r>
        <w:t>the</w:t>
      </w:r>
      <w:r>
        <w:rPr>
          <w:spacing w:val="-3"/>
        </w:rPr>
        <w:t xml:space="preserve"> </w:t>
      </w:r>
      <w:commentRangeStart w:id="185"/>
      <w:r>
        <w:t>matrix</w:t>
      </w:r>
      <w:commentRangeEnd w:id="185"/>
      <w:r w:rsidR="00BC3A0D">
        <w:rPr>
          <w:rStyle w:val="CommentReference"/>
        </w:rPr>
        <w:commentReference w:id="185"/>
      </w:r>
      <w:r>
        <w:rPr>
          <w:spacing w:val="-1"/>
        </w:rPr>
        <w:t xml:space="preserve"> </w:t>
      </w:r>
      <w:r>
        <w:t>in</w:t>
      </w:r>
      <w:r>
        <w:rPr>
          <w:spacing w:val="-2"/>
        </w:rPr>
        <w:t xml:space="preserve"> </w:t>
      </w:r>
      <w:r>
        <w:t>figures</w:t>
      </w:r>
      <w:r>
        <w:rPr>
          <w:spacing w:val="-2"/>
        </w:rPr>
        <w:t xml:space="preserve"> </w:t>
      </w:r>
      <w:r>
        <w:t>1,</w:t>
      </w:r>
      <w:r w:rsidR="3F86926B">
        <w:t xml:space="preserve"> </w:t>
      </w:r>
      <w:r>
        <w:t>3,</w:t>
      </w:r>
      <w:r w:rsidR="2CE93C92">
        <w:t xml:space="preserve"> </w:t>
      </w:r>
      <w:r>
        <w:t>7,</w:t>
      </w:r>
      <w:r w:rsidR="4758E7AB">
        <w:t xml:space="preserve"> </w:t>
      </w:r>
      <w:r>
        <w:t>9,</w:t>
      </w:r>
      <w:r w:rsidR="2C97616C">
        <w:t xml:space="preserve"> </w:t>
      </w:r>
      <w:r>
        <w:t>1</w:t>
      </w:r>
      <w:r w:rsidR="00643372">
        <w:t>3</w:t>
      </w:r>
      <w:r>
        <w:t>,</w:t>
      </w:r>
      <w:r>
        <w:rPr>
          <w:spacing w:val="-2"/>
        </w:rPr>
        <w:t xml:space="preserve"> </w:t>
      </w:r>
      <w:r>
        <w:t>and 1</w:t>
      </w:r>
      <w:r w:rsidR="00643372">
        <w:t>5</w:t>
      </w:r>
      <w:r>
        <w:t xml:space="preserve"> below.</w:t>
      </w:r>
      <w:r w:rsidR="00261E91">
        <w:t xml:space="preserve"> </w:t>
      </w:r>
      <w:r w:rsidR="00453871">
        <w:t>The</w:t>
      </w:r>
      <w:r w:rsidR="745E7CA2">
        <w:t>se</w:t>
      </w:r>
      <w:r w:rsidR="0BDDEAA3">
        <w:t xml:space="preserve"> </w:t>
      </w:r>
      <w:r w:rsidR="1A996748">
        <w:t>f</w:t>
      </w:r>
      <w:r w:rsidR="6FE64A16">
        <w:t>i</w:t>
      </w:r>
      <w:r w:rsidR="0BDDEAA3">
        <w:t>gure</w:t>
      </w:r>
      <w:r w:rsidR="79D99EAF">
        <w:t>s</w:t>
      </w:r>
      <w:r w:rsidR="2F8AC20D">
        <w:t xml:space="preserve"> </w:t>
      </w:r>
      <w:r w:rsidR="032E2BB1">
        <w:t>are</w:t>
      </w:r>
      <w:r w:rsidR="00453871">
        <w:t xml:space="preserve"> intended for guidance</w:t>
      </w:r>
      <w:r w:rsidR="00136854">
        <w:t xml:space="preserve"> and to assist </w:t>
      </w:r>
      <w:r w:rsidR="00136854" w:rsidRPr="008E1F83">
        <w:rPr>
          <w:b/>
          <w:bCs/>
        </w:rPr>
        <w:t>Users</w:t>
      </w:r>
      <w:r w:rsidR="00136854">
        <w:t xml:space="preserve"> to </w:t>
      </w:r>
      <w:commentRangeStart w:id="186"/>
      <w:r w:rsidR="00136854">
        <w:t xml:space="preserve">navigate </w:t>
      </w:r>
      <w:r w:rsidR="001D0561">
        <w:t xml:space="preserve">and </w:t>
      </w:r>
      <w:commentRangeEnd w:id="186"/>
      <w:r w:rsidR="00BC3A0D">
        <w:rPr>
          <w:rStyle w:val="CommentReference"/>
        </w:rPr>
        <w:commentReference w:id="186"/>
      </w:r>
      <w:r w:rsidR="001D0561">
        <w:t xml:space="preserve">identify their requirements </w:t>
      </w:r>
      <w:commentRangeStart w:id="187"/>
      <w:r w:rsidR="004B1288">
        <w:t xml:space="preserve">more </w:t>
      </w:r>
      <w:commentRangeEnd w:id="187"/>
      <w:r w:rsidR="00BC3A0D">
        <w:rPr>
          <w:rStyle w:val="CommentReference"/>
        </w:rPr>
        <w:commentReference w:id="187"/>
      </w:r>
      <w:r w:rsidR="004B1288">
        <w:t>easily</w:t>
      </w:r>
      <w:r w:rsidR="1551232C">
        <w:t xml:space="preserve">; </w:t>
      </w:r>
      <w:r w:rsidR="00213EF5">
        <w:t>however,</w:t>
      </w:r>
      <w:r w:rsidR="25F01FE3">
        <w:t xml:space="preserve"> </w:t>
      </w:r>
      <w:r w:rsidR="1551232C">
        <w:t xml:space="preserve">the </w:t>
      </w:r>
      <w:commentRangeStart w:id="188"/>
      <w:r w:rsidR="1551232C">
        <w:t>text</w:t>
      </w:r>
      <w:commentRangeEnd w:id="188"/>
      <w:r w:rsidR="00BC3A0D">
        <w:rPr>
          <w:rStyle w:val="CommentReference"/>
        </w:rPr>
        <w:commentReference w:id="188"/>
      </w:r>
      <w:r w:rsidR="1551232C">
        <w:t xml:space="preserve"> </w:t>
      </w:r>
      <w:commentRangeStart w:id="189"/>
      <w:commentRangeStart w:id="190"/>
      <w:r w:rsidR="1551232C">
        <w:t>prevails</w:t>
      </w:r>
      <w:r w:rsidR="004B1288">
        <w:t>.</w:t>
      </w:r>
      <w:commentRangeEnd w:id="189"/>
      <w:r w:rsidR="00630A85">
        <w:rPr>
          <w:rStyle w:val="CommentReference"/>
        </w:rPr>
        <w:commentReference w:id="189"/>
      </w:r>
      <w:commentRangeEnd w:id="190"/>
      <w:r w:rsidR="0067421C">
        <w:rPr>
          <w:rStyle w:val="CommentReference"/>
        </w:rPr>
        <w:commentReference w:id="190"/>
      </w:r>
    </w:p>
    <w:p w14:paraId="7C2F535F" w14:textId="77777777" w:rsidR="00C813C8" w:rsidRDefault="00C813C8" w:rsidP="009F35FD">
      <w:pPr>
        <w:pStyle w:val="BodyText"/>
        <w:spacing w:before="1" w:line="264" w:lineRule="auto"/>
        <w:ind w:left="1701" w:right="1383" w:hanging="1417"/>
        <w:jc w:val="both"/>
      </w:pPr>
    </w:p>
    <w:p w14:paraId="2038207C" w14:textId="77777777" w:rsidR="00C813C8" w:rsidRDefault="00C813C8" w:rsidP="009F35FD">
      <w:pPr>
        <w:pStyle w:val="BodyText"/>
        <w:spacing w:before="1" w:line="264" w:lineRule="auto"/>
        <w:ind w:left="1701" w:right="1383" w:hanging="1417"/>
        <w:jc w:val="both"/>
      </w:pPr>
    </w:p>
    <w:p w14:paraId="07959471" w14:textId="2FF9B70E" w:rsidR="00735799" w:rsidRDefault="00474BB3">
      <w:pPr>
        <w:pStyle w:val="BodyText"/>
        <w:spacing w:before="1"/>
        <w:rPr>
          <w:sz w:val="11"/>
        </w:rPr>
      </w:pPr>
      <w:r>
        <w:rPr>
          <w:noProof/>
        </w:rPr>
        <w:lastRenderedPageBreak/>
        <w:drawing>
          <wp:anchor distT="0" distB="0" distL="0" distR="0" simplePos="0" relativeHeight="251658240" behindDoc="1" locked="0" layoutInCell="1" allowOverlap="1" wp14:anchorId="00DC2E81" wp14:editId="726B1F79">
            <wp:simplePos x="0" y="0"/>
            <wp:positionH relativeFrom="page">
              <wp:posOffset>1551167</wp:posOffset>
            </wp:positionH>
            <wp:positionV relativeFrom="paragraph">
              <wp:posOffset>88569</wp:posOffset>
            </wp:positionV>
            <wp:extent cx="1278475" cy="980598"/>
            <wp:effectExtent l="0" t="0" r="0" b="0"/>
            <wp:wrapTopAndBottom/>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7" cstate="print"/>
                    <a:stretch>
                      <a:fillRect/>
                    </a:stretch>
                  </pic:blipFill>
                  <pic:spPr>
                    <a:xfrm>
                      <a:off x="0" y="0"/>
                      <a:ext cx="1278475" cy="980598"/>
                    </a:xfrm>
                    <a:prstGeom prst="rect">
                      <a:avLst/>
                    </a:prstGeom>
                  </pic:spPr>
                </pic:pic>
              </a:graphicData>
            </a:graphic>
          </wp:anchor>
        </w:drawing>
      </w:r>
    </w:p>
    <w:p w14:paraId="106C6C00" w14:textId="6D48A997" w:rsidR="00735799" w:rsidRDefault="0039117D">
      <w:pPr>
        <w:pStyle w:val="BodyText"/>
        <w:spacing w:before="4"/>
        <w:rPr>
          <w:sz w:val="16"/>
        </w:rPr>
      </w:pPr>
      <w:r>
        <w:rPr>
          <w:noProof/>
        </w:rPr>
        <mc:AlternateContent>
          <mc:Choice Requires="wps">
            <w:drawing>
              <wp:anchor distT="0" distB="0" distL="114300" distR="114300" simplePos="0" relativeHeight="251658243" behindDoc="0" locked="0" layoutInCell="1" allowOverlap="1" wp14:anchorId="184DAA76" wp14:editId="7E140E7F">
                <wp:simplePos x="0" y="0"/>
                <wp:positionH relativeFrom="column">
                  <wp:posOffset>269875</wp:posOffset>
                </wp:positionH>
                <wp:positionV relativeFrom="paragraph">
                  <wp:posOffset>3836670</wp:posOffset>
                </wp:positionV>
                <wp:extent cx="5991225" cy="635"/>
                <wp:effectExtent l="0" t="0" r="9525" b="8255"/>
                <wp:wrapTopAndBottom/>
                <wp:docPr id="9" name="Text Box 9"/>
                <wp:cNvGraphicFramePr/>
                <a:graphic xmlns:a="http://schemas.openxmlformats.org/drawingml/2006/main">
                  <a:graphicData uri="http://schemas.microsoft.com/office/word/2010/wordprocessingShape">
                    <wps:wsp>
                      <wps:cNvSpPr txBox="1"/>
                      <wps:spPr>
                        <a:xfrm>
                          <a:off x="0" y="0"/>
                          <a:ext cx="5991225" cy="635"/>
                        </a:xfrm>
                        <a:prstGeom prst="rect">
                          <a:avLst/>
                        </a:prstGeom>
                        <a:solidFill>
                          <a:prstClr val="white"/>
                        </a:solidFill>
                        <a:ln>
                          <a:noFill/>
                        </a:ln>
                      </wps:spPr>
                      <wps:txbx>
                        <w:txbxContent>
                          <w:p w14:paraId="6A3CE014" w14:textId="02E0E481" w:rsidR="006C05DC" w:rsidRPr="002E68AD" w:rsidRDefault="006C05DC" w:rsidP="00363BBA">
                            <w:pPr>
                              <w:pStyle w:val="Caption"/>
                              <w:rPr>
                                <w:noProof/>
                                <w:sz w:val="20"/>
                                <w:szCs w:val="20"/>
                              </w:rPr>
                            </w:pPr>
                            <w:r>
                              <w:t xml:space="preserve">Figure </w:t>
                            </w:r>
                            <w:r>
                              <w:fldChar w:fldCharType="begin"/>
                            </w:r>
                            <w:r>
                              <w:instrText xml:space="preserve"> SEQ Figure \* ARABIC </w:instrText>
                            </w:r>
                            <w:r>
                              <w:fldChar w:fldCharType="separate"/>
                            </w:r>
                            <w:ins w:id="191" w:author="Deborah Spencer (NESO)" w:date="2024-11-20T07:42:00Z">
                              <w:r w:rsidR="009C1FA4">
                                <w:rPr>
                                  <w:noProof/>
                                </w:rPr>
                                <w:t>1</w:t>
                              </w:r>
                            </w:ins>
                            <w:del w:id="192" w:author="Deborah Spencer (NESO)" w:date="2024-11-19T17:18:00Z">
                              <w:r w:rsidR="00D67C2D" w:rsidDel="00E309ED">
                                <w:rPr>
                                  <w:noProof/>
                                </w:rPr>
                                <w:delText>1</w:delText>
                              </w:r>
                            </w:del>
                            <w:r>
                              <w:rPr>
                                <w:noProof/>
                              </w:rPr>
                              <w:fldChar w:fldCharType="end"/>
                            </w:r>
                            <w:r>
                              <w:t xml:space="preserve">: </w:t>
                            </w:r>
                            <w:r w:rsidR="005D33A5">
                              <w:t xml:space="preserve">Overview of </w:t>
                            </w:r>
                            <w:r w:rsidR="004232C2">
                              <w:t>I</w:t>
                            </w:r>
                            <w:r w:rsidRPr="008A031F">
                              <w:t xml:space="preserve">nformation </w:t>
                            </w:r>
                            <w:r w:rsidR="004232C2">
                              <w:t>E</w:t>
                            </w:r>
                            <w:r w:rsidRPr="008A031F">
                              <w:t>xchange by</w:t>
                            </w:r>
                            <w:r w:rsidR="002B32F7">
                              <w:t xml:space="preserve"> </w:t>
                            </w:r>
                            <w:r w:rsidR="00F33660">
                              <w:t>P</w:t>
                            </w:r>
                            <w:r w:rsidR="002663DC">
                              <w:t>arty</w:t>
                            </w:r>
                            <w:r w:rsidRPr="008A031F">
                              <w:t xml:space="preserve"> –</w:t>
                            </w:r>
                            <w:r w:rsidR="00CE38AD">
                              <w:t xml:space="preserve"> </w:t>
                            </w:r>
                            <w:r w:rsidR="00923D60" w:rsidRPr="00F33660">
                              <w:rPr>
                                <w:b/>
                                <w:bCs/>
                              </w:rPr>
                              <w:t>NETS</w:t>
                            </w:r>
                            <w:r w:rsidR="00923D60">
                              <w:t xml:space="preserve"> </w:t>
                            </w:r>
                            <w:r w:rsidR="00F33660">
                              <w:t>O</w:t>
                            </w:r>
                            <w:r w:rsidR="00923D60">
                              <w:t xml:space="preserve">utage </w:t>
                            </w:r>
                            <w:r w:rsidR="00F33660">
                              <w:t>P</w:t>
                            </w:r>
                            <w:r w:rsidR="00213EF5" w:rsidRPr="008A031F">
                              <w:t xml:space="preserve">lanning </w:t>
                            </w:r>
                            <w:r w:rsidR="00F33660">
                              <w:t>P</w:t>
                            </w:r>
                            <w:r w:rsidR="00213EF5" w:rsidRPr="008A031F">
                              <w:t>rocess</w:t>
                            </w:r>
                            <w:r w:rsidR="00BA5FE0">
                              <w:t xml:space="preserve"> from Week 8 to Week 34</w:t>
                            </w:r>
                            <w:r w:rsidRPr="008A031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84DAA76" id="_x0000_t202" coordsize="21600,21600" o:spt="202" path="m,l,21600r21600,l21600,xe">
                <v:stroke joinstyle="miter"/>
                <v:path gradientshapeok="t" o:connecttype="rect"/>
              </v:shapetype>
              <v:shape id="Text Box 9" o:spid="_x0000_s1026" type="#_x0000_t202" style="position:absolute;margin-left:21.25pt;margin-top:302.1pt;width:471.75pt;height:.0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" stroked="f">
                <v:textbox style="mso-fit-shape-to-text:t" inset="0,0,0,0">
                  <w:txbxContent>
                    <w:p w14:paraId="6A3CE014" w14:textId="02E0E481" w:rsidR="006C05DC" w:rsidRPr="002E68AD" w:rsidRDefault="006C05DC" w:rsidP="00363BBA">
                      <w:pPr>
                        <w:pStyle w:val="Caption"/>
                        <w:rPr>
                          <w:noProof/>
                          <w:sz w:val="20"/>
                          <w:szCs w:val="20"/>
                        </w:rPr>
                      </w:pPr>
                      <w:r>
                        <w:t xml:space="preserve">Figure </w:t>
                      </w:r>
                      <w:r>
                        <w:fldChar w:fldCharType="begin"/>
                      </w:r>
                      <w:r>
                        <w:instrText xml:space="preserve"> SEQ Figure \* ARABIC </w:instrText>
                      </w:r>
                      <w:r>
                        <w:fldChar w:fldCharType="separate"/>
                      </w:r>
                      <w:ins w:id="194" w:author="Deborah Spencer (NESO)" w:date="2024-11-20T07:42:00Z">
                        <w:r w:rsidR="009C1FA4">
                          <w:rPr>
                            <w:noProof/>
                          </w:rPr>
                          <w:t>1</w:t>
                        </w:r>
                      </w:ins>
                      <w:del w:id="195" w:author="Deborah Spencer (NESO)" w:date="2024-11-19T17:18:00Z">
                        <w:r w:rsidR="00D67C2D" w:rsidDel="00E309ED">
                          <w:rPr>
                            <w:noProof/>
                          </w:rPr>
                          <w:delText>1</w:delText>
                        </w:r>
                      </w:del>
                      <w:r>
                        <w:rPr>
                          <w:noProof/>
                        </w:rPr>
                        <w:fldChar w:fldCharType="end"/>
                      </w:r>
                      <w:r>
                        <w:t xml:space="preserve">: </w:t>
                      </w:r>
                      <w:r w:rsidR="005D33A5">
                        <w:t xml:space="preserve">Overview of </w:t>
                      </w:r>
                      <w:r w:rsidR="004232C2">
                        <w:t>I</w:t>
                      </w:r>
                      <w:r w:rsidRPr="008A031F">
                        <w:t xml:space="preserve">nformation </w:t>
                      </w:r>
                      <w:r w:rsidR="004232C2">
                        <w:t>E</w:t>
                      </w:r>
                      <w:r w:rsidRPr="008A031F">
                        <w:t>xchange by</w:t>
                      </w:r>
                      <w:r w:rsidR="002B32F7">
                        <w:t xml:space="preserve"> </w:t>
                      </w:r>
                      <w:r w:rsidR="00F33660">
                        <w:t>P</w:t>
                      </w:r>
                      <w:r w:rsidR="002663DC">
                        <w:t>arty</w:t>
                      </w:r>
                      <w:r w:rsidRPr="008A031F">
                        <w:t xml:space="preserve"> –</w:t>
                      </w:r>
                      <w:r w:rsidR="00CE38AD">
                        <w:t xml:space="preserve"> </w:t>
                      </w:r>
                      <w:r w:rsidR="00923D60" w:rsidRPr="00F33660">
                        <w:rPr>
                          <w:b/>
                          <w:bCs/>
                        </w:rPr>
                        <w:t>NETS</w:t>
                      </w:r>
                      <w:r w:rsidR="00923D60">
                        <w:t xml:space="preserve"> </w:t>
                      </w:r>
                      <w:r w:rsidR="00F33660">
                        <w:t>O</w:t>
                      </w:r>
                      <w:r w:rsidR="00923D60">
                        <w:t xml:space="preserve">utage </w:t>
                      </w:r>
                      <w:r w:rsidR="00F33660">
                        <w:t>P</w:t>
                      </w:r>
                      <w:r w:rsidR="00213EF5" w:rsidRPr="008A031F">
                        <w:t xml:space="preserve">lanning </w:t>
                      </w:r>
                      <w:r w:rsidR="00F33660">
                        <w:t>P</w:t>
                      </w:r>
                      <w:r w:rsidR="00213EF5" w:rsidRPr="008A031F">
                        <w:t>rocess</w:t>
                      </w:r>
                      <w:r w:rsidR="00BA5FE0">
                        <w:t xml:space="preserve"> from Week 8 to Week 34</w:t>
                      </w:r>
                      <w:r w:rsidRPr="008A031F">
                        <w:t>.</w:t>
                      </w:r>
                    </w:p>
                  </w:txbxContent>
                </v:textbox>
                <w10:wrap type="topAndBottom"/>
              </v:shape>
            </w:pict>
          </mc:Fallback>
        </mc:AlternateContent>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8"/>
        <w:gridCol w:w="1390"/>
        <w:gridCol w:w="815"/>
        <w:gridCol w:w="850"/>
        <w:gridCol w:w="1363"/>
        <w:gridCol w:w="1474"/>
        <w:gridCol w:w="1555"/>
      </w:tblGrid>
      <w:tr w:rsidR="004A3EF4" w14:paraId="25A6369A" w14:textId="77777777">
        <w:trPr>
          <w:trHeight w:val="268"/>
        </w:trPr>
        <w:tc>
          <w:tcPr>
            <w:tcW w:w="1898" w:type="dxa"/>
          </w:tcPr>
          <w:p w14:paraId="2A780845" w14:textId="714348BD" w:rsidR="004A3EF4" w:rsidRPr="008A2C2F" w:rsidRDefault="004A3EF4" w:rsidP="6DCFE0E5">
            <w:pPr>
              <w:pStyle w:val="TableParagraph"/>
              <w:rPr>
                <w:rFonts w:ascii="Arial" w:eastAsia="Arial" w:hAnsi="Arial" w:cs="Arial"/>
                <w:sz w:val="20"/>
                <w:szCs w:val="20"/>
              </w:rPr>
            </w:pPr>
          </w:p>
        </w:tc>
        <w:tc>
          <w:tcPr>
            <w:tcW w:w="7447" w:type="dxa"/>
            <w:gridSpan w:val="6"/>
          </w:tcPr>
          <w:p w14:paraId="0C514A90" w14:textId="7A0366D8" w:rsidR="004A3EF4" w:rsidRPr="001453FF" w:rsidRDefault="004A3EF4" w:rsidP="6DCFE0E5">
            <w:pPr>
              <w:pStyle w:val="TableParagraph"/>
              <w:rPr>
                <w:rFonts w:ascii="Arial" w:eastAsia="Arial" w:hAnsi="Arial" w:cs="Arial"/>
                <w:sz w:val="20"/>
                <w:szCs w:val="20"/>
              </w:rPr>
            </w:pPr>
            <w:r w:rsidRPr="008A2C2F">
              <w:rPr>
                <w:rFonts w:ascii="Arial" w:eastAsia="Arial" w:hAnsi="Arial" w:cs="Arial"/>
                <w:b/>
                <w:bCs/>
                <w:sz w:val="20"/>
                <w:szCs w:val="20"/>
              </w:rPr>
              <w:t xml:space="preserve">By the end </w:t>
            </w:r>
            <w:r w:rsidR="00F213BF">
              <w:rPr>
                <w:rFonts w:ascii="Arial" w:eastAsia="Arial" w:hAnsi="Arial" w:cs="Arial"/>
                <w:b/>
                <w:bCs/>
                <w:sz w:val="20"/>
                <w:szCs w:val="20"/>
              </w:rPr>
              <w:t xml:space="preserve">of </w:t>
            </w:r>
            <w:r w:rsidR="00696671">
              <w:rPr>
                <w:rFonts w:ascii="Arial" w:eastAsia="Arial" w:hAnsi="Arial" w:cs="Arial"/>
                <w:b/>
                <w:bCs/>
                <w:sz w:val="20"/>
                <w:szCs w:val="20"/>
              </w:rPr>
              <w:t>w</w:t>
            </w:r>
            <w:r w:rsidR="00F213BF">
              <w:rPr>
                <w:rFonts w:ascii="Arial" w:eastAsia="Arial" w:hAnsi="Arial" w:cs="Arial"/>
                <w:b/>
                <w:bCs/>
                <w:sz w:val="20"/>
                <w:szCs w:val="20"/>
              </w:rPr>
              <w:t>eek</w:t>
            </w:r>
          </w:p>
        </w:tc>
      </w:tr>
      <w:tr w:rsidR="00735799" w14:paraId="18FD31EA" w14:textId="77777777" w:rsidTr="000E3343">
        <w:trPr>
          <w:trHeight w:val="537"/>
        </w:trPr>
        <w:tc>
          <w:tcPr>
            <w:tcW w:w="1898" w:type="dxa"/>
          </w:tcPr>
          <w:p w14:paraId="748985F0" w14:textId="77777777" w:rsidR="00735799" w:rsidRPr="001453FF" w:rsidRDefault="00474BB3" w:rsidP="6DCFE0E5">
            <w:pPr>
              <w:pStyle w:val="TableParagraph"/>
              <w:spacing w:line="268" w:lineRule="exact"/>
              <w:ind w:left="107"/>
              <w:rPr>
                <w:rFonts w:ascii="Arial" w:eastAsia="Arial" w:hAnsi="Arial" w:cs="Arial"/>
                <w:b/>
                <w:bCs/>
                <w:sz w:val="20"/>
                <w:szCs w:val="20"/>
              </w:rPr>
            </w:pPr>
            <w:r w:rsidRPr="001453FF">
              <w:rPr>
                <w:rFonts w:ascii="Arial" w:eastAsia="Arial" w:hAnsi="Arial" w:cs="Arial"/>
                <w:b/>
                <w:bCs/>
                <w:spacing w:val="-2"/>
                <w:sz w:val="20"/>
                <w:szCs w:val="20"/>
              </w:rPr>
              <w:t>Party</w:t>
            </w:r>
          </w:p>
        </w:tc>
        <w:tc>
          <w:tcPr>
            <w:tcW w:w="1390" w:type="dxa"/>
          </w:tcPr>
          <w:p w14:paraId="00896F39" w14:textId="6E1F6214" w:rsidR="00735799" w:rsidRPr="00900E21" w:rsidRDefault="00474BB3" w:rsidP="6DCFE0E5">
            <w:pPr>
              <w:pStyle w:val="TableParagraph"/>
              <w:spacing w:line="249" w:lineRule="exact"/>
              <w:ind w:left="108"/>
              <w:rPr>
                <w:rFonts w:ascii="Arial" w:eastAsia="Arial" w:hAnsi="Arial" w:cs="Arial"/>
                <w:b/>
                <w:bCs/>
                <w:sz w:val="20"/>
                <w:szCs w:val="20"/>
              </w:rPr>
            </w:pPr>
            <w:r w:rsidRPr="00900E21">
              <w:rPr>
                <w:rFonts w:ascii="Arial" w:eastAsia="Arial" w:hAnsi="Arial" w:cs="Arial"/>
                <w:b/>
                <w:bCs/>
                <w:spacing w:val="-3"/>
                <w:sz w:val="20"/>
                <w:szCs w:val="20"/>
              </w:rPr>
              <w:t xml:space="preserve"> </w:t>
            </w:r>
            <w:r w:rsidRPr="00900E21">
              <w:rPr>
                <w:rFonts w:ascii="Arial" w:eastAsia="Arial" w:hAnsi="Arial" w:cs="Arial"/>
                <w:b/>
                <w:bCs/>
                <w:spacing w:val="-10"/>
                <w:sz w:val="20"/>
                <w:szCs w:val="20"/>
              </w:rPr>
              <w:t>8</w:t>
            </w:r>
          </w:p>
        </w:tc>
        <w:tc>
          <w:tcPr>
            <w:tcW w:w="1665" w:type="dxa"/>
            <w:gridSpan w:val="2"/>
          </w:tcPr>
          <w:p w14:paraId="4C7BAE04" w14:textId="45027C8C" w:rsidR="00735799" w:rsidRPr="00900E21" w:rsidRDefault="00474BB3" w:rsidP="6DCFE0E5">
            <w:pPr>
              <w:pStyle w:val="TableParagraph"/>
              <w:spacing w:line="249" w:lineRule="exact"/>
              <w:ind w:left="105"/>
              <w:rPr>
                <w:rFonts w:ascii="Arial" w:eastAsia="Arial" w:hAnsi="Arial" w:cs="Arial"/>
                <w:b/>
                <w:bCs/>
                <w:sz w:val="20"/>
                <w:szCs w:val="20"/>
              </w:rPr>
            </w:pPr>
            <w:r w:rsidRPr="00900E21">
              <w:rPr>
                <w:rFonts w:ascii="Arial" w:eastAsia="Arial" w:hAnsi="Arial" w:cs="Arial"/>
                <w:b/>
                <w:bCs/>
                <w:spacing w:val="-5"/>
                <w:sz w:val="20"/>
                <w:szCs w:val="20"/>
              </w:rPr>
              <w:t xml:space="preserve"> 13</w:t>
            </w:r>
          </w:p>
        </w:tc>
        <w:tc>
          <w:tcPr>
            <w:tcW w:w="1363" w:type="dxa"/>
          </w:tcPr>
          <w:p w14:paraId="1BA8AEF1" w14:textId="0B70D444" w:rsidR="00735799" w:rsidRPr="00900E21" w:rsidRDefault="00474BB3" w:rsidP="6DCFE0E5">
            <w:pPr>
              <w:pStyle w:val="TableParagraph"/>
              <w:spacing w:line="249" w:lineRule="exact"/>
              <w:ind w:left="108"/>
              <w:rPr>
                <w:rFonts w:ascii="Arial" w:eastAsia="Arial" w:hAnsi="Arial" w:cs="Arial"/>
                <w:b/>
                <w:bCs/>
                <w:sz w:val="20"/>
                <w:szCs w:val="20"/>
              </w:rPr>
            </w:pPr>
            <w:r w:rsidRPr="00900E21">
              <w:rPr>
                <w:rFonts w:ascii="Arial" w:eastAsia="Arial" w:hAnsi="Arial" w:cs="Arial"/>
                <w:b/>
                <w:bCs/>
                <w:spacing w:val="-5"/>
                <w:sz w:val="20"/>
                <w:szCs w:val="20"/>
              </w:rPr>
              <w:t xml:space="preserve"> 28</w:t>
            </w:r>
          </w:p>
        </w:tc>
        <w:tc>
          <w:tcPr>
            <w:tcW w:w="1474" w:type="dxa"/>
          </w:tcPr>
          <w:p w14:paraId="4D2F23C8" w14:textId="0DD73D8E" w:rsidR="00735799" w:rsidRPr="00900E21" w:rsidRDefault="00474BB3" w:rsidP="6DCFE0E5">
            <w:pPr>
              <w:pStyle w:val="TableParagraph"/>
              <w:spacing w:line="249" w:lineRule="exact"/>
              <w:ind w:left="109"/>
              <w:rPr>
                <w:rFonts w:ascii="Arial" w:eastAsia="Arial" w:hAnsi="Arial" w:cs="Arial"/>
                <w:b/>
                <w:bCs/>
                <w:sz w:val="20"/>
                <w:szCs w:val="20"/>
              </w:rPr>
            </w:pPr>
            <w:r w:rsidRPr="00900E21">
              <w:rPr>
                <w:rFonts w:ascii="Arial" w:eastAsia="Arial" w:hAnsi="Arial" w:cs="Arial"/>
                <w:b/>
                <w:bCs/>
                <w:spacing w:val="-5"/>
                <w:sz w:val="20"/>
                <w:szCs w:val="20"/>
              </w:rPr>
              <w:t xml:space="preserve"> 30</w:t>
            </w:r>
          </w:p>
        </w:tc>
        <w:tc>
          <w:tcPr>
            <w:tcW w:w="1555" w:type="dxa"/>
          </w:tcPr>
          <w:p w14:paraId="5B70FF40" w14:textId="4D783595" w:rsidR="00735799" w:rsidRPr="00900E21" w:rsidRDefault="00474BB3" w:rsidP="00D47F1B">
            <w:pPr>
              <w:pStyle w:val="TableParagraph"/>
              <w:spacing w:line="249" w:lineRule="exact"/>
              <w:rPr>
                <w:rFonts w:ascii="Arial" w:eastAsia="Arial" w:hAnsi="Arial" w:cs="Arial"/>
                <w:b/>
                <w:bCs/>
                <w:sz w:val="20"/>
                <w:szCs w:val="20"/>
              </w:rPr>
            </w:pPr>
            <w:r w:rsidRPr="00900E21">
              <w:rPr>
                <w:rFonts w:ascii="Arial" w:eastAsia="Arial" w:hAnsi="Arial" w:cs="Arial"/>
                <w:b/>
                <w:bCs/>
                <w:spacing w:val="-5"/>
                <w:sz w:val="20"/>
                <w:szCs w:val="20"/>
              </w:rPr>
              <w:t>34</w:t>
            </w:r>
          </w:p>
        </w:tc>
      </w:tr>
      <w:tr w:rsidR="004E3110" w14:paraId="7293B131" w14:textId="77777777" w:rsidTr="000E3343">
        <w:trPr>
          <w:trHeight w:val="806"/>
        </w:trPr>
        <w:tc>
          <w:tcPr>
            <w:tcW w:w="1898" w:type="dxa"/>
          </w:tcPr>
          <w:p w14:paraId="4470948E" w14:textId="77777777" w:rsidR="004E3110" w:rsidRPr="00900E21" w:rsidRDefault="004E3110" w:rsidP="6DCFE0E5">
            <w:pPr>
              <w:pStyle w:val="TableParagraph"/>
              <w:ind w:left="107" w:right="149"/>
              <w:rPr>
                <w:rFonts w:ascii="Arial" w:eastAsia="Arial" w:hAnsi="Arial" w:cs="Arial"/>
                <w:b/>
                <w:bCs/>
                <w:sz w:val="20"/>
                <w:szCs w:val="20"/>
              </w:rPr>
            </w:pPr>
            <w:r w:rsidRPr="00900E21">
              <w:rPr>
                <w:rFonts w:ascii="Arial" w:eastAsia="Arial" w:hAnsi="Arial" w:cs="Arial"/>
                <w:b/>
                <w:bCs/>
                <w:spacing w:val="-2"/>
                <w:sz w:val="20"/>
                <w:szCs w:val="20"/>
              </w:rPr>
              <w:t xml:space="preserve">Generator </w:t>
            </w:r>
            <w:r w:rsidRPr="00900E21">
              <w:rPr>
                <w:rFonts w:ascii="Arial" w:eastAsia="Arial" w:hAnsi="Arial" w:cs="Arial"/>
                <w:sz w:val="20"/>
                <w:szCs w:val="20"/>
              </w:rPr>
              <w:t>and/or</w:t>
            </w:r>
            <w:r w:rsidRPr="00900E21">
              <w:rPr>
                <w:rFonts w:ascii="Arial" w:eastAsia="Arial" w:hAnsi="Arial" w:cs="Arial"/>
                <w:b/>
                <w:bCs/>
                <w:sz w:val="20"/>
                <w:szCs w:val="20"/>
              </w:rPr>
              <w:t xml:space="preserve"> </w:t>
            </w:r>
            <w:r w:rsidRPr="00900E21">
              <w:rPr>
                <w:rFonts w:ascii="Arial" w:eastAsia="Arial" w:hAnsi="Arial" w:cs="Arial"/>
                <w:b/>
                <w:bCs/>
                <w:spacing w:val="-2"/>
                <w:sz w:val="20"/>
                <w:szCs w:val="20"/>
              </w:rPr>
              <w:t>Interconnector</w:t>
            </w:r>
          </w:p>
          <w:p w14:paraId="2DFFEE6B"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Owner</w:t>
            </w:r>
          </w:p>
        </w:tc>
        <w:tc>
          <w:tcPr>
            <w:tcW w:w="1390" w:type="dxa"/>
            <w:shd w:val="clear" w:color="auto" w:fill="BEBEBE"/>
          </w:tcPr>
          <w:p w14:paraId="4E6A48C0" w14:textId="5E5929D7" w:rsidR="004E3110" w:rsidRPr="00D27CB1" w:rsidRDefault="004E3110" w:rsidP="00676BC9">
            <w:pPr>
              <w:pStyle w:val="TableParagraph"/>
              <w:spacing w:line="259" w:lineRule="auto"/>
              <w:jc w:val="center"/>
              <w:rPr>
                <w:rFonts w:ascii="Arial" w:eastAsia="Arial" w:hAnsi="Arial" w:cs="Arial"/>
                <w:sz w:val="20"/>
                <w:szCs w:val="20"/>
              </w:rPr>
            </w:pPr>
            <w:r w:rsidRPr="00D27CB1">
              <w:rPr>
                <w:rFonts w:ascii="Arial" w:eastAsia="Arial" w:hAnsi="Arial" w:cs="Arial"/>
                <w:sz w:val="20"/>
                <w:szCs w:val="20"/>
              </w:rPr>
              <w:t>Do nothing</w:t>
            </w:r>
          </w:p>
        </w:tc>
        <w:tc>
          <w:tcPr>
            <w:tcW w:w="815" w:type="dxa"/>
            <w:shd w:val="clear" w:color="auto" w:fill="92D050"/>
          </w:tcPr>
          <w:p w14:paraId="5E75CB55" w14:textId="2AAF66E7"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850" w:type="dxa"/>
            <w:shd w:val="clear" w:color="auto" w:fill="00AFEF"/>
          </w:tcPr>
          <w:p w14:paraId="6806770F" w14:textId="260B81CA"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2837" w:type="dxa"/>
            <w:gridSpan w:val="2"/>
            <w:shd w:val="clear" w:color="auto" w:fill="BEBEBE"/>
          </w:tcPr>
          <w:p w14:paraId="6CC4C3AF" w14:textId="1E6E74D3"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Do nothing</w:t>
            </w:r>
          </w:p>
        </w:tc>
        <w:tc>
          <w:tcPr>
            <w:tcW w:w="1555" w:type="dxa"/>
            <w:shd w:val="clear" w:color="auto" w:fill="00AFEF"/>
          </w:tcPr>
          <w:p w14:paraId="5394126D" w14:textId="227EDC01"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4E3110" w14:paraId="316E261A" w14:textId="77777777" w:rsidTr="000A616C">
        <w:trPr>
          <w:trHeight w:val="268"/>
        </w:trPr>
        <w:tc>
          <w:tcPr>
            <w:tcW w:w="1898" w:type="dxa"/>
          </w:tcPr>
          <w:p w14:paraId="27019D96" w14:textId="77777777" w:rsidR="004E3110" w:rsidRPr="00900E21" w:rsidRDefault="004E3110" w:rsidP="6DCFE0E5">
            <w:pPr>
              <w:pStyle w:val="TableParagraph"/>
              <w:spacing w:line="248" w:lineRule="exact"/>
              <w:ind w:left="107"/>
              <w:rPr>
                <w:rFonts w:ascii="Arial" w:eastAsia="Arial" w:hAnsi="Arial" w:cs="Arial"/>
                <w:b/>
                <w:bCs/>
                <w:sz w:val="20"/>
                <w:szCs w:val="20"/>
              </w:rPr>
            </w:pPr>
            <w:r w:rsidRPr="00900E21">
              <w:rPr>
                <w:rFonts w:ascii="Arial" w:eastAsia="Arial" w:hAnsi="Arial" w:cs="Arial"/>
                <w:b/>
                <w:bCs/>
                <w:sz w:val="20"/>
                <w:szCs w:val="20"/>
              </w:rPr>
              <w:t>The</w:t>
            </w:r>
            <w:r w:rsidRPr="00900E21">
              <w:rPr>
                <w:rFonts w:ascii="Arial" w:eastAsia="Arial" w:hAnsi="Arial" w:cs="Arial"/>
                <w:b/>
                <w:bCs/>
                <w:spacing w:val="-4"/>
                <w:sz w:val="20"/>
                <w:szCs w:val="20"/>
              </w:rPr>
              <w:t xml:space="preserve"> </w:t>
            </w:r>
            <w:r w:rsidRPr="00900E21">
              <w:rPr>
                <w:rFonts w:ascii="Arial" w:eastAsia="Arial" w:hAnsi="Arial" w:cs="Arial"/>
                <w:b/>
                <w:bCs/>
                <w:spacing w:val="-2"/>
                <w:sz w:val="20"/>
                <w:szCs w:val="20"/>
              </w:rPr>
              <w:t>Company</w:t>
            </w:r>
          </w:p>
        </w:tc>
        <w:tc>
          <w:tcPr>
            <w:tcW w:w="2205" w:type="dxa"/>
            <w:gridSpan w:val="2"/>
            <w:shd w:val="clear" w:color="auto" w:fill="00AFEF"/>
          </w:tcPr>
          <w:p w14:paraId="2874E47C" w14:textId="77CADFFC"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5242" w:type="dxa"/>
            <w:gridSpan w:val="4"/>
            <w:shd w:val="clear" w:color="auto" w:fill="92D050"/>
          </w:tcPr>
          <w:p w14:paraId="3D8BA60D" w14:textId="3CFFCDA5"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4E3110" w14:paraId="41F1860E" w14:textId="77777777" w:rsidTr="000A616C">
        <w:trPr>
          <w:trHeight w:val="537"/>
        </w:trPr>
        <w:tc>
          <w:tcPr>
            <w:tcW w:w="1898" w:type="dxa"/>
          </w:tcPr>
          <w:p w14:paraId="69B88411" w14:textId="77777777" w:rsidR="004E3110" w:rsidRPr="00900E21" w:rsidRDefault="004E3110" w:rsidP="6DCFE0E5">
            <w:pPr>
              <w:pStyle w:val="TableParagraph"/>
              <w:spacing w:line="268" w:lineRule="exact"/>
              <w:ind w:left="107"/>
              <w:rPr>
                <w:rFonts w:ascii="Arial" w:eastAsia="Arial" w:hAnsi="Arial" w:cs="Arial"/>
                <w:b/>
                <w:bCs/>
                <w:sz w:val="20"/>
                <w:szCs w:val="20"/>
              </w:rPr>
            </w:pPr>
            <w:r w:rsidRPr="00900E21">
              <w:rPr>
                <w:rFonts w:ascii="Arial" w:eastAsia="Arial" w:hAnsi="Arial" w:cs="Arial"/>
                <w:b/>
                <w:bCs/>
                <w:spacing w:val="-2"/>
                <w:sz w:val="20"/>
                <w:szCs w:val="20"/>
              </w:rPr>
              <w:t>Non-Embedded</w:t>
            </w:r>
          </w:p>
          <w:p w14:paraId="66AF6B19"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Customer</w:t>
            </w:r>
          </w:p>
        </w:tc>
        <w:tc>
          <w:tcPr>
            <w:tcW w:w="7447" w:type="dxa"/>
            <w:gridSpan w:val="6"/>
            <w:shd w:val="clear" w:color="auto" w:fill="BEBEBE"/>
          </w:tcPr>
          <w:p w14:paraId="4FDF3B44" w14:textId="1914A57C"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 xml:space="preserve">Do </w:t>
            </w:r>
            <w:r w:rsidR="00A321EF">
              <w:rPr>
                <w:rFonts w:ascii="Arial" w:eastAsia="Arial" w:hAnsi="Arial" w:cs="Arial"/>
                <w:sz w:val="20"/>
                <w:szCs w:val="20"/>
              </w:rPr>
              <w:t>n</w:t>
            </w:r>
            <w:r w:rsidRPr="00D27CB1">
              <w:rPr>
                <w:rFonts w:ascii="Arial" w:eastAsia="Arial" w:hAnsi="Arial" w:cs="Arial"/>
                <w:sz w:val="20"/>
                <w:szCs w:val="20"/>
              </w:rPr>
              <w:t>othing</w:t>
            </w:r>
          </w:p>
        </w:tc>
      </w:tr>
      <w:tr w:rsidR="004E3110" w14:paraId="0EA8CEFA" w14:textId="77777777" w:rsidTr="000A616C">
        <w:trPr>
          <w:trHeight w:val="537"/>
        </w:trPr>
        <w:tc>
          <w:tcPr>
            <w:tcW w:w="1898" w:type="dxa"/>
          </w:tcPr>
          <w:p w14:paraId="69B0A591" w14:textId="77777777" w:rsidR="004E3110" w:rsidRPr="00900E21" w:rsidRDefault="004E3110" w:rsidP="6DCFE0E5">
            <w:pPr>
              <w:pStyle w:val="TableParagraph"/>
              <w:spacing w:line="268" w:lineRule="exact"/>
              <w:ind w:left="107"/>
              <w:rPr>
                <w:rFonts w:ascii="Arial" w:eastAsia="Arial" w:hAnsi="Arial" w:cs="Arial"/>
                <w:b/>
                <w:bCs/>
                <w:sz w:val="20"/>
                <w:szCs w:val="20"/>
              </w:rPr>
            </w:pPr>
            <w:r w:rsidRPr="00900E21">
              <w:rPr>
                <w:rFonts w:ascii="Arial" w:eastAsia="Arial" w:hAnsi="Arial" w:cs="Arial"/>
                <w:b/>
                <w:bCs/>
                <w:spacing w:val="-2"/>
                <w:sz w:val="20"/>
                <w:szCs w:val="20"/>
              </w:rPr>
              <w:t>Network</w:t>
            </w:r>
          </w:p>
          <w:p w14:paraId="38CCADC1"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Operator</w:t>
            </w:r>
          </w:p>
        </w:tc>
        <w:tc>
          <w:tcPr>
            <w:tcW w:w="1390" w:type="dxa"/>
            <w:shd w:val="clear" w:color="auto" w:fill="92D050"/>
          </w:tcPr>
          <w:p w14:paraId="1F32852E" w14:textId="3C80F999" w:rsidR="004E3110" w:rsidRPr="00D27CB1" w:rsidRDefault="004E3110" w:rsidP="00900E21">
            <w:pPr>
              <w:pStyle w:val="TableParagraph"/>
              <w:jc w:val="center"/>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6057" w:type="dxa"/>
            <w:gridSpan w:val="5"/>
            <w:shd w:val="clear" w:color="auto" w:fill="00AFEF"/>
          </w:tcPr>
          <w:p w14:paraId="46FDB8D6" w14:textId="3AF44770"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526384" w14:paraId="627C21EF" w14:textId="77777777" w:rsidTr="00777A6B">
        <w:trPr>
          <w:trHeight w:val="537"/>
        </w:trPr>
        <w:tc>
          <w:tcPr>
            <w:tcW w:w="1898" w:type="dxa"/>
            <w:shd w:val="clear" w:color="auto" w:fill="auto"/>
          </w:tcPr>
          <w:p w14:paraId="393D6877" w14:textId="6F8D627A" w:rsidR="00526384" w:rsidRPr="00900E21" w:rsidRDefault="00526384" w:rsidP="6DCFE0E5">
            <w:pPr>
              <w:pStyle w:val="TableParagraph"/>
              <w:spacing w:line="268" w:lineRule="exact"/>
              <w:ind w:left="107"/>
              <w:rPr>
                <w:rFonts w:ascii="Arial" w:eastAsia="Arial" w:hAnsi="Arial" w:cs="Arial"/>
                <w:b/>
                <w:bCs/>
                <w:spacing w:val="-2"/>
                <w:sz w:val="20"/>
                <w:szCs w:val="20"/>
              </w:rPr>
            </w:pPr>
            <w:r>
              <w:rPr>
                <w:rFonts w:ascii="Arial" w:eastAsia="Arial" w:hAnsi="Arial" w:cs="Arial"/>
                <w:b/>
                <w:bCs/>
                <w:spacing w:val="-2"/>
                <w:sz w:val="20"/>
                <w:szCs w:val="20"/>
              </w:rPr>
              <w:t xml:space="preserve">Restoration Contractors </w:t>
            </w:r>
            <w:r w:rsidRPr="007D1F0B">
              <w:rPr>
                <w:rFonts w:ascii="Arial" w:eastAsia="Arial" w:hAnsi="Arial" w:cs="Arial"/>
                <w:spacing w:val="-2"/>
                <w:sz w:val="20"/>
                <w:szCs w:val="20"/>
              </w:rPr>
              <w:t>as provided for in OC2.2.1</w:t>
            </w:r>
            <w:commentRangeStart w:id="193"/>
            <w:commentRangeStart w:id="194"/>
            <w:r w:rsidRPr="007D1F0B">
              <w:rPr>
                <w:rFonts w:ascii="Arial" w:eastAsia="Arial" w:hAnsi="Arial" w:cs="Arial"/>
                <w:spacing w:val="-2"/>
                <w:sz w:val="20"/>
                <w:szCs w:val="20"/>
              </w:rPr>
              <w:t>f)</w:t>
            </w:r>
            <w:commentRangeEnd w:id="193"/>
            <w:r w:rsidR="0071797E">
              <w:rPr>
                <w:rStyle w:val="CommentReference"/>
                <w:rFonts w:ascii="Arial" w:eastAsia="Arial" w:hAnsi="Arial" w:cs="Arial"/>
              </w:rPr>
              <w:commentReference w:id="193"/>
            </w:r>
            <w:commentRangeEnd w:id="194"/>
            <w:r w:rsidR="0038055D">
              <w:rPr>
                <w:rStyle w:val="CommentReference"/>
                <w:rFonts w:ascii="Arial" w:eastAsia="Arial" w:hAnsi="Arial" w:cs="Arial"/>
              </w:rPr>
              <w:commentReference w:id="194"/>
            </w:r>
          </w:p>
        </w:tc>
        <w:tc>
          <w:tcPr>
            <w:tcW w:w="7447" w:type="dxa"/>
            <w:gridSpan w:val="6"/>
            <w:shd w:val="clear" w:color="auto" w:fill="auto"/>
          </w:tcPr>
          <w:p w14:paraId="5DD78940" w14:textId="77777777" w:rsidR="00526384" w:rsidRDefault="00526384" w:rsidP="000E3343">
            <w:pPr>
              <w:pStyle w:val="TableParagraph"/>
              <w:jc w:val="center"/>
              <w:rPr>
                <w:rFonts w:ascii="Arial" w:eastAsia="Arial" w:hAnsi="Arial" w:cs="Arial"/>
                <w:b/>
                <w:bCs/>
                <w:sz w:val="20"/>
                <w:szCs w:val="20"/>
              </w:rPr>
            </w:pPr>
          </w:p>
          <w:p w14:paraId="509EFEF9" w14:textId="77777777" w:rsidR="00526384" w:rsidRDefault="00526384" w:rsidP="000E3343">
            <w:pPr>
              <w:pStyle w:val="TableParagraph"/>
              <w:jc w:val="center"/>
              <w:rPr>
                <w:rFonts w:ascii="Arial" w:eastAsia="Arial" w:hAnsi="Arial" w:cs="Arial"/>
                <w:b/>
                <w:bCs/>
                <w:sz w:val="20"/>
                <w:szCs w:val="20"/>
              </w:rPr>
            </w:pPr>
          </w:p>
          <w:p w14:paraId="63D44C33" w14:textId="22D696C7" w:rsidR="00526384" w:rsidRDefault="00791F07" w:rsidP="000E3343">
            <w:pPr>
              <w:pStyle w:val="TableParagraph"/>
              <w:jc w:val="center"/>
              <w:rPr>
                <w:rFonts w:ascii="Arial" w:eastAsia="Arial" w:hAnsi="Arial" w:cs="Arial"/>
                <w:b/>
                <w:bCs/>
                <w:sz w:val="20"/>
                <w:szCs w:val="20"/>
              </w:rPr>
            </w:pPr>
            <w:r>
              <w:rPr>
                <w:rFonts w:ascii="Arial" w:eastAsia="Arial" w:hAnsi="Arial" w:cs="Arial"/>
                <w:sz w:val="20"/>
                <w:szCs w:val="20"/>
              </w:rPr>
              <w:t>Same as</w:t>
            </w:r>
            <w:r w:rsidR="00526384">
              <w:rPr>
                <w:rFonts w:ascii="Arial" w:eastAsia="Arial" w:hAnsi="Arial" w:cs="Arial"/>
                <w:b/>
                <w:bCs/>
                <w:sz w:val="20"/>
                <w:szCs w:val="20"/>
              </w:rPr>
              <w:t xml:space="preserve"> Generator </w:t>
            </w:r>
            <w:r w:rsidR="00526384" w:rsidRPr="007D1F0B">
              <w:rPr>
                <w:rFonts w:ascii="Arial" w:eastAsia="Arial" w:hAnsi="Arial" w:cs="Arial"/>
                <w:sz w:val="20"/>
                <w:szCs w:val="20"/>
              </w:rPr>
              <w:t>and/or</w:t>
            </w:r>
            <w:r w:rsidR="00526384">
              <w:rPr>
                <w:rFonts w:ascii="Arial" w:eastAsia="Arial" w:hAnsi="Arial" w:cs="Arial"/>
                <w:b/>
                <w:bCs/>
                <w:sz w:val="20"/>
                <w:szCs w:val="20"/>
              </w:rPr>
              <w:t xml:space="preserve"> Interconnector </w:t>
            </w:r>
            <w:r w:rsidR="0008753C">
              <w:rPr>
                <w:rFonts w:ascii="Arial" w:eastAsia="Arial" w:hAnsi="Arial" w:cs="Arial"/>
                <w:b/>
                <w:bCs/>
                <w:sz w:val="20"/>
                <w:szCs w:val="20"/>
              </w:rPr>
              <w:t xml:space="preserve">Owner </w:t>
            </w:r>
            <w:r w:rsidR="00526384" w:rsidRPr="0008753C">
              <w:rPr>
                <w:rFonts w:ascii="Arial" w:eastAsia="Arial" w:hAnsi="Arial" w:cs="Arial"/>
                <w:sz w:val="20"/>
                <w:szCs w:val="20"/>
              </w:rPr>
              <w:t>obligations</w:t>
            </w:r>
            <w:r w:rsidR="00526384">
              <w:rPr>
                <w:rFonts w:ascii="Arial" w:eastAsia="Arial" w:hAnsi="Arial" w:cs="Arial"/>
                <w:b/>
                <w:bCs/>
                <w:sz w:val="20"/>
                <w:szCs w:val="20"/>
              </w:rPr>
              <w:t xml:space="preserve"> </w:t>
            </w:r>
          </w:p>
        </w:tc>
      </w:tr>
    </w:tbl>
    <w:p w14:paraId="7D190025" w14:textId="7E82717C" w:rsidR="00735799" w:rsidRDefault="00BC3A0D">
      <w:pPr>
        <w:pStyle w:val="BodyText"/>
        <w:spacing w:before="5"/>
        <w:rPr>
          <w:sz w:val="32"/>
        </w:rPr>
      </w:pPr>
      <w:commentRangeStart w:id="195"/>
      <w:commentRangeEnd w:id="195"/>
      <w:r>
        <w:rPr>
          <w:rStyle w:val="CommentReference"/>
        </w:rPr>
        <w:commentReference w:id="195"/>
      </w:r>
    </w:p>
    <w:p w14:paraId="2596A6E2" w14:textId="495DCEBA" w:rsidR="00E851EB" w:rsidRPr="007057BE" w:rsidDel="00E851EB" w:rsidRDefault="00BC3A0D">
      <w:pPr>
        <w:pStyle w:val="Heading4"/>
        <w:spacing w:line="266" w:lineRule="auto"/>
        <w:ind w:right="1211"/>
        <w:rPr>
          <w:b w:val="0"/>
          <w:bCs w:val="0"/>
        </w:rPr>
      </w:pPr>
      <w:commentRangeStart w:id="196"/>
      <w:commentRangeEnd w:id="196"/>
      <w:r>
        <w:rPr>
          <w:rStyle w:val="CommentReference"/>
          <w:b w:val="0"/>
          <w:bCs w:val="0"/>
        </w:rPr>
        <w:commentReference w:id="196"/>
      </w:r>
    </w:p>
    <w:p w14:paraId="268A02B2" w14:textId="28FAB9A5" w:rsidR="00735799" w:rsidRDefault="005C1C2C">
      <w:pPr>
        <w:spacing w:line="266" w:lineRule="auto"/>
      </w:pPr>
      <w:r>
        <w:rPr>
          <w:noProof/>
        </w:rPr>
        <w:drawing>
          <wp:inline distT="0" distB="0" distL="0" distR="0" wp14:anchorId="35B0B3CD" wp14:editId="1EFADDDA">
            <wp:extent cx="6121578" cy="314203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43600" cy="3153337"/>
                    </a:xfrm>
                    <a:prstGeom prst="rect">
                      <a:avLst/>
                    </a:prstGeom>
                  </pic:spPr>
                </pic:pic>
              </a:graphicData>
            </a:graphic>
          </wp:inline>
        </w:drawing>
      </w:r>
    </w:p>
    <w:p w14:paraId="1EA074CD" w14:textId="7F52E77D" w:rsidR="00861F00" w:rsidRDefault="00101A2F" w:rsidP="00851B77">
      <w:pPr>
        <w:pStyle w:val="BodyText"/>
        <w:keepNext/>
      </w:pPr>
      <w:commentRangeStart w:id="197"/>
      <w:commentRangeEnd w:id="197"/>
      <w:r>
        <w:rPr>
          <w:rStyle w:val="CommentReference"/>
        </w:rPr>
        <w:commentReference w:id="197"/>
      </w:r>
    </w:p>
    <w:p w14:paraId="623F67B0" w14:textId="6527A63D" w:rsidR="00B87A69" w:rsidRDefault="00861F00" w:rsidP="00363BBA">
      <w:pPr>
        <w:pStyle w:val="Caption"/>
        <w:jc w:val="center"/>
        <w:rPr>
          <w:b/>
        </w:rPr>
      </w:pPr>
      <w:r>
        <w:t xml:space="preserve">Figure </w:t>
      </w:r>
      <w:r>
        <w:fldChar w:fldCharType="begin"/>
      </w:r>
      <w:r>
        <w:instrText xml:space="preserve"> SEQ Figure \* ARABIC </w:instrText>
      </w:r>
      <w:r>
        <w:fldChar w:fldCharType="separate"/>
      </w:r>
      <w:ins w:id="198" w:author="Deborah Spencer (NESO)" w:date="2024-11-20T07:42:00Z">
        <w:r w:rsidR="009C1FA4">
          <w:rPr>
            <w:noProof/>
          </w:rPr>
          <w:t>2</w:t>
        </w:r>
      </w:ins>
      <w:del w:id="199" w:author="Deborah Spencer (NESO)" w:date="2024-11-19T17:18:00Z">
        <w:r w:rsidR="00D67C2D" w:rsidDel="00E309ED">
          <w:rPr>
            <w:noProof/>
          </w:rPr>
          <w:delText>2</w:delText>
        </w:r>
      </w:del>
      <w:r>
        <w:rPr>
          <w:noProof/>
        </w:rPr>
        <w:fldChar w:fldCharType="end"/>
      </w:r>
      <w:r>
        <w:t xml:space="preserve">: </w:t>
      </w:r>
      <w:r w:rsidRPr="007A5D64">
        <w:t>O</w:t>
      </w:r>
      <w:r w:rsidRPr="004352B8">
        <w:t>ve</w:t>
      </w:r>
      <w:r w:rsidRPr="007A5D64">
        <w:t xml:space="preserve">rview of the </w:t>
      </w:r>
      <w:commentRangeStart w:id="200"/>
      <w:commentRangeStart w:id="201"/>
      <w:r w:rsidRPr="00E83258">
        <w:rPr>
          <w:b/>
          <w:bCs/>
        </w:rPr>
        <w:t>NETS</w:t>
      </w:r>
      <w:commentRangeEnd w:id="200"/>
      <w:r w:rsidR="002C67DB" w:rsidRPr="007B0E69">
        <w:rPr>
          <w:rStyle w:val="CommentReference"/>
          <w:b/>
          <w:bCs/>
          <w:i w:val="0"/>
          <w:iCs w:val="0"/>
          <w:color w:val="auto"/>
        </w:rPr>
        <w:commentReference w:id="200"/>
      </w:r>
      <w:commentRangeEnd w:id="201"/>
      <w:r w:rsidR="00773C74" w:rsidRPr="007B0E69">
        <w:rPr>
          <w:rStyle w:val="CommentReference"/>
          <w:b/>
          <w:bCs/>
          <w:i w:val="0"/>
          <w:iCs w:val="0"/>
          <w:color w:val="auto"/>
        </w:rPr>
        <w:commentReference w:id="201"/>
      </w:r>
      <w:r w:rsidRPr="007A5D64">
        <w:t xml:space="preserve"> </w:t>
      </w:r>
      <w:r w:rsidR="007B0E69">
        <w:t>O</w:t>
      </w:r>
      <w:r w:rsidRPr="007A5D64">
        <w:t xml:space="preserve">utage </w:t>
      </w:r>
      <w:r w:rsidR="007B0E69">
        <w:t>P</w:t>
      </w:r>
      <w:r w:rsidRPr="007A5D64">
        <w:t xml:space="preserve">lanning </w:t>
      </w:r>
      <w:r w:rsidR="007B0E69">
        <w:t>P</w:t>
      </w:r>
      <w:r w:rsidRPr="007A5D64">
        <w:t>rocess from Week 8 to Week 34.</w:t>
      </w:r>
    </w:p>
    <w:p w14:paraId="0B789618" w14:textId="77777777" w:rsidR="00735799" w:rsidRDefault="00735799">
      <w:pPr>
        <w:pStyle w:val="BodyText"/>
        <w:spacing w:before="10"/>
        <w:rPr>
          <w:b/>
          <w:sz w:val="22"/>
        </w:rPr>
      </w:pPr>
    </w:p>
    <w:p w14:paraId="2C22C746" w14:textId="77777777" w:rsidR="00735799" w:rsidRDefault="00474BB3">
      <w:pPr>
        <w:pStyle w:val="BodyText"/>
        <w:ind w:left="277"/>
      </w:pPr>
      <w:r>
        <w:t>In</w:t>
      </w:r>
      <w:r>
        <w:rPr>
          <w:spacing w:val="-9"/>
        </w:rPr>
        <w:t xml:space="preserve"> </w:t>
      </w:r>
      <w:r>
        <w:t>each</w:t>
      </w:r>
      <w:r>
        <w:rPr>
          <w:spacing w:val="-6"/>
        </w:rPr>
        <w:t xml:space="preserve"> </w:t>
      </w:r>
      <w:r>
        <w:t>calendar</w:t>
      </w:r>
      <w:r>
        <w:rPr>
          <w:spacing w:val="-7"/>
        </w:rPr>
        <w:t xml:space="preserve"> </w:t>
      </w:r>
      <w:r>
        <w:rPr>
          <w:spacing w:val="-2"/>
        </w:rPr>
        <w:t>year:</w:t>
      </w:r>
    </w:p>
    <w:p w14:paraId="4D4396E1" w14:textId="412E9323" w:rsidR="00735799" w:rsidRDefault="00474BB3" w:rsidP="6DCFE0E5">
      <w:pPr>
        <w:pStyle w:val="ListParagraph"/>
        <w:numPr>
          <w:ilvl w:val="0"/>
          <w:numId w:val="15"/>
        </w:numPr>
        <w:tabs>
          <w:tab w:val="left" w:pos="2413"/>
        </w:tabs>
        <w:spacing w:before="145"/>
        <w:ind w:left="2413" w:hanging="358"/>
        <w:rPr>
          <w:sz w:val="20"/>
          <w:szCs w:val="20"/>
        </w:rPr>
      </w:pPr>
      <w:commentRangeStart w:id="202"/>
      <w:r w:rsidRPr="6DCFE0E5">
        <w:rPr>
          <w:sz w:val="20"/>
          <w:szCs w:val="20"/>
          <w:u w:val="single"/>
        </w:rPr>
        <w:t>By</w:t>
      </w:r>
      <w:r w:rsidRPr="6DCFE0E5">
        <w:rPr>
          <w:spacing w:val="-4"/>
          <w:sz w:val="20"/>
          <w:szCs w:val="20"/>
          <w:u w:val="single"/>
        </w:rPr>
        <w:t xml:space="preserve"> </w:t>
      </w:r>
      <w:commentRangeEnd w:id="202"/>
      <w:r w:rsidR="00FA2D3F">
        <w:rPr>
          <w:rStyle w:val="CommentReference"/>
        </w:rPr>
        <w:commentReference w:id="202"/>
      </w:r>
      <w:r w:rsidRPr="6DCFE0E5">
        <w:rPr>
          <w:sz w:val="20"/>
          <w:szCs w:val="20"/>
          <w:u w:val="single"/>
        </w:rPr>
        <w:t>the</w:t>
      </w:r>
      <w:r w:rsidRPr="6DCFE0E5">
        <w:rPr>
          <w:spacing w:val="-3"/>
          <w:sz w:val="20"/>
          <w:szCs w:val="20"/>
          <w:u w:val="single"/>
        </w:rPr>
        <w:t xml:space="preserve"> </w:t>
      </w:r>
      <w:r w:rsidRPr="6DCFE0E5">
        <w:rPr>
          <w:sz w:val="20"/>
          <w:szCs w:val="20"/>
          <w:u w:val="single"/>
        </w:rPr>
        <w:t>end</w:t>
      </w:r>
      <w:r w:rsidRPr="6DCFE0E5">
        <w:rPr>
          <w:spacing w:val="-2"/>
          <w:sz w:val="20"/>
          <w:szCs w:val="20"/>
          <w:u w:val="single"/>
        </w:rPr>
        <w:t xml:space="preserve"> </w:t>
      </w:r>
      <w:r w:rsidRPr="6DCFE0E5">
        <w:rPr>
          <w:sz w:val="20"/>
          <w:szCs w:val="20"/>
          <w:u w:val="single"/>
        </w:rPr>
        <w:t>of</w:t>
      </w:r>
      <w:r w:rsidRPr="6DCFE0E5">
        <w:rPr>
          <w:spacing w:val="-5"/>
          <w:sz w:val="20"/>
          <w:szCs w:val="20"/>
          <w:u w:val="single"/>
        </w:rPr>
        <w:t xml:space="preserve"> </w:t>
      </w:r>
      <w:commentRangeStart w:id="203"/>
      <w:commentRangeStart w:id="204"/>
      <w:r w:rsidR="6942B2B9" w:rsidRPr="6DCFE0E5">
        <w:rPr>
          <w:spacing w:val="-5"/>
          <w:sz w:val="20"/>
          <w:szCs w:val="20"/>
          <w:u w:val="single"/>
        </w:rPr>
        <w:t>W</w:t>
      </w:r>
      <w:r w:rsidRPr="6DCFE0E5">
        <w:rPr>
          <w:sz w:val="20"/>
          <w:szCs w:val="20"/>
          <w:u w:val="single"/>
        </w:rPr>
        <w:t>eek</w:t>
      </w:r>
      <w:r w:rsidRPr="6DCFE0E5">
        <w:rPr>
          <w:spacing w:val="-4"/>
          <w:sz w:val="20"/>
          <w:szCs w:val="20"/>
          <w:u w:val="single"/>
        </w:rPr>
        <w:t xml:space="preserve"> </w:t>
      </w:r>
      <w:commentRangeEnd w:id="203"/>
      <w:r w:rsidR="00EE2AFF">
        <w:rPr>
          <w:rStyle w:val="CommentReference"/>
        </w:rPr>
        <w:commentReference w:id="203"/>
      </w:r>
      <w:commentRangeEnd w:id="204"/>
      <w:r w:rsidR="00CE3017">
        <w:rPr>
          <w:rStyle w:val="CommentReference"/>
        </w:rPr>
        <w:commentReference w:id="204"/>
      </w:r>
      <w:r w:rsidRPr="6DCFE0E5">
        <w:rPr>
          <w:spacing w:val="-10"/>
          <w:sz w:val="20"/>
          <w:szCs w:val="20"/>
          <w:u w:val="single"/>
        </w:rPr>
        <w:t>8</w:t>
      </w:r>
    </w:p>
    <w:p w14:paraId="35001666" w14:textId="77777777" w:rsidR="00735799" w:rsidRDefault="00735799">
      <w:pPr>
        <w:pStyle w:val="BodyText"/>
        <w:spacing w:before="2"/>
        <w:rPr>
          <w:sz w:val="26"/>
        </w:rPr>
      </w:pPr>
    </w:p>
    <w:p w14:paraId="5F6806AB" w14:textId="324C096A" w:rsidR="00735799" w:rsidRDefault="00474BB3" w:rsidP="4F95BA8D">
      <w:pPr>
        <w:spacing w:before="93" w:line="264" w:lineRule="auto"/>
        <w:ind w:left="2120" w:right="1210" w:firstLine="19"/>
        <w:jc w:val="both"/>
        <w:rPr>
          <w:sz w:val="20"/>
          <w:szCs w:val="20"/>
        </w:rPr>
      </w:pPr>
      <w:r w:rsidRPr="6DCFE0E5">
        <w:rPr>
          <w:sz w:val="20"/>
          <w:szCs w:val="20"/>
        </w:rPr>
        <w:lastRenderedPageBreak/>
        <w:t xml:space="preserve">Where the </w:t>
      </w:r>
      <w:r w:rsidR="77EE1307" w:rsidRPr="6DCFE0E5">
        <w:rPr>
          <w:sz w:val="20"/>
          <w:szCs w:val="20"/>
        </w:rPr>
        <w:t xml:space="preserve">items </w:t>
      </w:r>
      <w:r w:rsidRPr="6DCFE0E5">
        <w:rPr>
          <w:sz w:val="20"/>
          <w:szCs w:val="20"/>
        </w:rPr>
        <w:t>i, ii and iii</w:t>
      </w:r>
      <w:r w:rsidR="7319D0BB" w:rsidRPr="6DCFE0E5">
        <w:rPr>
          <w:sz w:val="20"/>
          <w:szCs w:val="20"/>
        </w:rPr>
        <w:t xml:space="preserve"> below</w:t>
      </w:r>
      <w:r w:rsidRPr="6DCFE0E5">
        <w:rPr>
          <w:sz w:val="20"/>
          <w:szCs w:val="20"/>
        </w:rPr>
        <w:t xml:space="preserve"> </w:t>
      </w:r>
      <w:r w:rsidR="08629CD2" w:rsidRPr="55777325">
        <w:rPr>
          <w:sz w:val="20"/>
          <w:szCs w:val="20"/>
        </w:rPr>
        <w:t xml:space="preserve">may </w:t>
      </w:r>
      <w:r w:rsidRPr="6DCFE0E5">
        <w:rPr>
          <w:sz w:val="20"/>
          <w:szCs w:val="20"/>
        </w:rPr>
        <w:t xml:space="preserve">affect the performance of the </w:t>
      </w:r>
      <w:r w:rsidRPr="6DCFE0E5">
        <w:rPr>
          <w:b/>
          <w:bCs/>
          <w:sz w:val="20"/>
          <w:szCs w:val="20"/>
        </w:rPr>
        <w:t xml:space="preserve">Total System </w:t>
      </w:r>
      <w:r w:rsidRPr="6DCFE0E5">
        <w:rPr>
          <w:sz w:val="20"/>
          <w:szCs w:val="20"/>
        </w:rPr>
        <w:t>(which includes</w:t>
      </w:r>
      <w:r w:rsidR="0A9A75CB" w:rsidRPr="6DCFE0E5">
        <w:rPr>
          <w:sz w:val="20"/>
          <w:szCs w:val="20"/>
        </w:rPr>
        <w:t>,</w:t>
      </w:r>
      <w:r w:rsidRPr="6DCFE0E5">
        <w:rPr>
          <w:sz w:val="20"/>
          <w:szCs w:val="20"/>
        </w:rPr>
        <w:t xml:space="preserve"> but not limited to</w:t>
      </w:r>
      <w:r w:rsidR="59E31A88" w:rsidRPr="6DCFE0E5">
        <w:rPr>
          <w:sz w:val="20"/>
          <w:szCs w:val="20"/>
        </w:rPr>
        <w:t>,</w:t>
      </w:r>
      <w:r w:rsidRPr="6DCFE0E5">
        <w:rPr>
          <w:sz w:val="20"/>
          <w:szCs w:val="20"/>
        </w:rPr>
        <w:t xml:space="preserve"> outages of </w:t>
      </w:r>
      <w:r w:rsidRPr="6DCFE0E5">
        <w:rPr>
          <w:b/>
          <w:bCs/>
          <w:sz w:val="20"/>
          <w:szCs w:val="20"/>
        </w:rPr>
        <w:t xml:space="preserve">User System Apparatus </w:t>
      </w:r>
      <w:r w:rsidRPr="6DCFE0E5">
        <w:rPr>
          <w:sz w:val="20"/>
          <w:szCs w:val="20"/>
        </w:rPr>
        <w:t xml:space="preserve">at </w:t>
      </w:r>
      <w:r w:rsidRPr="6DCFE0E5">
        <w:rPr>
          <w:b/>
          <w:bCs/>
          <w:sz w:val="20"/>
          <w:szCs w:val="20"/>
        </w:rPr>
        <w:t>Grid Supply Points</w:t>
      </w:r>
      <w:r w:rsidR="5816907F" w:rsidRPr="6DCFE0E5">
        <w:rPr>
          <w:sz w:val="20"/>
          <w:szCs w:val="20"/>
        </w:rPr>
        <w:t>)</w:t>
      </w:r>
      <w:r w:rsidRPr="6DCFE0E5">
        <w:rPr>
          <w:sz w:val="20"/>
          <w:szCs w:val="20"/>
        </w:rPr>
        <w:t xml:space="preserve"> each </w:t>
      </w:r>
      <w:r w:rsidRPr="6DCFE0E5">
        <w:rPr>
          <w:b/>
          <w:bCs/>
          <w:sz w:val="20"/>
          <w:szCs w:val="20"/>
        </w:rPr>
        <w:t>Network Operator</w:t>
      </w:r>
      <w:commentRangeStart w:id="205"/>
      <w:commentRangeStart w:id="206"/>
      <w:r w:rsidRPr="6DCFE0E5">
        <w:rPr>
          <w:b/>
          <w:bCs/>
          <w:sz w:val="20"/>
          <w:szCs w:val="20"/>
        </w:rPr>
        <w:t xml:space="preserve"> </w:t>
      </w:r>
      <w:r w:rsidR="00662D7E">
        <w:rPr>
          <w:sz w:val="20"/>
          <w:szCs w:val="20"/>
        </w:rPr>
        <w:t>sha</w:t>
      </w:r>
      <w:r w:rsidRPr="6DCFE0E5">
        <w:rPr>
          <w:sz w:val="20"/>
          <w:szCs w:val="20"/>
        </w:rPr>
        <w:t xml:space="preserve">ll </w:t>
      </w:r>
      <w:commentRangeEnd w:id="205"/>
      <w:r w:rsidR="00894FF9">
        <w:rPr>
          <w:rStyle w:val="CommentReference"/>
        </w:rPr>
        <w:commentReference w:id="205"/>
      </w:r>
      <w:commentRangeEnd w:id="206"/>
      <w:r w:rsidR="00080EF3">
        <w:rPr>
          <w:rStyle w:val="CommentReference"/>
        </w:rPr>
        <w:commentReference w:id="206"/>
      </w:r>
      <w:r w:rsidRPr="6DCFE0E5">
        <w:rPr>
          <w:sz w:val="20"/>
          <w:szCs w:val="20"/>
        </w:rPr>
        <w:t xml:space="preserve">provide to </w:t>
      </w:r>
      <w:r w:rsidRPr="6DCFE0E5">
        <w:rPr>
          <w:b/>
          <w:bCs/>
          <w:sz w:val="20"/>
          <w:szCs w:val="20"/>
        </w:rPr>
        <w:t>The Company</w:t>
      </w:r>
      <w:r w:rsidRPr="6DCFE0E5">
        <w:rPr>
          <w:sz w:val="20"/>
          <w:szCs w:val="20"/>
        </w:rPr>
        <w:t>:</w:t>
      </w:r>
    </w:p>
    <w:p w14:paraId="2EC3AA6D" w14:textId="4E61849C" w:rsidR="00D076F8" w:rsidRDefault="00474BB3" w:rsidP="009F35FD">
      <w:pPr>
        <w:pStyle w:val="ListParagraph"/>
        <w:numPr>
          <w:ilvl w:val="1"/>
          <w:numId w:val="15"/>
        </w:numPr>
        <w:tabs>
          <w:tab w:val="left" w:pos="2552"/>
        </w:tabs>
        <w:spacing w:before="122" w:line="264" w:lineRule="auto"/>
        <w:ind w:left="2552" w:right="1212" w:hanging="425"/>
        <w:rPr>
          <w:sz w:val="20"/>
          <w:szCs w:val="20"/>
        </w:rPr>
      </w:pPr>
      <w:commentRangeStart w:id="207"/>
      <w:r w:rsidRPr="6DCFE0E5">
        <w:rPr>
          <w:sz w:val="20"/>
          <w:szCs w:val="20"/>
        </w:rPr>
        <w:t>All</w:t>
      </w:r>
      <w:commentRangeEnd w:id="207"/>
      <w:r w:rsidR="000E0B5F">
        <w:rPr>
          <w:rStyle w:val="CommentReference"/>
        </w:rPr>
        <w:commentReference w:id="207"/>
      </w:r>
      <w:r w:rsidRPr="6DCFE0E5">
        <w:rPr>
          <w:spacing w:val="-3"/>
          <w:sz w:val="20"/>
          <w:szCs w:val="20"/>
        </w:rPr>
        <w:t xml:space="preserve"> </w:t>
      </w:r>
      <w:r w:rsidRPr="6DCFE0E5">
        <w:rPr>
          <w:sz w:val="20"/>
          <w:szCs w:val="20"/>
        </w:rPr>
        <w:t>proposed</w:t>
      </w:r>
      <w:r w:rsidRPr="6DCFE0E5">
        <w:rPr>
          <w:spacing w:val="-3"/>
          <w:sz w:val="20"/>
          <w:szCs w:val="20"/>
        </w:rPr>
        <w:t xml:space="preserve"> </w:t>
      </w:r>
      <w:r w:rsidRPr="6DCFE0E5">
        <w:rPr>
          <w:sz w:val="20"/>
          <w:szCs w:val="20"/>
        </w:rPr>
        <w:t>outage</w:t>
      </w:r>
      <w:r w:rsidR="733F9C9E" w:rsidRPr="6DCFE0E5">
        <w:rPr>
          <w:sz w:val="20"/>
          <w:szCs w:val="20"/>
        </w:rPr>
        <w:t>s</w:t>
      </w:r>
      <w:r w:rsidR="00BD7E0C" w:rsidRPr="00BD7E0C">
        <w:t xml:space="preserve"> </w:t>
      </w:r>
      <w:r w:rsidR="00BD7E0C" w:rsidRPr="00BD7E0C">
        <w:rPr>
          <w:sz w:val="20"/>
          <w:szCs w:val="20"/>
        </w:rPr>
        <w:t xml:space="preserve">in </w:t>
      </w:r>
      <w:commentRangeStart w:id="208"/>
      <w:commentRangeStart w:id="209"/>
      <w:r w:rsidR="00BD7E0C" w:rsidRPr="00BD7E0C">
        <w:rPr>
          <w:sz w:val="20"/>
          <w:szCs w:val="20"/>
        </w:rPr>
        <w:t xml:space="preserve">Years 2-5 </w:t>
      </w:r>
      <w:commentRangeEnd w:id="208"/>
      <w:r w:rsidR="00820B42">
        <w:rPr>
          <w:rStyle w:val="CommentReference"/>
        </w:rPr>
        <w:commentReference w:id="208"/>
      </w:r>
      <w:commentRangeEnd w:id="209"/>
      <w:r w:rsidR="00497DAE">
        <w:rPr>
          <w:rStyle w:val="CommentReference"/>
        </w:rPr>
        <w:commentReference w:id="209"/>
      </w:r>
      <w:r w:rsidR="00BD7E0C" w:rsidRPr="00BD7E0C">
        <w:rPr>
          <w:sz w:val="20"/>
          <w:szCs w:val="20"/>
        </w:rPr>
        <w:t xml:space="preserve">in its </w:t>
      </w:r>
      <w:r w:rsidR="00BD7E0C" w:rsidRPr="00C41C38">
        <w:rPr>
          <w:b/>
          <w:bCs/>
          <w:sz w:val="20"/>
          <w:szCs w:val="20"/>
        </w:rPr>
        <w:t>User System</w:t>
      </w:r>
      <w:r w:rsidR="00BD7E0C" w:rsidRPr="00BD7E0C">
        <w:rPr>
          <w:sz w:val="20"/>
          <w:szCs w:val="20"/>
        </w:rPr>
        <w:t xml:space="preserve"> which may affect the performance of the </w:t>
      </w:r>
      <w:r w:rsidR="00BD7E0C" w:rsidRPr="00C41C38">
        <w:rPr>
          <w:b/>
          <w:bCs/>
          <w:sz w:val="20"/>
          <w:szCs w:val="20"/>
        </w:rPr>
        <w:t>Total System</w:t>
      </w:r>
      <w:r w:rsidR="00BD7E0C" w:rsidRPr="00BD7E0C">
        <w:rPr>
          <w:sz w:val="20"/>
          <w:szCs w:val="20"/>
        </w:rPr>
        <w:t xml:space="preserve"> (which includes but is not limited to outages of </w:t>
      </w:r>
      <w:r w:rsidR="00BD7E0C" w:rsidRPr="00C41C38">
        <w:rPr>
          <w:b/>
          <w:bCs/>
          <w:sz w:val="20"/>
          <w:szCs w:val="20"/>
        </w:rPr>
        <w:t>User System Apparatus</w:t>
      </w:r>
      <w:r w:rsidR="00BD7E0C" w:rsidRPr="00BD7E0C">
        <w:rPr>
          <w:sz w:val="20"/>
          <w:szCs w:val="20"/>
        </w:rPr>
        <w:t xml:space="preserve"> at </w:t>
      </w:r>
      <w:r w:rsidR="00BD7E0C" w:rsidRPr="00C41C38">
        <w:rPr>
          <w:b/>
          <w:bCs/>
          <w:sz w:val="20"/>
          <w:szCs w:val="20"/>
        </w:rPr>
        <w:t>Grid Supply Points</w:t>
      </w:r>
      <w:r w:rsidR="00BD7E0C" w:rsidRPr="00BD7E0C">
        <w:rPr>
          <w:sz w:val="20"/>
          <w:szCs w:val="20"/>
        </w:rPr>
        <w:t xml:space="preserve"> and outages which constrain the output of </w:t>
      </w:r>
      <w:r w:rsidR="00BD7E0C" w:rsidRPr="00C41C38">
        <w:rPr>
          <w:b/>
          <w:bCs/>
          <w:sz w:val="20"/>
          <w:szCs w:val="20"/>
        </w:rPr>
        <w:t>Power Generating Modules</w:t>
      </w:r>
      <w:r w:rsidR="00BD7E0C" w:rsidRPr="00BD7E0C">
        <w:rPr>
          <w:sz w:val="20"/>
          <w:szCs w:val="20"/>
        </w:rPr>
        <w:t xml:space="preserve"> (including </w:t>
      </w:r>
      <w:r w:rsidR="00BD7E0C" w:rsidRPr="00C41C38">
        <w:rPr>
          <w:b/>
          <w:bCs/>
          <w:sz w:val="20"/>
          <w:szCs w:val="20"/>
        </w:rPr>
        <w:t>DC Connected Power Park Modules</w:t>
      </w:r>
      <w:r w:rsidR="00BD7E0C" w:rsidRPr="00BD7E0C">
        <w:rPr>
          <w:sz w:val="20"/>
          <w:szCs w:val="20"/>
        </w:rPr>
        <w:t xml:space="preserve">) and/or </w:t>
      </w:r>
      <w:r w:rsidR="00BD7E0C" w:rsidRPr="00C41C38">
        <w:rPr>
          <w:b/>
          <w:bCs/>
          <w:sz w:val="20"/>
          <w:szCs w:val="20"/>
        </w:rPr>
        <w:t>Synchronous Generating Units</w:t>
      </w:r>
      <w:r w:rsidR="00BD7E0C" w:rsidRPr="00BD7E0C">
        <w:rPr>
          <w:sz w:val="20"/>
          <w:szCs w:val="20"/>
        </w:rPr>
        <w:t xml:space="preserve"> and/or </w:t>
      </w:r>
      <w:r w:rsidR="00BD7E0C" w:rsidRPr="00C41C38">
        <w:rPr>
          <w:b/>
          <w:bCs/>
          <w:sz w:val="20"/>
          <w:szCs w:val="20"/>
        </w:rPr>
        <w:t>Power Park Modules</w:t>
      </w:r>
      <w:r w:rsidR="00BD7E0C" w:rsidRPr="00BD7E0C">
        <w:rPr>
          <w:sz w:val="20"/>
          <w:szCs w:val="20"/>
        </w:rPr>
        <w:t xml:space="preserve"> </w:t>
      </w:r>
      <w:r w:rsidR="00BD7E0C" w:rsidRPr="00C41C38">
        <w:rPr>
          <w:b/>
          <w:bCs/>
          <w:sz w:val="20"/>
          <w:szCs w:val="20"/>
        </w:rPr>
        <w:t>Embedded</w:t>
      </w:r>
      <w:r w:rsidR="00BD7E0C" w:rsidRPr="00BD7E0C">
        <w:rPr>
          <w:sz w:val="20"/>
          <w:szCs w:val="20"/>
        </w:rPr>
        <w:t xml:space="preserve"> within that </w:t>
      </w:r>
      <w:r w:rsidR="00BD7E0C" w:rsidRPr="00C41C38">
        <w:rPr>
          <w:b/>
          <w:bCs/>
          <w:sz w:val="20"/>
          <w:szCs w:val="20"/>
        </w:rPr>
        <w:t>User System</w:t>
      </w:r>
      <w:r w:rsidR="00BD7E0C" w:rsidRPr="00BD7E0C">
        <w:rPr>
          <w:sz w:val="20"/>
          <w:szCs w:val="20"/>
        </w:rPr>
        <w:t xml:space="preserve">) </w:t>
      </w:r>
    </w:p>
    <w:p w14:paraId="5E75ABF1" w14:textId="335C725E" w:rsidR="00735799" w:rsidRPr="00CE1447" w:rsidRDefault="00E500BC" w:rsidP="009F35FD">
      <w:pPr>
        <w:pStyle w:val="ListParagraph"/>
        <w:numPr>
          <w:ilvl w:val="1"/>
          <w:numId w:val="15"/>
        </w:numPr>
        <w:tabs>
          <w:tab w:val="left" w:pos="2552"/>
        </w:tabs>
        <w:spacing w:before="122" w:line="264" w:lineRule="auto"/>
        <w:ind w:left="2552" w:right="1212" w:hanging="425"/>
        <w:rPr>
          <w:b/>
          <w:sz w:val="20"/>
          <w:szCs w:val="20"/>
        </w:rPr>
      </w:pPr>
      <w:r>
        <w:rPr>
          <w:sz w:val="20"/>
          <w:szCs w:val="20"/>
        </w:rPr>
        <w:t>In relation to</w:t>
      </w:r>
      <w:r w:rsidR="00095B21">
        <w:rPr>
          <w:b/>
          <w:bCs/>
          <w:sz w:val="20"/>
          <w:szCs w:val="20"/>
        </w:rPr>
        <w:t xml:space="preserve"> Offshore</w:t>
      </w:r>
      <w:r w:rsidRPr="00914E4C">
        <w:rPr>
          <w:b/>
          <w:bCs/>
          <w:sz w:val="20"/>
          <w:szCs w:val="20"/>
        </w:rPr>
        <w:t xml:space="preserve"> Transmission Systems</w:t>
      </w:r>
      <w:r>
        <w:rPr>
          <w:sz w:val="20"/>
          <w:szCs w:val="20"/>
        </w:rPr>
        <w:t xml:space="preserve"> a</w:t>
      </w:r>
      <w:r w:rsidR="00EA4D7A">
        <w:rPr>
          <w:sz w:val="20"/>
          <w:szCs w:val="20"/>
        </w:rPr>
        <w:t xml:space="preserve">ll </w:t>
      </w:r>
      <w:r w:rsidR="00924EA2">
        <w:rPr>
          <w:sz w:val="20"/>
          <w:szCs w:val="20"/>
        </w:rPr>
        <w:t>proposed outages</w:t>
      </w:r>
      <w:r w:rsidR="00474BB3" w:rsidRPr="6DCFE0E5">
        <w:rPr>
          <w:sz w:val="20"/>
          <w:szCs w:val="20"/>
        </w:rPr>
        <w:t xml:space="preserve"> in</w:t>
      </w:r>
      <w:r w:rsidR="00474BB3" w:rsidRPr="6DCFE0E5">
        <w:rPr>
          <w:spacing w:val="-1"/>
          <w:sz w:val="20"/>
          <w:szCs w:val="20"/>
        </w:rPr>
        <w:t xml:space="preserve"> </w:t>
      </w:r>
      <w:commentRangeStart w:id="210"/>
      <w:r w:rsidR="00474BB3" w:rsidRPr="6DCFE0E5">
        <w:rPr>
          <w:sz w:val="20"/>
          <w:szCs w:val="20"/>
        </w:rPr>
        <w:t>Years</w:t>
      </w:r>
      <w:r w:rsidR="00474BB3" w:rsidRPr="6DCFE0E5">
        <w:rPr>
          <w:spacing w:val="-1"/>
          <w:sz w:val="20"/>
          <w:szCs w:val="20"/>
        </w:rPr>
        <w:t xml:space="preserve"> </w:t>
      </w:r>
      <w:r w:rsidR="00474BB3" w:rsidRPr="6DCFE0E5">
        <w:rPr>
          <w:sz w:val="20"/>
          <w:szCs w:val="20"/>
        </w:rPr>
        <w:t>2</w:t>
      </w:r>
      <w:r w:rsidR="58378283" w:rsidRPr="6DCFE0E5">
        <w:rPr>
          <w:sz w:val="20"/>
          <w:szCs w:val="20"/>
        </w:rPr>
        <w:t xml:space="preserve"> </w:t>
      </w:r>
      <w:r w:rsidR="00F96642">
        <w:rPr>
          <w:sz w:val="20"/>
          <w:szCs w:val="20"/>
        </w:rPr>
        <w:t>–</w:t>
      </w:r>
      <w:r w:rsidR="58378283" w:rsidRPr="6DCFE0E5">
        <w:rPr>
          <w:sz w:val="20"/>
          <w:szCs w:val="20"/>
        </w:rPr>
        <w:t xml:space="preserve"> </w:t>
      </w:r>
      <w:r w:rsidR="00474BB3" w:rsidRPr="6DCFE0E5">
        <w:rPr>
          <w:sz w:val="20"/>
          <w:szCs w:val="20"/>
        </w:rPr>
        <w:t>5</w:t>
      </w:r>
      <w:commentRangeEnd w:id="210"/>
      <w:r w:rsidR="00513797">
        <w:rPr>
          <w:rStyle w:val="CommentReference"/>
        </w:rPr>
        <w:commentReference w:id="210"/>
      </w:r>
      <w:r w:rsidR="00F96642">
        <w:rPr>
          <w:sz w:val="20"/>
          <w:szCs w:val="20"/>
        </w:rPr>
        <w:t xml:space="preserve"> </w:t>
      </w:r>
      <w:r w:rsidR="00474BB3" w:rsidRPr="6DCFE0E5">
        <w:rPr>
          <w:sz w:val="20"/>
          <w:szCs w:val="20"/>
        </w:rPr>
        <w:t>in</w:t>
      </w:r>
      <w:r w:rsidR="00474BB3" w:rsidRPr="6DCFE0E5">
        <w:rPr>
          <w:spacing w:val="-1"/>
          <w:sz w:val="20"/>
          <w:szCs w:val="20"/>
        </w:rPr>
        <w:t xml:space="preserve"> </w:t>
      </w:r>
      <w:commentRangeStart w:id="211"/>
      <w:commentRangeStart w:id="212"/>
      <w:r w:rsidR="00474BB3" w:rsidRPr="6DCFE0E5">
        <w:rPr>
          <w:sz w:val="20"/>
          <w:szCs w:val="20"/>
        </w:rPr>
        <w:t xml:space="preserve">its </w:t>
      </w:r>
      <w:r w:rsidR="00497DAE" w:rsidRPr="00280616">
        <w:rPr>
          <w:b/>
          <w:bCs/>
          <w:sz w:val="20"/>
          <w:szCs w:val="20"/>
        </w:rPr>
        <w:t>User</w:t>
      </w:r>
      <w:r w:rsidR="00497DAE">
        <w:rPr>
          <w:sz w:val="20"/>
          <w:szCs w:val="20"/>
        </w:rPr>
        <w:t xml:space="preserve"> </w:t>
      </w:r>
      <w:r w:rsidR="00474BB3" w:rsidRPr="6DCFE0E5">
        <w:rPr>
          <w:b/>
          <w:bCs/>
          <w:sz w:val="20"/>
          <w:szCs w:val="20"/>
        </w:rPr>
        <w:t>System</w:t>
      </w:r>
      <w:r w:rsidR="00474BB3" w:rsidRPr="6DCFE0E5">
        <w:rPr>
          <w:b/>
          <w:bCs/>
          <w:spacing w:val="-2"/>
          <w:sz w:val="20"/>
          <w:szCs w:val="20"/>
        </w:rPr>
        <w:t xml:space="preserve"> </w:t>
      </w:r>
      <w:commentRangeEnd w:id="211"/>
      <w:r w:rsidR="004C4236">
        <w:rPr>
          <w:rStyle w:val="CommentReference"/>
        </w:rPr>
        <w:commentReference w:id="211"/>
      </w:r>
      <w:commentRangeEnd w:id="212"/>
      <w:r w:rsidR="00386A3D">
        <w:rPr>
          <w:rStyle w:val="CommentReference"/>
        </w:rPr>
        <w:commentReference w:id="212"/>
      </w:r>
      <w:r w:rsidR="005D1A68">
        <w:rPr>
          <w:sz w:val="20"/>
          <w:szCs w:val="20"/>
        </w:rPr>
        <w:t>which</w:t>
      </w:r>
      <w:r w:rsidR="004F41C0">
        <w:rPr>
          <w:sz w:val="20"/>
          <w:szCs w:val="20"/>
        </w:rPr>
        <w:t xml:space="preserve"> </w:t>
      </w:r>
      <w:r w:rsidR="00474BB3" w:rsidRPr="6DCFE0E5">
        <w:rPr>
          <w:sz w:val="20"/>
          <w:szCs w:val="20"/>
        </w:rPr>
        <w:t>may affect</w:t>
      </w:r>
      <w:r w:rsidR="00474BB3" w:rsidRPr="6DCFE0E5">
        <w:rPr>
          <w:spacing w:val="-5"/>
          <w:sz w:val="20"/>
          <w:szCs w:val="20"/>
        </w:rPr>
        <w:t xml:space="preserve"> </w:t>
      </w:r>
      <w:r w:rsidR="00474BB3" w:rsidRPr="6DCFE0E5">
        <w:rPr>
          <w:sz w:val="20"/>
          <w:szCs w:val="20"/>
        </w:rPr>
        <w:t>the</w:t>
      </w:r>
      <w:r w:rsidR="00474BB3" w:rsidRPr="6DCFE0E5">
        <w:rPr>
          <w:spacing w:val="-4"/>
          <w:sz w:val="20"/>
          <w:szCs w:val="20"/>
        </w:rPr>
        <w:t xml:space="preserve"> </w:t>
      </w:r>
      <w:r w:rsidR="00474BB3" w:rsidRPr="6DCFE0E5">
        <w:rPr>
          <w:sz w:val="20"/>
          <w:szCs w:val="20"/>
        </w:rPr>
        <w:t>declared</w:t>
      </w:r>
      <w:r w:rsidR="00474BB3" w:rsidRPr="6DCFE0E5">
        <w:rPr>
          <w:spacing w:val="-5"/>
          <w:sz w:val="20"/>
          <w:szCs w:val="20"/>
        </w:rPr>
        <w:t xml:space="preserve"> </w:t>
      </w:r>
      <w:r w:rsidR="00474BB3" w:rsidRPr="6DCFE0E5">
        <w:rPr>
          <w:sz w:val="20"/>
          <w:szCs w:val="20"/>
        </w:rPr>
        <w:t>values</w:t>
      </w:r>
      <w:r w:rsidR="00474BB3" w:rsidRPr="6DCFE0E5">
        <w:rPr>
          <w:spacing w:val="-4"/>
          <w:sz w:val="20"/>
          <w:szCs w:val="20"/>
        </w:rPr>
        <w:t xml:space="preserve"> </w:t>
      </w:r>
      <w:r w:rsidR="00474BB3" w:rsidRPr="6DCFE0E5">
        <w:rPr>
          <w:sz w:val="20"/>
          <w:szCs w:val="20"/>
        </w:rPr>
        <w:t>of</w:t>
      </w:r>
      <w:r w:rsidR="00474BB3" w:rsidRPr="6DCFE0E5">
        <w:rPr>
          <w:spacing w:val="-2"/>
          <w:sz w:val="20"/>
          <w:szCs w:val="20"/>
        </w:rPr>
        <w:t xml:space="preserve"> </w:t>
      </w:r>
      <w:r w:rsidR="00474BB3" w:rsidRPr="6DCFE0E5">
        <w:rPr>
          <w:b/>
          <w:bCs/>
          <w:sz w:val="20"/>
          <w:szCs w:val="20"/>
        </w:rPr>
        <w:t>Maximum</w:t>
      </w:r>
      <w:r w:rsidR="00474BB3" w:rsidRPr="6DCFE0E5">
        <w:rPr>
          <w:b/>
          <w:bCs/>
          <w:spacing w:val="-2"/>
          <w:sz w:val="20"/>
          <w:szCs w:val="20"/>
        </w:rPr>
        <w:t xml:space="preserve"> </w:t>
      </w:r>
      <w:r w:rsidR="00474BB3" w:rsidRPr="6DCFE0E5">
        <w:rPr>
          <w:b/>
          <w:bCs/>
          <w:sz w:val="20"/>
          <w:szCs w:val="20"/>
        </w:rPr>
        <w:t>Export</w:t>
      </w:r>
      <w:r w:rsidR="00474BB3" w:rsidRPr="6DCFE0E5">
        <w:rPr>
          <w:b/>
          <w:bCs/>
          <w:spacing w:val="-2"/>
          <w:sz w:val="20"/>
          <w:szCs w:val="20"/>
        </w:rPr>
        <w:t xml:space="preserve"> </w:t>
      </w:r>
      <w:r w:rsidR="00474BB3" w:rsidRPr="6DCFE0E5">
        <w:rPr>
          <w:b/>
          <w:bCs/>
          <w:sz w:val="20"/>
          <w:szCs w:val="20"/>
        </w:rPr>
        <w:t>Capacity</w:t>
      </w:r>
      <w:r w:rsidR="00474BB3" w:rsidRPr="6DCFE0E5">
        <w:rPr>
          <w:b/>
          <w:bCs/>
          <w:spacing w:val="-4"/>
          <w:sz w:val="20"/>
          <w:szCs w:val="20"/>
        </w:rPr>
        <w:t xml:space="preserve"> </w:t>
      </w:r>
      <w:r w:rsidR="00474BB3" w:rsidRPr="6DCFE0E5">
        <w:rPr>
          <w:sz w:val="20"/>
          <w:szCs w:val="20"/>
        </w:rPr>
        <w:t>and/or</w:t>
      </w:r>
      <w:r w:rsidR="00474BB3" w:rsidRPr="6DCFE0E5">
        <w:rPr>
          <w:spacing w:val="-4"/>
          <w:sz w:val="20"/>
          <w:szCs w:val="20"/>
        </w:rPr>
        <w:t xml:space="preserve"> </w:t>
      </w:r>
      <w:r w:rsidR="00474BB3" w:rsidRPr="6DCFE0E5">
        <w:rPr>
          <w:b/>
          <w:bCs/>
          <w:sz w:val="20"/>
          <w:szCs w:val="20"/>
        </w:rPr>
        <w:t xml:space="preserve">Maximum Import Capacity </w:t>
      </w:r>
      <w:r w:rsidR="00474BB3" w:rsidRPr="6DCFE0E5">
        <w:rPr>
          <w:sz w:val="20"/>
          <w:szCs w:val="20"/>
        </w:rPr>
        <w:t xml:space="preserve">for each </w:t>
      </w:r>
      <w:r w:rsidR="00474BB3" w:rsidRPr="6DCFE0E5">
        <w:rPr>
          <w:b/>
          <w:bCs/>
          <w:sz w:val="20"/>
          <w:szCs w:val="20"/>
        </w:rPr>
        <w:t xml:space="preserve">Interface Point </w:t>
      </w:r>
      <w:r w:rsidR="00474BB3" w:rsidRPr="6DCFE0E5">
        <w:rPr>
          <w:sz w:val="20"/>
          <w:szCs w:val="20"/>
        </w:rPr>
        <w:t xml:space="preserve">together with the </w:t>
      </w:r>
      <w:r w:rsidR="00474BB3" w:rsidRPr="6DCFE0E5">
        <w:rPr>
          <w:b/>
          <w:bCs/>
          <w:sz w:val="20"/>
          <w:szCs w:val="20"/>
        </w:rPr>
        <w:t xml:space="preserve">Network Operator’s </w:t>
      </w:r>
      <w:r w:rsidR="00474BB3" w:rsidRPr="6DCFE0E5">
        <w:rPr>
          <w:sz w:val="20"/>
          <w:szCs w:val="20"/>
        </w:rPr>
        <w:t xml:space="preserve">revised best estimate of the </w:t>
      </w:r>
      <w:r w:rsidR="00474BB3" w:rsidRPr="6DCFE0E5">
        <w:rPr>
          <w:b/>
          <w:bCs/>
          <w:sz w:val="20"/>
          <w:szCs w:val="20"/>
        </w:rPr>
        <w:t xml:space="preserve">Maximum Export </w:t>
      </w:r>
      <w:r w:rsidR="00474BB3" w:rsidRPr="00103BB1">
        <w:rPr>
          <w:b/>
          <w:bCs/>
          <w:sz w:val="20"/>
          <w:szCs w:val="20"/>
        </w:rPr>
        <w:t>Capa</w:t>
      </w:r>
      <w:r w:rsidR="00103BB1" w:rsidRPr="00103BB1">
        <w:rPr>
          <w:b/>
          <w:bCs/>
          <w:sz w:val="20"/>
          <w:szCs w:val="20"/>
        </w:rPr>
        <w:t>city</w:t>
      </w:r>
      <w:r w:rsidR="00474BB3" w:rsidRPr="6DCFE0E5">
        <w:rPr>
          <w:b/>
          <w:bCs/>
          <w:sz w:val="20"/>
          <w:szCs w:val="20"/>
        </w:rPr>
        <w:t xml:space="preserve"> </w:t>
      </w:r>
      <w:r w:rsidR="00474BB3" w:rsidRPr="6DCFE0E5">
        <w:rPr>
          <w:sz w:val="20"/>
          <w:szCs w:val="20"/>
        </w:rPr>
        <w:t xml:space="preserve">and/or </w:t>
      </w:r>
      <w:r w:rsidR="00474BB3" w:rsidRPr="6DCFE0E5">
        <w:rPr>
          <w:b/>
          <w:bCs/>
          <w:sz w:val="20"/>
          <w:szCs w:val="20"/>
        </w:rPr>
        <w:t xml:space="preserve">Maximum Import </w:t>
      </w:r>
      <w:r w:rsidR="00474BB3" w:rsidRPr="00103BB1">
        <w:rPr>
          <w:b/>
          <w:bCs/>
          <w:sz w:val="20"/>
          <w:szCs w:val="20"/>
        </w:rPr>
        <w:t>Capa</w:t>
      </w:r>
      <w:r w:rsidR="00103BB1" w:rsidRPr="00103BB1">
        <w:rPr>
          <w:b/>
          <w:bCs/>
          <w:sz w:val="20"/>
          <w:szCs w:val="20"/>
        </w:rPr>
        <w:t>city</w:t>
      </w:r>
      <w:r w:rsidR="00474BB3" w:rsidRPr="6DCFE0E5">
        <w:rPr>
          <w:b/>
          <w:bCs/>
          <w:sz w:val="20"/>
          <w:szCs w:val="20"/>
        </w:rPr>
        <w:t xml:space="preserve"> </w:t>
      </w:r>
      <w:r w:rsidR="00474BB3" w:rsidRPr="6DCFE0E5">
        <w:rPr>
          <w:sz w:val="20"/>
          <w:szCs w:val="20"/>
        </w:rPr>
        <w:t xml:space="preserve">during such </w:t>
      </w:r>
      <w:commentRangeStart w:id="213"/>
      <w:commentRangeStart w:id="214"/>
      <w:r w:rsidR="00DA7E59" w:rsidRPr="6DCFE0E5">
        <w:rPr>
          <w:sz w:val="20"/>
          <w:szCs w:val="20"/>
        </w:rPr>
        <w:t>outages</w:t>
      </w:r>
      <w:r w:rsidR="002557C1">
        <w:rPr>
          <w:sz w:val="20"/>
          <w:szCs w:val="20"/>
        </w:rPr>
        <w:t xml:space="preserve"> and</w:t>
      </w:r>
      <w:r w:rsidR="00DA7E59">
        <w:rPr>
          <w:sz w:val="20"/>
          <w:szCs w:val="20"/>
        </w:rPr>
        <w:t xml:space="preserve"> </w:t>
      </w:r>
      <w:r w:rsidR="00DA7E59" w:rsidRPr="00CE1447">
        <w:rPr>
          <w:sz w:val="20"/>
          <w:szCs w:val="20"/>
        </w:rPr>
        <w:t>any</w:t>
      </w:r>
      <w:r w:rsidR="00474BB3" w:rsidRPr="00CE1447">
        <w:rPr>
          <w:spacing w:val="-11"/>
          <w:sz w:val="20"/>
          <w:szCs w:val="20"/>
        </w:rPr>
        <w:t xml:space="preserve"> </w:t>
      </w:r>
      <w:commentRangeEnd w:id="213"/>
      <w:r w:rsidR="00190935">
        <w:rPr>
          <w:rStyle w:val="CommentReference"/>
        </w:rPr>
        <w:commentReference w:id="213"/>
      </w:r>
      <w:commentRangeEnd w:id="214"/>
      <w:r w:rsidR="007B7F58">
        <w:rPr>
          <w:rStyle w:val="CommentReference"/>
        </w:rPr>
        <w:commentReference w:id="214"/>
      </w:r>
      <w:r w:rsidR="00474BB3" w:rsidRPr="00CE1447">
        <w:rPr>
          <w:sz w:val="20"/>
          <w:szCs w:val="20"/>
        </w:rPr>
        <w:t>automatic</w:t>
      </w:r>
      <w:r w:rsidR="00474BB3" w:rsidRPr="00CE1447">
        <w:rPr>
          <w:spacing w:val="-11"/>
          <w:sz w:val="20"/>
          <w:szCs w:val="20"/>
        </w:rPr>
        <w:t xml:space="preserve"> </w:t>
      </w:r>
      <w:r w:rsidR="00474BB3" w:rsidRPr="00CE1447">
        <w:rPr>
          <w:sz w:val="20"/>
          <w:szCs w:val="20"/>
        </w:rPr>
        <w:t>and/or</w:t>
      </w:r>
      <w:r w:rsidR="00474BB3" w:rsidRPr="00CE1447">
        <w:rPr>
          <w:spacing w:val="-11"/>
          <w:sz w:val="20"/>
          <w:szCs w:val="20"/>
        </w:rPr>
        <w:t xml:space="preserve"> </w:t>
      </w:r>
      <w:r w:rsidR="00474BB3" w:rsidRPr="00CE1447">
        <w:rPr>
          <w:sz w:val="20"/>
          <w:szCs w:val="20"/>
        </w:rPr>
        <w:t>manual</w:t>
      </w:r>
      <w:r w:rsidR="00474BB3" w:rsidRPr="00CE1447">
        <w:rPr>
          <w:spacing w:val="-13"/>
          <w:sz w:val="20"/>
          <w:szCs w:val="20"/>
        </w:rPr>
        <w:t xml:space="preserve"> </w:t>
      </w:r>
      <w:r w:rsidR="00474BB3" w:rsidRPr="00CE1447">
        <w:rPr>
          <w:sz w:val="20"/>
          <w:szCs w:val="20"/>
        </w:rPr>
        <w:t>post</w:t>
      </w:r>
      <w:r w:rsidR="00474BB3" w:rsidRPr="00CE1447">
        <w:rPr>
          <w:spacing w:val="-12"/>
          <w:sz w:val="20"/>
          <w:szCs w:val="20"/>
        </w:rPr>
        <w:t xml:space="preserve"> </w:t>
      </w:r>
      <w:r w:rsidR="00474BB3" w:rsidRPr="00CE1447">
        <w:rPr>
          <w:sz w:val="20"/>
          <w:szCs w:val="20"/>
        </w:rPr>
        <w:t>fault</w:t>
      </w:r>
      <w:r w:rsidR="00474BB3" w:rsidRPr="00CE1447">
        <w:rPr>
          <w:spacing w:val="-12"/>
          <w:sz w:val="20"/>
          <w:szCs w:val="20"/>
        </w:rPr>
        <w:t xml:space="preserve"> </w:t>
      </w:r>
      <w:r w:rsidR="00474BB3" w:rsidRPr="00CE1447">
        <w:rPr>
          <w:sz w:val="20"/>
          <w:szCs w:val="20"/>
        </w:rPr>
        <w:t>actions</w:t>
      </w:r>
      <w:r w:rsidR="00474BB3" w:rsidRPr="00CE1447">
        <w:rPr>
          <w:spacing w:val="-11"/>
          <w:sz w:val="20"/>
          <w:szCs w:val="20"/>
        </w:rPr>
        <w:t xml:space="preserve"> </w:t>
      </w:r>
      <w:r w:rsidR="00474BB3" w:rsidRPr="00CE1447">
        <w:rPr>
          <w:sz w:val="20"/>
          <w:szCs w:val="20"/>
        </w:rPr>
        <w:t>that</w:t>
      </w:r>
      <w:r w:rsidR="00474BB3" w:rsidRPr="00CE1447">
        <w:rPr>
          <w:spacing w:val="-13"/>
          <w:sz w:val="20"/>
          <w:szCs w:val="20"/>
        </w:rPr>
        <w:t xml:space="preserve"> </w:t>
      </w:r>
      <w:r w:rsidR="00474BB3" w:rsidRPr="00CE1447">
        <w:rPr>
          <w:sz w:val="20"/>
          <w:szCs w:val="20"/>
        </w:rPr>
        <w:t>it</w:t>
      </w:r>
      <w:r w:rsidR="00474BB3" w:rsidRPr="00CE1447">
        <w:rPr>
          <w:spacing w:val="-12"/>
          <w:sz w:val="20"/>
          <w:szCs w:val="20"/>
        </w:rPr>
        <w:t xml:space="preserve"> </w:t>
      </w:r>
      <w:r w:rsidR="00474BB3" w:rsidRPr="00CE1447">
        <w:rPr>
          <w:sz w:val="20"/>
          <w:szCs w:val="20"/>
        </w:rPr>
        <w:t>intends</w:t>
      </w:r>
      <w:r w:rsidR="00474BB3" w:rsidRPr="00CE1447">
        <w:rPr>
          <w:spacing w:val="-11"/>
          <w:sz w:val="20"/>
          <w:szCs w:val="20"/>
        </w:rPr>
        <w:t xml:space="preserve"> </w:t>
      </w:r>
      <w:r w:rsidR="00474BB3" w:rsidRPr="00CE1447">
        <w:rPr>
          <w:sz w:val="20"/>
          <w:szCs w:val="20"/>
        </w:rPr>
        <w:t>to</w:t>
      </w:r>
      <w:r w:rsidR="00474BB3" w:rsidRPr="00CE1447">
        <w:rPr>
          <w:spacing w:val="-8"/>
          <w:sz w:val="20"/>
          <w:szCs w:val="20"/>
        </w:rPr>
        <w:t xml:space="preserve"> </w:t>
      </w:r>
      <w:r w:rsidR="00474BB3" w:rsidRPr="00CE1447">
        <w:rPr>
          <w:sz w:val="20"/>
          <w:szCs w:val="20"/>
        </w:rPr>
        <w:t>use</w:t>
      </w:r>
      <w:r w:rsidR="00474BB3" w:rsidRPr="00CE1447">
        <w:rPr>
          <w:spacing w:val="-12"/>
          <w:sz w:val="20"/>
          <w:szCs w:val="20"/>
        </w:rPr>
        <w:t xml:space="preserve"> </w:t>
      </w:r>
      <w:r w:rsidR="00474BB3" w:rsidRPr="00CE1447">
        <w:rPr>
          <w:sz w:val="20"/>
          <w:szCs w:val="20"/>
        </w:rPr>
        <w:t>or</w:t>
      </w:r>
      <w:r w:rsidR="00474BB3" w:rsidRPr="00CE1447">
        <w:rPr>
          <w:spacing w:val="-11"/>
          <w:sz w:val="20"/>
          <w:szCs w:val="20"/>
        </w:rPr>
        <w:t xml:space="preserve"> </w:t>
      </w:r>
      <w:r w:rsidR="00474BB3" w:rsidRPr="00CE1447">
        <w:rPr>
          <w:sz w:val="20"/>
          <w:szCs w:val="20"/>
        </w:rPr>
        <w:t>plans to use during such outages.</w:t>
      </w:r>
    </w:p>
    <w:p w14:paraId="6352211A" w14:textId="350AEA4D" w:rsidR="00735799" w:rsidRDefault="00474BB3" w:rsidP="009F35FD">
      <w:pPr>
        <w:pStyle w:val="ListParagraph"/>
        <w:numPr>
          <w:ilvl w:val="1"/>
          <w:numId w:val="15"/>
        </w:numPr>
        <w:tabs>
          <w:tab w:val="left" w:pos="2552"/>
        </w:tabs>
        <w:spacing w:line="264" w:lineRule="auto"/>
        <w:ind w:left="2552" w:right="1215" w:hanging="425"/>
        <w:rPr>
          <w:b/>
          <w:bCs/>
          <w:sz w:val="20"/>
          <w:szCs w:val="20"/>
        </w:rPr>
      </w:pPr>
      <w:commentRangeStart w:id="215"/>
      <w:r w:rsidRPr="6DCFE0E5">
        <w:rPr>
          <w:sz w:val="20"/>
          <w:szCs w:val="20"/>
        </w:rPr>
        <w:t>any</w:t>
      </w:r>
      <w:commentRangeEnd w:id="215"/>
      <w:r w:rsidR="00702116">
        <w:rPr>
          <w:rStyle w:val="CommentReference"/>
        </w:rPr>
        <w:commentReference w:id="215"/>
      </w:r>
      <w:r w:rsidRPr="6DCFE0E5">
        <w:rPr>
          <w:spacing w:val="-13"/>
          <w:sz w:val="20"/>
          <w:szCs w:val="20"/>
        </w:rPr>
        <w:t xml:space="preserve"> </w:t>
      </w:r>
      <w:r w:rsidRPr="6DCFE0E5">
        <w:rPr>
          <w:sz w:val="20"/>
          <w:szCs w:val="20"/>
        </w:rPr>
        <w:t>outages</w:t>
      </w:r>
      <w:r w:rsidRPr="6DCFE0E5">
        <w:rPr>
          <w:spacing w:val="-14"/>
          <w:sz w:val="20"/>
          <w:szCs w:val="20"/>
        </w:rPr>
        <w:t xml:space="preserve"> </w:t>
      </w:r>
      <w:r w:rsidRPr="6DCFE0E5">
        <w:rPr>
          <w:sz w:val="20"/>
          <w:szCs w:val="20"/>
        </w:rPr>
        <w:t>of</w:t>
      </w:r>
      <w:r w:rsidRPr="6DCFE0E5">
        <w:rPr>
          <w:spacing w:val="-13"/>
          <w:sz w:val="20"/>
          <w:szCs w:val="20"/>
        </w:rPr>
        <w:t xml:space="preserve"> </w:t>
      </w:r>
      <w:r w:rsidRPr="6DCFE0E5">
        <w:rPr>
          <w:sz w:val="20"/>
          <w:szCs w:val="20"/>
        </w:rPr>
        <w:t>its</w:t>
      </w:r>
      <w:r w:rsidRPr="6DCFE0E5">
        <w:rPr>
          <w:spacing w:val="-10"/>
          <w:sz w:val="20"/>
          <w:szCs w:val="20"/>
        </w:rPr>
        <w:t xml:space="preserve"> </w:t>
      </w:r>
      <w:r w:rsidRPr="6DCFE0E5">
        <w:rPr>
          <w:b/>
          <w:bCs/>
          <w:sz w:val="20"/>
          <w:szCs w:val="20"/>
        </w:rPr>
        <w:t>Apparatus</w:t>
      </w:r>
      <w:r w:rsidRPr="6DCFE0E5">
        <w:rPr>
          <w:b/>
          <w:bCs/>
          <w:spacing w:val="-12"/>
          <w:sz w:val="20"/>
          <w:szCs w:val="20"/>
        </w:rPr>
        <w:t xml:space="preserve"> </w:t>
      </w:r>
      <w:r w:rsidRPr="6DCFE0E5">
        <w:rPr>
          <w:sz w:val="20"/>
          <w:szCs w:val="20"/>
        </w:rPr>
        <w:t>that</w:t>
      </w:r>
      <w:r w:rsidRPr="6DCFE0E5">
        <w:rPr>
          <w:spacing w:val="-13"/>
          <w:sz w:val="20"/>
          <w:szCs w:val="20"/>
        </w:rPr>
        <w:t xml:space="preserve"> </w:t>
      </w:r>
      <w:r w:rsidRPr="6DCFE0E5">
        <w:rPr>
          <w:sz w:val="20"/>
          <w:szCs w:val="20"/>
        </w:rPr>
        <w:t>may</w:t>
      </w:r>
      <w:r w:rsidRPr="6DCFE0E5">
        <w:rPr>
          <w:spacing w:val="-13"/>
          <w:sz w:val="20"/>
          <w:szCs w:val="20"/>
        </w:rPr>
        <w:t xml:space="preserve"> </w:t>
      </w:r>
      <w:r w:rsidRPr="6DCFE0E5">
        <w:rPr>
          <w:sz w:val="20"/>
          <w:szCs w:val="20"/>
        </w:rPr>
        <w:t>affect</w:t>
      </w:r>
      <w:r w:rsidRPr="6DCFE0E5">
        <w:rPr>
          <w:spacing w:val="-12"/>
          <w:sz w:val="20"/>
          <w:szCs w:val="20"/>
        </w:rPr>
        <w:t xml:space="preserve"> </w:t>
      </w:r>
      <w:r w:rsidRPr="6DCFE0E5">
        <w:rPr>
          <w:sz w:val="20"/>
          <w:szCs w:val="20"/>
        </w:rPr>
        <w:t>the</w:t>
      </w:r>
      <w:r w:rsidRPr="6DCFE0E5">
        <w:rPr>
          <w:spacing w:val="-13"/>
          <w:sz w:val="20"/>
          <w:szCs w:val="20"/>
        </w:rPr>
        <w:t xml:space="preserve"> </w:t>
      </w:r>
      <w:r w:rsidRPr="6DCFE0E5">
        <w:rPr>
          <w:sz w:val="20"/>
          <w:szCs w:val="20"/>
        </w:rPr>
        <w:t>ability</w:t>
      </w:r>
      <w:r w:rsidRPr="6DCFE0E5">
        <w:rPr>
          <w:spacing w:val="-14"/>
          <w:sz w:val="20"/>
          <w:szCs w:val="20"/>
        </w:rPr>
        <w:t xml:space="preserve"> </w:t>
      </w:r>
      <w:r w:rsidRPr="6DCFE0E5">
        <w:rPr>
          <w:sz w:val="20"/>
          <w:szCs w:val="20"/>
        </w:rPr>
        <w:t>to</w:t>
      </w:r>
      <w:r w:rsidRPr="6DCFE0E5">
        <w:rPr>
          <w:spacing w:val="-13"/>
          <w:sz w:val="20"/>
          <w:szCs w:val="20"/>
        </w:rPr>
        <w:t xml:space="preserve"> </w:t>
      </w:r>
      <w:r w:rsidRPr="6DCFE0E5">
        <w:rPr>
          <w:sz w:val="20"/>
          <w:szCs w:val="20"/>
        </w:rPr>
        <w:t xml:space="preserve">activate and/or operate a </w:t>
      </w:r>
      <w:r w:rsidRPr="6DCFE0E5">
        <w:rPr>
          <w:b/>
          <w:bCs/>
          <w:sz w:val="20"/>
          <w:szCs w:val="20"/>
        </w:rPr>
        <w:t>Distributed Restoration Zone Plan</w:t>
      </w:r>
      <w:r w:rsidR="5530D9AD" w:rsidRPr="00484F7F">
        <w:rPr>
          <w:sz w:val="20"/>
          <w:szCs w:val="20"/>
        </w:rPr>
        <w:t>.</w:t>
      </w:r>
    </w:p>
    <w:p w14:paraId="60CCD981" w14:textId="72E02C30" w:rsidR="00735799" w:rsidRDefault="00474BB3" w:rsidP="009F35FD">
      <w:pPr>
        <w:pStyle w:val="ListParagraph"/>
        <w:numPr>
          <w:ilvl w:val="0"/>
          <w:numId w:val="15"/>
        </w:numPr>
        <w:tabs>
          <w:tab w:val="left" w:pos="1985"/>
        </w:tabs>
        <w:spacing w:before="119"/>
        <w:ind w:left="1985" w:hanging="425"/>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sidR="001277F5">
        <w:rPr>
          <w:sz w:val="20"/>
          <w:u w:val="single"/>
        </w:rPr>
        <w:t>W</w:t>
      </w:r>
      <w:r>
        <w:rPr>
          <w:sz w:val="20"/>
          <w:u w:val="single"/>
        </w:rPr>
        <w:t>eek</w:t>
      </w:r>
      <w:r>
        <w:rPr>
          <w:spacing w:val="-4"/>
          <w:sz w:val="20"/>
          <w:u w:val="single"/>
        </w:rPr>
        <w:t xml:space="preserve"> </w:t>
      </w:r>
      <w:r>
        <w:rPr>
          <w:spacing w:val="-5"/>
          <w:sz w:val="20"/>
          <w:u w:val="single"/>
        </w:rPr>
        <w:t>13</w:t>
      </w:r>
    </w:p>
    <w:p w14:paraId="72292AA8" w14:textId="00F59C54" w:rsidR="00735799" w:rsidRPr="00A55115" w:rsidRDefault="00474BB3" w:rsidP="009F35FD">
      <w:pPr>
        <w:pStyle w:val="ListParagraph"/>
        <w:numPr>
          <w:ilvl w:val="0"/>
          <w:numId w:val="14"/>
        </w:numPr>
        <w:tabs>
          <w:tab w:val="left" w:pos="2552"/>
          <w:tab w:val="left" w:pos="2970"/>
        </w:tabs>
        <w:spacing w:before="144" w:line="264" w:lineRule="auto"/>
        <w:ind w:left="2552" w:right="1213" w:hanging="425"/>
        <w:rPr>
          <w:sz w:val="20"/>
          <w:szCs w:val="20"/>
        </w:rPr>
      </w:pPr>
      <w:r w:rsidRPr="6DCFE0E5">
        <w:rPr>
          <w:sz w:val="20"/>
          <w:szCs w:val="20"/>
        </w:rPr>
        <w:t>Each</w:t>
      </w:r>
      <w:r w:rsidRPr="6DCFE0E5">
        <w:rPr>
          <w:spacing w:val="-14"/>
          <w:sz w:val="20"/>
          <w:szCs w:val="20"/>
        </w:rPr>
        <w:t xml:space="preserve"> </w:t>
      </w:r>
      <w:commentRangeStart w:id="216"/>
      <w:r w:rsidRPr="6DCFE0E5">
        <w:rPr>
          <w:b/>
          <w:bCs/>
          <w:sz w:val="20"/>
          <w:szCs w:val="20"/>
        </w:rPr>
        <w:t>Generator</w:t>
      </w:r>
      <w:commentRangeEnd w:id="216"/>
      <w:r w:rsidR="00513797">
        <w:rPr>
          <w:rStyle w:val="CommentReference"/>
        </w:rPr>
        <w:commentReference w:id="216"/>
      </w:r>
      <w:r w:rsidRPr="6DCFE0E5">
        <w:rPr>
          <w:b/>
          <w:bCs/>
          <w:color w:val="00AFEF"/>
          <w:spacing w:val="-14"/>
          <w:sz w:val="20"/>
          <w:szCs w:val="20"/>
        </w:rPr>
        <w:t xml:space="preserve"> </w:t>
      </w:r>
      <w:r w:rsidR="00BF6469">
        <w:rPr>
          <w:sz w:val="20"/>
          <w:szCs w:val="20"/>
        </w:rPr>
        <w:t>sha</w:t>
      </w:r>
      <w:r w:rsidRPr="6DCFE0E5">
        <w:rPr>
          <w:sz w:val="20"/>
          <w:szCs w:val="20"/>
        </w:rPr>
        <w:t>ll</w:t>
      </w:r>
      <w:r w:rsidRPr="6DCFE0E5">
        <w:rPr>
          <w:spacing w:val="-14"/>
          <w:sz w:val="20"/>
          <w:szCs w:val="20"/>
        </w:rPr>
        <w:t xml:space="preserve"> </w:t>
      </w:r>
      <w:r w:rsidRPr="6DCFE0E5">
        <w:rPr>
          <w:sz w:val="20"/>
          <w:szCs w:val="20"/>
        </w:rPr>
        <w:t>inform</w:t>
      </w:r>
      <w:r w:rsidRPr="6DCFE0E5">
        <w:rPr>
          <w:spacing w:val="-14"/>
          <w:sz w:val="20"/>
          <w:szCs w:val="20"/>
        </w:rPr>
        <w:t xml:space="preserve"> </w:t>
      </w:r>
      <w:r w:rsidRPr="6DCFE0E5">
        <w:rPr>
          <w:b/>
          <w:bCs/>
          <w:sz w:val="20"/>
          <w:szCs w:val="20"/>
        </w:rPr>
        <w:t>The</w:t>
      </w:r>
      <w:r w:rsidRPr="6DCFE0E5">
        <w:rPr>
          <w:b/>
          <w:bCs/>
          <w:spacing w:val="-14"/>
          <w:sz w:val="20"/>
          <w:szCs w:val="20"/>
        </w:rPr>
        <w:t xml:space="preserve"> </w:t>
      </w:r>
      <w:r w:rsidRPr="6DCFE0E5">
        <w:rPr>
          <w:b/>
          <w:bCs/>
          <w:sz w:val="20"/>
          <w:szCs w:val="20"/>
        </w:rPr>
        <w:t>Company</w:t>
      </w:r>
      <w:r w:rsidRPr="6DCFE0E5">
        <w:rPr>
          <w:b/>
          <w:bCs/>
          <w:spacing w:val="-14"/>
          <w:sz w:val="20"/>
          <w:szCs w:val="20"/>
        </w:rPr>
        <w:t xml:space="preserve"> </w:t>
      </w:r>
      <w:r w:rsidRPr="6DCFE0E5">
        <w:rPr>
          <w:sz w:val="20"/>
          <w:szCs w:val="20"/>
        </w:rPr>
        <w:t>of</w:t>
      </w:r>
      <w:r w:rsidRPr="6DCFE0E5">
        <w:rPr>
          <w:spacing w:val="-14"/>
          <w:sz w:val="20"/>
          <w:szCs w:val="20"/>
        </w:rPr>
        <w:t xml:space="preserve"> </w:t>
      </w:r>
      <w:r w:rsidRPr="6DCFE0E5">
        <w:rPr>
          <w:sz w:val="20"/>
          <w:szCs w:val="20"/>
        </w:rPr>
        <w:t>proposed</w:t>
      </w:r>
      <w:r w:rsidRPr="6DCFE0E5">
        <w:rPr>
          <w:spacing w:val="-14"/>
          <w:sz w:val="20"/>
          <w:szCs w:val="20"/>
        </w:rPr>
        <w:t xml:space="preserve"> </w:t>
      </w:r>
      <w:r w:rsidRPr="6DCFE0E5">
        <w:rPr>
          <w:sz w:val="20"/>
          <w:szCs w:val="20"/>
        </w:rPr>
        <w:t>outages</w:t>
      </w:r>
      <w:r w:rsidRPr="6DCFE0E5">
        <w:rPr>
          <w:spacing w:val="-14"/>
          <w:sz w:val="20"/>
          <w:szCs w:val="20"/>
        </w:rPr>
        <w:t xml:space="preserve"> </w:t>
      </w:r>
      <w:r w:rsidRPr="6DCFE0E5">
        <w:rPr>
          <w:sz w:val="20"/>
          <w:szCs w:val="20"/>
        </w:rPr>
        <w:t>of</w:t>
      </w:r>
      <w:r w:rsidRPr="6DCFE0E5">
        <w:rPr>
          <w:spacing w:val="-13"/>
          <w:sz w:val="20"/>
          <w:szCs w:val="20"/>
        </w:rPr>
        <w:t xml:space="preserve"> </w:t>
      </w:r>
      <w:r w:rsidRPr="6DCFE0E5">
        <w:rPr>
          <w:b/>
          <w:bCs/>
          <w:sz w:val="20"/>
          <w:szCs w:val="20"/>
        </w:rPr>
        <w:t>Generator</w:t>
      </w:r>
      <w:r w:rsidRPr="6DCFE0E5">
        <w:rPr>
          <w:sz w:val="20"/>
          <w:szCs w:val="20"/>
        </w:rPr>
        <w:t xml:space="preserve">-owned </w:t>
      </w:r>
      <w:r w:rsidRPr="6DCFE0E5">
        <w:rPr>
          <w:b/>
          <w:bCs/>
          <w:sz w:val="20"/>
          <w:szCs w:val="20"/>
        </w:rPr>
        <w:t xml:space="preserve">Apparatus </w:t>
      </w:r>
      <w:r w:rsidR="6DCFE0E5" w:rsidRPr="6DCFE0E5">
        <w:rPr>
          <w:sz w:val="20"/>
          <w:szCs w:val="20"/>
        </w:rPr>
        <w:t xml:space="preserve">(e.g., substation </w:t>
      </w:r>
      <w:r w:rsidR="6DCFE0E5" w:rsidRPr="6DCFE0E5">
        <w:rPr>
          <w:b/>
          <w:bCs/>
          <w:sz w:val="20"/>
          <w:szCs w:val="20"/>
        </w:rPr>
        <w:t>Apparatus</w:t>
      </w:r>
      <w:r w:rsidR="6DCFE0E5" w:rsidRPr="6DCFE0E5">
        <w:rPr>
          <w:sz w:val="20"/>
          <w:szCs w:val="20"/>
        </w:rPr>
        <w:t xml:space="preserve"> not generating </w:t>
      </w:r>
      <w:r w:rsidR="6DCFE0E5" w:rsidRPr="6DCFE0E5">
        <w:rPr>
          <w:b/>
          <w:bCs/>
          <w:sz w:val="20"/>
          <w:szCs w:val="20"/>
        </w:rPr>
        <w:t>Plant</w:t>
      </w:r>
      <w:r w:rsidR="6DCFE0E5" w:rsidRPr="6DCFE0E5">
        <w:rPr>
          <w:sz w:val="20"/>
          <w:szCs w:val="20"/>
        </w:rPr>
        <w:t>)</w:t>
      </w:r>
      <w:r w:rsidR="53779A42" w:rsidRPr="6DCFE0E5">
        <w:rPr>
          <w:sz w:val="20"/>
          <w:szCs w:val="20"/>
        </w:rPr>
        <w:t xml:space="preserve"> </w:t>
      </w:r>
      <w:r w:rsidR="6DCFE0E5" w:rsidRPr="6DCFE0E5">
        <w:rPr>
          <w:sz w:val="20"/>
          <w:szCs w:val="20"/>
        </w:rPr>
        <w:t xml:space="preserve">in Years 2 - </w:t>
      </w:r>
      <w:r w:rsidR="0096060E" w:rsidRPr="6DCFE0E5">
        <w:rPr>
          <w:sz w:val="20"/>
          <w:szCs w:val="20"/>
        </w:rPr>
        <w:t>5,</w:t>
      </w:r>
      <w:r w:rsidR="6DCFE0E5" w:rsidRPr="6DCFE0E5">
        <w:rPr>
          <w:sz w:val="20"/>
          <w:szCs w:val="20"/>
        </w:rPr>
        <w:t xml:space="preserve"> at each </w:t>
      </w:r>
      <w:r w:rsidR="6DCFE0E5" w:rsidRPr="00484F7F">
        <w:rPr>
          <w:b/>
          <w:bCs/>
          <w:sz w:val="20"/>
          <w:szCs w:val="20"/>
        </w:rPr>
        <w:t>Grid Entry Point</w:t>
      </w:r>
      <w:r w:rsidR="6DCFE0E5" w:rsidRPr="6DCFE0E5">
        <w:rPr>
          <w:sz w:val="20"/>
          <w:szCs w:val="20"/>
        </w:rPr>
        <w:t>.</w:t>
      </w:r>
    </w:p>
    <w:p w14:paraId="60228A73" w14:textId="77777777" w:rsidR="00363E95" w:rsidRDefault="00363E95">
      <w:pPr>
        <w:spacing w:line="264" w:lineRule="auto"/>
        <w:jc w:val="both"/>
        <w:rPr>
          <w:sz w:val="20"/>
        </w:rPr>
      </w:pPr>
    </w:p>
    <w:p w14:paraId="4FB3201B" w14:textId="597AE5C1" w:rsidR="00735799" w:rsidRDefault="00474BB3" w:rsidP="009F35FD">
      <w:pPr>
        <w:pStyle w:val="ListParagraph"/>
        <w:numPr>
          <w:ilvl w:val="0"/>
          <w:numId w:val="14"/>
        </w:numPr>
        <w:tabs>
          <w:tab w:val="left" w:pos="2966"/>
          <w:tab w:val="left" w:pos="2970"/>
        </w:tabs>
        <w:spacing w:before="89" w:line="264" w:lineRule="auto"/>
        <w:ind w:left="2552" w:right="1212" w:hanging="425"/>
        <w:rPr>
          <w:sz w:val="20"/>
          <w:szCs w:val="20"/>
        </w:rPr>
      </w:pPr>
      <w:r w:rsidRPr="6DCFE0E5">
        <w:rPr>
          <w:b/>
          <w:bCs/>
          <w:sz w:val="20"/>
          <w:szCs w:val="20"/>
        </w:rPr>
        <w:t xml:space="preserve">The Company </w:t>
      </w:r>
      <w:r w:rsidR="00BF6469">
        <w:rPr>
          <w:sz w:val="20"/>
          <w:szCs w:val="20"/>
        </w:rPr>
        <w:t>sha</w:t>
      </w:r>
      <w:r w:rsidRPr="6DCFE0E5">
        <w:rPr>
          <w:sz w:val="20"/>
          <w:szCs w:val="20"/>
        </w:rPr>
        <w:t xml:space="preserve">ll provide each </w:t>
      </w:r>
      <w:r w:rsidRPr="6DCFE0E5">
        <w:rPr>
          <w:b/>
          <w:bCs/>
          <w:sz w:val="20"/>
          <w:szCs w:val="20"/>
        </w:rPr>
        <w:t>Network Operator</w:t>
      </w:r>
      <w:r w:rsidR="009D3DFB" w:rsidRPr="6DCFE0E5">
        <w:rPr>
          <w:sz w:val="20"/>
          <w:szCs w:val="20"/>
        </w:rPr>
        <w:t xml:space="preserve">, </w:t>
      </w:r>
      <w:r w:rsidRPr="6DCFE0E5">
        <w:rPr>
          <w:b/>
          <w:bCs/>
          <w:sz w:val="20"/>
          <w:szCs w:val="20"/>
        </w:rPr>
        <w:t>Generator</w:t>
      </w:r>
      <w:r w:rsidR="00BE1390" w:rsidRPr="6DCFE0E5">
        <w:rPr>
          <w:sz w:val="20"/>
          <w:szCs w:val="20"/>
        </w:rPr>
        <w:t xml:space="preserve">, </w:t>
      </w:r>
      <w:r w:rsidR="00FB160A" w:rsidRPr="6DCFE0E5">
        <w:rPr>
          <w:sz w:val="20"/>
          <w:szCs w:val="20"/>
        </w:rPr>
        <w:t xml:space="preserve">and </w:t>
      </w:r>
      <w:r w:rsidR="00FB160A" w:rsidRPr="00FB160A">
        <w:rPr>
          <w:b/>
          <w:bCs/>
          <w:sz w:val="20"/>
          <w:szCs w:val="20"/>
        </w:rPr>
        <w:t>Interconnector</w:t>
      </w:r>
      <w:r w:rsidRPr="6DCFE0E5">
        <w:rPr>
          <w:b/>
          <w:bCs/>
          <w:sz w:val="20"/>
          <w:szCs w:val="20"/>
        </w:rPr>
        <w:t xml:space="preserve"> Owner </w:t>
      </w:r>
      <w:r w:rsidRPr="6DCFE0E5">
        <w:rPr>
          <w:sz w:val="20"/>
          <w:szCs w:val="20"/>
        </w:rPr>
        <w:t xml:space="preserve">a copy of the information given to </w:t>
      </w:r>
      <w:r w:rsidRPr="6DCFE0E5">
        <w:rPr>
          <w:b/>
          <w:bCs/>
          <w:sz w:val="20"/>
          <w:szCs w:val="20"/>
        </w:rPr>
        <w:t xml:space="preserve">The Company </w:t>
      </w:r>
      <w:r w:rsidRPr="6DCFE0E5">
        <w:rPr>
          <w:sz w:val="20"/>
          <w:szCs w:val="20"/>
        </w:rPr>
        <w:t xml:space="preserve">under paragraph </w:t>
      </w:r>
      <w:commentRangeStart w:id="217"/>
      <w:r w:rsidRPr="6DCFE0E5">
        <w:rPr>
          <w:sz w:val="20"/>
          <w:szCs w:val="20"/>
        </w:rPr>
        <w:t xml:space="preserve">a) </w:t>
      </w:r>
      <w:commentRangeEnd w:id="217"/>
      <w:r w:rsidR="00785FE8">
        <w:rPr>
          <w:rStyle w:val="CommentReference"/>
        </w:rPr>
        <w:commentReference w:id="217"/>
      </w:r>
      <w:r w:rsidRPr="6DCFE0E5">
        <w:rPr>
          <w:sz w:val="20"/>
          <w:szCs w:val="20"/>
        </w:rPr>
        <w:t xml:space="preserve">above (other than the information given by that </w:t>
      </w:r>
      <w:r w:rsidRPr="6DCFE0E5">
        <w:rPr>
          <w:b/>
          <w:bCs/>
          <w:sz w:val="20"/>
          <w:szCs w:val="20"/>
        </w:rPr>
        <w:t>Network Operator</w:t>
      </w:r>
      <w:r w:rsidRPr="6DCFE0E5">
        <w:rPr>
          <w:sz w:val="20"/>
          <w:szCs w:val="20"/>
        </w:rPr>
        <w:t>).</w:t>
      </w:r>
      <w:r w:rsidR="0010219B">
        <w:t xml:space="preserve"> </w:t>
      </w:r>
      <w:r w:rsidR="0010219B" w:rsidRPr="6DCFE0E5">
        <w:rPr>
          <w:sz w:val="20"/>
          <w:szCs w:val="20"/>
        </w:rPr>
        <w:t xml:space="preserve">In relation to a </w:t>
      </w:r>
      <w:r w:rsidR="0010219B" w:rsidRPr="00207BD0">
        <w:rPr>
          <w:b/>
          <w:bCs/>
          <w:sz w:val="20"/>
          <w:szCs w:val="20"/>
        </w:rPr>
        <w:t>Network Operator</w:t>
      </w:r>
      <w:r w:rsidR="0010219B" w:rsidRPr="6DCFE0E5">
        <w:rPr>
          <w:sz w:val="20"/>
          <w:szCs w:val="20"/>
        </w:rPr>
        <w:t xml:space="preserve">, the data must only be used by that </w:t>
      </w:r>
      <w:r w:rsidR="0010219B" w:rsidRPr="00207BD0">
        <w:rPr>
          <w:b/>
          <w:bCs/>
          <w:sz w:val="20"/>
          <w:szCs w:val="20"/>
        </w:rPr>
        <w:t>User</w:t>
      </w:r>
      <w:r w:rsidR="0010219B" w:rsidRPr="6DCFE0E5">
        <w:rPr>
          <w:sz w:val="20"/>
          <w:szCs w:val="20"/>
        </w:rPr>
        <w:t xml:space="preserve"> in planning and operating that </w:t>
      </w:r>
      <w:r w:rsidR="0010219B" w:rsidRPr="00207BD0">
        <w:rPr>
          <w:b/>
          <w:bCs/>
          <w:sz w:val="20"/>
          <w:szCs w:val="20"/>
        </w:rPr>
        <w:t>Network Operator’s User System</w:t>
      </w:r>
      <w:r w:rsidR="0010219B" w:rsidRPr="6DCFE0E5">
        <w:rPr>
          <w:sz w:val="20"/>
          <w:szCs w:val="20"/>
        </w:rPr>
        <w:t xml:space="preserve"> and must not be used for any other purpose or passed on to, or used by, any other business of that </w:t>
      </w:r>
      <w:r w:rsidR="0010219B" w:rsidRPr="00207BD0">
        <w:rPr>
          <w:b/>
          <w:bCs/>
          <w:sz w:val="20"/>
          <w:szCs w:val="20"/>
        </w:rPr>
        <w:t>User</w:t>
      </w:r>
      <w:r w:rsidR="0010219B" w:rsidRPr="6DCFE0E5">
        <w:rPr>
          <w:sz w:val="20"/>
          <w:szCs w:val="20"/>
        </w:rPr>
        <w:t xml:space="preserve"> or to, or by, any person within any other such business or </w:t>
      </w:r>
      <w:commentRangeStart w:id="218"/>
      <w:r w:rsidR="0010219B" w:rsidRPr="6DCFE0E5">
        <w:rPr>
          <w:sz w:val="20"/>
          <w:szCs w:val="20"/>
        </w:rPr>
        <w:t>elsewhere</w:t>
      </w:r>
      <w:commentRangeEnd w:id="218"/>
      <w:r w:rsidR="00543149">
        <w:rPr>
          <w:rStyle w:val="CommentReference"/>
        </w:rPr>
        <w:commentReference w:id="218"/>
      </w:r>
      <w:r w:rsidR="0010219B" w:rsidRPr="6DCFE0E5">
        <w:rPr>
          <w:sz w:val="20"/>
          <w:szCs w:val="20"/>
        </w:rPr>
        <w:t>.</w:t>
      </w:r>
    </w:p>
    <w:p w14:paraId="25E37F35" w14:textId="77777777" w:rsidR="00735799" w:rsidRDefault="00735799">
      <w:pPr>
        <w:pStyle w:val="BodyText"/>
        <w:rPr>
          <w:sz w:val="22"/>
        </w:rPr>
      </w:pPr>
    </w:p>
    <w:p w14:paraId="2393CE1A" w14:textId="77777777" w:rsidR="00735799" w:rsidRDefault="00735799">
      <w:pPr>
        <w:pStyle w:val="BodyText"/>
        <w:spacing w:before="10"/>
      </w:pPr>
    </w:p>
    <w:p w14:paraId="7856779C" w14:textId="3C279106" w:rsidR="00735799" w:rsidRDefault="00474BB3" w:rsidP="0024736D">
      <w:pPr>
        <w:pStyle w:val="ListParagraph"/>
        <w:numPr>
          <w:ilvl w:val="0"/>
          <w:numId w:val="15"/>
        </w:numPr>
        <w:tabs>
          <w:tab w:val="left" w:pos="1985"/>
        </w:tabs>
        <w:spacing w:before="0"/>
        <w:ind w:left="1985" w:hanging="425"/>
        <w:rPr>
          <w:sz w:val="20"/>
        </w:rPr>
      </w:pPr>
      <w:r>
        <w:rPr>
          <w:sz w:val="20"/>
          <w:u w:val="single"/>
        </w:rPr>
        <w:t>By</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4"/>
          <w:sz w:val="20"/>
          <w:u w:val="single"/>
        </w:rPr>
        <w:t xml:space="preserve"> </w:t>
      </w:r>
      <w:r>
        <w:rPr>
          <w:sz w:val="20"/>
          <w:u w:val="single"/>
        </w:rPr>
        <w:t>of</w:t>
      </w:r>
      <w:r>
        <w:rPr>
          <w:spacing w:val="-3"/>
          <w:sz w:val="20"/>
          <w:u w:val="single"/>
        </w:rPr>
        <w:t xml:space="preserve"> </w:t>
      </w:r>
      <w:r w:rsidR="001277F5">
        <w:rPr>
          <w:sz w:val="20"/>
          <w:u w:val="single"/>
        </w:rPr>
        <w:t>W</w:t>
      </w:r>
      <w:r>
        <w:rPr>
          <w:sz w:val="20"/>
          <w:u w:val="single"/>
        </w:rPr>
        <w:t>eek</w:t>
      </w:r>
      <w:r>
        <w:rPr>
          <w:spacing w:val="-3"/>
          <w:sz w:val="20"/>
          <w:u w:val="single"/>
        </w:rPr>
        <w:t xml:space="preserve"> </w:t>
      </w:r>
      <w:r>
        <w:rPr>
          <w:spacing w:val="-5"/>
          <w:sz w:val="20"/>
          <w:u w:val="single"/>
        </w:rPr>
        <w:t>28</w:t>
      </w:r>
    </w:p>
    <w:p w14:paraId="28379668" w14:textId="54F35FAF" w:rsidR="00735799" w:rsidRDefault="00474BB3" w:rsidP="0024736D">
      <w:pPr>
        <w:tabs>
          <w:tab w:val="left" w:pos="2694"/>
        </w:tabs>
        <w:spacing w:before="142" w:line="264" w:lineRule="auto"/>
        <w:ind w:left="1985" w:right="1211"/>
        <w:jc w:val="both"/>
        <w:rPr>
          <w:sz w:val="20"/>
          <w:szCs w:val="20"/>
        </w:rPr>
      </w:pPr>
      <w:r w:rsidRPr="6DCFE0E5">
        <w:rPr>
          <w:b/>
          <w:bCs/>
          <w:sz w:val="20"/>
          <w:szCs w:val="20"/>
        </w:rPr>
        <w:t xml:space="preserve">The Company </w:t>
      </w:r>
      <w:r w:rsidR="00BF6469">
        <w:rPr>
          <w:sz w:val="20"/>
          <w:szCs w:val="20"/>
        </w:rPr>
        <w:t>sha</w:t>
      </w:r>
      <w:r w:rsidRPr="6DCFE0E5">
        <w:rPr>
          <w:sz w:val="20"/>
          <w:szCs w:val="20"/>
        </w:rPr>
        <w:t xml:space="preserve">ll provide each </w:t>
      </w:r>
      <w:r w:rsidRPr="6DCFE0E5">
        <w:rPr>
          <w:b/>
          <w:bCs/>
          <w:sz w:val="20"/>
          <w:szCs w:val="20"/>
        </w:rPr>
        <w:t xml:space="preserve">Network Operator </w:t>
      </w:r>
      <w:r w:rsidRPr="6DCFE0E5">
        <w:rPr>
          <w:sz w:val="20"/>
          <w:szCs w:val="20"/>
        </w:rPr>
        <w:t>with details of proposed outages in Years 2</w:t>
      </w:r>
      <w:r w:rsidR="640E3021" w:rsidRPr="6DCFE0E5">
        <w:rPr>
          <w:sz w:val="20"/>
          <w:szCs w:val="20"/>
        </w:rPr>
        <w:t xml:space="preserve"> </w:t>
      </w:r>
      <w:r w:rsidRPr="6DCFE0E5">
        <w:rPr>
          <w:sz w:val="20"/>
          <w:szCs w:val="20"/>
        </w:rPr>
        <w:t>-</w:t>
      </w:r>
      <w:r w:rsidR="640E3021" w:rsidRPr="6DCFE0E5">
        <w:rPr>
          <w:sz w:val="20"/>
          <w:szCs w:val="20"/>
        </w:rPr>
        <w:t xml:space="preserve"> </w:t>
      </w:r>
      <w:r w:rsidRPr="6DCFE0E5">
        <w:rPr>
          <w:sz w:val="20"/>
          <w:szCs w:val="20"/>
        </w:rPr>
        <w:t xml:space="preserve">5 which may affect the performance of that </w:t>
      </w:r>
      <w:r w:rsidRPr="6DCFE0E5">
        <w:rPr>
          <w:b/>
          <w:bCs/>
          <w:sz w:val="20"/>
          <w:szCs w:val="20"/>
        </w:rPr>
        <w:t>Network Operator’s User System</w:t>
      </w:r>
      <w:r w:rsidRPr="6DCFE0E5">
        <w:rPr>
          <w:sz w:val="20"/>
          <w:szCs w:val="20"/>
        </w:rPr>
        <w:t>.</w:t>
      </w:r>
    </w:p>
    <w:p w14:paraId="7791DBA2" w14:textId="17AA9884" w:rsidR="00735799" w:rsidRDefault="00474BB3" w:rsidP="0024736D">
      <w:pPr>
        <w:pStyle w:val="ListParagraph"/>
        <w:numPr>
          <w:ilvl w:val="0"/>
          <w:numId w:val="15"/>
        </w:numPr>
        <w:tabs>
          <w:tab w:val="left" w:pos="1985"/>
        </w:tabs>
        <w:spacing w:before="122"/>
        <w:ind w:left="1985" w:hanging="425"/>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5"/>
          <w:sz w:val="20"/>
          <w:u w:val="single"/>
        </w:rPr>
        <w:t xml:space="preserve"> </w:t>
      </w:r>
      <w:r>
        <w:rPr>
          <w:sz w:val="20"/>
          <w:u w:val="single"/>
        </w:rPr>
        <w:t>of</w:t>
      </w:r>
      <w:r>
        <w:rPr>
          <w:spacing w:val="-3"/>
          <w:sz w:val="20"/>
          <w:u w:val="single"/>
        </w:rPr>
        <w:t xml:space="preserve"> </w:t>
      </w:r>
      <w:r w:rsidR="001277F5">
        <w:rPr>
          <w:sz w:val="20"/>
          <w:u w:val="single"/>
        </w:rPr>
        <w:t>W</w:t>
      </w:r>
      <w:r>
        <w:rPr>
          <w:sz w:val="20"/>
          <w:u w:val="single"/>
        </w:rPr>
        <w:t>eek</w:t>
      </w:r>
      <w:r>
        <w:rPr>
          <w:spacing w:val="-3"/>
          <w:sz w:val="20"/>
          <w:u w:val="single"/>
        </w:rPr>
        <w:t xml:space="preserve"> </w:t>
      </w:r>
      <w:r>
        <w:rPr>
          <w:spacing w:val="-5"/>
          <w:sz w:val="20"/>
          <w:u w:val="single"/>
        </w:rPr>
        <w:t>30</w:t>
      </w:r>
    </w:p>
    <w:p w14:paraId="31A3DD79" w14:textId="595D3551" w:rsidR="00735799" w:rsidRDefault="00474BB3" w:rsidP="0024736D">
      <w:pPr>
        <w:pStyle w:val="BodyText"/>
        <w:tabs>
          <w:tab w:val="left" w:pos="1985"/>
          <w:tab w:val="left" w:pos="2127"/>
        </w:tabs>
        <w:spacing w:before="142" w:line="264" w:lineRule="auto"/>
        <w:ind w:left="1985" w:right="1214"/>
        <w:jc w:val="both"/>
      </w:pPr>
      <w:r>
        <w:t xml:space="preserve">Where </w:t>
      </w:r>
      <w:r w:rsidRPr="6DCFE0E5">
        <w:rPr>
          <w:b/>
          <w:bCs/>
        </w:rPr>
        <w:t xml:space="preserve">The Company </w:t>
      </w:r>
      <w:r>
        <w:t xml:space="preserve">or a </w:t>
      </w:r>
      <w:r w:rsidRPr="6DCFE0E5">
        <w:rPr>
          <w:b/>
          <w:bCs/>
        </w:rPr>
        <w:t xml:space="preserve">Network Operator </w:t>
      </w:r>
      <w:r>
        <w:t>has concerns with the proposed outages</w:t>
      </w:r>
      <w:r w:rsidR="005F5518">
        <w:t xml:space="preserve"> </w:t>
      </w:r>
      <w:r>
        <w:t xml:space="preserve">notified to it under </w:t>
      </w:r>
      <w:commentRangeStart w:id="219"/>
      <w:r>
        <w:t xml:space="preserve">a), b) or c) </w:t>
      </w:r>
      <w:commentRangeEnd w:id="219"/>
      <w:r w:rsidR="0067525D">
        <w:rPr>
          <w:rStyle w:val="CommentReference"/>
        </w:rPr>
        <w:commentReference w:id="219"/>
      </w:r>
      <w:r>
        <w:t xml:space="preserve">above, </w:t>
      </w:r>
      <w:r w:rsidR="0039563B">
        <w:t xml:space="preserve">the </w:t>
      </w:r>
      <w:r w:rsidR="00042603">
        <w:t>affected</w:t>
      </w:r>
      <w:r w:rsidR="0039563B">
        <w:t xml:space="preserve"> party should </w:t>
      </w:r>
      <w:r w:rsidR="0424990C">
        <w:t>discuss their concerns with</w:t>
      </w:r>
      <w:r w:rsidR="00A7173B">
        <w:t xml:space="preserve"> the notifying party</w:t>
      </w:r>
      <w:r w:rsidR="178B8741">
        <w:t>;</w:t>
      </w:r>
      <w:r>
        <w:t xml:space="preserve"> </w:t>
      </w:r>
      <w:r w:rsidR="037BFB84">
        <w:t>in this event th</w:t>
      </w:r>
      <w:r w:rsidR="009377D6">
        <w:t>e</w:t>
      </w:r>
      <w:r w:rsidR="037BFB84">
        <w:t xml:space="preserve"> </w:t>
      </w:r>
      <w:r w:rsidR="00FB160A">
        <w:t>provisions set</w:t>
      </w:r>
      <w:r>
        <w:t xml:space="preserve"> out in </w:t>
      </w:r>
      <w:commentRangeStart w:id="220"/>
      <w:commentRangeStart w:id="221"/>
      <w:r>
        <w:t>OC2.3.1.</w:t>
      </w:r>
      <w:r w:rsidR="0094107C">
        <w:t>2</w:t>
      </w:r>
      <w:r w:rsidR="002958CC">
        <w:t>.</w:t>
      </w:r>
      <w:r w:rsidR="00F93457">
        <w:t>2</w:t>
      </w:r>
      <w:r w:rsidR="00BF2FAC">
        <w:t xml:space="preserve"> </w:t>
      </w:r>
      <w:commentRangeEnd w:id="220"/>
      <w:r w:rsidR="00B66336">
        <w:rPr>
          <w:rStyle w:val="CommentReference"/>
        </w:rPr>
        <w:commentReference w:id="220"/>
      </w:r>
      <w:commentRangeEnd w:id="221"/>
      <w:r w:rsidR="003732C5">
        <w:rPr>
          <w:rStyle w:val="CommentReference"/>
        </w:rPr>
        <w:commentReference w:id="221"/>
      </w:r>
      <w:commentRangeStart w:id="222"/>
      <w:r w:rsidR="00BF6469">
        <w:t>sha</w:t>
      </w:r>
      <w:r>
        <w:t>ll</w:t>
      </w:r>
      <w:commentRangeEnd w:id="222"/>
      <w:r w:rsidR="00543149">
        <w:rPr>
          <w:rStyle w:val="CommentReference"/>
        </w:rPr>
        <w:commentReference w:id="222"/>
      </w:r>
      <w:r>
        <w:t xml:space="preserve"> apply.</w:t>
      </w:r>
    </w:p>
    <w:p w14:paraId="76743C1A" w14:textId="39515CED" w:rsidR="00735799" w:rsidRDefault="00474BB3" w:rsidP="0024736D">
      <w:pPr>
        <w:pStyle w:val="ListParagraph"/>
        <w:numPr>
          <w:ilvl w:val="0"/>
          <w:numId w:val="15"/>
        </w:numPr>
        <w:tabs>
          <w:tab w:val="left" w:pos="1985"/>
        </w:tabs>
        <w:ind w:left="2413" w:hanging="844"/>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sidR="001277F5">
        <w:rPr>
          <w:sz w:val="20"/>
          <w:u w:val="single"/>
        </w:rPr>
        <w:t>W</w:t>
      </w:r>
      <w:r>
        <w:rPr>
          <w:sz w:val="20"/>
          <w:u w:val="single"/>
        </w:rPr>
        <w:t>eek</w:t>
      </w:r>
      <w:r>
        <w:rPr>
          <w:spacing w:val="-4"/>
          <w:sz w:val="20"/>
          <w:u w:val="single"/>
        </w:rPr>
        <w:t xml:space="preserve"> </w:t>
      </w:r>
      <w:r>
        <w:rPr>
          <w:spacing w:val="-5"/>
          <w:sz w:val="20"/>
          <w:u w:val="single"/>
        </w:rPr>
        <w:t>34</w:t>
      </w:r>
    </w:p>
    <w:p w14:paraId="6432A6C8" w14:textId="45273E66" w:rsidR="00735799" w:rsidRDefault="00474BB3" w:rsidP="00504A30">
      <w:pPr>
        <w:pStyle w:val="BodyText"/>
        <w:tabs>
          <w:tab w:val="left" w:pos="1985"/>
        </w:tabs>
        <w:spacing w:before="145" w:line="264" w:lineRule="auto"/>
        <w:ind w:left="1985" w:right="1213"/>
      </w:pPr>
      <w:r>
        <w:t xml:space="preserve">The </w:t>
      </w:r>
      <w:r w:rsidRPr="6DCFE0E5">
        <w:rPr>
          <w:b/>
          <w:bCs/>
        </w:rPr>
        <w:t xml:space="preserve">Company </w:t>
      </w:r>
      <w:r w:rsidR="001C21AB">
        <w:t>sha</w:t>
      </w:r>
      <w:r>
        <w:t xml:space="preserve">ll draw up a draft </w:t>
      </w:r>
      <w:r w:rsidRPr="0039117D">
        <w:rPr>
          <w:b/>
          <w:bCs/>
        </w:rPr>
        <w:t>NETS</w:t>
      </w:r>
      <w:r w:rsidRPr="6DCFE0E5">
        <w:rPr>
          <w:b/>
          <w:bCs/>
          <w:color w:val="00AFEF"/>
        </w:rPr>
        <w:t xml:space="preserve"> </w:t>
      </w:r>
      <w:r>
        <w:t xml:space="preserve">outage plan </w:t>
      </w:r>
      <w:r w:rsidR="32101B9F">
        <w:t>for</w:t>
      </w:r>
      <w:r>
        <w:t xml:space="preserve"> Years </w:t>
      </w:r>
      <w:commentRangeStart w:id="223"/>
      <w:r>
        <w:t xml:space="preserve">2 </w:t>
      </w:r>
      <w:r w:rsidR="7B5C25B4">
        <w:t>-</w:t>
      </w:r>
      <w:r>
        <w:t xml:space="preserve"> 5 </w:t>
      </w:r>
      <w:commentRangeEnd w:id="223"/>
      <w:r w:rsidR="00543149">
        <w:rPr>
          <w:rStyle w:val="CommentReference"/>
        </w:rPr>
        <w:commentReference w:id="223"/>
      </w:r>
      <w:r w:rsidR="00A4627E">
        <w:t>and</w:t>
      </w:r>
      <w:r>
        <w:t xml:space="preserve"> notify each </w:t>
      </w:r>
      <w:r w:rsidRPr="6DCFE0E5">
        <w:rPr>
          <w:b/>
          <w:bCs/>
        </w:rPr>
        <w:t xml:space="preserve">User </w:t>
      </w:r>
      <w:r w:rsidRPr="00FB160A">
        <w:t xml:space="preserve">of </w:t>
      </w:r>
      <w:r>
        <w:t xml:space="preserve">those aspects of the plan which may affect that </w:t>
      </w:r>
      <w:r w:rsidRPr="6DCFE0E5">
        <w:rPr>
          <w:b/>
          <w:bCs/>
        </w:rPr>
        <w:t>User</w:t>
      </w:r>
      <w:r>
        <w:t>.</w:t>
      </w:r>
      <w:r>
        <w:rPr>
          <w:spacing w:val="40"/>
        </w:rPr>
        <w:t xml:space="preserve"> </w:t>
      </w:r>
      <w:r w:rsidRPr="6DCFE0E5">
        <w:rPr>
          <w:b/>
          <w:bCs/>
        </w:rPr>
        <w:t xml:space="preserve">The Company </w:t>
      </w:r>
      <w:r w:rsidR="001C21AB">
        <w:t>sha</w:t>
      </w:r>
      <w:r>
        <w:t>ll also indicate where a need may exist to issue other relevant operational instructions or notifications</w:t>
      </w:r>
      <w:r w:rsidR="00824020">
        <w:t xml:space="preserve"> </w:t>
      </w:r>
      <w:r w:rsidR="00F92310" w:rsidRPr="00F92310">
        <w:t xml:space="preserve">(including but not limited to the requirement for the arming of an </w:t>
      </w:r>
      <w:r w:rsidR="00F92310" w:rsidRPr="00504A30">
        <w:rPr>
          <w:b/>
          <w:bCs/>
        </w:rPr>
        <w:t>Operational Intertripping</w:t>
      </w:r>
      <w:r w:rsidR="00F92310" w:rsidRPr="00F92310">
        <w:t xml:space="preserve"> scheme) or </w:t>
      </w:r>
      <w:r w:rsidR="00F92310" w:rsidRPr="00504A30">
        <w:rPr>
          <w:b/>
          <w:bCs/>
        </w:rPr>
        <w:t>Emergency Instructions</w:t>
      </w:r>
      <w:r>
        <w:t xml:space="preserve"> to </w:t>
      </w:r>
      <w:r w:rsidRPr="6DCFE0E5">
        <w:rPr>
          <w:b/>
          <w:bCs/>
        </w:rPr>
        <w:t xml:space="preserve">Users </w:t>
      </w:r>
      <w:r>
        <w:t xml:space="preserve">in accordance with BC2 to retain the necessary security of the </w:t>
      </w:r>
      <w:r w:rsidRPr="0039117D">
        <w:rPr>
          <w:b/>
          <w:bCs/>
        </w:rPr>
        <w:t>NETS</w:t>
      </w:r>
      <w:r>
        <w:t>.</w:t>
      </w:r>
    </w:p>
    <w:p w14:paraId="0549F47A" w14:textId="77777777" w:rsidR="00A55115" w:rsidRDefault="00A55115">
      <w:pPr>
        <w:pStyle w:val="BodyText"/>
        <w:spacing w:before="145" w:line="264" w:lineRule="auto"/>
        <w:ind w:left="2120" w:right="1212" w:hanging="425"/>
        <w:jc w:val="both"/>
      </w:pPr>
    </w:p>
    <w:p w14:paraId="5AAA2D3D" w14:textId="77777777" w:rsidR="00A55115" w:rsidRDefault="00A55115">
      <w:pPr>
        <w:pStyle w:val="BodyText"/>
        <w:spacing w:before="145" w:line="264" w:lineRule="auto"/>
        <w:ind w:left="2120" w:right="1212" w:hanging="425"/>
        <w:jc w:val="both"/>
      </w:pPr>
    </w:p>
    <w:p w14:paraId="063531E2" w14:textId="77777777" w:rsidR="00735799" w:rsidRDefault="00735799">
      <w:pPr>
        <w:pStyle w:val="BodyText"/>
        <w:rPr>
          <w:sz w:val="22"/>
        </w:rPr>
      </w:pPr>
    </w:p>
    <w:p w14:paraId="41C75BCE" w14:textId="77777777" w:rsidR="00735799" w:rsidRDefault="00735799">
      <w:pPr>
        <w:pStyle w:val="BodyText"/>
        <w:spacing w:before="9"/>
      </w:pPr>
    </w:p>
    <w:p w14:paraId="1819CA3A" w14:textId="4B354ABA" w:rsidR="00735799" w:rsidRDefault="00DD5B45" w:rsidP="00297AE1">
      <w:pPr>
        <w:ind w:left="1701" w:hanging="1417"/>
      </w:pPr>
      <w:r>
        <w:rPr>
          <w:spacing w:val="-2"/>
        </w:rPr>
        <w:t>OC</w:t>
      </w:r>
      <w:r w:rsidR="00474BB3">
        <w:rPr>
          <w:spacing w:val="-2"/>
        </w:rPr>
        <w:t>2.3.1.4</w:t>
      </w:r>
      <w:r w:rsidR="00474BB3">
        <w:tab/>
      </w:r>
      <w:commentRangeStart w:id="224"/>
      <w:r w:rsidR="00474BB3">
        <w:t>Operational</w:t>
      </w:r>
      <w:r w:rsidR="00474BB3">
        <w:rPr>
          <w:spacing w:val="-7"/>
        </w:rPr>
        <w:t xml:space="preserve"> </w:t>
      </w:r>
      <w:commentRangeEnd w:id="224"/>
      <w:r w:rsidR="00E64DA1">
        <w:rPr>
          <w:rStyle w:val="CommentReference"/>
        </w:rPr>
        <w:commentReference w:id="224"/>
      </w:r>
      <w:r w:rsidR="00474BB3">
        <w:t>Planning</w:t>
      </w:r>
      <w:r w:rsidR="00474BB3">
        <w:rPr>
          <w:spacing w:val="-8"/>
        </w:rPr>
        <w:t xml:space="preserve"> </w:t>
      </w:r>
      <w:r w:rsidR="00474BB3">
        <w:t>Phase</w:t>
      </w:r>
      <w:r w:rsidR="00474BB3">
        <w:rPr>
          <w:spacing w:val="-5"/>
        </w:rPr>
        <w:t xml:space="preserve"> </w:t>
      </w:r>
      <w:r w:rsidR="00474BB3">
        <w:t>-</w:t>
      </w:r>
      <w:r w:rsidR="00474BB3">
        <w:rPr>
          <w:spacing w:val="-6"/>
        </w:rPr>
        <w:t xml:space="preserve"> </w:t>
      </w:r>
      <w:r w:rsidR="00474BB3">
        <w:t>Planning</w:t>
      </w:r>
      <w:r w:rsidR="00474BB3">
        <w:rPr>
          <w:spacing w:val="-8"/>
        </w:rPr>
        <w:t xml:space="preserve"> </w:t>
      </w:r>
      <w:r w:rsidR="00474BB3">
        <w:t>for</w:t>
      </w:r>
      <w:r w:rsidR="00474BB3">
        <w:rPr>
          <w:spacing w:val="-6"/>
        </w:rPr>
        <w:t xml:space="preserve"> </w:t>
      </w:r>
      <w:commentRangeStart w:id="225"/>
      <w:commentRangeStart w:id="226"/>
      <w:r w:rsidR="00474BB3">
        <w:t>Year</w:t>
      </w:r>
      <w:r w:rsidR="00474BB3">
        <w:rPr>
          <w:spacing w:val="-7"/>
        </w:rPr>
        <w:t xml:space="preserve"> </w:t>
      </w:r>
      <w:r w:rsidR="00474BB3">
        <w:t>1</w:t>
      </w:r>
      <w:r w:rsidR="006B1A1A">
        <w:t xml:space="preserve"> </w:t>
      </w:r>
      <w:r w:rsidR="00F00C8D">
        <w:t>A</w:t>
      </w:r>
      <w:r w:rsidR="003C51C9">
        <w:t>head</w:t>
      </w:r>
      <w:r w:rsidR="00474BB3">
        <w:rPr>
          <w:spacing w:val="-7"/>
        </w:rPr>
        <w:t xml:space="preserve"> </w:t>
      </w:r>
      <w:commentRangeEnd w:id="225"/>
      <w:r w:rsidR="00297350">
        <w:rPr>
          <w:rStyle w:val="CommentReference"/>
        </w:rPr>
        <w:commentReference w:id="225"/>
      </w:r>
      <w:commentRangeEnd w:id="226"/>
      <w:r w:rsidR="006B1A1A">
        <w:rPr>
          <w:rStyle w:val="CommentReference"/>
        </w:rPr>
        <w:commentReference w:id="226"/>
      </w:r>
    </w:p>
    <w:p w14:paraId="457CC5F1" w14:textId="3D9D61D0" w:rsidR="00AA16C2" w:rsidRDefault="00A20FDA" w:rsidP="0024736D">
      <w:pPr>
        <w:pStyle w:val="BodyText"/>
        <w:spacing w:before="144" w:line="264" w:lineRule="auto"/>
        <w:ind w:left="1701" w:right="1213"/>
        <w:jc w:val="both"/>
      </w:pPr>
      <w:r>
        <w:rPr>
          <w:noProof/>
        </w:rPr>
        <w:drawing>
          <wp:anchor distT="0" distB="0" distL="0" distR="0" simplePos="0" relativeHeight="251658241" behindDoc="1" locked="0" layoutInCell="1" allowOverlap="1" wp14:anchorId="0A49BFB2" wp14:editId="3C54791A">
            <wp:simplePos x="0" y="0"/>
            <wp:positionH relativeFrom="page">
              <wp:posOffset>866140</wp:posOffset>
            </wp:positionH>
            <wp:positionV relativeFrom="paragraph">
              <wp:posOffset>607913</wp:posOffset>
            </wp:positionV>
            <wp:extent cx="1071245" cy="716280"/>
            <wp:effectExtent l="0" t="0" r="0" b="7620"/>
            <wp:wrapTopAndBottom/>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7" cstate="print"/>
                    <a:stretch>
                      <a:fillRect/>
                    </a:stretch>
                  </pic:blipFill>
                  <pic:spPr>
                    <a:xfrm>
                      <a:off x="0" y="0"/>
                      <a:ext cx="1071245" cy="716280"/>
                    </a:xfrm>
                    <a:prstGeom prst="rect">
                      <a:avLst/>
                    </a:prstGeom>
                  </pic:spPr>
                </pic:pic>
              </a:graphicData>
            </a:graphic>
            <wp14:sizeRelH relativeFrom="margin">
              <wp14:pctWidth>0</wp14:pctWidth>
            </wp14:sizeRelH>
            <wp14:sizeRelV relativeFrom="margin">
              <wp14:pctHeight>0</wp14:pctHeight>
            </wp14:sizeRelV>
          </wp:anchor>
        </w:drawing>
      </w:r>
      <w:r w:rsidR="00474BB3">
        <w:t xml:space="preserve">Each calendar year, </w:t>
      </w:r>
      <w:r w:rsidR="00474BB3">
        <w:rPr>
          <w:b/>
        </w:rPr>
        <w:t xml:space="preserve">The Company </w:t>
      </w:r>
      <w:r w:rsidR="00474BB3">
        <w:t xml:space="preserve">shall update the draft </w:t>
      </w:r>
      <w:r w:rsidR="00474BB3" w:rsidRPr="004B3333">
        <w:rPr>
          <w:b/>
        </w:rPr>
        <w:t>NETS</w:t>
      </w:r>
      <w:r w:rsidR="00474BB3">
        <w:rPr>
          <w:b/>
          <w:color w:val="00AFEF"/>
        </w:rPr>
        <w:t xml:space="preserve"> </w:t>
      </w:r>
      <w:r w:rsidR="00474BB3">
        <w:t>outage plan prepared under OC2</w:t>
      </w:r>
      <w:r w:rsidR="00F63961">
        <w:t>.</w:t>
      </w:r>
      <w:r w:rsidR="00474BB3">
        <w:t>3.1.</w:t>
      </w:r>
      <w:commentRangeStart w:id="227"/>
      <w:commentRangeStart w:id="228"/>
      <w:r w:rsidR="007A2C05">
        <w:t>3 taking</w:t>
      </w:r>
      <w:r w:rsidR="00474BB3">
        <w:t xml:space="preserve"> </w:t>
      </w:r>
      <w:commentRangeEnd w:id="227"/>
      <w:r w:rsidR="00087DF3">
        <w:rPr>
          <w:rStyle w:val="CommentReference"/>
        </w:rPr>
        <w:commentReference w:id="227"/>
      </w:r>
      <w:commentRangeEnd w:id="228"/>
      <w:r w:rsidR="006B1A1A">
        <w:rPr>
          <w:rStyle w:val="CommentReference"/>
        </w:rPr>
        <w:commentReference w:id="228"/>
      </w:r>
      <w:r w:rsidR="00474BB3">
        <w:t>into account outages required</w:t>
      </w:r>
      <w:r w:rsidR="00A5766B">
        <w:t xml:space="preserve"> </w:t>
      </w:r>
      <w:commentRangeStart w:id="229"/>
      <w:r w:rsidR="00A5766B">
        <w:t>for</w:t>
      </w:r>
      <w:commentRangeEnd w:id="229"/>
      <w:r w:rsidR="00E64DA1">
        <w:rPr>
          <w:rStyle w:val="CommentReference"/>
        </w:rPr>
        <w:commentReference w:id="229"/>
      </w:r>
      <w:r w:rsidR="00474BB3">
        <w:t xml:space="preserve"> </w:t>
      </w:r>
      <w:commentRangeStart w:id="230"/>
      <w:commentRangeStart w:id="231"/>
      <w:r w:rsidR="00474BB3">
        <w:t xml:space="preserve"> </w:t>
      </w:r>
      <w:commentRangeEnd w:id="230"/>
      <w:r w:rsidR="0006779E">
        <w:rPr>
          <w:rStyle w:val="CommentReference"/>
        </w:rPr>
        <w:commentReference w:id="230"/>
      </w:r>
      <w:commentRangeEnd w:id="231"/>
      <w:r w:rsidR="00B35A00">
        <w:rPr>
          <w:rStyle w:val="CommentReference"/>
        </w:rPr>
        <w:commentReference w:id="231"/>
      </w:r>
      <w:r w:rsidR="008046A5">
        <w:t xml:space="preserve">maintenance </w:t>
      </w:r>
      <w:commentRangeStart w:id="232"/>
      <w:commentRangeStart w:id="233"/>
      <w:r w:rsidR="008046A5">
        <w:t>work</w:t>
      </w:r>
      <w:commentRangeEnd w:id="232"/>
      <w:r w:rsidR="00E64DA1">
        <w:rPr>
          <w:rStyle w:val="CommentReference"/>
        </w:rPr>
        <w:commentReference w:id="232"/>
      </w:r>
      <w:commentRangeEnd w:id="233"/>
      <w:r w:rsidR="00E64DA1">
        <w:rPr>
          <w:rStyle w:val="CommentReference"/>
        </w:rPr>
        <w:commentReference w:id="233"/>
      </w:r>
      <w:r w:rsidR="00474BB3">
        <w:t>.</w:t>
      </w:r>
    </w:p>
    <w:p w14:paraId="4AEA1CFD" w14:textId="77777777" w:rsidR="00735799" w:rsidRDefault="00735799">
      <w:pPr>
        <w:pStyle w:val="BodyText"/>
        <w:spacing w:before="5"/>
        <w:rPr>
          <w:sz w:val="1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5"/>
        <w:gridCol w:w="816"/>
        <w:gridCol w:w="817"/>
        <w:gridCol w:w="816"/>
        <w:gridCol w:w="1362"/>
        <w:gridCol w:w="816"/>
        <w:gridCol w:w="817"/>
        <w:gridCol w:w="1226"/>
        <w:gridCol w:w="1170"/>
      </w:tblGrid>
      <w:tr w:rsidR="002F6AE3" w14:paraId="3FDC608F" w14:textId="77777777" w:rsidTr="00087D85">
        <w:trPr>
          <w:trHeight w:val="257"/>
        </w:trPr>
        <w:tc>
          <w:tcPr>
            <w:tcW w:w="1625" w:type="dxa"/>
          </w:tcPr>
          <w:p w14:paraId="1266F0E0" w14:textId="77777777" w:rsidR="00046071" w:rsidRPr="00B743EE" w:rsidRDefault="00046071">
            <w:pPr>
              <w:pStyle w:val="TableParagraph"/>
              <w:rPr>
                <w:rFonts w:ascii="Arial" w:hAnsi="Arial" w:cs="Arial"/>
                <w:b/>
                <w:spacing w:val="-2"/>
                <w:sz w:val="20"/>
                <w:szCs w:val="20"/>
              </w:rPr>
            </w:pPr>
          </w:p>
        </w:tc>
        <w:tc>
          <w:tcPr>
            <w:tcW w:w="2449" w:type="dxa"/>
            <w:gridSpan w:val="3"/>
          </w:tcPr>
          <w:p w14:paraId="6A369D64" w14:textId="78045E3A" w:rsidR="00046071" w:rsidRPr="00B743EE" w:rsidRDefault="00046071">
            <w:pPr>
              <w:pStyle w:val="TableParagraph"/>
              <w:rPr>
                <w:rFonts w:ascii="Arial" w:hAnsi="Arial" w:cs="Arial"/>
                <w:b/>
                <w:spacing w:val="-2"/>
                <w:sz w:val="20"/>
                <w:szCs w:val="20"/>
              </w:rPr>
            </w:pPr>
            <w:r w:rsidRPr="00B743EE">
              <w:rPr>
                <w:rFonts w:ascii="Arial" w:hAnsi="Arial" w:cs="Arial"/>
                <w:b/>
                <w:spacing w:val="-2"/>
                <w:sz w:val="20"/>
                <w:szCs w:val="20"/>
              </w:rPr>
              <w:t>By the end of Week</w:t>
            </w:r>
          </w:p>
        </w:tc>
        <w:tc>
          <w:tcPr>
            <w:tcW w:w="1362" w:type="dxa"/>
          </w:tcPr>
          <w:p w14:paraId="4C40E8FB" w14:textId="3659E107" w:rsidR="00046071" w:rsidRPr="00B743EE" w:rsidRDefault="00046071">
            <w:pPr>
              <w:pStyle w:val="TableParagraph"/>
              <w:rPr>
                <w:rFonts w:ascii="Arial" w:hAnsi="Arial" w:cs="Arial"/>
                <w:b/>
                <w:spacing w:val="-2"/>
                <w:sz w:val="20"/>
                <w:szCs w:val="20"/>
              </w:rPr>
            </w:pPr>
          </w:p>
        </w:tc>
        <w:tc>
          <w:tcPr>
            <w:tcW w:w="1633" w:type="dxa"/>
            <w:gridSpan w:val="2"/>
          </w:tcPr>
          <w:p w14:paraId="5FA3B450" w14:textId="2FBF20B9" w:rsidR="00046071" w:rsidRPr="00B743EE" w:rsidRDefault="00046071">
            <w:pPr>
              <w:pStyle w:val="TableParagraph"/>
              <w:rPr>
                <w:rFonts w:ascii="Arial" w:hAnsi="Arial" w:cs="Arial"/>
                <w:b/>
                <w:spacing w:val="-2"/>
                <w:sz w:val="20"/>
                <w:szCs w:val="20"/>
              </w:rPr>
            </w:pPr>
            <w:r w:rsidRPr="00B743EE">
              <w:rPr>
                <w:rFonts w:ascii="Arial" w:hAnsi="Arial" w:cs="Arial"/>
                <w:b/>
                <w:spacing w:val="-2"/>
                <w:sz w:val="20"/>
                <w:szCs w:val="20"/>
              </w:rPr>
              <w:t>By the end of Week</w:t>
            </w:r>
          </w:p>
        </w:tc>
        <w:tc>
          <w:tcPr>
            <w:tcW w:w="1225" w:type="dxa"/>
          </w:tcPr>
          <w:p w14:paraId="26493A01" w14:textId="311A88B5" w:rsidR="00046071" w:rsidRPr="00B743EE" w:rsidRDefault="00046071">
            <w:pPr>
              <w:pStyle w:val="TableParagraph"/>
              <w:rPr>
                <w:rFonts w:ascii="Arial" w:hAnsi="Arial" w:cs="Arial"/>
                <w:b/>
                <w:spacing w:val="-2"/>
                <w:sz w:val="20"/>
                <w:szCs w:val="20"/>
              </w:rPr>
            </w:pPr>
          </w:p>
        </w:tc>
        <w:tc>
          <w:tcPr>
            <w:tcW w:w="1170" w:type="dxa"/>
          </w:tcPr>
          <w:p w14:paraId="62430324" w14:textId="07219044" w:rsidR="00046071" w:rsidRPr="00B743EE" w:rsidRDefault="005F1A66">
            <w:pPr>
              <w:pStyle w:val="TableParagraph"/>
              <w:rPr>
                <w:rFonts w:ascii="Arial" w:hAnsi="Arial" w:cs="Arial"/>
                <w:b/>
                <w:spacing w:val="-2"/>
                <w:sz w:val="20"/>
                <w:szCs w:val="20"/>
              </w:rPr>
            </w:pPr>
            <w:r w:rsidRPr="00B743EE">
              <w:rPr>
                <w:rFonts w:ascii="Arial" w:hAnsi="Arial" w:cs="Arial"/>
                <w:b/>
                <w:spacing w:val="-2"/>
                <w:sz w:val="20"/>
                <w:szCs w:val="20"/>
              </w:rPr>
              <w:t>By the end of Week</w:t>
            </w:r>
          </w:p>
        </w:tc>
      </w:tr>
      <w:tr w:rsidR="00B2427D" w14:paraId="7C0A3F91" w14:textId="77777777" w:rsidTr="00087D85">
        <w:trPr>
          <w:trHeight w:val="1731"/>
        </w:trPr>
        <w:tc>
          <w:tcPr>
            <w:tcW w:w="1625" w:type="dxa"/>
          </w:tcPr>
          <w:p w14:paraId="047117AF" w14:textId="77777777" w:rsidR="00735799" w:rsidRPr="00B743EE" w:rsidRDefault="00474BB3">
            <w:pPr>
              <w:pStyle w:val="TableParagraph"/>
              <w:spacing w:line="268" w:lineRule="exact"/>
              <w:ind w:left="107"/>
              <w:rPr>
                <w:rFonts w:ascii="Arial" w:hAnsi="Arial" w:cs="Arial"/>
                <w:b/>
                <w:spacing w:val="-2"/>
                <w:sz w:val="20"/>
                <w:szCs w:val="20"/>
              </w:rPr>
            </w:pPr>
            <w:r w:rsidRPr="00B743EE">
              <w:rPr>
                <w:rFonts w:ascii="Arial" w:hAnsi="Arial" w:cs="Arial"/>
                <w:b/>
                <w:spacing w:val="-2"/>
                <w:sz w:val="20"/>
                <w:szCs w:val="20"/>
              </w:rPr>
              <w:t>Party</w:t>
            </w:r>
          </w:p>
        </w:tc>
        <w:tc>
          <w:tcPr>
            <w:tcW w:w="816" w:type="dxa"/>
          </w:tcPr>
          <w:p w14:paraId="01A63DDD" w14:textId="53193258" w:rsidR="00735799" w:rsidRPr="00B743EE" w:rsidRDefault="00474BB3">
            <w:pPr>
              <w:pStyle w:val="TableParagraph"/>
              <w:ind w:left="105" w:right="131"/>
              <w:rPr>
                <w:rFonts w:ascii="Arial" w:hAnsi="Arial" w:cs="Arial"/>
                <w:b/>
                <w:spacing w:val="-2"/>
                <w:sz w:val="20"/>
                <w:szCs w:val="20"/>
              </w:rPr>
            </w:pPr>
            <w:r w:rsidRPr="00B743EE">
              <w:rPr>
                <w:rFonts w:ascii="Arial" w:hAnsi="Arial" w:cs="Arial"/>
                <w:b/>
                <w:spacing w:val="-2"/>
                <w:sz w:val="20"/>
                <w:szCs w:val="20"/>
              </w:rPr>
              <w:t>13</w:t>
            </w:r>
          </w:p>
        </w:tc>
        <w:tc>
          <w:tcPr>
            <w:tcW w:w="817" w:type="dxa"/>
          </w:tcPr>
          <w:p w14:paraId="619FFDFB" w14:textId="09FF0775"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28</w:t>
            </w:r>
          </w:p>
        </w:tc>
        <w:tc>
          <w:tcPr>
            <w:tcW w:w="816" w:type="dxa"/>
          </w:tcPr>
          <w:p w14:paraId="51DF76F3" w14:textId="7CAB9A17"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32</w:t>
            </w:r>
          </w:p>
        </w:tc>
        <w:tc>
          <w:tcPr>
            <w:tcW w:w="1362" w:type="dxa"/>
          </w:tcPr>
          <w:p w14:paraId="1C77BE58" w14:textId="2368240A" w:rsidR="00735799" w:rsidRPr="00B743EE" w:rsidRDefault="00735799">
            <w:pPr>
              <w:pStyle w:val="TableParagraph"/>
              <w:spacing w:line="248" w:lineRule="exact"/>
              <w:ind w:left="108"/>
              <w:rPr>
                <w:rFonts w:ascii="Arial" w:hAnsi="Arial" w:cs="Arial"/>
                <w:b/>
                <w:spacing w:val="-2"/>
                <w:sz w:val="20"/>
                <w:szCs w:val="20"/>
              </w:rPr>
            </w:pPr>
          </w:p>
        </w:tc>
        <w:tc>
          <w:tcPr>
            <w:tcW w:w="816" w:type="dxa"/>
          </w:tcPr>
          <w:p w14:paraId="38CDF309" w14:textId="63D233B3" w:rsidR="00735799" w:rsidRPr="00B743EE" w:rsidRDefault="00474BB3">
            <w:pPr>
              <w:pStyle w:val="TableParagraph"/>
              <w:ind w:left="106" w:right="156"/>
              <w:rPr>
                <w:rFonts w:ascii="Arial" w:hAnsi="Arial" w:cs="Arial"/>
                <w:b/>
                <w:spacing w:val="-2"/>
                <w:sz w:val="20"/>
                <w:szCs w:val="20"/>
              </w:rPr>
            </w:pPr>
            <w:r w:rsidRPr="00B743EE">
              <w:rPr>
                <w:rFonts w:ascii="Arial" w:hAnsi="Arial" w:cs="Arial"/>
                <w:b/>
                <w:spacing w:val="-2"/>
                <w:sz w:val="20"/>
                <w:szCs w:val="20"/>
              </w:rPr>
              <w:t>34</w:t>
            </w:r>
          </w:p>
        </w:tc>
        <w:tc>
          <w:tcPr>
            <w:tcW w:w="817" w:type="dxa"/>
          </w:tcPr>
          <w:p w14:paraId="4FF17B88" w14:textId="1D9DF6EC" w:rsidR="00735799" w:rsidRPr="00B743EE" w:rsidRDefault="00474BB3">
            <w:pPr>
              <w:pStyle w:val="TableParagraph"/>
              <w:ind w:left="106" w:right="156"/>
              <w:rPr>
                <w:rFonts w:ascii="Arial" w:hAnsi="Arial" w:cs="Arial"/>
                <w:b/>
                <w:spacing w:val="-2"/>
                <w:sz w:val="20"/>
                <w:szCs w:val="20"/>
              </w:rPr>
            </w:pPr>
            <w:r w:rsidRPr="00B743EE">
              <w:rPr>
                <w:rFonts w:ascii="Arial" w:hAnsi="Arial" w:cs="Arial"/>
                <w:b/>
                <w:spacing w:val="-2"/>
                <w:sz w:val="20"/>
                <w:szCs w:val="20"/>
              </w:rPr>
              <w:t>36</w:t>
            </w:r>
          </w:p>
        </w:tc>
        <w:tc>
          <w:tcPr>
            <w:tcW w:w="1225" w:type="dxa"/>
          </w:tcPr>
          <w:p w14:paraId="37B1F4C8" w14:textId="566E8DD8" w:rsidR="00735799" w:rsidRPr="00B743EE" w:rsidRDefault="00735799">
            <w:pPr>
              <w:pStyle w:val="TableParagraph"/>
              <w:spacing w:line="248" w:lineRule="exact"/>
              <w:ind w:left="106"/>
              <w:rPr>
                <w:rFonts w:ascii="Arial" w:hAnsi="Arial" w:cs="Arial"/>
                <w:b/>
                <w:spacing w:val="-2"/>
                <w:sz w:val="20"/>
                <w:szCs w:val="20"/>
              </w:rPr>
            </w:pPr>
          </w:p>
        </w:tc>
        <w:tc>
          <w:tcPr>
            <w:tcW w:w="1170" w:type="dxa"/>
          </w:tcPr>
          <w:p w14:paraId="41087200" w14:textId="4A6F7314"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49</w:t>
            </w:r>
          </w:p>
        </w:tc>
      </w:tr>
      <w:tr w:rsidR="005E54CF" w14:paraId="57C697D1" w14:textId="77777777" w:rsidTr="00087D85">
        <w:trPr>
          <w:trHeight w:val="777"/>
        </w:trPr>
        <w:tc>
          <w:tcPr>
            <w:tcW w:w="1625" w:type="dxa"/>
          </w:tcPr>
          <w:p w14:paraId="30358826" w14:textId="77777777" w:rsidR="005E54CF" w:rsidRPr="00A327B3" w:rsidRDefault="005E54CF">
            <w:pPr>
              <w:pStyle w:val="TableParagraph"/>
              <w:ind w:left="107"/>
              <w:rPr>
                <w:rFonts w:ascii="Arial" w:hAnsi="Arial" w:cs="Arial"/>
                <w:b/>
                <w:sz w:val="20"/>
                <w:szCs w:val="20"/>
              </w:rPr>
            </w:pPr>
            <w:r w:rsidRPr="00A327B3">
              <w:rPr>
                <w:rFonts w:ascii="Arial" w:hAnsi="Arial" w:cs="Arial"/>
                <w:b/>
                <w:spacing w:val="-2"/>
                <w:sz w:val="20"/>
                <w:szCs w:val="20"/>
              </w:rPr>
              <w:t>Generator</w:t>
            </w:r>
            <w:r w:rsidRPr="00A327B3">
              <w:rPr>
                <w:rFonts w:ascii="Arial" w:hAnsi="Arial" w:cs="Arial"/>
                <w:b/>
                <w:color w:val="00AFEF"/>
                <w:spacing w:val="-13"/>
                <w:sz w:val="20"/>
                <w:szCs w:val="20"/>
              </w:rPr>
              <w:t xml:space="preserve"> </w:t>
            </w:r>
            <w:r w:rsidRPr="00A327B3">
              <w:rPr>
                <w:rFonts w:ascii="Arial" w:hAnsi="Arial" w:cs="Arial"/>
                <w:b/>
                <w:sz w:val="20"/>
                <w:szCs w:val="20"/>
              </w:rPr>
              <w:t>and</w:t>
            </w:r>
            <w:r w:rsidRPr="00A327B3">
              <w:rPr>
                <w:rFonts w:ascii="Arial" w:hAnsi="Arial" w:cs="Arial"/>
                <w:b/>
                <w:spacing w:val="-12"/>
                <w:sz w:val="20"/>
                <w:szCs w:val="20"/>
              </w:rPr>
              <w:t xml:space="preserve"> </w:t>
            </w:r>
            <w:r w:rsidRPr="00A327B3">
              <w:rPr>
                <w:rFonts w:ascii="Arial" w:hAnsi="Arial" w:cs="Arial"/>
                <w:b/>
                <w:sz w:val="20"/>
                <w:szCs w:val="20"/>
              </w:rPr>
              <w:t xml:space="preserve">/or </w:t>
            </w:r>
            <w:r w:rsidRPr="00A327B3">
              <w:rPr>
                <w:rFonts w:ascii="Arial" w:hAnsi="Arial" w:cs="Arial"/>
                <w:b/>
                <w:spacing w:val="-2"/>
                <w:sz w:val="20"/>
                <w:szCs w:val="20"/>
              </w:rPr>
              <w:t>Interconnector</w:t>
            </w:r>
          </w:p>
          <w:p w14:paraId="10B4F7FE" w14:textId="77777777" w:rsidR="005E54CF" w:rsidRPr="00A327B3" w:rsidRDefault="005E54CF">
            <w:pPr>
              <w:pStyle w:val="TableParagraph"/>
              <w:spacing w:line="249" w:lineRule="exact"/>
              <w:ind w:left="107"/>
              <w:rPr>
                <w:rFonts w:ascii="Arial" w:hAnsi="Arial" w:cs="Arial"/>
                <w:b/>
                <w:sz w:val="20"/>
                <w:szCs w:val="20"/>
              </w:rPr>
            </w:pPr>
            <w:r w:rsidRPr="00A327B3">
              <w:rPr>
                <w:rFonts w:ascii="Arial" w:hAnsi="Arial" w:cs="Arial"/>
                <w:b/>
                <w:spacing w:val="-2"/>
                <w:sz w:val="20"/>
                <w:szCs w:val="20"/>
              </w:rPr>
              <w:t>Owner</w:t>
            </w:r>
          </w:p>
        </w:tc>
        <w:tc>
          <w:tcPr>
            <w:tcW w:w="816" w:type="dxa"/>
            <w:shd w:val="clear" w:color="auto" w:fill="92D050"/>
          </w:tcPr>
          <w:p w14:paraId="099A8B1E" w14:textId="58E82B4C"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2995" w:type="dxa"/>
            <w:gridSpan w:val="3"/>
            <w:shd w:val="clear" w:color="auto" w:fill="BEBEBE"/>
          </w:tcPr>
          <w:p w14:paraId="74901CA0" w14:textId="77777777" w:rsidR="009D6CF1" w:rsidRPr="000546AB" w:rsidRDefault="009D6CF1" w:rsidP="005E54CF">
            <w:pPr>
              <w:pStyle w:val="TableParagraph"/>
              <w:jc w:val="center"/>
              <w:rPr>
                <w:rFonts w:ascii="Arial" w:eastAsia="Arial" w:hAnsi="Arial" w:cs="Arial"/>
                <w:sz w:val="20"/>
                <w:szCs w:val="20"/>
              </w:rPr>
            </w:pPr>
          </w:p>
          <w:p w14:paraId="4C725121" w14:textId="4601261E" w:rsidR="005E54CF" w:rsidRPr="000546AB" w:rsidRDefault="005E54CF" w:rsidP="009D6CF1">
            <w:pPr>
              <w:pStyle w:val="TableParagraph"/>
              <w:jc w:val="center"/>
              <w:rPr>
                <w:rFonts w:ascii="Arial" w:eastAsia="Arial" w:hAnsi="Arial" w:cs="Arial"/>
                <w:sz w:val="20"/>
                <w:szCs w:val="20"/>
              </w:rPr>
            </w:pPr>
            <w:r w:rsidRPr="000546AB">
              <w:rPr>
                <w:rFonts w:ascii="Arial" w:eastAsia="Arial" w:hAnsi="Arial" w:cs="Arial"/>
                <w:sz w:val="20"/>
                <w:szCs w:val="20"/>
              </w:rPr>
              <w:t xml:space="preserve">Do </w:t>
            </w:r>
            <w:r w:rsidR="009D6CF1" w:rsidRPr="000546AB">
              <w:rPr>
                <w:rFonts w:ascii="Arial" w:eastAsia="Arial" w:hAnsi="Arial" w:cs="Arial"/>
                <w:sz w:val="20"/>
                <w:szCs w:val="20"/>
              </w:rPr>
              <w:t>nothing</w:t>
            </w:r>
          </w:p>
          <w:p w14:paraId="51A766CE" w14:textId="14BBC750" w:rsidR="005E54CF" w:rsidRPr="000546AB" w:rsidRDefault="005E54CF" w:rsidP="009D6CF1">
            <w:pPr>
              <w:pStyle w:val="TableParagraph"/>
              <w:jc w:val="center"/>
              <w:rPr>
                <w:rFonts w:ascii="Arial" w:eastAsia="Arial" w:hAnsi="Arial" w:cs="Arial"/>
                <w:sz w:val="20"/>
                <w:szCs w:val="20"/>
              </w:rPr>
            </w:pPr>
          </w:p>
        </w:tc>
        <w:tc>
          <w:tcPr>
            <w:tcW w:w="816" w:type="dxa"/>
            <w:shd w:val="clear" w:color="auto" w:fill="00AFEF"/>
          </w:tcPr>
          <w:p w14:paraId="1E1FD956" w14:textId="1FC0E834"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92D050"/>
          </w:tcPr>
          <w:p w14:paraId="46E16C51" w14:textId="357E10D5"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1225" w:type="dxa"/>
            <w:shd w:val="clear" w:color="auto" w:fill="BEBEBE"/>
          </w:tcPr>
          <w:p w14:paraId="5105427B" w14:textId="4C9362BC"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Do nothing</w:t>
            </w:r>
          </w:p>
        </w:tc>
        <w:tc>
          <w:tcPr>
            <w:tcW w:w="1170" w:type="dxa"/>
            <w:shd w:val="clear" w:color="auto" w:fill="00AFEF"/>
          </w:tcPr>
          <w:p w14:paraId="51D44778" w14:textId="67627512"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r>
      <w:tr w:rsidR="00514AAC" w14:paraId="7C5AD380" w14:textId="77777777" w:rsidTr="00087D85">
        <w:trPr>
          <w:trHeight w:val="257"/>
        </w:trPr>
        <w:tc>
          <w:tcPr>
            <w:tcW w:w="1625" w:type="dxa"/>
          </w:tcPr>
          <w:p w14:paraId="78BB02DE" w14:textId="77777777" w:rsidR="00514AAC" w:rsidRPr="00A327B3" w:rsidRDefault="00514AAC">
            <w:pPr>
              <w:pStyle w:val="TableParagraph"/>
              <w:spacing w:line="248" w:lineRule="exact"/>
              <w:ind w:left="107"/>
              <w:rPr>
                <w:rFonts w:ascii="Arial" w:hAnsi="Arial" w:cs="Arial"/>
                <w:b/>
                <w:sz w:val="20"/>
                <w:szCs w:val="20"/>
              </w:rPr>
            </w:pPr>
            <w:r w:rsidRPr="00A327B3">
              <w:rPr>
                <w:rFonts w:ascii="Arial" w:hAnsi="Arial" w:cs="Arial"/>
                <w:b/>
                <w:sz w:val="20"/>
                <w:szCs w:val="20"/>
              </w:rPr>
              <w:t>The</w:t>
            </w:r>
            <w:r w:rsidRPr="00A327B3">
              <w:rPr>
                <w:rFonts w:ascii="Arial" w:hAnsi="Arial" w:cs="Arial"/>
                <w:b/>
                <w:spacing w:val="-4"/>
                <w:sz w:val="20"/>
                <w:szCs w:val="20"/>
              </w:rPr>
              <w:t xml:space="preserve"> </w:t>
            </w:r>
            <w:r w:rsidRPr="00A327B3">
              <w:rPr>
                <w:rFonts w:ascii="Arial" w:hAnsi="Arial" w:cs="Arial"/>
                <w:b/>
                <w:spacing w:val="-2"/>
                <w:sz w:val="20"/>
                <w:szCs w:val="20"/>
              </w:rPr>
              <w:t>Company</w:t>
            </w:r>
          </w:p>
        </w:tc>
        <w:tc>
          <w:tcPr>
            <w:tcW w:w="816" w:type="dxa"/>
            <w:shd w:val="clear" w:color="auto" w:fill="00AFEF"/>
          </w:tcPr>
          <w:p w14:paraId="3969E59A" w14:textId="2A9C0132"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92D050"/>
          </w:tcPr>
          <w:p w14:paraId="2E9A0E9A" w14:textId="73D4C284"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6" w:type="dxa"/>
            <w:shd w:val="clear" w:color="auto" w:fill="00AFEF"/>
          </w:tcPr>
          <w:p w14:paraId="672EF2A0" w14:textId="287975D7"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2178" w:type="dxa"/>
            <w:gridSpan w:val="2"/>
            <w:shd w:val="clear" w:color="auto" w:fill="92D050"/>
          </w:tcPr>
          <w:p w14:paraId="2A8431BB" w14:textId="73A95553" w:rsidR="00514AAC" w:rsidRPr="000546AB" w:rsidRDefault="00514AAC" w:rsidP="003C7E59">
            <w:pPr>
              <w:pStyle w:val="TableParagraph"/>
              <w:jc w:val="center"/>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00AFEF"/>
          </w:tcPr>
          <w:p w14:paraId="2C749818" w14:textId="656CAA5B"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w:t>
            </w:r>
            <w:r w:rsidR="00566361">
              <w:rPr>
                <w:rFonts w:ascii="Arial" w:eastAsia="Arial" w:hAnsi="Arial" w:cs="Arial"/>
                <w:sz w:val="20"/>
                <w:szCs w:val="20"/>
              </w:rPr>
              <w:t>i</w:t>
            </w:r>
            <w:r w:rsidRPr="000546AB">
              <w:rPr>
                <w:rFonts w:ascii="Arial" w:eastAsia="Arial" w:hAnsi="Arial" w:cs="Arial"/>
                <w:sz w:val="20"/>
                <w:szCs w:val="20"/>
              </w:rPr>
              <w:t>nfo</w:t>
            </w:r>
          </w:p>
        </w:tc>
        <w:tc>
          <w:tcPr>
            <w:tcW w:w="2396" w:type="dxa"/>
            <w:gridSpan w:val="2"/>
            <w:shd w:val="clear" w:color="auto" w:fill="92D050"/>
          </w:tcPr>
          <w:p w14:paraId="42CE3883" w14:textId="6C114178" w:rsidR="00514AAC" w:rsidRPr="000546AB" w:rsidRDefault="00514AAC" w:rsidP="003C7E59">
            <w:pPr>
              <w:pStyle w:val="TableParagraph"/>
              <w:jc w:val="center"/>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r>
      <w:tr w:rsidR="00DC1018" w14:paraId="4E9173EF" w14:textId="77777777" w:rsidTr="00087D85">
        <w:trPr>
          <w:trHeight w:val="518"/>
        </w:trPr>
        <w:tc>
          <w:tcPr>
            <w:tcW w:w="1625" w:type="dxa"/>
          </w:tcPr>
          <w:p w14:paraId="4370D481" w14:textId="77777777" w:rsidR="00DC1018" w:rsidRPr="00A327B3" w:rsidRDefault="00DC1018">
            <w:pPr>
              <w:pStyle w:val="TableParagraph"/>
              <w:spacing w:line="268" w:lineRule="exact"/>
              <w:ind w:left="107"/>
              <w:rPr>
                <w:rFonts w:ascii="Arial" w:hAnsi="Arial" w:cs="Arial"/>
                <w:b/>
                <w:sz w:val="20"/>
                <w:szCs w:val="20"/>
              </w:rPr>
            </w:pPr>
            <w:r w:rsidRPr="00A327B3">
              <w:rPr>
                <w:rFonts w:ascii="Arial" w:hAnsi="Arial" w:cs="Arial"/>
                <w:b/>
                <w:spacing w:val="-2"/>
                <w:sz w:val="20"/>
                <w:szCs w:val="20"/>
              </w:rPr>
              <w:t>Non-Embedded</w:t>
            </w:r>
          </w:p>
          <w:p w14:paraId="5A952E35" w14:textId="77777777" w:rsidR="00DC1018" w:rsidRPr="00A327B3" w:rsidRDefault="00DC1018">
            <w:pPr>
              <w:pStyle w:val="TableParagraph"/>
              <w:spacing w:before="1" w:line="249" w:lineRule="exact"/>
              <w:ind w:left="107"/>
              <w:rPr>
                <w:rFonts w:ascii="Arial" w:hAnsi="Arial" w:cs="Arial"/>
                <w:b/>
                <w:sz w:val="20"/>
                <w:szCs w:val="20"/>
              </w:rPr>
            </w:pPr>
            <w:r w:rsidRPr="00A327B3">
              <w:rPr>
                <w:rFonts w:ascii="Arial" w:hAnsi="Arial" w:cs="Arial"/>
                <w:b/>
                <w:spacing w:val="-2"/>
                <w:sz w:val="20"/>
                <w:szCs w:val="20"/>
              </w:rPr>
              <w:t>Customer</w:t>
            </w:r>
          </w:p>
        </w:tc>
        <w:tc>
          <w:tcPr>
            <w:tcW w:w="816" w:type="dxa"/>
            <w:shd w:val="clear" w:color="auto" w:fill="92D050"/>
          </w:tcPr>
          <w:p w14:paraId="281A7CD3" w14:textId="575C5F91" w:rsidR="00DC1018" w:rsidRPr="00022F4A" w:rsidRDefault="00DC1018">
            <w:pPr>
              <w:pStyle w:val="TableParagraph"/>
              <w:rPr>
                <w:rFonts w:ascii="Arial" w:eastAsia="Arial" w:hAnsi="Arial" w:cs="Arial"/>
                <w:sz w:val="20"/>
                <w:szCs w:val="20"/>
              </w:rPr>
            </w:pPr>
            <w:r w:rsidRPr="00022F4A">
              <w:rPr>
                <w:rFonts w:ascii="Arial" w:eastAsia="Arial" w:hAnsi="Arial" w:cs="Arial"/>
                <w:sz w:val="20"/>
                <w:szCs w:val="20"/>
              </w:rPr>
              <w:t>Provide</w:t>
            </w:r>
            <w:r w:rsidR="00566361">
              <w:rPr>
                <w:rFonts w:ascii="Arial" w:eastAsia="Arial" w:hAnsi="Arial" w:cs="Arial"/>
                <w:sz w:val="20"/>
                <w:szCs w:val="20"/>
              </w:rPr>
              <w:t>s</w:t>
            </w:r>
            <w:r w:rsidRPr="00022F4A">
              <w:rPr>
                <w:rFonts w:ascii="Arial" w:eastAsia="Arial" w:hAnsi="Arial" w:cs="Arial"/>
                <w:sz w:val="20"/>
                <w:szCs w:val="20"/>
              </w:rPr>
              <w:t xml:space="preserve"> info</w:t>
            </w:r>
          </w:p>
        </w:tc>
        <w:tc>
          <w:tcPr>
            <w:tcW w:w="817" w:type="dxa"/>
            <w:vMerge w:val="restart"/>
            <w:shd w:val="clear" w:color="auto" w:fill="00AFEF"/>
          </w:tcPr>
          <w:p w14:paraId="056AC731" w14:textId="6AF012FD" w:rsidR="00DC1018" w:rsidRPr="00022F4A" w:rsidRDefault="00DC1018" w:rsidP="003C7E59">
            <w:pPr>
              <w:pStyle w:val="TableParagraph"/>
              <w:jc w:val="center"/>
              <w:rPr>
                <w:rFonts w:ascii="Arial" w:eastAsia="Arial" w:hAnsi="Arial" w:cs="Arial"/>
                <w:sz w:val="20"/>
                <w:szCs w:val="20"/>
              </w:rPr>
            </w:pPr>
          </w:p>
          <w:p w14:paraId="1B336EC4" w14:textId="66D4018D"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Receive</w:t>
            </w:r>
            <w:r w:rsidR="00566361">
              <w:rPr>
                <w:rFonts w:ascii="Arial" w:eastAsia="Arial" w:hAnsi="Arial" w:cs="Arial"/>
                <w:sz w:val="20"/>
                <w:szCs w:val="20"/>
              </w:rPr>
              <w:t>s</w:t>
            </w:r>
            <w:r w:rsidRPr="00022F4A">
              <w:rPr>
                <w:rFonts w:ascii="Arial" w:eastAsia="Arial" w:hAnsi="Arial" w:cs="Arial"/>
                <w:sz w:val="20"/>
                <w:szCs w:val="20"/>
              </w:rPr>
              <w:t xml:space="preserve"> </w:t>
            </w:r>
            <w:r w:rsidR="0023474C" w:rsidRPr="00022F4A">
              <w:rPr>
                <w:rFonts w:ascii="Arial" w:eastAsia="Arial" w:hAnsi="Arial" w:cs="Arial"/>
                <w:sz w:val="20"/>
                <w:szCs w:val="20"/>
              </w:rPr>
              <w:t>i</w:t>
            </w:r>
            <w:r w:rsidRPr="00022F4A">
              <w:rPr>
                <w:rFonts w:ascii="Arial" w:eastAsia="Arial" w:hAnsi="Arial" w:cs="Arial"/>
                <w:sz w:val="20"/>
                <w:szCs w:val="20"/>
              </w:rPr>
              <w:t>nfo</w:t>
            </w:r>
          </w:p>
        </w:tc>
        <w:tc>
          <w:tcPr>
            <w:tcW w:w="5037" w:type="dxa"/>
            <w:gridSpan w:val="5"/>
            <w:shd w:val="clear" w:color="auto" w:fill="BEBEBE"/>
          </w:tcPr>
          <w:p w14:paraId="032EE304" w14:textId="77777777" w:rsidR="005B3944" w:rsidRPr="00022F4A" w:rsidRDefault="005B3944" w:rsidP="003C7E59">
            <w:pPr>
              <w:pStyle w:val="TableParagraph"/>
              <w:jc w:val="center"/>
              <w:rPr>
                <w:rFonts w:ascii="Arial" w:eastAsia="Arial" w:hAnsi="Arial" w:cs="Arial"/>
                <w:sz w:val="20"/>
                <w:szCs w:val="20"/>
              </w:rPr>
            </w:pPr>
          </w:p>
          <w:p w14:paraId="69265ADC" w14:textId="22F3EF45"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Do nothing</w:t>
            </w:r>
          </w:p>
        </w:tc>
        <w:tc>
          <w:tcPr>
            <w:tcW w:w="1170" w:type="dxa"/>
            <w:vMerge w:val="restart"/>
            <w:shd w:val="clear" w:color="auto" w:fill="00AFEF"/>
          </w:tcPr>
          <w:p w14:paraId="73FFD99F" w14:textId="77777777" w:rsidR="0037260D" w:rsidRPr="00022F4A" w:rsidRDefault="0037260D" w:rsidP="003C7E59">
            <w:pPr>
              <w:pStyle w:val="TableParagraph"/>
              <w:jc w:val="center"/>
              <w:rPr>
                <w:rFonts w:ascii="Arial" w:eastAsia="Arial" w:hAnsi="Arial" w:cs="Arial"/>
                <w:sz w:val="20"/>
                <w:szCs w:val="20"/>
              </w:rPr>
            </w:pPr>
          </w:p>
          <w:p w14:paraId="699364EF" w14:textId="77777777" w:rsidR="0037260D" w:rsidRPr="00022F4A" w:rsidRDefault="0037260D" w:rsidP="003C7E59">
            <w:pPr>
              <w:pStyle w:val="TableParagraph"/>
              <w:jc w:val="center"/>
              <w:rPr>
                <w:rFonts w:ascii="Arial" w:eastAsia="Arial" w:hAnsi="Arial" w:cs="Arial"/>
                <w:sz w:val="20"/>
                <w:szCs w:val="20"/>
              </w:rPr>
            </w:pPr>
          </w:p>
          <w:p w14:paraId="7F788BA0" w14:textId="455B0C43"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Receive</w:t>
            </w:r>
            <w:r w:rsidR="00566361">
              <w:rPr>
                <w:rFonts w:ascii="Arial" w:eastAsia="Arial" w:hAnsi="Arial" w:cs="Arial"/>
                <w:sz w:val="20"/>
                <w:szCs w:val="20"/>
              </w:rPr>
              <w:t>s</w:t>
            </w:r>
            <w:r w:rsidRPr="00022F4A">
              <w:rPr>
                <w:rFonts w:ascii="Arial" w:eastAsia="Arial" w:hAnsi="Arial" w:cs="Arial"/>
                <w:sz w:val="20"/>
                <w:szCs w:val="20"/>
              </w:rPr>
              <w:t xml:space="preserve"> </w:t>
            </w:r>
            <w:r w:rsidR="0023474C" w:rsidRPr="00022F4A">
              <w:rPr>
                <w:rFonts w:ascii="Arial" w:eastAsia="Arial" w:hAnsi="Arial" w:cs="Arial"/>
                <w:sz w:val="20"/>
                <w:szCs w:val="20"/>
              </w:rPr>
              <w:t>i</w:t>
            </w:r>
            <w:r w:rsidRPr="00022F4A">
              <w:rPr>
                <w:rFonts w:ascii="Arial" w:eastAsia="Arial" w:hAnsi="Arial" w:cs="Arial"/>
                <w:sz w:val="20"/>
                <w:szCs w:val="20"/>
              </w:rPr>
              <w:t>nfo</w:t>
            </w:r>
          </w:p>
        </w:tc>
      </w:tr>
      <w:tr w:rsidR="00DC1018" w14:paraId="5FC38E52" w14:textId="77777777" w:rsidTr="00087D85">
        <w:trPr>
          <w:trHeight w:val="257"/>
        </w:trPr>
        <w:tc>
          <w:tcPr>
            <w:tcW w:w="1625" w:type="dxa"/>
          </w:tcPr>
          <w:p w14:paraId="3D196693" w14:textId="77777777" w:rsidR="00DC1018" w:rsidRPr="00A327B3" w:rsidRDefault="00DC1018">
            <w:pPr>
              <w:pStyle w:val="TableParagraph"/>
              <w:spacing w:line="248" w:lineRule="exact"/>
              <w:ind w:left="107"/>
              <w:rPr>
                <w:rFonts w:ascii="Arial" w:hAnsi="Arial" w:cs="Arial"/>
                <w:b/>
                <w:sz w:val="20"/>
                <w:szCs w:val="20"/>
              </w:rPr>
            </w:pPr>
            <w:r w:rsidRPr="00A327B3">
              <w:rPr>
                <w:rFonts w:ascii="Arial" w:hAnsi="Arial" w:cs="Arial"/>
                <w:b/>
                <w:sz w:val="20"/>
                <w:szCs w:val="20"/>
              </w:rPr>
              <w:t>Network</w:t>
            </w:r>
            <w:r w:rsidRPr="00A327B3">
              <w:rPr>
                <w:rFonts w:ascii="Arial" w:hAnsi="Arial" w:cs="Arial"/>
                <w:b/>
                <w:spacing w:val="-5"/>
                <w:sz w:val="20"/>
                <w:szCs w:val="20"/>
              </w:rPr>
              <w:t xml:space="preserve"> </w:t>
            </w:r>
            <w:r w:rsidRPr="00A327B3">
              <w:rPr>
                <w:rFonts w:ascii="Arial" w:hAnsi="Arial" w:cs="Arial"/>
                <w:b/>
                <w:spacing w:val="-2"/>
                <w:sz w:val="20"/>
                <w:szCs w:val="20"/>
              </w:rPr>
              <w:t>Operator</w:t>
            </w:r>
          </w:p>
        </w:tc>
        <w:tc>
          <w:tcPr>
            <w:tcW w:w="816" w:type="dxa"/>
            <w:shd w:val="clear" w:color="auto" w:fill="BEBEBE"/>
          </w:tcPr>
          <w:p w14:paraId="1280EB93" w14:textId="3327940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817" w:type="dxa"/>
            <w:vMerge/>
          </w:tcPr>
          <w:p w14:paraId="76DA1587" w14:textId="0AB93D23" w:rsidR="00DC1018" w:rsidRPr="00AC18EE" w:rsidRDefault="00DC1018">
            <w:pPr>
              <w:pStyle w:val="TableParagraph"/>
              <w:rPr>
                <w:rFonts w:ascii="Arial" w:eastAsia="Arial" w:hAnsi="Arial" w:cs="Arial"/>
                <w:sz w:val="20"/>
                <w:szCs w:val="20"/>
              </w:rPr>
            </w:pPr>
          </w:p>
        </w:tc>
        <w:tc>
          <w:tcPr>
            <w:tcW w:w="816" w:type="dxa"/>
            <w:shd w:val="clear" w:color="auto" w:fill="92D050"/>
          </w:tcPr>
          <w:p w14:paraId="2778E5EA" w14:textId="2245AE3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Provide</w:t>
            </w:r>
            <w:r w:rsidR="00566361">
              <w:rPr>
                <w:rFonts w:ascii="Arial" w:eastAsia="Arial" w:hAnsi="Arial" w:cs="Arial"/>
                <w:sz w:val="20"/>
                <w:szCs w:val="20"/>
              </w:rPr>
              <w:t>s</w:t>
            </w:r>
            <w:r w:rsidRPr="00AC18EE">
              <w:rPr>
                <w:rFonts w:ascii="Arial" w:eastAsia="Arial" w:hAnsi="Arial" w:cs="Arial"/>
                <w:sz w:val="20"/>
                <w:szCs w:val="20"/>
              </w:rPr>
              <w:t xml:space="preserve"> info</w:t>
            </w:r>
          </w:p>
        </w:tc>
        <w:tc>
          <w:tcPr>
            <w:tcW w:w="1362" w:type="dxa"/>
            <w:shd w:val="clear" w:color="auto" w:fill="BEBEBE"/>
          </w:tcPr>
          <w:p w14:paraId="6418FDE0" w14:textId="2BEB63BF"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816" w:type="dxa"/>
            <w:shd w:val="clear" w:color="auto" w:fill="00AFEF"/>
          </w:tcPr>
          <w:p w14:paraId="2DD0593C" w14:textId="70BEAADA"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Receive</w:t>
            </w:r>
            <w:r w:rsidR="00566361">
              <w:rPr>
                <w:rFonts w:ascii="Arial" w:eastAsia="Arial" w:hAnsi="Arial" w:cs="Arial"/>
                <w:sz w:val="20"/>
                <w:szCs w:val="20"/>
              </w:rPr>
              <w:t>s</w:t>
            </w:r>
            <w:r w:rsidRPr="00AC18EE">
              <w:rPr>
                <w:rFonts w:ascii="Arial" w:eastAsia="Arial" w:hAnsi="Arial" w:cs="Arial"/>
                <w:sz w:val="20"/>
                <w:szCs w:val="20"/>
              </w:rPr>
              <w:t xml:space="preserve"> </w:t>
            </w:r>
            <w:r w:rsidR="0023474C" w:rsidRPr="00AC18EE">
              <w:rPr>
                <w:rFonts w:ascii="Arial" w:eastAsia="Arial" w:hAnsi="Arial" w:cs="Arial"/>
                <w:sz w:val="20"/>
                <w:szCs w:val="20"/>
              </w:rPr>
              <w:t>i</w:t>
            </w:r>
            <w:r w:rsidRPr="00AC18EE">
              <w:rPr>
                <w:rFonts w:ascii="Arial" w:eastAsia="Arial" w:hAnsi="Arial" w:cs="Arial"/>
                <w:sz w:val="20"/>
                <w:szCs w:val="20"/>
              </w:rPr>
              <w:t>nfo</w:t>
            </w:r>
          </w:p>
        </w:tc>
        <w:tc>
          <w:tcPr>
            <w:tcW w:w="817" w:type="dxa"/>
            <w:shd w:val="clear" w:color="auto" w:fill="92D050"/>
          </w:tcPr>
          <w:p w14:paraId="2CFC2AFD" w14:textId="0EFC616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Provide</w:t>
            </w:r>
            <w:r w:rsidR="00566361">
              <w:rPr>
                <w:rFonts w:ascii="Arial" w:eastAsia="Arial" w:hAnsi="Arial" w:cs="Arial"/>
                <w:sz w:val="20"/>
                <w:szCs w:val="20"/>
              </w:rPr>
              <w:t>s</w:t>
            </w:r>
            <w:r w:rsidRPr="00AC18EE">
              <w:rPr>
                <w:rFonts w:ascii="Arial" w:eastAsia="Arial" w:hAnsi="Arial" w:cs="Arial"/>
                <w:sz w:val="20"/>
                <w:szCs w:val="20"/>
              </w:rPr>
              <w:t xml:space="preserve"> info</w:t>
            </w:r>
          </w:p>
        </w:tc>
        <w:tc>
          <w:tcPr>
            <w:tcW w:w="1225" w:type="dxa"/>
            <w:shd w:val="clear" w:color="auto" w:fill="BEBEBE"/>
          </w:tcPr>
          <w:p w14:paraId="6109FDBB" w14:textId="36E03595"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1170" w:type="dxa"/>
            <w:vMerge/>
          </w:tcPr>
          <w:p w14:paraId="5757D642" w14:textId="77777777" w:rsidR="00DC1018" w:rsidRPr="00AC18EE" w:rsidRDefault="00DC1018">
            <w:pPr>
              <w:pStyle w:val="TableParagraph"/>
              <w:rPr>
                <w:rFonts w:ascii="Arial" w:eastAsia="Arial" w:hAnsi="Arial" w:cs="Arial"/>
                <w:sz w:val="20"/>
                <w:szCs w:val="20"/>
              </w:rPr>
            </w:pPr>
          </w:p>
        </w:tc>
      </w:tr>
      <w:tr w:rsidR="001008F2" w14:paraId="054D6F71" w14:textId="77777777" w:rsidTr="00087D85">
        <w:trPr>
          <w:trHeight w:val="257"/>
        </w:trPr>
        <w:tc>
          <w:tcPr>
            <w:tcW w:w="1625" w:type="dxa"/>
            <w:shd w:val="clear" w:color="auto" w:fill="auto"/>
          </w:tcPr>
          <w:p w14:paraId="568B391E" w14:textId="44F52297" w:rsidR="001008F2" w:rsidRPr="00A327B3" w:rsidRDefault="001008F2">
            <w:pPr>
              <w:pStyle w:val="TableParagraph"/>
              <w:spacing w:line="248" w:lineRule="exact"/>
              <w:ind w:left="107"/>
              <w:rPr>
                <w:rFonts w:ascii="Arial" w:hAnsi="Arial" w:cs="Arial"/>
                <w:b/>
                <w:sz w:val="20"/>
                <w:szCs w:val="20"/>
              </w:rPr>
            </w:pPr>
            <w:r w:rsidRPr="00A327B3">
              <w:rPr>
                <w:rFonts w:ascii="Arial" w:hAnsi="Arial" w:cs="Arial"/>
                <w:b/>
                <w:bCs/>
                <w:sz w:val="20"/>
                <w:szCs w:val="20"/>
              </w:rPr>
              <w:t xml:space="preserve">Restoration Contractors </w:t>
            </w:r>
            <w:r w:rsidRPr="00A327B3">
              <w:rPr>
                <w:rFonts w:ascii="Arial" w:hAnsi="Arial" w:cs="Arial"/>
                <w:bCs/>
                <w:sz w:val="20"/>
                <w:szCs w:val="20"/>
              </w:rPr>
              <w:t>as provided for in OC2.2.</w:t>
            </w:r>
            <w:commentRangeStart w:id="234"/>
            <w:commentRangeStart w:id="235"/>
            <w:r w:rsidRPr="00A327B3">
              <w:rPr>
                <w:rFonts w:ascii="Arial" w:hAnsi="Arial" w:cs="Arial"/>
                <w:bCs/>
                <w:sz w:val="20"/>
                <w:szCs w:val="20"/>
              </w:rPr>
              <w:t>1(f)</w:t>
            </w:r>
            <w:commentRangeEnd w:id="234"/>
            <w:r w:rsidR="00752A24">
              <w:rPr>
                <w:rStyle w:val="CommentReference"/>
                <w:rFonts w:ascii="Arial" w:eastAsia="Arial" w:hAnsi="Arial" w:cs="Arial"/>
              </w:rPr>
              <w:commentReference w:id="234"/>
            </w:r>
            <w:commentRangeEnd w:id="235"/>
            <w:r w:rsidR="007047A9">
              <w:rPr>
                <w:rStyle w:val="CommentReference"/>
                <w:rFonts w:ascii="Arial" w:eastAsia="Arial" w:hAnsi="Arial" w:cs="Arial"/>
              </w:rPr>
              <w:commentReference w:id="235"/>
            </w:r>
          </w:p>
        </w:tc>
        <w:tc>
          <w:tcPr>
            <w:tcW w:w="7840" w:type="dxa"/>
            <w:gridSpan w:val="8"/>
            <w:shd w:val="clear" w:color="auto" w:fill="auto"/>
          </w:tcPr>
          <w:p w14:paraId="77660D44" w14:textId="77777777" w:rsidR="001008F2" w:rsidRDefault="001008F2" w:rsidP="001008F2">
            <w:pPr>
              <w:pStyle w:val="TableParagraph"/>
              <w:jc w:val="center"/>
              <w:rPr>
                <w:rFonts w:ascii="Arial" w:eastAsia="Arial" w:hAnsi="Arial" w:cs="Arial"/>
                <w:b/>
                <w:bCs/>
                <w:sz w:val="20"/>
                <w:szCs w:val="20"/>
              </w:rPr>
            </w:pPr>
          </w:p>
          <w:p w14:paraId="38B14FC1" w14:textId="0A5CA6D2" w:rsidR="001008F2" w:rsidRPr="008D4DBB" w:rsidRDefault="0008753C" w:rsidP="001008F2">
            <w:pPr>
              <w:pStyle w:val="TableParagraph"/>
              <w:jc w:val="center"/>
              <w:rPr>
                <w:rFonts w:ascii="Arial" w:eastAsia="Arial" w:hAnsi="Arial" w:cs="Arial"/>
                <w:b/>
                <w:bCs/>
                <w:sz w:val="20"/>
                <w:szCs w:val="20"/>
              </w:rPr>
            </w:pPr>
            <w:r w:rsidRPr="007D1F0B">
              <w:rPr>
                <w:rFonts w:ascii="Arial" w:eastAsia="Arial" w:hAnsi="Arial" w:cs="Arial"/>
                <w:sz w:val="20"/>
                <w:szCs w:val="20"/>
              </w:rPr>
              <w:t>S</w:t>
            </w:r>
            <w:r w:rsidR="00804A2F">
              <w:rPr>
                <w:rFonts w:ascii="Arial" w:eastAsia="Arial" w:hAnsi="Arial" w:cs="Arial"/>
                <w:sz w:val="20"/>
                <w:szCs w:val="20"/>
              </w:rPr>
              <w:t>ame</w:t>
            </w:r>
            <w:r w:rsidR="000B6C54">
              <w:rPr>
                <w:rFonts w:ascii="Arial" w:eastAsia="Arial" w:hAnsi="Arial" w:cs="Arial"/>
                <w:sz w:val="20"/>
                <w:szCs w:val="20"/>
              </w:rPr>
              <w:t xml:space="preserve"> as</w:t>
            </w:r>
            <w:r>
              <w:rPr>
                <w:rFonts w:ascii="Arial" w:eastAsia="Arial" w:hAnsi="Arial" w:cs="Arial"/>
                <w:b/>
                <w:bCs/>
                <w:sz w:val="20"/>
                <w:szCs w:val="20"/>
              </w:rPr>
              <w:t xml:space="preserve"> Generator </w:t>
            </w:r>
            <w:r w:rsidRPr="007D1F0B">
              <w:rPr>
                <w:rFonts w:ascii="Arial" w:eastAsia="Arial" w:hAnsi="Arial" w:cs="Arial"/>
                <w:sz w:val="20"/>
                <w:szCs w:val="20"/>
              </w:rPr>
              <w:t>and/or</w:t>
            </w:r>
            <w:r>
              <w:rPr>
                <w:rFonts w:ascii="Arial" w:eastAsia="Arial" w:hAnsi="Arial" w:cs="Arial"/>
                <w:b/>
                <w:bCs/>
                <w:sz w:val="20"/>
                <w:szCs w:val="20"/>
              </w:rPr>
              <w:t xml:space="preserve"> Interconnector Owner </w:t>
            </w:r>
            <w:r w:rsidRPr="0008753C">
              <w:rPr>
                <w:rFonts w:ascii="Arial" w:eastAsia="Arial" w:hAnsi="Arial" w:cs="Arial"/>
                <w:sz w:val="20"/>
                <w:szCs w:val="20"/>
              </w:rPr>
              <w:t>obligations</w:t>
            </w:r>
          </w:p>
        </w:tc>
      </w:tr>
    </w:tbl>
    <w:p w14:paraId="7B24158B" w14:textId="3EB2A059" w:rsidR="00735799" w:rsidRDefault="00895739" w:rsidP="00363BBA">
      <w:pPr>
        <w:pStyle w:val="BodyText"/>
        <w:spacing w:before="8"/>
      </w:pPr>
      <w:r>
        <w:rPr>
          <w:noProof/>
        </w:rPr>
        <mc:AlternateContent>
          <mc:Choice Requires="wps">
            <w:drawing>
              <wp:anchor distT="0" distB="0" distL="114300" distR="114300" simplePos="0" relativeHeight="251658244" behindDoc="0" locked="0" layoutInCell="1" allowOverlap="1" wp14:anchorId="29886A64" wp14:editId="52ABF1C2">
                <wp:simplePos x="0" y="0"/>
                <wp:positionH relativeFrom="column">
                  <wp:posOffset>473710</wp:posOffset>
                </wp:positionH>
                <wp:positionV relativeFrom="paragraph">
                  <wp:posOffset>8890</wp:posOffset>
                </wp:positionV>
                <wp:extent cx="6209030" cy="635"/>
                <wp:effectExtent l="0" t="0" r="1270" b="8255"/>
                <wp:wrapTopAndBottom/>
                <wp:docPr id="11" name="Text Box 11"/>
                <wp:cNvGraphicFramePr/>
                <a:graphic xmlns:a="http://schemas.openxmlformats.org/drawingml/2006/main">
                  <a:graphicData uri="http://schemas.microsoft.com/office/word/2010/wordprocessingShape">
                    <wps:wsp>
                      <wps:cNvSpPr txBox="1"/>
                      <wps:spPr>
                        <a:xfrm>
                          <a:off x="0" y="0"/>
                          <a:ext cx="6209030" cy="635"/>
                        </a:xfrm>
                        <a:prstGeom prst="rect">
                          <a:avLst/>
                        </a:prstGeom>
                        <a:solidFill>
                          <a:prstClr val="white"/>
                        </a:solidFill>
                        <a:ln>
                          <a:noFill/>
                        </a:ln>
                      </wps:spPr>
                      <wps:txbx>
                        <w:txbxContent>
                          <w:p w14:paraId="3D33F2D1" w14:textId="3CEAA748" w:rsidR="00895739" w:rsidRPr="00E904AA" w:rsidRDefault="00895739" w:rsidP="00363BBA">
                            <w:pPr>
                              <w:pStyle w:val="Caption"/>
                              <w:jc w:val="center"/>
                              <w:rPr>
                                <w:noProof/>
                                <w:sz w:val="20"/>
                                <w:szCs w:val="20"/>
                              </w:rPr>
                            </w:pPr>
                            <w:r>
                              <w:t xml:space="preserve">Figure </w:t>
                            </w:r>
                            <w:r>
                              <w:fldChar w:fldCharType="begin"/>
                            </w:r>
                            <w:r>
                              <w:instrText xml:space="preserve"> SEQ Figure \* ARABIC </w:instrText>
                            </w:r>
                            <w:r>
                              <w:fldChar w:fldCharType="separate"/>
                            </w:r>
                            <w:ins w:id="236" w:author="Deborah Spencer (NESO)" w:date="2024-11-20T07:42:00Z">
                              <w:r w:rsidR="009C1FA4">
                                <w:rPr>
                                  <w:noProof/>
                                </w:rPr>
                                <w:t>3</w:t>
                              </w:r>
                            </w:ins>
                            <w:del w:id="237" w:author="Deborah Spencer (NESO)" w:date="2024-11-19T17:18:00Z">
                              <w:r w:rsidR="00D67C2D" w:rsidDel="00E309ED">
                                <w:rPr>
                                  <w:noProof/>
                                </w:rPr>
                                <w:delText>3</w:delText>
                              </w:r>
                            </w:del>
                            <w:r>
                              <w:rPr>
                                <w:noProof/>
                              </w:rPr>
                              <w:fldChar w:fldCharType="end"/>
                            </w:r>
                            <w:r>
                              <w:t xml:space="preserve">: </w:t>
                            </w:r>
                            <w:r w:rsidRPr="00C30C6C">
                              <w:t xml:space="preserve"> </w:t>
                            </w:r>
                            <w:r w:rsidR="0072774E">
                              <w:t xml:space="preserve">Overview </w:t>
                            </w:r>
                            <w:r w:rsidR="006972F5">
                              <w:t xml:space="preserve">of </w:t>
                            </w:r>
                            <w:r w:rsidRPr="00C30C6C">
                              <w:t xml:space="preserve">Operational Planning Phase – Planning for Financial Year 1 </w:t>
                            </w:r>
                            <w:r w:rsidR="002A0AA8">
                              <w:t>A</w:t>
                            </w:r>
                            <w:r w:rsidRPr="00C30C6C">
                              <w:t>head.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9886A64" id="Text Box 11" o:spid="_x0000_s1027" type="#_x0000_t202" style="position:absolute;margin-left:37.3pt;margin-top:.7pt;width:488.9pt;height:.05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" stroked="f">
                <v:textbox style="mso-fit-shape-to-text:t" inset="0,0,0,0">
                  <w:txbxContent>
                    <w:p w14:paraId="3D33F2D1" w14:textId="3CEAA748" w:rsidR="00895739" w:rsidRPr="00E904AA" w:rsidRDefault="00895739" w:rsidP="00363BBA">
                      <w:pPr>
                        <w:pStyle w:val="Caption"/>
                        <w:jc w:val="center"/>
                        <w:rPr>
                          <w:noProof/>
                          <w:sz w:val="20"/>
                          <w:szCs w:val="20"/>
                        </w:rPr>
                      </w:pPr>
                      <w:r>
                        <w:t xml:space="preserve">Figure </w:t>
                      </w:r>
                      <w:r>
                        <w:fldChar w:fldCharType="begin"/>
                      </w:r>
                      <w:r>
                        <w:instrText xml:space="preserve"> SEQ Figure \* ARABIC </w:instrText>
                      </w:r>
                      <w:r>
                        <w:fldChar w:fldCharType="separate"/>
                      </w:r>
                      <w:ins w:id="194" w:author="Deborah Spencer (NESO)" w:date="2024-11-20T07:42:00Z">
                        <w:r w:rsidR="009C1FA4">
                          <w:rPr>
                            <w:noProof/>
                          </w:rPr>
                          <w:t>3</w:t>
                        </w:r>
                      </w:ins>
                      <w:del w:id="195" w:author="Deborah Spencer (NESO)" w:date="2024-11-19T17:18:00Z">
                        <w:r w:rsidR="00D67C2D" w:rsidDel="00E309ED">
                          <w:rPr>
                            <w:noProof/>
                          </w:rPr>
                          <w:delText>3</w:delText>
                        </w:r>
                      </w:del>
                      <w:r>
                        <w:rPr>
                          <w:noProof/>
                        </w:rPr>
                        <w:fldChar w:fldCharType="end"/>
                      </w:r>
                      <w:r>
                        <w:t xml:space="preserve">: </w:t>
                      </w:r>
                      <w:r w:rsidRPr="00C30C6C">
                        <w:t xml:space="preserve"> </w:t>
                      </w:r>
                      <w:r w:rsidR="0072774E">
                        <w:t xml:space="preserve">Overview </w:t>
                      </w:r>
                      <w:r w:rsidR="006972F5">
                        <w:t xml:space="preserve">of </w:t>
                      </w:r>
                      <w:r w:rsidRPr="00C30C6C">
                        <w:t xml:space="preserve">Operational Planning Phase – Planning for Financial Year 1 </w:t>
                      </w:r>
                      <w:r w:rsidR="002A0AA8">
                        <w:t>A</w:t>
                      </w:r>
                      <w:r w:rsidRPr="00C30C6C">
                        <w:t>head.</w:t>
                      </w:r>
                    </w:p>
                  </w:txbxContent>
                </v:textbox>
                <w10:wrap type="topAndBottom"/>
              </v:shape>
            </w:pict>
          </mc:Fallback>
        </mc:AlternateContent>
      </w:r>
      <w:r w:rsidR="00035B20">
        <w:t xml:space="preserve">     </w:t>
      </w:r>
      <w:r w:rsidR="00035B20" w:rsidRPr="00035B20">
        <w:rPr>
          <w:noProof/>
        </w:rPr>
        <w:drawing>
          <wp:inline distT="0" distB="0" distL="0" distR="0" wp14:anchorId="65BE3A84" wp14:editId="2D8AB2FB">
            <wp:extent cx="6019800" cy="2982454"/>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43260" cy="2994077"/>
                    </a:xfrm>
                    <a:prstGeom prst="rect">
                      <a:avLst/>
                    </a:prstGeom>
                  </pic:spPr>
                </pic:pic>
              </a:graphicData>
            </a:graphic>
          </wp:inline>
        </w:drawing>
      </w:r>
    </w:p>
    <w:p w14:paraId="5141BC46" w14:textId="2D309C93" w:rsidR="00735799" w:rsidRDefault="00095B2C">
      <w:pPr>
        <w:spacing w:line="264" w:lineRule="auto"/>
      </w:pPr>
      <w:r>
        <w:t xml:space="preserve">     </w:t>
      </w:r>
    </w:p>
    <w:p w14:paraId="42E4844A" w14:textId="0EDC76BB" w:rsidR="00895739" w:rsidRDefault="00895739" w:rsidP="00363BBA">
      <w:pPr>
        <w:keepNext/>
        <w:spacing w:line="264" w:lineRule="auto"/>
        <w:jc w:val="center"/>
      </w:pPr>
    </w:p>
    <w:p w14:paraId="11BE3170" w14:textId="776C2ABB" w:rsidR="00735799" w:rsidRDefault="00895739" w:rsidP="008278F6">
      <w:pPr>
        <w:pStyle w:val="Caption"/>
        <w:jc w:val="center"/>
      </w:pPr>
      <w:commentRangeStart w:id="238"/>
      <w:commentRangeStart w:id="239"/>
      <w:commentRangeStart w:id="240"/>
      <w:r>
        <w:t xml:space="preserve">Figure </w:t>
      </w:r>
      <w:r>
        <w:fldChar w:fldCharType="begin"/>
      </w:r>
      <w:r>
        <w:instrText xml:space="preserve"> SEQ Figure \* ARABIC </w:instrText>
      </w:r>
      <w:r>
        <w:fldChar w:fldCharType="separate"/>
      </w:r>
      <w:ins w:id="241" w:author="Deborah Spencer (NESO)" w:date="2024-11-20T07:42:00Z">
        <w:r w:rsidR="009C1FA4">
          <w:rPr>
            <w:noProof/>
          </w:rPr>
          <w:t>4</w:t>
        </w:r>
      </w:ins>
      <w:del w:id="242" w:author="Deborah Spencer (NESO)" w:date="2024-11-19T17:18:00Z">
        <w:r w:rsidR="00D67C2D" w:rsidDel="00E309ED">
          <w:rPr>
            <w:noProof/>
          </w:rPr>
          <w:delText>4</w:delText>
        </w:r>
      </w:del>
      <w:r>
        <w:rPr>
          <w:noProof/>
        </w:rPr>
        <w:fldChar w:fldCharType="end"/>
      </w:r>
      <w:r>
        <w:t xml:space="preserve">: </w:t>
      </w:r>
      <w:commentRangeEnd w:id="238"/>
      <w:r w:rsidR="00A42EDF">
        <w:rPr>
          <w:rStyle w:val="CommentReference"/>
          <w:i w:val="0"/>
          <w:iCs w:val="0"/>
          <w:color w:val="auto"/>
        </w:rPr>
        <w:commentReference w:id="238"/>
      </w:r>
      <w:commentRangeEnd w:id="239"/>
      <w:r w:rsidR="005D47A3">
        <w:rPr>
          <w:rStyle w:val="CommentReference"/>
          <w:i w:val="0"/>
          <w:iCs w:val="0"/>
          <w:color w:val="auto"/>
        </w:rPr>
        <w:commentReference w:id="239"/>
      </w:r>
      <w:commentRangeEnd w:id="240"/>
      <w:r w:rsidR="00FE738B">
        <w:rPr>
          <w:rStyle w:val="CommentReference"/>
          <w:i w:val="0"/>
          <w:iCs w:val="0"/>
          <w:color w:val="auto"/>
        </w:rPr>
        <w:commentReference w:id="240"/>
      </w:r>
      <w:r w:rsidR="00FB36F8">
        <w:t>Overview of the</w:t>
      </w:r>
      <w:r w:rsidR="00504818">
        <w:t xml:space="preserve"> </w:t>
      </w:r>
      <w:r w:rsidRPr="00793AA3">
        <w:t xml:space="preserve">Operational Planning Phase from end of </w:t>
      </w:r>
      <w:r w:rsidR="00E83E78">
        <w:t>W</w:t>
      </w:r>
      <w:commentRangeStart w:id="243"/>
      <w:commentRangeStart w:id="244"/>
      <w:r w:rsidRPr="00793AA3">
        <w:t xml:space="preserve">eek 13 </w:t>
      </w:r>
      <w:commentRangeEnd w:id="243"/>
      <w:r w:rsidR="00806477">
        <w:rPr>
          <w:rStyle w:val="CommentReference"/>
          <w:i w:val="0"/>
          <w:iCs w:val="0"/>
          <w:color w:val="auto"/>
        </w:rPr>
        <w:commentReference w:id="243"/>
      </w:r>
      <w:commentRangeEnd w:id="244"/>
      <w:r w:rsidR="007F11F8">
        <w:rPr>
          <w:rStyle w:val="CommentReference"/>
          <w:i w:val="0"/>
          <w:iCs w:val="0"/>
          <w:color w:val="auto"/>
        </w:rPr>
        <w:commentReference w:id="244"/>
      </w:r>
      <w:r w:rsidRPr="00793AA3">
        <w:t xml:space="preserve">to end of </w:t>
      </w:r>
      <w:r w:rsidR="00D028EF">
        <w:t>W</w:t>
      </w:r>
      <w:r w:rsidRPr="00793AA3">
        <w:t xml:space="preserve">eek </w:t>
      </w:r>
      <w:commentRangeStart w:id="245"/>
      <w:r w:rsidRPr="00793AA3">
        <w:t>34.</w:t>
      </w:r>
      <w:commentRangeEnd w:id="245"/>
      <w:r w:rsidR="00B64BEC">
        <w:rPr>
          <w:rStyle w:val="CommentReference"/>
          <w:i w:val="0"/>
          <w:iCs w:val="0"/>
          <w:color w:val="auto"/>
        </w:rPr>
        <w:commentReference w:id="245"/>
      </w:r>
    </w:p>
    <w:p w14:paraId="487B53F4" w14:textId="4C080465" w:rsidR="00735799" w:rsidRDefault="00B0734A">
      <w:pPr>
        <w:spacing w:before="94"/>
        <w:ind w:left="277"/>
        <w:rPr>
          <w:b/>
          <w:sz w:val="18"/>
          <w:szCs w:val="18"/>
        </w:rPr>
      </w:pPr>
      <w:r w:rsidRPr="727D4B83">
        <w:rPr>
          <w:b/>
          <w:spacing w:val="-5"/>
          <w:sz w:val="18"/>
          <w:szCs w:val="18"/>
        </w:rPr>
        <w:lastRenderedPageBreak/>
        <w:t>.</w:t>
      </w:r>
    </w:p>
    <w:p w14:paraId="3E508F4F" w14:textId="77777777" w:rsidR="00735799" w:rsidRDefault="00474BB3">
      <w:pPr>
        <w:pStyle w:val="BodyText"/>
        <w:spacing w:before="142"/>
        <w:ind w:left="277"/>
      </w:pPr>
      <w:commentRangeStart w:id="246"/>
      <w:r>
        <w:t>In</w:t>
      </w:r>
      <w:commentRangeEnd w:id="246"/>
      <w:r w:rsidR="00DF110F">
        <w:rPr>
          <w:rStyle w:val="CommentReference"/>
        </w:rPr>
        <w:commentReference w:id="246"/>
      </w:r>
      <w:r>
        <w:rPr>
          <w:spacing w:val="-9"/>
        </w:rPr>
        <w:t xml:space="preserve"> </w:t>
      </w:r>
      <w:r>
        <w:t>each</w:t>
      </w:r>
      <w:r>
        <w:rPr>
          <w:spacing w:val="-6"/>
        </w:rPr>
        <w:t xml:space="preserve"> </w:t>
      </w:r>
      <w:r>
        <w:t>calendar</w:t>
      </w:r>
      <w:r>
        <w:rPr>
          <w:spacing w:val="-7"/>
        </w:rPr>
        <w:t xml:space="preserve"> </w:t>
      </w:r>
      <w:r>
        <w:rPr>
          <w:spacing w:val="-2"/>
        </w:rPr>
        <w:t>year:</w:t>
      </w:r>
    </w:p>
    <w:p w14:paraId="3396911B" w14:textId="77777777" w:rsidR="00735799" w:rsidRDefault="00474BB3" w:rsidP="0024736D">
      <w:pPr>
        <w:pStyle w:val="ListParagraph"/>
        <w:numPr>
          <w:ilvl w:val="0"/>
          <w:numId w:val="13"/>
        </w:numPr>
        <w:tabs>
          <w:tab w:val="left" w:pos="1985"/>
        </w:tabs>
        <w:spacing w:before="142"/>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4"/>
          <w:sz w:val="20"/>
          <w:u w:val="single"/>
        </w:rPr>
        <w:t xml:space="preserve"> </w:t>
      </w:r>
      <w:r>
        <w:rPr>
          <w:sz w:val="20"/>
          <w:u w:val="single"/>
        </w:rPr>
        <w:t>week</w:t>
      </w:r>
      <w:r>
        <w:rPr>
          <w:spacing w:val="-4"/>
          <w:sz w:val="20"/>
          <w:u w:val="single"/>
        </w:rPr>
        <w:t xml:space="preserve"> </w:t>
      </w:r>
      <w:r>
        <w:rPr>
          <w:spacing w:val="-5"/>
          <w:sz w:val="20"/>
          <w:u w:val="single"/>
        </w:rPr>
        <w:t>13</w:t>
      </w:r>
    </w:p>
    <w:p w14:paraId="3249969F" w14:textId="356308BE" w:rsidR="00735799" w:rsidRDefault="52CC45B1" w:rsidP="0024736D">
      <w:pPr>
        <w:spacing w:before="144" w:line="264" w:lineRule="auto"/>
        <w:ind w:left="1985" w:right="1208"/>
        <w:jc w:val="both"/>
        <w:rPr>
          <w:sz w:val="20"/>
          <w:szCs w:val="20"/>
        </w:rPr>
      </w:pPr>
      <w:r w:rsidRPr="737830B8">
        <w:rPr>
          <w:b/>
          <w:bCs/>
          <w:sz w:val="20"/>
          <w:szCs w:val="20"/>
        </w:rPr>
        <w:t xml:space="preserve">Each </w:t>
      </w:r>
      <w:commentRangeStart w:id="247"/>
      <w:r w:rsidR="0064240F" w:rsidRPr="005F1226">
        <w:rPr>
          <w:b/>
          <w:sz w:val="20"/>
          <w:szCs w:val="20"/>
        </w:rPr>
        <w:t>Generator</w:t>
      </w:r>
      <w:commentRangeEnd w:id="247"/>
      <w:r w:rsidR="00354728">
        <w:rPr>
          <w:rStyle w:val="CommentReference"/>
        </w:rPr>
        <w:commentReference w:id="247"/>
      </w:r>
      <w:r w:rsidR="0064240F" w:rsidRPr="7C7E6243">
        <w:rPr>
          <w:b/>
          <w:sz w:val="20"/>
          <w:szCs w:val="20"/>
        </w:rPr>
        <w:t xml:space="preserve"> </w:t>
      </w:r>
      <w:commentRangeStart w:id="248"/>
      <w:r w:rsidR="0064240F">
        <w:rPr>
          <w:b/>
          <w:sz w:val="20"/>
          <w:szCs w:val="20"/>
        </w:rPr>
        <w:t>shal</w:t>
      </w:r>
      <w:commentRangeEnd w:id="248"/>
      <w:r w:rsidR="00354728">
        <w:rPr>
          <w:rStyle w:val="CommentReference"/>
        </w:rPr>
        <w:commentReference w:id="248"/>
      </w:r>
      <w:r w:rsidR="0064240F">
        <w:rPr>
          <w:b/>
          <w:sz w:val="20"/>
          <w:szCs w:val="20"/>
        </w:rPr>
        <w:t>l</w:t>
      </w:r>
      <w:r w:rsidR="00474BB3" w:rsidRPr="7C7E6243">
        <w:rPr>
          <w:b/>
          <w:sz w:val="20"/>
          <w:szCs w:val="20"/>
        </w:rPr>
        <w:t xml:space="preserve"> </w:t>
      </w:r>
      <w:commentRangeStart w:id="249"/>
      <w:commentRangeStart w:id="250"/>
      <w:commentRangeEnd w:id="249"/>
      <w:r w:rsidR="009B484B">
        <w:rPr>
          <w:rStyle w:val="CommentReference"/>
        </w:rPr>
        <w:commentReference w:id="249"/>
      </w:r>
      <w:commentRangeEnd w:id="250"/>
      <w:r w:rsidR="0090631C">
        <w:rPr>
          <w:rStyle w:val="CommentReference"/>
        </w:rPr>
        <w:commentReference w:id="250"/>
      </w:r>
      <w:r w:rsidR="00474BB3" w:rsidRPr="7C7E6243">
        <w:rPr>
          <w:sz w:val="20"/>
          <w:szCs w:val="20"/>
        </w:rPr>
        <w:t xml:space="preserve"> inform </w:t>
      </w:r>
      <w:r w:rsidR="00474BB3" w:rsidRPr="7C7E6243">
        <w:rPr>
          <w:b/>
          <w:sz w:val="20"/>
          <w:szCs w:val="20"/>
        </w:rPr>
        <w:t xml:space="preserve">The Company </w:t>
      </w:r>
      <w:r w:rsidR="00474BB3" w:rsidRPr="7C7E6243">
        <w:rPr>
          <w:sz w:val="20"/>
          <w:szCs w:val="20"/>
        </w:rPr>
        <w:t xml:space="preserve">of proposed outages for Year 1 of </w:t>
      </w:r>
      <w:commentRangeStart w:id="251"/>
      <w:r w:rsidR="1E0B7A19" w:rsidRPr="005E3444">
        <w:rPr>
          <w:b/>
          <w:bCs/>
          <w:sz w:val="20"/>
          <w:szCs w:val="20"/>
        </w:rPr>
        <w:t>Generator</w:t>
      </w:r>
      <w:commentRangeEnd w:id="251"/>
      <w:r w:rsidR="00354728">
        <w:rPr>
          <w:rStyle w:val="CommentReference"/>
        </w:rPr>
        <w:commentReference w:id="251"/>
      </w:r>
      <w:r w:rsidR="1E0B7A19" w:rsidRPr="30848A49">
        <w:rPr>
          <w:sz w:val="20"/>
          <w:szCs w:val="20"/>
        </w:rPr>
        <w:t>-owned</w:t>
      </w:r>
      <w:r w:rsidR="00474BB3" w:rsidRPr="7C7E6243">
        <w:rPr>
          <w:sz w:val="20"/>
          <w:szCs w:val="20"/>
        </w:rPr>
        <w:t xml:space="preserve"> </w:t>
      </w:r>
      <w:r w:rsidR="00474BB3" w:rsidRPr="7C7E6243">
        <w:rPr>
          <w:b/>
          <w:sz w:val="20"/>
          <w:szCs w:val="20"/>
        </w:rPr>
        <w:t xml:space="preserve">Apparatus </w:t>
      </w:r>
      <w:commentRangeStart w:id="252"/>
      <w:commentRangeStart w:id="253"/>
      <w:r w:rsidR="7F90A982" w:rsidRPr="7A4204B8">
        <w:rPr>
          <w:sz w:val="20"/>
          <w:szCs w:val="20"/>
        </w:rPr>
        <w:t>(</w:t>
      </w:r>
      <w:commentRangeEnd w:id="252"/>
      <w:r w:rsidR="009B484B">
        <w:rPr>
          <w:rStyle w:val="CommentReference"/>
        </w:rPr>
        <w:commentReference w:id="252"/>
      </w:r>
      <w:commentRangeEnd w:id="253"/>
      <w:r w:rsidR="004D3950">
        <w:rPr>
          <w:rStyle w:val="CommentReference"/>
        </w:rPr>
        <w:commentReference w:id="253"/>
      </w:r>
      <w:r w:rsidR="7F90A982" w:rsidRPr="7A4204B8">
        <w:rPr>
          <w:sz w:val="20"/>
          <w:szCs w:val="20"/>
        </w:rPr>
        <w:t>e.g.,</w:t>
      </w:r>
      <w:r w:rsidR="00611CBC">
        <w:rPr>
          <w:b/>
          <w:bCs/>
          <w:sz w:val="20"/>
          <w:szCs w:val="20"/>
        </w:rPr>
        <w:t xml:space="preserve"> </w:t>
      </w:r>
      <w:r w:rsidR="00611CBC" w:rsidRPr="0064240F">
        <w:rPr>
          <w:sz w:val="20"/>
          <w:szCs w:val="20"/>
        </w:rPr>
        <w:t>busbar</w:t>
      </w:r>
      <w:r w:rsidR="00EE1EF0" w:rsidRPr="0064240F">
        <w:rPr>
          <w:sz w:val="20"/>
          <w:szCs w:val="20"/>
        </w:rPr>
        <w:t xml:space="preserve"> selectors</w:t>
      </w:r>
      <w:r w:rsidR="7F90A982" w:rsidRPr="7A4204B8">
        <w:rPr>
          <w:sz w:val="20"/>
          <w:szCs w:val="20"/>
        </w:rPr>
        <w:t xml:space="preserve">) </w:t>
      </w:r>
      <w:r w:rsidR="00474BB3" w:rsidRPr="7C7E6243">
        <w:rPr>
          <w:sz w:val="20"/>
          <w:szCs w:val="20"/>
        </w:rPr>
        <w:t xml:space="preserve">at each </w:t>
      </w:r>
      <w:r w:rsidR="00474BB3" w:rsidRPr="7C7E6243">
        <w:rPr>
          <w:b/>
          <w:sz w:val="20"/>
          <w:szCs w:val="20"/>
        </w:rPr>
        <w:t>Grid Entry Point</w:t>
      </w:r>
      <w:commentRangeStart w:id="254"/>
      <w:r w:rsidR="00905619">
        <w:rPr>
          <w:b/>
          <w:sz w:val="20"/>
          <w:szCs w:val="20"/>
        </w:rPr>
        <w:t>.</w:t>
      </w:r>
      <w:commentRangeEnd w:id="254"/>
      <w:r w:rsidR="00354728">
        <w:rPr>
          <w:rStyle w:val="CommentReference"/>
        </w:rPr>
        <w:commentReference w:id="254"/>
      </w:r>
      <w:r w:rsidR="00474BB3" w:rsidRPr="7C7E6243">
        <w:rPr>
          <w:b/>
          <w:sz w:val="20"/>
          <w:szCs w:val="20"/>
        </w:rPr>
        <w:t xml:space="preserve"> </w:t>
      </w:r>
      <w:commentRangeStart w:id="255"/>
      <w:commentRangeStart w:id="256"/>
      <w:commentRangeEnd w:id="255"/>
      <w:r w:rsidR="0088158D">
        <w:rPr>
          <w:rStyle w:val="CommentReference"/>
        </w:rPr>
        <w:commentReference w:id="255"/>
      </w:r>
      <w:commentRangeEnd w:id="256"/>
      <w:r w:rsidR="005C5448">
        <w:rPr>
          <w:rStyle w:val="CommentReference"/>
        </w:rPr>
        <w:commentReference w:id="256"/>
      </w:r>
      <w:r w:rsidR="00CF487B">
        <w:rPr>
          <w:sz w:val="20"/>
          <w:szCs w:val="20"/>
        </w:rPr>
        <w:t xml:space="preserve">Each </w:t>
      </w:r>
      <w:r w:rsidR="003407E3" w:rsidRPr="0064240F">
        <w:rPr>
          <w:b/>
          <w:bCs/>
          <w:sz w:val="20"/>
          <w:szCs w:val="20"/>
        </w:rPr>
        <w:t>Non-Embedded Customer</w:t>
      </w:r>
      <w:r w:rsidR="003407E3" w:rsidRPr="003407E3">
        <w:rPr>
          <w:sz w:val="20"/>
          <w:szCs w:val="20"/>
        </w:rPr>
        <w:t xml:space="preserve"> </w:t>
      </w:r>
      <w:r w:rsidR="00063973">
        <w:rPr>
          <w:sz w:val="20"/>
          <w:szCs w:val="20"/>
        </w:rPr>
        <w:t xml:space="preserve">shall inform </w:t>
      </w:r>
      <w:r w:rsidR="00063973" w:rsidRPr="0064240F">
        <w:rPr>
          <w:b/>
          <w:bCs/>
          <w:sz w:val="20"/>
          <w:szCs w:val="20"/>
        </w:rPr>
        <w:t>The Company</w:t>
      </w:r>
      <w:r w:rsidR="00063973">
        <w:rPr>
          <w:sz w:val="20"/>
          <w:szCs w:val="20"/>
        </w:rPr>
        <w:t xml:space="preserve"> of </w:t>
      </w:r>
      <w:r w:rsidR="009F6C48">
        <w:rPr>
          <w:sz w:val="20"/>
          <w:szCs w:val="20"/>
        </w:rPr>
        <w:t xml:space="preserve">proposed outages </w:t>
      </w:r>
      <w:r w:rsidR="000376ED">
        <w:rPr>
          <w:sz w:val="20"/>
          <w:szCs w:val="20"/>
        </w:rPr>
        <w:t xml:space="preserve">for </w:t>
      </w:r>
      <w:r w:rsidR="0078066D">
        <w:rPr>
          <w:sz w:val="20"/>
          <w:szCs w:val="20"/>
        </w:rPr>
        <w:t>Y</w:t>
      </w:r>
      <w:r w:rsidR="000376ED">
        <w:rPr>
          <w:sz w:val="20"/>
          <w:szCs w:val="20"/>
        </w:rPr>
        <w:t xml:space="preserve">ear 1 of </w:t>
      </w:r>
      <w:r w:rsidR="00A70835" w:rsidRPr="0064240F">
        <w:rPr>
          <w:b/>
          <w:bCs/>
          <w:sz w:val="20"/>
          <w:szCs w:val="20"/>
        </w:rPr>
        <w:t>Non</w:t>
      </w:r>
      <w:r w:rsidR="00D607E9" w:rsidRPr="0064240F">
        <w:rPr>
          <w:b/>
          <w:bCs/>
          <w:sz w:val="20"/>
          <w:szCs w:val="20"/>
        </w:rPr>
        <w:t>-Embedded Custome</w:t>
      </w:r>
      <w:r w:rsidR="0078066D" w:rsidRPr="0064240F">
        <w:rPr>
          <w:b/>
          <w:bCs/>
          <w:sz w:val="20"/>
          <w:szCs w:val="20"/>
        </w:rPr>
        <w:t>r</w:t>
      </w:r>
      <w:r w:rsidR="0078066D">
        <w:rPr>
          <w:sz w:val="20"/>
          <w:szCs w:val="20"/>
        </w:rPr>
        <w:t xml:space="preserve"> </w:t>
      </w:r>
      <w:proofErr w:type="gramStart"/>
      <w:r w:rsidR="003407E3" w:rsidRPr="003407E3">
        <w:rPr>
          <w:sz w:val="20"/>
          <w:szCs w:val="20"/>
        </w:rPr>
        <w:t>owned</w:t>
      </w:r>
      <w:proofErr w:type="gramEnd"/>
      <w:r w:rsidR="003407E3" w:rsidRPr="003407E3">
        <w:rPr>
          <w:sz w:val="20"/>
          <w:szCs w:val="20"/>
        </w:rPr>
        <w:t xml:space="preserve"> </w:t>
      </w:r>
      <w:r w:rsidR="003407E3" w:rsidRPr="0064240F">
        <w:rPr>
          <w:b/>
          <w:bCs/>
          <w:sz w:val="20"/>
          <w:szCs w:val="20"/>
        </w:rPr>
        <w:t>Apparatus</w:t>
      </w:r>
      <w:r w:rsidR="003407E3" w:rsidRPr="003407E3">
        <w:rPr>
          <w:sz w:val="20"/>
          <w:szCs w:val="20"/>
        </w:rPr>
        <w:t>, a</w:t>
      </w:r>
      <w:r w:rsidR="0078066D">
        <w:rPr>
          <w:sz w:val="20"/>
          <w:szCs w:val="20"/>
        </w:rPr>
        <w:t xml:space="preserve">t each </w:t>
      </w:r>
      <w:commentRangeStart w:id="257"/>
      <w:r w:rsidR="0078066D" w:rsidRPr="0064240F">
        <w:rPr>
          <w:b/>
          <w:bCs/>
          <w:sz w:val="20"/>
          <w:szCs w:val="20"/>
        </w:rPr>
        <w:t>Grid Entry Point</w:t>
      </w:r>
      <w:commentRangeEnd w:id="257"/>
      <w:r w:rsidR="00354728">
        <w:rPr>
          <w:rStyle w:val="CommentReference"/>
        </w:rPr>
        <w:commentReference w:id="257"/>
      </w:r>
      <w:r w:rsidR="0078066D" w:rsidRPr="0064240F">
        <w:rPr>
          <w:sz w:val="20"/>
          <w:szCs w:val="20"/>
        </w:rPr>
        <w:t>.</w:t>
      </w:r>
    </w:p>
    <w:p w14:paraId="4C24151F" w14:textId="77777777" w:rsidR="00735799" w:rsidRDefault="00474BB3" w:rsidP="0024736D">
      <w:pPr>
        <w:pStyle w:val="ListParagraph"/>
        <w:numPr>
          <w:ilvl w:val="0"/>
          <w:numId w:val="13"/>
        </w:numPr>
        <w:tabs>
          <w:tab w:val="left" w:pos="1985"/>
        </w:tabs>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4"/>
          <w:sz w:val="20"/>
          <w:u w:val="single"/>
        </w:rPr>
        <w:t xml:space="preserve"> </w:t>
      </w:r>
      <w:r>
        <w:rPr>
          <w:sz w:val="20"/>
          <w:u w:val="single"/>
        </w:rPr>
        <w:t>week</w:t>
      </w:r>
      <w:r>
        <w:rPr>
          <w:spacing w:val="-4"/>
          <w:sz w:val="20"/>
          <w:u w:val="single"/>
        </w:rPr>
        <w:t xml:space="preserve"> </w:t>
      </w:r>
      <w:r>
        <w:rPr>
          <w:spacing w:val="-5"/>
          <w:sz w:val="20"/>
          <w:u w:val="single"/>
        </w:rPr>
        <w:t>28</w:t>
      </w:r>
    </w:p>
    <w:p w14:paraId="1F4B2B6B" w14:textId="21AB9105" w:rsidR="00735799" w:rsidRDefault="00474BB3" w:rsidP="0024736D">
      <w:pPr>
        <w:tabs>
          <w:tab w:val="left" w:pos="1985"/>
        </w:tabs>
        <w:spacing w:before="142" w:line="264" w:lineRule="auto"/>
        <w:ind w:left="1985" w:right="1208"/>
        <w:jc w:val="both"/>
        <w:rPr>
          <w:sz w:val="20"/>
          <w:szCs w:val="20"/>
        </w:rPr>
      </w:pPr>
      <w:r w:rsidRPr="1A7B63D7">
        <w:rPr>
          <w:b/>
          <w:sz w:val="20"/>
          <w:szCs w:val="20"/>
        </w:rPr>
        <w:t>The</w:t>
      </w:r>
      <w:r w:rsidRPr="1A7B63D7">
        <w:rPr>
          <w:b/>
          <w:spacing w:val="-11"/>
          <w:sz w:val="20"/>
          <w:szCs w:val="20"/>
        </w:rPr>
        <w:t xml:space="preserve"> </w:t>
      </w:r>
      <w:r w:rsidRPr="1A7B63D7">
        <w:rPr>
          <w:b/>
          <w:sz w:val="20"/>
          <w:szCs w:val="20"/>
        </w:rPr>
        <w:t>Company</w:t>
      </w:r>
      <w:r w:rsidRPr="1A7B63D7">
        <w:rPr>
          <w:b/>
          <w:spacing w:val="-8"/>
          <w:sz w:val="20"/>
          <w:szCs w:val="20"/>
        </w:rPr>
        <w:t xml:space="preserve"> </w:t>
      </w:r>
      <w:r w:rsidR="001C21AB">
        <w:rPr>
          <w:sz w:val="20"/>
          <w:szCs w:val="20"/>
        </w:rPr>
        <w:t>sha</w:t>
      </w:r>
      <w:r w:rsidRPr="1A7B63D7">
        <w:rPr>
          <w:sz w:val="20"/>
          <w:szCs w:val="20"/>
        </w:rPr>
        <w:t>ll</w:t>
      </w:r>
      <w:r w:rsidRPr="1A7B63D7">
        <w:rPr>
          <w:spacing w:val="-12"/>
          <w:sz w:val="20"/>
          <w:szCs w:val="20"/>
        </w:rPr>
        <w:t xml:space="preserve"> </w:t>
      </w:r>
      <w:r w:rsidRPr="1A7B63D7">
        <w:rPr>
          <w:sz w:val="20"/>
          <w:szCs w:val="20"/>
        </w:rPr>
        <w:t>provide</w:t>
      </w:r>
      <w:r w:rsidRPr="1A7B63D7">
        <w:rPr>
          <w:spacing w:val="-8"/>
          <w:sz w:val="20"/>
          <w:szCs w:val="20"/>
        </w:rPr>
        <w:t xml:space="preserve"> </w:t>
      </w:r>
      <w:r w:rsidRPr="1A7B63D7">
        <w:rPr>
          <w:sz w:val="20"/>
          <w:szCs w:val="20"/>
        </w:rPr>
        <w:t>each</w:t>
      </w:r>
      <w:r w:rsidRPr="1A7B63D7">
        <w:rPr>
          <w:spacing w:val="-10"/>
          <w:sz w:val="20"/>
          <w:szCs w:val="20"/>
        </w:rPr>
        <w:t xml:space="preserve"> </w:t>
      </w:r>
      <w:r w:rsidRPr="1A7B63D7">
        <w:rPr>
          <w:b/>
          <w:sz w:val="20"/>
          <w:szCs w:val="20"/>
        </w:rPr>
        <w:t>Network</w:t>
      </w:r>
      <w:r w:rsidRPr="1A7B63D7">
        <w:rPr>
          <w:b/>
          <w:spacing w:val="-11"/>
          <w:sz w:val="20"/>
          <w:szCs w:val="20"/>
        </w:rPr>
        <w:t xml:space="preserve"> </w:t>
      </w:r>
      <w:r w:rsidRPr="1A7B63D7">
        <w:rPr>
          <w:b/>
          <w:sz w:val="20"/>
          <w:szCs w:val="20"/>
        </w:rPr>
        <w:t>Operator</w:t>
      </w:r>
      <w:r w:rsidRPr="1A7B63D7">
        <w:rPr>
          <w:b/>
          <w:spacing w:val="-9"/>
          <w:sz w:val="20"/>
          <w:szCs w:val="20"/>
        </w:rPr>
        <w:t xml:space="preserve"> </w:t>
      </w:r>
      <w:r w:rsidRPr="1A7B63D7">
        <w:rPr>
          <w:sz w:val="20"/>
          <w:szCs w:val="20"/>
        </w:rPr>
        <w:t>and</w:t>
      </w:r>
      <w:r w:rsidRPr="1A7B63D7">
        <w:rPr>
          <w:spacing w:val="-11"/>
          <w:sz w:val="20"/>
          <w:szCs w:val="20"/>
        </w:rPr>
        <w:t xml:space="preserve"> </w:t>
      </w:r>
      <w:r w:rsidRPr="1A7B63D7">
        <w:rPr>
          <w:sz w:val="20"/>
          <w:szCs w:val="20"/>
        </w:rPr>
        <w:t>each</w:t>
      </w:r>
      <w:r w:rsidRPr="1A7B63D7">
        <w:rPr>
          <w:spacing w:val="-10"/>
          <w:sz w:val="20"/>
          <w:szCs w:val="20"/>
        </w:rPr>
        <w:t xml:space="preserve"> </w:t>
      </w:r>
      <w:r w:rsidRPr="1A7B63D7">
        <w:rPr>
          <w:b/>
          <w:sz w:val="20"/>
          <w:szCs w:val="20"/>
        </w:rPr>
        <w:t>Non-Embedded</w:t>
      </w:r>
      <w:r w:rsidRPr="1A7B63D7">
        <w:rPr>
          <w:b/>
          <w:spacing w:val="-11"/>
          <w:sz w:val="20"/>
          <w:szCs w:val="20"/>
        </w:rPr>
        <w:t xml:space="preserve"> </w:t>
      </w:r>
      <w:r w:rsidRPr="1A7B63D7">
        <w:rPr>
          <w:b/>
          <w:sz w:val="20"/>
          <w:szCs w:val="20"/>
        </w:rPr>
        <w:t xml:space="preserve">Customer </w:t>
      </w:r>
      <w:r w:rsidRPr="1A7B63D7">
        <w:rPr>
          <w:sz w:val="20"/>
          <w:szCs w:val="20"/>
        </w:rPr>
        <w:t xml:space="preserve">with details of proposed outages in Year 1 which might affect the performance of </w:t>
      </w:r>
      <w:r w:rsidR="00C51C2E">
        <w:rPr>
          <w:sz w:val="20"/>
          <w:szCs w:val="20"/>
        </w:rPr>
        <w:t>their</w:t>
      </w:r>
      <w:r w:rsidRPr="1A7B63D7">
        <w:rPr>
          <w:sz w:val="20"/>
          <w:szCs w:val="20"/>
        </w:rPr>
        <w:t xml:space="preserve"> </w:t>
      </w:r>
      <w:r w:rsidRPr="1A7B63D7">
        <w:rPr>
          <w:b/>
          <w:sz w:val="20"/>
          <w:szCs w:val="20"/>
        </w:rPr>
        <w:t xml:space="preserve">User </w:t>
      </w:r>
      <w:r w:rsidR="00300CC6" w:rsidRPr="1A7B63D7">
        <w:rPr>
          <w:b/>
          <w:sz w:val="20"/>
          <w:szCs w:val="20"/>
        </w:rPr>
        <w:t>System</w:t>
      </w:r>
      <w:r w:rsidR="00300CC6" w:rsidRPr="1A7B63D7">
        <w:rPr>
          <w:sz w:val="20"/>
          <w:szCs w:val="20"/>
        </w:rPr>
        <w:t xml:space="preserve"> at</w:t>
      </w:r>
      <w:r w:rsidRPr="1A7B63D7">
        <w:rPr>
          <w:sz w:val="20"/>
          <w:szCs w:val="20"/>
        </w:rPr>
        <w:t xml:space="preserve"> the </w:t>
      </w:r>
      <w:r w:rsidRPr="1A7B63D7">
        <w:rPr>
          <w:b/>
          <w:sz w:val="20"/>
          <w:szCs w:val="20"/>
        </w:rPr>
        <w:t>Grid Supply Point</w:t>
      </w:r>
      <w:r w:rsidRPr="1A7B63D7">
        <w:rPr>
          <w:sz w:val="20"/>
          <w:szCs w:val="20"/>
        </w:rPr>
        <w:t>.</w:t>
      </w:r>
    </w:p>
    <w:p w14:paraId="21CD6397" w14:textId="77777777" w:rsidR="00735799" w:rsidRDefault="00474BB3" w:rsidP="0024736D">
      <w:pPr>
        <w:pStyle w:val="ListParagraph"/>
        <w:numPr>
          <w:ilvl w:val="0"/>
          <w:numId w:val="13"/>
        </w:numPr>
        <w:tabs>
          <w:tab w:val="left" w:pos="1985"/>
        </w:tabs>
        <w:spacing w:before="121"/>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32</w:t>
      </w:r>
    </w:p>
    <w:p w14:paraId="5F7268C7" w14:textId="0720281D" w:rsidR="00735799" w:rsidRDefault="00474BB3" w:rsidP="0024736D">
      <w:pPr>
        <w:spacing w:before="142"/>
        <w:ind w:left="2041" w:hanging="56"/>
        <w:jc w:val="both"/>
        <w:rPr>
          <w:sz w:val="20"/>
          <w:szCs w:val="20"/>
        </w:rPr>
      </w:pPr>
      <w:r w:rsidRPr="27ECBE62">
        <w:rPr>
          <w:sz w:val="20"/>
          <w:szCs w:val="20"/>
        </w:rPr>
        <w:t>Each</w:t>
      </w:r>
      <w:r w:rsidRPr="27ECBE62">
        <w:rPr>
          <w:spacing w:val="-7"/>
          <w:sz w:val="20"/>
          <w:szCs w:val="20"/>
        </w:rPr>
        <w:t xml:space="preserve"> </w:t>
      </w:r>
      <w:r w:rsidRPr="27ECBE62">
        <w:rPr>
          <w:b/>
          <w:sz w:val="20"/>
          <w:szCs w:val="20"/>
        </w:rPr>
        <w:t>Network</w:t>
      </w:r>
      <w:r w:rsidRPr="27ECBE62">
        <w:rPr>
          <w:b/>
          <w:spacing w:val="-7"/>
          <w:sz w:val="20"/>
          <w:szCs w:val="20"/>
        </w:rPr>
        <w:t xml:space="preserve"> </w:t>
      </w:r>
      <w:r w:rsidRPr="27ECBE62">
        <w:rPr>
          <w:b/>
          <w:sz w:val="20"/>
          <w:szCs w:val="20"/>
        </w:rPr>
        <w:t>Operator</w:t>
      </w:r>
      <w:r w:rsidRPr="27ECBE62">
        <w:rPr>
          <w:b/>
          <w:spacing w:val="-6"/>
          <w:sz w:val="20"/>
          <w:szCs w:val="20"/>
        </w:rPr>
        <w:t xml:space="preserve"> </w:t>
      </w:r>
      <w:r w:rsidR="001C21AB">
        <w:rPr>
          <w:sz w:val="20"/>
          <w:szCs w:val="20"/>
        </w:rPr>
        <w:t>sha</w:t>
      </w:r>
      <w:r w:rsidRPr="27ECBE62">
        <w:rPr>
          <w:sz w:val="20"/>
          <w:szCs w:val="20"/>
        </w:rPr>
        <w:t>ll</w:t>
      </w:r>
      <w:r w:rsidRPr="27ECBE62">
        <w:rPr>
          <w:spacing w:val="-6"/>
          <w:sz w:val="20"/>
          <w:szCs w:val="20"/>
        </w:rPr>
        <w:t xml:space="preserve"> </w:t>
      </w:r>
      <w:r w:rsidRPr="27ECBE62">
        <w:rPr>
          <w:sz w:val="20"/>
          <w:szCs w:val="20"/>
        </w:rPr>
        <w:t>notify</w:t>
      </w:r>
      <w:r w:rsidRPr="27ECBE62">
        <w:rPr>
          <w:spacing w:val="-5"/>
          <w:sz w:val="20"/>
          <w:szCs w:val="20"/>
        </w:rPr>
        <w:t xml:space="preserve"> </w:t>
      </w:r>
      <w:r w:rsidRPr="27ECBE62">
        <w:rPr>
          <w:b/>
          <w:sz w:val="20"/>
          <w:szCs w:val="20"/>
        </w:rPr>
        <w:t>The</w:t>
      </w:r>
      <w:r w:rsidRPr="27ECBE62">
        <w:rPr>
          <w:b/>
          <w:spacing w:val="-7"/>
          <w:sz w:val="20"/>
          <w:szCs w:val="20"/>
        </w:rPr>
        <w:t xml:space="preserve"> </w:t>
      </w:r>
      <w:commentRangeStart w:id="258"/>
      <w:commentRangeStart w:id="259"/>
      <w:r w:rsidR="0086694E" w:rsidRPr="27ECBE62">
        <w:rPr>
          <w:b/>
          <w:sz w:val="20"/>
          <w:szCs w:val="20"/>
        </w:rPr>
        <w:t>Company</w:t>
      </w:r>
      <w:commentRangeEnd w:id="258"/>
      <w:r w:rsidR="005C68FA">
        <w:rPr>
          <w:rStyle w:val="CommentReference"/>
        </w:rPr>
        <w:commentReference w:id="258"/>
      </w:r>
      <w:commentRangeEnd w:id="259"/>
      <w:r w:rsidR="004D3950">
        <w:rPr>
          <w:rStyle w:val="CommentReference"/>
        </w:rPr>
        <w:commentReference w:id="259"/>
      </w:r>
      <w:r w:rsidR="00617D07">
        <w:rPr>
          <w:b/>
          <w:sz w:val="20"/>
          <w:szCs w:val="20"/>
        </w:rPr>
        <w:t xml:space="preserve"> </w:t>
      </w:r>
      <w:r w:rsidR="00617D07" w:rsidRPr="0064240F">
        <w:rPr>
          <w:bCs/>
          <w:sz w:val="20"/>
          <w:szCs w:val="20"/>
        </w:rPr>
        <w:t>of</w:t>
      </w:r>
      <w:commentRangeStart w:id="260"/>
      <w:r w:rsidR="0086694E" w:rsidRPr="00354728">
        <w:rPr>
          <w:b/>
          <w:spacing w:val="-6"/>
          <w:sz w:val="20"/>
          <w:szCs w:val="20"/>
        </w:rPr>
        <w:t>:</w:t>
      </w:r>
      <w:commentRangeEnd w:id="260"/>
      <w:r w:rsidR="00354728">
        <w:rPr>
          <w:rStyle w:val="CommentReference"/>
        </w:rPr>
        <w:commentReference w:id="260"/>
      </w:r>
    </w:p>
    <w:p w14:paraId="432A7ABA" w14:textId="77AFA2EB" w:rsidR="00735799" w:rsidRDefault="00474BB3" w:rsidP="00363BBA">
      <w:pPr>
        <w:pStyle w:val="ListParagraph"/>
        <w:numPr>
          <w:ilvl w:val="1"/>
          <w:numId w:val="13"/>
        </w:numPr>
        <w:tabs>
          <w:tab w:val="left" w:pos="2543"/>
          <w:tab w:val="left" w:pos="2545"/>
        </w:tabs>
        <w:spacing w:before="144" w:line="264" w:lineRule="auto"/>
        <w:ind w:left="2466" w:right="1213"/>
        <w:rPr>
          <w:sz w:val="20"/>
          <w:szCs w:val="20"/>
        </w:rPr>
      </w:pPr>
      <w:r w:rsidRPr="1BE4753A">
        <w:rPr>
          <w:sz w:val="20"/>
          <w:szCs w:val="20"/>
        </w:rPr>
        <w:t xml:space="preserve">proposed outages in Year 1 in its </w:t>
      </w:r>
      <w:r w:rsidRPr="1BE4753A">
        <w:rPr>
          <w:b/>
          <w:sz w:val="20"/>
          <w:szCs w:val="20"/>
        </w:rPr>
        <w:t xml:space="preserve">System </w:t>
      </w:r>
      <w:r w:rsidRPr="1BE4753A">
        <w:rPr>
          <w:sz w:val="20"/>
          <w:szCs w:val="20"/>
        </w:rPr>
        <w:t xml:space="preserve">which may affect the performance of the </w:t>
      </w:r>
      <w:r w:rsidRPr="1BE4753A">
        <w:rPr>
          <w:b/>
          <w:sz w:val="20"/>
          <w:szCs w:val="20"/>
        </w:rPr>
        <w:t xml:space="preserve">Total </w:t>
      </w:r>
      <w:commentRangeStart w:id="261"/>
      <w:commentRangeStart w:id="262"/>
      <w:r w:rsidRPr="1BE4753A">
        <w:rPr>
          <w:b/>
          <w:sz w:val="20"/>
          <w:szCs w:val="20"/>
        </w:rPr>
        <w:t>System</w:t>
      </w:r>
      <w:commentRangeEnd w:id="261"/>
      <w:r w:rsidR="004C710E">
        <w:rPr>
          <w:rStyle w:val="CommentReference"/>
        </w:rPr>
        <w:commentReference w:id="261"/>
      </w:r>
      <w:commentRangeEnd w:id="262"/>
      <w:r w:rsidR="00D236DF">
        <w:rPr>
          <w:rStyle w:val="CommentReference"/>
        </w:rPr>
        <w:commentReference w:id="262"/>
      </w:r>
      <w:r w:rsidR="00B46CDD" w:rsidRPr="00B46CDD">
        <w:rPr>
          <w:sz w:val="20"/>
          <w:szCs w:val="20"/>
        </w:rPr>
        <w:t xml:space="preserve"> </w:t>
      </w:r>
      <w:r w:rsidR="003F7F77" w:rsidRPr="00B46CDD">
        <w:rPr>
          <w:sz w:val="20"/>
          <w:szCs w:val="20"/>
        </w:rPr>
        <w:t>(</w:t>
      </w:r>
      <w:r w:rsidR="003F7F77">
        <w:rPr>
          <w:sz w:val="20"/>
          <w:szCs w:val="20"/>
        </w:rPr>
        <w:t>which</w:t>
      </w:r>
      <w:r w:rsidR="00B46CDD" w:rsidRPr="00B46CDD">
        <w:rPr>
          <w:sz w:val="20"/>
          <w:szCs w:val="20"/>
        </w:rPr>
        <w:t xml:space="preserve"> includes but is not limited to outages of </w:t>
      </w:r>
      <w:r w:rsidR="00B46CDD" w:rsidRPr="00B46CDD">
        <w:rPr>
          <w:b/>
          <w:bCs/>
          <w:sz w:val="20"/>
          <w:szCs w:val="20"/>
        </w:rPr>
        <w:t>User System Apparatus</w:t>
      </w:r>
      <w:r w:rsidR="00B46CDD" w:rsidRPr="00B46CDD">
        <w:rPr>
          <w:sz w:val="20"/>
          <w:szCs w:val="20"/>
        </w:rPr>
        <w:t xml:space="preserve"> at </w:t>
      </w:r>
      <w:r w:rsidR="00B46CDD" w:rsidRPr="00B46CDD">
        <w:rPr>
          <w:b/>
          <w:bCs/>
          <w:sz w:val="20"/>
          <w:szCs w:val="20"/>
        </w:rPr>
        <w:t>Grid Supply Points</w:t>
      </w:r>
      <w:r w:rsidR="00B46CDD" w:rsidRPr="00B46CDD">
        <w:rPr>
          <w:sz w:val="20"/>
          <w:szCs w:val="20"/>
        </w:rPr>
        <w:t xml:space="preserve"> and outages which constrain the output of </w:t>
      </w:r>
      <w:r w:rsidR="00B46CDD" w:rsidRPr="00B46CDD">
        <w:rPr>
          <w:b/>
          <w:bCs/>
          <w:sz w:val="20"/>
          <w:szCs w:val="20"/>
        </w:rPr>
        <w:t>Power Generating Modules</w:t>
      </w:r>
      <w:r w:rsidR="00B46CDD" w:rsidRPr="00B46CDD">
        <w:rPr>
          <w:sz w:val="20"/>
          <w:szCs w:val="20"/>
        </w:rPr>
        <w:t xml:space="preserve"> (including </w:t>
      </w:r>
      <w:r w:rsidR="00B46CDD" w:rsidRPr="00B46CDD">
        <w:rPr>
          <w:b/>
          <w:bCs/>
          <w:sz w:val="20"/>
          <w:szCs w:val="20"/>
        </w:rPr>
        <w:t>DC Connected Power Park Modules</w:t>
      </w:r>
      <w:r w:rsidR="00B46CDD" w:rsidRPr="00B46CDD">
        <w:rPr>
          <w:sz w:val="20"/>
          <w:szCs w:val="20"/>
        </w:rPr>
        <w:t xml:space="preserve">) and/or </w:t>
      </w:r>
      <w:r w:rsidR="00B46CDD" w:rsidRPr="00B46CDD">
        <w:rPr>
          <w:b/>
          <w:bCs/>
          <w:sz w:val="20"/>
          <w:szCs w:val="20"/>
        </w:rPr>
        <w:t>Synchronous Generating Units</w:t>
      </w:r>
      <w:r w:rsidR="00B46CDD" w:rsidRPr="00B46CDD">
        <w:rPr>
          <w:sz w:val="20"/>
          <w:szCs w:val="20"/>
        </w:rPr>
        <w:t xml:space="preserve"> and/or </w:t>
      </w:r>
      <w:r w:rsidR="00B46CDD" w:rsidRPr="00B46CDD">
        <w:rPr>
          <w:b/>
          <w:bCs/>
          <w:sz w:val="20"/>
          <w:szCs w:val="20"/>
        </w:rPr>
        <w:t>Power Park Modules</w:t>
      </w:r>
      <w:r w:rsidR="00B46CDD" w:rsidRPr="00B46CDD">
        <w:rPr>
          <w:sz w:val="20"/>
          <w:szCs w:val="20"/>
        </w:rPr>
        <w:t xml:space="preserve"> </w:t>
      </w:r>
      <w:r w:rsidR="00B46CDD" w:rsidRPr="00B46CDD">
        <w:rPr>
          <w:b/>
          <w:bCs/>
          <w:sz w:val="20"/>
          <w:szCs w:val="20"/>
        </w:rPr>
        <w:t>Embedded</w:t>
      </w:r>
      <w:r w:rsidR="00B46CDD" w:rsidRPr="00B46CDD">
        <w:rPr>
          <w:sz w:val="20"/>
          <w:szCs w:val="20"/>
        </w:rPr>
        <w:t xml:space="preserve"> within that </w:t>
      </w:r>
      <w:r w:rsidR="00B46CDD" w:rsidRPr="00B46CDD">
        <w:rPr>
          <w:b/>
          <w:bCs/>
          <w:sz w:val="20"/>
          <w:szCs w:val="20"/>
        </w:rPr>
        <w:t xml:space="preserve">User </w:t>
      </w:r>
      <w:commentRangeStart w:id="263"/>
      <w:r w:rsidR="00B46CDD" w:rsidRPr="00B46CDD">
        <w:rPr>
          <w:b/>
          <w:bCs/>
          <w:sz w:val="20"/>
          <w:szCs w:val="20"/>
        </w:rPr>
        <w:t>System</w:t>
      </w:r>
      <w:commentRangeEnd w:id="263"/>
      <w:r w:rsidR="00354728">
        <w:rPr>
          <w:rStyle w:val="CommentReference"/>
        </w:rPr>
        <w:commentReference w:id="263"/>
      </w:r>
      <w:r w:rsidR="00B46CDD" w:rsidRPr="00B46CDD">
        <w:rPr>
          <w:sz w:val="20"/>
          <w:szCs w:val="20"/>
        </w:rPr>
        <w:t>)</w:t>
      </w:r>
    </w:p>
    <w:p w14:paraId="21793BF3" w14:textId="344A9FAF" w:rsidR="00735799" w:rsidRPr="000A7C71" w:rsidRDefault="00474BB3" w:rsidP="00363BBA">
      <w:pPr>
        <w:pStyle w:val="ListParagraph"/>
        <w:numPr>
          <w:ilvl w:val="1"/>
          <w:numId w:val="13"/>
        </w:numPr>
        <w:tabs>
          <w:tab w:val="left" w:pos="2542"/>
          <w:tab w:val="left" w:pos="2545"/>
        </w:tabs>
        <w:spacing w:before="121" w:line="264" w:lineRule="auto"/>
        <w:ind w:left="2466" w:right="1224"/>
        <w:rPr>
          <w:sz w:val="20"/>
          <w:szCs w:val="20"/>
        </w:rPr>
      </w:pPr>
      <w:commentRangeStart w:id="264"/>
      <w:r w:rsidRPr="000A7C71">
        <w:rPr>
          <w:sz w:val="20"/>
          <w:szCs w:val="20"/>
        </w:rPr>
        <w:t>I</w:t>
      </w:r>
      <w:commentRangeEnd w:id="264"/>
      <w:r w:rsidR="00354728">
        <w:rPr>
          <w:rStyle w:val="CommentReference"/>
        </w:rPr>
        <w:commentReference w:id="264"/>
      </w:r>
      <w:r w:rsidRPr="000A7C71">
        <w:rPr>
          <w:sz w:val="20"/>
          <w:szCs w:val="20"/>
        </w:rPr>
        <w:t>n</w:t>
      </w:r>
      <w:r w:rsidRPr="000A7C71">
        <w:rPr>
          <w:spacing w:val="-10"/>
          <w:sz w:val="20"/>
          <w:szCs w:val="20"/>
        </w:rPr>
        <w:t xml:space="preserve"> </w:t>
      </w:r>
      <w:r w:rsidRPr="000A7C71">
        <w:rPr>
          <w:sz w:val="20"/>
          <w:szCs w:val="20"/>
        </w:rPr>
        <w:t>relation</w:t>
      </w:r>
      <w:r w:rsidRPr="000A7C71">
        <w:rPr>
          <w:spacing w:val="-8"/>
          <w:sz w:val="20"/>
          <w:szCs w:val="20"/>
        </w:rPr>
        <w:t xml:space="preserve"> </w:t>
      </w:r>
      <w:r w:rsidRPr="000A7C71">
        <w:rPr>
          <w:sz w:val="20"/>
          <w:szCs w:val="20"/>
        </w:rPr>
        <w:t>to</w:t>
      </w:r>
      <w:r w:rsidRPr="000A7C71">
        <w:rPr>
          <w:spacing w:val="-6"/>
          <w:sz w:val="20"/>
          <w:szCs w:val="20"/>
        </w:rPr>
        <w:t xml:space="preserve"> </w:t>
      </w:r>
      <w:r w:rsidR="006A3D28">
        <w:rPr>
          <w:b/>
          <w:sz w:val="20"/>
          <w:szCs w:val="20"/>
        </w:rPr>
        <w:t>Offshore</w:t>
      </w:r>
      <w:r w:rsidRPr="000A7C71">
        <w:rPr>
          <w:b/>
          <w:spacing w:val="-7"/>
          <w:sz w:val="20"/>
          <w:szCs w:val="20"/>
        </w:rPr>
        <w:t xml:space="preserve"> </w:t>
      </w:r>
      <w:r w:rsidRPr="000A7C71">
        <w:rPr>
          <w:b/>
          <w:sz w:val="20"/>
          <w:szCs w:val="20"/>
        </w:rPr>
        <w:t>Transmission</w:t>
      </w:r>
      <w:r w:rsidRPr="000A7C71">
        <w:rPr>
          <w:b/>
          <w:spacing w:val="-7"/>
          <w:sz w:val="20"/>
          <w:szCs w:val="20"/>
        </w:rPr>
        <w:t xml:space="preserve"> </w:t>
      </w:r>
      <w:r w:rsidRPr="000A7C71">
        <w:rPr>
          <w:b/>
          <w:sz w:val="20"/>
          <w:szCs w:val="20"/>
        </w:rPr>
        <w:t>Systems</w:t>
      </w:r>
      <w:r w:rsidR="1CD95F7A" w:rsidRPr="005E3444">
        <w:rPr>
          <w:sz w:val="20"/>
          <w:szCs w:val="20"/>
        </w:rPr>
        <w:t>,</w:t>
      </w:r>
      <w:r w:rsidR="00001BE2" w:rsidRPr="000A7C71">
        <w:rPr>
          <w:b/>
          <w:spacing w:val="-9"/>
          <w:sz w:val="20"/>
          <w:szCs w:val="20"/>
        </w:rPr>
        <w:t xml:space="preserve"> </w:t>
      </w:r>
      <w:r w:rsidRPr="000A7C71">
        <w:rPr>
          <w:sz w:val="20"/>
          <w:szCs w:val="20"/>
        </w:rPr>
        <w:t>proposed</w:t>
      </w:r>
      <w:r w:rsidRPr="000A7C71">
        <w:rPr>
          <w:spacing w:val="-10"/>
          <w:sz w:val="20"/>
          <w:szCs w:val="20"/>
        </w:rPr>
        <w:t xml:space="preserve"> </w:t>
      </w:r>
      <w:r w:rsidRPr="000A7C71">
        <w:rPr>
          <w:sz w:val="20"/>
          <w:szCs w:val="20"/>
        </w:rPr>
        <w:t>outages</w:t>
      </w:r>
      <w:r w:rsidRPr="000A7C71">
        <w:rPr>
          <w:spacing w:val="-9"/>
          <w:sz w:val="20"/>
          <w:szCs w:val="20"/>
        </w:rPr>
        <w:t xml:space="preserve"> </w:t>
      </w:r>
      <w:r w:rsidRPr="000A7C71">
        <w:rPr>
          <w:sz w:val="20"/>
          <w:szCs w:val="20"/>
        </w:rPr>
        <w:t>in</w:t>
      </w:r>
      <w:r w:rsidRPr="000A7C71">
        <w:rPr>
          <w:spacing w:val="-8"/>
          <w:sz w:val="20"/>
          <w:szCs w:val="20"/>
        </w:rPr>
        <w:t xml:space="preserve"> </w:t>
      </w:r>
      <w:r w:rsidRPr="000A7C71">
        <w:rPr>
          <w:sz w:val="20"/>
          <w:szCs w:val="20"/>
        </w:rPr>
        <w:t>Year</w:t>
      </w:r>
      <w:r w:rsidRPr="000A7C71">
        <w:rPr>
          <w:spacing w:val="-7"/>
          <w:sz w:val="20"/>
          <w:szCs w:val="20"/>
        </w:rPr>
        <w:t xml:space="preserve"> </w:t>
      </w:r>
      <w:r w:rsidRPr="000A7C71">
        <w:rPr>
          <w:sz w:val="20"/>
          <w:szCs w:val="20"/>
        </w:rPr>
        <w:t>1</w:t>
      </w:r>
      <w:r w:rsidRPr="000A7C71">
        <w:rPr>
          <w:spacing w:val="-8"/>
          <w:sz w:val="20"/>
          <w:szCs w:val="20"/>
        </w:rPr>
        <w:t xml:space="preserve"> </w:t>
      </w:r>
      <w:r w:rsidRPr="000A7C71">
        <w:rPr>
          <w:sz w:val="20"/>
          <w:szCs w:val="20"/>
        </w:rPr>
        <w:t>in its</w:t>
      </w:r>
      <w:r w:rsidRPr="000A7C71">
        <w:rPr>
          <w:spacing w:val="-14"/>
          <w:sz w:val="20"/>
          <w:szCs w:val="20"/>
        </w:rPr>
        <w:t xml:space="preserve"> </w:t>
      </w:r>
      <w:r w:rsidRPr="000A7C71">
        <w:rPr>
          <w:b/>
          <w:sz w:val="20"/>
          <w:szCs w:val="20"/>
        </w:rPr>
        <w:t>System</w:t>
      </w:r>
      <w:r w:rsidRPr="000A7C71">
        <w:rPr>
          <w:b/>
          <w:spacing w:val="-14"/>
          <w:sz w:val="20"/>
          <w:szCs w:val="20"/>
        </w:rPr>
        <w:t xml:space="preserve"> </w:t>
      </w:r>
      <w:r w:rsidRPr="000A7C71">
        <w:rPr>
          <w:sz w:val="20"/>
          <w:szCs w:val="20"/>
        </w:rPr>
        <w:t>which</w:t>
      </w:r>
      <w:r w:rsidRPr="000A7C71">
        <w:rPr>
          <w:spacing w:val="-14"/>
          <w:sz w:val="20"/>
          <w:szCs w:val="20"/>
        </w:rPr>
        <w:t xml:space="preserve"> </w:t>
      </w:r>
      <w:r w:rsidRPr="000A7C71">
        <w:rPr>
          <w:sz w:val="20"/>
          <w:szCs w:val="20"/>
        </w:rPr>
        <w:t>may</w:t>
      </w:r>
      <w:r w:rsidRPr="000A7C71">
        <w:rPr>
          <w:spacing w:val="-14"/>
          <w:sz w:val="20"/>
          <w:szCs w:val="20"/>
        </w:rPr>
        <w:t xml:space="preserve"> </w:t>
      </w:r>
      <w:r w:rsidRPr="000A7C71">
        <w:rPr>
          <w:sz w:val="20"/>
          <w:szCs w:val="20"/>
        </w:rPr>
        <w:t>affect</w:t>
      </w:r>
      <w:r w:rsidRPr="000A7C71">
        <w:rPr>
          <w:spacing w:val="-14"/>
          <w:sz w:val="20"/>
          <w:szCs w:val="20"/>
        </w:rPr>
        <w:t xml:space="preserve"> </w:t>
      </w:r>
      <w:r w:rsidRPr="000A7C71">
        <w:rPr>
          <w:sz w:val="20"/>
          <w:szCs w:val="20"/>
        </w:rPr>
        <w:t>the</w:t>
      </w:r>
      <w:r w:rsidRPr="000A7C71">
        <w:rPr>
          <w:spacing w:val="-14"/>
          <w:sz w:val="20"/>
          <w:szCs w:val="20"/>
        </w:rPr>
        <w:t xml:space="preserve"> </w:t>
      </w:r>
      <w:r w:rsidRPr="000A7C71">
        <w:rPr>
          <w:sz w:val="20"/>
          <w:szCs w:val="20"/>
        </w:rPr>
        <w:t>declared</w:t>
      </w:r>
      <w:r w:rsidRPr="000A7C71">
        <w:rPr>
          <w:spacing w:val="-14"/>
          <w:sz w:val="20"/>
          <w:szCs w:val="20"/>
        </w:rPr>
        <w:t xml:space="preserve"> </w:t>
      </w:r>
      <w:r w:rsidRPr="000A7C71">
        <w:rPr>
          <w:sz w:val="20"/>
          <w:szCs w:val="20"/>
        </w:rPr>
        <w:t>values</w:t>
      </w:r>
      <w:r w:rsidRPr="000A7C71">
        <w:rPr>
          <w:spacing w:val="-14"/>
          <w:sz w:val="20"/>
          <w:szCs w:val="20"/>
        </w:rPr>
        <w:t xml:space="preserve"> </w:t>
      </w:r>
      <w:r w:rsidRPr="000A7C71">
        <w:rPr>
          <w:sz w:val="20"/>
          <w:szCs w:val="20"/>
        </w:rPr>
        <w:t>of</w:t>
      </w:r>
      <w:r w:rsidRPr="000A7C71">
        <w:rPr>
          <w:spacing w:val="-11"/>
          <w:sz w:val="20"/>
          <w:szCs w:val="20"/>
        </w:rPr>
        <w:t xml:space="preserve"> </w:t>
      </w:r>
      <w:r w:rsidRPr="000A7C71">
        <w:rPr>
          <w:b/>
          <w:sz w:val="20"/>
          <w:szCs w:val="20"/>
        </w:rPr>
        <w:t>Maximum</w:t>
      </w:r>
      <w:r w:rsidRPr="000A7C71">
        <w:rPr>
          <w:b/>
          <w:spacing w:val="-14"/>
          <w:sz w:val="20"/>
          <w:szCs w:val="20"/>
        </w:rPr>
        <w:t xml:space="preserve"> </w:t>
      </w:r>
      <w:r w:rsidRPr="000A7C71">
        <w:rPr>
          <w:b/>
          <w:sz w:val="20"/>
          <w:szCs w:val="20"/>
        </w:rPr>
        <w:t>Export</w:t>
      </w:r>
      <w:r w:rsidRPr="000A7C71">
        <w:rPr>
          <w:b/>
          <w:spacing w:val="-13"/>
          <w:sz w:val="20"/>
          <w:szCs w:val="20"/>
        </w:rPr>
        <w:t xml:space="preserve"> </w:t>
      </w:r>
      <w:r w:rsidR="00A05979" w:rsidRPr="000A7C71">
        <w:rPr>
          <w:b/>
          <w:sz w:val="20"/>
          <w:szCs w:val="20"/>
        </w:rPr>
        <w:t>Capacity</w:t>
      </w:r>
      <w:r w:rsidR="00A05979" w:rsidRPr="000A7C71">
        <w:rPr>
          <w:sz w:val="20"/>
          <w:szCs w:val="20"/>
        </w:rPr>
        <w:t xml:space="preserve"> and</w:t>
      </w:r>
      <w:r w:rsidRPr="000A7C71">
        <w:rPr>
          <w:sz w:val="20"/>
          <w:szCs w:val="20"/>
        </w:rPr>
        <w:t xml:space="preserve">/or </w:t>
      </w:r>
      <w:r w:rsidRPr="000A7C71">
        <w:rPr>
          <w:b/>
          <w:sz w:val="20"/>
          <w:szCs w:val="20"/>
        </w:rPr>
        <w:t>Maximum</w:t>
      </w:r>
      <w:r w:rsidRPr="000A7C71">
        <w:rPr>
          <w:b/>
          <w:spacing w:val="-1"/>
          <w:sz w:val="20"/>
          <w:szCs w:val="20"/>
        </w:rPr>
        <w:t xml:space="preserve"> </w:t>
      </w:r>
      <w:r w:rsidRPr="000A7C71">
        <w:rPr>
          <w:b/>
          <w:sz w:val="20"/>
          <w:szCs w:val="20"/>
        </w:rPr>
        <w:t>Import Capa</w:t>
      </w:r>
      <w:r w:rsidR="00814164" w:rsidRPr="000A7C71">
        <w:rPr>
          <w:b/>
          <w:sz w:val="20"/>
          <w:szCs w:val="20"/>
        </w:rPr>
        <w:t>city</w:t>
      </w:r>
      <w:r w:rsidRPr="000A7C71">
        <w:rPr>
          <w:b/>
          <w:spacing w:val="-1"/>
          <w:sz w:val="20"/>
          <w:szCs w:val="20"/>
        </w:rPr>
        <w:t xml:space="preserve"> </w:t>
      </w:r>
      <w:r w:rsidRPr="000A7C71">
        <w:rPr>
          <w:sz w:val="20"/>
          <w:szCs w:val="20"/>
        </w:rPr>
        <w:t>for</w:t>
      </w:r>
      <w:r w:rsidRPr="000A7C71">
        <w:rPr>
          <w:spacing w:val="-1"/>
          <w:sz w:val="20"/>
          <w:szCs w:val="20"/>
        </w:rPr>
        <w:t xml:space="preserve"> </w:t>
      </w:r>
      <w:r w:rsidRPr="000A7C71">
        <w:rPr>
          <w:sz w:val="20"/>
          <w:szCs w:val="20"/>
        </w:rPr>
        <w:t>each</w:t>
      </w:r>
      <w:r w:rsidRPr="000A7C71">
        <w:rPr>
          <w:spacing w:val="-1"/>
          <w:sz w:val="20"/>
          <w:szCs w:val="20"/>
        </w:rPr>
        <w:t xml:space="preserve"> </w:t>
      </w:r>
      <w:r w:rsidRPr="000A7C71">
        <w:rPr>
          <w:b/>
          <w:sz w:val="20"/>
          <w:szCs w:val="20"/>
        </w:rPr>
        <w:t>Interface</w:t>
      </w:r>
      <w:r w:rsidRPr="000A7C71">
        <w:rPr>
          <w:b/>
          <w:spacing w:val="-1"/>
          <w:sz w:val="20"/>
          <w:szCs w:val="20"/>
        </w:rPr>
        <w:t xml:space="preserve"> </w:t>
      </w:r>
      <w:r w:rsidRPr="000A7C71">
        <w:rPr>
          <w:b/>
          <w:sz w:val="20"/>
          <w:szCs w:val="20"/>
        </w:rPr>
        <w:t xml:space="preserve">Point </w:t>
      </w:r>
      <w:r w:rsidRPr="000A7C71">
        <w:rPr>
          <w:sz w:val="20"/>
          <w:szCs w:val="20"/>
        </w:rPr>
        <w:t xml:space="preserve">within its </w:t>
      </w:r>
      <w:r w:rsidRPr="000A7C71">
        <w:rPr>
          <w:b/>
          <w:sz w:val="20"/>
          <w:szCs w:val="20"/>
        </w:rPr>
        <w:t xml:space="preserve">System </w:t>
      </w:r>
      <w:r w:rsidRPr="000A7C71">
        <w:rPr>
          <w:sz w:val="20"/>
          <w:szCs w:val="20"/>
        </w:rPr>
        <w:t xml:space="preserve">together with the </w:t>
      </w:r>
      <w:r w:rsidRPr="000A7C71">
        <w:rPr>
          <w:b/>
          <w:sz w:val="20"/>
          <w:szCs w:val="20"/>
        </w:rPr>
        <w:t xml:space="preserve">Network Operator’s </w:t>
      </w:r>
      <w:r w:rsidRPr="000A7C71">
        <w:rPr>
          <w:sz w:val="20"/>
          <w:szCs w:val="20"/>
        </w:rPr>
        <w:t xml:space="preserve">revised best estimate of the </w:t>
      </w:r>
      <w:r w:rsidRPr="000A7C71">
        <w:rPr>
          <w:b/>
          <w:sz w:val="20"/>
          <w:szCs w:val="20"/>
        </w:rPr>
        <w:t>Maximum Export Capa</w:t>
      </w:r>
      <w:r w:rsidR="00814164" w:rsidRPr="000A7C71">
        <w:rPr>
          <w:b/>
          <w:sz w:val="20"/>
          <w:szCs w:val="20"/>
        </w:rPr>
        <w:t>city</w:t>
      </w:r>
      <w:r w:rsidRPr="000A7C71">
        <w:rPr>
          <w:b/>
          <w:sz w:val="20"/>
          <w:szCs w:val="20"/>
        </w:rPr>
        <w:t xml:space="preserve"> </w:t>
      </w:r>
      <w:r w:rsidRPr="000A7C71">
        <w:rPr>
          <w:sz w:val="20"/>
          <w:szCs w:val="20"/>
        </w:rPr>
        <w:t xml:space="preserve">and/or </w:t>
      </w:r>
      <w:r w:rsidRPr="000A7C71">
        <w:rPr>
          <w:b/>
          <w:sz w:val="20"/>
          <w:szCs w:val="20"/>
        </w:rPr>
        <w:t>Maximum Import Capa</w:t>
      </w:r>
      <w:r w:rsidR="00814164" w:rsidRPr="000A7C71">
        <w:rPr>
          <w:b/>
          <w:sz w:val="20"/>
          <w:szCs w:val="20"/>
        </w:rPr>
        <w:t>city</w:t>
      </w:r>
      <w:r w:rsidRPr="000A7C71">
        <w:rPr>
          <w:b/>
          <w:sz w:val="20"/>
          <w:szCs w:val="20"/>
        </w:rPr>
        <w:t xml:space="preserve"> </w:t>
      </w:r>
      <w:r w:rsidRPr="000A7C71">
        <w:rPr>
          <w:sz w:val="20"/>
          <w:szCs w:val="20"/>
        </w:rPr>
        <w:t xml:space="preserve">during such </w:t>
      </w:r>
      <w:commentRangeStart w:id="265"/>
      <w:commentRangeStart w:id="266"/>
      <w:r w:rsidR="00A05979" w:rsidRPr="000A7C71">
        <w:rPr>
          <w:sz w:val="20"/>
          <w:szCs w:val="20"/>
        </w:rPr>
        <w:t>outages</w:t>
      </w:r>
      <w:r w:rsidR="003F715D">
        <w:rPr>
          <w:sz w:val="20"/>
          <w:szCs w:val="20"/>
        </w:rPr>
        <w:t xml:space="preserve"> and</w:t>
      </w:r>
      <w:r w:rsidR="00A05979" w:rsidRPr="000A7C71">
        <w:rPr>
          <w:sz w:val="20"/>
          <w:szCs w:val="20"/>
        </w:rPr>
        <w:t xml:space="preserve"> any</w:t>
      </w:r>
      <w:r w:rsidRPr="000A7C71">
        <w:rPr>
          <w:sz w:val="20"/>
          <w:szCs w:val="20"/>
        </w:rPr>
        <w:t xml:space="preserve"> </w:t>
      </w:r>
      <w:commentRangeEnd w:id="265"/>
      <w:r w:rsidR="000B0C7F">
        <w:rPr>
          <w:rStyle w:val="CommentReference"/>
        </w:rPr>
        <w:commentReference w:id="265"/>
      </w:r>
      <w:commentRangeEnd w:id="266"/>
      <w:r w:rsidR="00150100">
        <w:rPr>
          <w:rStyle w:val="CommentReference"/>
        </w:rPr>
        <w:commentReference w:id="266"/>
      </w:r>
      <w:r w:rsidRPr="000A7C71">
        <w:rPr>
          <w:sz w:val="20"/>
          <w:szCs w:val="20"/>
        </w:rPr>
        <w:t xml:space="preserve">automatic and/or manual post fault actions that it intends to use or plans to use during such </w:t>
      </w:r>
      <w:r w:rsidR="002C2DC0" w:rsidRPr="000A7C71">
        <w:rPr>
          <w:sz w:val="20"/>
          <w:szCs w:val="20"/>
        </w:rPr>
        <w:t>outages.</w:t>
      </w:r>
    </w:p>
    <w:p w14:paraId="0204D6A6" w14:textId="2DDCBD3D" w:rsidR="0054035A" w:rsidRDefault="00474BB3" w:rsidP="00363BBA">
      <w:pPr>
        <w:pStyle w:val="ListParagraph"/>
        <w:numPr>
          <w:ilvl w:val="1"/>
          <w:numId w:val="13"/>
        </w:numPr>
        <w:tabs>
          <w:tab w:val="left" w:pos="2545"/>
          <w:tab w:val="left" w:pos="2598"/>
        </w:tabs>
        <w:spacing w:before="118" w:line="266" w:lineRule="auto"/>
        <w:ind w:left="2466" w:right="1210"/>
        <w:rPr>
          <w:sz w:val="20"/>
        </w:rPr>
      </w:pPr>
      <w:commentRangeStart w:id="267"/>
      <w:commentRangeStart w:id="268"/>
      <w:r>
        <w:rPr>
          <w:sz w:val="20"/>
        </w:rPr>
        <w:t xml:space="preserve">any </w:t>
      </w:r>
      <w:commentRangeEnd w:id="267"/>
      <w:r w:rsidR="00EE3DD4">
        <w:rPr>
          <w:rStyle w:val="CommentReference"/>
        </w:rPr>
        <w:commentReference w:id="267"/>
      </w:r>
      <w:commentRangeEnd w:id="268"/>
      <w:r w:rsidR="00024634">
        <w:rPr>
          <w:rStyle w:val="CommentReference"/>
        </w:rPr>
        <w:commentReference w:id="268"/>
      </w:r>
      <w:r>
        <w:rPr>
          <w:sz w:val="20"/>
        </w:rPr>
        <w:t xml:space="preserve">revisions to </w:t>
      </w:r>
      <w:r>
        <w:rPr>
          <w:b/>
          <w:sz w:val="20"/>
        </w:rPr>
        <w:t xml:space="preserve">Interface Point Target Voltage/Power Factor </w:t>
      </w:r>
      <w:r>
        <w:rPr>
          <w:sz w:val="20"/>
        </w:rPr>
        <w:t>data submitted pursuant to PC.A.2.5.4.2.</w:t>
      </w:r>
    </w:p>
    <w:p w14:paraId="1740D4EE" w14:textId="11EF37A2" w:rsidR="00735799" w:rsidRPr="002F5671" w:rsidRDefault="00474BB3" w:rsidP="00363BBA">
      <w:pPr>
        <w:pStyle w:val="ListParagraph"/>
        <w:numPr>
          <w:ilvl w:val="1"/>
          <w:numId w:val="13"/>
        </w:numPr>
        <w:tabs>
          <w:tab w:val="left" w:pos="2545"/>
          <w:tab w:val="left" w:pos="2598"/>
        </w:tabs>
        <w:spacing w:before="118" w:line="266" w:lineRule="auto"/>
        <w:ind w:left="2466" w:right="1210"/>
        <w:rPr>
          <w:b/>
          <w:sz w:val="20"/>
          <w:szCs w:val="20"/>
        </w:rPr>
      </w:pPr>
      <w:r w:rsidRPr="002F5671">
        <w:rPr>
          <w:sz w:val="20"/>
          <w:szCs w:val="20"/>
        </w:rPr>
        <w:t xml:space="preserve">any outages of its </w:t>
      </w:r>
      <w:r w:rsidRPr="002F5671">
        <w:rPr>
          <w:b/>
          <w:sz w:val="20"/>
          <w:szCs w:val="20"/>
        </w:rPr>
        <w:t xml:space="preserve">Plant </w:t>
      </w:r>
      <w:r w:rsidRPr="002F5671">
        <w:rPr>
          <w:sz w:val="20"/>
          <w:szCs w:val="20"/>
        </w:rPr>
        <w:t xml:space="preserve">and </w:t>
      </w:r>
      <w:r w:rsidR="00A05979" w:rsidRPr="002F5671">
        <w:rPr>
          <w:b/>
          <w:bCs/>
          <w:sz w:val="20"/>
          <w:szCs w:val="20"/>
        </w:rPr>
        <w:t>A</w:t>
      </w:r>
      <w:r w:rsidRPr="002F5671">
        <w:rPr>
          <w:b/>
          <w:sz w:val="20"/>
          <w:szCs w:val="20"/>
        </w:rPr>
        <w:t xml:space="preserve">pparatus </w:t>
      </w:r>
      <w:commentRangeStart w:id="269"/>
      <w:r w:rsidR="00A05979" w:rsidRPr="002F5671">
        <w:rPr>
          <w:sz w:val="20"/>
          <w:szCs w:val="20"/>
        </w:rPr>
        <w:t xml:space="preserve">that </w:t>
      </w:r>
      <w:r w:rsidR="00A05979" w:rsidRPr="002F5671">
        <w:rPr>
          <w:b/>
          <w:sz w:val="20"/>
          <w:szCs w:val="20"/>
        </w:rPr>
        <w:t>may</w:t>
      </w:r>
      <w:r w:rsidRPr="002F5671">
        <w:rPr>
          <w:sz w:val="20"/>
          <w:szCs w:val="20"/>
        </w:rPr>
        <w:t xml:space="preserve"> </w:t>
      </w:r>
      <w:commentRangeEnd w:id="269"/>
      <w:r w:rsidR="00C51B42">
        <w:rPr>
          <w:rStyle w:val="CommentReference"/>
        </w:rPr>
        <w:commentReference w:id="269"/>
      </w:r>
      <w:r w:rsidRPr="002F5671">
        <w:rPr>
          <w:sz w:val="20"/>
          <w:szCs w:val="20"/>
        </w:rPr>
        <w:t xml:space="preserve">affect the ability to activate and/or operate a </w:t>
      </w:r>
      <w:r w:rsidRPr="002F5671">
        <w:rPr>
          <w:b/>
          <w:sz w:val="20"/>
          <w:szCs w:val="20"/>
        </w:rPr>
        <w:t xml:space="preserve">Distributed Restoration Zone </w:t>
      </w:r>
      <w:commentRangeStart w:id="270"/>
      <w:commentRangeStart w:id="271"/>
      <w:r w:rsidRPr="002F5671">
        <w:rPr>
          <w:b/>
          <w:sz w:val="20"/>
          <w:szCs w:val="20"/>
        </w:rPr>
        <w:t>Plan</w:t>
      </w:r>
      <w:commentRangeEnd w:id="270"/>
      <w:r w:rsidR="00B97690" w:rsidRPr="002F5671">
        <w:rPr>
          <w:rStyle w:val="CommentReference"/>
        </w:rPr>
        <w:commentReference w:id="270"/>
      </w:r>
      <w:commentRangeEnd w:id="271"/>
      <w:r w:rsidR="00C0170B" w:rsidRPr="002F5671">
        <w:rPr>
          <w:rStyle w:val="CommentReference"/>
        </w:rPr>
        <w:commentReference w:id="271"/>
      </w:r>
      <w:r w:rsidR="008D692E" w:rsidRPr="002F5671">
        <w:rPr>
          <w:bCs/>
          <w:sz w:val="20"/>
          <w:szCs w:val="20"/>
        </w:rPr>
        <w:t>.</w:t>
      </w:r>
    </w:p>
    <w:p w14:paraId="76200D28" w14:textId="77777777" w:rsidR="00735799" w:rsidRDefault="00474BB3" w:rsidP="0024736D">
      <w:pPr>
        <w:pStyle w:val="ListParagraph"/>
        <w:numPr>
          <w:ilvl w:val="0"/>
          <w:numId w:val="13"/>
        </w:numPr>
        <w:tabs>
          <w:tab w:val="left" w:pos="1985"/>
        </w:tabs>
        <w:spacing w:before="89"/>
        <w:ind w:left="1985" w:hanging="425"/>
        <w:jc w:val="left"/>
        <w:rPr>
          <w:sz w:val="20"/>
        </w:rPr>
      </w:pPr>
      <w:commentRangeStart w:id="272"/>
      <w:commentRangeStart w:id="273"/>
      <w:r>
        <w:rPr>
          <w:sz w:val="20"/>
          <w:u w:val="single"/>
        </w:rPr>
        <w:t>Between</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3"/>
          <w:sz w:val="20"/>
          <w:u w:val="single"/>
        </w:rPr>
        <w:t xml:space="preserve"> </w:t>
      </w:r>
      <w:r>
        <w:rPr>
          <w:sz w:val="20"/>
          <w:u w:val="single"/>
        </w:rPr>
        <w:t>of</w:t>
      </w:r>
      <w:r>
        <w:rPr>
          <w:spacing w:val="-3"/>
          <w:sz w:val="20"/>
          <w:u w:val="single"/>
        </w:rPr>
        <w:t xml:space="preserve"> </w:t>
      </w:r>
      <w:r>
        <w:rPr>
          <w:sz w:val="20"/>
          <w:u w:val="single"/>
        </w:rPr>
        <w:t>week</w:t>
      </w:r>
      <w:r>
        <w:rPr>
          <w:spacing w:val="-4"/>
          <w:sz w:val="20"/>
          <w:u w:val="single"/>
        </w:rPr>
        <w:t xml:space="preserve"> </w:t>
      </w:r>
      <w:r>
        <w:rPr>
          <w:sz w:val="20"/>
          <w:u w:val="single"/>
        </w:rPr>
        <w:t>32</w:t>
      </w:r>
      <w:r>
        <w:rPr>
          <w:spacing w:val="-3"/>
          <w:sz w:val="20"/>
          <w:u w:val="single"/>
        </w:rPr>
        <w:t xml:space="preserve"> </w:t>
      </w:r>
      <w:r>
        <w:rPr>
          <w:sz w:val="20"/>
          <w:u w:val="single"/>
        </w:rPr>
        <w:t>and</w:t>
      </w:r>
      <w:r>
        <w:rPr>
          <w:spacing w:val="-5"/>
          <w:sz w:val="20"/>
          <w:u w:val="single"/>
        </w:rPr>
        <w:t xml:space="preserve"> </w:t>
      </w:r>
      <w:r>
        <w:rPr>
          <w:sz w:val="20"/>
          <w:u w:val="single"/>
        </w:rPr>
        <w:t>the</w:t>
      </w:r>
      <w:r>
        <w:rPr>
          <w:spacing w:val="-5"/>
          <w:sz w:val="20"/>
          <w:u w:val="single"/>
        </w:rPr>
        <w:t xml:space="preserve"> </w:t>
      </w:r>
      <w:r>
        <w:rPr>
          <w:sz w:val="20"/>
          <w:u w:val="single"/>
        </w:rPr>
        <w:t>end</w:t>
      </w:r>
      <w:r>
        <w:rPr>
          <w:spacing w:val="-5"/>
          <w:sz w:val="20"/>
          <w:u w:val="single"/>
        </w:rPr>
        <w:t xml:space="preserve"> </w:t>
      </w:r>
      <w:r>
        <w:rPr>
          <w:sz w:val="20"/>
          <w:u w:val="single"/>
        </w:rPr>
        <w:t>of week</w:t>
      </w:r>
      <w:r>
        <w:rPr>
          <w:spacing w:val="-4"/>
          <w:sz w:val="20"/>
          <w:u w:val="single"/>
        </w:rPr>
        <w:t xml:space="preserve"> </w:t>
      </w:r>
      <w:r>
        <w:rPr>
          <w:spacing w:val="-5"/>
          <w:sz w:val="20"/>
          <w:u w:val="single"/>
        </w:rPr>
        <w:t>34</w:t>
      </w:r>
      <w:commentRangeEnd w:id="272"/>
      <w:r w:rsidR="00F559CA">
        <w:rPr>
          <w:rStyle w:val="CommentReference"/>
        </w:rPr>
        <w:commentReference w:id="272"/>
      </w:r>
      <w:commentRangeEnd w:id="273"/>
      <w:r w:rsidR="001E1676">
        <w:rPr>
          <w:rStyle w:val="CommentReference"/>
        </w:rPr>
        <w:commentReference w:id="273"/>
      </w:r>
    </w:p>
    <w:p w14:paraId="603A99CB" w14:textId="2E80FAA8" w:rsidR="007B758C" w:rsidRDefault="009473FB" w:rsidP="009473FB">
      <w:pPr>
        <w:spacing w:before="142"/>
        <w:rPr>
          <w:sz w:val="20"/>
        </w:rPr>
      </w:pPr>
      <w:r>
        <w:rPr>
          <w:b/>
          <w:sz w:val="20"/>
        </w:rPr>
        <w:t xml:space="preserve">                                    </w:t>
      </w:r>
      <w:r w:rsidR="00474BB3">
        <w:rPr>
          <w:b/>
          <w:sz w:val="20"/>
        </w:rPr>
        <w:t>The</w:t>
      </w:r>
      <w:r w:rsidR="00474BB3" w:rsidRPr="002B135D">
        <w:rPr>
          <w:b/>
          <w:sz w:val="20"/>
        </w:rPr>
        <w:t xml:space="preserve"> </w:t>
      </w:r>
      <w:r w:rsidR="00474BB3">
        <w:rPr>
          <w:b/>
          <w:sz w:val="20"/>
        </w:rPr>
        <w:t>Company</w:t>
      </w:r>
      <w:r w:rsidR="00474BB3">
        <w:rPr>
          <w:b/>
          <w:spacing w:val="70"/>
          <w:sz w:val="20"/>
        </w:rPr>
        <w:t xml:space="preserve"> </w:t>
      </w:r>
      <w:r w:rsidR="002853A7">
        <w:rPr>
          <w:sz w:val="20"/>
        </w:rPr>
        <w:t>sha</w:t>
      </w:r>
      <w:r w:rsidR="00474BB3">
        <w:rPr>
          <w:sz w:val="20"/>
        </w:rPr>
        <w:t>ll</w:t>
      </w:r>
      <w:r w:rsidR="00474BB3">
        <w:rPr>
          <w:spacing w:val="67"/>
          <w:sz w:val="20"/>
        </w:rPr>
        <w:t xml:space="preserve"> </w:t>
      </w:r>
      <w:r w:rsidR="00474BB3">
        <w:rPr>
          <w:sz w:val="20"/>
        </w:rPr>
        <w:t>draw</w:t>
      </w:r>
      <w:r w:rsidR="00474BB3">
        <w:rPr>
          <w:spacing w:val="71"/>
          <w:sz w:val="20"/>
        </w:rPr>
        <w:t xml:space="preserve"> </w:t>
      </w:r>
      <w:r w:rsidR="00474BB3">
        <w:rPr>
          <w:sz w:val="20"/>
        </w:rPr>
        <w:t>up</w:t>
      </w:r>
      <w:r w:rsidR="00474BB3">
        <w:rPr>
          <w:spacing w:val="67"/>
          <w:sz w:val="20"/>
        </w:rPr>
        <w:t xml:space="preserve"> </w:t>
      </w:r>
      <w:r w:rsidR="00474BB3">
        <w:rPr>
          <w:sz w:val="20"/>
        </w:rPr>
        <w:t>a</w:t>
      </w:r>
      <w:r w:rsidR="00474BB3">
        <w:rPr>
          <w:spacing w:val="67"/>
          <w:sz w:val="20"/>
        </w:rPr>
        <w:t xml:space="preserve"> </w:t>
      </w:r>
      <w:r w:rsidR="00474BB3">
        <w:rPr>
          <w:sz w:val="20"/>
        </w:rPr>
        <w:t>revised</w:t>
      </w:r>
      <w:r w:rsidR="00474BB3">
        <w:rPr>
          <w:spacing w:val="71"/>
          <w:sz w:val="20"/>
        </w:rPr>
        <w:t xml:space="preserve"> </w:t>
      </w:r>
      <w:r w:rsidR="00474BB3" w:rsidRPr="00975094">
        <w:rPr>
          <w:b/>
          <w:sz w:val="20"/>
        </w:rPr>
        <w:t>NETS</w:t>
      </w:r>
      <w:r w:rsidR="00474BB3">
        <w:rPr>
          <w:b/>
          <w:color w:val="00AFEF"/>
          <w:spacing w:val="67"/>
          <w:sz w:val="20"/>
        </w:rPr>
        <w:t xml:space="preserve"> </w:t>
      </w:r>
      <w:r w:rsidR="00474BB3">
        <w:rPr>
          <w:sz w:val="20"/>
        </w:rPr>
        <w:t>outage</w:t>
      </w:r>
      <w:r w:rsidR="00474BB3" w:rsidRPr="00205FEB">
        <w:rPr>
          <w:sz w:val="20"/>
        </w:rPr>
        <w:t xml:space="preserve"> </w:t>
      </w:r>
      <w:r w:rsidR="00474BB3">
        <w:rPr>
          <w:sz w:val="20"/>
        </w:rPr>
        <w:t>plan,</w:t>
      </w:r>
      <w:r w:rsidR="00474BB3" w:rsidRPr="00205FEB">
        <w:rPr>
          <w:sz w:val="20"/>
        </w:rPr>
        <w:t xml:space="preserve"> </w:t>
      </w:r>
      <w:r w:rsidR="00474BB3">
        <w:rPr>
          <w:sz w:val="20"/>
        </w:rPr>
        <w:t>which</w:t>
      </w:r>
      <w:r w:rsidR="00474BB3" w:rsidRPr="00205FEB">
        <w:rPr>
          <w:sz w:val="20"/>
        </w:rPr>
        <w:t xml:space="preserve"> </w:t>
      </w:r>
      <w:r w:rsidR="00474BB3">
        <w:rPr>
          <w:sz w:val="20"/>
        </w:rPr>
        <w:t>will</w:t>
      </w:r>
      <w:r w:rsidR="00474BB3" w:rsidRPr="00205FEB">
        <w:rPr>
          <w:sz w:val="20"/>
        </w:rPr>
        <w:t xml:space="preserve"> include</w:t>
      </w:r>
    </w:p>
    <w:p w14:paraId="6EF96B60" w14:textId="599CB4DE" w:rsidR="009A6C32" w:rsidRDefault="007B758C" w:rsidP="00297AE1">
      <w:pPr>
        <w:spacing w:before="142"/>
      </w:pPr>
      <w:r>
        <w:rPr>
          <w:sz w:val="20"/>
        </w:rPr>
        <w:t xml:space="preserve">                                   </w:t>
      </w:r>
      <w:r w:rsidR="00ED2C3A">
        <w:rPr>
          <w:sz w:val="20"/>
        </w:rPr>
        <w:t xml:space="preserve"> </w:t>
      </w:r>
      <w:r w:rsidR="00474BB3" w:rsidRPr="002B135D">
        <w:rPr>
          <w:b/>
          <w:sz w:val="20"/>
        </w:rPr>
        <w:t>Transmission</w:t>
      </w:r>
      <w:r>
        <w:rPr>
          <w:b/>
          <w:sz w:val="20"/>
        </w:rPr>
        <w:t xml:space="preserve"> </w:t>
      </w:r>
      <w:r w:rsidR="00474BB3" w:rsidRPr="002B135D">
        <w:rPr>
          <w:b/>
          <w:sz w:val="20"/>
        </w:rPr>
        <w:t>Apparatus</w:t>
      </w:r>
      <w:r w:rsidR="00474BB3">
        <w:rPr>
          <w:spacing w:val="-7"/>
        </w:rPr>
        <w:t xml:space="preserve"> </w:t>
      </w:r>
      <w:r w:rsidR="00474BB3" w:rsidRPr="002B135D">
        <w:rPr>
          <w:sz w:val="20"/>
        </w:rPr>
        <w:t xml:space="preserve">at </w:t>
      </w:r>
      <w:commentRangeStart w:id="274"/>
      <w:r w:rsidR="00086632" w:rsidRPr="002B135D">
        <w:rPr>
          <w:sz w:val="20"/>
        </w:rPr>
        <w:t>the</w:t>
      </w:r>
      <w:commentRangeEnd w:id="274"/>
      <w:r w:rsidR="00C51B42">
        <w:rPr>
          <w:rStyle w:val="CommentReference"/>
        </w:rPr>
        <w:commentReference w:id="274"/>
      </w:r>
      <w:r w:rsidR="00086632">
        <w:rPr>
          <w:spacing w:val="-10"/>
        </w:rPr>
        <w:t xml:space="preserve"> </w:t>
      </w:r>
      <w:r w:rsidR="00474BB3" w:rsidRPr="002B135D">
        <w:rPr>
          <w:b/>
          <w:sz w:val="20"/>
        </w:rPr>
        <w:t>Connection Points</w:t>
      </w:r>
      <w:r w:rsidR="00474BB3">
        <w:rPr>
          <w:spacing w:val="-2"/>
        </w:rPr>
        <w:t>.</w:t>
      </w:r>
    </w:p>
    <w:p w14:paraId="6BC7F62F" w14:textId="77777777" w:rsidR="00735799" w:rsidRDefault="00735799">
      <w:pPr>
        <w:pStyle w:val="BodyText"/>
        <w:spacing w:before="4"/>
        <w:rPr>
          <w:sz w:val="22"/>
        </w:rPr>
      </w:pPr>
    </w:p>
    <w:p w14:paraId="30FF4FD3" w14:textId="77777777" w:rsidR="00735799" w:rsidRDefault="00474BB3" w:rsidP="00570EF2">
      <w:pPr>
        <w:pStyle w:val="ListParagraph"/>
        <w:numPr>
          <w:ilvl w:val="0"/>
          <w:numId w:val="13"/>
        </w:numPr>
        <w:tabs>
          <w:tab w:val="left" w:pos="1985"/>
        </w:tabs>
        <w:spacing w:before="115"/>
        <w:ind w:left="2120" w:hanging="560"/>
        <w:jc w:val="left"/>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34</w:t>
      </w:r>
    </w:p>
    <w:p w14:paraId="7FE9B57A" w14:textId="5A399356" w:rsidR="008E3EBA" w:rsidRDefault="00246BA0" w:rsidP="00246BA0">
      <w:pPr>
        <w:spacing w:before="143"/>
        <w:rPr>
          <w:b/>
          <w:sz w:val="20"/>
        </w:rPr>
      </w:pPr>
      <w:r>
        <w:rPr>
          <w:b/>
          <w:sz w:val="20"/>
        </w:rPr>
        <w:lastRenderedPageBreak/>
        <w:t xml:space="preserve">       </w:t>
      </w:r>
      <w:r w:rsidR="00570EF2">
        <w:rPr>
          <w:noProof/>
        </w:rPr>
        <w:drawing>
          <wp:inline distT="0" distB="0" distL="0" distR="0" wp14:anchorId="721B6B87" wp14:editId="402F47BE">
            <wp:extent cx="5971634" cy="34886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98480" cy="3504374"/>
                    </a:xfrm>
                    <a:prstGeom prst="rect">
                      <a:avLst/>
                    </a:prstGeom>
                  </pic:spPr>
                </pic:pic>
              </a:graphicData>
            </a:graphic>
          </wp:inline>
        </w:drawing>
      </w:r>
      <w:r>
        <w:rPr>
          <w:b/>
          <w:sz w:val="20"/>
        </w:rPr>
        <w:t xml:space="preserve">  </w:t>
      </w:r>
      <w:r w:rsidR="008E1BFA" w:rsidDel="008E1BFA">
        <w:rPr>
          <w:noProof/>
        </w:rPr>
        <w:t xml:space="preserve"> </w:t>
      </w:r>
    </w:p>
    <w:p w14:paraId="49C37C01" w14:textId="4980C5C5" w:rsidR="009A6C32" w:rsidRDefault="009A6C32" w:rsidP="009A6C32">
      <w:pPr>
        <w:pStyle w:val="Caption"/>
        <w:jc w:val="center"/>
      </w:pPr>
      <w:commentRangeStart w:id="275"/>
      <w:commentRangeStart w:id="276"/>
      <w:r>
        <w:t xml:space="preserve">Figure </w:t>
      </w:r>
      <w:r>
        <w:fldChar w:fldCharType="begin"/>
      </w:r>
      <w:r>
        <w:instrText xml:space="preserve"> SEQ Figure \* ARABIC </w:instrText>
      </w:r>
      <w:r>
        <w:fldChar w:fldCharType="separate"/>
      </w:r>
      <w:ins w:id="277" w:author="Deborah Spencer (NESO)" w:date="2024-11-20T07:42:00Z">
        <w:r w:rsidR="009C1FA4">
          <w:rPr>
            <w:noProof/>
          </w:rPr>
          <w:t>5</w:t>
        </w:r>
      </w:ins>
      <w:del w:id="278" w:author="Deborah Spencer (NESO)" w:date="2024-11-19T17:18:00Z">
        <w:r w:rsidDel="00E309ED">
          <w:rPr>
            <w:noProof/>
          </w:rPr>
          <w:delText>5</w:delText>
        </w:r>
      </w:del>
      <w:r>
        <w:rPr>
          <w:noProof/>
        </w:rPr>
        <w:fldChar w:fldCharType="end"/>
      </w:r>
      <w:r>
        <w:t xml:space="preserve">: </w:t>
      </w:r>
      <w:commentRangeEnd w:id="275"/>
      <w:r>
        <w:rPr>
          <w:rStyle w:val="CommentReference"/>
          <w:i w:val="0"/>
          <w:iCs w:val="0"/>
          <w:color w:val="auto"/>
        </w:rPr>
        <w:commentReference w:id="275"/>
      </w:r>
      <w:commentRangeEnd w:id="276"/>
      <w:r>
        <w:rPr>
          <w:rStyle w:val="CommentReference"/>
          <w:i w:val="0"/>
          <w:iCs w:val="0"/>
          <w:color w:val="auto"/>
        </w:rPr>
        <w:commentReference w:id="276"/>
      </w:r>
      <w:r>
        <w:t>Overview</w:t>
      </w:r>
      <w:r w:rsidRPr="00567906">
        <w:t xml:space="preserve"> of </w:t>
      </w:r>
      <w:r>
        <w:t>O</w:t>
      </w:r>
      <w:r w:rsidRPr="00567906">
        <w:t xml:space="preserve">bligations in Operational Planning Phase from end of </w:t>
      </w:r>
      <w:r>
        <w:t>W</w:t>
      </w:r>
      <w:r w:rsidRPr="00567906">
        <w:t xml:space="preserve">eek 34 to end of </w:t>
      </w:r>
      <w:r>
        <w:t>W</w:t>
      </w:r>
      <w:r w:rsidRPr="00567906">
        <w:t>eek 49.</w:t>
      </w:r>
    </w:p>
    <w:p w14:paraId="1E9AF3BF" w14:textId="77777777" w:rsidR="008E3EBA" w:rsidRDefault="008E3EBA" w:rsidP="00A92FF6">
      <w:pPr>
        <w:spacing w:before="143"/>
        <w:rPr>
          <w:b/>
          <w:sz w:val="20"/>
        </w:rPr>
      </w:pPr>
    </w:p>
    <w:p w14:paraId="4DA6159D" w14:textId="201F257F" w:rsidR="00735799" w:rsidRDefault="00474BB3" w:rsidP="0024736D">
      <w:pPr>
        <w:spacing w:before="143"/>
        <w:ind w:left="1985"/>
        <w:rPr>
          <w:sz w:val="20"/>
        </w:rPr>
      </w:pPr>
      <w:r>
        <w:rPr>
          <w:b/>
          <w:sz w:val="20"/>
        </w:rPr>
        <w:t>The</w:t>
      </w:r>
      <w:r>
        <w:rPr>
          <w:b/>
          <w:spacing w:val="-10"/>
          <w:sz w:val="20"/>
        </w:rPr>
        <w:t xml:space="preserve"> </w:t>
      </w:r>
      <w:r>
        <w:rPr>
          <w:b/>
          <w:sz w:val="20"/>
        </w:rPr>
        <w:t>Company</w:t>
      </w:r>
      <w:r>
        <w:rPr>
          <w:b/>
          <w:spacing w:val="-7"/>
          <w:sz w:val="20"/>
        </w:rPr>
        <w:t xml:space="preserve"> </w:t>
      </w:r>
      <w:r w:rsidR="002853A7">
        <w:rPr>
          <w:spacing w:val="-4"/>
          <w:sz w:val="20"/>
        </w:rPr>
        <w:t>sha</w:t>
      </w:r>
      <w:r>
        <w:rPr>
          <w:spacing w:val="-4"/>
          <w:sz w:val="20"/>
        </w:rPr>
        <w:t>ll:</w:t>
      </w:r>
    </w:p>
    <w:p w14:paraId="7797F835" w14:textId="7427F435" w:rsidR="00735799" w:rsidRDefault="004E3681" w:rsidP="0024736D">
      <w:pPr>
        <w:pStyle w:val="ListParagraph"/>
        <w:numPr>
          <w:ilvl w:val="1"/>
          <w:numId w:val="13"/>
        </w:numPr>
        <w:spacing w:before="144" w:line="264" w:lineRule="auto"/>
        <w:ind w:left="2410" w:right="1212"/>
        <w:rPr>
          <w:b/>
          <w:sz w:val="20"/>
          <w:szCs w:val="20"/>
        </w:rPr>
      </w:pPr>
      <w:commentRangeStart w:id="279"/>
      <w:r w:rsidRPr="2D05EFC2">
        <w:rPr>
          <w:sz w:val="20"/>
          <w:szCs w:val="20"/>
        </w:rPr>
        <w:t>N</w:t>
      </w:r>
      <w:commentRangeEnd w:id="279"/>
      <w:r w:rsidR="00702116">
        <w:rPr>
          <w:rStyle w:val="CommentReference"/>
        </w:rPr>
        <w:commentReference w:id="279"/>
      </w:r>
      <w:r w:rsidRPr="2D05EFC2">
        <w:rPr>
          <w:sz w:val="20"/>
          <w:szCs w:val="20"/>
        </w:rPr>
        <w:t>otify</w:t>
      </w:r>
      <w:r w:rsidRPr="2D05EFC2">
        <w:rPr>
          <w:spacing w:val="-8"/>
          <w:sz w:val="20"/>
          <w:szCs w:val="20"/>
        </w:rPr>
        <w:t xml:space="preserve"> </w:t>
      </w:r>
      <w:r w:rsidRPr="2D05EFC2">
        <w:rPr>
          <w:spacing w:val="-11"/>
          <w:sz w:val="20"/>
          <w:szCs w:val="20"/>
        </w:rPr>
        <w:t>each</w:t>
      </w:r>
      <w:r w:rsidR="00474BB3" w:rsidRPr="2D05EFC2">
        <w:rPr>
          <w:spacing w:val="-11"/>
          <w:sz w:val="20"/>
          <w:szCs w:val="20"/>
        </w:rPr>
        <w:t xml:space="preserve"> </w:t>
      </w:r>
      <w:r w:rsidR="00B43887" w:rsidRPr="00B43887">
        <w:rPr>
          <w:b/>
          <w:sz w:val="20"/>
          <w:szCs w:val="20"/>
        </w:rPr>
        <w:t>Generator</w:t>
      </w:r>
      <w:commentRangeStart w:id="280"/>
      <w:r w:rsidR="00B43887" w:rsidRPr="00C51B42">
        <w:rPr>
          <w:bCs/>
          <w:sz w:val="20"/>
          <w:szCs w:val="20"/>
          <w:rPrChange w:id="281" w:author="Creighton, Alan (Northern Powergrid)" w:date="2025-01-09T11:55:00Z" w16du:dateUtc="2025-01-09T11:55:00Z">
            <w:rPr>
              <w:b/>
              <w:sz w:val="20"/>
              <w:szCs w:val="20"/>
            </w:rPr>
          </w:rPrChange>
        </w:rPr>
        <w:t>,</w:t>
      </w:r>
      <w:commentRangeEnd w:id="280"/>
      <w:r w:rsidR="00C51B42">
        <w:rPr>
          <w:rStyle w:val="CommentReference"/>
        </w:rPr>
        <w:commentReference w:id="280"/>
      </w:r>
      <w:r w:rsidR="00B43887" w:rsidRPr="00B43887">
        <w:rPr>
          <w:b/>
          <w:sz w:val="20"/>
          <w:szCs w:val="20"/>
        </w:rPr>
        <w:t xml:space="preserve"> Interconnector Owner</w:t>
      </w:r>
      <w:commentRangeStart w:id="282"/>
      <w:r w:rsidR="00B43887" w:rsidRPr="00C51B42">
        <w:rPr>
          <w:b/>
          <w:sz w:val="20"/>
          <w:szCs w:val="20"/>
        </w:rPr>
        <w:t>,</w:t>
      </w:r>
      <w:commentRangeEnd w:id="282"/>
      <w:r w:rsidR="00C51B42">
        <w:rPr>
          <w:rStyle w:val="CommentReference"/>
        </w:rPr>
        <w:commentReference w:id="282"/>
      </w:r>
      <w:r w:rsidR="00B43887" w:rsidRPr="00B43887">
        <w:rPr>
          <w:b/>
          <w:sz w:val="20"/>
          <w:szCs w:val="20"/>
        </w:rPr>
        <w:t xml:space="preserve"> </w:t>
      </w:r>
      <w:r w:rsidR="00B43887" w:rsidRPr="00B43887">
        <w:rPr>
          <w:b/>
          <w:bCs/>
          <w:sz w:val="20"/>
          <w:szCs w:val="20"/>
        </w:rPr>
        <w:t>Restoration Contractor</w:t>
      </w:r>
      <w:r w:rsidR="00B43887" w:rsidRPr="00B43887">
        <w:rPr>
          <w:b/>
          <w:sz w:val="20"/>
          <w:szCs w:val="20"/>
        </w:rPr>
        <w:t xml:space="preserve"> </w:t>
      </w:r>
      <w:commentRangeStart w:id="283"/>
      <w:commentRangeStart w:id="284"/>
      <w:r w:rsidR="00B43887" w:rsidRPr="004B0616">
        <w:rPr>
          <w:bCs/>
          <w:sz w:val="20"/>
          <w:szCs w:val="20"/>
        </w:rPr>
        <w:t>(as provided for in OC2.</w:t>
      </w:r>
      <w:r w:rsidRPr="004B0616">
        <w:rPr>
          <w:bCs/>
          <w:sz w:val="20"/>
          <w:szCs w:val="20"/>
        </w:rPr>
        <w:t>2</w:t>
      </w:r>
      <w:r w:rsidR="00B43887" w:rsidRPr="004B0616">
        <w:rPr>
          <w:bCs/>
          <w:sz w:val="20"/>
          <w:szCs w:val="20"/>
        </w:rPr>
        <w:t>.1</w:t>
      </w:r>
      <w:r w:rsidRPr="004B0616">
        <w:rPr>
          <w:bCs/>
          <w:sz w:val="20"/>
          <w:szCs w:val="20"/>
        </w:rPr>
        <w:t>f</w:t>
      </w:r>
      <w:r w:rsidR="00B43887" w:rsidRPr="004B0616">
        <w:rPr>
          <w:bCs/>
          <w:sz w:val="20"/>
          <w:szCs w:val="20"/>
        </w:rPr>
        <w:t>) and</w:t>
      </w:r>
      <w:r w:rsidR="00B43887" w:rsidRPr="00B43887">
        <w:rPr>
          <w:b/>
          <w:sz w:val="20"/>
          <w:szCs w:val="20"/>
        </w:rPr>
        <w:t xml:space="preserve"> </w:t>
      </w:r>
      <w:commentRangeEnd w:id="283"/>
      <w:r w:rsidR="0027019F">
        <w:rPr>
          <w:rStyle w:val="CommentReference"/>
        </w:rPr>
        <w:commentReference w:id="283"/>
      </w:r>
      <w:commentRangeEnd w:id="284"/>
      <w:r w:rsidR="00261EB2">
        <w:rPr>
          <w:rStyle w:val="CommentReference"/>
        </w:rPr>
        <w:commentReference w:id="284"/>
      </w:r>
      <w:r w:rsidR="00B43887" w:rsidRPr="00B43887">
        <w:rPr>
          <w:b/>
          <w:sz w:val="20"/>
          <w:szCs w:val="20"/>
        </w:rPr>
        <w:t>Network Operator</w:t>
      </w:r>
      <w:r w:rsidR="00474BB3" w:rsidRPr="2D05EFC2">
        <w:rPr>
          <w:b/>
          <w:spacing w:val="-7"/>
          <w:sz w:val="20"/>
          <w:szCs w:val="20"/>
        </w:rPr>
        <w:t xml:space="preserve"> </w:t>
      </w:r>
      <w:r w:rsidR="00474BB3" w:rsidRPr="2D05EFC2">
        <w:rPr>
          <w:sz w:val="20"/>
          <w:szCs w:val="20"/>
        </w:rPr>
        <w:t>of</w:t>
      </w:r>
      <w:r w:rsidR="00474BB3" w:rsidRPr="2D05EFC2">
        <w:rPr>
          <w:spacing w:val="-12"/>
          <w:sz w:val="20"/>
          <w:szCs w:val="20"/>
        </w:rPr>
        <w:t xml:space="preserve"> </w:t>
      </w:r>
      <w:r w:rsidR="00474BB3" w:rsidRPr="2D05EFC2">
        <w:rPr>
          <w:sz w:val="20"/>
          <w:szCs w:val="20"/>
        </w:rPr>
        <w:t>those</w:t>
      </w:r>
      <w:r w:rsidR="00474BB3" w:rsidRPr="2D05EFC2">
        <w:rPr>
          <w:spacing w:val="-9"/>
          <w:sz w:val="20"/>
          <w:szCs w:val="20"/>
        </w:rPr>
        <w:t xml:space="preserve"> </w:t>
      </w:r>
      <w:r w:rsidR="00474BB3" w:rsidRPr="2D05EFC2">
        <w:rPr>
          <w:sz w:val="20"/>
          <w:szCs w:val="20"/>
        </w:rPr>
        <w:t>aspects</w:t>
      </w:r>
      <w:r w:rsidR="00474BB3" w:rsidRPr="2D05EFC2">
        <w:rPr>
          <w:spacing w:val="-10"/>
          <w:sz w:val="20"/>
          <w:szCs w:val="20"/>
        </w:rPr>
        <w:t xml:space="preserve"> </w:t>
      </w:r>
      <w:r w:rsidR="00474BB3" w:rsidRPr="2D05EFC2">
        <w:rPr>
          <w:sz w:val="20"/>
          <w:szCs w:val="20"/>
        </w:rPr>
        <w:t>of</w:t>
      </w:r>
      <w:r w:rsidR="00474BB3" w:rsidRPr="2D05EFC2">
        <w:rPr>
          <w:spacing w:val="-9"/>
          <w:sz w:val="20"/>
          <w:szCs w:val="20"/>
        </w:rPr>
        <w:t xml:space="preserve"> </w:t>
      </w:r>
      <w:r w:rsidR="00474BB3" w:rsidRPr="2D05EFC2">
        <w:rPr>
          <w:sz w:val="20"/>
          <w:szCs w:val="20"/>
        </w:rPr>
        <w:t>the</w:t>
      </w:r>
      <w:r w:rsidR="00474BB3" w:rsidRPr="2D05EFC2">
        <w:rPr>
          <w:spacing w:val="-9"/>
          <w:sz w:val="20"/>
          <w:szCs w:val="20"/>
        </w:rPr>
        <w:t xml:space="preserve"> </w:t>
      </w:r>
      <w:r w:rsidR="00474BB3" w:rsidRPr="00975094">
        <w:rPr>
          <w:b/>
          <w:sz w:val="20"/>
          <w:szCs w:val="20"/>
        </w:rPr>
        <w:t>NETS</w:t>
      </w:r>
      <w:r w:rsidR="00474BB3" w:rsidRPr="2D05EFC2">
        <w:rPr>
          <w:b/>
          <w:color w:val="00AFEF"/>
          <w:spacing w:val="-12"/>
          <w:sz w:val="20"/>
          <w:szCs w:val="20"/>
        </w:rPr>
        <w:t xml:space="preserve"> </w:t>
      </w:r>
      <w:r w:rsidR="00474BB3" w:rsidRPr="2D05EFC2">
        <w:rPr>
          <w:sz w:val="20"/>
          <w:szCs w:val="20"/>
        </w:rPr>
        <w:t>outage</w:t>
      </w:r>
      <w:r w:rsidR="00474BB3" w:rsidRPr="2D05EFC2">
        <w:rPr>
          <w:spacing w:val="-9"/>
          <w:sz w:val="20"/>
          <w:szCs w:val="20"/>
        </w:rPr>
        <w:t xml:space="preserve"> </w:t>
      </w:r>
      <w:r w:rsidR="00474BB3" w:rsidRPr="2D05EFC2">
        <w:rPr>
          <w:sz w:val="20"/>
          <w:szCs w:val="20"/>
        </w:rPr>
        <w:t>programme</w:t>
      </w:r>
      <w:r w:rsidR="00474BB3" w:rsidRPr="2D05EFC2">
        <w:rPr>
          <w:spacing w:val="-9"/>
          <w:sz w:val="20"/>
          <w:szCs w:val="20"/>
        </w:rPr>
        <w:t xml:space="preserve"> </w:t>
      </w:r>
      <w:r w:rsidR="00474BB3" w:rsidRPr="2D05EFC2">
        <w:rPr>
          <w:sz w:val="20"/>
          <w:szCs w:val="20"/>
        </w:rPr>
        <w:t>which may</w:t>
      </w:r>
      <w:r w:rsidR="00474BB3" w:rsidRPr="2D05EFC2">
        <w:rPr>
          <w:spacing w:val="-1"/>
          <w:sz w:val="20"/>
          <w:szCs w:val="20"/>
        </w:rPr>
        <w:t xml:space="preserve"> </w:t>
      </w:r>
      <w:r w:rsidR="00474BB3" w:rsidRPr="2D05EFC2">
        <w:rPr>
          <w:sz w:val="20"/>
          <w:szCs w:val="20"/>
        </w:rPr>
        <w:t>operationally</w:t>
      </w:r>
      <w:r w:rsidR="00474BB3" w:rsidRPr="2D05EFC2">
        <w:rPr>
          <w:spacing w:val="-1"/>
          <w:sz w:val="20"/>
          <w:szCs w:val="20"/>
        </w:rPr>
        <w:t xml:space="preserve"> </w:t>
      </w:r>
      <w:r w:rsidR="008406DA" w:rsidRPr="2D05EFC2">
        <w:rPr>
          <w:sz w:val="20"/>
          <w:szCs w:val="20"/>
        </w:rPr>
        <w:t>affect</w:t>
      </w:r>
      <w:r w:rsidR="008406DA" w:rsidRPr="2D05EFC2">
        <w:rPr>
          <w:spacing w:val="-2"/>
          <w:sz w:val="20"/>
          <w:szCs w:val="20"/>
        </w:rPr>
        <w:t xml:space="preserve"> </w:t>
      </w:r>
      <w:r w:rsidR="008406DA">
        <w:rPr>
          <w:b/>
          <w:sz w:val="20"/>
          <w:szCs w:val="20"/>
        </w:rPr>
        <w:t>them</w:t>
      </w:r>
      <w:r w:rsidR="00474BB3" w:rsidRPr="2D05EFC2">
        <w:rPr>
          <w:b/>
          <w:sz w:val="20"/>
          <w:szCs w:val="20"/>
        </w:rPr>
        <w:t xml:space="preserve"> </w:t>
      </w:r>
      <w:proofErr w:type="gramStart"/>
      <w:r w:rsidR="00474BB3" w:rsidRPr="2D05EFC2">
        <w:rPr>
          <w:sz w:val="20"/>
          <w:szCs w:val="20"/>
        </w:rPr>
        <w:t>and in</w:t>
      </w:r>
      <w:r w:rsidR="00474BB3" w:rsidRPr="2D05EFC2">
        <w:rPr>
          <w:spacing w:val="-2"/>
          <w:sz w:val="20"/>
          <w:szCs w:val="20"/>
        </w:rPr>
        <w:t xml:space="preserve"> </w:t>
      </w:r>
      <w:r w:rsidR="00474BB3" w:rsidRPr="2D05EFC2">
        <w:rPr>
          <w:sz w:val="20"/>
          <w:szCs w:val="20"/>
        </w:rPr>
        <w:t>particular, proposed</w:t>
      </w:r>
      <w:proofErr w:type="gramEnd"/>
      <w:r w:rsidR="00474BB3" w:rsidRPr="2D05EFC2">
        <w:rPr>
          <w:spacing w:val="-3"/>
          <w:sz w:val="20"/>
          <w:szCs w:val="20"/>
        </w:rPr>
        <w:t xml:space="preserve"> </w:t>
      </w:r>
      <w:r w:rsidR="00474BB3" w:rsidRPr="2D05EFC2">
        <w:rPr>
          <w:sz w:val="20"/>
          <w:szCs w:val="20"/>
        </w:rPr>
        <w:t>start</w:t>
      </w:r>
      <w:r w:rsidR="00474BB3" w:rsidRPr="2D05EFC2">
        <w:rPr>
          <w:spacing w:val="-1"/>
          <w:sz w:val="20"/>
          <w:szCs w:val="20"/>
        </w:rPr>
        <w:t xml:space="preserve"> </w:t>
      </w:r>
      <w:r w:rsidR="00474BB3" w:rsidRPr="2D05EFC2">
        <w:rPr>
          <w:sz w:val="20"/>
          <w:szCs w:val="20"/>
        </w:rPr>
        <w:t xml:space="preserve">dates and end dates of relevant </w:t>
      </w:r>
      <w:r w:rsidR="00474BB3" w:rsidRPr="00975094">
        <w:rPr>
          <w:b/>
          <w:sz w:val="20"/>
          <w:szCs w:val="20"/>
        </w:rPr>
        <w:t>NETS</w:t>
      </w:r>
      <w:r w:rsidR="00474BB3" w:rsidRPr="2D05EFC2">
        <w:rPr>
          <w:b/>
          <w:color w:val="00AFEF"/>
          <w:sz w:val="20"/>
          <w:szCs w:val="20"/>
        </w:rPr>
        <w:t xml:space="preserve"> </w:t>
      </w:r>
      <w:r w:rsidR="00474BB3" w:rsidRPr="2D05EFC2">
        <w:rPr>
          <w:sz w:val="20"/>
          <w:szCs w:val="20"/>
        </w:rPr>
        <w:t>outages.</w:t>
      </w:r>
    </w:p>
    <w:p w14:paraId="1C19F0BB" w14:textId="7757BEB1" w:rsidR="00735799" w:rsidRDefault="0024115B" w:rsidP="0024736D">
      <w:pPr>
        <w:pStyle w:val="ListParagraph"/>
        <w:numPr>
          <w:ilvl w:val="1"/>
          <w:numId w:val="13"/>
        </w:numPr>
        <w:spacing w:line="264" w:lineRule="auto"/>
        <w:ind w:left="2410" w:right="1211"/>
        <w:rPr>
          <w:sz w:val="20"/>
          <w:szCs w:val="20"/>
        </w:rPr>
      </w:pPr>
      <w:r w:rsidRPr="2D05EFC2">
        <w:rPr>
          <w:sz w:val="20"/>
          <w:szCs w:val="20"/>
        </w:rPr>
        <w:t>Provide</w:t>
      </w:r>
      <w:r w:rsidRPr="7AADFFA7">
        <w:rPr>
          <w:spacing w:val="-6"/>
          <w:sz w:val="20"/>
          <w:szCs w:val="20"/>
        </w:rPr>
        <w:t xml:space="preserve"> </w:t>
      </w:r>
      <w:r w:rsidRPr="7AADFFA7">
        <w:rPr>
          <w:spacing w:val="-2"/>
          <w:sz w:val="20"/>
          <w:szCs w:val="20"/>
        </w:rPr>
        <w:t>each</w:t>
      </w:r>
      <w:r w:rsidR="00474BB3" w:rsidRPr="7AADFFA7">
        <w:rPr>
          <w:spacing w:val="-5"/>
          <w:sz w:val="20"/>
          <w:szCs w:val="20"/>
        </w:rPr>
        <w:t xml:space="preserve"> </w:t>
      </w:r>
      <w:r w:rsidR="00474BB3" w:rsidRPr="7AADFFA7">
        <w:rPr>
          <w:b/>
          <w:sz w:val="20"/>
          <w:szCs w:val="20"/>
        </w:rPr>
        <w:t>User</w:t>
      </w:r>
      <w:r w:rsidR="00474BB3" w:rsidRPr="7AADFFA7">
        <w:rPr>
          <w:b/>
          <w:spacing w:val="-3"/>
          <w:sz w:val="20"/>
          <w:szCs w:val="20"/>
        </w:rPr>
        <w:t xml:space="preserve"> </w:t>
      </w:r>
      <w:r w:rsidR="0DB90EBE" w:rsidRPr="7122DAA9">
        <w:rPr>
          <w:sz w:val="20"/>
          <w:szCs w:val="20"/>
        </w:rPr>
        <w:t>with</w:t>
      </w:r>
      <w:r w:rsidR="006D797F">
        <w:rPr>
          <w:sz w:val="20"/>
          <w:szCs w:val="20"/>
        </w:rPr>
        <w:t xml:space="preserve"> </w:t>
      </w:r>
      <w:r w:rsidR="00474BB3" w:rsidRPr="2D05EFC2">
        <w:rPr>
          <w:sz w:val="20"/>
          <w:szCs w:val="20"/>
        </w:rPr>
        <w:t>a</w:t>
      </w:r>
      <w:r w:rsidR="00474BB3" w:rsidRPr="7AADFFA7">
        <w:rPr>
          <w:spacing w:val="-6"/>
          <w:sz w:val="20"/>
          <w:szCs w:val="20"/>
        </w:rPr>
        <w:t xml:space="preserve"> </w:t>
      </w:r>
      <w:r w:rsidR="00474BB3" w:rsidRPr="7AADFFA7">
        <w:rPr>
          <w:sz w:val="20"/>
          <w:szCs w:val="20"/>
        </w:rPr>
        <w:t>copy</w:t>
      </w:r>
      <w:r w:rsidR="00474BB3" w:rsidRPr="7AADFFA7">
        <w:rPr>
          <w:spacing w:val="-4"/>
          <w:sz w:val="20"/>
          <w:szCs w:val="20"/>
        </w:rPr>
        <w:t xml:space="preserve"> </w:t>
      </w:r>
      <w:r w:rsidR="00474BB3" w:rsidRPr="7AADFFA7">
        <w:rPr>
          <w:sz w:val="20"/>
          <w:szCs w:val="20"/>
        </w:rPr>
        <w:t>of</w:t>
      </w:r>
      <w:r w:rsidR="00474BB3" w:rsidRPr="7AADFFA7">
        <w:rPr>
          <w:spacing w:val="-4"/>
          <w:sz w:val="20"/>
          <w:szCs w:val="20"/>
        </w:rPr>
        <w:t xml:space="preserve"> </w:t>
      </w:r>
      <w:r w:rsidR="00474BB3" w:rsidRPr="7AADFFA7">
        <w:rPr>
          <w:sz w:val="20"/>
          <w:szCs w:val="20"/>
        </w:rPr>
        <w:t>the</w:t>
      </w:r>
      <w:r w:rsidR="00474BB3" w:rsidRPr="7AADFFA7">
        <w:rPr>
          <w:spacing w:val="-3"/>
          <w:sz w:val="20"/>
          <w:szCs w:val="20"/>
        </w:rPr>
        <w:t xml:space="preserve"> </w:t>
      </w:r>
      <w:r w:rsidR="00474BB3" w:rsidRPr="7AADFFA7">
        <w:rPr>
          <w:sz w:val="20"/>
          <w:szCs w:val="20"/>
        </w:rPr>
        <w:t>information</w:t>
      </w:r>
      <w:r w:rsidR="00474BB3" w:rsidRPr="7AADFFA7">
        <w:rPr>
          <w:spacing w:val="-6"/>
          <w:sz w:val="20"/>
          <w:szCs w:val="20"/>
        </w:rPr>
        <w:t xml:space="preserve"> </w:t>
      </w:r>
      <w:r w:rsidR="00474BB3" w:rsidRPr="7AADFFA7">
        <w:rPr>
          <w:sz w:val="20"/>
          <w:szCs w:val="20"/>
        </w:rPr>
        <w:t>given</w:t>
      </w:r>
      <w:r w:rsidR="00474BB3" w:rsidRPr="7AADFFA7">
        <w:rPr>
          <w:spacing w:val="-4"/>
          <w:sz w:val="20"/>
          <w:szCs w:val="20"/>
        </w:rPr>
        <w:t xml:space="preserve"> </w:t>
      </w:r>
      <w:r w:rsidR="00474BB3" w:rsidRPr="7AADFFA7">
        <w:rPr>
          <w:sz w:val="20"/>
          <w:szCs w:val="20"/>
        </w:rPr>
        <w:t>to</w:t>
      </w:r>
      <w:r w:rsidR="00474BB3" w:rsidRPr="7AADFFA7">
        <w:rPr>
          <w:spacing w:val="-3"/>
          <w:sz w:val="20"/>
          <w:szCs w:val="20"/>
        </w:rPr>
        <w:t xml:space="preserve"> </w:t>
      </w:r>
      <w:r w:rsidR="00474BB3" w:rsidRPr="7AADFFA7">
        <w:rPr>
          <w:b/>
          <w:sz w:val="20"/>
          <w:szCs w:val="20"/>
        </w:rPr>
        <w:t>The</w:t>
      </w:r>
      <w:r w:rsidR="00474BB3" w:rsidRPr="7AADFFA7">
        <w:rPr>
          <w:b/>
          <w:spacing w:val="-4"/>
          <w:sz w:val="20"/>
          <w:szCs w:val="20"/>
        </w:rPr>
        <w:t xml:space="preserve"> </w:t>
      </w:r>
      <w:r w:rsidR="00474BB3" w:rsidRPr="7AADFFA7">
        <w:rPr>
          <w:b/>
          <w:sz w:val="20"/>
          <w:szCs w:val="20"/>
        </w:rPr>
        <w:t>Company</w:t>
      </w:r>
      <w:r w:rsidR="00474BB3" w:rsidRPr="7AADFFA7">
        <w:rPr>
          <w:b/>
          <w:spacing w:val="-4"/>
          <w:sz w:val="20"/>
          <w:szCs w:val="20"/>
        </w:rPr>
        <w:t xml:space="preserve"> </w:t>
      </w:r>
      <w:r w:rsidR="00474BB3" w:rsidRPr="7AADFFA7">
        <w:rPr>
          <w:sz w:val="20"/>
          <w:szCs w:val="20"/>
        </w:rPr>
        <w:t>under paragraph</w:t>
      </w:r>
      <w:r w:rsidR="00474BB3" w:rsidRPr="7AADFFA7">
        <w:rPr>
          <w:spacing w:val="-14"/>
          <w:sz w:val="20"/>
          <w:szCs w:val="20"/>
        </w:rPr>
        <w:t xml:space="preserve"> </w:t>
      </w:r>
      <w:commentRangeStart w:id="285"/>
      <w:r w:rsidR="00474BB3" w:rsidRPr="7AADFFA7">
        <w:rPr>
          <w:sz w:val="20"/>
          <w:szCs w:val="20"/>
        </w:rPr>
        <w:t>(c)</w:t>
      </w:r>
      <w:r w:rsidR="00474BB3" w:rsidRPr="7AADFFA7">
        <w:rPr>
          <w:spacing w:val="-13"/>
          <w:sz w:val="20"/>
          <w:szCs w:val="20"/>
        </w:rPr>
        <w:t xml:space="preserve"> </w:t>
      </w:r>
      <w:commentRangeEnd w:id="285"/>
      <w:r w:rsidR="00DF110F">
        <w:rPr>
          <w:rStyle w:val="CommentReference"/>
        </w:rPr>
        <w:commentReference w:id="285"/>
      </w:r>
      <w:r w:rsidR="00474BB3" w:rsidRPr="7AADFFA7">
        <w:rPr>
          <w:sz w:val="20"/>
          <w:szCs w:val="20"/>
        </w:rPr>
        <w:t>above</w:t>
      </w:r>
      <w:r w:rsidR="00474BB3" w:rsidRPr="7AADFFA7">
        <w:rPr>
          <w:spacing w:val="6"/>
          <w:position w:val="6"/>
          <w:sz w:val="13"/>
          <w:szCs w:val="13"/>
        </w:rPr>
        <w:t xml:space="preserve"> </w:t>
      </w:r>
      <w:commentRangeStart w:id="286"/>
      <w:commentRangeStart w:id="287"/>
      <w:r w:rsidR="00474BB3" w:rsidRPr="7AADFFA7">
        <w:rPr>
          <w:sz w:val="20"/>
          <w:szCs w:val="20"/>
        </w:rPr>
        <w:t>(other</w:t>
      </w:r>
      <w:r w:rsidR="00474BB3" w:rsidRPr="7AADFFA7">
        <w:rPr>
          <w:spacing w:val="-13"/>
          <w:sz w:val="20"/>
          <w:szCs w:val="20"/>
        </w:rPr>
        <w:t xml:space="preserve"> </w:t>
      </w:r>
      <w:r w:rsidR="00474BB3" w:rsidRPr="7AADFFA7">
        <w:rPr>
          <w:sz w:val="20"/>
          <w:szCs w:val="20"/>
        </w:rPr>
        <w:t>than</w:t>
      </w:r>
      <w:r w:rsidR="00474BB3" w:rsidRPr="7AADFFA7">
        <w:rPr>
          <w:spacing w:val="-14"/>
          <w:sz w:val="20"/>
          <w:szCs w:val="20"/>
        </w:rPr>
        <w:t xml:space="preserve"> </w:t>
      </w:r>
      <w:r w:rsidR="00474BB3" w:rsidRPr="7AADFFA7">
        <w:rPr>
          <w:sz w:val="20"/>
          <w:szCs w:val="20"/>
        </w:rPr>
        <w:t>the</w:t>
      </w:r>
      <w:r w:rsidR="00474BB3" w:rsidRPr="7AADFFA7">
        <w:rPr>
          <w:spacing w:val="-12"/>
          <w:sz w:val="20"/>
          <w:szCs w:val="20"/>
        </w:rPr>
        <w:t xml:space="preserve"> </w:t>
      </w:r>
      <w:r w:rsidR="00474BB3" w:rsidRPr="7AADFFA7">
        <w:rPr>
          <w:sz w:val="20"/>
          <w:szCs w:val="20"/>
        </w:rPr>
        <w:t>information</w:t>
      </w:r>
      <w:r w:rsidR="00474BB3" w:rsidRPr="7AADFFA7">
        <w:rPr>
          <w:spacing w:val="-14"/>
          <w:sz w:val="20"/>
          <w:szCs w:val="20"/>
        </w:rPr>
        <w:t xml:space="preserve"> </w:t>
      </w:r>
      <w:r w:rsidR="00474BB3" w:rsidRPr="7AADFFA7">
        <w:rPr>
          <w:sz w:val="20"/>
          <w:szCs w:val="20"/>
        </w:rPr>
        <w:t>given</w:t>
      </w:r>
      <w:r w:rsidR="00474BB3" w:rsidRPr="7AADFFA7">
        <w:rPr>
          <w:spacing w:val="-12"/>
          <w:sz w:val="20"/>
          <w:szCs w:val="20"/>
        </w:rPr>
        <w:t xml:space="preserve"> </w:t>
      </w:r>
      <w:r w:rsidR="00474BB3" w:rsidRPr="7AADFFA7">
        <w:rPr>
          <w:sz w:val="20"/>
          <w:szCs w:val="20"/>
        </w:rPr>
        <w:t>by</w:t>
      </w:r>
      <w:r w:rsidR="00474BB3" w:rsidRPr="7AADFFA7">
        <w:rPr>
          <w:spacing w:val="-12"/>
          <w:sz w:val="20"/>
          <w:szCs w:val="20"/>
        </w:rPr>
        <w:t xml:space="preserve"> </w:t>
      </w:r>
      <w:r w:rsidR="00474BB3" w:rsidRPr="7AADFFA7">
        <w:rPr>
          <w:sz w:val="20"/>
          <w:szCs w:val="20"/>
        </w:rPr>
        <w:t>that</w:t>
      </w:r>
      <w:r w:rsidR="00474BB3" w:rsidRPr="7AADFFA7">
        <w:rPr>
          <w:spacing w:val="-10"/>
          <w:sz w:val="20"/>
          <w:szCs w:val="20"/>
        </w:rPr>
        <w:t xml:space="preserve"> </w:t>
      </w:r>
      <w:r w:rsidR="00474BB3" w:rsidRPr="7AADFFA7">
        <w:rPr>
          <w:b/>
          <w:sz w:val="20"/>
          <w:szCs w:val="20"/>
        </w:rPr>
        <w:t>Network</w:t>
      </w:r>
      <w:r w:rsidR="00474BB3" w:rsidRPr="7AADFFA7">
        <w:rPr>
          <w:b/>
          <w:spacing w:val="-14"/>
          <w:sz w:val="20"/>
          <w:szCs w:val="20"/>
        </w:rPr>
        <w:t xml:space="preserve"> </w:t>
      </w:r>
      <w:r w:rsidR="00474BB3" w:rsidRPr="7AADFFA7">
        <w:rPr>
          <w:b/>
          <w:sz w:val="20"/>
          <w:szCs w:val="20"/>
        </w:rPr>
        <w:t>Operator</w:t>
      </w:r>
      <w:r w:rsidR="00474BB3" w:rsidRPr="7AADFFA7">
        <w:rPr>
          <w:sz w:val="20"/>
          <w:szCs w:val="20"/>
        </w:rPr>
        <w:t>)</w:t>
      </w:r>
      <w:commentRangeEnd w:id="286"/>
      <w:r w:rsidR="00FB484A">
        <w:rPr>
          <w:rStyle w:val="CommentReference"/>
        </w:rPr>
        <w:commentReference w:id="286"/>
      </w:r>
      <w:commentRangeEnd w:id="287"/>
      <w:r w:rsidR="00B70AEF">
        <w:rPr>
          <w:rStyle w:val="CommentReference"/>
        </w:rPr>
        <w:commentReference w:id="287"/>
      </w:r>
      <w:r w:rsidR="00474BB3" w:rsidRPr="7AADFFA7">
        <w:rPr>
          <w:sz w:val="20"/>
          <w:szCs w:val="20"/>
        </w:rPr>
        <w:t>.</w:t>
      </w:r>
      <w:r w:rsidR="00124B21" w:rsidRPr="00124B21">
        <w:t xml:space="preserve"> </w:t>
      </w:r>
      <w:r w:rsidR="00124B21" w:rsidRPr="00124B21">
        <w:rPr>
          <w:sz w:val="20"/>
          <w:szCs w:val="20"/>
        </w:rPr>
        <w:t xml:space="preserve">In relation to a </w:t>
      </w:r>
      <w:commentRangeStart w:id="288"/>
      <w:commentRangeStart w:id="289"/>
      <w:r w:rsidR="00124B21" w:rsidRPr="0024736D">
        <w:rPr>
          <w:b/>
          <w:sz w:val="20"/>
          <w:szCs w:val="20"/>
        </w:rPr>
        <w:t>Network Operator</w:t>
      </w:r>
      <w:commentRangeEnd w:id="288"/>
      <w:r w:rsidR="00C1102D" w:rsidRPr="0024736D">
        <w:rPr>
          <w:rStyle w:val="CommentReference"/>
          <w:b/>
        </w:rPr>
        <w:commentReference w:id="288"/>
      </w:r>
      <w:commentRangeEnd w:id="289"/>
      <w:r w:rsidR="008224DE">
        <w:rPr>
          <w:rStyle w:val="CommentReference"/>
        </w:rPr>
        <w:commentReference w:id="289"/>
      </w:r>
      <w:r w:rsidR="00124B21" w:rsidRPr="00124B21">
        <w:rPr>
          <w:sz w:val="20"/>
          <w:szCs w:val="20"/>
        </w:rPr>
        <w:t xml:space="preserve">, the data must only be used by that </w:t>
      </w:r>
      <w:r w:rsidR="00124B21" w:rsidRPr="0024736D">
        <w:rPr>
          <w:b/>
          <w:sz w:val="20"/>
          <w:szCs w:val="20"/>
        </w:rPr>
        <w:t>User</w:t>
      </w:r>
      <w:r w:rsidR="00124B21" w:rsidRPr="00124B21">
        <w:rPr>
          <w:sz w:val="20"/>
          <w:szCs w:val="20"/>
        </w:rPr>
        <w:t xml:space="preserve"> in planning and operating that </w:t>
      </w:r>
      <w:commentRangeStart w:id="290"/>
      <w:commentRangeStart w:id="291"/>
      <w:r w:rsidR="00124B21" w:rsidRPr="0024736D">
        <w:rPr>
          <w:b/>
          <w:sz w:val="20"/>
          <w:szCs w:val="20"/>
        </w:rPr>
        <w:t>Network Operator’s User System</w:t>
      </w:r>
      <w:r w:rsidR="00124B21" w:rsidRPr="00124B21">
        <w:rPr>
          <w:sz w:val="20"/>
          <w:szCs w:val="20"/>
        </w:rPr>
        <w:t xml:space="preserve"> </w:t>
      </w:r>
      <w:commentRangeEnd w:id="290"/>
      <w:r w:rsidR="00C22706">
        <w:rPr>
          <w:rStyle w:val="CommentReference"/>
        </w:rPr>
        <w:commentReference w:id="290"/>
      </w:r>
      <w:commentRangeEnd w:id="291"/>
      <w:r w:rsidR="008224DE">
        <w:rPr>
          <w:rStyle w:val="CommentReference"/>
        </w:rPr>
        <w:commentReference w:id="291"/>
      </w:r>
      <w:r w:rsidR="00124B21" w:rsidRPr="00124B21">
        <w:rPr>
          <w:sz w:val="20"/>
          <w:szCs w:val="20"/>
        </w:rPr>
        <w:t xml:space="preserve">and must not be used for any other purpose or passed on to, or used by, any other business of that </w:t>
      </w:r>
      <w:commentRangeStart w:id="292"/>
      <w:commentRangeStart w:id="293"/>
      <w:r w:rsidR="00124B21" w:rsidRPr="005936FA">
        <w:rPr>
          <w:b/>
          <w:sz w:val="20"/>
          <w:szCs w:val="20"/>
        </w:rPr>
        <w:t>User</w:t>
      </w:r>
      <w:r w:rsidR="00124B21" w:rsidRPr="00124B21">
        <w:rPr>
          <w:sz w:val="20"/>
          <w:szCs w:val="20"/>
        </w:rPr>
        <w:t xml:space="preserve"> </w:t>
      </w:r>
      <w:commentRangeEnd w:id="292"/>
      <w:r w:rsidR="003C0CC0">
        <w:rPr>
          <w:rStyle w:val="CommentReference"/>
        </w:rPr>
        <w:commentReference w:id="292"/>
      </w:r>
      <w:commentRangeEnd w:id="293"/>
      <w:r w:rsidR="00992CDA">
        <w:rPr>
          <w:rStyle w:val="CommentReference"/>
        </w:rPr>
        <w:commentReference w:id="293"/>
      </w:r>
      <w:r w:rsidR="00124B21" w:rsidRPr="00124B21">
        <w:rPr>
          <w:sz w:val="20"/>
          <w:szCs w:val="20"/>
        </w:rPr>
        <w:t>or to, or by, any person within any other such business or elsewhere.</w:t>
      </w:r>
    </w:p>
    <w:p w14:paraId="2A3509EE" w14:textId="77777777" w:rsidR="00735799" w:rsidRDefault="00735799">
      <w:pPr>
        <w:pStyle w:val="BodyText"/>
        <w:spacing w:before="4"/>
        <w:rPr>
          <w:sz w:val="32"/>
        </w:rPr>
      </w:pPr>
    </w:p>
    <w:p w14:paraId="4FCABAB0" w14:textId="77777777" w:rsidR="00735799" w:rsidRDefault="00474BB3" w:rsidP="005936FA">
      <w:pPr>
        <w:pStyle w:val="ListParagraph"/>
        <w:numPr>
          <w:ilvl w:val="0"/>
          <w:numId w:val="13"/>
        </w:numPr>
        <w:tabs>
          <w:tab w:val="left" w:pos="1969"/>
        </w:tabs>
        <w:spacing w:before="0"/>
        <w:ind w:left="1969" w:hanging="409"/>
        <w:jc w:val="left"/>
        <w:rPr>
          <w:sz w:val="20"/>
        </w:rPr>
      </w:pPr>
      <w:commentRangeStart w:id="294"/>
      <w:commentRangeStart w:id="295"/>
      <w:r>
        <w:rPr>
          <w:sz w:val="20"/>
          <w:u w:val="single"/>
        </w:rPr>
        <w:t>By</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2"/>
          <w:sz w:val="20"/>
          <w:u w:val="single"/>
        </w:rPr>
        <w:t xml:space="preserve"> </w:t>
      </w:r>
      <w:r>
        <w:rPr>
          <w:sz w:val="20"/>
          <w:u w:val="single"/>
        </w:rPr>
        <w:t>of</w:t>
      </w:r>
      <w:r>
        <w:rPr>
          <w:spacing w:val="-5"/>
          <w:sz w:val="20"/>
          <w:u w:val="single"/>
        </w:rPr>
        <w:t xml:space="preserve"> </w:t>
      </w:r>
      <w:r>
        <w:rPr>
          <w:sz w:val="20"/>
          <w:u w:val="single"/>
        </w:rPr>
        <w:t>week</w:t>
      </w:r>
      <w:r>
        <w:rPr>
          <w:spacing w:val="-3"/>
          <w:sz w:val="20"/>
          <w:u w:val="single"/>
        </w:rPr>
        <w:t xml:space="preserve"> </w:t>
      </w:r>
      <w:r>
        <w:rPr>
          <w:spacing w:val="-5"/>
          <w:sz w:val="20"/>
          <w:u w:val="single"/>
        </w:rPr>
        <w:t>36</w:t>
      </w:r>
      <w:commentRangeEnd w:id="294"/>
      <w:r w:rsidR="005B4AA8">
        <w:rPr>
          <w:rStyle w:val="CommentReference"/>
        </w:rPr>
        <w:commentReference w:id="294"/>
      </w:r>
      <w:commentRangeEnd w:id="295"/>
      <w:r w:rsidR="007749EC">
        <w:rPr>
          <w:rStyle w:val="CommentReference"/>
        </w:rPr>
        <w:commentReference w:id="295"/>
      </w:r>
    </w:p>
    <w:p w14:paraId="2F68D9DD" w14:textId="4257D4C0" w:rsidR="00735799" w:rsidRDefault="00474BB3" w:rsidP="005936FA">
      <w:pPr>
        <w:pStyle w:val="BodyText"/>
        <w:tabs>
          <w:tab w:val="left" w:pos="1969"/>
        </w:tabs>
        <w:spacing w:before="145" w:line="264" w:lineRule="auto"/>
        <w:ind w:left="1985" w:right="1213" w:firstLine="6"/>
      </w:pPr>
      <w:r>
        <w:t>Where</w:t>
      </w:r>
      <w:r>
        <w:rPr>
          <w:spacing w:val="31"/>
        </w:rPr>
        <w:t xml:space="preserve"> </w:t>
      </w:r>
      <w:r>
        <w:t>a</w:t>
      </w:r>
      <w:r>
        <w:rPr>
          <w:spacing w:val="29"/>
        </w:rPr>
        <w:t xml:space="preserve"> </w:t>
      </w:r>
      <w:r>
        <w:rPr>
          <w:b/>
        </w:rPr>
        <w:t>User</w:t>
      </w:r>
      <w:r>
        <w:rPr>
          <w:b/>
          <w:spacing w:val="29"/>
        </w:rPr>
        <w:t xml:space="preserve"> </w:t>
      </w:r>
      <w:r>
        <w:t>has</w:t>
      </w:r>
      <w:r>
        <w:rPr>
          <w:spacing w:val="30"/>
        </w:rPr>
        <w:t xml:space="preserve"> </w:t>
      </w:r>
      <w:r>
        <w:t>concerns</w:t>
      </w:r>
      <w:r>
        <w:rPr>
          <w:spacing w:val="31"/>
        </w:rPr>
        <w:t xml:space="preserve"> </w:t>
      </w:r>
      <w:r>
        <w:t>with</w:t>
      </w:r>
      <w:r>
        <w:rPr>
          <w:spacing w:val="28"/>
        </w:rPr>
        <w:t xml:space="preserve"> </w:t>
      </w:r>
      <w:r>
        <w:t>the</w:t>
      </w:r>
      <w:r>
        <w:rPr>
          <w:spacing w:val="29"/>
        </w:rPr>
        <w:t xml:space="preserve"> </w:t>
      </w:r>
      <w:r>
        <w:t>proposed</w:t>
      </w:r>
      <w:r>
        <w:rPr>
          <w:spacing w:val="29"/>
        </w:rPr>
        <w:t xml:space="preserve"> </w:t>
      </w:r>
      <w:r>
        <w:t>aspects</w:t>
      </w:r>
      <w:r>
        <w:rPr>
          <w:spacing w:val="30"/>
        </w:rPr>
        <w:t xml:space="preserve"> </w:t>
      </w:r>
      <w:r>
        <w:t>notified</w:t>
      </w:r>
      <w:r>
        <w:rPr>
          <w:spacing w:val="28"/>
        </w:rPr>
        <w:t xml:space="preserve"> </w:t>
      </w:r>
      <w:r>
        <w:t>to</w:t>
      </w:r>
      <w:r>
        <w:rPr>
          <w:spacing w:val="29"/>
        </w:rPr>
        <w:t xml:space="preserve"> </w:t>
      </w:r>
      <w:r>
        <w:t>it</w:t>
      </w:r>
      <w:r>
        <w:rPr>
          <w:spacing w:val="29"/>
        </w:rPr>
        <w:t xml:space="preserve"> </w:t>
      </w:r>
      <w:r>
        <w:t>under</w:t>
      </w:r>
      <w:r>
        <w:rPr>
          <w:spacing w:val="30"/>
        </w:rPr>
        <w:t xml:space="preserve"> </w:t>
      </w:r>
      <w:r>
        <w:t>e)</w:t>
      </w:r>
      <w:r>
        <w:rPr>
          <w:spacing w:val="30"/>
        </w:rPr>
        <w:t xml:space="preserve"> </w:t>
      </w:r>
      <w:r>
        <w:t xml:space="preserve">above, equivalent provisions to those set out </w:t>
      </w:r>
      <w:commentRangeStart w:id="296"/>
      <w:commentRangeStart w:id="297"/>
      <w:r>
        <w:t xml:space="preserve">in OC2.3.1.2.6 </w:t>
      </w:r>
      <w:commentRangeEnd w:id="296"/>
      <w:r w:rsidR="000D3E1A">
        <w:rPr>
          <w:rStyle w:val="CommentReference"/>
        </w:rPr>
        <w:commentReference w:id="296"/>
      </w:r>
      <w:commentRangeEnd w:id="297"/>
      <w:r w:rsidR="007113C5">
        <w:rPr>
          <w:rStyle w:val="CommentReference"/>
        </w:rPr>
        <w:commentReference w:id="297"/>
      </w:r>
      <w:r w:rsidR="007113C5">
        <w:t>parts iii</w:t>
      </w:r>
      <w:r w:rsidR="002279D2">
        <w:t>.</w:t>
      </w:r>
      <w:r w:rsidR="007113C5">
        <w:t xml:space="preserve"> and iv</w:t>
      </w:r>
      <w:r w:rsidR="002279D2">
        <w:t>.</w:t>
      </w:r>
      <w:r w:rsidR="007113C5">
        <w:t xml:space="preserve"> </w:t>
      </w:r>
      <w:r w:rsidR="00CB033A">
        <w:t>sha</w:t>
      </w:r>
      <w:r>
        <w:t>ll apply.</w:t>
      </w:r>
    </w:p>
    <w:p w14:paraId="647ACAA6" w14:textId="1D55D2A4" w:rsidR="00735799" w:rsidRDefault="00474BB3" w:rsidP="005936FA">
      <w:pPr>
        <w:pStyle w:val="ListParagraph"/>
        <w:numPr>
          <w:ilvl w:val="0"/>
          <w:numId w:val="13"/>
        </w:numPr>
        <w:tabs>
          <w:tab w:val="left" w:pos="1985"/>
        </w:tabs>
        <w:ind w:left="1985" w:hanging="425"/>
        <w:jc w:val="left"/>
        <w:rPr>
          <w:sz w:val="20"/>
          <w:szCs w:val="20"/>
        </w:rPr>
      </w:pPr>
      <w:r w:rsidRPr="5ADE0B94">
        <w:rPr>
          <w:sz w:val="20"/>
          <w:szCs w:val="20"/>
          <w:u w:val="single"/>
        </w:rPr>
        <w:t>Between</w:t>
      </w:r>
      <w:r w:rsidRPr="5ADE0B94">
        <w:rPr>
          <w:spacing w:val="-4"/>
          <w:sz w:val="20"/>
          <w:szCs w:val="20"/>
          <w:u w:val="single"/>
        </w:rPr>
        <w:t xml:space="preserve"> </w:t>
      </w:r>
      <w:r w:rsidRPr="5ADE0B94">
        <w:rPr>
          <w:sz w:val="20"/>
          <w:szCs w:val="20"/>
          <w:u w:val="single"/>
        </w:rPr>
        <w:t>the</w:t>
      </w:r>
      <w:r w:rsidRPr="5ADE0B94">
        <w:rPr>
          <w:spacing w:val="-5"/>
          <w:sz w:val="20"/>
          <w:szCs w:val="20"/>
          <w:u w:val="single"/>
        </w:rPr>
        <w:t xml:space="preserve"> </w:t>
      </w:r>
      <w:r w:rsidRPr="5ADE0B94">
        <w:rPr>
          <w:sz w:val="20"/>
          <w:szCs w:val="20"/>
          <w:u w:val="single"/>
        </w:rPr>
        <w:t>end</w:t>
      </w:r>
      <w:r w:rsidRPr="5ADE0B94">
        <w:rPr>
          <w:spacing w:val="-5"/>
          <w:sz w:val="20"/>
          <w:szCs w:val="20"/>
          <w:u w:val="single"/>
        </w:rPr>
        <w:t xml:space="preserve"> </w:t>
      </w:r>
      <w:r w:rsidRPr="5ADE0B94">
        <w:rPr>
          <w:sz w:val="20"/>
          <w:szCs w:val="20"/>
          <w:u w:val="single"/>
        </w:rPr>
        <w:t>of</w:t>
      </w:r>
      <w:r w:rsidRPr="5ADE0B94">
        <w:rPr>
          <w:spacing w:val="-2"/>
          <w:sz w:val="20"/>
          <w:szCs w:val="20"/>
          <w:u w:val="single"/>
        </w:rPr>
        <w:t xml:space="preserve"> </w:t>
      </w:r>
      <w:commentRangeStart w:id="298"/>
      <w:r w:rsidR="00C73762">
        <w:rPr>
          <w:sz w:val="20"/>
          <w:szCs w:val="20"/>
          <w:u w:val="single"/>
        </w:rPr>
        <w:t>W</w:t>
      </w:r>
      <w:r w:rsidRPr="5ADE0B94">
        <w:rPr>
          <w:sz w:val="20"/>
          <w:szCs w:val="20"/>
          <w:u w:val="single"/>
        </w:rPr>
        <w:t>eek</w:t>
      </w:r>
      <w:r w:rsidRPr="5ADE0B94">
        <w:rPr>
          <w:spacing w:val="-4"/>
          <w:sz w:val="20"/>
          <w:szCs w:val="20"/>
          <w:u w:val="single"/>
        </w:rPr>
        <w:t xml:space="preserve"> </w:t>
      </w:r>
      <w:r w:rsidRPr="5ADE0B94">
        <w:rPr>
          <w:sz w:val="20"/>
          <w:szCs w:val="20"/>
          <w:u w:val="single"/>
        </w:rPr>
        <w:t>34</w:t>
      </w:r>
      <w:r w:rsidRPr="5ADE0B94">
        <w:rPr>
          <w:spacing w:val="-6"/>
          <w:sz w:val="20"/>
          <w:szCs w:val="20"/>
          <w:u w:val="single"/>
        </w:rPr>
        <w:t xml:space="preserve"> </w:t>
      </w:r>
      <w:commentRangeEnd w:id="298"/>
      <w:r w:rsidR="008A5104">
        <w:rPr>
          <w:rStyle w:val="CommentReference"/>
        </w:rPr>
        <w:commentReference w:id="298"/>
      </w:r>
      <w:commentRangeStart w:id="299"/>
      <w:commentRangeStart w:id="300"/>
      <w:r w:rsidRPr="5ADE0B94">
        <w:rPr>
          <w:sz w:val="20"/>
          <w:szCs w:val="20"/>
          <w:u w:val="single"/>
        </w:rPr>
        <w:t>and</w:t>
      </w:r>
      <w:r w:rsidRPr="5ADE0B94">
        <w:rPr>
          <w:spacing w:val="-5"/>
          <w:sz w:val="20"/>
          <w:szCs w:val="20"/>
          <w:u w:val="single"/>
        </w:rPr>
        <w:t xml:space="preserve"> </w:t>
      </w:r>
      <w:r w:rsidR="0061560A">
        <w:rPr>
          <w:spacing w:val="-5"/>
          <w:sz w:val="20"/>
          <w:szCs w:val="20"/>
          <w:u w:val="single"/>
        </w:rPr>
        <w:t xml:space="preserve">the end of </w:t>
      </w:r>
      <w:r w:rsidR="00C73762">
        <w:rPr>
          <w:spacing w:val="-5"/>
          <w:sz w:val="20"/>
          <w:szCs w:val="20"/>
          <w:u w:val="single"/>
        </w:rPr>
        <w:t xml:space="preserve">Week </w:t>
      </w:r>
      <w:r w:rsidRPr="5ADE0B94">
        <w:rPr>
          <w:spacing w:val="-5"/>
          <w:sz w:val="20"/>
          <w:szCs w:val="20"/>
          <w:u w:val="single"/>
        </w:rPr>
        <w:t>49</w:t>
      </w:r>
      <w:commentRangeEnd w:id="299"/>
      <w:r w:rsidR="00273A2E">
        <w:rPr>
          <w:rStyle w:val="CommentReference"/>
        </w:rPr>
        <w:commentReference w:id="299"/>
      </w:r>
      <w:commentRangeEnd w:id="300"/>
      <w:r w:rsidR="007225C8">
        <w:rPr>
          <w:rStyle w:val="CommentReference"/>
        </w:rPr>
        <w:commentReference w:id="300"/>
      </w:r>
    </w:p>
    <w:p w14:paraId="55BD3A90" w14:textId="007EA25E" w:rsidR="00735799" w:rsidRDefault="00474BB3" w:rsidP="0024736D">
      <w:pPr>
        <w:tabs>
          <w:tab w:val="left" w:pos="1969"/>
        </w:tabs>
        <w:spacing w:before="143"/>
        <w:ind w:left="1985"/>
        <w:rPr>
          <w:spacing w:val="-5"/>
          <w:sz w:val="20"/>
        </w:rPr>
      </w:pPr>
      <w:r>
        <w:rPr>
          <w:b/>
          <w:sz w:val="20"/>
        </w:rPr>
        <w:t>The</w:t>
      </w:r>
      <w:r>
        <w:rPr>
          <w:b/>
          <w:spacing w:val="-6"/>
          <w:sz w:val="20"/>
        </w:rPr>
        <w:t xml:space="preserve"> </w:t>
      </w:r>
      <w:r>
        <w:rPr>
          <w:b/>
          <w:sz w:val="20"/>
        </w:rPr>
        <w:t>Company</w:t>
      </w:r>
      <w:r>
        <w:rPr>
          <w:b/>
          <w:spacing w:val="-5"/>
          <w:sz w:val="20"/>
        </w:rPr>
        <w:t xml:space="preserve"> </w:t>
      </w:r>
      <w:r w:rsidR="00CB033A">
        <w:rPr>
          <w:sz w:val="20"/>
        </w:rPr>
        <w:t>sha</w:t>
      </w:r>
      <w:r>
        <w:rPr>
          <w:sz w:val="20"/>
        </w:rPr>
        <w:t>ll</w:t>
      </w:r>
      <w:r>
        <w:rPr>
          <w:spacing w:val="-6"/>
          <w:sz w:val="20"/>
        </w:rPr>
        <w:t xml:space="preserve"> </w:t>
      </w:r>
      <w:r>
        <w:rPr>
          <w:sz w:val="20"/>
        </w:rPr>
        <w:t>draw</w:t>
      </w:r>
      <w:r>
        <w:rPr>
          <w:spacing w:val="-6"/>
          <w:sz w:val="20"/>
        </w:rPr>
        <w:t xml:space="preserve"> </w:t>
      </w:r>
      <w:r>
        <w:rPr>
          <w:sz w:val="20"/>
        </w:rPr>
        <w:t>up</w:t>
      </w:r>
      <w:r>
        <w:rPr>
          <w:spacing w:val="-4"/>
          <w:sz w:val="20"/>
        </w:rPr>
        <w:t xml:space="preserve"> </w:t>
      </w:r>
      <w:r>
        <w:rPr>
          <w:sz w:val="20"/>
        </w:rPr>
        <w:t>a</w:t>
      </w:r>
      <w:r>
        <w:rPr>
          <w:spacing w:val="-7"/>
          <w:sz w:val="20"/>
        </w:rPr>
        <w:t xml:space="preserve"> </w:t>
      </w:r>
      <w:r>
        <w:rPr>
          <w:sz w:val="20"/>
        </w:rPr>
        <w:t>final</w:t>
      </w:r>
      <w:r>
        <w:rPr>
          <w:spacing w:val="-5"/>
          <w:sz w:val="20"/>
        </w:rPr>
        <w:t xml:space="preserve"> </w:t>
      </w:r>
      <w:r w:rsidRPr="00975094">
        <w:rPr>
          <w:b/>
          <w:sz w:val="20"/>
        </w:rPr>
        <w:t>NETS</w:t>
      </w:r>
      <w:r>
        <w:rPr>
          <w:b/>
          <w:color w:val="00AFEF"/>
          <w:spacing w:val="-6"/>
          <w:sz w:val="20"/>
        </w:rPr>
        <w:t xml:space="preserve"> </w:t>
      </w:r>
      <w:r>
        <w:rPr>
          <w:sz w:val="20"/>
        </w:rPr>
        <w:t>outage</w:t>
      </w:r>
      <w:r>
        <w:rPr>
          <w:spacing w:val="-5"/>
          <w:sz w:val="20"/>
        </w:rPr>
        <w:t xml:space="preserve"> </w:t>
      </w:r>
      <w:r>
        <w:rPr>
          <w:sz w:val="20"/>
        </w:rPr>
        <w:t>plan</w:t>
      </w:r>
      <w:r>
        <w:rPr>
          <w:spacing w:val="-6"/>
          <w:sz w:val="20"/>
        </w:rPr>
        <w:t xml:space="preserve"> </w:t>
      </w:r>
      <w:r>
        <w:rPr>
          <w:sz w:val="20"/>
        </w:rPr>
        <w:t>covering</w:t>
      </w:r>
      <w:r>
        <w:rPr>
          <w:spacing w:val="-4"/>
          <w:sz w:val="20"/>
        </w:rPr>
        <w:t xml:space="preserve"> </w:t>
      </w:r>
      <w:r>
        <w:rPr>
          <w:sz w:val="20"/>
        </w:rPr>
        <w:t>Year</w:t>
      </w:r>
      <w:r>
        <w:rPr>
          <w:spacing w:val="-6"/>
          <w:sz w:val="20"/>
        </w:rPr>
        <w:t xml:space="preserve"> </w:t>
      </w:r>
      <w:r>
        <w:rPr>
          <w:spacing w:val="-5"/>
          <w:sz w:val="20"/>
        </w:rPr>
        <w:t>1.</w:t>
      </w:r>
    </w:p>
    <w:p w14:paraId="1670FB86" w14:textId="37295465" w:rsidR="0042634B" w:rsidRDefault="00BA6777" w:rsidP="002D0A72">
      <w:pPr>
        <w:spacing w:before="143"/>
        <w:rPr>
          <w:b/>
          <w:sz w:val="20"/>
        </w:rPr>
      </w:pPr>
      <w:r w:rsidRPr="00BA6777">
        <w:rPr>
          <w:noProof/>
        </w:rPr>
        <w:lastRenderedPageBreak/>
        <w:drawing>
          <wp:inline distT="0" distB="0" distL="0" distR="0" wp14:anchorId="1AA4F41F" wp14:editId="45B9606D">
            <wp:extent cx="6143625" cy="328641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81566" cy="3306711"/>
                    </a:xfrm>
                    <a:prstGeom prst="rect">
                      <a:avLst/>
                    </a:prstGeom>
                  </pic:spPr>
                </pic:pic>
              </a:graphicData>
            </a:graphic>
          </wp:inline>
        </w:drawing>
      </w:r>
    </w:p>
    <w:p w14:paraId="3C0043AB" w14:textId="77777777" w:rsidR="002D0A72" w:rsidRDefault="002D0A72" w:rsidP="0024736D">
      <w:pPr>
        <w:pStyle w:val="BodyText"/>
        <w:keepNext/>
        <w:tabs>
          <w:tab w:val="left" w:pos="2268"/>
        </w:tabs>
        <w:spacing w:before="8"/>
        <w:jc w:val="center"/>
      </w:pPr>
    </w:p>
    <w:p w14:paraId="7130C246" w14:textId="47212B75" w:rsidR="002D0A72" w:rsidRDefault="002D0A72" w:rsidP="002D0A72">
      <w:pPr>
        <w:pStyle w:val="Caption"/>
        <w:jc w:val="center"/>
        <w:rPr>
          <w:sz w:val="14"/>
        </w:rPr>
      </w:pPr>
      <w:r>
        <w:t xml:space="preserve">Figure </w:t>
      </w:r>
      <w:r>
        <w:fldChar w:fldCharType="begin"/>
      </w:r>
      <w:r>
        <w:instrText xml:space="preserve"> SEQ Figure \* ARABIC </w:instrText>
      </w:r>
      <w:r>
        <w:fldChar w:fldCharType="separate"/>
      </w:r>
      <w:ins w:id="301" w:author="Deborah Spencer (NESO)" w:date="2024-11-20T07:42:00Z">
        <w:r w:rsidR="009C1FA4">
          <w:rPr>
            <w:noProof/>
          </w:rPr>
          <w:t>6</w:t>
        </w:r>
      </w:ins>
      <w:del w:id="302" w:author="Deborah Spencer (NESO)" w:date="2024-11-19T17:18:00Z">
        <w:r w:rsidDel="00E309ED">
          <w:rPr>
            <w:noProof/>
          </w:rPr>
          <w:delText>6</w:delText>
        </w:r>
      </w:del>
      <w:r>
        <w:rPr>
          <w:noProof/>
        </w:rPr>
        <w:fldChar w:fldCharType="end"/>
      </w:r>
      <w:r>
        <w:t xml:space="preserve">: </w:t>
      </w:r>
      <w:r w:rsidRPr="001F10D7">
        <w:t xml:space="preserve"> </w:t>
      </w:r>
      <w:r w:rsidR="00AB53F1">
        <w:t>Overview</w:t>
      </w:r>
      <w:r w:rsidR="00D617B1">
        <w:t xml:space="preserve"> </w:t>
      </w:r>
      <w:r w:rsidRPr="001F10D7">
        <w:t xml:space="preserve">of </w:t>
      </w:r>
      <w:r w:rsidR="00D617B1">
        <w:t>O</w:t>
      </w:r>
      <w:r w:rsidRPr="001F10D7">
        <w:t xml:space="preserve">bligations in Operational Planning Phase by the end of </w:t>
      </w:r>
      <w:r w:rsidR="007F11F8">
        <w:t>W</w:t>
      </w:r>
      <w:r w:rsidRPr="001F10D7">
        <w:t>eek 49.</w:t>
      </w:r>
    </w:p>
    <w:p w14:paraId="5C8CB8C0" w14:textId="77777777" w:rsidR="002D0A72" w:rsidRDefault="002D0A72" w:rsidP="005003E7">
      <w:pPr>
        <w:spacing w:before="143"/>
        <w:rPr>
          <w:sz w:val="20"/>
        </w:rPr>
      </w:pPr>
    </w:p>
    <w:p w14:paraId="766E4B45" w14:textId="087B5139" w:rsidR="00735799" w:rsidRDefault="00474BB3" w:rsidP="0024736D">
      <w:pPr>
        <w:pStyle w:val="ListParagraph"/>
        <w:numPr>
          <w:ilvl w:val="0"/>
          <w:numId w:val="13"/>
        </w:numPr>
        <w:tabs>
          <w:tab w:val="left" w:pos="1985"/>
        </w:tabs>
        <w:spacing w:before="142"/>
        <w:ind w:left="1985" w:hanging="425"/>
        <w:jc w:val="left"/>
      </w:pPr>
      <w:commentRangeStart w:id="303"/>
      <w:commentRangeStart w:id="304"/>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49</w:t>
      </w:r>
      <w:commentRangeEnd w:id="303"/>
      <w:r w:rsidR="00581315">
        <w:rPr>
          <w:rStyle w:val="CommentReference"/>
        </w:rPr>
        <w:commentReference w:id="303"/>
      </w:r>
      <w:commentRangeEnd w:id="304"/>
      <w:r w:rsidR="007C10C3">
        <w:rPr>
          <w:rStyle w:val="CommentReference"/>
        </w:rPr>
        <w:commentReference w:id="304"/>
      </w:r>
    </w:p>
    <w:p w14:paraId="1E1441E5" w14:textId="188BC1B5" w:rsidR="00F2376B" w:rsidRDefault="00F2376B" w:rsidP="00F2376B">
      <w:pPr>
        <w:tabs>
          <w:tab w:val="left" w:pos="4090"/>
        </w:tabs>
        <w:spacing w:line="264" w:lineRule="auto"/>
      </w:pPr>
      <w:r>
        <w:tab/>
      </w:r>
    </w:p>
    <w:p w14:paraId="1DF5AFB7" w14:textId="10E5FD8F" w:rsidR="00735799" w:rsidRDefault="00474BB3" w:rsidP="0024736D">
      <w:pPr>
        <w:pStyle w:val="ListParagraph"/>
        <w:numPr>
          <w:ilvl w:val="0"/>
          <w:numId w:val="12"/>
        </w:numPr>
        <w:tabs>
          <w:tab w:val="left" w:pos="2410"/>
          <w:tab w:val="left" w:pos="2841"/>
        </w:tabs>
        <w:spacing w:before="142" w:line="264" w:lineRule="auto"/>
        <w:ind w:left="2410" w:right="1213"/>
        <w:rPr>
          <w:sz w:val="20"/>
          <w:szCs w:val="20"/>
        </w:rPr>
      </w:pPr>
      <w:commentRangeStart w:id="305"/>
      <w:r w:rsidRPr="44C0D0F7">
        <w:rPr>
          <w:b/>
          <w:bCs/>
          <w:sz w:val="20"/>
          <w:szCs w:val="20"/>
        </w:rPr>
        <w:t>The</w:t>
      </w:r>
      <w:r w:rsidRPr="44C0D0F7">
        <w:rPr>
          <w:b/>
          <w:bCs/>
          <w:spacing w:val="-4"/>
          <w:sz w:val="20"/>
          <w:szCs w:val="20"/>
        </w:rPr>
        <w:t xml:space="preserve"> </w:t>
      </w:r>
      <w:r w:rsidRPr="44C0D0F7">
        <w:rPr>
          <w:b/>
          <w:bCs/>
          <w:sz w:val="20"/>
          <w:szCs w:val="20"/>
        </w:rPr>
        <w:t>C</w:t>
      </w:r>
      <w:commentRangeEnd w:id="305"/>
      <w:r w:rsidR="00E306BB">
        <w:rPr>
          <w:rStyle w:val="CommentReference"/>
        </w:rPr>
        <w:commentReference w:id="305"/>
      </w:r>
      <w:r w:rsidRPr="44C0D0F7">
        <w:rPr>
          <w:b/>
          <w:bCs/>
          <w:sz w:val="20"/>
          <w:szCs w:val="20"/>
        </w:rPr>
        <w:t xml:space="preserve">ompany </w:t>
      </w:r>
      <w:r w:rsidR="00CB033A">
        <w:rPr>
          <w:sz w:val="20"/>
          <w:szCs w:val="20"/>
        </w:rPr>
        <w:t>sha</w:t>
      </w:r>
      <w:r w:rsidRPr="0232E78A">
        <w:rPr>
          <w:sz w:val="20"/>
          <w:szCs w:val="20"/>
        </w:rPr>
        <w:t>ll</w:t>
      </w:r>
      <w:r w:rsidRPr="0232E78A">
        <w:rPr>
          <w:spacing w:val="-3"/>
          <w:sz w:val="20"/>
          <w:szCs w:val="20"/>
        </w:rPr>
        <w:t xml:space="preserve"> </w:t>
      </w:r>
      <w:r w:rsidRPr="0232E78A">
        <w:rPr>
          <w:sz w:val="20"/>
          <w:szCs w:val="20"/>
        </w:rPr>
        <w:t>complete</w:t>
      </w:r>
      <w:r w:rsidRPr="0232E78A">
        <w:rPr>
          <w:spacing w:val="-4"/>
          <w:sz w:val="20"/>
          <w:szCs w:val="20"/>
        </w:rPr>
        <w:t xml:space="preserve"> </w:t>
      </w:r>
      <w:r w:rsidRPr="0232E78A">
        <w:rPr>
          <w:sz w:val="20"/>
          <w:szCs w:val="20"/>
        </w:rPr>
        <w:t>the</w:t>
      </w:r>
      <w:r w:rsidRPr="0232E78A">
        <w:rPr>
          <w:spacing w:val="-4"/>
          <w:sz w:val="20"/>
          <w:szCs w:val="20"/>
        </w:rPr>
        <w:t xml:space="preserve"> </w:t>
      </w:r>
      <w:r w:rsidRPr="0232E78A">
        <w:rPr>
          <w:sz w:val="20"/>
          <w:szCs w:val="20"/>
        </w:rPr>
        <w:t>final</w:t>
      </w:r>
      <w:r w:rsidRPr="0232E78A">
        <w:rPr>
          <w:spacing w:val="-2"/>
          <w:sz w:val="20"/>
          <w:szCs w:val="20"/>
        </w:rPr>
        <w:t xml:space="preserve"> </w:t>
      </w:r>
      <w:r w:rsidRPr="006C2E3E">
        <w:rPr>
          <w:b/>
          <w:bCs/>
          <w:sz w:val="20"/>
          <w:szCs w:val="20"/>
        </w:rPr>
        <w:t>NETS</w:t>
      </w:r>
      <w:r w:rsidRPr="44C0D0F7">
        <w:rPr>
          <w:b/>
          <w:bCs/>
          <w:color w:val="00AFEF"/>
          <w:spacing w:val="-2"/>
          <w:sz w:val="20"/>
          <w:szCs w:val="20"/>
        </w:rPr>
        <w:t xml:space="preserve"> </w:t>
      </w:r>
      <w:r w:rsidRPr="0232E78A">
        <w:rPr>
          <w:sz w:val="20"/>
          <w:szCs w:val="20"/>
        </w:rPr>
        <w:t>outage</w:t>
      </w:r>
      <w:r w:rsidRPr="0232E78A">
        <w:rPr>
          <w:spacing w:val="-4"/>
          <w:sz w:val="20"/>
          <w:szCs w:val="20"/>
        </w:rPr>
        <w:t xml:space="preserve"> </w:t>
      </w:r>
      <w:r w:rsidRPr="0232E78A">
        <w:rPr>
          <w:sz w:val="20"/>
          <w:szCs w:val="20"/>
        </w:rPr>
        <w:t>plan</w:t>
      </w:r>
      <w:r w:rsidRPr="0232E78A">
        <w:rPr>
          <w:spacing w:val="-4"/>
          <w:sz w:val="20"/>
          <w:szCs w:val="20"/>
        </w:rPr>
        <w:t xml:space="preserve"> </w:t>
      </w:r>
      <w:r w:rsidRPr="0232E78A">
        <w:rPr>
          <w:sz w:val="20"/>
          <w:szCs w:val="20"/>
        </w:rPr>
        <w:t>for</w:t>
      </w:r>
      <w:r w:rsidRPr="0232E78A">
        <w:rPr>
          <w:spacing w:val="-1"/>
          <w:sz w:val="20"/>
          <w:szCs w:val="20"/>
        </w:rPr>
        <w:t xml:space="preserve"> </w:t>
      </w:r>
      <w:r w:rsidRPr="0232E78A">
        <w:rPr>
          <w:sz w:val="20"/>
          <w:szCs w:val="20"/>
        </w:rPr>
        <w:t>Year</w:t>
      </w:r>
      <w:r w:rsidRPr="0232E78A">
        <w:rPr>
          <w:spacing w:val="-4"/>
          <w:sz w:val="20"/>
          <w:szCs w:val="20"/>
        </w:rPr>
        <w:t xml:space="preserve"> </w:t>
      </w:r>
      <w:r w:rsidRPr="0232E78A">
        <w:rPr>
          <w:sz w:val="20"/>
          <w:szCs w:val="20"/>
        </w:rPr>
        <w:t>1.</w:t>
      </w:r>
      <w:r w:rsidRPr="0232E78A">
        <w:rPr>
          <w:spacing w:val="-2"/>
          <w:sz w:val="20"/>
          <w:szCs w:val="20"/>
        </w:rPr>
        <w:t xml:space="preserve"> </w:t>
      </w:r>
      <w:r w:rsidRPr="0232E78A">
        <w:rPr>
          <w:sz w:val="20"/>
          <w:szCs w:val="20"/>
        </w:rPr>
        <w:t>The</w:t>
      </w:r>
      <w:r w:rsidRPr="0232E78A">
        <w:rPr>
          <w:spacing w:val="-2"/>
          <w:sz w:val="20"/>
          <w:szCs w:val="20"/>
        </w:rPr>
        <w:t xml:space="preserve"> </w:t>
      </w:r>
      <w:r w:rsidRPr="0232E78A">
        <w:rPr>
          <w:sz w:val="20"/>
          <w:szCs w:val="20"/>
        </w:rPr>
        <w:t>plan</w:t>
      </w:r>
      <w:r w:rsidRPr="0232E78A">
        <w:rPr>
          <w:spacing w:val="-2"/>
          <w:sz w:val="20"/>
          <w:szCs w:val="20"/>
        </w:rPr>
        <w:t xml:space="preserve"> </w:t>
      </w:r>
      <w:r w:rsidRPr="0232E78A">
        <w:rPr>
          <w:sz w:val="20"/>
          <w:szCs w:val="20"/>
        </w:rPr>
        <w:t xml:space="preserve">for Year 1 becomes the final plan for Year 0 when by </w:t>
      </w:r>
      <w:r w:rsidR="7F6DC360" w:rsidRPr="0232E78A">
        <w:rPr>
          <w:sz w:val="20"/>
          <w:szCs w:val="20"/>
        </w:rPr>
        <w:t xml:space="preserve">the passage </w:t>
      </w:r>
      <w:r w:rsidRPr="0232E78A">
        <w:rPr>
          <w:sz w:val="20"/>
          <w:szCs w:val="20"/>
        </w:rPr>
        <w:t>of time Year 1 becomes Year 0.</w:t>
      </w:r>
    </w:p>
    <w:p w14:paraId="7562B580" w14:textId="623D0EEB" w:rsidR="00735799" w:rsidRDefault="00474BB3" w:rsidP="0024736D">
      <w:pPr>
        <w:pStyle w:val="ListParagraph"/>
        <w:numPr>
          <w:ilvl w:val="0"/>
          <w:numId w:val="12"/>
        </w:numPr>
        <w:tabs>
          <w:tab w:val="left" w:pos="2410"/>
        </w:tabs>
        <w:ind w:left="2410"/>
        <w:rPr>
          <w:sz w:val="20"/>
        </w:rPr>
      </w:pPr>
      <w:r>
        <w:rPr>
          <w:b/>
          <w:sz w:val="20"/>
        </w:rPr>
        <w:t>The</w:t>
      </w:r>
      <w:r>
        <w:rPr>
          <w:b/>
          <w:spacing w:val="-6"/>
          <w:sz w:val="20"/>
        </w:rPr>
        <w:t xml:space="preserve"> </w:t>
      </w:r>
      <w:r>
        <w:rPr>
          <w:b/>
          <w:sz w:val="20"/>
        </w:rPr>
        <w:t>Company</w:t>
      </w:r>
      <w:r>
        <w:rPr>
          <w:b/>
          <w:spacing w:val="-4"/>
          <w:sz w:val="20"/>
        </w:rPr>
        <w:t xml:space="preserve"> </w:t>
      </w:r>
      <w:r w:rsidR="00CB033A">
        <w:rPr>
          <w:sz w:val="20"/>
        </w:rPr>
        <w:t>sha</w:t>
      </w:r>
      <w:r>
        <w:rPr>
          <w:sz w:val="20"/>
        </w:rPr>
        <w:t>ll</w:t>
      </w:r>
      <w:r>
        <w:rPr>
          <w:spacing w:val="-7"/>
          <w:sz w:val="20"/>
        </w:rPr>
        <w:t xml:space="preserve"> </w:t>
      </w:r>
      <w:r>
        <w:rPr>
          <w:sz w:val="20"/>
        </w:rPr>
        <w:t>notify</w:t>
      </w:r>
      <w:r>
        <w:rPr>
          <w:spacing w:val="-4"/>
          <w:sz w:val="20"/>
        </w:rPr>
        <w:t xml:space="preserve"> </w:t>
      </w:r>
      <w:r>
        <w:rPr>
          <w:sz w:val="20"/>
        </w:rPr>
        <w:t>each</w:t>
      </w:r>
      <w:r>
        <w:rPr>
          <w:spacing w:val="-5"/>
          <w:sz w:val="20"/>
        </w:rPr>
        <w:t xml:space="preserve"> </w:t>
      </w:r>
      <w:r>
        <w:rPr>
          <w:b/>
          <w:sz w:val="20"/>
        </w:rPr>
        <w:t>User</w:t>
      </w:r>
      <w:r>
        <w:rPr>
          <w:b/>
          <w:spacing w:val="-6"/>
          <w:sz w:val="20"/>
        </w:rPr>
        <w:t xml:space="preserve"> </w:t>
      </w:r>
      <w:r>
        <w:rPr>
          <w:sz w:val="20"/>
        </w:rPr>
        <w:t>of</w:t>
      </w:r>
      <w:r>
        <w:rPr>
          <w:spacing w:val="-4"/>
          <w:sz w:val="20"/>
        </w:rPr>
        <w:t xml:space="preserve"> </w:t>
      </w:r>
      <w:r>
        <w:rPr>
          <w:sz w:val="20"/>
        </w:rPr>
        <w:t>those</w:t>
      </w:r>
      <w:r>
        <w:rPr>
          <w:spacing w:val="-5"/>
          <w:sz w:val="20"/>
        </w:rPr>
        <w:t xml:space="preserve"> </w:t>
      </w:r>
      <w:r>
        <w:rPr>
          <w:sz w:val="20"/>
        </w:rPr>
        <w:t>aspects</w:t>
      </w:r>
      <w:r>
        <w:rPr>
          <w:spacing w:val="-3"/>
          <w:sz w:val="20"/>
        </w:rPr>
        <w:t xml:space="preserve"> </w:t>
      </w:r>
      <w:r>
        <w:rPr>
          <w:sz w:val="20"/>
        </w:rPr>
        <w:t>of</w:t>
      </w:r>
      <w:r>
        <w:rPr>
          <w:spacing w:val="-6"/>
          <w:sz w:val="20"/>
        </w:rPr>
        <w:t xml:space="preserve"> </w:t>
      </w:r>
      <w:r>
        <w:rPr>
          <w:sz w:val="20"/>
        </w:rPr>
        <w:t>the</w:t>
      </w:r>
      <w:r>
        <w:rPr>
          <w:spacing w:val="-5"/>
          <w:sz w:val="20"/>
        </w:rPr>
        <w:t xml:space="preserve"> </w:t>
      </w:r>
      <w:r>
        <w:rPr>
          <w:spacing w:val="-2"/>
          <w:sz w:val="20"/>
        </w:rPr>
        <w:t>plan:</w:t>
      </w:r>
    </w:p>
    <w:p w14:paraId="66D9EE47" w14:textId="6D49837B" w:rsidR="00735799" w:rsidRDefault="4423BB3E">
      <w:pPr>
        <w:pStyle w:val="ListParagraph"/>
        <w:numPr>
          <w:ilvl w:val="1"/>
          <w:numId w:val="12"/>
        </w:numPr>
        <w:tabs>
          <w:tab w:val="left" w:pos="2839"/>
          <w:tab w:val="left" w:pos="2841"/>
        </w:tabs>
        <w:spacing w:before="146" w:line="259" w:lineRule="auto"/>
        <w:ind w:right="1213"/>
        <w:rPr>
          <w:sz w:val="20"/>
          <w:szCs w:val="20"/>
        </w:rPr>
      </w:pPr>
      <w:r w:rsidRPr="1D4D7B0A">
        <w:rPr>
          <w:sz w:val="20"/>
          <w:szCs w:val="20"/>
        </w:rPr>
        <w:t>w</w:t>
      </w:r>
      <w:r w:rsidR="00474BB3" w:rsidRPr="1D4D7B0A">
        <w:rPr>
          <w:sz w:val="20"/>
          <w:szCs w:val="20"/>
        </w:rPr>
        <w:t xml:space="preserve">hich may operationally affect </w:t>
      </w:r>
      <w:r w:rsidR="00677B33">
        <w:rPr>
          <w:sz w:val="20"/>
          <w:szCs w:val="20"/>
        </w:rPr>
        <w:t xml:space="preserve">such </w:t>
      </w:r>
      <w:r w:rsidR="00677B33" w:rsidRPr="00677B33">
        <w:rPr>
          <w:b/>
          <w:sz w:val="20"/>
          <w:szCs w:val="20"/>
        </w:rPr>
        <w:t>Generator</w:t>
      </w:r>
      <w:commentRangeStart w:id="306"/>
      <w:commentRangeStart w:id="307"/>
      <w:r w:rsidR="00677B33" w:rsidRPr="004B0616">
        <w:rPr>
          <w:bCs/>
          <w:sz w:val="20"/>
          <w:szCs w:val="20"/>
        </w:rPr>
        <w:t>,</w:t>
      </w:r>
      <w:commentRangeEnd w:id="306"/>
      <w:r w:rsidR="00AC7085" w:rsidRPr="00A63FBB">
        <w:rPr>
          <w:rStyle w:val="CommentReference"/>
          <w:bCs/>
        </w:rPr>
        <w:commentReference w:id="306"/>
      </w:r>
      <w:commentRangeEnd w:id="307"/>
      <w:r w:rsidR="00CC597D">
        <w:rPr>
          <w:rStyle w:val="CommentReference"/>
        </w:rPr>
        <w:commentReference w:id="307"/>
      </w:r>
      <w:r w:rsidR="00677B33" w:rsidRPr="00677B33">
        <w:rPr>
          <w:b/>
          <w:sz w:val="20"/>
          <w:szCs w:val="20"/>
        </w:rPr>
        <w:t xml:space="preserve"> Interconnector Owner</w:t>
      </w:r>
      <w:commentRangeStart w:id="308"/>
      <w:commentRangeStart w:id="309"/>
      <w:r w:rsidR="00677B33" w:rsidRPr="004B0616">
        <w:rPr>
          <w:bCs/>
          <w:sz w:val="20"/>
          <w:szCs w:val="20"/>
        </w:rPr>
        <w:t>,</w:t>
      </w:r>
      <w:r w:rsidR="00677B33" w:rsidRPr="00677B33">
        <w:rPr>
          <w:b/>
          <w:sz w:val="20"/>
          <w:szCs w:val="20"/>
        </w:rPr>
        <w:t xml:space="preserve"> </w:t>
      </w:r>
      <w:commentRangeEnd w:id="308"/>
      <w:r w:rsidR="0079251C">
        <w:rPr>
          <w:rStyle w:val="CommentReference"/>
        </w:rPr>
        <w:commentReference w:id="308"/>
      </w:r>
      <w:commentRangeEnd w:id="309"/>
      <w:r w:rsidR="00A63FBB">
        <w:rPr>
          <w:rStyle w:val="CommentReference"/>
        </w:rPr>
        <w:commentReference w:id="309"/>
      </w:r>
      <w:r w:rsidR="00677B33" w:rsidRPr="00677B33">
        <w:rPr>
          <w:b/>
          <w:bCs/>
          <w:sz w:val="20"/>
          <w:szCs w:val="20"/>
        </w:rPr>
        <w:t>Restoration Contractor</w:t>
      </w:r>
      <w:r w:rsidR="00677B33" w:rsidRPr="00677B33">
        <w:rPr>
          <w:b/>
          <w:sz w:val="20"/>
          <w:szCs w:val="20"/>
        </w:rPr>
        <w:t xml:space="preserve"> </w:t>
      </w:r>
      <w:r w:rsidR="00677B33" w:rsidRPr="00F37D1E">
        <w:rPr>
          <w:bCs/>
          <w:sz w:val="20"/>
          <w:szCs w:val="20"/>
        </w:rPr>
        <w:t>(as provided for in OC2.</w:t>
      </w:r>
      <w:r w:rsidR="00E75F23">
        <w:rPr>
          <w:bCs/>
          <w:sz w:val="20"/>
          <w:szCs w:val="20"/>
        </w:rPr>
        <w:t>2</w:t>
      </w:r>
      <w:r w:rsidR="00677B33" w:rsidRPr="00F37D1E">
        <w:rPr>
          <w:bCs/>
          <w:sz w:val="20"/>
          <w:szCs w:val="20"/>
        </w:rPr>
        <w:t>.1</w:t>
      </w:r>
      <w:r w:rsidR="00E75F23">
        <w:rPr>
          <w:bCs/>
          <w:sz w:val="20"/>
          <w:szCs w:val="20"/>
        </w:rPr>
        <w:t>f</w:t>
      </w:r>
      <w:r w:rsidR="00677B33" w:rsidRPr="00F37D1E">
        <w:rPr>
          <w:bCs/>
          <w:sz w:val="20"/>
          <w:szCs w:val="20"/>
        </w:rPr>
        <w:t>)) and</w:t>
      </w:r>
      <w:r w:rsidR="00677B33" w:rsidRPr="00677B33">
        <w:rPr>
          <w:b/>
          <w:sz w:val="20"/>
          <w:szCs w:val="20"/>
        </w:rPr>
        <w:t xml:space="preserve"> Network Operato</w:t>
      </w:r>
      <w:r w:rsidR="00677B33">
        <w:rPr>
          <w:b/>
          <w:bCs/>
          <w:sz w:val="20"/>
          <w:szCs w:val="20"/>
        </w:rPr>
        <w:t>r</w:t>
      </w:r>
      <w:r w:rsidR="00474BB3" w:rsidRPr="1D4D7B0A">
        <w:rPr>
          <w:b/>
          <w:bCs/>
          <w:sz w:val="20"/>
          <w:szCs w:val="20"/>
        </w:rPr>
        <w:t xml:space="preserve"> </w:t>
      </w:r>
      <w:r w:rsidR="00474BB3" w:rsidRPr="1D4D7B0A">
        <w:rPr>
          <w:sz w:val="20"/>
          <w:szCs w:val="20"/>
        </w:rPr>
        <w:t xml:space="preserve">including proposed start dates and end dates of relevant </w:t>
      </w:r>
      <w:r w:rsidR="00474BB3" w:rsidRPr="006C2E3E">
        <w:rPr>
          <w:b/>
          <w:bCs/>
          <w:sz w:val="20"/>
          <w:szCs w:val="20"/>
        </w:rPr>
        <w:t>NETS</w:t>
      </w:r>
      <w:r w:rsidR="00474BB3" w:rsidRPr="1D4D7B0A">
        <w:rPr>
          <w:b/>
          <w:bCs/>
          <w:color w:val="00AFEF"/>
          <w:sz w:val="20"/>
          <w:szCs w:val="20"/>
        </w:rPr>
        <w:t xml:space="preserve"> </w:t>
      </w:r>
      <w:r w:rsidR="00474BB3" w:rsidRPr="1D4D7B0A">
        <w:rPr>
          <w:sz w:val="20"/>
          <w:szCs w:val="20"/>
        </w:rPr>
        <w:t>outages</w:t>
      </w:r>
      <w:r w:rsidR="00C30B8A" w:rsidRPr="1D4D7B0A">
        <w:rPr>
          <w:sz w:val="20"/>
          <w:szCs w:val="20"/>
        </w:rPr>
        <w:t>.</w:t>
      </w:r>
    </w:p>
    <w:p w14:paraId="51970085" w14:textId="762E94A2" w:rsidR="00735799" w:rsidRDefault="00474BB3">
      <w:pPr>
        <w:pStyle w:val="ListParagraph"/>
        <w:numPr>
          <w:ilvl w:val="1"/>
          <w:numId w:val="12"/>
        </w:numPr>
        <w:tabs>
          <w:tab w:val="left" w:pos="2839"/>
          <w:tab w:val="left" w:pos="2841"/>
        </w:tabs>
        <w:spacing w:before="125" w:line="264" w:lineRule="auto"/>
        <w:ind w:right="1212"/>
      </w:pPr>
      <w:r w:rsidRPr="6DCFE0E5">
        <w:rPr>
          <w:sz w:val="20"/>
          <w:szCs w:val="20"/>
        </w:rPr>
        <w:t>where</w:t>
      </w:r>
      <w:r w:rsidRPr="6DCFE0E5">
        <w:rPr>
          <w:spacing w:val="-7"/>
          <w:sz w:val="20"/>
          <w:szCs w:val="20"/>
        </w:rPr>
        <w:t xml:space="preserve"> </w:t>
      </w:r>
      <w:r w:rsidRPr="6DCFE0E5">
        <w:rPr>
          <w:sz w:val="20"/>
          <w:szCs w:val="20"/>
        </w:rPr>
        <w:t>a</w:t>
      </w:r>
      <w:r w:rsidRPr="6DCFE0E5">
        <w:rPr>
          <w:spacing w:val="-5"/>
          <w:sz w:val="20"/>
          <w:szCs w:val="20"/>
        </w:rPr>
        <w:t xml:space="preserve"> </w:t>
      </w:r>
      <w:r w:rsidRPr="6DCFE0E5">
        <w:rPr>
          <w:sz w:val="20"/>
          <w:szCs w:val="20"/>
        </w:rPr>
        <w:t>need</w:t>
      </w:r>
      <w:r w:rsidRPr="6DCFE0E5">
        <w:rPr>
          <w:spacing w:val="-8"/>
          <w:sz w:val="20"/>
          <w:szCs w:val="20"/>
        </w:rPr>
        <w:t xml:space="preserve"> </w:t>
      </w:r>
      <w:r w:rsidRPr="6DCFE0E5">
        <w:rPr>
          <w:sz w:val="20"/>
          <w:szCs w:val="20"/>
        </w:rPr>
        <w:t>may</w:t>
      </w:r>
      <w:r w:rsidRPr="6DCFE0E5">
        <w:rPr>
          <w:spacing w:val="-6"/>
          <w:sz w:val="20"/>
          <w:szCs w:val="20"/>
        </w:rPr>
        <w:t xml:space="preserve"> </w:t>
      </w:r>
      <w:r w:rsidRPr="6DCFE0E5">
        <w:rPr>
          <w:sz w:val="20"/>
          <w:szCs w:val="20"/>
        </w:rPr>
        <w:t>exist</w:t>
      </w:r>
      <w:r w:rsidRPr="6DCFE0E5">
        <w:rPr>
          <w:spacing w:val="-7"/>
          <w:sz w:val="20"/>
          <w:szCs w:val="20"/>
        </w:rPr>
        <w:t xml:space="preserve"> </w:t>
      </w:r>
      <w:r w:rsidRPr="6DCFE0E5">
        <w:rPr>
          <w:sz w:val="20"/>
          <w:szCs w:val="20"/>
        </w:rPr>
        <w:t>to</w:t>
      </w:r>
      <w:r w:rsidRPr="6DCFE0E5">
        <w:rPr>
          <w:spacing w:val="-8"/>
          <w:sz w:val="20"/>
          <w:szCs w:val="20"/>
        </w:rPr>
        <w:t xml:space="preserve"> </w:t>
      </w:r>
      <w:r w:rsidRPr="6DCFE0E5">
        <w:rPr>
          <w:sz w:val="20"/>
          <w:szCs w:val="20"/>
        </w:rPr>
        <w:t>issue</w:t>
      </w:r>
      <w:r w:rsidRPr="6DCFE0E5">
        <w:rPr>
          <w:spacing w:val="-8"/>
          <w:sz w:val="20"/>
          <w:szCs w:val="20"/>
        </w:rPr>
        <w:t xml:space="preserve"> </w:t>
      </w:r>
      <w:r w:rsidRPr="6DCFE0E5">
        <w:rPr>
          <w:sz w:val="20"/>
          <w:szCs w:val="20"/>
        </w:rPr>
        <w:t>other</w:t>
      </w:r>
      <w:r w:rsidRPr="6DCFE0E5">
        <w:rPr>
          <w:spacing w:val="-7"/>
          <w:sz w:val="20"/>
          <w:szCs w:val="20"/>
        </w:rPr>
        <w:t xml:space="preserve"> </w:t>
      </w:r>
      <w:r w:rsidRPr="6DCFE0E5">
        <w:rPr>
          <w:sz w:val="20"/>
          <w:szCs w:val="20"/>
        </w:rPr>
        <w:t>operational</w:t>
      </w:r>
      <w:r w:rsidRPr="6DCFE0E5">
        <w:rPr>
          <w:spacing w:val="-6"/>
          <w:sz w:val="20"/>
          <w:szCs w:val="20"/>
        </w:rPr>
        <w:t xml:space="preserve"> </w:t>
      </w:r>
      <w:r w:rsidRPr="6DCFE0E5">
        <w:rPr>
          <w:sz w:val="20"/>
          <w:szCs w:val="20"/>
        </w:rPr>
        <w:t>instructions</w:t>
      </w:r>
      <w:r w:rsidRPr="6DCFE0E5">
        <w:rPr>
          <w:spacing w:val="-6"/>
          <w:sz w:val="20"/>
          <w:szCs w:val="20"/>
        </w:rPr>
        <w:t xml:space="preserve"> </w:t>
      </w:r>
      <w:r w:rsidRPr="6DCFE0E5">
        <w:rPr>
          <w:sz w:val="20"/>
          <w:szCs w:val="20"/>
        </w:rPr>
        <w:t>or</w:t>
      </w:r>
      <w:r w:rsidRPr="6DCFE0E5">
        <w:rPr>
          <w:spacing w:val="-7"/>
          <w:sz w:val="20"/>
          <w:szCs w:val="20"/>
        </w:rPr>
        <w:t xml:space="preserve"> </w:t>
      </w:r>
      <w:r w:rsidRPr="6DCFE0E5">
        <w:rPr>
          <w:sz w:val="20"/>
          <w:szCs w:val="20"/>
        </w:rPr>
        <w:t xml:space="preserve">notifications </w:t>
      </w:r>
      <w:commentRangeStart w:id="310"/>
      <w:commentRangeStart w:id="311"/>
      <w:r w:rsidRPr="6DCFE0E5">
        <w:rPr>
          <w:sz w:val="20"/>
          <w:szCs w:val="20"/>
        </w:rPr>
        <w:t>(</w:t>
      </w:r>
      <w:r w:rsidR="00595B08" w:rsidRPr="00595B08">
        <w:rPr>
          <w:sz w:val="20"/>
          <w:szCs w:val="20"/>
        </w:rPr>
        <w:t>including but not limited to</w:t>
      </w:r>
      <w:r w:rsidRPr="6DCFE0E5">
        <w:rPr>
          <w:spacing w:val="-2"/>
          <w:sz w:val="20"/>
          <w:szCs w:val="20"/>
        </w:rPr>
        <w:t xml:space="preserve"> </w:t>
      </w:r>
      <w:r w:rsidRPr="6DCFE0E5">
        <w:rPr>
          <w:sz w:val="20"/>
          <w:szCs w:val="20"/>
        </w:rPr>
        <w:t>the requirement</w:t>
      </w:r>
      <w:r w:rsidRPr="6DCFE0E5">
        <w:rPr>
          <w:spacing w:val="-2"/>
          <w:sz w:val="20"/>
          <w:szCs w:val="20"/>
        </w:rPr>
        <w:t xml:space="preserve"> </w:t>
      </w:r>
      <w:r w:rsidRPr="6DCFE0E5">
        <w:rPr>
          <w:sz w:val="20"/>
          <w:szCs w:val="20"/>
        </w:rPr>
        <w:t>for</w:t>
      </w:r>
      <w:r w:rsidRPr="6DCFE0E5">
        <w:rPr>
          <w:spacing w:val="-1"/>
          <w:sz w:val="20"/>
          <w:szCs w:val="20"/>
        </w:rPr>
        <w:t xml:space="preserve"> </w:t>
      </w:r>
      <w:r w:rsidRPr="6DCFE0E5">
        <w:rPr>
          <w:sz w:val="20"/>
          <w:szCs w:val="20"/>
        </w:rPr>
        <w:t xml:space="preserve">the arming of an </w:t>
      </w:r>
      <w:r w:rsidRPr="6DCFE0E5">
        <w:rPr>
          <w:b/>
          <w:bCs/>
          <w:sz w:val="20"/>
          <w:szCs w:val="20"/>
        </w:rPr>
        <w:t xml:space="preserve">Operational Intertripping </w:t>
      </w:r>
      <w:r w:rsidRPr="6DCFE0E5">
        <w:rPr>
          <w:sz w:val="20"/>
          <w:szCs w:val="20"/>
        </w:rPr>
        <w:t xml:space="preserve">scheme) or </w:t>
      </w:r>
      <w:r w:rsidRPr="6DCFE0E5">
        <w:rPr>
          <w:b/>
          <w:bCs/>
          <w:sz w:val="20"/>
          <w:szCs w:val="20"/>
        </w:rPr>
        <w:t xml:space="preserve">Emergency Instructions </w:t>
      </w:r>
      <w:r w:rsidRPr="6DCFE0E5">
        <w:rPr>
          <w:sz w:val="20"/>
          <w:szCs w:val="20"/>
        </w:rPr>
        <w:t xml:space="preserve">to </w:t>
      </w:r>
      <w:r w:rsidRPr="6DCFE0E5">
        <w:rPr>
          <w:b/>
          <w:bCs/>
          <w:sz w:val="20"/>
          <w:szCs w:val="20"/>
        </w:rPr>
        <w:t xml:space="preserve">Users </w:t>
      </w:r>
      <w:r w:rsidRPr="6DCFE0E5">
        <w:rPr>
          <w:sz w:val="20"/>
          <w:szCs w:val="20"/>
        </w:rPr>
        <w:t xml:space="preserve">in accordance with BC2 to </w:t>
      </w:r>
      <w:r w:rsidR="00AD033A">
        <w:rPr>
          <w:sz w:val="20"/>
          <w:szCs w:val="20"/>
        </w:rPr>
        <w:t>retain</w:t>
      </w:r>
      <w:r w:rsidRPr="6DCFE0E5">
        <w:rPr>
          <w:sz w:val="20"/>
          <w:szCs w:val="20"/>
        </w:rPr>
        <w:t xml:space="preserve"> the </w:t>
      </w:r>
      <w:r w:rsidR="00AD033A">
        <w:rPr>
          <w:sz w:val="20"/>
          <w:szCs w:val="20"/>
        </w:rPr>
        <w:t xml:space="preserve">necessary </w:t>
      </w:r>
      <w:r w:rsidRPr="6DCFE0E5">
        <w:rPr>
          <w:sz w:val="20"/>
          <w:szCs w:val="20"/>
        </w:rPr>
        <w:t xml:space="preserve">security of the </w:t>
      </w:r>
      <w:r w:rsidRPr="006C2E3E">
        <w:rPr>
          <w:b/>
          <w:bCs/>
          <w:sz w:val="20"/>
          <w:szCs w:val="20"/>
        </w:rPr>
        <w:t>NETS</w:t>
      </w:r>
      <w:r w:rsidR="00C44C66">
        <w:rPr>
          <w:sz w:val="20"/>
          <w:szCs w:val="20"/>
        </w:rPr>
        <w:t>.</w:t>
      </w:r>
      <w:commentRangeEnd w:id="310"/>
      <w:r w:rsidR="00326CBF">
        <w:rPr>
          <w:rStyle w:val="CommentReference"/>
        </w:rPr>
        <w:commentReference w:id="310"/>
      </w:r>
      <w:commentRangeEnd w:id="311"/>
      <w:r w:rsidR="005D4CA3">
        <w:rPr>
          <w:rStyle w:val="CommentReference"/>
        </w:rPr>
        <w:commentReference w:id="311"/>
      </w:r>
    </w:p>
    <w:p w14:paraId="28FBC948" w14:textId="587942E8" w:rsidR="00735799" w:rsidRDefault="00474BB3" w:rsidP="0024736D">
      <w:pPr>
        <w:pStyle w:val="ListParagraph"/>
        <w:numPr>
          <w:ilvl w:val="0"/>
          <w:numId w:val="12"/>
        </w:numPr>
        <w:tabs>
          <w:tab w:val="left" w:pos="2268"/>
          <w:tab w:val="left" w:pos="2841"/>
        </w:tabs>
        <w:spacing w:before="118" w:line="264" w:lineRule="auto"/>
        <w:ind w:left="2268" w:right="1208" w:hanging="283"/>
        <w:rPr>
          <w:sz w:val="20"/>
          <w:szCs w:val="20"/>
        </w:rPr>
      </w:pPr>
      <w:r w:rsidRPr="1D4D7B0A">
        <w:rPr>
          <w:sz w:val="20"/>
          <w:szCs w:val="20"/>
        </w:rPr>
        <w:t xml:space="preserve">In addition, </w:t>
      </w:r>
      <w:r w:rsidRPr="1D4D7B0A">
        <w:rPr>
          <w:b/>
          <w:bCs/>
          <w:sz w:val="20"/>
          <w:szCs w:val="20"/>
        </w:rPr>
        <w:t xml:space="preserve">The Company </w:t>
      </w:r>
      <w:r w:rsidR="00CB033A">
        <w:rPr>
          <w:sz w:val="20"/>
          <w:szCs w:val="20"/>
        </w:rPr>
        <w:t>sha</w:t>
      </w:r>
      <w:r w:rsidRPr="1D4D7B0A">
        <w:rPr>
          <w:sz w:val="20"/>
          <w:szCs w:val="20"/>
        </w:rPr>
        <w:t xml:space="preserve">ll provide to each </w:t>
      </w:r>
      <w:r w:rsidRPr="1D4D7B0A">
        <w:rPr>
          <w:b/>
          <w:bCs/>
          <w:sz w:val="20"/>
          <w:szCs w:val="20"/>
        </w:rPr>
        <w:t>Generator</w:t>
      </w:r>
      <w:r w:rsidR="00042D35" w:rsidRPr="00042D35">
        <w:rPr>
          <w:rFonts w:eastAsia="Times New Roman" w:cs="Times New Roman"/>
          <w:snapToGrid w:val="0"/>
          <w:sz w:val="20"/>
          <w:szCs w:val="20"/>
        </w:rPr>
        <w:t xml:space="preserve"> </w:t>
      </w:r>
      <w:r w:rsidR="00042D35" w:rsidRPr="00E93B4E">
        <w:rPr>
          <w:sz w:val="20"/>
          <w:szCs w:val="20"/>
        </w:rPr>
        <w:t>and each</w:t>
      </w:r>
      <w:r w:rsidR="00042D35" w:rsidRPr="00042D35">
        <w:rPr>
          <w:b/>
          <w:bCs/>
          <w:color w:val="00AFEF"/>
          <w:sz w:val="20"/>
          <w:szCs w:val="20"/>
        </w:rPr>
        <w:t xml:space="preserve"> </w:t>
      </w:r>
      <w:r w:rsidR="00042D35" w:rsidRPr="001C27AF">
        <w:rPr>
          <w:b/>
          <w:bCs/>
          <w:sz w:val="20"/>
          <w:szCs w:val="20"/>
        </w:rPr>
        <w:t>Interconnector Owner</w:t>
      </w:r>
      <w:r w:rsidR="00042D35" w:rsidRPr="00042D35">
        <w:rPr>
          <w:b/>
          <w:bCs/>
          <w:color w:val="00AFEF"/>
          <w:sz w:val="20"/>
          <w:szCs w:val="20"/>
        </w:rPr>
        <w:t xml:space="preserve"> </w:t>
      </w:r>
      <w:r w:rsidRPr="1D4D7B0A">
        <w:rPr>
          <w:sz w:val="20"/>
          <w:szCs w:val="20"/>
        </w:rPr>
        <w:t xml:space="preserve">a copy of the final </w:t>
      </w:r>
      <w:r w:rsidRPr="006C2E3E">
        <w:rPr>
          <w:b/>
          <w:bCs/>
          <w:sz w:val="20"/>
          <w:szCs w:val="20"/>
        </w:rPr>
        <w:t>NETS</w:t>
      </w:r>
      <w:r w:rsidRPr="1D4D7B0A">
        <w:rPr>
          <w:b/>
          <w:bCs/>
          <w:color w:val="00AFEF"/>
          <w:sz w:val="20"/>
          <w:szCs w:val="20"/>
        </w:rPr>
        <w:t xml:space="preserve"> </w:t>
      </w:r>
      <w:r w:rsidRPr="1D4D7B0A">
        <w:rPr>
          <w:sz w:val="20"/>
          <w:szCs w:val="20"/>
        </w:rPr>
        <w:t>outage plan for that year.</w:t>
      </w:r>
      <w:r w:rsidRPr="1D4D7B0A">
        <w:rPr>
          <w:spacing w:val="40"/>
          <w:sz w:val="20"/>
          <w:szCs w:val="20"/>
        </w:rPr>
        <w:t xml:space="preserve"> </w:t>
      </w:r>
      <w:commentRangeStart w:id="312"/>
      <w:r w:rsidRPr="1D4D7B0A">
        <w:rPr>
          <w:sz w:val="20"/>
          <w:szCs w:val="20"/>
        </w:rPr>
        <w:t xml:space="preserve">OC2.3.2.3 </w:t>
      </w:r>
      <w:commentRangeEnd w:id="312"/>
      <w:r w:rsidR="008A5104">
        <w:rPr>
          <w:rStyle w:val="CommentReference"/>
        </w:rPr>
        <w:commentReference w:id="312"/>
      </w:r>
      <w:r w:rsidRPr="1D4D7B0A">
        <w:rPr>
          <w:sz w:val="20"/>
          <w:szCs w:val="20"/>
        </w:rPr>
        <w:t>contains provisions whereby updates</w:t>
      </w:r>
      <w:r w:rsidRPr="1D4D7B0A">
        <w:rPr>
          <w:spacing w:val="-5"/>
          <w:sz w:val="20"/>
          <w:szCs w:val="20"/>
        </w:rPr>
        <w:t xml:space="preserve"> </w:t>
      </w:r>
      <w:r w:rsidRPr="1D4D7B0A">
        <w:rPr>
          <w:sz w:val="20"/>
          <w:szCs w:val="20"/>
        </w:rPr>
        <w:t>of</w:t>
      </w:r>
      <w:r w:rsidRPr="1D4D7B0A">
        <w:rPr>
          <w:spacing w:val="-5"/>
          <w:sz w:val="20"/>
          <w:szCs w:val="20"/>
        </w:rPr>
        <w:t xml:space="preserve"> </w:t>
      </w:r>
      <w:r w:rsidRPr="1D4D7B0A">
        <w:rPr>
          <w:sz w:val="20"/>
          <w:szCs w:val="20"/>
        </w:rPr>
        <w:t>the</w:t>
      </w:r>
      <w:r w:rsidRPr="1D4D7B0A">
        <w:rPr>
          <w:spacing w:val="-6"/>
          <w:sz w:val="20"/>
          <w:szCs w:val="20"/>
        </w:rPr>
        <w:t xml:space="preserve"> </w:t>
      </w:r>
      <w:r w:rsidRPr="1D4D7B0A">
        <w:rPr>
          <w:sz w:val="20"/>
          <w:szCs w:val="20"/>
        </w:rPr>
        <w:t>final</w:t>
      </w:r>
      <w:r w:rsidRPr="1D4D7B0A">
        <w:rPr>
          <w:spacing w:val="-2"/>
          <w:sz w:val="20"/>
          <w:szCs w:val="20"/>
        </w:rPr>
        <w:t xml:space="preserve"> </w:t>
      </w:r>
      <w:r w:rsidRPr="006C2E3E">
        <w:rPr>
          <w:b/>
          <w:bCs/>
          <w:sz w:val="20"/>
          <w:szCs w:val="20"/>
        </w:rPr>
        <w:t>NETS</w:t>
      </w:r>
      <w:r w:rsidRPr="1D4D7B0A">
        <w:rPr>
          <w:b/>
          <w:bCs/>
          <w:color w:val="00AFEF"/>
          <w:spacing w:val="-4"/>
          <w:sz w:val="20"/>
          <w:szCs w:val="20"/>
        </w:rPr>
        <w:t xml:space="preserve"> </w:t>
      </w:r>
      <w:r w:rsidRPr="1D4D7B0A">
        <w:rPr>
          <w:sz w:val="20"/>
          <w:szCs w:val="20"/>
        </w:rPr>
        <w:t>outage</w:t>
      </w:r>
      <w:r w:rsidRPr="1D4D7B0A">
        <w:rPr>
          <w:spacing w:val="-6"/>
          <w:sz w:val="20"/>
          <w:szCs w:val="20"/>
        </w:rPr>
        <w:t xml:space="preserve"> </w:t>
      </w:r>
      <w:r w:rsidRPr="1D4D7B0A">
        <w:rPr>
          <w:sz w:val="20"/>
          <w:szCs w:val="20"/>
        </w:rPr>
        <w:t>plan</w:t>
      </w:r>
      <w:r w:rsidRPr="1D4D7B0A">
        <w:rPr>
          <w:spacing w:val="-6"/>
          <w:sz w:val="20"/>
          <w:szCs w:val="20"/>
        </w:rPr>
        <w:t xml:space="preserve"> </w:t>
      </w:r>
      <w:r w:rsidRPr="1D4D7B0A">
        <w:rPr>
          <w:sz w:val="20"/>
          <w:szCs w:val="20"/>
        </w:rPr>
        <w:t>are</w:t>
      </w:r>
      <w:r w:rsidRPr="1D4D7B0A">
        <w:rPr>
          <w:spacing w:val="-3"/>
          <w:sz w:val="20"/>
          <w:szCs w:val="20"/>
        </w:rPr>
        <w:t xml:space="preserve"> </w:t>
      </w:r>
      <w:r w:rsidRPr="1D4D7B0A">
        <w:rPr>
          <w:sz w:val="20"/>
          <w:szCs w:val="20"/>
        </w:rPr>
        <w:t>provided.</w:t>
      </w:r>
      <w:r w:rsidRPr="1D4D7B0A">
        <w:rPr>
          <w:spacing w:val="-6"/>
          <w:sz w:val="20"/>
          <w:szCs w:val="20"/>
        </w:rPr>
        <w:t xml:space="preserve"> </w:t>
      </w:r>
      <w:r w:rsidRPr="1D4D7B0A">
        <w:rPr>
          <w:sz w:val="20"/>
          <w:szCs w:val="20"/>
        </w:rPr>
        <w:t>Note</w:t>
      </w:r>
      <w:r w:rsidRPr="1D4D7B0A">
        <w:rPr>
          <w:spacing w:val="-6"/>
          <w:sz w:val="20"/>
          <w:szCs w:val="20"/>
        </w:rPr>
        <w:t xml:space="preserve"> </w:t>
      </w:r>
      <w:r w:rsidRPr="1D4D7B0A">
        <w:rPr>
          <w:sz w:val="20"/>
          <w:szCs w:val="20"/>
        </w:rPr>
        <w:t>that</w:t>
      </w:r>
      <w:r w:rsidRPr="1D4D7B0A">
        <w:rPr>
          <w:spacing w:val="-3"/>
          <w:sz w:val="20"/>
          <w:szCs w:val="20"/>
        </w:rPr>
        <w:t xml:space="preserve"> </w:t>
      </w:r>
      <w:r w:rsidRPr="1D4D7B0A">
        <w:rPr>
          <w:sz w:val="20"/>
          <w:szCs w:val="20"/>
        </w:rPr>
        <w:t>the</w:t>
      </w:r>
      <w:r w:rsidRPr="1D4D7B0A">
        <w:rPr>
          <w:spacing w:val="-6"/>
          <w:sz w:val="20"/>
          <w:szCs w:val="20"/>
        </w:rPr>
        <w:t xml:space="preserve"> </w:t>
      </w:r>
      <w:r w:rsidRPr="1D4D7B0A">
        <w:rPr>
          <w:sz w:val="20"/>
          <w:szCs w:val="20"/>
        </w:rPr>
        <w:t xml:space="preserve">final </w:t>
      </w:r>
      <w:r w:rsidRPr="006C2E3E">
        <w:rPr>
          <w:b/>
          <w:bCs/>
          <w:sz w:val="20"/>
          <w:szCs w:val="20"/>
        </w:rPr>
        <w:t>NETS</w:t>
      </w:r>
      <w:r w:rsidRPr="1D4D7B0A">
        <w:rPr>
          <w:b/>
          <w:bCs/>
          <w:color w:val="00AFEF"/>
          <w:sz w:val="20"/>
          <w:szCs w:val="20"/>
        </w:rPr>
        <w:t xml:space="preserve"> </w:t>
      </w:r>
      <w:r w:rsidRPr="1D4D7B0A">
        <w:rPr>
          <w:sz w:val="20"/>
          <w:szCs w:val="20"/>
        </w:rPr>
        <w:t>outage</w:t>
      </w:r>
      <w:r w:rsidRPr="1D4D7B0A">
        <w:rPr>
          <w:spacing w:val="-14"/>
          <w:sz w:val="20"/>
          <w:szCs w:val="20"/>
        </w:rPr>
        <w:t xml:space="preserve"> </w:t>
      </w:r>
      <w:r w:rsidRPr="1D4D7B0A">
        <w:rPr>
          <w:sz w:val="20"/>
          <w:szCs w:val="20"/>
        </w:rPr>
        <w:t>plan</w:t>
      </w:r>
      <w:r w:rsidRPr="1D4D7B0A">
        <w:rPr>
          <w:spacing w:val="-13"/>
          <w:sz w:val="20"/>
          <w:szCs w:val="20"/>
        </w:rPr>
        <w:t xml:space="preserve"> </w:t>
      </w:r>
      <w:r w:rsidRPr="1D4D7B0A">
        <w:rPr>
          <w:sz w:val="20"/>
          <w:szCs w:val="20"/>
        </w:rPr>
        <w:t>for</w:t>
      </w:r>
      <w:r w:rsidRPr="1D4D7B0A">
        <w:rPr>
          <w:spacing w:val="-11"/>
          <w:sz w:val="20"/>
          <w:szCs w:val="20"/>
        </w:rPr>
        <w:t xml:space="preserve"> </w:t>
      </w:r>
      <w:r w:rsidRPr="1D4D7B0A">
        <w:rPr>
          <w:sz w:val="20"/>
          <w:szCs w:val="20"/>
        </w:rPr>
        <w:t>Year</w:t>
      </w:r>
      <w:r w:rsidRPr="1D4D7B0A">
        <w:rPr>
          <w:spacing w:val="-13"/>
          <w:sz w:val="20"/>
          <w:szCs w:val="20"/>
        </w:rPr>
        <w:t xml:space="preserve"> </w:t>
      </w:r>
      <w:r w:rsidRPr="1D4D7B0A">
        <w:rPr>
          <w:sz w:val="20"/>
          <w:szCs w:val="20"/>
        </w:rPr>
        <w:t>1</w:t>
      </w:r>
      <w:r w:rsidRPr="1D4D7B0A">
        <w:rPr>
          <w:spacing w:val="-11"/>
          <w:sz w:val="20"/>
          <w:szCs w:val="20"/>
        </w:rPr>
        <w:t xml:space="preserve"> </w:t>
      </w:r>
      <w:r w:rsidRPr="1D4D7B0A">
        <w:rPr>
          <w:sz w:val="20"/>
          <w:szCs w:val="20"/>
        </w:rPr>
        <w:t>and</w:t>
      </w:r>
      <w:r w:rsidRPr="1D4D7B0A">
        <w:rPr>
          <w:spacing w:val="-11"/>
          <w:sz w:val="20"/>
          <w:szCs w:val="20"/>
        </w:rPr>
        <w:t xml:space="preserve"> </w:t>
      </w:r>
      <w:r w:rsidR="6C198F24" w:rsidRPr="1D4D7B0A">
        <w:rPr>
          <w:sz w:val="20"/>
          <w:szCs w:val="20"/>
        </w:rPr>
        <w:t>any</w:t>
      </w:r>
      <w:r w:rsidRPr="1D4D7B0A">
        <w:rPr>
          <w:spacing w:val="-14"/>
          <w:sz w:val="20"/>
          <w:szCs w:val="20"/>
        </w:rPr>
        <w:t xml:space="preserve"> </w:t>
      </w:r>
      <w:r w:rsidRPr="1D4D7B0A">
        <w:rPr>
          <w:sz w:val="20"/>
          <w:szCs w:val="20"/>
        </w:rPr>
        <w:t>updates</w:t>
      </w:r>
      <w:r w:rsidRPr="1D4D7B0A">
        <w:rPr>
          <w:spacing w:val="-13"/>
          <w:sz w:val="20"/>
          <w:szCs w:val="20"/>
        </w:rPr>
        <w:t xml:space="preserve"> </w:t>
      </w:r>
      <w:r w:rsidRPr="1D4D7B0A">
        <w:rPr>
          <w:sz w:val="20"/>
          <w:szCs w:val="20"/>
        </w:rPr>
        <w:t>will</w:t>
      </w:r>
      <w:r w:rsidRPr="1D4D7B0A">
        <w:rPr>
          <w:spacing w:val="-12"/>
          <w:sz w:val="20"/>
          <w:szCs w:val="20"/>
        </w:rPr>
        <w:t xml:space="preserve"> </w:t>
      </w:r>
      <w:r w:rsidRPr="1D4D7B0A">
        <w:rPr>
          <w:sz w:val="20"/>
          <w:szCs w:val="20"/>
        </w:rPr>
        <w:t>not</w:t>
      </w:r>
      <w:r w:rsidRPr="1D4D7B0A">
        <w:rPr>
          <w:spacing w:val="-14"/>
          <w:sz w:val="20"/>
          <w:szCs w:val="20"/>
        </w:rPr>
        <w:t xml:space="preserve"> </w:t>
      </w:r>
      <w:r w:rsidRPr="1D4D7B0A">
        <w:rPr>
          <w:sz w:val="20"/>
          <w:szCs w:val="20"/>
        </w:rPr>
        <w:t>give</w:t>
      </w:r>
      <w:r w:rsidRPr="1D4D7B0A">
        <w:rPr>
          <w:spacing w:val="-13"/>
          <w:sz w:val="20"/>
          <w:szCs w:val="20"/>
        </w:rPr>
        <w:t xml:space="preserve"> </w:t>
      </w:r>
      <w:r w:rsidRPr="1D4D7B0A">
        <w:rPr>
          <w:sz w:val="20"/>
          <w:szCs w:val="20"/>
        </w:rPr>
        <w:t>a</w:t>
      </w:r>
      <w:r w:rsidRPr="1D4D7B0A">
        <w:rPr>
          <w:spacing w:val="-14"/>
          <w:sz w:val="20"/>
          <w:szCs w:val="20"/>
        </w:rPr>
        <w:t xml:space="preserve"> </w:t>
      </w:r>
      <w:r w:rsidRPr="1D4D7B0A">
        <w:rPr>
          <w:sz w:val="20"/>
          <w:szCs w:val="20"/>
        </w:rPr>
        <w:t>complete</w:t>
      </w:r>
      <w:r w:rsidRPr="1D4D7B0A">
        <w:rPr>
          <w:spacing w:val="-12"/>
          <w:sz w:val="20"/>
          <w:szCs w:val="20"/>
        </w:rPr>
        <w:t xml:space="preserve"> </w:t>
      </w:r>
      <w:r w:rsidRPr="1D4D7B0A">
        <w:rPr>
          <w:sz w:val="20"/>
          <w:szCs w:val="20"/>
        </w:rPr>
        <w:t xml:space="preserve">understanding of how the </w:t>
      </w:r>
      <w:r w:rsidRPr="006C2E3E">
        <w:rPr>
          <w:b/>
          <w:bCs/>
          <w:sz w:val="20"/>
          <w:szCs w:val="20"/>
        </w:rPr>
        <w:t>NETS</w:t>
      </w:r>
      <w:r w:rsidRPr="1D4D7B0A">
        <w:rPr>
          <w:b/>
          <w:bCs/>
          <w:color w:val="00AFEF"/>
          <w:sz w:val="20"/>
          <w:szCs w:val="20"/>
        </w:rPr>
        <w:t xml:space="preserve"> </w:t>
      </w:r>
      <w:r w:rsidRPr="1D4D7B0A">
        <w:rPr>
          <w:sz w:val="20"/>
          <w:szCs w:val="20"/>
        </w:rPr>
        <w:t xml:space="preserve">will operate in real time, as the </w:t>
      </w:r>
      <w:r w:rsidRPr="006C2E3E">
        <w:rPr>
          <w:b/>
          <w:bCs/>
          <w:sz w:val="20"/>
          <w:szCs w:val="20"/>
        </w:rPr>
        <w:t xml:space="preserve">NETS </w:t>
      </w:r>
      <w:r w:rsidRPr="1D4D7B0A">
        <w:rPr>
          <w:sz w:val="20"/>
          <w:szCs w:val="20"/>
        </w:rPr>
        <w:t>operation may be affected</w:t>
      </w:r>
      <w:r w:rsidRPr="1D4D7B0A">
        <w:rPr>
          <w:spacing w:val="-1"/>
          <w:sz w:val="20"/>
          <w:szCs w:val="20"/>
        </w:rPr>
        <w:t xml:space="preserve"> </w:t>
      </w:r>
      <w:r w:rsidRPr="1D4D7B0A">
        <w:rPr>
          <w:sz w:val="20"/>
          <w:szCs w:val="20"/>
        </w:rPr>
        <w:t>by other factors which</w:t>
      </w:r>
      <w:r w:rsidRPr="1D4D7B0A">
        <w:rPr>
          <w:spacing w:val="-1"/>
          <w:sz w:val="20"/>
          <w:szCs w:val="20"/>
        </w:rPr>
        <w:t xml:space="preserve"> </w:t>
      </w:r>
      <w:r w:rsidRPr="1D4D7B0A">
        <w:rPr>
          <w:sz w:val="20"/>
          <w:szCs w:val="20"/>
        </w:rPr>
        <w:t>may not be</w:t>
      </w:r>
      <w:r w:rsidRPr="1D4D7B0A">
        <w:rPr>
          <w:spacing w:val="-2"/>
          <w:sz w:val="20"/>
          <w:szCs w:val="20"/>
        </w:rPr>
        <w:t xml:space="preserve"> </w:t>
      </w:r>
      <w:r w:rsidRPr="1D4D7B0A">
        <w:rPr>
          <w:sz w:val="20"/>
          <w:szCs w:val="20"/>
        </w:rPr>
        <w:t>known at</w:t>
      </w:r>
      <w:r w:rsidRPr="1D4D7B0A">
        <w:rPr>
          <w:spacing w:val="-1"/>
          <w:sz w:val="20"/>
          <w:szCs w:val="20"/>
        </w:rPr>
        <w:t xml:space="preserve"> </w:t>
      </w:r>
      <w:r w:rsidRPr="1D4D7B0A">
        <w:rPr>
          <w:sz w:val="20"/>
          <w:szCs w:val="20"/>
        </w:rPr>
        <w:t>the</w:t>
      </w:r>
      <w:r w:rsidRPr="1D4D7B0A">
        <w:rPr>
          <w:spacing w:val="-2"/>
          <w:sz w:val="20"/>
          <w:szCs w:val="20"/>
        </w:rPr>
        <w:t xml:space="preserve"> </w:t>
      </w:r>
      <w:r w:rsidRPr="1D4D7B0A">
        <w:rPr>
          <w:sz w:val="20"/>
          <w:szCs w:val="20"/>
        </w:rPr>
        <w:t>time of</w:t>
      </w:r>
      <w:r w:rsidRPr="1D4D7B0A">
        <w:rPr>
          <w:spacing w:val="-1"/>
          <w:sz w:val="20"/>
          <w:szCs w:val="20"/>
        </w:rPr>
        <w:t xml:space="preserve"> </w:t>
      </w:r>
      <w:r w:rsidRPr="1D4D7B0A">
        <w:rPr>
          <w:sz w:val="20"/>
          <w:szCs w:val="20"/>
        </w:rPr>
        <w:t>the</w:t>
      </w:r>
      <w:r w:rsidRPr="1D4D7B0A">
        <w:rPr>
          <w:spacing w:val="-1"/>
          <w:sz w:val="20"/>
          <w:szCs w:val="20"/>
        </w:rPr>
        <w:t xml:space="preserve"> </w:t>
      </w:r>
      <w:r w:rsidRPr="1D4D7B0A">
        <w:rPr>
          <w:sz w:val="20"/>
          <w:szCs w:val="20"/>
        </w:rPr>
        <w:t>plan and the updates.</w:t>
      </w:r>
      <w:r w:rsidRPr="1D4D7B0A">
        <w:rPr>
          <w:spacing w:val="40"/>
          <w:sz w:val="20"/>
          <w:szCs w:val="20"/>
        </w:rPr>
        <w:t xml:space="preserve"> </w:t>
      </w:r>
      <w:r w:rsidRPr="1D4D7B0A">
        <w:rPr>
          <w:sz w:val="20"/>
          <w:szCs w:val="20"/>
        </w:rPr>
        <w:t xml:space="preserve">Therefore, </w:t>
      </w:r>
      <w:r w:rsidRPr="1D4D7B0A">
        <w:rPr>
          <w:b/>
          <w:bCs/>
          <w:sz w:val="20"/>
          <w:szCs w:val="20"/>
        </w:rPr>
        <w:t xml:space="preserve">Users </w:t>
      </w:r>
      <w:r w:rsidRPr="1D4D7B0A">
        <w:rPr>
          <w:sz w:val="20"/>
          <w:szCs w:val="20"/>
        </w:rPr>
        <w:t>should</w:t>
      </w:r>
      <w:r w:rsidR="00B50FEA" w:rsidRPr="1D4D7B0A">
        <w:rPr>
          <w:sz w:val="20"/>
          <w:szCs w:val="20"/>
        </w:rPr>
        <w:t xml:space="preserve"> be advised that unforeseen </w:t>
      </w:r>
      <w:r w:rsidR="00E75733" w:rsidRPr="004B0616">
        <w:rPr>
          <w:b/>
          <w:bCs/>
          <w:sz w:val="20"/>
          <w:szCs w:val="20"/>
        </w:rPr>
        <w:t>System</w:t>
      </w:r>
      <w:commentRangeStart w:id="313"/>
      <w:commentRangeStart w:id="314"/>
      <w:commentRangeEnd w:id="313"/>
      <w:r w:rsidR="00DD1AC1">
        <w:rPr>
          <w:rStyle w:val="CommentReference"/>
        </w:rPr>
        <w:commentReference w:id="313"/>
      </w:r>
      <w:commentRangeEnd w:id="314"/>
      <w:r w:rsidR="00E75733">
        <w:rPr>
          <w:rStyle w:val="CommentReference"/>
        </w:rPr>
        <w:commentReference w:id="314"/>
      </w:r>
      <w:r w:rsidR="00B50FEA" w:rsidRPr="1D4D7B0A">
        <w:rPr>
          <w:sz w:val="20"/>
          <w:szCs w:val="20"/>
        </w:rPr>
        <w:t xml:space="preserve"> conditions in real time may have an impact on the plan</w:t>
      </w:r>
      <w:r w:rsidR="007D38A6" w:rsidRPr="1D4D7B0A">
        <w:rPr>
          <w:sz w:val="20"/>
          <w:szCs w:val="20"/>
        </w:rPr>
        <w:t>.</w:t>
      </w:r>
    </w:p>
    <w:p w14:paraId="5E659643" w14:textId="77777777" w:rsidR="00735799" w:rsidRDefault="00474BB3" w:rsidP="0024736D">
      <w:pPr>
        <w:pStyle w:val="ListParagraph"/>
        <w:numPr>
          <w:ilvl w:val="0"/>
          <w:numId w:val="13"/>
        </w:numPr>
        <w:tabs>
          <w:tab w:val="left" w:pos="1985"/>
        </w:tabs>
        <w:ind w:left="1985" w:hanging="425"/>
        <w:jc w:val="both"/>
        <w:rPr>
          <w:sz w:val="20"/>
        </w:rPr>
      </w:pPr>
      <w:r>
        <w:rPr>
          <w:sz w:val="20"/>
          <w:u w:val="single"/>
        </w:rPr>
        <w:t>Information</w:t>
      </w:r>
      <w:r>
        <w:rPr>
          <w:spacing w:val="-10"/>
          <w:sz w:val="20"/>
          <w:u w:val="single"/>
        </w:rPr>
        <w:t xml:space="preserve"> </w:t>
      </w:r>
      <w:r>
        <w:rPr>
          <w:sz w:val="20"/>
          <w:u w:val="single"/>
        </w:rPr>
        <w:t>Release</w:t>
      </w:r>
      <w:r>
        <w:rPr>
          <w:spacing w:val="-6"/>
          <w:sz w:val="20"/>
          <w:u w:val="single"/>
        </w:rPr>
        <w:t xml:space="preserve"> </w:t>
      </w:r>
      <w:r>
        <w:rPr>
          <w:sz w:val="20"/>
          <w:u w:val="single"/>
        </w:rPr>
        <w:t>or</w:t>
      </w:r>
      <w:r>
        <w:rPr>
          <w:spacing w:val="-6"/>
          <w:sz w:val="20"/>
          <w:u w:val="single"/>
        </w:rPr>
        <w:t xml:space="preserve"> </w:t>
      </w:r>
      <w:r>
        <w:rPr>
          <w:spacing w:val="-2"/>
          <w:sz w:val="20"/>
          <w:u w:val="single"/>
        </w:rPr>
        <w:t>Exchange</w:t>
      </w:r>
    </w:p>
    <w:p w14:paraId="7A4270A3" w14:textId="4ADED8FD" w:rsidR="00735799" w:rsidRDefault="00474BB3" w:rsidP="0024736D">
      <w:pPr>
        <w:pStyle w:val="BodyText"/>
        <w:spacing w:before="142" w:line="264" w:lineRule="auto"/>
        <w:ind w:left="1985" w:right="1213" w:hanging="6"/>
        <w:jc w:val="both"/>
      </w:pPr>
      <w:r>
        <w:t xml:space="preserve">This paragraph </w:t>
      </w:r>
      <w:commentRangeStart w:id="315"/>
      <w:commentRangeStart w:id="316"/>
      <w:r>
        <w:t>i</w:t>
      </w:r>
      <w:r w:rsidDel="00B44889">
        <w:t>)</w:t>
      </w:r>
      <w:commentRangeEnd w:id="315"/>
      <w:r w:rsidR="00F02480">
        <w:rPr>
          <w:rStyle w:val="CommentReference"/>
        </w:rPr>
        <w:commentReference w:id="315"/>
      </w:r>
      <w:commentRangeEnd w:id="316"/>
      <w:r w:rsidR="00295AFF">
        <w:rPr>
          <w:rStyle w:val="CommentReference"/>
        </w:rPr>
        <w:commentReference w:id="316"/>
      </w:r>
      <w:r>
        <w:t xml:space="preserve"> contains requirements on </w:t>
      </w:r>
      <w:r w:rsidRPr="1D4D7B0A">
        <w:rPr>
          <w:b/>
          <w:bCs/>
        </w:rPr>
        <w:t>The Company</w:t>
      </w:r>
      <w:r>
        <w:t>, paragraph</w:t>
      </w:r>
      <w:commentRangeStart w:id="317"/>
      <w:r>
        <w:t xml:space="preserve"> </w:t>
      </w:r>
      <w:r w:rsidR="00342813">
        <w:t>iii</w:t>
      </w:r>
      <w:r w:rsidR="008C3068">
        <w:t>.</w:t>
      </w:r>
      <w:r>
        <w:t>) being</w:t>
      </w:r>
      <w:r>
        <w:rPr>
          <w:spacing w:val="-12"/>
        </w:rPr>
        <w:t xml:space="preserve"> </w:t>
      </w:r>
      <w:r>
        <w:t>an</w:t>
      </w:r>
      <w:r>
        <w:rPr>
          <w:spacing w:val="-12"/>
        </w:rPr>
        <w:t xml:space="preserve"> </w:t>
      </w:r>
      <w:r>
        <w:t>alternative</w:t>
      </w:r>
      <w:r>
        <w:rPr>
          <w:spacing w:val="-11"/>
        </w:rPr>
        <w:t xml:space="preserve"> </w:t>
      </w:r>
      <w:r>
        <w:t>to</w:t>
      </w:r>
      <w:r>
        <w:rPr>
          <w:spacing w:val="-12"/>
        </w:rPr>
        <w:t xml:space="preserve"> </w:t>
      </w:r>
      <w:r>
        <w:t>a</w:t>
      </w:r>
      <w:r>
        <w:rPr>
          <w:spacing w:val="-14"/>
        </w:rPr>
        <w:t xml:space="preserve"> </w:t>
      </w:r>
      <w:r>
        <w:t>combination</w:t>
      </w:r>
      <w:r>
        <w:rPr>
          <w:spacing w:val="-12"/>
        </w:rPr>
        <w:t xml:space="preserve"> </w:t>
      </w:r>
      <w:r>
        <w:t>of</w:t>
      </w:r>
      <w:r>
        <w:rPr>
          <w:spacing w:val="-12"/>
        </w:rPr>
        <w:t xml:space="preserve"> </w:t>
      </w:r>
      <w:r>
        <w:t>paragraphs</w:t>
      </w:r>
      <w:r>
        <w:rPr>
          <w:spacing w:val="-13"/>
        </w:rPr>
        <w:t xml:space="preserve"> </w:t>
      </w:r>
      <w:r w:rsidR="00423968">
        <w:t>i</w:t>
      </w:r>
      <w:r w:rsidR="0036775D">
        <w:t>.</w:t>
      </w:r>
      <w:commentRangeStart w:id="318"/>
      <w:commentRangeStart w:id="319"/>
      <w:r>
        <w:rPr>
          <w:spacing w:val="-10"/>
        </w:rPr>
        <w:t xml:space="preserve"> </w:t>
      </w:r>
      <w:r>
        <w:t>and</w:t>
      </w:r>
      <w:r>
        <w:rPr>
          <w:spacing w:val="-12"/>
        </w:rPr>
        <w:t xml:space="preserve"> </w:t>
      </w:r>
      <w:r w:rsidR="00423968">
        <w:t>ii</w:t>
      </w:r>
      <w:r w:rsidR="0036775D">
        <w:t>.</w:t>
      </w:r>
      <w:r>
        <w:rPr>
          <w:spacing w:val="-11"/>
        </w:rPr>
        <w:t xml:space="preserve"> </w:t>
      </w:r>
      <w:r>
        <w:t>Paragraph</w:t>
      </w:r>
      <w:r>
        <w:rPr>
          <w:spacing w:val="-14"/>
        </w:rPr>
        <w:t xml:space="preserve"> </w:t>
      </w:r>
      <w:r w:rsidR="0036775D">
        <w:t>iii</w:t>
      </w:r>
      <w:commentRangeEnd w:id="317"/>
      <w:r w:rsidR="008A5104">
        <w:rPr>
          <w:rStyle w:val="CommentReference"/>
        </w:rPr>
        <w:commentReference w:id="317"/>
      </w:r>
      <w:r w:rsidR="00E330CD">
        <w:t>.</w:t>
      </w:r>
      <w:r>
        <w:rPr>
          <w:spacing w:val="-13"/>
        </w:rPr>
        <w:t xml:space="preserve"> </w:t>
      </w:r>
      <w:commentRangeEnd w:id="318"/>
      <w:r w:rsidR="00E11A6E">
        <w:rPr>
          <w:rStyle w:val="CommentReference"/>
        </w:rPr>
        <w:commentReference w:id="318"/>
      </w:r>
      <w:commentRangeEnd w:id="319"/>
      <w:r w:rsidR="00C30431">
        <w:rPr>
          <w:rStyle w:val="CommentReference"/>
        </w:rPr>
        <w:commentReference w:id="319"/>
      </w:r>
      <w:r w:rsidR="008152AE">
        <w:t>sha</w:t>
      </w:r>
      <w:r>
        <w:t>ll</w:t>
      </w:r>
      <w:r>
        <w:rPr>
          <w:spacing w:val="-10"/>
        </w:rPr>
        <w:t xml:space="preserve"> </w:t>
      </w:r>
      <w:r>
        <w:t xml:space="preserve">only apply in relation to a particular </w:t>
      </w:r>
      <w:r w:rsidRPr="1D4D7B0A">
        <w:rPr>
          <w:b/>
          <w:bCs/>
        </w:rPr>
        <w:t xml:space="preserve">User </w:t>
      </w:r>
      <w:r>
        <w:t xml:space="preserve">if </w:t>
      </w:r>
      <w:r w:rsidRPr="1D4D7B0A">
        <w:rPr>
          <w:b/>
          <w:bCs/>
        </w:rPr>
        <w:t xml:space="preserve">The Company </w:t>
      </w:r>
      <w:r>
        <w:t xml:space="preserve">and that </w:t>
      </w:r>
      <w:r w:rsidRPr="1D4D7B0A">
        <w:rPr>
          <w:b/>
          <w:bCs/>
        </w:rPr>
        <w:t xml:space="preserve">User </w:t>
      </w:r>
      <w:r>
        <w:t xml:space="preserve">agree that </w:t>
      </w:r>
      <w:r w:rsidR="6731560C">
        <w:t xml:space="preserve">paragraph </w:t>
      </w:r>
      <w:commentRangeStart w:id="320"/>
      <w:r w:rsidR="6731560C">
        <w:t xml:space="preserve">c) rather that </w:t>
      </w:r>
      <w:commentRangeStart w:id="321"/>
      <w:commentRangeStart w:id="322"/>
      <w:r w:rsidR="6731560C">
        <w:t>paragraph</w:t>
      </w:r>
      <w:commentRangeEnd w:id="321"/>
      <w:r w:rsidR="005D0E41">
        <w:rPr>
          <w:rStyle w:val="CommentReference"/>
        </w:rPr>
        <w:commentReference w:id="321"/>
      </w:r>
      <w:commentRangeEnd w:id="322"/>
      <w:r w:rsidR="00F15CBB">
        <w:rPr>
          <w:rStyle w:val="CommentReference"/>
        </w:rPr>
        <w:commentReference w:id="322"/>
      </w:r>
      <w:r w:rsidR="00C30431">
        <w:t>s</w:t>
      </w:r>
      <w:r w:rsidR="6731560C">
        <w:t xml:space="preserve"> </w:t>
      </w:r>
      <w:r w:rsidR="0036775D">
        <w:t>i.</w:t>
      </w:r>
      <w:r w:rsidR="6731560C">
        <w:t xml:space="preserve"> and </w:t>
      </w:r>
      <w:r w:rsidR="0036775D">
        <w:t>ii.</w:t>
      </w:r>
      <w:r w:rsidR="11B25576">
        <w:t xml:space="preserve"> apply</w:t>
      </w:r>
      <w:commentRangeEnd w:id="320"/>
      <w:r w:rsidR="008A5104">
        <w:rPr>
          <w:rStyle w:val="CommentReference"/>
        </w:rPr>
        <w:commentReference w:id="320"/>
      </w:r>
      <w:r>
        <w:t>.</w:t>
      </w:r>
      <w:r>
        <w:rPr>
          <w:spacing w:val="-11"/>
        </w:rPr>
        <w:t xml:space="preserve"> </w:t>
      </w:r>
      <w:r w:rsidR="631F7DEA">
        <w:rPr>
          <w:spacing w:val="-11"/>
        </w:rPr>
        <w:t xml:space="preserve">Without </w:t>
      </w:r>
      <w:r>
        <w:t>any</w:t>
      </w:r>
      <w:r>
        <w:rPr>
          <w:spacing w:val="-10"/>
        </w:rPr>
        <w:t xml:space="preserve"> </w:t>
      </w:r>
      <w:r>
        <w:t>such</w:t>
      </w:r>
      <w:r>
        <w:rPr>
          <w:spacing w:val="-8"/>
        </w:rPr>
        <w:t xml:space="preserve"> </w:t>
      </w:r>
      <w:r>
        <w:t xml:space="preserve">agreement </w:t>
      </w:r>
      <w:r w:rsidRPr="1D4D7B0A">
        <w:rPr>
          <w:b/>
          <w:bCs/>
        </w:rPr>
        <w:t xml:space="preserve">The Company </w:t>
      </w:r>
      <w:r w:rsidR="008152AE">
        <w:t>sha</w:t>
      </w:r>
      <w:r>
        <w:t xml:space="preserve">ll only be required to comply with paragraphs </w:t>
      </w:r>
      <w:r w:rsidR="009A045B">
        <w:t>i.</w:t>
      </w:r>
      <w:r>
        <w:t xml:space="preserve">) and </w:t>
      </w:r>
      <w:r w:rsidR="009A045B">
        <w:t>ii.</w:t>
      </w:r>
      <w:r>
        <w:t>)</w:t>
      </w:r>
      <w:r w:rsidR="00CD3265">
        <w:t xml:space="preserve"> in the </w:t>
      </w:r>
      <w:r w:rsidR="00021ECD">
        <w:t>section below</w:t>
      </w:r>
    </w:p>
    <w:p w14:paraId="24DCB26A" w14:textId="77777777" w:rsidR="00C8284E" w:rsidRDefault="00C8284E" w:rsidP="00456901">
      <w:pPr>
        <w:pStyle w:val="BodyText"/>
        <w:spacing w:before="120"/>
        <w:ind w:left="1985"/>
        <w:jc w:val="both"/>
        <w:rPr>
          <w:ins w:id="323" w:author="Ife Garba (ESO)" w:date="2024-08-15T13:19:00Z"/>
          <w:u w:val="single"/>
        </w:rPr>
      </w:pPr>
    </w:p>
    <w:p w14:paraId="61E8176C" w14:textId="5F6F98E8" w:rsidR="00735799" w:rsidRDefault="00474BB3" w:rsidP="00634CC8">
      <w:pPr>
        <w:pStyle w:val="BodyText"/>
        <w:spacing w:before="120"/>
        <w:ind w:left="1985" w:hanging="425"/>
        <w:jc w:val="both"/>
      </w:pPr>
      <w:commentRangeStart w:id="324"/>
      <w:commentRangeStart w:id="325"/>
      <w:r>
        <w:rPr>
          <w:u w:val="single"/>
        </w:rPr>
        <w:t>Information</w:t>
      </w:r>
      <w:r w:rsidR="00833C20">
        <w:rPr>
          <w:u w:val="single"/>
        </w:rPr>
        <w:t xml:space="preserve"> </w:t>
      </w:r>
      <w:r w:rsidR="00424AE6">
        <w:rPr>
          <w:u w:val="single"/>
        </w:rPr>
        <w:t>Provision</w:t>
      </w:r>
      <w:r w:rsidDel="00833C20">
        <w:rPr>
          <w:spacing w:val="-7"/>
          <w:u w:val="single"/>
        </w:rPr>
        <w:t xml:space="preserve"> </w:t>
      </w:r>
      <w:r>
        <w:rPr>
          <w:u w:val="single"/>
        </w:rPr>
        <w:t>to</w:t>
      </w:r>
      <w:r>
        <w:rPr>
          <w:spacing w:val="-7"/>
          <w:u w:val="single"/>
        </w:rPr>
        <w:t xml:space="preserve"> </w:t>
      </w:r>
      <w:r>
        <w:rPr>
          <w:u w:val="single"/>
        </w:rPr>
        <w:t>Each</w:t>
      </w:r>
      <w:r>
        <w:rPr>
          <w:spacing w:val="-9"/>
          <w:u w:val="single"/>
        </w:rPr>
        <w:t xml:space="preserve"> </w:t>
      </w:r>
      <w:r>
        <w:rPr>
          <w:u w:val="single"/>
        </w:rPr>
        <w:t>Network</w:t>
      </w:r>
      <w:r>
        <w:rPr>
          <w:spacing w:val="-7"/>
          <w:u w:val="single"/>
        </w:rPr>
        <w:t xml:space="preserve"> </w:t>
      </w:r>
      <w:r>
        <w:rPr>
          <w:u w:val="single"/>
        </w:rPr>
        <w:t>Operator</w:t>
      </w:r>
      <w:r>
        <w:rPr>
          <w:spacing w:val="-6"/>
          <w:u w:val="single"/>
        </w:rPr>
        <w:t xml:space="preserve"> </w:t>
      </w:r>
      <w:r w:rsidR="00C643FB">
        <w:rPr>
          <w:u w:val="single"/>
        </w:rPr>
        <w:t>and</w:t>
      </w:r>
      <w:r>
        <w:rPr>
          <w:spacing w:val="-9"/>
          <w:u w:val="single"/>
        </w:rPr>
        <w:t xml:space="preserve"> </w:t>
      </w:r>
      <w:r>
        <w:rPr>
          <w:u w:val="single"/>
        </w:rPr>
        <w:t>Non-Embedded</w:t>
      </w:r>
      <w:r>
        <w:rPr>
          <w:spacing w:val="-9"/>
          <w:u w:val="single"/>
        </w:rPr>
        <w:t xml:space="preserve"> </w:t>
      </w:r>
      <w:r>
        <w:rPr>
          <w:spacing w:val="-2"/>
          <w:u w:val="single"/>
        </w:rPr>
        <w:t>Customer</w:t>
      </w:r>
      <w:commentRangeEnd w:id="324"/>
      <w:r w:rsidR="00A666A3">
        <w:rPr>
          <w:rStyle w:val="CommentReference"/>
        </w:rPr>
        <w:commentReference w:id="324"/>
      </w:r>
      <w:commentRangeEnd w:id="325"/>
      <w:r w:rsidR="00424AE6">
        <w:rPr>
          <w:rStyle w:val="CommentReference"/>
        </w:rPr>
        <w:commentReference w:id="325"/>
      </w:r>
    </w:p>
    <w:p w14:paraId="1FD76DF7" w14:textId="66C350B8" w:rsidR="00735799" w:rsidRDefault="00474BB3" w:rsidP="00634CC8">
      <w:pPr>
        <w:pStyle w:val="BodyText"/>
        <w:spacing w:before="144" w:line="264" w:lineRule="auto"/>
        <w:ind w:left="1843" w:right="1211" w:hanging="283"/>
        <w:jc w:val="both"/>
      </w:pPr>
      <w:r>
        <w:t xml:space="preserve">Between the end of </w:t>
      </w:r>
      <w:r w:rsidR="001D0FA9">
        <w:t>w</w:t>
      </w:r>
      <w:r>
        <w:t xml:space="preserve">eek 34 and the end of </w:t>
      </w:r>
      <w:r w:rsidR="00424AE6">
        <w:t>W</w:t>
      </w:r>
      <w:r>
        <w:t>eek</w:t>
      </w:r>
      <w:commentRangeStart w:id="326"/>
      <w:commentRangeStart w:id="327"/>
      <w:commentRangeStart w:id="328"/>
      <w:r>
        <w:t xml:space="preserve"> 49 </w:t>
      </w:r>
      <w:commentRangeEnd w:id="326"/>
      <w:r w:rsidR="00D844F4">
        <w:rPr>
          <w:rStyle w:val="CommentReference"/>
        </w:rPr>
        <w:commentReference w:id="326"/>
      </w:r>
      <w:commentRangeEnd w:id="327"/>
      <w:r w:rsidR="00514A1C">
        <w:rPr>
          <w:rStyle w:val="CommentReference"/>
        </w:rPr>
        <w:commentReference w:id="327"/>
      </w:r>
      <w:commentRangeEnd w:id="328"/>
      <w:r w:rsidR="008A5104">
        <w:rPr>
          <w:rStyle w:val="CommentReference"/>
        </w:rPr>
        <w:commentReference w:id="328"/>
      </w:r>
      <w:r w:rsidRPr="1D4D7B0A">
        <w:rPr>
          <w:b/>
          <w:bCs/>
        </w:rPr>
        <w:t xml:space="preserve">The Company </w:t>
      </w:r>
      <w:r w:rsidR="00F74DD7">
        <w:t>sha</w:t>
      </w:r>
      <w:r>
        <w:t xml:space="preserve">ll upon </w:t>
      </w:r>
      <w:r w:rsidR="00EE2837">
        <w:t>written</w:t>
      </w:r>
      <w:r w:rsidR="00C8284E">
        <w:t xml:space="preserve"> </w:t>
      </w:r>
      <w:commentRangeStart w:id="329"/>
      <w:r w:rsidR="00EE2837">
        <w:t>r</w:t>
      </w:r>
      <w:commentRangeEnd w:id="329"/>
      <w:r w:rsidR="007E71F3">
        <w:rPr>
          <w:rStyle w:val="CommentReference"/>
        </w:rPr>
        <w:commentReference w:id="329"/>
      </w:r>
      <w:r w:rsidR="00EE2837">
        <w:t>equest</w:t>
      </w:r>
      <w:r>
        <w:rPr>
          <w:spacing w:val="-2"/>
        </w:rPr>
        <w:t>:</w:t>
      </w:r>
    </w:p>
    <w:p w14:paraId="404FC05C" w14:textId="77777777" w:rsidR="00735799" w:rsidRDefault="00474BB3" w:rsidP="00634CC8">
      <w:pPr>
        <w:pStyle w:val="ListParagraph"/>
        <w:numPr>
          <w:ilvl w:val="1"/>
          <w:numId w:val="11"/>
        </w:numPr>
        <w:tabs>
          <w:tab w:val="left" w:pos="2268"/>
        </w:tabs>
        <w:spacing w:before="89" w:line="264" w:lineRule="auto"/>
        <w:ind w:left="2268" w:right="1208" w:hanging="283"/>
        <w:rPr>
          <w:sz w:val="20"/>
        </w:rPr>
      </w:pPr>
      <w:r>
        <w:rPr>
          <w:sz w:val="20"/>
        </w:rPr>
        <w:t xml:space="preserve">for radial </w:t>
      </w:r>
      <w:commentRangeStart w:id="330"/>
      <w:r>
        <w:rPr>
          <w:sz w:val="20"/>
        </w:rPr>
        <w:t>systems</w:t>
      </w:r>
      <w:commentRangeEnd w:id="330"/>
      <w:r w:rsidR="007E71F3">
        <w:rPr>
          <w:rStyle w:val="CommentReference"/>
        </w:rPr>
        <w:commentReference w:id="330"/>
      </w:r>
      <w:r>
        <w:rPr>
          <w:sz w:val="20"/>
        </w:rPr>
        <w:t xml:space="preserve">, provide each </w:t>
      </w:r>
      <w:r>
        <w:rPr>
          <w:b/>
          <w:sz w:val="20"/>
        </w:rPr>
        <w:t xml:space="preserve">Network Operator </w:t>
      </w:r>
      <w:r>
        <w:rPr>
          <w:sz w:val="20"/>
        </w:rPr>
        <w:t xml:space="preserve">and </w:t>
      </w:r>
      <w:r>
        <w:rPr>
          <w:b/>
          <w:sz w:val="20"/>
        </w:rPr>
        <w:t>Non-</w:t>
      </w:r>
      <w:commentRangeStart w:id="331"/>
      <w:r>
        <w:rPr>
          <w:b/>
          <w:sz w:val="20"/>
        </w:rPr>
        <w:t xml:space="preserve"> </w:t>
      </w:r>
      <w:commentRangeEnd w:id="331"/>
      <w:r w:rsidR="007E71F3">
        <w:rPr>
          <w:rStyle w:val="CommentReference"/>
        </w:rPr>
        <w:commentReference w:id="331"/>
      </w:r>
      <w:r>
        <w:rPr>
          <w:b/>
          <w:sz w:val="20"/>
        </w:rPr>
        <w:t>Embedded</w:t>
      </w:r>
      <w:r>
        <w:rPr>
          <w:b/>
          <w:spacing w:val="-3"/>
          <w:sz w:val="20"/>
        </w:rPr>
        <w:t xml:space="preserve"> </w:t>
      </w:r>
      <w:r>
        <w:rPr>
          <w:b/>
          <w:sz w:val="20"/>
        </w:rPr>
        <w:t>Customer</w:t>
      </w:r>
      <w:r>
        <w:rPr>
          <w:b/>
          <w:spacing w:val="-6"/>
          <w:sz w:val="20"/>
        </w:rPr>
        <w:t xml:space="preserve"> </w:t>
      </w:r>
      <w:r>
        <w:rPr>
          <w:sz w:val="20"/>
        </w:rPr>
        <w:t>with</w:t>
      </w:r>
      <w:r>
        <w:rPr>
          <w:spacing w:val="-5"/>
          <w:sz w:val="20"/>
        </w:rPr>
        <w:t xml:space="preserve"> </w:t>
      </w:r>
      <w:r>
        <w:rPr>
          <w:sz w:val="20"/>
        </w:rPr>
        <w:t>data</w:t>
      </w:r>
      <w:r>
        <w:rPr>
          <w:spacing w:val="-4"/>
          <w:sz w:val="20"/>
        </w:rPr>
        <w:t xml:space="preserve"> </w:t>
      </w:r>
      <w:r>
        <w:rPr>
          <w:sz w:val="20"/>
        </w:rPr>
        <w:t>to</w:t>
      </w:r>
      <w:r>
        <w:rPr>
          <w:spacing w:val="-5"/>
          <w:sz w:val="20"/>
        </w:rPr>
        <w:t xml:space="preserve"> </w:t>
      </w:r>
      <w:r>
        <w:rPr>
          <w:sz w:val="20"/>
        </w:rPr>
        <w:t>allow</w:t>
      </w:r>
      <w:r>
        <w:rPr>
          <w:spacing w:val="-6"/>
          <w:sz w:val="20"/>
        </w:rPr>
        <w:t xml:space="preserve"> </w:t>
      </w:r>
      <w:r>
        <w:rPr>
          <w:sz w:val="20"/>
        </w:rPr>
        <w:t>the</w:t>
      </w:r>
      <w:r>
        <w:rPr>
          <w:spacing w:val="-5"/>
          <w:sz w:val="20"/>
        </w:rPr>
        <w:t xml:space="preserve"> </w:t>
      </w:r>
      <w:r>
        <w:rPr>
          <w:sz w:val="20"/>
        </w:rPr>
        <w:t>calculation</w:t>
      </w:r>
      <w:r>
        <w:rPr>
          <w:spacing w:val="-7"/>
          <w:sz w:val="20"/>
        </w:rPr>
        <w:t xml:space="preserve"> </w:t>
      </w:r>
      <w:r>
        <w:rPr>
          <w:sz w:val="20"/>
        </w:rPr>
        <w:t>by</w:t>
      </w:r>
      <w:r>
        <w:rPr>
          <w:spacing w:val="-3"/>
          <w:sz w:val="20"/>
        </w:rPr>
        <w:t xml:space="preserve"> </w:t>
      </w:r>
      <w:r>
        <w:rPr>
          <w:sz w:val="20"/>
        </w:rPr>
        <w:t>the</w:t>
      </w:r>
      <w:r>
        <w:rPr>
          <w:spacing w:val="-2"/>
          <w:sz w:val="20"/>
        </w:rPr>
        <w:t xml:space="preserve"> </w:t>
      </w:r>
      <w:r>
        <w:rPr>
          <w:b/>
          <w:sz w:val="20"/>
        </w:rPr>
        <w:t>Network Operator</w:t>
      </w:r>
      <w:r>
        <w:rPr>
          <w:sz w:val="20"/>
        </w:rPr>
        <w:t xml:space="preserve">, and each </w:t>
      </w:r>
      <w:r>
        <w:rPr>
          <w:b/>
          <w:sz w:val="20"/>
        </w:rPr>
        <w:t>Non-Embedded Customer</w:t>
      </w:r>
      <w:r>
        <w:rPr>
          <w:sz w:val="20"/>
        </w:rPr>
        <w:t>, of symmetrical and asymmetrical fault levels; and</w:t>
      </w:r>
    </w:p>
    <w:p w14:paraId="073FB3EC" w14:textId="3A675AA6" w:rsidR="00735799" w:rsidRDefault="00474BB3" w:rsidP="00634CC8">
      <w:pPr>
        <w:pStyle w:val="ListParagraph"/>
        <w:numPr>
          <w:ilvl w:val="1"/>
          <w:numId w:val="11"/>
        </w:numPr>
        <w:tabs>
          <w:tab w:val="left" w:pos="2268"/>
        </w:tabs>
        <w:spacing w:before="121" w:line="264" w:lineRule="auto"/>
        <w:ind w:left="2268" w:right="1210" w:hanging="283"/>
      </w:pPr>
      <w:r>
        <w:rPr>
          <w:sz w:val="20"/>
        </w:rPr>
        <w:t xml:space="preserve">for interconnected </w:t>
      </w:r>
      <w:r>
        <w:rPr>
          <w:b/>
          <w:sz w:val="20"/>
        </w:rPr>
        <w:t>Systems</w:t>
      </w:r>
      <w:r>
        <w:rPr>
          <w:sz w:val="20"/>
        </w:rPr>
        <w:t xml:space="preserve">, provide to each </w:t>
      </w:r>
      <w:r>
        <w:rPr>
          <w:b/>
          <w:sz w:val="20"/>
        </w:rPr>
        <w:t xml:space="preserve">Network Operator </w:t>
      </w:r>
      <w:r>
        <w:rPr>
          <w:sz w:val="20"/>
        </w:rPr>
        <w:t>an equivalent</w:t>
      </w:r>
      <w:r w:rsidR="00C8284E">
        <w:rPr>
          <w:sz w:val="20"/>
        </w:rPr>
        <w:t xml:space="preserve"> </w:t>
      </w:r>
      <w:r>
        <w:rPr>
          <w:sz w:val="20"/>
        </w:rPr>
        <w:t xml:space="preserve">network, sufficient to allow the identification of symmetrical and asymmetrical fault levels, and power flows across interconnecting </w:t>
      </w:r>
      <w:r>
        <w:rPr>
          <w:b/>
          <w:sz w:val="20"/>
        </w:rPr>
        <w:t xml:space="preserve">User Systems </w:t>
      </w:r>
      <w:r>
        <w:rPr>
          <w:sz w:val="20"/>
        </w:rPr>
        <w:t xml:space="preserve">directly connected to the </w:t>
      </w:r>
      <w:r w:rsidRPr="006C2E3E">
        <w:rPr>
          <w:b/>
          <w:sz w:val="20"/>
        </w:rPr>
        <w:t>NETS</w:t>
      </w:r>
      <w:r>
        <w:rPr>
          <w:sz w:val="20"/>
        </w:rPr>
        <w:t>; or</w:t>
      </w:r>
    </w:p>
    <w:p w14:paraId="31E60E3F" w14:textId="77777777" w:rsidR="00FB5854" w:rsidRPr="00634CC8" w:rsidRDefault="00474BB3" w:rsidP="00634CC8">
      <w:pPr>
        <w:pStyle w:val="ListParagraph"/>
        <w:numPr>
          <w:ilvl w:val="1"/>
          <w:numId w:val="11"/>
        </w:numPr>
        <w:tabs>
          <w:tab w:val="left" w:pos="2127"/>
        </w:tabs>
        <w:spacing w:before="144"/>
        <w:ind w:left="2268" w:hanging="283"/>
        <w:rPr>
          <w:sz w:val="20"/>
        </w:rPr>
      </w:pPr>
      <w:r>
        <w:rPr>
          <w:sz w:val="20"/>
        </w:rPr>
        <w:t>as</w:t>
      </w:r>
      <w:r>
        <w:rPr>
          <w:spacing w:val="18"/>
          <w:sz w:val="20"/>
        </w:rPr>
        <w:t xml:space="preserve"> </w:t>
      </w:r>
      <w:r>
        <w:rPr>
          <w:sz w:val="20"/>
        </w:rPr>
        <w:t>part</w:t>
      </w:r>
      <w:r>
        <w:rPr>
          <w:spacing w:val="18"/>
          <w:sz w:val="20"/>
        </w:rPr>
        <w:t xml:space="preserve"> </w:t>
      </w:r>
      <w:r>
        <w:rPr>
          <w:sz w:val="20"/>
        </w:rPr>
        <w:t>of</w:t>
      </w:r>
      <w:r>
        <w:rPr>
          <w:spacing w:val="17"/>
          <w:sz w:val="20"/>
        </w:rPr>
        <w:t xml:space="preserve"> </w:t>
      </w:r>
      <w:r>
        <w:rPr>
          <w:sz w:val="20"/>
        </w:rPr>
        <w:t>a</w:t>
      </w:r>
      <w:r>
        <w:rPr>
          <w:spacing w:val="17"/>
          <w:sz w:val="20"/>
        </w:rPr>
        <w:t xml:space="preserve"> </w:t>
      </w:r>
      <w:r>
        <w:rPr>
          <w:sz w:val="20"/>
        </w:rPr>
        <w:t>process</w:t>
      </w:r>
      <w:r>
        <w:rPr>
          <w:spacing w:val="19"/>
          <w:sz w:val="20"/>
        </w:rPr>
        <w:t xml:space="preserve"> </w:t>
      </w:r>
      <w:r>
        <w:rPr>
          <w:sz w:val="20"/>
        </w:rPr>
        <w:t>to</w:t>
      </w:r>
      <w:r>
        <w:rPr>
          <w:spacing w:val="17"/>
          <w:sz w:val="20"/>
        </w:rPr>
        <w:t xml:space="preserve"> </w:t>
      </w:r>
      <w:r>
        <w:rPr>
          <w:sz w:val="20"/>
        </w:rPr>
        <w:t>facilitate</w:t>
      </w:r>
      <w:r>
        <w:rPr>
          <w:spacing w:val="17"/>
          <w:sz w:val="20"/>
        </w:rPr>
        <w:t xml:space="preserve"> </w:t>
      </w:r>
      <w:r>
        <w:rPr>
          <w:sz w:val="20"/>
        </w:rPr>
        <w:t>understanding</w:t>
      </w:r>
      <w:r>
        <w:rPr>
          <w:spacing w:val="18"/>
          <w:sz w:val="20"/>
        </w:rPr>
        <w:t xml:space="preserve"> </w:t>
      </w:r>
      <w:r>
        <w:rPr>
          <w:sz w:val="20"/>
        </w:rPr>
        <w:t>of</w:t>
      </w:r>
      <w:r>
        <w:rPr>
          <w:spacing w:val="17"/>
          <w:sz w:val="20"/>
        </w:rPr>
        <w:t xml:space="preserve"> </w:t>
      </w:r>
      <w:r>
        <w:rPr>
          <w:sz w:val="20"/>
        </w:rPr>
        <w:t>the</w:t>
      </w:r>
      <w:r>
        <w:rPr>
          <w:spacing w:val="18"/>
          <w:sz w:val="20"/>
        </w:rPr>
        <w:t xml:space="preserve"> </w:t>
      </w:r>
      <w:r>
        <w:rPr>
          <w:sz w:val="20"/>
        </w:rPr>
        <w:t>operation</w:t>
      </w:r>
      <w:r>
        <w:rPr>
          <w:spacing w:val="17"/>
          <w:sz w:val="20"/>
        </w:rPr>
        <w:t xml:space="preserve"> </w:t>
      </w:r>
      <w:r>
        <w:rPr>
          <w:sz w:val="20"/>
        </w:rPr>
        <w:t>of</w:t>
      </w:r>
      <w:r>
        <w:rPr>
          <w:spacing w:val="17"/>
          <w:sz w:val="20"/>
        </w:rPr>
        <w:t xml:space="preserve"> </w:t>
      </w:r>
      <w:commentRangeStart w:id="332"/>
      <w:r>
        <w:rPr>
          <w:spacing w:val="-5"/>
          <w:sz w:val="20"/>
        </w:rPr>
        <w:t>the</w:t>
      </w:r>
      <w:commentRangeEnd w:id="332"/>
      <w:r w:rsidR="007E71F3">
        <w:rPr>
          <w:rStyle w:val="CommentReference"/>
        </w:rPr>
        <w:commentReference w:id="332"/>
      </w:r>
    </w:p>
    <w:p w14:paraId="61BD527D" w14:textId="50BC63C4" w:rsidR="00735799" w:rsidRDefault="00474BB3" w:rsidP="00634CC8">
      <w:pPr>
        <w:pStyle w:val="Heading4"/>
        <w:tabs>
          <w:tab w:val="left" w:pos="2127"/>
        </w:tabs>
        <w:spacing w:before="22"/>
        <w:ind w:left="2268" w:hanging="141"/>
        <w:rPr>
          <w:b w:val="0"/>
        </w:rPr>
      </w:pPr>
      <w:r>
        <w:t>Total</w:t>
      </w:r>
      <w:r>
        <w:rPr>
          <w:spacing w:val="-6"/>
        </w:rPr>
        <w:t xml:space="preserve"> </w:t>
      </w:r>
      <w:r>
        <w:rPr>
          <w:spacing w:val="-2"/>
        </w:rPr>
        <w:t>System</w:t>
      </w:r>
      <w:commentRangeStart w:id="333"/>
      <w:r>
        <w:rPr>
          <w:b w:val="0"/>
          <w:spacing w:val="-2"/>
        </w:rPr>
        <w:t>,</w:t>
      </w:r>
      <w:commentRangeEnd w:id="333"/>
      <w:r w:rsidR="00341920">
        <w:rPr>
          <w:rStyle w:val="CommentReference"/>
          <w:b w:val="0"/>
          <w:bCs w:val="0"/>
        </w:rPr>
        <w:commentReference w:id="333"/>
      </w:r>
    </w:p>
    <w:p w14:paraId="371269D1" w14:textId="60474166" w:rsidR="00735799" w:rsidRDefault="00474BB3" w:rsidP="00634CC8">
      <w:pPr>
        <w:pStyle w:val="ListParagraph"/>
        <w:numPr>
          <w:ilvl w:val="2"/>
          <w:numId w:val="11"/>
        </w:numPr>
        <w:tabs>
          <w:tab w:val="left" w:pos="2835"/>
        </w:tabs>
        <w:spacing w:before="142" w:line="264" w:lineRule="auto"/>
        <w:ind w:left="2835" w:right="1212" w:hanging="425"/>
        <w:rPr>
          <w:sz w:val="20"/>
        </w:rPr>
      </w:pPr>
      <w:r>
        <w:rPr>
          <w:b/>
          <w:sz w:val="20"/>
        </w:rPr>
        <w:t xml:space="preserve">The Company </w:t>
      </w:r>
      <w:r w:rsidR="00F74DD7">
        <w:rPr>
          <w:sz w:val="20"/>
        </w:rPr>
        <w:t>sha</w:t>
      </w:r>
      <w:r>
        <w:rPr>
          <w:sz w:val="20"/>
        </w:rPr>
        <w:t xml:space="preserve">ll make available to each </w:t>
      </w:r>
      <w:r>
        <w:rPr>
          <w:b/>
          <w:sz w:val="20"/>
        </w:rPr>
        <w:t>Network Operator</w:t>
      </w:r>
      <w:r>
        <w:rPr>
          <w:sz w:val="20"/>
        </w:rPr>
        <w:t>,</w:t>
      </w:r>
      <w:r>
        <w:rPr>
          <w:spacing w:val="-14"/>
          <w:sz w:val="20"/>
        </w:rPr>
        <w:t xml:space="preserve"> </w:t>
      </w:r>
      <w:r>
        <w:rPr>
          <w:sz w:val="20"/>
        </w:rPr>
        <w:t>the</w:t>
      </w:r>
      <w:r>
        <w:rPr>
          <w:spacing w:val="-14"/>
          <w:sz w:val="20"/>
        </w:rPr>
        <w:t xml:space="preserve"> </w:t>
      </w:r>
      <w:commentRangeStart w:id="334"/>
      <w:commentRangeStart w:id="335"/>
      <w:r w:rsidRPr="006C2E3E">
        <w:rPr>
          <w:b/>
          <w:sz w:val="20"/>
        </w:rPr>
        <w:t>NETS</w:t>
      </w:r>
      <w:r>
        <w:rPr>
          <w:b/>
          <w:color w:val="00AFEF"/>
          <w:spacing w:val="-12"/>
          <w:sz w:val="20"/>
        </w:rPr>
        <w:t xml:space="preserve"> </w:t>
      </w:r>
      <w:r>
        <w:rPr>
          <w:b/>
          <w:sz w:val="20"/>
        </w:rPr>
        <w:t>Study</w:t>
      </w:r>
      <w:r>
        <w:rPr>
          <w:b/>
          <w:spacing w:val="-14"/>
          <w:sz w:val="20"/>
        </w:rPr>
        <w:t xml:space="preserve"> </w:t>
      </w:r>
      <w:r>
        <w:rPr>
          <w:b/>
          <w:sz w:val="20"/>
        </w:rPr>
        <w:t>Network</w:t>
      </w:r>
      <w:r>
        <w:rPr>
          <w:b/>
          <w:spacing w:val="-14"/>
          <w:sz w:val="20"/>
        </w:rPr>
        <w:t xml:space="preserve"> </w:t>
      </w:r>
      <w:r>
        <w:rPr>
          <w:b/>
          <w:sz w:val="20"/>
        </w:rPr>
        <w:t>Data</w:t>
      </w:r>
      <w:r>
        <w:rPr>
          <w:b/>
          <w:spacing w:val="-13"/>
          <w:sz w:val="20"/>
        </w:rPr>
        <w:t xml:space="preserve"> </w:t>
      </w:r>
      <w:r>
        <w:rPr>
          <w:b/>
          <w:sz w:val="20"/>
        </w:rPr>
        <w:t>File</w:t>
      </w:r>
      <w:r w:rsidRPr="00965B4B">
        <w:rPr>
          <w:bCs/>
          <w:sz w:val="20"/>
        </w:rPr>
        <w:t>s</w:t>
      </w:r>
      <w:r>
        <w:rPr>
          <w:b/>
          <w:spacing w:val="-12"/>
          <w:sz w:val="20"/>
        </w:rPr>
        <w:t xml:space="preserve"> </w:t>
      </w:r>
      <w:commentRangeEnd w:id="334"/>
      <w:r w:rsidR="00160E79">
        <w:rPr>
          <w:rStyle w:val="CommentReference"/>
        </w:rPr>
        <w:commentReference w:id="334"/>
      </w:r>
      <w:commentRangeEnd w:id="335"/>
      <w:r w:rsidR="00FA7237">
        <w:rPr>
          <w:rStyle w:val="CommentReference"/>
        </w:rPr>
        <w:commentReference w:id="335"/>
      </w:r>
      <w:r>
        <w:rPr>
          <w:sz w:val="20"/>
        </w:rPr>
        <w:t xml:space="preserve">covering Year 1 which are of relevance to that </w:t>
      </w:r>
      <w:r>
        <w:rPr>
          <w:b/>
          <w:sz w:val="20"/>
        </w:rPr>
        <w:t>User's System</w:t>
      </w:r>
      <w:r>
        <w:rPr>
          <w:sz w:val="20"/>
        </w:rPr>
        <w:t>.</w:t>
      </w:r>
    </w:p>
    <w:p w14:paraId="587239B0" w14:textId="0334DFBE" w:rsidR="00735799" w:rsidRDefault="00474BB3" w:rsidP="00634CC8">
      <w:pPr>
        <w:pStyle w:val="ListParagraph"/>
        <w:numPr>
          <w:ilvl w:val="2"/>
          <w:numId w:val="11"/>
        </w:numPr>
        <w:tabs>
          <w:tab w:val="left" w:pos="2835"/>
        </w:tabs>
        <w:spacing w:before="123" w:line="264" w:lineRule="auto"/>
        <w:ind w:left="2835" w:right="1210" w:hanging="425"/>
        <w:rPr>
          <w:sz w:val="20"/>
          <w:szCs w:val="20"/>
        </w:rPr>
      </w:pPr>
      <w:r w:rsidRPr="1D4D7B0A">
        <w:rPr>
          <w:sz w:val="20"/>
          <w:szCs w:val="20"/>
        </w:rPr>
        <w:t>where</w:t>
      </w:r>
      <w:r w:rsidRPr="1D4D7B0A">
        <w:rPr>
          <w:spacing w:val="-9"/>
          <w:sz w:val="20"/>
          <w:szCs w:val="20"/>
        </w:rPr>
        <w:t xml:space="preserve"> </w:t>
      </w:r>
      <w:r w:rsidRPr="1D4D7B0A">
        <w:rPr>
          <w:b/>
          <w:bCs/>
          <w:sz w:val="20"/>
          <w:szCs w:val="20"/>
        </w:rPr>
        <w:t>The</w:t>
      </w:r>
      <w:r w:rsidRPr="1D4D7B0A">
        <w:rPr>
          <w:b/>
          <w:bCs/>
          <w:spacing w:val="-8"/>
          <w:sz w:val="20"/>
          <w:szCs w:val="20"/>
        </w:rPr>
        <w:t xml:space="preserve"> </w:t>
      </w:r>
      <w:r w:rsidRPr="1D4D7B0A">
        <w:rPr>
          <w:b/>
          <w:bCs/>
          <w:sz w:val="20"/>
          <w:szCs w:val="20"/>
        </w:rPr>
        <w:t>Company</w:t>
      </w:r>
      <w:r w:rsidRPr="1D4D7B0A">
        <w:rPr>
          <w:b/>
          <w:bCs/>
          <w:spacing w:val="-6"/>
          <w:sz w:val="20"/>
          <w:szCs w:val="20"/>
        </w:rPr>
        <w:t xml:space="preserve"> </w:t>
      </w:r>
      <w:r w:rsidRPr="1D4D7B0A">
        <w:rPr>
          <w:sz w:val="20"/>
          <w:szCs w:val="20"/>
        </w:rPr>
        <w:t>and</w:t>
      </w:r>
      <w:r w:rsidRPr="1D4D7B0A">
        <w:rPr>
          <w:spacing w:val="-8"/>
          <w:sz w:val="20"/>
          <w:szCs w:val="20"/>
        </w:rPr>
        <w:t xml:space="preserve"> </w:t>
      </w:r>
      <w:r w:rsidRPr="1D4D7B0A">
        <w:rPr>
          <w:sz w:val="20"/>
          <w:szCs w:val="20"/>
        </w:rPr>
        <w:t>a</w:t>
      </w:r>
      <w:r w:rsidRPr="1D4D7B0A">
        <w:rPr>
          <w:spacing w:val="-9"/>
          <w:sz w:val="20"/>
          <w:szCs w:val="20"/>
        </w:rPr>
        <w:t xml:space="preserve"> </w:t>
      </w:r>
      <w:r w:rsidRPr="1D4D7B0A">
        <w:rPr>
          <w:b/>
          <w:bCs/>
          <w:sz w:val="20"/>
          <w:szCs w:val="20"/>
        </w:rPr>
        <w:t>User</w:t>
      </w:r>
      <w:r w:rsidRPr="1D4D7B0A">
        <w:rPr>
          <w:b/>
          <w:bCs/>
          <w:spacing w:val="-8"/>
          <w:sz w:val="20"/>
          <w:szCs w:val="20"/>
        </w:rPr>
        <w:t xml:space="preserve"> </w:t>
      </w:r>
      <w:r w:rsidRPr="1D4D7B0A">
        <w:rPr>
          <w:sz w:val="20"/>
          <w:szCs w:val="20"/>
        </w:rPr>
        <w:t>have</w:t>
      </w:r>
      <w:r w:rsidRPr="1D4D7B0A">
        <w:rPr>
          <w:spacing w:val="-8"/>
          <w:sz w:val="20"/>
          <w:szCs w:val="20"/>
        </w:rPr>
        <w:t xml:space="preserve"> </w:t>
      </w:r>
      <w:r w:rsidRPr="1D4D7B0A">
        <w:rPr>
          <w:sz w:val="20"/>
          <w:szCs w:val="20"/>
        </w:rPr>
        <w:t>agreed</w:t>
      </w:r>
      <w:r w:rsidRPr="1D4D7B0A">
        <w:rPr>
          <w:spacing w:val="-9"/>
          <w:sz w:val="20"/>
          <w:szCs w:val="20"/>
        </w:rPr>
        <w:t xml:space="preserve"> </w:t>
      </w:r>
      <w:r w:rsidRPr="1D4D7B0A">
        <w:rPr>
          <w:sz w:val="20"/>
          <w:szCs w:val="20"/>
        </w:rPr>
        <w:t>to</w:t>
      </w:r>
      <w:r w:rsidRPr="1D4D7B0A">
        <w:rPr>
          <w:spacing w:val="-9"/>
          <w:sz w:val="20"/>
          <w:szCs w:val="20"/>
        </w:rPr>
        <w:t xml:space="preserve"> </w:t>
      </w:r>
      <w:r w:rsidRPr="1D4D7B0A">
        <w:rPr>
          <w:sz w:val="20"/>
          <w:szCs w:val="20"/>
        </w:rPr>
        <w:t>the</w:t>
      </w:r>
      <w:r w:rsidRPr="1D4D7B0A">
        <w:rPr>
          <w:spacing w:val="-8"/>
          <w:sz w:val="20"/>
          <w:szCs w:val="20"/>
        </w:rPr>
        <w:t xml:space="preserve"> </w:t>
      </w:r>
      <w:r w:rsidRPr="1D4D7B0A">
        <w:rPr>
          <w:sz w:val="20"/>
          <w:szCs w:val="20"/>
        </w:rPr>
        <w:t>use of</w:t>
      </w:r>
      <w:r w:rsidRPr="1D4D7B0A">
        <w:rPr>
          <w:spacing w:val="-2"/>
          <w:sz w:val="20"/>
          <w:szCs w:val="20"/>
        </w:rPr>
        <w:t xml:space="preserve"> </w:t>
      </w:r>
      <w:r w:rsidRPr="1D4D7B0A">
        <w:rPr>
          <w:sz w:val="20"/>
          <w:szCs w:val="20"/>
        </w:rPr>
        <w:t>data links</w:t>
      </w:r>
      <w:r w:rsidRPr="1D4D7B0A">
        <w:rPr>
          <w:spacing w:val="-1"/>
          <w:sz w:val="20"/>
          <w:szCs w:val="20"/>
        </w:rPr>
        <w:t xml:space="preserve"> </w:t>
      </w:r>
      <w:r w:rsidRPr="1D4D7B0A">
        <w:rPr>
          <w:sz w:val="20"/>
          <w:szCs w:val="20"/>
        </w:rPr>
        <w:t>between</w:t>
      </w:r>
      <w:r w:rsidRPr="1D4D7B0A">
        <w:rPr>
          <w:spacing w:val="-2"/>
          <w:sz w:val="20"/>
          <w:szCs w:val="20"/>
        </w:rPr>
        <w:t xml:space="preserve"> </w:t>
      </w:r>
      <w:r w:rsidRPr="1D4D7B0A">
        <w:rPr>
          <w:sz w:val="20"/>
          <w:szCs w:val="20"/>
        </w:rPr>
        <w:t xml:space="preserve">them, the </w:t>
      </w:r>
      <w:r w:rsidRPr="1D4D7B0A">
        <w:rPr>
          <w:b/>
          <w:bCs/>
          <w:sz w:val="20"/>
          <w:szCs w:val="20"/>
        </w:rPr>
        <w:t xml:space="preserve">User </w:t>
      </w:r>
      <w:r w:rsidRPr="1D4D7B0A">
        <w:rPr>
          <w:sz w:val="20"/>
          <w:szCs w:val="20"/>
        </w:rPr>
        <w:t>may</w:t>
      </w:r>
      <w:r w:rsidRPr="1D4D7B0A">
        <w:rPr>
          <w:spacing w:val="-1"/>
          <w:sz w:val="20"/>
          <w:szCs w:val="20"/>
        </w:rPr>
        <w:t xml:space="preserve"> </w:t>
      </w:r>
      <w:r w:rsidRPr="1D4D7B0A">
        <w:rPr>
          <w:sz w:val="20"/>
          <w:szCs w:val="20"/>
        </w:rPr>
        <w:t>take a</w:t>
      </w:r>
      <w:r w:rsidRPr="1D4D7B0A">
        <w:rPr>
          <w:spacing w:val="-2"/>
          <w:sz w:val="20"/>
          <w:szCs w:val="20"/>
        </w:rPr>
        <w:t xml:space="preserve"> </w:t>
      </w:r>
      <w:r w:rsidRPr="1D4D7B0A">
        <w:rPr>
          <w:sz w:val="20"/>
          <w:szCs w:val="20"/>
        </w:rPr>
        <w:t xml:space="preserve">copy of the </w:t>
      </w:r>
      <w:commentRangeStart w:id="336"/>
      <w:commentRangeStart w:id="337"/>
      <w:r w:rsidRPr="006C2E3E">
        <w:rPr>
          <w:b/>
          <w:bCs/>
          <w:sz w:val="20"/>
          <w:szCs w:val="20"/>
        </w:rPr>
        <w:t xml:space="preserve">NETS </w:t>
      </w:r>
      <w:r w:rsidRPr="1D4D7B0A">
        <w:rPr>
          <w:b/>
          <w:bCs/>
          <w:sz w:val="20"/>
          <w:szCs w:val="20"/>
        </w:rPr>
        <w:t>Study Network Data File</w:t>
      </w:r>
      <w:r w:rsidRPr="00965B4B">
        <w:rPr>
          <w:sz w:val="20"/>
          <w:szCs w:val="20"/>
        </w:rPr>
        <w:t>s</w:t>
      </w:r>
      <w:r w:rsidRPr="1D4D7B0A">
        <w:rPr>
          <w:b/>
          <w:bCs/>
          <w:sz w:val="20"/>
          <w:szCs w:val="20"/>
        </w:rPr>
        <w:t xml:space="preserve"> </w:t>
      </w:r>
      <w:commentRangeEnd w:id="336"/>
      <w:r w:rsidR="00161D88">
        <w:rPr>
          <w:rStyle w:val="CommentReference"/>
        </w:rPr>
        <w:commentReference w:id="336"/>
      </w:r>
      <w:commentRangeEnd w:id="337"/>
      <w:r w:rsidR="00D80962">
        <w:rPr>
          <w:rStyle w:val="CommentReference"/>
        </w:rPr>
        <w:commentReference w:id="337"/>
      </w:r>
      <w:r w:rsidRPr="1D4D7B0A">
        <w:rPr>
          <w:sz w:val="20"/>
          <w:szCs w:val="20"/>
        </w:rPr>
        <w:t xml:space="preserve">once during that period. </w:t>
      </w:r>
      <w:commentRangeStart w:id="338"/>
      <w:r w:rsidRPr="1D4D7B0A">
        <w:rPr>
          <w:sz w:val="20"/>
          <w:szCs w:val="20"/>
        </w:rPr>
        <w:t>The</w:t>
      </w:r>
      <w:r w:rsidRPr="1D4D7B0A">
        <w:rPr>
          <w:spacing w:val="-8"/>
          <w:sz w:val="20"/>
          <w:szCs w:val="20"/>
        </w:rPr>
        <w:t xml:space="preserve"> </w:t>
      </w:r>
      <w:commentRangeEnd w:id="338"/>
      <w:r w:rsidR="00341920">
        <w:rPr>
          <w:rStyle w:val="CommentReference"/>
        </w:rPr>
        <w:commentReference w:id="338"/>
      </w:r>
      <w:r w:rsidRPr="1D4D7B0A">
        <w:rPr>
          <w:sz w:val="20"/>
          <w:szCs w:val="20"/>
        </w:rPr>
        <w:t>access</w:t>
      </w:r>
      <w:r w:rsidRPr="1D4D7B0A">
        <w:rPr>
          <w:spacing w:val="-6"/>
          <w:sz w:val="20"/>
          <w:szCs w:val="20"/>
        </w:rPr>
        <w:t xml:space="preserve"> </w:t>
      </w:r>
      <w:r w:rsidR="00F74DD7">
        <w:rPr>
          <w:sz w:val="20"/>
          <w:szCs w:val="20"/>
        </w:rPr>
        <w:t>sha</w:t>
      </w:r>
      <w:r w:rsidRPr="1D4D7B0A">
        <w:rPr>
          <w:sz w:val="20"/>
          <w:szCs w:val="20"/>
        </w:rPr>
        <w:t>ll</w:t>
      </w:r>
      <w:r w:rsidRPr="1D4D7B0A">
        <w:rPr>
          <w:spacing w:val="-8"/>
          <w:sz w:val="20"/>
          <w:szCs w:val="20"/>
        </w:rPr>
        <w:t xml:space="preserve"> </w:t>
      </w:r>
      <w:r w:rsidRPr="1D4D7B0A">
        <w:rPr>
          <w:sz w:val="20"/>
          <w:szCs w:val="20"/>
        </w:rPr>
        <w:t>be</w:t>
      </w:r>
      <w:r w:rsidRPr="1D4D7B0A">
        <w:rPr>
          <w:spacing w:val="-8"/>
          <w:sz w:val="20"/>
          <w:szCs w:val="20"/>
        </w:rPr>
        <w:t xml:space="preserve"> </w:t>
      </w:r>
      <w:r w:rsidRPr="1D4D7B0A">
        <w:rPr>
          <w:sz w:val="20"/>
          <w:szCs w:val="20"/>
        </w:rPr>
        <w:t>in</w:t>
      </w:r>
      <w:r w:rsidRPr="1D4D7B0A">
        <w:rPr>
          <w:spacing w:val="-4"/>
          <w:sz w:val="20"/>
          <w:szCs w:val="20"/>
        </w:rPr>
        <w:t xml:space="preserve"> </w:t>
      </w:r>
      <w:r w:rsidRPr="1D4D7B0A">
        <w:rPr>
          <w:sz w:val="20"/>
          <w:szCs w:val="20"/>
        </w:rPr>
        <w:t>a</w:t>
      </w:r>
      <w:r w:rsidRPr="1D4D7B0A">
        <w:rPr>
          <w:spacing w:val="-8"/>
          <w:sz w:val="20"/>
          <w:szCs w:val="20"/>
        </w:rPr>
        <w:t xml:space="preserve"> </w:t>
      </w:r>
      <w:r w:rsidRPr="1D4D7B0A">
        <w:rPr>
          <w:sz w:val="20"/>
          <w:szCs w:val="20"/>
        </w:rPr>
        <w:t>manner</w:t>
      </w:r>
      <w:r w:rsidRPr="1D4D7B0A">
        <w:rPr>
          <w:spacing w:val="-6"/>
          <w:sz w:val="20"/>
          <w:szCs w:val="20"/>
        </w:rPr>
        <w:t xml:space="preserve"> </w:t>
      </w:r>
      <w:r w:rsidRPr="1D4D7B0A">
        <w:rPr>
          <w:sz w:val="20"/>
          <w:szCs w:val="20"/>
        </w:rPr>
        <w:t>agreed</w:t>
      </w:r>
      <w:r w:rsidRPr="1D4D7B0A">
        <w:rPr>
          <w:spacing w:val="-8"/>
          <w:sz w:val="20"/>
          <w:szCs w:val="20"/>
        </w:rPr>
        <w:t xml:space="preserve"> </w:t>
      </w:r>
      <w:r w:rsidRPr="1D4D7B0A">
        <w:rPr>
          <w:sz w:val="20"/>
          <w:szCs w:val="20"/>
        </w:rPr>
        <w:t>by</w:t>
      </w:r>
      <w:r w:rsidRPr="1D4D7B0A">
        <w:rPr>
          <w:spacing w:val="-5"/>
          <w:sz w:val="20"/>
          <w:szCs w:val="20"/>
        </w:rPr>
        <w:t xml:space="preserve"> </w:t>
      </w:r>
      <w:r w:rsidRPr="1D4D7B0A">
        <w:rPr>
          <w:b/>
          <w:bCs/>
          <w:sz w:val="20"/>
          <w:szCs w:val="20"/>
        </w:rPr>
        <w:t>The</w:t>
      </w:r>
      <w:r w:rsidRPr="1D4D7B0A">
        <w:rPr>
          <w:b/>
          <w:bCs/>
          <w:spacing w:val="-8"/>
          <w:sz w:val="20"/>
          <w:szCs w:val="20"/>
        </w:rPr>
        <w:t xml:space="preserve"> </w:t>
      </w:r>
      <w:r w:rsidRPr="1D4D7B0A">
        <w:rPr>
          <w:b/>
          <w:bCs/>
          <w:sz w:val="20"/>
          <w:szCs w:val="20"/>
        </w:rPr>
        <w:t xml:space="preserve">Company </w:t>
      </w:r>
      <w:r w:rsidRPr="1D4D7B0A">
        <w:rPr>
          <w:sz w:val="20"/>
          <w:szCs w:val="20"/>
        </w:rPr>
        <w:t>and may be subject to separate agreement. In the absence of agreement, the copy of the</w:t>
      </w:r>
      <w:commentRangeStart w:id="339"/>
      <w:commentRangeStart w:id="340"/>
      <w:r w:rsidRPr="1D4D7B0A">
        <w:rPr>
          <w:sz w:val="20"/>
          <w:szCs w:val="20"/>
        </w:rPr>
        <w:t xml:space="preserve"> </w:t>
      </w:r>
      <w:r w:rsidRPr="006C2E3E">
        <w:rPr>
          <w:b/>
          <w:bCs/>
          <w:sz w:val="20"/>
          <w:szCs w:val="20"/>
        </w:rPr>
        <w:t>NETS</w:t>
      </w:r>
      <w:r w:rsidR="00634CC8">
        <w:rPr>
          <w:b/>
          <w:bCs/>
          <w:sz w:val="20"/>
          <w:szCs w:val="20"/>
        </w:rPr>
        <w:t xml:space="preserve"> </w:t>
      </w:r>
      <w:r w:rsidRPr="1D4D7B0A">
        <w:rPr>
          <w:b/>
          <w:bCs/>
          <w:sz w:val="20"/>
          <w:szCs w:val="20"/>
        </w:rPr>
        <w:t>Study Network</w:t>
      </w:r>
      <w:r w:rsidRPr="1D4D7B0A">
        <w:rPr>
          <w:b/>
          <w:bCs/>
          <w:spacing w:val="-14"/>
          <w:sz w:val="20"/>
          <w:szCs w:val="20"/>
        </w:rPr>
        <w:t xml:space="preserve"> </w:t>
      </w:r>
      <w:r w:rsidRPr="1D4D7B0A">
        <w:rPr>
          <w:b/>
          <w:bCs/>
          <w:sz w:val="20"/>
          <w:szCs w:val="20"/>
        </w:rPr>
        <w:t>Data</w:t>
      </w:r>
      <w:r w:rsidRPr="1D4D7B0A">
        <w:rPr>
          <w:b/>
          <w:bCs/>
          <w:spacing w:val="-14"/>
          <w:sz w:val="20"/>
          <w:szCs w:val="20"/>
        </w:rPr>
        <w:t xml:space="preserve"> </w:t>
      </w:r>
      <w:r w:rsidRPr="1D4D7B0A">
        <w:rPr>
          <w:b/>
          <w:bCs/>
          <w:sz w:val="20"/>
          <w:szCs w:val="20"/>
        </w:rPr>
        <w:t>File</w:t>
      </w:r>
      <w:r w:rsidRPr="00965B4B">
        <w:rPr>
          <w:sz w:val="20"/>
          <w:szCs w:val="20"/>
        </w:rPr>
        <w:t>s</w:t>
      </w:r>
      <w:r w:rsidRPr="1D4D7B0A">
        <w:rPr>
          <w:b/>
          <w:bCs/>
          <w:spacing w:val="-11"/>
          <w:sz w:val="20"/>
          <w:szCs w:val="20"/>
        </w:rPr>
        <w:t xml:space="preserve"> </w:t>
      </w:r>
      <w:commentRangeEnd w:id="339"/>
      <w:r w:rsidR="008F5867">
        <w:rPr>
          <w:rStyle w:val="CommentReference"/>
        </w:rPr>
        <w:commentReference w:id="339"/>
      </w:r>
      <w:commentRangeEnd w:id="340"/>
      <w:r w:rsidR="007F7BB5">
        <w:rPr>
          <w:rStyle w:val="CommentReference"/>
        </w:rPr>
        <w:commentReference w:id="340"/>
      </w:r>
      <w:r w:rsidR="00A8138E">
        <w:rPr>
          <w:sz w:val="20"/>
          <w:szCs w:val="20"/>
        </w:rPr>
        <w:t>sha</w:t>
      </w:r>
      <w:r w:rsidRPr="1D4D7B0A">
        <w:rPr>
          <w:sz w:val="20"/>
          <w:szCs w:val="20"/>
        </w:rPr>
        <w:t>ll</w:t>
      </w:r>
      <w:r w:rsidRPr="1D4D7B0A">
        <w:rPr>
          <w:spacing w:val="-13"/>
          <w:sz w:val="20"/>
          <w:szCs w:val="20"/>
        </w:rPr>
        <w:t xml:space="preserve"> </w:t>
      </w:r>
      <w:r w:rsidRPr="1D4D7B0A">
        <w:rPr>
          <w:sz w:val="20"/>
          <w:szCs w:val="20"/>
        </w:rPr>
        <w:t>be</w:t>
      </w:r>
      <w:r w:rsidRPr="1D4D7B0A">
        <w:rPr>
          <w:spacing w:val="-11"/>
          <w:sz w:val="20"/>
          <w:szCs w:val="20"/>
        </w:rPr>
        <w:t xml:space="preserve"> </w:t>
      </w:r>
      <w:r w:rsidRPr="1D4D7B0A">
        <w:rPr>
          <w:sz w:val="20"/>
          <w:szCs w:val="20"/>
        </w:rPr>
        <w:t>given</w:t>
      </w:r>
      <w:r w:rsidRPr="1D4D7B0A">
        <w:rPr>
          <w:spacing w:val="-13"/>
          <w:sz w:val="20"/>
          <w:szCs w:val="20"/>
        </w:rPr>
        <w:t xml:space="preserve"> </w:t>
      </w:r>
      <w:r w:rsidRPr="1D4D7B0A">
        <w:rPr>
          <w:sz w:val="20"/>
          <w:szCs w:val="20"/>
        </w:rPr>
        <w:t>to</w:t>
      </w:r>
      <w:r w:rsidRPr="1D4D7B0A">
        <w:rPr>
          <w:spacing w:val="-13"/>
          <w:sz w:val="20"/>
          <w:szCs w:val="20"/>
        </w:rPr>
        <w:t xml:space="preserve"> </w:t>
      </w:r>
      <w:r w:rsidRPr="1D4D7B0A">
        <w:rPr>
          <w:sz w:val="20"/>
          <w:szCs w:val="20"/>
        </w:rPr>
        <w:t>the</w:t>
      </w:r>
      <w:r w:rsidRPr="1D4D7B0A">
        <w:rPr>
          <w:spacing w:val="-11"/>
          <w:sz w:val="20"/>
          <w:szCs w:val="20"/>
        </w:rPr>
        <w:t xml:space="preserve"> </w:t>
      </w:r>
      <w:r w:rsidRPr="1D4D7B0A">
        <w:rPr>
          <w:b/>
          <w:bCs/>
          <w:sz w:val="20"/>
          <w:szCs w:val="20"/>
        </w:rPr>
        <w:t>User</w:t>
      </w:r>
      <w:r w:rsidRPr="1D4D7B0A">
        <w:rPr>
          <w:b/>
          <w:bCs/>
          <w:spacing w:val="-13"/>
          <w:sz w:val="20"/>
          <w:szCs w:val="20"/>
        </w:rPr>
        <w:t xml:space="preserve"> </w:t>
      </w:r>
      <w:r w:rsidRPr="1D4D7B0A">
        <w:rPr>
          <w:sz w:val="20"/>
          <w:szCs w:val="20"/>
        </w:rPr>
        <w:t>in</w:t>
      </w:r>
      <w:r w:rsidRPr="1D4D7B0A">
        <w:rPr>
          <w:spacing w:val="-13"/>
          <w:sz w:val="20"/>
          <w:szCs w:val="20"/>
        </w:rPr>
        <w:t xml:space="preserve"> </w:t>
      </w:r>
      <w:r w:rsidRPr="1D4D7B0A">
        <w:rPr>
          <w:sz w:val="20"/>
          <w:szCs w:val="20"/>
        </w:rPr>
        <w:t>hard</w:t>
      </w:r>
      <w:r w:rsidRPr="1D4D7B0A">
        <w:rPr>
          <w:spacing w:val="-13"/>
          <w:sz w:val="20"/>
          <w:szCs w:val="20"/>
        </w:rPr>
        <w:t xml:space="preserve"> </w:t>
      </w:r>
      <w:r w:rsidRPr="1D4D7B0A">
        <w:rPr>
          <w:sz w:val="20"/>
          <w:szCs w:val="20"/>
        </w:rPr>
        <w:t>copy or by other appropriate means.</w:t>
      </w:r>
    </w:p>
    <w:p w14:paraId="311BE8B5" w14:textId="68A00187" w:rsidR="00735799" w:rsidRPr="00781A03" w:rsidRDefault="00474BB3" w:rsidP="00634CC8">
      <w:pPr>
        <w:pStyle w:val="ListParagraph"/>
        <w:numPr>
          <w:ilvl w:val="2"/>
          <w:numId w:val="11"/>
        </w:numPr>
        <w:tabs>
          <w:tab w:val="left" w:pos="2835"/>
        </w:tabs>
        <w:spacing w:before="118" w:line="264" w:lineRule="auto"/>
        <w:ind w:left="2835" w:right="1213" w:hanging="425"/>
        <w:rPr>
          <w:sz w:val="20"/>
          <w:szCs w:val="20"/>
        </w:rPr>
      </w:pPr>
      <w:r w:rsidRPr="44C0D0F7">
        <w:rPr>
          <w:sz w:val="20"/>
          <w:szCs w:val="20"/>
        </w:rPr>
        <w:t>the data contained in the</w:t>
      </w:r>
      <w:r w:rsidRPr="22D9EC9B">
        <w:rPr>
          <w:sz w:val="20"/>
          <w:szCs w:val="20"/>
        </w:rPr>
        <w:t xml:space="preserve"> </w:t>
      </w:r>
      <w:commentRangeStart w:id="341"/>
      <w:commentRangeStart w:id="342"/>
      <w:r w:rsidRPr="006C2E3E">
        <w:rPr>
          <w:b/>
          <w:bCs/>
          <w:sz w:val="20"/>
          <w:szCs w:val="20"/>
        </w:rPr>
        <w:t xml:space="preserve">NETS </w:t>
      </w:r>
      <w:r w:rsidRPr="44C0D0F7">
        <w:rPr>
          <w:b/>
          <w:bCs/>
          <w:sz w:val="20"/>
          <w:szCs w:val="20"/>
        </w:rPr>
        <w:t>Study Network Data Files</w:t>
      </w:r>
      <w:commentRangeEnd w:id="341"/>
      <w:r w:rsidR="008E777A">
        <w:rPr>
          <w:rStyle w:val="CommentReference"/>
        </w:rPr>
        <w:commentReference w:id="341"/>
      </w:r>
      <w:commentRangeEnd w:id="342"/>
      <w:r w:rsidR="007F7BB5">
        <w:rPr>
          <w:rStyle w:val="CommentReference"/>
        </w:rPr>
        <w:commentReference w:id="342"/>
      </w:r>
      <w:r w:rsidRPr="44C0D0F7">
        <w:rPr>
          <w:b/>
          <w:bCs/>
          <w:sz w:val="20"/>
          <w:szCs w:val="20"/>
        </w:rPr>
        <w:t xml:space="preserve"> </w:t>
      </w:r>
      <w:r w:rsidRPr="22D9EC9B">
        <w:rPr>
          <w:sz w:val="20"/>
          <w:szCs w:val="20"/>
        </w:rPr>
        <w:t xml:space="preserve">represents </w:t>
      </w:r>
      <w:r w:rsidRPr="44C0D0F7">
        <w:rPr>
          <w:b/>
          <w:bCs/>
          <w:sz w:val="20"/>
          <w:szCs w:val="20"/>
        </w:rPr>
        <w:t xml:space="preserve">The Company's </w:t>
      </w:r>
      <w:r w:rsidRPr="22D9EC9B">
        <w:rPr>
          <w:sz w:val="20"/>
          <w:szCs w:val="20"/>
        </w:rPr>
        <w:t xml:space="preserve">view of operating conditions </w:t>
      </w:r>
      <w:r w:rsidRPr="00781A03">
        <w:rPr>
          <w:sz w:val="20"/>
          <w:szCs w:val="20"/>
        </w:rPr>
        <w:t xml:space="preserve">although the actual conditions may be </w:t>
      </w:r>
      <w:r w:rsidRPr="00781A03">
        <w:rPr>
          <w:spacing w:val="-2"/>
          <w:sz w:val="20"/>
          <w:szCs w:val="20"/>
        </w:rPr>
        <w:t>differen</w:t>
      </w:r>
      <w:r w:rsidR="001C2C2F" w:rsidRPr="00781A03">
        <w:rPr>
          <w:spacing w:val="-2"/>
          <w:sz w:val="20"/>
          <w:szCs w:val="20"/>
        </w:rPr>
        <w:t>t</w:t>
      </w:r>
      <w:commentRangeStart w:id="343"/>
      <w:commentRangeStart w:id="344"/>
      <w:r w:rsidR="005711F1" w:rsidRPr="00781A03">
        <w:rPr>
          <w:spacing w:val="-2"/>
          <w:sz w:val="20"/>
          <w:szCs w:val="20"/>
        </w:rPr>
        <w:t>.</w:t>
      </w:r>
      <w:r w:rsidR="00C539D8" w:rsidRPr="00781A03">
        <w:rPr>
          <w:sz w:val="20"/>
          <w:szCs w:val="20"/>
        </w:rPr>
        <w:t xml:space="preserve"> </w:t>
      </w:r>
      <w:commentRangeEnd w:id="343"/>
      <w:r w:rsidR="009B5796">
        <w:rPr>
          <w:rStyle w:val="CommentReference"/>
        </w:rPr>
        <w:commentReference w:id="343"/>
      </w:r>
      <w:commentRangeEnd w:id="344"/>
      <w:r w:rsidR="00490666">
        <w:rPr>
          <w:rStyle w:val="CommentReference"/>
        </w:rPr>
        <w:commentReference w:id="344"/>
      </w:r>
      <w:r w:rsidR="00C539D8" w:rsidRPr="00781A03">
        <w:rPr>
          <w:b/>
          <w:bCs/>
          <w:sz w:val="20"/>
          <w:szCs w:val="20"/>
        </w:rPr>
        <w:t>Data Files</w:t>
      </w:r>
      <w:r w:rsidR="00C539D8" w:rsidRPr="00781A03">
        <w:rPr>
          <w:sz w:val="20"/>
          <w:szCs w:val="20"/>
        </w:rPr>
        <w:t xml:space="preserve"> received by each </w:t>
      </w:r>
      <w:r w:rsidR="00C539D8" w:rsidRPr="00781A03">
        <w:rPr>
          <w:b/>
          <w:bCs/>
          <w:sz w:val="20"/>
          <w:szCs w:val="20"/>
        </w:rPr>
        <w:t>Network Operator</w:t>
      </w:r>
      <w:r w:rsidR="00C539D8" w:rsidRPr="00781A03">
        <w:rPr>
          <w:sz w:val="20"/>
          <w:szCs w:val="20"/>
        </w:rPr>
        <w:t xml:space="preserve"> must only be used by that </w:t>
      </w:r>
      <w:r w:rsidR="00C539D8" w:rsidRPr="00781A03">
        <w:rPr>
          <w:b/>
          <w:bCs/>
          <w:sz w:val="20"/>
          <w:szCs w:val="20"/>
        </w:rPr>
        <w:t>User</w:t>
      </w:r>
      <w:r w:rsidR="00C539D8" w:rsidRPr="00781A03">
        <w:rPr>
          <w:sz w:val="20"/>
          <w:szCs w:val="20"/>
        </w:rPr>
        <w:t xml:space="preserve"> in planning and operating that </w:t>
      </w:r>
      <w:r w:rsidR="00C539D8" w:rsidRPr="00781A03">
        <w:rPr>
          <w:b/>
          <w:bCs/>
          <w:sz w:val="20"/>
          <w:szCs w:val="20"/>
        </w:rPr>
        <w:t>Network Operator’s User System</w:t>
      </w:r>
      <w:r w:rsidR="00C539D8" w:rsidRPr="00781A03">
        <w:rPr>
          <w:sz w:val="20"/>
          <w:szCs w:val="20"/>
        </w:rPr>
        <w:t xml:space="preserve"> and must not be used for any other purpose or passed on to, or used by, any other business of that </w:t>
      </w:r>
      <w:r w:rsidR="00C539D8" w:rsidRPr="00781A03">
        <w:rPr>
          <w:b/>
          <w:bCs/>
          <w:sz w:val="20"/>
          <w:szCs w:val="20"/>
        </w:rPr>
        <w:t>User</w:t>
      </w:r>
      <w:r w:rsidR="00C539D8" w:rsidRPr="00781A03">
        <w:rPr>
          <w:sz w:val="20"/>
          <w:szCs w:val="20"/>
        </w:rPr>
        <w:t xml:space="preserve"> or to, or by, any person within any other such business or elsewhere. </w:t>
      </w:r>
      <w:commentRangeStart w:id="345"/>
      <w:r w:rsidR="00C539D8" w:rsidRPr="00781A03">
        <w:rPr>
          <w:sz w:val="20"/>
          <w:szCs w:val="20"/>
        </w:rPr>
        <w:t>This also applies in the case of OC2.3.1.4</w:t>
      </w:r>
      <w:commentRangeEnd w:id="345"/>
      <w:r w:rsidR="00341920">
        <w:rPr>
          <w:rStyle w:val="CommentReference"/>
        </w:rPr>
        <w:commentReference w:id="345"/>
      </w:r>
    </w:p>
    <w:p w14:paraId="16BB4471" w14:textId="190ECE7C" w:rsidR="00735799" w:rsidRDefault="00474BB3" w:rsidP="005D1AEE">
      <w:pPr>
        <w:pStyle w:val="ListParagraph"/>
        <w:numPr>
          <w:ilvl w:val="2"/>
          <w:numId w:val="11"/>
        </w:numPr>
        <w:tabs>
          <w:tab w:val="left" w:pos="2835"/>
        </w:tabs>
        <w:spacing w:before="121" w:line="264" w:lineRule="auto"/>
        <w:ind w:left="2835" w:right="1208" w:hanging="425"/>
        <w:rPr>
          <w:sz w:val="20"/>
        </w:rPr>
      </w:pPr>
      <w:r>
        <w:rPr>
          <w:b/>
          <w:sz w:val="20"/>
        </w:rPr>
        <w:t xml:space="preserve">The Company </w:t>
      </w:r>
      <w:r w:rsidR="00A8138E">
        <w:rPr>
          <w:sz w:val="20"/>
        </w:rPr>
        <w:t>sha</w:t>
      </w:r>
      <w:r>
        <w:rPr>
          <w:sz w:val="20"/>
        </w:rPr>
        <w:t xml:space="preserve">ll notify each </w:t>
      </w:r>
      <w:r>
        <w:rPr>
          <w:b/>
          <w:sz w:val="20"/>
        </w:rPr>
        <w:t>Network Operator</w:t>
      </w:r>
      <w:r>
        <w:rPr>
          <w:sz w:val="20"/>
        </w:rPr>
        <w:t xml:space="preserve">, as soon as reasonably practicable after it has updated the </w:t>
      </w:r>
      <w:commentRangeStart w:id="346"/>
      <w:commentRangeStart w:id="347"/>
      <w:r w:rsidRPr="006C2E3E">
        <w:rPr>
          <w:b/>
          <w:sz w:val="20"/>
        </w:rPr>
        <w:t>NETS</w:t>
      </w:r>
      <w:r>
        <w:rPr>
          <w:b/>
          <w:color w:val="00AFEF"/>
          <w:sz w:val="20"/>
        </w:rPr>
        <w:t xml:space="preserve"> </w:t>
      </w:r>
      <w:r>
        <w:rPr>
          <w:b/>
          <w:sz w:val="20"/>
        </w:rPr>
        <w:t>Study</w:t>
      </w:r>
      <w:r>
        <w:rPr>
          <w:b/>
          <w:spacing w:val="-1"/>
          <w:sz w:val="20"/>
        </w:rPr>
        <w:t xml:space="preserve"> </w:t>
      </w:r>
      <w:r>
        <w:rPr>
          <w:b/>
          <w:sz w:val="20"/>
        </w:rPr>
        <w:t>Network Data</w:t>
      </w:r>
      <w:r>
        <w:rPr>
          <w:b/>
          <w:spacing w:val="-1"/>
          <w:sz w:val="20"/>
        </w:rPr>
        <w:t xml:space="preserve"> </w:t>
      </w:r>
      <w:r>
        <w:rPr>
          <w:b/>
          <w:sz w:val="20"/>
        </w:rPr>
        <w:t xml:space="preserve">Files </w:t>
      </w:r>
      <w:commentRangeEnd w:id="346"/>
      <w:r w:rsidR="00EE1C7D">
        <w:rPr>
          <w:rStyle w:val="CommentReference"/>
        </w:rPr>
        <w:commentReference w:id="346"/>
      </w:r>
      <w:commentRangeEnd w:id="347"/>
      <w:r w:rsidR="00490666">
        <w:rPr>
          <w:rStyle w:val="CommentReference"/>
        </w:rPr>
        <w:commentReference w:id="347"/>
      </w:r>
      <w:r>
        <w:rPr>
          <w:sz w:val="20"/>
        </w:rPr>
        <w:t>covering Year 1</w:t>
      </w:r>
      <w:r>
        <w:rPr>
          <w:spacing w:val="-1"/>
          <w:sz w:val="20"/>
        </w:rPr>
        <w:t xml:space="preserve"> </w:t>
      </w:r>
      <w:r>
        <w:rPr>
          <w:sz w:val="20"/>
        </w:rPr>
        <w:t>that it has</w:t>
      </w:r>
      <w:r>
        <w:rPr>
          <w:spacing w:val="-14"/>
          <w:sz w:val="20"/>
        </w:rPr>
        <w:t xml:space="preserve"> </w:t>
      </w:r>
      <w:r>
        <w:rPr>
          <w:sz w:val="20"/>
        </w:rPr>
        <w:t>done</w:t>
      </w:r>
      <w:r>
        <w:rPr>
          <w:spacing w:val="-14"/>
          <w:sz w:val="20"/>
        </w:rPr>
        <w:t xml:space="preserve"> </w:t>
      </w:r>
      <w:r>
        <w:rPr>
          <w:sz w:val="20"/>
        </w:rPr>
        <w:t>so</w:t>
      </w:r>
      <w:commentRangeStart w:id="348"/>
      <w:commentRangeStart w:id="349"/>
      <w:r>
        <w:rPr>
          <w:sz w:val="20"/>
        </w:rPr>
        <w:t>,</w:t>
      </w:r>
      <w:r>
        <w:rPr>
          <w:spacing w:val="-14"/>
          <w:sz w:val="20"/>
        </w:rPr>
        <w:t xml:space="preserve"> </w:t>
      </w:r>
      <w:r>
        <w:rPr>
          <w:sz w:val="20"/>
        </w:rPr>
        <w:t>when</w:t>
      </w:r>
      <w:r>
        <w:rPr>
          <w:spacing w:val="-14"/>
          <w:sz w:val="20"/>
        </w:rPr>
        <w:t xml:space="preserve"> </w:t>
      </w:r>
      <w:r>
        <w:rPr>
          <w:sz w:val="20"/>
        </w:rPr>
        <w:t>this</w:t>
      </w:r>
      <w:r>
        <w:rPr>
          <w:spacing w:val="-14"/>
          <w:sz w:val="20"/>
        </w:rPr>
        <w:t xml:space="preserve"> </w:t>
      </w:r>
      <w:r>
        <w:rPr>
          <w:sz w:val="20"/>
        </w:rPr>
        <w:t>update</w:t>
      </w:r>
      <w:r>
        <w:rPr>
          <w:spacing w:val="-14"/>
          <w:sz w:val="20"/>
        </w:rPr>
        <w:t xml:space="preserve"> </w:t>
      </w:r>
      <w:r>
        <w:rPr>
          <w:sz w:val="20"/>
        </w:rPr>
        <w:t>falls</w:t>
      </w:r>
      <w:r>
        <w:rPr>
          <w:spacing w:val="-14"/>
          <w:sz w:val="20"/>
        </w:rPr>
        <w:t xml:space="preserve"> </w:t>
      </w:r>
      <w:r>
        <w:rPr>
          <w:sz w:val="20"/>
        </w:rPr>
        <w:t>before</w:t>
      </w:r>
      <w:r>
        <w:rPr>
          <w:spacing w:val="-14"/>
          <w:sz w:val="20"/>
        </w:rPr>
        <w:t xml:space="preserve"> </w:t>
      </w:r>
      <w:r>
        <w:rPr>
          <w:sz w:val="20"/>
        </w:rPr>
        <w:t>the</w:t>
      </w:r>
      <w:r>
        <w:rPr>
          <w:spacing w:val="-14"/>
          <w:sz w:val="20"/>
        </w:rPr>
        <w:t xml:space="preserve"> </w:t>
      </w:r>
      <w:r>
        <w:rPr>
          <w:sz w:val="20"/>
        </w:rPr>
        <w:t>next</w:t>
      </w:r>
      <w:r>
        <w:rPr>
          <w:spacing w:val="-13"/>
          <w:sz w:val="20"/>
        </w:rPr>
        <w:t xml:space="preserve"> </w:t>
      </w:r>
      <w:r>
        <w:rPr>
          <w:sz w:val="20"/>
        </w:rPr>
        <w:t xml:space="preserve">annual update under </w:t>
      </w:r>
      <w:r w:rsidRPr="00403F61">
        <w:rPr>
          <w:sz w:val="20"/>
        </w:rPr>
        <w:t>this OC2.3.1.4</w:t>
      </w:r>
      <w:r w:rsidR="0053546D" w:rsidRPr="003A5338">
        <w:rPr>
          <w:sz w:val="20"/>
        </w:rPr>
        <w:t xml:space="preserve"> i</w:t>
      </w:r>
      <w:r w:rsidRPr="00403F61">
        <w:rPr>
          <w:sz w:val="20"/>
        </w:rPr>
        <w:t>)</w:t>
      </w:r>
      <w:commentRangeEnd w:id="348"/>
      <w:r w:rsidR="006E4F89" w:rsidRPr="00403F61">
        <w:rPr>
          <w:rStyle w:val="CommentReference"/>
        </w:rPr>
        <w:commentReference w:id="348"/>
      </w:r>
      <w:commentRangeEnd w:id="349"/>
      <w:r w:rsidR="00DB32AA" w:rsidRPr="00403F61">
        <w:rPr>
          <w:rStyle w:val="CommentReference"/>
        </w:rPr>
        <w:commentReference w:id="349"/>
      </w:r>
      <w:r w:rsidRPr="00403F61">
        <w:rPr>
          <w:sz w:val="20"/>
        </w:rPr>
        <w:t>.</w:t>
      </w:r>
      <w:r>
        <w:rPr>
          <w:sz w:val="20"/>
        </w:rPr>
        <w:t xml:space="preserve"> </w:t>
      </w:r>
      <w:r>
        <w:rPr>
          <w:b/>
          <w:sz w:val="20"/>
        </w:rPr>
        <w:t xml:space="preserve">The Company </w:t>
      </w:r>
      <w:r w:rsidR="00A8138E">
        <w:rPr>
          <w:sz w:val="20"/>
        </w:rPr>
        <w:t>sha</w:t>
      </w:r>
      <w:r>
        <w:rPr>
          <w:sz w:val="20"/>
        </w:rPr>
        <w:t xml:space="preserve">ll then make available to each </w:t>
      </w:r>
      <w:r>
        <w:rPr>
          <w:b/>
          <w:sz w:val="20"/>
        </w:rPr>
        <w:t xml:space="preserve">Network Operator </w:t>
      </w:r>
      <w:r>
        <w:rPr>
          <w:sz w:val="20"/>
        </w:rPr>
        <w:t xml:space="preserve">who has received an earlier version, the updated </w:t>
      </w:r>
      <w:commentRangeStart w:id="350"/>
      <w:commentRangeStart w:id="351"/>
      <w:r w:rsidRPr="006C2E3E">
        <w:rPr>
          <w:b/>
          <w:sz w:val="20"/>
        </w:rPr>
        <w:t>NETS</w:t>
      </w:r>
      <w:r>
        <w:rPr>
          <w:b/>
          <w:color w:val="00AFEF"/>
          <w:sz w:val="20"/>
        </w:rPr>
        <w:t xml:space="preserve"> </w:t>
      </w:r>
      <w:r>
        <w:rPr>
          <w:b/>
          <w:sz w:val="20"/>
        </w:rPr>
        <w:t xml:space="preserve">Study Network Files </w:t>
      </w:r>
      <w:commentRangeEnd w:id="350"/>
      <w:r w:rsidR="00971AD0">
        <w:rPr>
          <w:rStyle w:val="CommentReference"/>
        </w:rPr>
        <w:commentReference w:id="350"/>
      </w:r>
      <w:commentRangeEnd w:id="351"/>
      <w:r w:rsidR="001D2706">
        <w:rPr>
          <w:rStyle w:val="CommentReference"/>
        </w:rPr>
        <w:commentReference w:id="351"/>
      </w:r>
      <w:r>
        <w:rPr>
          <w:sz w:val="20"/>
        </w:rPr>
        <w:t>covering the balance of Years 1 and 2 which</w:t>
      </w:r>
      <w:r>
        <w:rPr>
          <w:spacing w:val="-10"/>
          <w:sz w:val="20"/>
        </w:rPr>
        <w:t xml:space="preserve"> </w:t>
      </w:r>
      <w:r>
        <w:rPr>
          <w:sz w:val="20"/>
        </w:rPr>
        <w:t>remain</w:t>
      </w:r>
      <w:r>
        <w:rPr>
          <w:spacing w:val="-10"/>
          <w:sz w:val="20"/>
        </w:rPr>
        <w:t xml:space="preserve"> </w:t>
      </w:r>
      <w:r>
        <w:rPr>
          <w:sz w:val="20"/>
        </w:rPr>
        <w:t>given</w:t>
      </w:r>
      <w:r>
        <w:rPr>
          <w:spacing w:val="-10"/>
          <w:sz w:val="20"/>
        </w:rPr>
        <w:t xml:space="preserve"> </w:t>
      </w:r>
      <w:r>
        <w:rPr>
          <w:sz w:val="20"/>
        </w:rPr>
        <w:t>the</w:t>
      </w:r>
      <w:r>
        <w:rPr>
          <w:spacing w:val="-8"/>
          <w:sz w:val="20"/>
        </w:rPr>
        <w:t xml:space="preserve"> </w:t>
      </w:r>
      <w:r>
        <w:rPr>
          <w:sz w:val="20"/>
        </w:rPr>
        <w:t>passage</w:t>
      </w:r>
      <w:r>
        <w:rPr>
          <w:spacing w:val="-10"/>
          <w:sz w:val="20"/>
        </w:rPr>
        <w:t xml:space="preserve"> </w:t>
      </w:r>
      <w:r>
        <w:rPr>
          <w:sz w:val="20"/>
        </w:rPr>
        <w:t>of</w:t>
      </w:r>
      <w:r>
        <w:rPr>
          <w:spacing w:val="-10"/>
          <w:sz w:val="20"/>
        </w:rPr>
        <w:t xml:space="preserve"> </w:t>
      </w:r>
      <w:r>
        <w:rPr>
          <w:sz w:val="20"/>
        </w:rPr>
        <w:t>time,</w:t>
      </w:r>
      <w:r>
        <w:rPr>
          <w:spacing w:val="-7"/>
          <w:sz w:val="20"/>
        </w:rPr>
        <w:t xml:space="preserve"> </w:t>
      </w:r>
      <w:r>
        <w:rPr>
          <w:sz w:val="20"/>
        </w:rPr>
        <w:t>and</w:t>
      </w:r>
      <w:r>
        <w:rPr>
          <w:spacing w:val="-10"/>
          <w:sz w:val="20"/>
        </w:rPr>
        <w:t xml:space="preserve"> </w:t>
      </w:r>
      <w:r>
        <w:rPr>
          <w:sz w:val="20"/>
        </w:rPr>
        <w:t>which</w:t>
      </w:r>
      <w:r>
        <w:rPr>
          <w:spacing w:val="-10"/>
          <w:sz w:val="20"/>
        </w:rPr>
        <w:t xml:space="preserve"> </w:t>
      </w:r>
      <w:r>
        <w:rPr>
          <w:sz w:val="20"/>
        </w:rPr>
        <w:t>are</w:t>
      </w:r>
      <w:r>
        <w:rPr>
          <w:spacing w:val="-8"/>
          <w:sz w:val="20"/>
        </w:rPr>
        <w:t xml:space="preserve"> </w:t>
      </w:r>
      <w:r>
        <w:rPr>
          <w:sz w:val="20"/>
        </w:rPr>
        <w:t xml:space="preserve">of relevance to that </w:t>
      </w:r>
      <w:r>
        <w:rPr>
          <w:b/>
          <w:sz w:val="20"/>
        </w:rPr>
        <w:t>User's System</w:t>
      </w:r>
      <w:r>
        <w:rPr>
          <w:sz w:val="20"/>
        </w:rPr>
        <w:t xml:space="preserve">. The provisions of paragraphs </w:t>
      </w:r>
      <w:commentRangeStart w:id="352"/>
      <w:r>
        <w:rPr>
          <w:sz w:val="20"/>
        </w:rPr>
        <w:t>2</w:t>
      </w:r>
      <w:r w:rsidR="005D1AEE">
        <w:rPr>
          <w:sz w:val="20"/>
        </w:rPr>
        <w:t>.</w:t>
      </w:r>
      <w:r>
        <w:rPr>
          <w:sz w:val="20"/>
        </w:rPr>
        <w:t xml:space="preserve"> </w:t>
      </w:r>
      <w:commentRangeEnd w:id="352"/>
      <w:r w:rsidR="00871FD6">
        <w:rPr>
          <w:rStyle w:val="CommentReference"/>
        </w:rPr>
        <w:commentReference w:id="352"/>
      </w:r>
      <w:r>
        <w:rPr>
          <w:sz w:val="20"/>
        </w:rPr>
        <w:t>and 3</w:t>
      </w:r>
      <w:r w:rsidR="005D1AEE">
        <w:rPr>
          <w:sz w:val="20"/>
        </w:rPr>
        <w:t>.</w:t>
      </w:r>
      <w:r>
        <w:rPr>
          <w:sz w:val="20"/>
        </w:rPr>
        <w:t xml:space="preserve"> above shall apply to the making available of these updates.</w:t>
      </w:r>
    </w:p>
    <w:p w14:paraId="6F9B3E03" w14:textId="77777777" w:rsidR="001C5699" w:rsidRDefault="00341920" w:rsidP="00BC778E">
      <w:pPr>
        <w:pStyle w:val="BodyText"/>
        <w:spacing w:before="121" w:line="264" w:lineRule="auto"/>
        <w:ind w:right="1213"/>
        <w:jc w:val="both"/>
      </w:pPr>
      <w:commentRangeStart w:id="353"/>
      <w:commentRangeEnd w:id="353"/>
      <w:r>
        <w:rPr>
          <w:rStyle w:val="CommentReference"/>
        </w:rPr>
        <w:commentReference w:id="353"/>
      </w:r>
    </w:p>
    <w:p w14:paraId="3CD8FC5F" w14:textId="77777777" w:rsidR="00067463" w:rsidRDefault="00067463" w:rsidP="00BC778E">
      <w:pPr>
        <w:pStyle w:val="BodyText"/>
        <w:spacing w:before="121" w:line="264" w:lineRule="auto"/>
        <w:ind w:right="1213"/>
        <w:jc w:val="both"/>
      </w:pPr>
    </w:p>
    <w:p w14:paraId="1DCB371C" w14:textId="77777777" w:rsidR="001C5699" w:rsidRDefault="001C5699" w:rsidP="0057002C">
      <w:pPr>
        <w:pStyle w:val="BodyText"/>
        <w:spacing w:before="121" w:line="264" w:lineRule="auto"/>
        <w:ind w:right="1213"/>
        <w:jc w:val="both"/>
      </w:pPr>
    </w:p>
    <w:p w14:paraId="293D70FA" w14:textId="4EFF4F3D" w:rsidR="00735799" w:rsidRPr="006C2E3E" w:rsidRDefault="00081F49" w:rsidP="44C0D0F7">
      <w:pPr>
        <w:pStyle w:val="BodyText"/>
        <w:spacing w:before="121" w:line="264" w:lineRule="auto"/>
        <w:ind w:left="1695" w:right="1213" w:hanging="1419"/>
        <w:jc w:val="both"/>
        <w:rPr>
          <w:u w:val="single"/>
        </w:rPr>
      </w:pPr>
      <w:r>
        <w:rPr>
          <w:noProof/>
        </w:rPr>
        <w:drawing>
          <wp:anchor distT="0" distB="0" distL="114300" distR="114300" simplePos="0" relativeHeight="251658256" behindDoc="0" locked="0" layoutInCell="1" allowOverlap="1" wp14:anchorId="210262C0" wp14:editId="6763F25B">
            <wp:simplePos x="0" y="0"/>
            <wp:positionH relativeFrom="column">
              <wp:posOffset>197485</wp:posOffset>
            </wp:positionH>
            <wp:positionV relativeFrom="paragraph">
              <wp:posOffset>396240</wp:posOffset>
            </wp:positionV>
            <wp:extent cx="1188720" cy="904875"/>
            <wp:effectExtent l="0" t="0" r="0" b="9525"/>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904875"/>
                    </a:xfrm>
                    <a:prstGeom prst="rect">
                      <a:avLst/>
                    </a:prstGeom>
                    <a:noFill/>
                  </pic:spPr>
                </pic:pic>
              </a:graphicData>
            </a:graphic>
            <wp14:sizeRelV relativeFrom="margin">
              <wp14:pctHeight>0</wp14:pctHeight>
            </wp14:sizeRelV>
          </wp:anchor>
        </w:drawing>
      </w:r>
      <w:r w:rsidR="00474BB3" w:rsidRPr="006C2E3E">
        <w:t>OC2.3.1.5</w:t>
      </w:r>
      <w:r w:rsidR="00474BB3" w:rsidRPr="006C2E3E">
        <w:rPr>
          <w:spacing w:val="80"/>
        </w:rPr>
        <w:t xml:space="preserve"> </w:t>
      </w:r>
      <w:r w:rsidR="00474BB3" w:rsidRPr="006C2E3E">
        <w:rPr>
          <w:u w:val="single"/>
        </w:rPr>
        <w:t>Operational Planning Phase - Planning in</w:t>
      </w:r>
      <w:r w:rsidR="004179CF">
        <w:rPr>
          <w:u w:val="single"/>
        </w:rPr>
        <w:t xml:space="preserve"> </w:t>
      </w:r>
      <w:r w:rsidR="00474BB3" w:rsidRPr="006C2E3E">
        <w:rPr>
          <w:u w:val="single"/>
        </w:rPr>
        <w:t xml:space="preserve">Year 0 </w:t>
      </w:r>
      <w:r w:rsidR="003F7E5B" w:rsidRPr="006C2E3E">
        <w:rPr>
          <w:u w:val="single"/>
        </w:rPr>
        <w:t>d</w:t>
      </w:r>
      <w:r w:rsidR="00474BB3" w:rsidRPr="006C2E3E">
        <w:rPr>
          <w:u w:val="single"/>
        </w:rPr>
        <w:t xml:space="preserve">own to </w:t>
      </w:r>
      <w:r w:rsidR="003E22B7" w:rsidRPr="006C2E3E">
        <w:rPr>
          <w:u w:val="single"/>
        </w:rPr>
        <w:t>t</w:t>
      </w:r>
      <w:r w:rsidR="00474BB3" w:rsidRPr="006C2E3E">
        <w:rPr>
          <w:u w:val="single"/>
        </w:rPr>
        <w:t>he Programming</w:t>
      </w:r>
      <w:r w:rsidR="00474BB3" w:rsidRPr="006C2E3E">
        <w:t xml:space="preserve"> </w:t>
      </w:r>
      <w:r w:rsidR="00474BB3" w:rsidRPr="006C2E3E">
        <w:rPr>
          <w:u w:val="single"/>
        </w:rPr>
        <w:t>Phase (</w:t>
      </w:r>
      <w:r w:rsidR="003E22B7" w:rsidRPr="006C2E3E">
        <w:rPr>
          <w:u w:val="single"/>
        </w:rPr>
        <w:t>a</w:t>
      </w:r>
      <w:r w:rsidR="00474BB3" w:rsidRPr="006C2E3E">
        <w:rPr>
          <w:u w:val="single"/>
        </w:rPr>
        <w:t xml:space="preserve">nd in </w:t>
      </w:r>
      <w:r w:rsidR="003E22B7" w:rsidRPr="006C2E3E">
        <w:rPr>
          <w:u w:val="single"/>
        </w:rPr>
        <w:t>t</w:t>
      </w:r>
      <w:r w:rsidR="00474BB3" w:rsidRPr="006C2E3E">
        <w:rPr>
          <w:u w:val="single"/>
        </w:rPr>
        <w:t xml:space="preserve">he </w:t>
      </w:r>
      <w:commentRangeStart w:id="354"/>
      <w:r w:rsidR="00474BB3" w:rsidRPr="006C2E3E">
        <w:rPr>
          <w:u w:val="single"/>
        </w:rPr>
        <w:t>Case</w:t>
      </w:r>
      <w:commentRangeEnd w:id="354"/>
      <w:r w:rsidR="00341920">
        <w:rPr>
          <w:rStyle w:val="CommentReference"/>
        </w:rPr>
        <w:commentReference w:id="354"/>
      </w:r>
      <w:r w:rsidR="00474BB3" w:rsidRPr="006C2E3E">
        <w:rPr>
          <w:u w:val="single"/>
        </w:rPr>
        <w:t xml:space="preserve"> </w:t>
      </w:r>
      <w:r w:rsidR="003E22B7" w:rsidRPr="006C2E3E">
        <w:rPr>
          <w:u w:val="single"/>
        </w:rPr>
        <w:t>o</w:t>
      </w:r>
      <w:r w:rsidR="00474BB3" w:rsidRPr="006C2E3E">
        <w:rPr>
          <w:u w:val="single"/>
        </w:rPr>
        <w:t xml:space="preserve">f Load Transfer Capability, </w:t>
      </w:r>
      <w:r w:rsidR="009B5194" w:rsidRPr="006C2E3E">
        <w:rPr>
          <w:u w:val="single"/>
        </w:rPr>
        <w:t>a</w:t>
      </w:r>
      <w:r w:rsidR="00474BB3" w:rsidRPr="006C2E3E">
        <w:rPr>
          <w:u w:val="single"/>
        </w:rPr>
        <w:t xml:space="preserve">lso </w:t>
      </w:r>
      <w:r w:rsidR="009B5194" w:rsidRPr="006C2E3E">
        <w:rPr>
          <w:u w:val="single"/>
        </w:rPr>
        <w:t>d</w:t>
      </w:r>
      <w:r w:rsidR="00474BB3" w:rsidRPr="006C2E3E">
        <w:rPr>
          <w:u w:val="single"/>
        </w:rPr>
        <w:t xml:space="preserve">uring </w:t>
      </w:r>
      <w:r w:rsidR="009B5194" w:rsidRPr="006C2E3E">
        <w:rPr>
          <w:u w:val="single"/>
        </w:rPr>
        <w:t>t</w:t>
      </w:r>
      <w:r w:rsidR="00474BB3" w:rsidRPr="006C2E3E">
        <w:rPr>
          <w:u w:val="single"/>
        </w:rPr>
        <w:t>he Programming</w:t>
      </w:r>
      <w:r w:rsidR="00474BB3" w:rsidRPr="006C2E3E">
        <w:t xml:space="preserve"> </w:t>
      </w:r>
      <w:r w:rsidR="00474BB3" w:rsidRPr="006C2E3E">
        <w:rPr>
          <w:spacing w:val="-2"/>
          <w:u w:val="single"/>
        </w:rPr>
        <w:t>Phase)</w:t>
      </w:r>
    </w:p>
    <w:p w14:paraId="24A80CF7" w14:textId="1F0F976D" w:rsidR="00735799" w:rsidRDefault="00735799" w:rsidP="0057002C">
      <w:pPr>
        <w:pStyle w:val="BodyTex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45"/>
        <w:gridCol w:w="2478"/>
        <w:gridCol w:w="2125"/>
        <w:gridCol w:w="2300"/>
      </w:tblGrid>
      <w:tr w:rsidR="00735799" w14:paraId="3C75C2DF" w14:textId="77777777" w:rsidTr="00AD6E09">
        <w:trPr>
          <w:trHeight w:val="282"/>
        </w:trPr>
        <w:tc>
          <w:tcPr>
            <w:tcW w:w="2645" w:type="dxa"/>
          </w:tcPr>
          <w:p w14:paraId="5E0628B6" w14:textId="1D1407BE" w:rsidR="00735799" w:rsidRPr="0001040D" w:rsidRDefault="00735799">
            <w:pPr>
              <w:pStyle w:val="TableParagraph"/>
              <w:rPr>
                <w:rFonts w:ascii="Arial" w:hAnsi="Arial" w:cs="Arial"/>
                <w:sz w:val="20"/>
                <w:szCs w:val="20"/>
              </w:rPr>
            </w:pPr>
          </w:p>
        </w:tc>
        <w:tc>
          <w:tcPr>
            <w:tcW w:w="2478" w:type="dxa"/>
          </w:tcPr>
          <w:p w14:paraId="2D54A4D0" w14:textId="676C64CC" w:rsidR="00735799" w:rsidRPr="0001040D" w:rsidRDefault="00474BB3">
            <w:pPr>
              <w:pStyle w:val="TableParagraph"/>
              <w:spacing w:line="248" w:lineRule="exact"/>
              <w:ind w:left="105"/>
              <w:rPr>
                <w:rFonts w:ascii="Arial" w:hAnsi="Arial" w:cs="Arial"/>
                <w:b/>
                <w:sz w:val="20"/>
                <w:szCs w:val="20"/>
              </w:rPr>
            </w:pPr>
            <w:r w:rsidRPr="0001040D">
              <w:rPr>
                <w:rFonts w:ascii="Arial" w:hAnsi="Arial" w:cs="Arial"/>
                <w:b/>
                <w:sz w:val="20"/>
                <w:szCs w:val="20"/>
              </w:rPr>
              <w:t>Year</w:t>
            </w:r>
            <w:r w:rsidRPr="0001040D">
              <w:rPr>
                <w:rFonts w:ascii="Arial" w:hAnsi="Arial" w:cs="Arial"/>
                <w:b/>
                <w:spacing w:val="-2"/>
                <w:sz w:val="20"/>
                <w:szCs w:val="20"/>
              </w:rPr>
              <w:t xml:space="preserve"> </w:t>
            </w:r>
            <w:r w:rsidRPr="0001040D">
              <w:rPr>
                <w:rFonts w:ascii="Arial" w:hAnsi="Arial" w:cs="Arial"/>
                <w:b/>
                <w:spacing w:val="-10"/>
                <w:sz w:val="20"/>
                <w:szCs w:val="20"/>
              </w:rPr>
              <w:t>0</w:t>
            </w:r>
          </w:p>
        </w:tc>
        <w:tc>
          <w:tcPr>
            <w:tcW w:w="2124" w:type="dxa"/>
          </w:tcPr>
          <w:p w14:paraId="2343791C" w14:textId="77777777" w:rsidR="00735799" w:rsidRPr="0001040D" w:rsidRDefault="00735799">
            <w:pPr>
              <w:pStyle w:val="TableParagraph"/>
              <w:rPr>
                <w:rFonts w:ascii="Arial" w:hAnsi="Arial" w:cs="Arial"/>
                <w:sz w:val="20"/>
                <w:szCs w:val="20"/>
              </w:rPr>
            </w:pPr>
          </w:p>
        </w:tc>
        <w:tc>
          <w:tcPr>
            <w:tcW w:w="2300" w:type="dxa"/>
          </w:tcPr>
          <w:p w14:paraId="6E89EDD4" w14:textId="77777777" w:rsidR="00735799" w:rsidRPr="0001040D" w:rsidRDefault="00735799">
            <w:pPr>
              <w:pStyle w:val="TableParagraph"/>
              <w:rPr>
                <w:rFonts w:ascii="Arial" w:hAnsi="Arial" w:cs="Arial"/>
                <w:sz w:val="20"/>
                <w:szCs w:val="20"/>
              </w:rPr>
            </w:pPr>
          </w:p>
        </w:tc>
      </w:tr>
      <w:tr w:rsidR="00735799" w14:paraId="6D78330A" w14:textId="77777777" w:rsidTr="00AD6E09">
        <w:trPr>
          <w:trHeight w:val="847"/>
        </w:trPr>
        <w:tc>
          <w:tcPr>
            <w:tcW w:w="2645" w:type="dxa"/>
          </w:tcPr>
          <w:p w14:paraId="0CC1AB5F" w14:textId="56D51658" w:rsidR="00735799" w:rsidRPr="0001040D" w:rsidRDefault="00474BB3">
            <w:pPr>
              <w:pStyle w:val="TableParagraph"/>
              <w:spacing w:before="1"/>
              <w:ind w:left="107"/>
              <w:rPr>
                <w:rFonts w:ascii="Arial" w:hAnsi="Arial" w:cs="Arial"/>
                <w:b/>
                <w:sz w:val="20"/>
                <w:szCs w:val="20"/>
              </w:rPr>
            </w:pPr>
            <w:r w:rsidRPr="0001040D">
              <w:rPr>
                <w:rFonts w:ascii="Arial" w:hAnsi="Arial" w:cs="Arial"/>
                <w:b/>
                <w:spacing w:val="-2"/>
                <w:sz w:val="20"/>
                <w:szCs w:val="20"/>
              </w:rPr>
              <w:t>Party</w:t>
            </w:r>
          </w:p>
        </w:tc>
        <w:tc>
          <w:tcPr>
            <w:tcW w:w="2478" w:type="dxa"/>
          </w:tcPr>
          <w:p w14:paraId="7CD8247D" w14:textId="74749E57" w:rsidR="00735799" w:rsidRPr="0001040D" w:rsidRDefault="00474BB3">
            <w:pPr>
              <w:pStyle w:val="TableParagraph"/>
              <w:spacing w:before="3" w:line="237" w:lineRule="auto"/>
              <w:ind w:left="105"/>
              <w:rPr>
                <w:rFonts w:ascii="Arial" w:hAnsi="Arial" w:cs="Arial"/>
                <w:b/>
                <w:sz w:val="20"/>
                <w:szCs w:val="20"/>
              </w:rPr>
            </w:pPr>
            <w:r w:rsidRPr="0001040D">
              <w:rPr>
                <w:rFonts w:ascii="Arial" w:hAnsi="Arial" w:cs="Arial"/>
                <w:b/>
                <w:sz w:val="20"/>
                <w:szCs w:val="20"/>
              </w:rPr>
              <w:t>Anytime</w:t>
            </w:r>
            <w:r w:rsidRPr="0001040D">
              <w:rPr>
                <w:rFonts w:ascii="Arial" w:hAnsi="Arial" w:cs="Arial"/>
                <w:b/>
                <w:spacing w:val="-12"/>
                <w:sz w:val="20"/>
                <w:szCs w:val="20"/>
              </w:rPr>
              <w:t xml:space="preserve"> </w:t>
            </w:r>
            <w:r w:rsidRPr="0001040D">
              <w:rPr>
                <w:rFonts w:ascii="Arial" w:hAnsi="Arial" w:cs="Arial"/>
                <w:b/>
                <w:sz w:val="20"/>
                <w:szCs w:val="20"/>
              </w:rPr>
              <w:t>but</w:t>
            </w:r>
            <w:r w:rsidRPr="0001040D">
              <w:rPr>
                <w:rFonts w:ascii="Arial" w:hAnsi="Arial" w:cs="Arial"/>
                <w:b/>
                <w:spacing w:val="-12"/>
                <w:sz w:val="20"/>
                <w:szCs w:val="20"/>
              </w:rPr>
              <w:t xml:space="preserve"> </w:t>
            </w:r>
            <w:r w:rsidRPr="0001040D">
              <w:rPr>
                <w:rFonts w:ascii="Arial" w:hAnsi="Arial" w:cs="Arial"/>
                <w:b/>
                <w:sz w:val="20"/>
                <w:szCs w:val="20"/>
              </w:rPr>
              <w:t>not</w:t>
            </w:r>
            <w:r w:rsidRPr="0001040D">
              <w:rPr>
                <w:rFonts w:ascii="Arial" w:hAnsi="Arial" w:cs="Arial"/>
                <w:b/>
                <w:spacing w:val="-13"/>
                <w:sz w:val="20"/>
                <w:szCs w:val="20"/>
              </w:rPr>
              <w:t xml:space="preserve"> </w:t>
            </w:r>
            <w:r w:rsidRPr="0001040D">
              <w:rPr>
                <w:rFonts w:ascii="Arial" w:hAnsi="Arial" w:cs="Arial"/>
                <w:b/>
                <w:sz w:val="20"/>
                <w:szCs w:val="20"/>
              </w:rPr>
              <w:t>less than 8 weeks from</w:t>
            </w:r>
          </w:p>
          <w:p w14:paraId="0AFCCC78" w14:textId="77777777" w:rsidR="00735799" w:rsidRPr="0001040D" w:rsidRDefault="00474BB3">
            <w:pPr>
              <w:pStyle w:val="TableParagraph"/>
              <w:spacing w:before="2" w:line="249" w:lineRule="exact"/>
              <w:ind w:left="105"/>
              <w:rPr>
                <w:rFonts w:ascii="Arial" w:hAnsi="Arial" w:cs="Arial"/>
                <w:b/>
                <w:sz w:val="20"/>
                <w:szCs w:val="20"/>
              </w:rPr>
            </w:pPr>
            <w:r w:rsidRPr="0001040D">
              <w:rPr>
                <w:rFonts w:ascii="Arial" w:hAnsi="Arial" w:cs="Arial"/>
                <w:b/>
                <w:sz w:val="20"/>
                <w:szCs w:val="20"/>
              </w:rPr>
              <w:t>requested</w:t>
            </w:r>
            <w:r w:rsidRPr="0001040D">
              <w:rPr>
                <w:rFonts w:ascii="Arial" w:hAnsi="Arial" w:cs="Arial"/>
                <w:b/>
                <w:spacing w:val="-8"/>
                <w:sz w:val="20"/>
                <w:szCs w:val="20"/>
              </w:rPr>
              <w:t xml:space="preserve"> </w:t>
            </w:r>
            <w:r w:rsidRPr="0001040D">
              <w:rPr>
                <w:rFonts w:ascii="Arial" w:hAnsi="Arial" w:cs="Arial"/>
                <w:b/>
                <w:spacing w:val="-2"/>
                <w:sz w:val="20"/>
                <w:szCs w:val="20"/>
              </w:rPr>
              <w:t>change</w:t>
            </w:r>
          </w:p>
        </w:tc>
        <w:tc>
          <w:tcPr>
            <w:tcW w:w="2124" w:type="dxa"/>
          </w:tcPr>
          <w:p w14:paraId="1F3CD137" w14:textId="57C032DB" w:rsidR="00735799" w:rsidRPr="0001040D" w:rsidRDefault="00474BB3">
            <w:pPr>
              <w:pStyle w:val="TableParagraph"/>
              <w:spacing w:before="3" w:line="237" w:lineRule="auto"/>
              <w:ind w:left="104"/>
              <w:rPr>
                <w:rFonts w:ascii="Arial" w:hAnsi="Arial" w:cs="Arial"/>
                <w:b/>
                <w:sz w:val="20"/>
                <w:szCs w:val="20"/>
              </w:rPr>
            </w:pPr>
            <w:r w:rsidRPr="0001040D">
              <w:rPr>
                <w:rFonts w:ascii="Arial" w:hAnsi="Arial" w:cs="Arial"/>
                <w:b/>
                <w:sz w:val="20"/>
                <w:szCs w:val="20"/>
              </w:rPr>
              <w:t>14</w:t>
            </w:r>
            <w:r w:rsidRPr="0001040D">
              <w:rPr>
                <w:rFonts w:ascii="Arial" w:hAnsi="Arial" w:cs="Arial"/>
                <w:b/>
                <w:spacing w:val="-10"/>
                <w:sz w:val="20"/>
                <w:szCs w:val="20"/>
              </w:rPr>
              <w:t xml:space="preserve"> </w:t>
            </w:r>
            <w:r w:rsidRPr="0001040D">
              <w:rPr>
                <w:rFonts w:ascii="Arial" w:hAnsi="Arial" w:cs="Arial"/>
                <w:b/>
                <w:sz w:val="20"/>
                <w:szCs w:val="20"/>
              </w:rPr>
              <w:t>days</w:t>
            </w:r>
            <w:r w:rsidRPr="0001040D">
              <w:rPr>
                <w:rFonts w:ascii="Arial" w:hAnsi="Arial" w:cs="Arial"/>
                <w:b/>
                <w:spacing w:val="-10"/>
                <w:sz w:val="20"/>
                <w:szCs w:val="20"/>
              </w:rPr>
              <w:t xml:space="preserve"> </w:t>
            </w:r>
            <w:r w:rsidRPr="0001040D">
              <w:rPr>
                <w:rFonts w:ascii="Arial" w:hAnsi="Arial" w:cs="Arial"/>
                <w:b/>
                <w:sz w:val="20"/>
                <w:szCs w:val="20"/>
              </w:rPr>
              <w:t>from</w:t>
            </w:r>
            <w:r w:rsidRPr="0001040D">
              <w:rPr>
                <w:rFonts w:ascii="Arial" w:hAnsi="Arial" w:cs="Arial"/>
                <w:b/>
                <w:spacing w:val="-10"/>
                <w:sz w:val="20"/>
                <w:szCs w:val="20"/>
              </w:rPr>
              <w:t xml:space="preserve"> </w:t>
            </w:r>
            <w:r w:rsidRPr="0001040D">
              <w:rPr>
                <w:rFonts w:ascii="Arial" w:hAnsi="Arial" w:cs="Arial"/>
                <w:b/>
                <w:sz w:val="20"/>
                <w:szCs w:val="20"/>
              </w:rPr>
              <w:t>date</w:t>
            </w:r>
            <w:r w:rsidRPr="0001040D">
              <w:rPr>
                <w:rFonts w:ascii="Arial" w:hAnsi="Arial" w:cs="Arial"/>
                <w:b/>
                <w:spacing w:val="-10"/>
                <w:sz w:val="20"/>
                <w:szCs w:val="20"/>
              </w:rPr>
              <w:t xml:space="preserve"> </w:t>
            </w:r>
            <w:r w:rsidRPr="0001040D">
              <w:rPr>
                <w:rFonts w:ascii="Arial" w:hAnsi="Arial" w:cs="Arial"/>
                <w:b/>
                <w:sz w:val="20"/>
                <w:szCs w:val="20"/>
              </w:rPr>
              <w:t xml:space="preserve">of </w:t>
            </w:r>
            <w:r w:rsidRPr="0001040D">
              <w:rPr>
                <w:rFonts w:ascii="Arial" w:hAnsi="Arial" w:cs="Arial"/>
                <w:b/>
                <w:spacing w:val="-2"/>
                <w:sz w:val="20"/>
                <w:szCs w:val="20"/>
              </w:rPr>
              <w:t>request</w:t>
            </w:r>
          </w:p>
        </w:tc>
        <w:tc>
          <w:tcPr>
            <w:tcW w:w="2300" w:type="dxa"/>
          </w:tcPr>
          <w:p w14:paraId="7B32F89A" w14:textId="03596010" w:rsidR="00735799" w:rsidRPr="0001040D" w:rsidRDefault="00474BB3">
            <w:pPr>
              <w:pStyle w:val="TableParagraph"/>
              <w:spacing w:before="3" w:line="237" w:lineRule="auto"/>
              <w:ind w:left="107"/>
              <w:rPr>
                <w:rFonts w:ascii="Arial" w:hAnsi="Arial" w:cs="Arial"/>
                <w:b/>
                <w:sz w:val="20"/>
                <w:szCs w:val="20"/>
              </w:rPr>
            </w:pPr>
            <w:r w:rsidRPr="0001040D">
              <w:rPr>
                <w:rFonts w:ascii="Arial" w:hAnsi="Arial" w:cs="Arial"/>
                <w:b/>
                <w:sz w:val="20"/>
                <w:szCs w:val="20"/>
              </w:rPr>
              <w:t>Where</w:t>
            </w:r>
            <w:r w:rsidRPr="0001040D">
              <w:rPr>
                <w:rFonts w:ascii="Arial" w:hAnsi="Arial" w:cs="Arial"/>
                <w:b/>
                <w:spacing w:val="-13"/>
                <w:sz w:val="20"/>
                <w:szCs w:val="20"/>
              </w:rPr>
              <w:t xml:space="preserve"> </w:t>
            </w:r>
            <w:r w:rsidRPr="0001040D">
              <w:rPr>
                <w:rFonts w:ascii="Arial" w:hAnsi="Arial" w:cs="Arial"/>
                <w:b/>
                <w:sz w:val="20"/>
                <w:szCs w:val="20"/>
              </w:rPr>
              <w:t>necessary</w:t>
            </w:r>
            <w:r w:rsidRPr="0001040D">
              <w:rPr>
                <w:rFonts w:ascii="Arial" w:hAnsi="Arial" w:cs="Arial"/>
                <w:b/>
                <w:spacing w:val="-12"/>
                <w:sz w:val="20"/>
                <w:szCs w:val="20"/>
              </w:rPr>
              <w:t xml:space="preserve"> </w:t>
            </w:r>
            <w:r w:rsidRPr="0001040D">
              <w:rPr>
                <w:rFonts w:ascii="Arial" w:hAnsi="Arial" w:cs="Arial"/>
                <w:b/>
                <w:sz w:val="20"/>
                <w:szCs w:val="20"/>
              </w:rPr>
              <w:t>8-52 weeks ahead</w:t>
            </w:r>
          </w:p>
        </w:tc>
      </w:tr>
      <w:tr w:rsidR="00787729" w14:paraId="42A86071" w14:textId="77777777" w:rsidTr="00AD6E09">
        <w:trPr>
          <w:trHeight w:val="565"/>
        </w:trPr>
        <w:tc>
          <w:tcPr>
            <w:tcW w:w="2645" w:type="dxa"/>
          </w:tcPr>
          <w:p w14:paraId="374AF3A8" w14:textId="77777777" w:rsidR="00787729" w:rsidRPr="0001040D" w:rsidRDefault="00787729">
            <w:pPr>
              <w:pStyle w:val="TableParagraph"/>
              <w:spacing w:line="268" w:lineRule="exact"/>
              <w:ind w:left="107"/>
              <w:rPr>
                <w:rFonts w:ascii="Arial" w:hAnsi="Arial" w:cs="Arial"/>
                <w:sz w:val="20"/>
                <w:szCs w:val="20"/>
              </w:rPr>
            </w:pPr>
            <w:r w:rsidRPr="0001040D">
              <w:rPr>
                <w:rFonts w:ascii="Arial" w:hAnsi="Arial" w:cs="Arial"/>
                <w:b/>
                <w:spacing w:val="-2"/>
                <w:sz w:val="20"/>
                <w:szCs w:val="20"/>
              </w:rPr>
              <w:t>Generator</w:t>
            </w:r>
            <w:r w:rsidRPr="0001040D">
              <w:rPr>
                <w:rFonts w:ascii="Arial" w:hAnsi="Arial" w:cs="Arial"/>
                <w:b/>
                <w:color w:val="00AFEF"/>
                <w:spacing w:val="-6"/>
                <w:sz w:val="20"/>
                <w:szCs w:val="20"/>
              </w:rPr>
              <w:t xml:space="preserve"> </w:t>
            </w:r>
            <w:r w:rsidRPr="0001040D">
              <w:rPr>
                <w:rFonts w:ascii="Arial" w:hAnsi="Arial" w:cs="Arial"/>
                <w:spacing w:val="-2"/>
                <w:sz w:val="20"/>
                <w:szCs w:val="20"/>
              </w:rPr>
              <w:t>and/or</w:t>
            </w:r>
          </w:p>
          <w:p w14:paraId="51723298" w14:textId="77777777" w:rsidR="00787729" w:rsidRPr="0001040D" w:rsidRDefault="00787729">
            <w:pPr>
              <w:pStyle w:val="TableParagraph"/>
              <w:spacing w:line="249" w:lineRule="exact"/>
              <w:ind w:left="107"/>
              <w:rPr>
                <w:rFonts w:ascii="Arial" w:hAnsi="Arial" w:cs="Arial"/>
                <w:b/>
                <w:sz w:val="20"/>
                <w:szCs w:val="20"/>
              </w:rPr>
            </w:pPr>
            <w:r w:rsidRPr="0001040D">
              <w:rPr>
                <w:rFonts w:ascii="Arial" w:hAnsi="Arial" w:cs="Arial"/>
                <w:b/>
                <w:sz w:val="20"/>
                <w:szCs w:val="20"/>
              </w:rPr>
              <w:t>Interconnector</w:t>
            </w:r>
            <w:r w:rsidRPr="0001040D">
              <w:rPr>
                <w:rFonts w:ascii="Arial" w:hAnsi="Arial" w:cs="Arial"/>
                <w:b/>
                <w:spacing w:val="-14"/>
                <w:sz w:val="20"/>
                <w:szCs w:val="20"/>
              </w:rPr>
              <w:t xml:space="preserve"> </w:t>
            </w:r>
            <w:r w:rsidRPr="0001040D">
              <w:rPr>
                <w:rFonts w:ascii="Arial" w:hAnsi="Arial" w:cs="Arial"/>
                <w:b/>
                <w:spacing w:val="-4"/>
                <w:sz w:val="20"/>
                <w:szCs w:val="20"/>
              </w:rPr>
              <w:t>Owner</w:t>
            </w:r>
          </w:p>
        </w:tc>
        <w:tc>
          <w:tcPr>
            <w:tcW w:w="2478" w:type="dxa"/>
            <w:shd w:val="clear" w:color="auto" w:fill="92D050"/>
          </w:tcPr>
          <w:p w14:paraId="250BE4C3" w14:textId="57D9B642"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c>
          <w:tcPr>
            <w:tcW w:w="4424" w:type="dxa"/>
            <w:gridSpan w:val="2"/>
            <w:shd w:val="clear" w:color="auto" w:fill="00AFEF"/>
          </w:tcPr>
          <w:p w14:paraId="2C89EF26" w14:textId="0590A2A6"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r w:rsidR="0001040D" w:rsidRPr="00917245">
              <w:rPr>
                <w:rFonts w:ascii="Arial" w:eastAsia="Arial" w:hAnsi="Arial" w:cs="Arial"/>
                <w:sz w:val="20"/>
                <w:szCs w:val="20"/>
              </w:rPr>
              <w:t>i</w:t>
            </w:r>
            <w:r w:rsidRPr="00917245">
              <w:rPr>
                <w:rFonts w:ascii="Arial" w:eastAsia="Arial" w:hAnsi="Arial" w:cs="Arial"/>
                <w:sz w:val="20"/>
                <w:szCs w:val="20"/>
              </w:rPr>
              <w:t>nfo</w:t>
            </w:r>
          </w:p>
        </w:tc>
      </w:tr>
      <w:tr w:rsidR="00787729" w14:paraId="3B790584" w14:textId="77777777" w:rsidTr="00AD6E09">
        <w:trPr>
          <w:trHeight w:val="282"/>
        </w:trPr>
        <w:tc>
          <w:tcPr>
            <w:tcW w:w="2645" w:type="dxa"/>
          </w:tcPr>
          <w:p w14:paraId="5088AE82" w14:textId="77777777" w:rsidR="00787729" w:rsidRPr="0001040D" w:rsidRDefault="00787729">
            <w:pPr>
              <w:pStyle w:val="TableParagraph"/>
              <w:spacing w:line="248" w:lineRule="exact"/>
              <w:ind w:left="107"/>
              <w:rPr>
                <w:rFonts w:ascii="Arial" w:hAnsi="Arial" w:cs="Arial"/>
                <w:b/>
                <w:sz w:val="20"/>
                <w:szCs w:val="20"/>
              </w:rPr>
            </w:pPr>
            <w:r w:rsidRPr="0001040D">
              <w:rPr>
                <w:rFonts w:ascii="Arial" w:hAnsi="Arial" w:cs="Arial"/>
                <w:b/>
                <w:sz w:val="20"/>
                <w:szCs w:val="20"/>
              </w:rPr>
              <w:t>The</w:t>
            </w:r>
            <w:r w:rsidRPr="0001040D">
              <w:rPr>
                <w:rFonts w:ascii="Arial" w:hAnsi="Arial" w:cs="Arial"/>
                <w:b/>
                <w:spacing w:val="-4"/>
                <w:sz w:val="20"/>
                <w:szCs w:val="20"/>
              </w:rPr>
              <w:t xml:space="preserve"> </w:t>
            </w:r>
            <w:r w:rsidRPr="0001040D">
              <w:rPr>
                <w:rFonts w:ascii="Arial" w:hAnsi="Arial" w:cs="Arial"/>
                <w:b/>
                <w:spacing w:val="-2"/>
                <w:sz w:val="20"/>
                <w:szCs w:val="20"/>
              </w:rPr>
              <w:t>Company</w:t>
            </w:r>
          </w:p>
        </w:tc>
        <w:tc>
          <w:tcPr>
            <w:tcW w:w="4603" w:type="dxa"/>
            <w:gridSpan w:val="2"/>
            <w:shd w:val="clear" w:color="auto" w:fill="00AFEF"/>
          </w:tcPr>
          <w:p w14:paraId="3A8E81B1" w14:textId="636140E1"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ins w:id="355" w:author="Frank Kasibante (NESO)" w:date="2024-10-07T14:14:00Z">
              <w:r w:rsidR="001863AE">
                <w:rPr>
                  <w:rFonts w:ascii="Arial" w:eastAsia="Arial" w:hAnsi="Arial" w:cs="Arial"/>
                  <w:sz w:val="20"/>
                  <w:szCs w:val="20"/>
                </w:rPr>
                <w:t>i</w:t>
              </w:r>
            </w:ins>
            <w:del w:id="356" w:author="Frank Kasibante (NESO)" w:date="2024-10-07T14:14:00Z">
              <w:r w:rsidRPr="00917245" w:rsidDel="001863AE">
                <w:rPr>
                  <w:rFonts w:ascii="Arial" w:eastAsia="Arial" w:hAnsi="Arial" w:cs="Arial"/>
                  <w:sz w:val="20"/>
                  <w:szCs w:val="20"/>
                </w:rPr>
                <w:delText>I</w:delText>
              </w:r>
            </w:del>
            <w:r w:rsidRPr="00917245">
              <w:rPr>
                <w:rFonts w:ascii="Arial" w:eastAsia="Arial" w:hAnsi="Arial" w:cs="Arial"/>
                <w:sz w:val="20"/>
                <w:szCs w:val="20"/>
              </w:rPr>
              <w:t>nfo</w:t>
            </w:r>
          </w:p>
        </w:tc>
        <w:tc>
          <w:tcPr>
            <w:tcW w:w="2300" w:type="dxa"/>
            <w:shd w:val="clear" w:color="auto" w:fill="92D050"/>
          </w:tcPr>
          <w:p w14:paraId="08122744" w14:textId="42F500EE"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r>
      <w:tr w:rsidR="000E1F1D" w14:paraId="5C6C0FD0" w14:textId="77777777" w:rsidTr="00081F49">
        <w:trPr>
          <w:trHeight w:val="565"/>
        </w:trPr>
        <w:tc>
          <w:tcPr>
            <w:tcW w:w="2645" w:type="dxa"/>
          </w:tcPr>
          <w:p w14:paraId="2CD55A11" w14:textId="77777777" w:rsidR="00787729" w:rsidRPr="0001040D" w:rsidRDefault="00787729">
            <w:pPr>
              <w:pStyle w:val="TableParagraph"/>
              <w:spacing w:line="268" w:lineRule="exact"/>
              <w:ind w:left="107"/>
              <w:rPr>
                <w:rFonts w:ascii="Arial" w:hAnsi="Arial" w:cs="Arial"/>
                <w:b/>
                <w:sz w:val="20"/>
                <w:szCs w:val="20"/>
              </w:rPr>
            </w:pPr>
            <w:r w:rsidRPr="0001040D">
              <w:rPr>
                <w:rFonts w:ascii="Arial" w:hAnsi="Arial" w:cs="Arial"/>
                <w:b/>
                <w:spacing w:val="-2"/>
                <w:sz w:val="20"/>
                <w:szCs w:val="20"/>
              </w:rPr>
              <w:t>Non-Embedded</w:t>
            </w:r>
          </w:p>
          <w:p w14:paraId="0FED1219" w14:textId="77777777" w:rsidR="00787729" w:rsidRPr="0001040D" w:rsidRDefault="00787729">
            <w:pPr>
              <w:pStyle w:val="TableParagraph"/>
              <w:spacing w:line="249" w:lineRule="exact"/>
              <w:ind w:left="107"/>
              <w:rPr>
                <w:rFonts w:ascii="Arial" w:hAnsi="Arial" w:cs="Arial"/>
                <w:b/>
                <w:sz w:val="20"/>
                <w:szCs w:val="20"/>
              </w:rPr>
            </w:pPr>
            <w:r w:rsidRPr="0001040D">
              <w:rPr>
                <w:rFonts w:ascii="Arial" w:hAnsi="Arial" w:cs="Arial"/>
                <w:b/>
                <w:spacing w:val="-2"/>
                <w:sz w:val="20"/>
                <w:szCs w:val="20"/>
              </w:rPr>
              <w:t>Customer</w:t>
            </w:r>
          </w:p>
        </w:tc>
        <w:tc>
          <w:tcPr>
            <w:tcW w:w="2478" w:type="dxa"/>
            <w:vMerge w:val="restart"/>
            <w:shd w:val="clear" w:color="auto" w:fill="92D050"/>
          </w:tcPr>
          <w:p w14:paraId="698F2166" w14:textId="77777777" w:rsidR="00787729" w:rsidRPr="00917245" w:rsidRDefault="00787729" w:rsidP="00787729">
            <w:pPr>
              <w:pStyle w:val="TableParagraph"/>
              <w:jc w:val="center"/>
              <w:rPr>
                <w:rFonts w:ascii="Arial" w:eastAsia="Arial" w:hAnsi="Arial" w:cs="Arial"/>
                <w:sz w:val="20"/>
                <w:szCs w:val="20"/>
              </w:rPr>
            </w:pPr>
          </w:p>
          <w:p w14:paraId="14DC0D58" w14:textId="5CDF593E"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c>
          <w:tcPr>
            <w:tcW w:w="4424" w:type="dxa"/>
            <w:gridSpan w:val="2"/>
            <w:shd w:val="clear" w:color="auto" w:fill="00AFEF"/>
          </w:tcPr>
          <w:p w14:paraId="47353C5C" w14:textId="77777777" w:rsidR="00A73F73" w:rsidRPr="00917245" w:rsidRDefault="00A73F73" w:rsidP="00787729">
            <w:pPr>
              <w:pStyle w:val="TableParagraph"/>
              <w:jc w:val="center"/>
              <w:rPr>
                <w:rFonts w:ascii="Arial" w:eastAsia="Arial" w:hAnsi="Arial" w:cs="Arial"/>
                <w:sz w:val="20"/>
                <w:szCs w:val="20"/>
              </w:rPr>
            </w:pPr>
          </w:p>
          <w:p w14:paraId="575113A9" w14:textId="2BA42C62"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ins w:id="357" w:author="Frank Kasibante (NESO)" w:date="2024-10-07T14:14:00Z">
              <w:r w:rsidR="001863AE">
                <w:rPr>
                  <w:rFonts w:ascii="Arial" w:eastAsia="Arial" w:hAnsi="Arial" w:cs="Arial"/>
                  <w:sz w:val="20"/>
                  <w:szCs w:val="20"/>
                </w:rPr>
                <w:t>i</w:t>
              </w:r>
            </w:ins>
            <w:del w:id="358" w:author="Frank Kasibante (NESO)" w:date="2024-10-07T14:14:00Z">
              <w:r w:rsidRPr="00917245" w:rsidDel="001863AE">
                <w:rPr>
                  <w:rFonts w:ascii="Arial" w:eastAsia="Arial" w:hAnsi="Arial" w:cs="Arial"/>
                  <w:sz w:val="20"/>
                  <w:szCs w:val="20"/>
                </w:rPr>
                <w:delText>I</w:delText>
              </w:r>
            </w:del>
            <w:r w:rsidRPr="00917245">
              <w:rPr>
                <w:rFonts w:ascii="Arial" w:eastAsia="Arial" w:hAnsi="Arial" w:cs="Arial"/>
                <w:sz w:val="20"/>
                <w:szCs w:val="20"/>
              </w:rPr>
              <w:t>nfo</w:t>
            </w:r>
          </w:p>
        </w:tc>
      </w:tr>
      <w:tr w:rsidR="00643ABA" w14:paraId="197D5513" w14:textId="77777777" w:rsidTr="00081F49">
        <w:trPr>
          <w:trHeight w:val="284"/>
        </w:trPr>
        <w:tc>
          <w:tcPr>
            <w:tcW w:w="2645" w:type="dxa"/>
          </w:tcPr>
          <w:p w14:paraId="38A77B1A" w14:textId="77777777" w:rsidR="00787729" w:rsidRPr="0001040D" w:rsidRDefault="00787729">
            <w:pPr>
              <w:pStyle w:val="TableParagraph"/>
              <w:spacing w:line="251" w:lineRule="exact"/>
              <w:ind w:left="107"/>
              <w:rPr>
                <w:rFonts w:ascii="Arial" w:hAnsi="Arial" w:cs="Arial"/>
                <w:b/>
                <w:sz w:val="20"/>
                <w:szCs w:val="20"/>
              </w:rPr>
            </w:pPr>
            <w:r w:rsidRPr="0001040D">
              <w:rPr>
                <w:rFonts w:ascii="Arial" w:hAnsi="Arial" w:cs="Arial"/>
                <w:b/>
                <w:sz w:val="20"/>
                <w:szCs w:val="20"/>
              </w:rPr>
              <w:t>Network</w:t>
            </w:r>
            <w:r w:rsidRPr="0001040D">
              <w:rPr>
                <w:rFonts w:ascii="Arial" w:hAnsi="Arial" w:cs="Arial"/>
                <w:b/>
                <w:spacing w:val="-5"/>
                <w:sz w:val="20"/>
                <w:szCs w:val="20"/>
              </w:rPr>
              <w:t xml:space="preserve"> </w:t>
            </w:r>
            <w:r w:rsidRPr="0001040D">
              <w:rPr>
                <w:rFonts w:ascii="Arial" w:hAnsi="Arial" w:cs="Arial"/>
                <w:b/>
                <w:spacing w:val="-2"/>
                <w:sz w:val="20"/>
                <w:szCs w:val="20"/>
              </w:rPr>
              <w:t>Operator</w:t>
            </w:r>
          </w:p>
        </w:tc>
        <w:tc>
          <w:tcPr>
            <w:tcW w:w="2478" w:type="dxa"/>
            <w:vMerge/>
            <w:shd w:val="clear" w:color="auto" w:fill="92D050"/>
          </w:tcPr>
          <w:p w14:paraId="0C2A5470" w14:textId="77777777" w:rsidR="00787729" w:rsidRPr="00917245" w:rsidRDefault="00787729">
            <w:pPr>
              <w:pStyle w:val="TableParagraph"/>
              <w:rPr>
                <w:rFonts w:ascii="Arial" w:hAnsi="Arial" w:cs="Arial"/>
                <w:sz w:val="20"/>
                <w:szCs w:val="20"/>
              </w:rPr>
            </w:pPr>
          </w:p>
        </w:tc>
        <w:tc>
          <w:tcPr>
            <w:tcW w:w="2124" w:type="dxa"/>
            <w:shd w:val="clear" w:color="auto" w:fill="BEBEBE"/>
          </w:tcPr>
          <w:p w14:paraId="4EF604CF" w14:textId="721866A0"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Do nothing</w:t>
            </w:r>
          </w:p>
        </w:tc>
        <w:tc>
          <w:tcPr>
            <w:tcW w:w="2300" w:type="dxa"/>
            <w:shd w:val="clear" w:color="auto" w:fill="00AFEF"/>
          </w:tcPr>
          <w:p w14:paraId="4F2354E9" w14:textId="1A8E477A" w:rsidR="00787729" w:rsidRPr="00917245" w:rsidRDefault="00A73F73">
            <w:pPr>
              <w:pStyle w:val="TableParagraph"/>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r w:rsidR="0001040D" w:rsidRPr="00917245">
              <w:rPr>
                <w:rFonts w:ascii="Arial" w:eastAsia="Arial" w:hAnsi="Arial" w:cs="Arial"/>
                <w:sz w:val="20"/>
                <w:szCs w:val="20"/>
              </w:rPr>
              <w:t>i</w:t>
            </w:r>
            <w:r w:rsidRPr="00917245">
              <w:rPr>
                <w:rFonts w:ascii="Arial" w:eastAsia="Arial" w:hAnsi="Arial" w:cs="Arial"/>
                <w:sz w:val="20"/>
                <w:szCs w:val="20"/>
              </w:rPr>
              <w:t>nfo</w:t>
            </w:r>
          </w:p>
        </w:tc>
      </w:tr>
      <w:tr w:rsidR="00EC6D86" w14:paraId="4F62C3E5" w14:textId="77777777" w:rsidTr="00AD6E09">
        <w:trPr>
          <w:trHeight w:val="284"/>
        </w:trPr>
        <w:tc>
          <w:tcPr>
            <w:tcW w:w="2645" w:type="dxa"/>
          </w:tcPr>
          <w:p w14:paraId="780D7780" w14:textId="41EF84C0" w:rsidR="00EC6D86" w:rsidRPr="0001040D" w:rsidRDefault="00EC6D86">
            <w:pPr>
              <w:pStyle w:val="TableParagraph"/>
              <w:spacing w:line="251" w:lineRule="exact"/>
              <w:ind w:left="107"/>
              <w:rPr>
                <w:rFonts w:ascii="Arial" w:hAnsi="Arial" w:cs="Arial"/>
                <w:b/>
                <w:sz w:val="20"/>
                <w:szCs w:val="20"/>
              </w:rPr>
            </w:pPr>
            <w:r w:rsidRPr="0001040D">
              <w:rPr>
                <w:rFonts w:ascii="Arial" w:hAnsi="Arial" w:cs="Arial"/>
                <w:b/>
                <w:bCs/>
                <w:sz w:val="20"/>
                <w:szCs w:val="20"/>
              </w:rPr>
              <w:t xml:space="preserve">Restoration Contractors </w:t>
            </w:r>
            <w:r w:rsidRPr="0001040D">
              <w:rPr>
                <w:rFonts w:ascii="Arial" w:hAnsi="Arial" w:cs="Arial"/>
                <w:bCs/>
                <w:sz w:val="20"/>
                <w:szCs w:val="20"/>
              </w:rPr>
              <w:t>as provided for in OC2.</w:t>
            </w:r>
            <w:commentRangeStart w:id="359"/>
            <w:commentRangeStart w:id="360"/>
            <w:commentRangeStart w:id="361"/>
            <w:r w:rsidRPr="0001040D">
              <w:rPr>
                <w:rFonts w:ascii="Arial" w:hAnsi="Arial" w:cs="Arial"/>
                <w:bCs/>
                <w:sz w:val="20"/>
                <w:szCs w:val="20"/>
              </w:rPr>
              <w:t>2.1(f)</w:t>
            </w:r>
            <w:commentRangeEnd w:id="359"/>
            <w:r w:rsidR="00603CE2">
              <w:rPr>
                <w:rStyle w:val="CommentReference"/>
                <w:rFonts w:ascii="Arial" w:eastAsia="Arial" w:hAnsi="Arial" w:cs="Arial"/>
              </w:rPr>
              <w:commentReference w:id="359"/>
            </w:r>
            <w:commentRangeEnd w:id="360"/>
            <w:r w:rsidR="00893888">
              <w:rPr>
                <w:rStyle w:val="CommentReference"/>
                <w:rFonts w:ascii="Arial" w:eastAsia="Arial" w:hAnsi="Arial" w:cs="Arial"/>
              </w:rPr>
              <w:commentReference w:id="360"/>
            </w:r>
            <w:commentRangeEnd w:id="361"/>
            <w:r w:rsidR="0091112E">
              <w:rPr>
                <w:rStyle w:val="CommentReference"/>
                <w:rFonts w:ascii="Arial" w:eastAsia="Arial" w:hAnsi="Arial" w:cs="Arial"/>
              </w:rPr>
              <w:commentReference w:id="361"/>
            </w:r>
          </w:p>
        </w:tc>
        <w:tc>
          <w:tcPr>
            <w:tcW w:w="6903" w:type="dxa"/>
            <w:gridSpan w:val="3"/>
            <w:shd w:val="clear" w:color="auto" w:fill="92D050"/>
          </w:tcPr>
          <w:p w14:paraId="6B5ECEBA" w14:textId="77777777" w:rsidR="00EC6D86" w:rsidRPr="0001040D" w:rsidRDefault="00EC6D86" w:rsidP="00EC6D86">
            <w:pPr>
              <w:pStyle w:val="TableParagraph"/>
              <w:jc w:val="center"/>
              <w:rPr>
                <w:rFonts w:ascii="Arial" w:eastAsia="Arial" w:hAnsi="Arial" w:cs="Arial"/>
                <w:b/>
                <w:bCs/>
                <w:sz w:val="20"/>
                <w:szCs w:val="20"/>
              </w:rPr>
            </w:pPr>
          </w:p>
          <w:p w14:paraId="39716CAC" w14:textId="640B12D6" w:rsidR="00EC6D86" w:rsidRPr="0001040D" w:rsidRDefault="0008753C" w:rsidP="00926C76">
            <w:pPr>
              <w:pStyle w:val="TableParagraph"/>
              <w:jc w:val="center"/>
              <w:rPr>
                <w:rFonts w:ascii="Arial" w:eastAsia="Arial" w:hAnsi="Arial" w:cs="Arial"/>
                <w:sz w:val="20"/>
                <w:szCs w:val="20"/>
              </w:rPr>
            </w:pPr>
            <w:r w:rsidRPr="0001040D">
              <w:rPr>
                <w:rFonts w:ascii="Arial" w:eastAsia="Arial" w:hAnsi="Arial" w:cs="Arial"/>
                <w:sz w:val="20"/>
                <w:szCs w:val="20"/>
              </w:rPr>
              <w:t>S</w:t>
            </w:r>
            <w:r w:rsidR="00596346" w:rsidRPr="0001040D">
              <w:rPr>
                <w:rFonts w:ascii="Arial" w:eastAsia="Arial" w:hAnsi="Arial" w:cs="Arial"/>
                <w:sz w:val="20"/>
                <w:szCs w:val="20"/>
              </w:rPr>
              <w:t>ame as</w:t>
            </w:r>
            <w:r w:rsidRPr="0001040D">
              <w:rPr>
                <w:rFonts w:ascii="Arial" w:eastAsia="Arial" w:hAnsi="Arial" w:cs="Arial"/>
                <w:b/>
                <w:bCs/>
                <w:sz w:val="20"/>
                <w:szCs w:val="20"/>
              </w:rPr>
              <w:t xml:space="preserve"> Generator </w:t>
            </w:r>
            <w:r w:rsidRPr="0001040D">
              <w:rPr>
                <w:rFonts w:ascii="Arial" w:eastAsia="Arial" w:hAnsi="Arial" w:cs="Arial"/>
                <w:sz w:val="20"/>
                <w:szCs w:val="20"/>
              </w:rPr>
              <w:t>and/or</w:t>
            </w:r>
            <w:r w:rsidRPr="0001040D">
              <w:rPr>
                <w:rFonts w:ascii="Arial" w:eastAsia="Arial" w:hAnsi="Arial" w:cs="Arial"/>
                <w:b/>
                <w:bCs/>
                <w:sz w:val="20"/>
                <w:szCs w:val="20"/>
              </w:rPr>
              <w:t xml:space="preserve"> Interconnector Owner </w:t>
            </w:r>
            <w:r w:rsidRPr="0001040D">
              <w:rPr>
                <w:rFonts w:ascii="Arial" w:eastAsia="Arial" w:hAnsi="Arial" w:cs="Arial"/>
                <w:sz w:val="20"/>
                <w:szCs w:val="20"/>
              </w:rPr>
              <w:t>obligations</w:t>
            </w:r>
          </w:p>
        </w:tc>
      </w:tr>
    </w:tbl>
    <w:p w14:paraId="26539C83" w14:textId="77777777" w:rsidR="00081F49" w:rsidRDefault="00081F49">
      <w:pPr>
        <w:pStyle w:val="BodyText"/>
        <w:spacing w:before="5"/>
        <w:rPr>
          <w:sz w:val="24"/>
        </w:rPr>
      </w:pPr>
    </w:p>
    <w:p w14:paraId="783578FD" w14:textId="09E16104" w:rsidR="00735799" w:rsidRDefault="000B713E">
      <w:pPr>
        <w:pStyle w:val="BodyText"/>
        <w:spacing w:before="5"/>
        <w:rPr>
          <w:sz w:val="24"/>
        </w:rPr>
      </w:pPr>
      <w:r>
        <w:rPr>
          <w:noProof/>
        </w:rPr>
        <mc:AlternateContent>
          <mc:Choice Requires="wps">
            <w:drawing>
              <wp:anchor distT="0" distB="0" distL="114300" distR="114300" simplePos="0" relativeHeight="251658245" behindDoc="1" locked="0" layoutInCell="1" allowOverlap="1" wp14:anchorId="743CA0E2" wp14:editId="05AF6708">
                <wp:simplePos x="0" y="0"/>
                <wp:positionH relativeFrom="margin">
                  <wp:align>center</wp:align>
                </wp:positionH>
                <wp:positionV relativeFrom="paragraph">
                  <wp:posOffset>86304</wp:posOffset>
                </wp:positionV>
                <wp:extent cx="5736590" cy="635"/>
                <wp:effectExtent l="0" t="0" r="0" b="8255"/>
                <wp:wrapTight wrapText="bothSides">
                  <wp:wrapPolygon edited="0">
                    <wp:start x="0" y="0"/>
                    <wp:lineTo x="0" y="20698"/>
                    <wp:lineTo x="21519" y="20698"/>
                    <wp:lineTo x="21519" y="0"/>
                    <wp:lineTo x="0" y="0"/>
                  </wp:wrapPolygon>
                </wp:wrapTight>
                <wp:docPr id="16" name="Text Box 16"/>
                <wp:cNvGraphicFramePr/>
                <a:graphic xmlns:a="http://schemas.openxmlformats.org/drawingml/2006/main">
                  <a:graphicData uri="http://schemas.microsoft.com/office/word/2010/wordprocessingShape">
                    <wps:wsp>
                      <wps:cNvSpPr txBox="1"/>
                      <wps:spPr>
                        <a:xfrm>
                          <a:off x="0" y="0"/>
                          <a:ext cx="5736590" cy="635"/>
                        </a:xfrm>
                        <a:prstGeom prst="rect">
                          <a:avLst/>
                        </a:prstGeom>
                        <a:solidFill>
                          <a:prstClr val="white"/>
                        </a:solidFill>
                        <a:ln>
                          <a:noFill/>
                        </a:ln>
                      </wps:spPr>
                      <wps:txbx>
                        <w:txbxContent>
                          <w:p w14:paraId="59C25B08" w14:textId="1C19C917" w:rsidR="00EB65FD" w:rsidRPr="003B463C" w:rsidRDefault="00EB65FD" w:rsidP="0057002C">
                            <w:pPr>
                              <w:pStyle w:val="Caption"/>
                              <w:jc w:val="center"/>
                              <w:rPr>
                                <w:noProof/>
                              </w:rPr>
                            </w:pPr>
                            <w:r>
                              <w:t xml:space="preserve">Figure </w:t>
                            </w:r>
                            <w:r>
                              <w:fldChar w:fldCharType="begin"/>
                            </w:r>
                            <w:r>
                              <w:instrText xml:space="preserve"> SEQ Figure \* ARABIC </w:instrText>
                            </w:r>
                            <w:r>
                              <w:fldChar w:fldCharType="separate"/>
                            </w:r>
                            <w:ins w:id="362" w:author="Deborah Spencer (NESO)" w:date="2024-11-20T07:42:00Z">
                              <w:r w:rsidR="009C1FA4">
                                <w:rPr>
                                  <w:noProof/>
                                </w:rPr>
                                <w:t>7</w:t>
                              </w:r>
                            </w:ins>
                            <w:del w:id="363" w:author="Deborah Spencer (NESO)" w:date="2024-11-19T17:18:00Z">
                              <w:r w:rsidR="00D67C2D" w:rsidDel="00E309ED">
                                <w:rPr>
                                  <w:noProof/>
                                </w:rPr>
                                <w:delText>7</w:delText>
                              </w:r>
                            </w:del>
                            <w:r>
                              <w:rPr>
                                <w:noProof/>
                              </w:rPr>
                              <w:fldChar w:fldCharType="end"/>
                            </w:r>
                            <w:r>
                              <w:t xml:space="preserve">: </w:t>
                            </w:r>
                            <w:r w:rsidR="006972F5">
                              <w:t xml:space="preserve">Overview of </w:t>
                            </w:r>
                            <w:r w:rsidRPr="00BF3397">
                              <w:t xml:space="preserve">Operational Planning Phase - Planning </w:t>
                            </w:r>
                            <w:r w:rsidR="002F5DA4" w:rsidRPr="00BF3397">
                              <w:t>in Year</w:t>
                            </w:r>
                            <w:r w:rsidRPr="00BF3397">
                              <w:t xml:space="preserve"> 0 down to the NETS Programming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43CA0E2" id="Text Box 16" o:spid="_x0000_s1028" type="#_x0000_t202" style="position:absolute;margin-left:0;margin-top:6.8pt;width:451.7pt;height:.05pt;z-index:-251658235;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" stroked="f">
                <v:textbox style="mso-fit-shape-to-text:t" inset="0,0,0,0">
                  <w:txbxContent>
                    <w:p w14:paraId="59C25B08" w14:textId="1C19C917" w:rsidR="00EB65FD" w:rsidRPr="003B463C" w:rsidRDefault="00EB65FD" w:rsidP="0057002C">
                      <w:pPr>
                        <w:pStyle w:val="Caption"/>
                        <w:jc w:val="center"/>
                        <w:rPr>
                          <w:noProof/>
                        </w:rPr>
                      </w:pPr>
                      <w:r>
                        <w:t xml:space="preserve">Figure </w:t>
                      </w:r>
                      <w:r>
                        <w:fldChar w:fldCharType="begin"/>
                      </w:r>
                      <w:r>
                        <w:instrText xml:space="preserve"> SEQ Figure \* ARABIC </w:instrText>
                      </w:r>
                      <w:r>
                        <w:fldChar w:fldCharType="separate"/>
                      </w:r>
                      <w:ins w:id="292" w:author="Deborah Spencer (NESO)" w:date="2024-11-20T07:42:00Z">
                        <w:r w:rsidR="009C1FA4">
                          <w:rPr>
                            <w:noProof/>
                          </w:rPr>
                          <w:t>7</w:t>
                        </w:r>
                      </w:ins>
                      <w:del w:id="293" w:author="Deborah Spencer (NESO)" w:date="2024-11-19T17:18:00Z">
                        <w:r w:rsidR="00D67C2D" w:rsidDel="00E309ED">
                          <w:rPr>
                            <w:noProof/>
                          </w:rPr>
                          <w:delText>7</w:delText>
                        </w:r>
                      </w:del>
                      <w:r>
                        <w:rPr>
                          <w:noProof/>
                        </w:rPr>
                        <w:fldChar w:fldCharType="end"/>
                      </w:r>
                      <w:r>
                        <w:t xml:space="preserve">: </w:t>
                      </w:r>
                      <w:r w:rsidR="006972F5">
                        <w:t xml:space="preserve">Overview of </w:t>
                      </w:r>
                      <w:r w:rsidRPr="00BF3397">
                        <w:t xml:space="preserve">Operational Planning Phase - Planning </w:t>
                      </w:r>
                      <w:r w:rsidR="002F5DA4" w:rsidRPr="00BF3397">
                        <w:t>in Year</w:t>
                      </w:r>
                      <w:r w:rsidRPr="00BF3397">
                        <w:t xml:space="preserve"> 0 down to the NETS Programming Phase</w:t>
                      </w:r>
                    </w:p>
                  </w:txbxContent>
                </v:textbox>
                <w10:wrap type="tight" anchorx="margin"/>
              </v:shape>
            </w:pict>
          </mc:Fallback>
        </mc:AlternateContent>
      </w:r>
    </w:p>
    <w:p w14:paraId="6E892829" w14:textId="3D1A51EC" w:rsidR="00735799" w:rsidRDefault="00474BB3" w:rsidP="009A045B">
      <w:pPr>
        <w:pStyle w:val="ListParagraph"/>
        <w:numPr>
          <w:ilvl w:val="0"/>
          <w:numId w:val="10"/>
        </w:numPr>
        <w:tabs>
          <w:tab w:val="left" w:pos="2268"/>
        </w:tabs>
        <w:spacing w:before="143" w:line="266" w:lineRule="auto"/>
        <w:ind w:left="1985" w:right="1213" w:hanging="425"/>
        <w:rPr>
          <w:sz w:val="20"/>
        </w:rPr>
      </w:pPr>
      <w:r>
        <w:rPr>
          <w:sz w:val="20"/>
        </w:rPr>
        <w:t xml:space="preserve">The </w:t>
      </w:r>
      <w:r w:rsidRPr="006C2E3E">
        <w:rPr>
          <w:b/>
          <w:sz w:val="20"/>
        </w:rPr>
        <w:t>NETS</w:t>
      </w:r>
      <w:r>
        <w:rPr>
          <w:b/>
          <w:color w:val="00AFEF"/>
          <w:sz w:val="20"/>
        </w:rPr>
        <w:t xml:space="preserve"> </w:t>
      </w:r>
      <w:r>
        <w:rPr>
          <w:sz w:val="20"/>
        </w:rPr>
        <w:t xml:space="preserve">outage plan for Year 1 issued under OC2 3.1.4 shall become the plan for Year 0 when </w:t>
      </w:r>
      <w:commentRangeStart w:id="364"/>
      <w:commentRangeStart w:id="365"/>
      <w:r>
        <w:rPr>
          <w:sz w:val="20"/>
        </w:rPr>
        <w:t xml:space="preserve">by </w:t>
      </w:r>
      <w:r w:rsidR="0091112E">
        <w:rPr>
          <w:sz w:val="20"/>
        </w:rPr>
        <w:t xml:space="preserve">the </w:t>
      </w:r>
      <w:r w:rsidR="00965B4B">
        <w:rPr>
          <w:sz w:val="20"/>
        </w:rPr>
        <w:t>passage of</w:t>
      </w:r>
      <w:r>
        <w:rPr>
          <w:sz w:val="20"/>
        </w:rPr>
        <w:t xml:space="preserve"> time </w:t>
      </w:r>
      <w:commentRangeEnd w:id="364"/>
      <w:r w:rsidR="00FD6307">
        <w:rPr>
          <w:rStyle w:val="CommentReference"/>
        </w:rPr>
        <w:commentReference w:id="364"/>
      </w:r>
      <w:commentRangeEnd w:id="365"/>
      <w:r w:rsidR="00294277">
        <w:rPr>
          <w:rStyle w:val="CommentReference"/>
        </w:rPr>
        <w:commentReference w:id="365"/>
      </w:r>
      <w:r>
        <w:rPr>
          <w:sz w:val="20"/>
        </w:rPr>
        <w:t>Year 1 becomes Year 0.</w:t>
      </w:r>
    </w:p>
    <w:p w14:paraId="1ED695CC" w14:textId="7430E7D5" w:rsidR="00735799" w:rsidRDefault="005411E6">
      <w:pPr>
        <w:pStyle w:val="BodyText"/>
      </w:pPr>
      <w:r>
        <w:t xml:space="preserve">      </w:t>
      </w:r>
      <w:r w:rsidRPr="005411E6">
        <w:rPr>
          <w:noProof/>
        </w:rPr>
        <w:drawing>
          <wp:inline distT="0" distB="0" distL="0" distR="0" wp14:anchorId="133ACDE5" wp14:editId="226BF6BD">
            <wp:extent cx="6124575" cy="3123251"/>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50692" cy="3136569"/>
                    </a:xfrm>
                    <a:prstGeom prst="rect">
                      <a:avLst/>
                    </a:prstGeom>
                  </pic:spPr>
                </pic:pic>
              </a:graphicData>
            </a:graphic>
          </wp:inline>
        </w:drawing>
      </w:r>
    </w:p>
    <w:p w14:paraId="470B7EF7" w14:textId="42BBB5A4" w:rsidR="00444DEF" w:rsidRDefault="00986466" w:rsidP="009A045B">
      <w:pPr>
        <w:pStyle w:val="BodyText"/>
        <w:keepNext/>
        <w:spacing w:before="6"/>
      </w:pPr>
      <w:r>
        <w:t xml:space="preserve">              </w:t>
      </w:r>
      <w:r w:rsidDel="00C878B5">
        <w:rPr>
          <w:noProof/>
        </w:rPr>
        <w:t xml:space="preserve"> </w:t>
      </w:r>
    </w:p>
    <w:p w14:paraId="5B8C0D21" w14:textId="110222B1" w:rsidR="00A55115" w:rsidRDefault="00444DEF" w:rsidP="009A045B">
      <w:pPr>
        <w:pStyle w:val="Caption"/>
        <w:spacing w:before="240"/>
        <w:jc w:val="center"/>
      </w:pPr>
      <w:commentRangeStart w:id="366"/>
      <w:commentRangeStart w:id="367"/>
      <w:commentRangeStart w:id="368"/>
      <w:r>
        <w:t xml:space="preserve">Figure </w:t>
      </w:r>
      <w:r>
        <w:fldChar w:fldCharType="begin"/>
      </w:r>
      <w:r>
        <w:instrText xml:space="preserve"> SEQ Figure \* ARABIC </w:instrText>
      </w:r>
      <w:r>
        <w:fldChar w:fldCharType="separate"/>
      </w:r>
      <w:ins w:id="369" w:author="Deborah Spencer (NESO)" w:date="2024-11-20T07:42:00Z">
        <w:r w:rsidR="009C1FA4">
          <w:rPr>
            <w:noProof/>
          </w:rPr>
          <w:t>8</w:t>
        </w:r>
      </w:ins>
      <w:del w:id="370" w:author="Deborah Spencer (NESO)" w:date="2024-11-19T17:18:00Z">
        <w:r w:rsidR="00D67C2D" w:rsidDel="00E309ED">
          <w:rPr>
            <w:noProof/>
          </w:rPr>
          <w:delText>8</w:delText>
        </w:r>
      </w:del>
      <w:r>
        <w:rPr>
          <w:noProof/>
        </w:rPr>
        <w:fldChar w:fldCharType="end"/>
      </w:r>
      <w:commentRangeEnd w:id="366"/>
      <w:r w:rsidR="00182A1F">
        <w:rPr>
          <w:rStyle w:val="CommentReference"/>
          <w:i w:val="0"/>
          <w:iCs w:val="0"/>
          <w:color w:val="auto"/>
        </w:rPr>
        <w:commentReference w:id="366"/>
      </w:r>
      <w:commentRangeEnd w:id="367"/>
      <w:r w:rsidR="005F04B5">
        <w:rPr>
          <w:rStyle w:val="CommentReference"/>
          <w:i w:val="0"/>
          <w:iCs w:val="0"/>
          <w:color w:val="auto"/>
        </w:rPr>
        <w:commentReference w:id="367"/>
      </w:r>
      <w:commentRangeEnd w:id="368"/>
      <w:r w:rsidR="0004200F">
        <w:rPr>
          <w:rStyle w:val="CommentReference"/>
          <w:i w:val="0"/>
          <w:iCs w:val="0"/>
          <w:color w:val="auto"/>
        </w:rPr>
        <w:commentReference w:id="368"/>
      </w:r>
      <w:r>
        <w:t xml:space="preserve">: </w:t>
      </w:r>
      <w:r w:rsidR="009118BD">
        <w:t xml:space="preserve">Overview </w:t>
      </w:r>
      <w:r w:rsidR="009118BD" w:rsidRPr="000A7A69">
        <w:t>of</w:t>
      </w:r>
      <w:r w:rsidRPr="000A7A69">
        <w:t xml:space="preserve"> </w:t>
      </w:r>
      <w:r w:rsidR="00476485">
        <w:t>O</w:t>
      </w:r>
      <w:r w:rsidRPr="000A7A69">
        <w:t>bligations in Operational Planning Phase Year 0</w:t>
      </w:r>
    </w:p>
    <w:p w14:paraId="7D7FB606" w14:textId="662EB417" w:rsidR="00735799" w:rsidRDefault="00474BB3" w:rsidP="00445904">
      <w:pPr>
        <w:pStyle w:val="BodyText"/>
        <w:numPr>
          <w:ilvl w:val="0"/>
          <w:numId w:val="10"/>
        </w:numPr>
        <w:spacing w:before="142" w:line="264" w:lineRule="auto"/>
        <w:ind w:left="1985" w:right="1209" w:hanging="425"/>
        <w:jc w:val="both"/>
      </w:pPr>
      <w:r>
        <w:t xml:space="preserve">Each </w:t>
      </w:r>
      <w:r>
        <w:rPr>
          <w:b/>
        </w:rPr>
        <w:t xml:space="preserve">User </w:t>
      </w:r>
      <w:commentRangeStart w:id="371"/>
      <w:commentRangeStart w:id="372"/>
      <w:r>
        <w:t>may</w:t>
      </w:r>
      <w:commentRangeEnd w:id="371"/>
      <w:r w:rsidR="000E4346">
        <w:rPr>
          <w:rStyle w:val="CommentReference"/>
        </w:rPr>
        <w:commentReference w:id="371"/>
      </w:r>
      <w:commentRangeEnd w:id="372"/>
      <w:r w:rsidR="003A616B">
        <w:rPr>
          <w:rStyle w:val="CommentReference"/>
        </w:rPr>
        <w:commentReference w:id="372"/>
      </w:r>
      <w:r w:rsidR="003A616B">
        <w:t>,</w:t>
      </w:r>
      <w:r>
        <w:t xml:space="preserve"> at any time during Year 0, request </w:t>
      </w:r>
      <w:r>
        <w:rPr>
          <w:b/>
        </w:rPr>
        <w:t xml:space="preserve">The Company </w:t>
      </w:r>
      <w:r>
        <w:t>for changes to the outages requested by them under OC2.3.1.4</w:t>
      </w:r>
      <w:r>
        <w:rPr>
          <w:spacing w:val="40"/>
        </w:rPr>
        <w:t xml:space="preserve"> </w:t>
      </w:r>
      <w:r>
        <w:t xml:space="preserve">In relation to that part of Year 0, excluding the period 1-7 weeks from the date of request, </w:t>
      </w:r>
      <w:r>
        <w:rPr>
          <w:b/>
        </w:rPr>
        <w:t xml:space="preserve">The Company </w:t>
      </w:r>
      <w:r>
        <w:t xml:space="preserve">shall determine whether the changes are possible and shall notify the </w:t>
      </w:r>
      <w:r w:rsidRPr="00E63EA1">
        <w:rPr>
          <w:b/>
          <w:bCs/>
        </w:rPr>
        <w:t>User</w:t>
      </w:r>
      <w:r>
        <w:t xml:space="preserve"> in question whether this is the case as soon as possible, and in any event within 14 days of the date of receipt by </w:t>
      </w:r>
      <w:r>
        <w:rPr>
          <w:b/>
        </w:rPr>
        <w:t xml:space="preserve">The Company </w:t>
      </w:r>
      <w:r>
        <w:t>of the request.</w:t>
      </w:r>
    </w:p>
    <w:p w14:paraId="424741FC" w14:textId="7E3D2EFB" w:rsidR="00511F3C" w:rsidRPr="00AD6E09" w:rsidRDefault="00474BB3" w:rsidP="004600CA">
      <w:pPr>
        <w:tabs>
          <w:tab w:val="left" w:pos="1985"/>
        </w:tabs>
        <w:spacing w:before="122" w:line="264" w:lineRule="auto"/>
        <w:ind w:left="1985" w:right="1208"/>
        <w:jc w:val="both"/>
        <w:rPr>
          <w:b/>
          <w:sz w:val="20"/>
        </w:rPr>
      </w:pPr>
      <w:r>
        <w:rPr>
          <w:sz w:val="20"/>
        </w:rPr>
        <w:t xml:space="preserve">Where </w:t>
      </w:r>
      <w:r>
        <w:rPr>
          <w:b/>
          <w:sz w:val="20"/>
        </w:rPr>
        <w:t xml:space="preserve">The Company </w:t>
      </w:r>
      <w:r>
        <w:rPr>
          <w:sz w:val="20"/>
        </w:rPr>
        <w:t xml:space="preserve">determines that the requested change is possible and notifies the relevant </w:t>
      </w:r>
      <w:r>
        <w:rPr>
          <w:b/>
          <w:sz w:val="20"/>
        </w:rPr>
        <w:t xml:space="preserve">User </w:t>
      </w:r>
      <w:r>
        <w:rPr>
          <w:sz w:val="20"/>
        </w:rPr>
        <w:t xml:space="preserve">accordingly, </w:t>
      </w:r>
      <w:r>
        <w:rPr>
          <w:b/>
          <w:sz w:val="20"/>
        </w:rPr>
        <w:t xml:space="preserve">The Company </w:t>
      </w:r>
      <w:r w:rsidR="00F9696C">
        <w:rPr>
          <w:sz w:val="20"/>
        </w:rPr>
        <w:t>sha</w:t>
      </w:r>
      <w:r>
        <w:rPr>
          <w:sz w:val="20"/>
        </w:rPr>
        <w:t xml:space="preserve">ll provide to each </w:t>
      </w:r>
      <w:r>
        <w:rPr>
          <w:b/>
          <w:sz w:val="20"/>
        </w:rPr>
        <w:t xml:space="preserve">User </w:t>
      </w:r>
      <w:r>
        <w:rPr>
          <w:sz w:val="20"/>
        </w:rPr>
        <w:t>a copy of the request</w:t>
      </w:r>
      <w:r>
        <w:rPr>
          <w:spacing w:val="-2"/>
          <w:sz w:val="20"/>
        </w:rPr>
        <w:t xml:space="preserve"> </w:t>
      </w:r>
      <w:r>
        <w:rPr>
          <w:sz w:val="20"/>
        </w:rPr>
        <w:t>to</w:t>
      </w:r>
      <w:r>
        <w:rPr>
          <w:spacing w:val="-2"/>
          <w:sz w:val="20"/>
        </w:rPr>
        <w:t xml:space="preserve"> </w:t>
      </w:r>
      <w:r>
        <w:rPr>
          <w:sz w:val="20"/>
        </w:rPr>
        <w:t xml:space="preserve">which </w:t>
      </w:r>
      <w:r>
        <w:rPr>
          <w:b/>
          <w:sz w:val="20"/>
        </w:rPr>
        <w:t xml:space="preserve">The Company </w:t>
      </w:r>
      <w:r>
        <w:rPr>
          <w:sz w:val="20"/>
        </w:rPr>
        <w:t>has agreed</w:t>
      </w:r>
      <w:r>
        <w:rPr>
          <w:spacing w:val="-2"/>
          <w:sz w:val="20"/>
        </w:rPr>
        <w:t xml:space="preserve"> </w:t>
      </w:r>
      <w:r>
        <w:rPr>
          <w:sz w:val="20"/>
        </w:rPr>
        <w:t>which</w:t>
      </w:r>
      <w:r>
        <w:rPr>
          <w:spacing w:val="-2"/>
          <w:sz w:val="20"/>
        </w:rPr>
        <w:t xml:space="preserve"> </w:t>
      </w:r>
      <w:r>
        <w:rPr>
          <w:sz w:val="20"/>
        </w:rPr>
        <w:t>relates</w:t>
      </w:r>
      <w:r>
        <w:rPr>
          <w:spacing w:val="-1"/>
          <w:sz w:val="20"/>
        </w:rPr>
        <w:t xml:space="preserve"> </w:t>
      </w:r>
      <w:r>
        <w:rPr>
          <w:sz w:val="20"/>
        </w:rPr>
        <w:t>to outages</w:t>
      </w:r>
      <w:r>
        <w:rPr>
          <w:spacing w:val="-1"/>
          <w:sz w:val="20"/>
        </w:rPr>
        <w:t xml:space="preserve"> </w:t>
      </w:r>
      <w:commentRangeStart w:id="373"/>
      <w:commentRangeStart w:id="374"/>
      <w:r w:rsidR="00965B4B">
        <w:rPr>
          <w:sz w:val="20"/>
        </w:rPr>
        <w:t>on Network</w:t>
      </w:r>
      <w:r w:rsidRPr="003B4FA3">
        <w:rPr>
          <w:b/>
          <w:sz w:val="20"/>
        </w:rPr>
        <w:t xml:space="preserve"> Operator</w:t>
      </w:r>
      <w:r w:rsidR="00721808">
        <w:rPr>
          <w:b/>
          <w:sz w:val="20"/>
        </w:rPr>
        <w:t>’</w:t>
      </w:r>
      <w:r w:rsidRPr="003B4FA3">
        <w:rPr>
          <w:b/>
          <w:sz w:val="20"/>
        </w:rPr>
        <w:t>s</w:t>
      </w:r>
      <w:commentRangeEnd w:id="373"/>
      <w:r w:rsidR="0066512A" w:rsidRPr="00965B4B">
        <w:rPr>
          <w:rStyle w:val="CommentReference"/>
          <w:b/>
        </w:rPr>
        <w:commentReference w:id="373"/>
      </w:r>
      <w:commentRangeEnd w:id="374"/>
      <w:r w:rsidR="003B4FA3">
        <w:rPr>
          <w:rStyle w:val="CommentReference"/>
        </w:rPr>
        <w:commentReference w:id="374"/>
      </w:r>
      <w:r w:rsidR="003B4FA3" w:rsidRPr="003B4FA3">
        <w:rPr>
          <w:b/>
          <w:sz w:val="20"/>
        </w:rPr>
        <w:t xml:space="preserve"> User System</w:t>
      </w:r>
      <w:commentRangeStart w:id="375"/>
      <w:r w:rsidR="00E5688A" w:rsidRPr="00965B4B">
        <w:rPr>
          <w:b/>
          <w:sz w:val="20"/>
        </w:rPr>
        <w:t>.</w:t>
      </w:r>
      <w:commentRangeEnd w:id="375"/>
      <w:r w:rsidR="00341920">
        <w:rPr>
          <w:rStyle w:val="CommentReference"/>
        </w:rPr>
        <w:commentReference w:id="375"/>
      </w:r>
    </w:p>
    <w:p w14:paraId="6F35CFA6" w14:textId="77777777" w:rsidR="00735799" w:rsidRDefault="00474BB3" w:rsidP="00445904">
      <w:pPr>
        <w:pStyle w:val="ListParagraph"/>
        <w:numPr>
          <w:ilvl w:val="0"/>
          <w:numId w:val="10"/>
        </w:numPr>
        <w:tabs>
          <w:tab w:val="left" w:pos="2127"/>
          <w:tab w:val="left" w:pos="2268"/>
        </w:tabs>
        <w:spacing w:before="89" w:line="264" w:lineRule="auto"/>
        <w:ind w:left="1985" w:right="1209" w:hanging="425"/>
        <w:rPr>
          <w:sz w:val="20"/>
        </w:rPr>
      </w:pPr>
      <w:commentRangeStart w:id="376"/>
      <w:commentRangeStart w:id="377"/>
      <w:r>
        <w:rPr>
          <w:sz w:val="20"/>
        </w:rPr>
        <w:t>During</w:t>
      </w:r>
      <w:r>
        <w:rPr>
          <w:spacing w:val="-8"/>
          <w:sz w:val="20"/>
        </w:rPr>
        <w:t xml:space="preserve"> </w:t>
      </w:r>
      <w:r>
        <w:rPr>
          <w:sz w:val="20"/>
        </w:rPr>
        <w:t>Year</w:t>
      </w:r>
      <w:r>
        <w:rPr>
          <w:spacing w:val="-7"/>
          <w:sz w:val="20"/>
        </w:rPr>
        <w:t xml:space="preserve"> </w:t>
      </w:r>
      <w:r>
        <w:rPr>
          <w:sz w:val="20"/>
        </w:rPr>
        <w:t>0</w:t>
      </w:r>
      <w:r>
        <w:rPr>
          <w:spacing w:val="-8"/>
          <w:sz w:val="20"/>
        </w:rPr>
        <w:t xml:space="preserve"> </w:t>
      </w:r>
      <w:r>
        <w:rPr>
          <w:sz w:val="20"/>
        </w:rPr>
        <w:t>(including</w:t>
      </w:r>
      <w:r>
        <w:rPr>
          <w:spacing w:val="-8"/>
          <w:sz w:val="20"/>
        </w:rPr>
        <w:t xml:space="preserve"> </w:t>
      </w:r>
      <w:r>
        <w:rPr>
          <w:sz w:val="20"/>
        </w:rPr>
        <w:t>the</w:t>
      </w:r>
      <w:r>
        <w:rPr>
          <w:spacing w:val="-5"/>
          <w:sz w:val="20"/>
        </w:rPr>
        <w:t xml:space="preserve"> </w:t>
      </w:r>
      <w:r>
        <w:rPr>
          <w:b/>
          <w:sz w:val="20"/>
        </w:rPr>
        <w:t>Programming</w:t>
      </w:r>
      <w:r>
        <w:rPr>
          <w:b/>
          <w:spacing w:val="-4"/>
          <w:sz w:val="20"/>
        </w:rPr>
        <w:t xml:space="preserve"> </w:t>
      </w:r>
      <w:r>
        <w:rPr>
          <w:b/>
          <w:sz w:val="20"/>
        </w:rPr>
        <w:t>Phase</w:t>
      </w:r>
      <w:r>
        <w:rPr>
          <w:sz w:val="20"/>
        </w:rPr>
        <w:t>)</w:t>
      </w:r>
      <w:r>
        <w:rPr>
          <w:spacing w:val="-7"/>
          <w:sz w:val="20"/>
        </w:rPr>
        <w:t xml:space="preserve"> </w:t>
      </w:r>
      <w:r>
        <w:rPr>
          <w:sz w:val="20"/>
        </w:rPr>
        <w:t>each</w:t>
      </w:r>
      <w:r>
        <w:rPr>
          <w:spacing w:val="-8"/>
          <w:sz w:val="20"/>
        </w:rPr>
        <w:t xml:space="preserve"> </w:t>
      </w:r>
      <w:r>
        <w:rPr>
          <w:b/>
          <w:sz w:val="20"/>
        </w:rPr>
        <w:t>Network</w:t>
      </w:r>
      <w:r>
        <w:rPr>
          <w:b/>
          <w:spacing w:val="-8"/>
          <w:sz w:val="20"/>
        </w:rPr>
        <w:t xml:space="preserve"> </w:t>
      </w:r>
      <w:r>
        <w:rPr>
          <w:b/>
          <w:sz w:val="20"/>
        </w:rPr>
        <w:t>Operator</w:t>
      </w:r>
      <w:r>
        <w:rPr>
          <w:b/>
          <w:spacing w:val="-6"/>
          <w:sz w:val="20"/>
        </w:rPr>
        <w:t xml:space="preserve"> </w:t>
      </w:r>
      <w:r>
        <w:rPr>
          <w:sz w:val="20"/>
        </w:rPr>
        <w:t xml:space="preserve">shall at </w:t>
      </w:r>
      <w:r>
        <w:rPr>
          <w:b/>
          <w:sz w:val="20"/>
        </w:rPr>
        <w:t xml:space="preserve">The Company's </w:t>
      </w:r>
      <w:r>
        <w:rPr>
          <w:sz w:val="20"/>
        </w:rPr>
        <w:t xml:space="preserve">request make available to </w:t>
      </w:r>
      <w:r>
        <w:rPr>
          <w:b/>
          <w:sz w:val="20"/>
        </w:rPr>
        <w:t>The Company</w:t>
      </w:r>
      <w:r>
        <w:rPr>
          <w:sz w:val="20"/>
        </w:rPr>
        <w:t>, such details of automatic and manual load transfer capability of:</w:t>
      </w:r>
      <w:commentRangeEnd w:id="376"/>
      <w:r w:rsidR="002529B4">
        <w:rPr>
          <w:rStyle w:val="CommentReference"/>
        </w:rPr>
        <w:commentReference w:id="376"/>
      </w:r>
      <w:commentRangeEnd w:id="377"/>
      <w:r w:rsidR="00786912">
        <w:rPr>
          <w:rStyle w:val="CommentReference"/>
        </w:rPr>
        <w:commentReference w:id="377"/>
      </w:r>
    </w:p>
    <w:p w14:paraId="7E6C045E" w14:textId="77777777" w:rsidR="00735799" w:rsidRDefault="00474BB3" w:rsidP="004600CA">
      <w:pPr>
        <w:pStyle w:val="ListParagraph"/>
        <w:numPr>
          <w:ilvl w:val="1"/>
          <w:numId w:val="9"/>
        </w:numPr>
        <w:tabs>
          <w:tab w:val="left" w:pos="2552"/>
        </w:tabs>
        <w:ind w:left="2410" w:hanging="425"/>
        <w:rPr>
          <w:sz w:val="20"/>
        </w:rPr>
      </w:pPr>
      <w:r>
        <w:rPr>
          <w:sz w:val="20"/>
        </w:rPr>
        <w:lastRenderedPageBreak/>
        <w:t>12MW</w:t>
      </w:r>
      <w:r>
        <w:rPr>
          <w:spacing w:val="-7"/>
          <w:sz w:val="20"/>
        </w:rPr>
        <w:t xml:space="preserve"> </w:t>
      </w:r>
      <w:r>
        <w:rPr>
          <w:sz w:val="20"/>
        </w:rPr>
        <w:t>or</w:t>
      </w:r>
      <w:r>
        <w:rPr>
          <w:spacing w:val="-3"/>
          <w:sz w:val="20"/>
        </w:rPr>
        <w:t xml:space="preserve"> </w:t>
      </w:r>
      <w:r>
        <w:rPr>
          <w:sz w:val="20"/>
        </w:rPr>
        <w:t>more</w:t>
      </w:r>
      <w:r>
        <w:rPr>
          <w:spacing w:val="-6"/>
          <w:sz w:val="20"/>
        </w:rPr>
        <w:t xml:space="preserve"> </w:t>
      </w:r>
      <w:r>
        <w:rPr>
          <w:sz w:val="20"/>
        </w:rPr>
        <w:t>(averaged</w:t>
      </w:r>
      <w:r>
        <w:rPr>
          <w:spacing w:val="-5"/>
          <w:sz w:val="20"/>
        </w:rPr>
        <w:t xml:space="preserve"> </w:t>
      </w:r>
      <w:r>
        <w:rPr>
          <w:sz w:val="20"/>
        </w:rPr>
        <w:t>over</w:t>
      </w:r>
      <w:r>
        <w:rPr>
          <w:spacing w:val="-6"/>
          <w:sz w:val="20"/>
        </w:rPr>
        <w:t xml:space="preserve"> </w:t>
      </w:r>
      <w:r>
        <w:rPr>
          <w:sz w:val="20"/>
        </w:rPr>
        <w:t>any</w:t>
      </w:r>
      <w:r>
        <w:rPr>
          <w:spacing w:val="-5"/>
          <w:sz w:val="20"/>
        </w:rPr>
        <w:t xml:space="preserve"> </w:t>
      </w:r>
      <w:r>
        <w:rPr>
          <w:sz w:val="20"/>
        </w:rPr>
        <w:t>half</w:t>
      </w:r>
      <w:r>
        <w:rPr>
          <w:spacing w:val="-6"/>
          <w:sz w:val="20"/>
        </w:rPr>
        <w:t xml:space="preserve"> </w:t>
      </w:r>
      <w:r>
        <w:rPr>
          <w:sz w:val="20"/>
        </w:rPr>
        <w:t>hour)</w:t>
      </w:r>
      <w:r>
        <w:rPr>
          <w:spacing w:val="-6"/>
          <w:sz w:val="20"/>
        </w:rPr>
        <w:t xml:space="preserve"> </w:t>
      </w:r>
      <w:r>
        <w:rPr>
          <w:sz w:val="20"/>
        </w:rPr>
        <w:t>for</w:t>
      </w:r>
      <w:r>
        <w:rPr>
          <w:spacing w:val="-3"/>
          <w:sz w:val="20"/>
        </w:rPr>
        <w:t xml:space="preserve"> </w:t>
      </w:r>
      <w:r>
        <w:rPr>
          <w:sz w:val="20"/>
        </w:rPr>
        <w:t>England</w:t>
      </w:r>
      <w:r>
        <w:rPr>
          <w:spacing w:val="-7"/>
          <w:sz w:val="20"/>
        </w:rPr>
        <w:t xml:space="preserve"> </w:t>
      </w:r>
      <w:r>
        <w:rPr>
          <w:sz w:val="20"/>
        </w:rPr>
        <w:t>and</w:t>
      </w:r>
      <w:r>
        <w:rPr>
          <w:spacing w:val="-6"/>
          <w:sz w:val="20"/>
        </w:rPr>
        <w:t xml:space="preserve"> </w:t>
      </w:r>
      <w:r>
        <w:rPr>
          <w:spacing w:val="-2"/>
          <w:sz w:val="20"/>
        </w:rPr>
        <w:t>Wales</w:t>
      </w:r>
    </w:p>
    <w:p w14:paraId="6B7296A7" w14:textId="37EE3D7D" w:rsidR="00511F3C" w:rsidRPr="00073B21" w:rsidRDefault="00474BB3" w:rsidP="004600CA">
      <w:pPr>
        <w:pStyle w:val="ListParagraph"/>
        <w:numPr>
          <w:ilvl w:val="1"/>
          <w:numId w:val="9"/>
        </w:numPr>
        <w:tabs>
          <w:tab w:val="left" w:pos="3265"/>
        </w:tabs>
        <w:spacing w:before="144" w:line="388" w:lineRule="auto"/>
        <w:ind w:left="2410" w:right="2460" w:hanging="425"/>
        <w:rPr>
          <w:sz w:val="20"/>
        </w:rPr>
      </w:pPr>
      <w:r>
        <w:rPr>
          <w:sz w:val="20"/>
        </w:rPr>
        <w:t>10MW</w:t>
      </w:r>
      <w:r>
        <w:rPr>
          <w:spacing w:val="-6"/>
          <w:sz w:val="20"/>
        </w:rPr>
        <w:t xml:space="preserve"> </w:t>
      </w:r>
      <w:r>
        <w:rPr>
          <w:sz w:val="20"/>
        </w:rPr>
        <w:t>or</w:t>
      </w:r>
      <w:r>
        <w:rPr>
          <w:spacing w:val="-3"/>
          <w:sz w:val="20"/>
        </w:rPr>
        <w:t xml:space="preserve"> </w:t>
      </w:r>
      <w:r>
        <w:rPr>
          <w:sz w:val="20"/>
        </w:rPr>
        <w:t>more</w:t>
      </w:r>
      <w:r>
        <w:rPr>
          <w:spacing w:val="-6"/>
          <w:sz w:val="20"/>
        </w:rPr>
        <w:t xml:space="preserve"> </w:t>
      </w:r>
      <w:r>
        <w:rPr>
          <w:sz w:val="20"/>
        </w:rPr>
        <w:t>(averaged</w:t>
      </w:r>
      <w:r>
        <w:rPr>
          <w:spacing w:val="-4"/>
          <w:sz w:val="20"/>
        </w:rPr>
        <w:t xml:space="preserve"> </w:t>
      </w:r>
      <w:r>
        <w:rPr>
          <w:sz w:val="20"/>
        </w:rPr>
        <w:t>over</w:t>
      </w:r>
      <w:r>
        <w:rPr>
          <w:spacing w:val="-6"/>
          <w:sz w:val="20"/>
        </w:rPr>
        <w:t xml:space="preserve"> </w:t>
      </w:r>
      <w:r>
        <w:rPr>
          <w:sz w:val="20"/>
        </w:rPr>
        <w:t>any</w:t>
      </w:r>
      <w:r>
        <w:rPr>
          <w:spacing w:val="-5"/>
          <w:sz w:val="20"/>
        </w:rPr>
        <w:t xml:space="preserve"> </w:t>
      </w:r>
      <w:r>
        <w:rPr>
          <w:sz w:val="20"/>
        </w:rPr>
        <w:t>half</w:t>
      </w:r>
      <w:r>
        <w:rPr>
          <w:spacing w:val="-6"/>
          <w:sz w:val="20"/>
        </w:rPr>
        <w:t xml:space="preserve"> </w:t>
      </w:r>
      <w:r>
        <w:rPr>
          <w:sz w:val="20"/>
        </w:rPr>
        <w:t>hour)</w:t>
      </w:r>
      <w:r>
        <w:rPr>
          <w:spacing w:val="-5"/>
          <w:sz w:val="20"/>
        </w:rPr>
        <w:t xml:space="preserve"> </w:t>
      </w:r>
      <w:r>
        <w:rPr>
          <w:sz w:val="20"/>
        </w:rPr>
        <w:t>for</w:t>
      </w:r>
      <w:r>
        <w:rPr>
          <w:spacing w:val="-3"/>
          <w:sz w:val="20"/>
        </w:rPr>
        <w:t xml:space="preserve"> </w:t>
      </w:r>
      <w:r>
        <w:rPr>
          <w:sz w:val="20"/>
        </w:rPr>
        <w:t>Scotland</w:t>
      </w:r>
    </w:p>
    <w:p w14:paraId="10F08E1A" w14:textId="760BC79B" w:rsidR="00735799" w:rsidRPr="004600CA" w:rsidRDefault="00474BB3" w:rsidP="004600CA">
      <w:pPr>
        <w:tabs>
          <w:tab w:val="left" w:pos="3265"/>
        </w:tabs>
        <w:spacing w:before="144" w:line="388" w:lineRule="auto"/>
        <w:ind w:left="1985" w:right="2460"/>
        <w:rPr>
          <w:sz w:val="20"/>
        </w:rPr>
      </w:pPr>
      <w:r w:rsidRPr="004600CA">
        <w:rPr>
          <w:sz w:val="20"/>
        </w:rPr>
        <w:t xml:space="preserve">between </w:t>
      </w:r>
      <w:commentRangeStart w:id="378"/>
      <w:commentRangeStart w:id="379"/>
      <w:r w:rsidRPr="004600CA">
        <w:rPr>
          <w:b/>
          <w:sz w:val="20"/>
        </w:rPr>
        <w:t>Grid Supply Points</w:t>
      </w:r>
      <w:commentRangeEnd w:id="378"/>
      <w:r w:rsidR="00EA202E" w:rsidRPr="004600CA">
        <w:rPr>
          <w:rStyle w:val="CommentReference"/>
          <w:b/>
        </w:rPr>
        <w:commentReference w:id="378"/>
      </w:r>
      <w:commentRangeEnd w:id="379"/>
      <w:r w:rsidR="008B7E06">
        <w:rPr>
          <w:rStyle w:val="CommentReference"/>
        </w:rPr>
        <w:commentReference w:id="379"/>
      </w:r>
      <w:r w:rsidRPr="004600CA">
        <w:rPr>
          <w:sz w:val="20"/>
        </w:rPr>
        <w:t>.</w:t>
      </w:r>
    </w:p>
    <w:p w14:paraId="3DA19BA7" w14:textId="77777777" w:rsidR="00511F3C" w:rsidRDefault="00511F3C" w:rsidP="00511F3C">
      <w:pPr>
        <w:spacing w:line="264" w:lineRule="auto"/>
        <w:ind w:left="1985" w:right="1208"/>
        <w:jc w:val="both"/>
        <w:rPr>
          <w:sz w:val="20"/>
        </w:rPr>
      </w:pPr>
    </w:p>
    <w:p w14:paraId="778829F9" w14:textId="13EAEDED" w:rsidR="00735799" w:rsidRDefault="00474BB3" w:rsidP="004600CA">
      <w:pPr>
        <w:spacing w:line="264" w:lineRule="auto"/>
        <w:ind w:left="1985" w:right="1208"/>
        <w:jc w:val="both"/>
        <w:rPr>
          <w:sz w:val="20"/>
        </w:rPr>
      </w:pPr>
      <w:r>
        <w:rPr>
          <w:sz w:val="20"/>
        </w:rPr>
        <w:t xml:space="preserve">During Year 0 (including the </w:t>
      </w:r>
      <w:r>
        <w:rPr>
          <w:b/>
          <w:sz w:val="20"/>
        </w:rPr>
        <w:t>Programming Phase</w:t>
      </w:r>
      <w:r>
        <w:rPr>
          <w:sz w:val="20"/>
        </w:rPr>
        <w:t xml:space="preserve">) each </w:t>
      </w:r>
      <w:r>
        <w:rPr>
          <w:b/>
          <w:sz w:val="20"/>
        </w:rPr>
        <w:t xml:space="preserve">Network Operator </w:t>
      </w:r>
      <w:r>
        <w:rPr>
          <w:sz w:val="20"/>
        </w:rPr>
        <w:t xml:space="preserve">shall notify </w:t>
      </w:r>
      <w:r>
        <w:rPr>
          <w:b/>
          <w:sz w:val="20"/>
        </w:rPr>
        <w:t>The</w:t>
      </w:r>
      <w:r>
        <w:rPr>
          <w:b/>
          <w:spacing w:val="-4"/>
          <w:sz w:val="20"/>
        </w:rPr>
        <w:t xml:space="preserve"> </w:t>
      </w:r>
      <w:r>
        <w:rPr>
          <w:b/>
          <w:sz w:val="20"/>
        </w:rPr>
        <w:t xml:space="preserve">Company </w:t>
      </w:r>
      <w:r>
        <w:rPr>
          <w:sz w:val="20"/>
        </w:rPr>
        <w:t>of</w:t>
      </w:r>
      <w:r>
        <w:rPr>
          <w:spacing w:val="-2"/>
          <w:sz w:val="20"/>
        </w:rPr>
        <w:t xml:space="preserve"> </w:t>
      </w:r>
      <w:r>
        <w:rPr>
          <w:sz w:val="20"/>
        </w:rPr>
        <w:t>any</w:t>
      </w:r>
      <w:r>
        <w:rPr>
          <w:spacing w:val="-3"/>
          <w:sz w:val="20"/>
        </w:rPr>
        <w:t xml:space="preserve"> </w:t>
      </w:r>
      <w:r>
        <w:rPr>
          <w:sz w:val="20"/>
        </w:rPr>
        <w:t>revisions</w:t>
      </w:r>
      <w:r>
        <w:rPr>
          <w:spacing w:val="-3"/>
          <w:sz w:val="20"/>
        </w:rPr>
        <w:t xml:space="preserve"> </w:t>
      </w:r>
      <w:r>
        <w:rPr>
          <w:sz w:val="20"/>
        </w:rPr>
        <w:t>to</w:t>
      </w:r>
      <w:r>
        <w:rPr>
          <w:spacing w:val="-2"/>
          <w:sz w:val="20"/>
        </w:rPr>
        <w:t xml:space="preserve"> </w:t>
      </w:r>
      <w:r>
        <w:rPr>
          <w:sz w:val="20"/>
        </w:rPr>
        <w:t>the</w:t>
      </w:r>
      <w:r>
        <w:rPr>
          <w:spacing w:val="-2"/>
          <w:sz w:val="20"/>
        </w:rPr>
        <w:t xml:space="preserve"> </w:t>
      </w:r>
      <w:r>
        <w:rPr>
          <w:sz w:val="20"/>
        </w:rPr>
        <w:t>information</w:t>
      </w:r>
      <w:r>
        <w:rPr>
          <w:spacing w:val="-2"/>
          <w:sz w:val="20"/>
        </w:rPr>
        <w:t xml:space="preserve"> </w:t>
      </w:r>
      <w:r>
        <w:rPr>
          <w:sz w:val="20"/>
        </w:rPr>
        <w:t>provided</w:t>
      </w:r>
      <w:r>
        <w:rPr>
          <w:spacing w:val="-2"/>
          <w:sz w:val="20"/>
        </w:rPr>
        <w:t xml:space="preserve"> </w:t>
      </w:r>
      <w:r>
        <w:rPr>
          <w:sz w:val="20"/>
        </w:rPr>
        <w:t>pursuant</w:t>
      </w:r>
      <w:r>
        <w:rPr>
          <w:spacing w:val="-2"/>
          <w:sz w:val="20"/>
        </w:rPr>
        <w:t xml:space="preserve"> </w:t>
      </w:r>
      <w:r>
        <w:rPr>
          <w:sz w:val="20"/>
        </w:rPr>
        <w:t>to</w:t>
      </w:r>
      <w:r>
        <w:rPr>
          <w:spacing w:val="-5"/>
          <w:sz w:val="20"/>
        </w:rPr>
        <w:t xml:space="preserve"> </w:t>
      </w:r>
      <w:r>
        <w:rPr>
          <w:sz w:val="20"/>
        </w:rPr>
        <w:t xml:space="preserve">OC2.3.1.4 c) </w:t>
      </w:r>
      <w:r w:rsidRPr="00F4372C">
        <w:rPr>
          <w:sz w:val="20"/>
        </w:rPr>
        <w:t xml:space="preserve">for </w:t>
      </w:r>
      <w:r w:rsidR="00236C31" w:rsidRPr="00965B4B">
        <w:rPr>
          <w:b/>
          <w:sz w:val="20"/>
        </w:rPr>
        <w:t>Grid Supply</w:t>
      </w:r>
      <w:commentRangeStart w:id="380"/>
      <w:commentRangeStart w:id="381"/>
      <w:r w:rsidRPr="00F4372C">
        <w:rPr>
          <w:b/>
          <w:sz w:val="20"/>
        </w:rPr>
        <w:t xml:space="preserve"> Points</w:t>
      </w:r>
      <w:r w:rsidR="000E1F1D" w:rsidRPr="00965B4B">
        <w:rPr>
          <w:b/>
          <w:sz w:val="20"/>
        </w:rPr>
        <w:t xml:space="preserve"> </w:t>
      </w:r>
      <w:r w:rsidRPr="00F4372C">
        <w:rPr>
          <w:b/>
          <w:sz w:val="20"/>
        </w:rPr>
        <w:t xml:space="preserve"> </w:t>
      </w:r>
      <w:commentRangeEnd w:id="380"/>
      <w:r w:rsidR="00CA7AB7" w:rsidRPr="00F4372C">
        <w:rPr>
          <w:rStyle w:val="CommentReference"/>
        </w:rPr>
        <w:commentReference w:id="380"/>
      </w:r>
      <w:commentRangeEnd w:id="381"/>
      <w:r w:rsidR="00132014" w:rsidRPr="00F4372C">
        <w:rPr>
          <w:rStyle w:val="CommentReference"/>
        </w:rPr>
        <w:commentReference w:id="381"/>
      </w:r>
      <w:r w:rsidRPr="00F4372C">
        <w:rPr>
          <w:sz w:val="20"/>
        </w:rPr>
        <w:t>as</w:t>
      </w:r>
      <w:r>
        <w:rPr>
          <w:sz w:val="20"/>
        </w:rPr>
        <w:t xml:space="preserve"> soon as reasonably practicable after the </w:t>
      </w:r>
      <w:r>
        <w:rPr>
          <w:b/>
          <w:sz w:val="20"/>
        </w:rPr>
        <w:t xml:space="preserve">Network Operator </w:t>
      </w:r>
      <w:r>
        <w:rPr>
          <w:sz w:val="20"/>
        </w:rPr>
        <w:t>becomes aware of the need to make such revisions.</w:t>
      </w:r>
    </w:p>
    <w:p w14:paraId="3DBF2DF1" w14:textId="503C3023" w:rsidR="00735799" w:rsidRDefault="00474BB3" w:rsidP="00445904">
      <w:pPr>
        <w:pStyle w:val="ListParagraph"/>
        <w:numPr>
          <w:ilvl w:val="0"/>
          <w:numId w:val="10"/>
        </w:numPr>
        <w:tabs>
          <w:tab w:val="left" w:pos="1985"/>
        </w:tabs>
        <w:spacing w:line="264" w:lineRule="auto"/>
        <w:ind w:left="1985" w:right="1211" w:hanging="425"/>
        <w:rPr>
          <w:sz w:val="20"/>
        </w:rPr>
      </w:pPr>
      <w:r>
        <w:rPr>
          <w:sz w:val="20"/>
        </w:rPr>
        <w:t>When</w:t>
      </w:r>
      <w:r>
        <w:rPr>
          <w:spacing w:val="-2"/>
          <w:sz w:val="20"/>
        </w:rPr>
        <w:t xml:space="preserve"> </w:t>
      </w:r>
      <w:r>
        <w:rPr>
          <w:sz w:val="20"/>
        </w:rPr>
        <w:t>necessary,</w:t>
      </w:r>
      <w:r>
        <w:rPr>
          <w:spacing w:val="-2"/>
          <w:sz w:val="20"/>
        </w:rPr>
        <w:t xml:space="preserve"> </w:t>
      </w:r>
      <w:r>
        <w:rPr>
          <w:sz w:val="20"/>
        </w:rPr>
        <w:t>during</w:t>
      </w:r>
      <w:r>
        <w:rPr>
          <w:spacing w:val="-2"/>
          <w:sz w:val="20"/>
        </w:rPr>
        <w:t xml:space="preserve"> </w:t>
      </w:r>
      <w:r>
        <w:rPr>
          <w:sz w:val="20"/>
        </w:rPr>
        <w:t>Year</w:t>
      </w:r>
      <w:r>
        <w:rPr>
          <w:spacing w:val="-2"/>
          <w:sz w:val="20"/>
        </w:rPr>
        <w:t xml:space="preserve"> </w:t>
      </w:r>
      <w:r>
        <w:rPr>
          <w:sz w:val="20"/>
        </w:rPr>
        <w:t xml:space="preserve">0, </w:t>
      </w:r>
      <w:r>
        <w:rPr>
          <w:b/>
          <w:sz w:val="20"/>
        </w:rPr>
        <w:t>The</w:t>
      </w:r>
      <w:r>
        <w:rPr>
          <w:b/>
          <w:spacing w:val="-3"/>
          <w:sz w:val="20"/>
        </w:rPr>
        <w:t xml:space="preserve"> </w:t>
      </w:r>
      <w:r>
        <w:rPr>
          <w:b/>
          <w:sz w:val="20"/>
        </w:rPr>
        <w:t>Company</w:t>
      </w:r>
      <w:r>
        <w:rPr>
          <w:b/>
          <w:spacing w:val="-2"/>
          <w:sz w:val="20"/>
        </w:rPr>
        <w:t xml:space="preserve"> </w:t>
      </w:r>
      <w:r w:rsidR="00F9696C">
        <w:rPr>
          <w:sz w:val="20"/>
        </w:rPr>
        <w:t>sha</w:t>
      </w:r>
      <w:r>
        <w:rPr>
          <w:sz w:val="20"/>
        </w:rPr>
        <w:t>ll</w:t>
      </w:r>
      <w:r>
        <w:rPr>
          <w:spacing w:val="-4"/>
          <w:sz w:val="20"/>
        </w:rPr>
        <w:t xml:space="preserve"> </w:t>
      </w:r>
      <w:r>
        <w:rPr>
          <w:sz w:val="20"/>
        </w:rPr>
        <w:t>notify</w:t>
      </w:r>
      <w:r>
        <w:rPr>
          <w:spacing w:val="-2"/>
          <w:sz w:val="20"/>
        </w:rPr>
        <w:t xml:space="preserve"> </w:t>
      </w:r>
      <w:r>
        <w:rPr>
          <w:sz w:val="20"/>
        </w:rPr>
        <w:t>each</w:t>
      </w:r>
      <w:r>
        <w:rPr>
          <w:spacing w:val="-2"/>
          <w:sz w:val="20"/>
        </w:rPr>
        <w:t xml:space="preserve"> </w:t>
      </w:r>
      <w:r>
        <w:rPr>
          <w:b/>
          <w:sz w:val="20"/>
        </w:rPr>
        <w:t>User</w:t>
      </w:r>
      <w:r>
        <w:rPr>
          <w:sz w:val="20"/>
        </w:rPr>
        <w:t>,</w:t>
      </w:r>
      <w:r>
        <w:rPr>
          <w:spacing w:val="-3"/>
          <w:sz w:val="20"/>
        </w:rPr>
        <w:t xml:space="preserve"> </w:t>
      </w:r>
      <w:r>
        <w:rPr>
          <w:sz w:val="20"/>
        </w:rPr>
        <w:t>in</w:t>
      </w:r>
      <w:r>
        <w:rPr>
          <w:spacing w:val="-3"/>
          <w:sz w:val="20"/>
        </w:rPr>
        <w:t xml:space="preserve"> </w:t>
      </w:r>
      <w:r>
        <w:rPr>
          <w:sz w:val="20"/>
        </w:rPr>
        <w:t>writing</w:t>
      </w:r>
      <w:r>
        <w:rPr>
          <w:spacing w:val="-3"/>
          <w:sz w:val="20"/>
        </w:rPr>
        <w:t xml:space="preserve"> </w:t>
      </w:r>
      <w:r>
        <w:rPr>
          <w:sz w:val="20"/>
        </w:rPr>
        <w:t xml:space="preserve">of those aspects of the </w:t>
      </w:r>
      <w:r w:rsidRPr="006C2E3E">
        <w:rPr>
          <w:b/>
          <w:sz w:val="20"/>
        </w:rPr>
        <w:t>NETS</w:t>
      </w:r>
      <w:r>
        <w:rPr>
          <w:b/>
          <w:color w:val="00AFEF"/>
          <w:sz w:val="20"/>
        </w:rPr>
        <w:t xml:space="preserve"> </w:t>
      </w:r>
      <w:r>
        <w:rPr>
          <w:sz w:val="20"/>
        </w:rPr>
        <w:t>outage programme in the period from the 8</w:t>
      </w:r>
      <w:r>
        <w:rPr>
          <w:position w:val="6"/>
          <w:sz w:val="13"/>
        </w:rPr>
        <w:t>th</w:t>
      </w:r>
      <w:r>
        <w:rPr>
          <w:spacing w:val="40"/>
          <w:position w:val="6"/>
          <w:sz w:val="13"/>
        </w:rPr>
        <w:t xml:space="preserve"> </w:t>
      </w:r>
      <w:r>
        <w:rPr>
          <w:sz w:val="20"/>
        </w:rPr>
        <w:t>week ahead</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sz w:val="20"/>
        </w:rPr>
        <w:t>52</w:t>
      </w:r>
      <w:r>
        <w:rPr>
          <w:position w:val="6"/>
          <w:sz w:val="13"/>
        </w:rPr>
        <w:t>nd</w:t>
      </w:r>
      <w:r>
        <w:rPr>
          <w:spacing w:val="6"/>
          <w:position w:val="6"/>
          <w:sz w:val="13"/>
        </w:rPr>
        <w:t xml:space="preserve"> </w:t>
      </w:r>
      <w:r>
        <w:rPr>
          <w:sz w:val="20"/>
        </w:rPr>
        <w:t>week</w:t>
      </w:r>
      <w:r>
        <w:rPr>
          <w:spacing w:val="-12"/>
          <w:sz w:val="20"/>
        </w:rPr>
        <w:t xml:space="preserve"> </w:t>
      </w:r>
      <w:r>
        <w:rPr>
          <w:sz w:val="20"/>
        </w:rPr>
        <w:t>ahead,</w:t>
      </w:r>
      <w:r>
        <w:rPr>
          <w:spacing w:val="-14"/>
          <w:sz w:val="20"/>
        </w:rPr>
        <w:t xml:space="preserve"> </w:t>
      </w:r>
      <w:r>
        <w:rPr>
          <w:sz w:val="20"/>
        </w:rPr>
        <w:t>which</w:t>
      </w:r>
      <w:r>
        <w:rPr>
          <w:spacing w:val="-14"/>
          <w:sz w:val="20"/>
        </w:rPr>
        <w:t xml:space="preserve"> </w:t>
      </w:r>
      <w:r>
        <w:rPr>
          <w:sz w:val="20"/>
        </w:rPr>
        <w:t>may,</w:t>
      </w:r>
      <w:r>
        <w:rPr>
          <w:spacing w:val="-14"/>
          <w:sz w:val="20"/>
        </w:rPr>
        <w:t xml:space="preserve"> </w:t>
      </w:r>
      <w:r>
        <w:rPr>
          <w:sz w:val="20"/>
        </w:rPr>
        <w:t>in</w:t>
      </w:r>
      <w:r>
        <w:rPr>
          <w:spacing w:val="-11"/>
          <w:sz w:val="20"/>
        </w:rPr>
        <w:t xml:space="preserve"> </w:t>
      </w:r>
      <w:r>
        <w:rPr>
          <w:b/>
          <w:sz w:val="20"/>
        </w:rPr>
        <w:t>The</w:t>
      </w:r>
      <w:r>
        <w:rPr>
          <w:b/>
          <w:spacing w:val="-13"/>
          <w:sz w:val="20"/>
        </w:rPr>
        <w:t xml:space="preserve"> </w:t>
      </w:r>
      <w:r>
        <w:rPr>
          <w:b/>
          <w:sz w:val="20"/>
        </w:rPr>
        <w:t>Company’s</w:t>
      </w:r>
      <w:r>
        <w:rPr>
          <w:b/>
          <w:spacing w:val="-13"/>
          <w:sz w:val="20"/>
        </w:rPr>
        <w:t xml:space="preserve"> </w:t>
      </w:r>
      <w:r>
        <w:rPr>
          <w:sz w:val="20"/>
        </w:rPr>
        <w:t>reasonable</w:t>
      </w:r>
      <w:r>
        <w:rPr>
          <w:spacing w:val="-11"/>
          <w:sz w:val="20"/>
        </w:rPr>
        <w:t xml:space="preserve"> </w:t>
      </w:r>
      <w:r>
        <w:rPr>
          <w:sz w:val="20"/>
        </w:rPr>
        <w:t xml:space="preserve">opinion, operationally affect that </w:t>
      </w:r>
      <w:r>
        <w:rPr>
          <w:b/>
          <w:sz w:val="20"/>
        </w:rPr>
        <w:t xml:space="preserve">User </w:t>
      </w:r>
      <w:r>
        <w:rPr>
          <w:sz w:val="20"/>
        </w:rPr>
        <w:t xml:space="preserve">including the proposed start dates and end dates of relevant </w:t>
      </w:r>
      <w:r w:rsidRPr="006C2E3E">
        <w:rPr>
          <w:b/>
          <w:sz w:val="20"/>
        </w:rPr>
        <w:t>NETS</w:t>
      </w:r>
      <w:r>
        <w:rPr>
          <w:b/>
          <w:color w:val="00AFEF"/>
          <w:sz w:val="20"/>
        </w:rPr>
        <w:t xml:space="preserve"> </w:t>
      </w:r>
      <w:r>
        <w:rPr>
          <w:sz w:val="20"/>
        </w:rPr>
        <w:t>outages.</w:t>
      </w:r>
    </w:p>
    <w:p w14:paraId="6A525362" w14:textId="4A1C726D" w:rsidR="00735799" w:rsidRDefault="00474BB3" w:rsidP="004600CA">
      <w:pPr>
        <w:pStyle w:val="BodyText"/>
        <w:spacing w:before="121" w:line="264" w:lineRule="auto"/>
        <w:ind w:left="1985" w:right="1208" w:hanging="6"/>
        <w:jc w:val="both"/>
      </w:pPr>
      <w:r>
        <w:rPr>
          <w:b/>
        </w:rPr>
        <w:t>The</w:t>
      </w:r>
      <w:r>
        <w:rPr>
          <w:b/>
          <w:spacing w:val="-7"/>
        </w:rPr>
        <w:t xml:space="preserve"> </w:t>
      </w:r>
      <w:r>
        <w:rPr>
          <w:b/>
        </w:rPr>
        <w:t>Company</w:t>
      </w:r>
      <w:r>
        <w:rPr>
          <w:b/>
          <w:spacing w:val="-5"/>
        </w:rPr>
        <w:t xml:space="preserve"> </w:t>
      </w:r>
      <w:r w:rsidR="00F9696C">
        <w:t>sha</w:t>
      </w:r>
      <w:r>
        <w:t>ll</w:t>
      </w:r>
      <w:r>
        <w:rPr>
          <w:spacing w:val="-7"/>
        </w:rPr>
        <w:t xml:space="preserve"> </w:t>
      </w:r>
      <w:r>
        <w:t>also</w:t>
      </w:r>
      <w:r>
        <w:rPr>
          <w:spacing w:val="-7"/>
        </w:rPr>
        <w:t xml:space="preserve"> </w:t>
      </w:r>
      <w:r>
        <w:t>notify</w:t>
      </w:r>
      <w:r>
        <w:rPr>
          <w:spacing w:val="-5"/>
        </w:rPr>
        <w:t xml:space="preserve"> </w:t>
      </w:r>
      <w:r>
        <w:t>changes</w:t>
      </w:r>
      <w:r>
        <w:rPr>
          <w:spacing w:val="-6"/>
        </w:rPr>
        <w:t xml:space="preserve"> </w:t>
      </w:r>
      <w:r>
        <w:t>to</w:t>
      </w:r>
      <w:r>
        <w:rPr>
          <w:spacing w:val="-7"/>
        </w:rPr>
        <w:t xml:space="preserve"> </w:t>
      </w:r>
      <w:r>
        <w:t>information</w:t>
      </w:r>
      <w:r>
        <w:rPr>
          <w:spacing w:val="-7"/>
        </w:rPr>
        <w:t xml:space="preserve"> </w:t>
      </w:r>
      <w:r>
        <w:t>supplied</w:t>
      </w:r>
      <w:r>
        <w:rPr>
          <w:spacing w:val="-7"/>
        </w:rPr>
        <w:t xml:space="preserve"> </w:t>
      </w:r>
      <w:r>
        <w:t>by</w:t>
      </w:r>
      <w:r>
        <w:rPr>
          <w:spacing w:val="-1"/>
        </w:rPr>
        <w:t xml:space="preserve"> </w:t>
      </w:r>
      <w:r>
        <w:rPr>
          <w:b/>
        </w:rPr>
        <w:t>The</w:t>
      </w:r>
      <w:r>
        <w:rPr>
          <w:b/>
          <w:spacing w:val="-7"/>
        </w:rPr>
        <w:t xml:space="preserve"> </w:t>
      </w:r>
      <w:r>
        <w:rPr>
          <w:b/>
        </w:rPr>
        <w:t>Company</w:t>
      </w:r>
      <w:r>
        <w:rPr>
          <w:b/>
          <w:spacing w:val="-5"/>
        </w:rPr>
        <w:t xml:space="preserve"> </w:t>
      </w:r>
      <w:r>
        <w:t xml:space="preserve">pursuant to </w:t>
      </w:r>
      <w:commentRangeStart w:id="382"/>
      <w:r>
        <w:t>OC2.3.2.1.4</w:t>
      </w:r>
      <w:r w:rsidR="001B73C5">
        <w:t xml:space="preserve"> </w:t>
      </w:r>
      <w:commentRangeEnd w:id="382"/>
      <w:r w:rsidR="00D60012">
        <w:rPr>
          <w:rStyle w:val="CommentReference"/>
        </w:rPr>
        <w:commentReference w:id="382"/>
      </w:r>
      <w:proofErr w:type="spellStart"/>
      <w:r>
        <w:t>i</w:t>
      </w:r>
      <w:proofErr w:type="spellEnd"/>
      <w:r w:rsidR="001B73C5">
        <w:t xml:space="preserve">. </w:t>
      </w:r>
      <w:r>
        <w:t xml:space="preserve">a) and b) except where in relation to a </w:t>
      </w:r>
      <w:r>
        <w:rPr>
          <w:b/>
        </w:rPr>
        <w:t xml:space="preserve">User </w:t>
      </w:r>
      <w:r>
        <w:t>information was supplied pursuant to OC2.3.1.4.</w:t>
      </w:r>
      <w:commentRangeStart w:id="383"/>
      <w:r>
        <w:t xml:space="preserve"> </w:t>
      </w:r>
      <w:proofErr w:type="spellStart"/>
      <w:r>
        <w:t>i</w:t>
      </w:r>
      <w:commentRangeEnd w:id="383"/>
      <w:proofErr w:type="spellEnd"/>
      <w:r w:rsidR="00D60012">
        <w:rPr>
          <w:rStyle w:val="CommentReference"/>
        </w:rPr>
        <w:commentReference w:id="383"/>
      </w:r>
      <w:r w:rsidR="001B73C5">
        <w:t>.</w:t>
      </w:r>
      <w:r w:rsidR="00FA3E73">
        <w:t xml:space="preserve"> </w:t>
      </w:r>
      <w:commentRangeStart w:id="384"/>
      <w:r>
        <w:t xml:space="preserve">c). </w:t>
      </w:r>
      <w:commentRangeEnd w:id="384"/>
      <w:r w:rsidR="00D60012">
        <w:rPr>
          <w:rStyle w:val="CommentReference"/>
        </w:rPr>
        <w:commentReference w:id="384"/>
      </w:r>
      <w:r>
        <w:t>In this latter case: -</w:t>
      </w:r>
    </w:p>
    <w:p w14:paraId="7355D8D3" w14:textId="5284DF34" w:rsidR="00735799" w:rsidRDefault="00474BB3" w:rsidP="004600CA">
      <w:pPr>
        <w:pStyle w:val="ListParagraph"/>
        <w:numPr>
          <w:ilvl w:val="0"/>
          <w:numId w:val="8"/>
        </w:numPr>
        <w:tabs>
          <w:tab w:val="left" w:pos="2552"/>
        </w:tabs>
        <w:spacing w:before="119" w:line="264" w:lineRule="auto"/>
        <w:ind w:left="2410" w:right="1210" w:hanging="425"/>
        <w:rPr>
          <w:sz w:val="20"/>
        </w:rPr>
      </w:pPr>
      <w:r>
        <w:rPr>
          <w:b/>
          <w:sz w:val="20"/>
        </w:rPr>
        <w:t xml:space="preserve">The Company </w:t>
      </w:r>
      <w:r w:rsidR="00F9696C">
        <w:rPr>
          <w:sz w:val="20"/>
        </w:rPr>
        <w:t>sha</w:t>
      </w:r>
      <w:r>
        <w:rPr>
          <w:sz w:val="20"/>
        </w:rPr>
        <w:t>ll, by way of update of the information supplied by it pursuant</w:t>
      </w:r>
      <w:r>
        <w:rPr>
          <w:spacing w:val="-5"/>
          <w:sz w:val="20"/>
        </w:rPr>
        <w:t xml:space="preserve"> </w:t>
      </w:r>
      <w:r>
        <w:rPr>
          <w:sz w:val="20"/>
        </w:rPr>
        <w:t>to</w:t>
      </w:r>
      <w:r>
        <w:rPr>
          <w:spacing w:val="-5"/>
          <w:sz w:val="20"/>
        </w:rPr>
        <w:t xml:space="preserve"> </w:t>
      </w:r>
      <w:commentRangeStart w:id="385"/>
      <w:r>
        <w:rPr>
          <w:sz w:val="20"/>
        </w:rPr>
        <w:t>OC2.3.1.4</w:t>
      </w:r>
      <w:r w:rsidR="00FA3E73">
        <w:rPr>
          <w:sz w:val="20"/>
        </w:rPr>
        <w:t xml:space="preserve"> </w:t>
      </w:r>
      <w:r>
        <w:rPr>
          <w:sz w:val="20"/>
        </w:rPr>
        <w:t>i</w:t>
      </w:r>
      <w:r w:rsidR="00FB6797">
        <w:rPr>
          <w:sz w:val="20"/>
        </w:rPr>
        <w:t xml:space="preserve">. </w:t>
      </w:r>
      <w:r>
        <w:rPr>
          <w:sz w:val="20"/>
        </w:rPr>
        <w:t>c</w:t>
      </w:r>
      <w:commentRangeEnd w:id="385"/>
      <w:r w:rsidR="00D60012">
        <w:rPr>
          <w:rStyle w:val="CommentReference"/>
        </w:rPr>
        <w:commentReference w:id="385"/>
      </w:r>
      <w:r>
        <w:rPr>
          <w:sz w:val="20"/>
        </w:rPr>
        <w:t>),</w:t>
      </w:r>
      <w:r>
        <w:rPr>
          <w:spacing w:val="-6"/>
          <w:sz w:val="20"/>
        </w:rPr>
        <w:t xml:space="preserve"> </w:t>
      </w:r>
      <w:r>
        <w:rPr>
          <w:sz w:val="20"/>
        </w:rPr>
        <w:t>make</w:t>
      </w:r>
      <w:r>
        <w:rPr>
          <w:spacing w:val="-5"/>
          <w:sz w:val="20"/>
        </w:rPr>
        <w:t xml:space="preserve"> </w:t>
      </w:r>
      <w:r>
        <w:rPr>
          <w:sz w:val="20"/>
        </w:rPr>
        <w:t>available</w:t>
      </w:r>
      <w:r>
        <w:rPr>
          <w:spacing w:val="-7"/>
          <w:sz w:val="20"/>
        </w:rPr>
        <w:t xml:space="preserve"> </w:t>
      </w:r>
      <w:r>
        <w:rPr>
          <w:sz w:val="20"/>
        </w:rPr>
        <w:t>at</w:t>
      </w:r>
      <w:r>
        <w:rPr>
          <w:spacing w:val="-6"/>
          <w:sz w:val="20"/>
        </w:rPr>
        <w:t xml:space="preserve"> </w:t>
      </w:r>
      <w:r>
        <w:rPr>
          <w:sz w:val="20"/>
        </w:rPr>
        <w:t>the</w:t>
      </w:r>
      <w:r>
        <w:rPr>
          <w:spacing w:val="-5"/>
          <w:sz w:val="20"/>
        </w:rPr>
        <w:t xml:space="preserve"> </w:t>
      </w:r>
      <w:r>
        <w:rPr>
          <w:sz w:val="20"/>
        </w:rPr>
        <w:t>first</w:t>
      </w:r>
      <w:r>
        <w:rPr>
          <w:spacing w:val="-6"/>
          <w:sz w:val="20"/>
        </w:rPr>
        <w:t xml:space="preserve"> </w:t>
      </w:r>
      <w:r>
        <w:rPr>
          <w:sz w:val="20"/>
        </w:rPr>
        <w:t>time</w:t>
      </w:r>
      <w:r>
        <w:rPr>
          <w:spacing w:val="-5"/>
          <w:sz w:val="20"/>
        </w:rPr>
        <w:t xml:space="preserve"> </w:t>
      </w:r>
      <w:r>
        <w:rPr>
          <w:sz w:val="20"/>
        </w:rPr>
        <w:t>in</w:t>
      </w:r>
      <w:r>
        <w:rPr>
          <w:spacing w:val="-4"/>
          <w:sz w:val="20"/>
        </w:rPr>
        <w:t xml:space="preserve"> </w:t>
      </w:r>
      <w:r>
        <w:rPr>
          <w:sz w:val="20"/>
        </w:rPr>
        <w:t>Year</w:t>
      </w:r>
      <w:r>
        <w:rPr>
          <w:spacing w:val="-3"/>
          <w:sz w:val="20"/>
        </w:rPr>
        <w:t xml:space="preserve"> </w:t>
      </w:r>
      <w:r>
        <w:rPr>
          <w:sz w:val="20"/>
        </w:rPr>
        <w:t>0</w:t>
      </w:r>
      <w:r>
        <w:rPr>
          <w:spacing w:val="-4"/>
          <w:sz w:val="20"/>
        </w:rPr>
        <w:t xml:space="preserve"> </w:t>
      </w:r>
      <w:r>
        <w:rPr>
          <w:sz w:val="20"/>
        </w:rPr>
        <w:t xml:space="preserve">that it updates the </w:t>
      </w:r>
      <w:commentRangeStart w:id="386"/>
      <w:commentRangeStart w:id="387"/>
      <w:r w:rsidRPr="006C2E3E">
        <w:rPr>
          <w:b/>
          <w:sz w:val="20"/>
        </w:rPr>
        <w:t>NETS</w:t>
      </w:r>
      <w:r>
        <w:rPr>
          <w:b/>
          <w:color w:val="00AFEF"/>
          <w:sz w:val="20"/>
        </w:rPr>
        <w:t xml:space="preserve"> </w:t>
      </w:r>
      <w:r>
        <w:rPr>
          <w:b/>
          <w:sz w:val="20"/>
        </w:rPr>
        <w:t xml:space="preserve">Study Network Data Files </w:t>
      </w:r>
      <w:commentRangeEnd w:id="386"/>
      <w:r w:rsidR="00A85063">
        <w:rPr>
          <w:rStyle w:val="CommentReference"/>
        </w:rPr>
        <w:commentReference w:id="386"/>
      </w:r>
      <w:commentRangeEnd w:id="387"/>
      <w:r w:rsidR="00E3586C">
        <w:rPr>
          <w:rStyle w:val="CommentReference"/>
        </w:rPr>
        <w:commentReference w:id="387"/>
      </w:r>
      <w:r>
        <w:rPr>
          <w:sz w:val="20"/>
        </w:rPr>
        <w:t>in respect of Year 0 to each</w:t>
      </w:r>
      <w:r>
        <w:rPr>
          <w:spacing w:val="-2"/>
          <w:sz w:val="20"/>
        </w:rPr>
        <w:t xml:space="preserve"> </w:t>
      </w:r>
      <w:r>
        <w:rPr>
          <w:b/>
          <w:sz w:val="20"/>
        </w:rPr>
        <w:t>Network</w:t>
      </w:r>
      <w:r>
        <w:rPr>
          <w:b/>
          <w:spacing w:val="-2"/>
          <w:sz w:val="20"/>
        </w:rPr>
        <w:t xml:space="preserve"> </w:t>
      </w:r>
      <w:r>
        <w:rPr>
          <w:b/>
          <w:sz w:val="20"/>
        </w:rPr>
        <w:t xml:space="preserve">Operator </w:t>
      </w:r>
      <w:r>
        <w:rPr>
          <w:sz w:val="20"/>
        </w:rPr>
        <w:t>who</w:t>
      </w:r>
      <w:r>
        <w:rPr>
          <w:spacing w:val="-3"/>
          <w:sz w:val="20"/>
        </w:rPr>
        <w:t xml:space="preserve"> </w:t>
      </w:r>
      <w:r>
        <w:rPr>
          <w:sz w:val="20"/>
        </w:rPr>
        <w:t>has</w:t>
      </w:r>
      <w:r>
        <w:rPr>
          <w:spacing w:val="-1"/>
          <w:sz w:val="20"/>
        </w:rPr>
        <w:t xml:space="preserve"> </w:t>
      </w:r>
      <w:r>
        <w:rPr>
          <w:sz w:val="20"/>
        </w:rPr>
        <w:t>received an earlier version of the</w:t>
      </w:r>
      <w:r>
        <w:rPr>
          <w:spacing w:val="-2"/>
          <w:sz w:val="20"/>
        </w:rPr>
        <w:t xml:space="preserve"> </w:t>
      </w:r>
      <w:r>
        <w:rPr>
          <w:sz w:val="20"/>
        </w:rPr>
        <w:t xml:space="preserve">of the </w:t>
      </w:r>
      <w:commentRangeStart w:id="388"/>
      <w:commentRangeStart w:id="389"/>
      <w:r w:rsidRPr="006C2E3E">
        <w:rPr>
          <w:b/>
          <w:sz w:val="20"/>
        </w:rPr>
        <w:t>NETS</w:t>
      </w:r>
      <w:r>
        <w:rPr>
          <w:b/>
          <w:color w:val="00AFEF"/>
          <w:sz w:val="20"/>
        </w:rPr>
        <w:t xml:space="preserve"> </w:t>
      </w:r>
      <w:r>
        <w:rPr>
          <w:b/>
          <w:sz w:val="20"/>
        </w:rPr>
        <w:t xml:space="preserve">Study Network Data Files </w:t>
      </w:r>
      <w:commentRangeEnd w:id="388"/>
      <w:r w:rsidR="00570525">
        <w:rPr>
          <w:rStyle w:val="CommentReference"/>
        </w:rPr>
        <w:commentReference w:id="388"/>
      </w:r>
      <w:commentRangeEnd w:id="389"/>
      <w:r w:rsidR="00116C9B">
        <w:rPr>
          <w:rStyle w:val="CommentReference"/>
        </w:rPr>
        <w:commentReference w:id="389"/>
      </w:r>
      <w:r>
        <w:rPr>
          <w:sz w:val="20"/>
        </w:rPr>
        <w:t xml:space="preserve">covering Year 0 which are of relevance to that </w:t>
      </w:r>
      <w:r>
        <w:rPr>
          <w:b/>
          <w:sz w:val="20"/>
        </w:rPr>
        <w:t>Network Operator’s System</w:t>
      </w:r>
      <w:r>
        <w:rPr>
          <w:sz w:val="20"/>
        </w:rPr>
        <w:t>.</w:t>
      </w:r>
    </w:p>
    <w:p w14:paraId="3F6C0B04" w14:textId="095E82FC" w:rsidR="00735799" w:rsidRDefault="00474BB3" w:rsidP="004600CA">
      <w:pPr>
        <w:pStyle w:val="ListParagraph"/>
        <w:numPr>
          <w:ilvl w:val="0"/>
          <w:numId w:val="8"/>
        </w:numPr>
        <w:tabs>
          <w:tab w:val="left" w:pos="2410"/>
        </w:tabs>
        <w:spacing w:before="121" w:line="264" w:lineRule="auto"/>
        <w:ind w:left="2410" w:right="1210" w:hanging="425"/>
        <w:rPr>
          <w:sz w:val="20"/>
        </w:rPr>
      </w:pPr>
      <w:r>
        <w:rPr>
          <w:b/>
          <w:sz w:val="20"/>
        </w:rPr>
        <w:t xml:space="preserve">The Company </w:t>
      </w:r>
      <w:r w:rsidR="00F9696C">
        <w:rPr>
          <w:sz w:val="20"/>
        </w:rPr>
        <w:t>sha</w:t>
      </w:r>
      <w:r>
        <w:rPr>
          <w:sz w:val="20"/>
        </w:rPr>
        <w:t xml:space="preserve">ll notify each relevant </w:t>
      </w:r>
      <w:r>
        <w:rPr>
          <w:b/>
          <w:sz w:val="20"/>
        </w:rPr>
        <w:t>Network Operator</w:t>
      </w:r>
      <w:r>
        <w:rPr>
          <w:sz w:val="20"/>
        </w:rPr>
        <w:t xml:space="preserve">, as soon as reasonably practicable after it has updated the </w:t>
      </w:r>
      <w:commentRangeStart w:id="390"/>
      <w:commentRangeStart w:id="391"/>
      <w:r w:rsidRPr="006C2E3E">
        <w:rPr>
          <w:b/>
          <w:sz w:val="20"/>
        </w:rPr>
        <w:t>NETS</w:t>
      </w:r>
      <w:r>
        <w:rPr>
          <w:b/>
          <w:color w:val="00AFEF"/>
          <w:sz w:val="20"/>
        </w:rPr>
        <w:t xml:space="preserve"> </w:t>
      </w:r>
      <w:r>
        <w:rPr>
          <w:b/>
          <w:sz w:val="20"/>
        </w:rPr>
        <w:t xml:space="preserve">Study Network Data Files </w:t>
      </w:r>
      <w:commentRangeEnd w:id="390"/>
      <w:r w:rsidR="00BF05DA">
        <w:rPr>
          <w:rStyle w:val="CommentReference"/>
        </w:rPr>
        <w:commentReference w:id="390"/>
      </w:r>
      <w:commentRangeEnd w:id="391"/>
      <w:r w:rsidR="00116C9B">
        <w:rPr>
          <w:rStyle w:val="CommentReference"/>
        </w:rPr>
        <w:commentReference w:id="391"/>
      </w:r>
      <w:r>
        <w:rPr>
          <w:sz w:val="20"/>
        </w:rPr>
        <w:t xml:space="preserve">covering Year 0, that it has done so. </w:t>
      </w:r>
      <w:r>
        <w:rPr>
          <w:b/>
          <w:sz w:val="20"/>
        </w:rPr>
        <w:t xml:space="preserve">The Company </w:t>
      </w:r>
      <w:r w:rsidR="00F9696C">
        <w:rPr>
          <w:sz w:val="20"/>
        </w:rPr>
        <w:t>sha</w:t>
      </w:r>
      <w:r>
        <w:rPr>
          <w:sz w:val="20"/>
        </w:rPr>
        <w:t xml:space="preserve">ll then make available the updated </w:t>
      </w:r>
      <w:commentRangeStart w:id="392"/>
      <w:commentRangeStart w:id="393"/>
      <w:r w:rsidRPr="006C2E3E">
        <w:rPr>
          <w:b/>
          <w:sz w:val="20"/>
        </w:rPr>
        <w:t>NETS</w:t>
      </w:r>
      <w:r>
        <w:rPr>
          <w:b/>
          <w:color w:val="00AFEF"/>
          <w:sz w:val="20"/>
        </w:rPr>
        <w:t xml:space="preserve"> </w:t>
      </w:r>
      <w:r>
        <w:rPr>
          <w:b/>
          <w:sz w:val="20"/>
        </w:rPr>
        <w:t xml:space="preserve">Study Network Data Files </w:t>
      </w:r>
      <w:commentRangeEnd w:id="392"/>
      <w:r w:rsidR="00BF05DA">
        <w:rPr>
          <w:rStyle w:val="CommentReference"/>
        </w:rPr>
        <w:commentReference w:id="392"/>
      </w:r>
      <w:commentRangeEnd w:id="393"/>
      <w:r w:rsidR="00D51BF3">
        <w:rPr>
          <w:rStyle w:val="CommentReference"/>
        </w:rPr>
        <w:commentReference w:id="393"/>
      </w:r>
      <w:r>
        <w:rPr>
          <w:sz w:val="20"/>
        </w:rPr>
        <w:t>covering the remaining balance of Year 0.</w:t>
      </w:r>
    </w:p>
    <w:p w14:paraId="2EEF75BD" w14:textId="509EC7AB" w:rsidR="00735799" w:rsidRDefault="00474BB3" w:rsidP="004600CA">
      <w:pPr>
        <w:pStyle w:val="ListParagraph"/>
        <w:numPr>
          <w:ilvl w:val="0"/>
          <w:numId w:val="8"/>
        </w:numPr>
        <w:tabs>
          <w:tab w:val="left" w:pos="2410"/>
        </w:tabs>
        <w:spacing w:before="121" w:line="264" w:lineRule="auto"/>
        <w:ind w:left="2410" w:right="1216" w:hanging="425"/>
        <w:rPr>
          <w:sz w:val="20"/>
        </w:rPr>
      </w:pPr>
      <w:r>
        <w:rPr>
          <w:sz w:val="20"/>
        </w:rPr>
        <w:t xml:space="preserve">The provisions of OC2.3.1.4. </w:t>
      </w:r>
      <w:commentRangeStart w:id="394"/>
      <w:proofErr w:type="spellStart"/>
      <w:r w:rsidR="000F65DA">
        <w:rPr>
          <w:sz w:val="20"/>
        </w:rPr>
        <w:t>i</w:t>
      </w:r>
      <w:proofErr w:type="spellEnd"/>
      <w:r>
        <w:rPr>
          <w:sz w:val="20"/>
        </w:rPr>
        <w:t>)</w:t>
      </w:r>
      <w:r w:rsidR="00DE11EE">
        <w:rPr>
          <w:sz w:val="20"/>
        </w:rPr>
        <w:t xml:space="preserve"> iii</w:t>
      </w:r>
      <w:commentRangeEnd w:id="394"/>
      <w:r w:rsidR="00D60012">
        <w:rPr>
          <w:rStyle w:val="CommentReference"/>
        </w:rPr>
        <w:commentReference w:id="394"/>
      </w:r>
      <w:r w:rsidR="00DE11EE">
        <w:rPr>
          <w:sz w:val="20"/>
        </w:rPr>
        <w:t>.</w:t>
      </w:r>
      <w:r>
        <w:rPr>
          <w:sz w:val="20"/>
        </w:rPr>
        <w:t xml:space="preserve">2, 3 and </w:t>
      </w:r>
      <w:commentRangeStart w:id="395"/>
      <w:r>
        <w:rPr>
          <w:sz w:val="20"/>
        </w:rPr>
        <w:t>5</w:t>
      </w:r>
      <w:commentRangeEnd w:id="395"/>
      <w:r w:rsidR="00D60012">
        <w:rPr>
          <w:rStyle w:val="CommentReference"/>
        </w:rPr>
        <w:commentReference w:id="395"/>
      </w:r>
      <w:r>
        <w:rPr>
          <w:sz w:val="20"/>
        </w:rPr>
        <w:t xml:space="preserve"> shall also apply to the provision of data under this part of </w:t>
      </w:r>
      <w:commentRangeStart w:id="396"/>
      <w:commentRangeStart w:id="397"/>
      <w:r w:rsidRPr="00C544CA">
        <w:rPr>
          <w:sz w:val="20"/>
        </w:rPr>
        <w:t>OC2.3.</w:t>
      </w:r>
      <w:r w:rsidR="00F535ED" w:rsidRPr="00C544CA">
        <w:rPr>
          <w:sz w:val="20"/>
        </w:rPr>
        <w:t>1</w:t>
      </w:r>
      <w:r w:rsidRPr="00C544CA">
        <w:rPr>
          <w:sz w:val="20"/>
        </w:rPr>
        <w:t>.</w:t>
      </w:r>
      <w:r w:rsidR="00116C9B">
        <w:rPr>
          <w:sz w:val="20"/>
        </w:rPr>
        <w:t>5</w:t>
      </w:r>
      <w:r w:rsidR="00C544CA" w:rsidRPr="00C544CA">
        <w:rPr>
          <w:sz w:val="20"/>
        </w:rPr>
        <w:t xml:space="preserve"> </w:t>
      </w:r>
      <w:r w:rsidR="001D4198">
        <w:rPr>
          <w:sz w:val="20"/>
        </w:rPr>
        <w:t>d</w:t>
      </w:r>
      <w:r w:rsidR="00C544CA" w:rsidRPr="00C544CA" w:rsidDel="00F535ED">
        <w:rPr>
          <w:sz w:val="20"/>
        </w:rPr>
        <w:t>)</w:t>
      </w:r>
      <w:r w:rsidRPr="00C544CA">
        <w:rPr>
          <w:sz w:val="20"/>
        </w:rPr>
        <w:t>.</w:t>
      </w:r>
      <w:commentRangeEnd w:id="396"/>
      <w:r w:rsidR="00B55BDC">
        <w:rPr>
          <w:rStyle w:val="CommentReference"/>
        </w:rPr>
        <w:commentReference w:id="396"/>
      </w:r>
      <w:commentRangeEnd w:id="397"/>
      <w:r w:rsidR="00D51BF3">
        <w:rPr>
          <w:rStyle w:val="CommentReference"/>
        </w:rPr>
        <w:commentReference w:id="397"/>
      </w:r>
    </w:p>
    <w:p w14:paraId="04D0D032" w14:textId="0A38BB49" w:rsidR="00B62570" w:rsidRDefault="00474BB3" w:rsidP="004600CA">
      <w:pPr>
        <w:spacing w:before="120" w:line="264" w:lineRule="auto"/>
        <w:ind w:left="2381" w:right="1208"/>
        <w:jc w:val="both"/>
        <w:rPr>
          <w:sz w:val="20"/>
        </w:rPr>
      </w:pPr>
      <w:r>
        <w:rPr>
          <w:b/>
          <w:sz w:val="20"/>
        </w:rPr>
        <w:t xml:space="preserve">The Company </w:t>
      </w:r>
      <w:r w:rsidR="00F9696C">
        <w:rPr>
          <w:sz w:val="20"/>
        </w:rPr>
        <w:t>sha</w:t>
      </w:r>
      <w:r>
        <w:rPr>
          <w:sz w:val="20"/>
        </w:rPr>
        <w:t xml:space="preserve">ll also indicate where a need may exist to issue other operational instructions or notifications </w:t>
      </w:r>
      <w:commentRangeStart w:id="398"/>
      <w:commentRangeStart w:id="399"/>
      <w:commentRangeStart w:id="400"/>
      <w:r>
        <w:rPr>
          <w:sz w:val="20"/>
        </w:rPr>
        <w:t xml:space="preserve">(for example the requirement for the arming of an </w:t>
      </w:r>
      <w:r>
        <w:rPr>
          <w:b/>
          <w:sz w:val="20"/>
        </w:rPr>
        <w:t xml:space="preserve">Operational Intertripping </w:t>
      </w:r>
      <w:r>
        <w:rPr>
          <w:sz w:val="20"/>
        </w:rPr>
        <w:t xml:space="preserve">scheme) or </w:t>
      </w:r>
      <w:r>
        <w:rPr>
          <w:b/>
          <w:sz w:val="20"/>
        </w:rPr>
        <w:t xml:space="preserve">Emergency Instructions </w:t>
      </w:r>
      <w:r>
        <w:rPr>
          <w:sz w:val="20"/>
        </w:rPr>
        <w:t xml:space="preserve">to </w:t>
      </w:r>
      <w:r>
        <w:rPr>
          <w:b/>
          <w:sz w:val="20"/>
        </w:rPr>
        <w:t xml:space="preserve">Users </w:t>
      </w:r>
      <w:r>
        <w:rPr>
          <w:sz w:val="20"/>
        </w:rPr>
        <w:t xml:space="preserve">in accordance </w:t>
      </w:r>
      <w:commentRangeEnd w:id="398"/>
      <w:r w:rsidR="009B28C3">
        <w:rPr>
          <w:rStyle w:val="CommentReference"/>
        </w:rPr>
        <w:commentReference w:id="398"/>
      </w:r>
      <w:commentRangeEnd w:id="399"/>
      <w:r w:rsidR="003F333B">
        <w:rPr>
          <w:rStyle w:val="CommentReference"/>
        </w:rPr>
        <w:commentReference w:id="399"/>
      </w:r>
      <w:commentRangeEnd w:id="400"/>
      <w:r w:rsidR="00C62FA8">
        <w:rPr>
          <w:rStyle w:val="CommentReference"/>
        </w:rPr>
        <w:commentReference w:id="400"/>
      </w:r>
      <w:r>
        <w:rPr>
          <w:sz w:val="20"/>
        </w:rPr>
        <w:t xml:space="preserve">with </w:t>
      </w:r>
      <w:r>
        <w:rPr>
          <w:b/>
          <w:sz w:val="20"/>
        </w:rPr>
        <w:t xml:space="preserve">BC2 </w:t>
      </w:r>
      <w:r>
        <w:rPr>
          <w:sz w:val="20"/>
        </w:rPr>
        <w:t xml:space="preserve">to allow the necessary security of the </w:t>
      </w:r>
      <w:r w:rsidRPr="006C2E3E">
        <w:rPr>
          <w:b/>
          <w:sz w:val="20"/>
        </w:rPr>
        <w:t>NETS</w:t>
      </w:r>
      <w:r>
        <w:rPr>
          <w:b/>
          <w:color w:val="00AFEF"/>
          <w:sz w:val="20"/>
        </w:rPr>
        <w:t xml:space="preserve"> </w:t>
      </w:r>
      <w:r>
        <w:rPr>
          <w:sz w:val="20"/>
        </w:rPr>
        <w:t xml:space="preserve">to be maintained except in the case of a </w:t>
      </w:r>
      <w:r>
        <w:rPr>
          <w:b/>
          <w:sz w:val="20"/>
        </w:rPr>
        <w:t xml:space="preserve">Total Shutdown </w:t>
      </w:r>
      <w:r>
        <w:rPr>
          <w:sz w:val="20"/>
        </w:rPr>
        <w:t xml:space="preserve">or </w:t>
      </w:r>
      <w:r>
        <w:rPr>
          <w:b/>
          <w:sz w:val="20"/>
        </w:rPr>
        <w:t xml:space="preserve">Partial Shutdown </w:t>
      </w:r>
      <w:r>
        <w:rPr>
          <w:sz w:val="20"/>
        </w:rPr>
        <w:t>as provided for in OC9 4.3.</w:t>
      </w:r>
    </w:p>
    <w:p w14:paraId="5B4A8068" w14:textId="72818D52" w:rsidR="000B5C81" w:rsidRDefault="00474BB3" w:rsidP="00DD2EA7">
      <w:pPr>
        <w:pStyle w:val="ListParagraph"/>
        <w:numPr>
          <w:ilvl w:val="0"/>
          <w:numId w:val="10"/>
        </w:numPr>
        <w:tabs>
          <w:tab w:val="left" w:pos="1985"/>
        </w:tabs>
        <w:spacing w:before="119" w:line="264" w:lineRule="auto"/>
        <w:ind w:left="1985" w:right="1210" w:hanging="425"/>
      </w:pPr>
      <w:r>
        <w:rPr>
          <w:sz w:val="20"/>
        </w:rPr>
        <w:t>In</w:t>
      </w:r>
      <w:r>
        <w:rPr>
          <w:spacing w:val="-6"/>
          <w:sz w:val="20"/>
        </w:rPr>
        <w:t xml:space="preserve"> </w:t>
      </w:r>
      <w:r>
        <w:rPr>
          <w:sz w:val="20"/>
        </w:rPr>
        <w:t>addition,</w:t>
      </w:r>
      <w:r>
        <w:rPr>
          <w:spacing w:val="-3"/>
          <w:sz w:val="20"/>
        </w:rPr>
        <w:t xml:space="preserve"> </w:t>
      </w:r>
      <w:r>
        <w:rPr>
          <w:sz w:val="20"/>
        </w:rPr>
        <w:t>by</w:t>
      </w:r>
      <w:r>
        <w:rPr>
          <w:spacing w:val="-5"/>
          <w:sz w:val="20"/>
        </w:rPr>
        <w:t xml:space="preserve"> </w:t>
      </w:r>
      <w:r>
        <w:rPr>
          <w:sz w:val="20"/>
        </w:rPr>
        <w:t>the</w:t>
      </w:r>
      <w:r>
        <w:rPr>
          <w:spacing w:val="-4"/>
          <w:sz w:val="20"/>
        </w:rPr>
        <w:t xml:space="preserve"> </w:t>
      </w:r>
      <w:r>
        <w:rPr>
          <w:sz w:val="20"/>
        </w:rPr>
        <w:t>end</w:t>
      </w:r>
      <w:r>
        <w:rPr>
          <w:spacing w:val="-6"/>
          <w:sz w:val="20"/>
        </w:rPr>
        <w:t xml:space="preserve"> </w:t>
      </w:r>
      <w:r>
        <w:rPr>
          <w:sz w:val="20"/>
        </w:rPr>
        <w:t>of</w:t>
      </w:r>
      <w:r>
        <w:rPr>
          <w:spacing w:val="-5"/>
          <w:sz w:val="20"/>
        </w:rPr>
        <w:t xml:space="preserve"> </w:t>
      </w:r>
      <w:r>
        <w:rPr>
          <w:sz w:val="20"/>
        </w:rPr>
        <w:t>each</w:t>
      </w:r>
      <w:r>
        <w:rPr>
          <w:spacing w:val="-6"/>
          <w:sz w:val="20"/>
        </w:rPr>
        <w:t xml:space="preserve"> </w:t>
      </w:r>
      <w:r>
        <w:rPr>
          <w:sz w:val="20"/>
        </w:rPr>
        <w:t>month</w:t>
      </w:r>
      <w:r>
        <w:rPr>
          <w:spacing w:val="-4"/>
          <w:sz w:val="20"/>
        </w:rPr>
        <w:t xml:space="preserve"> </w:t>
      </w:r>
      <w:r>
        <w:rPr>
          <w:sz w:val="20"/>
        </w:rPr>
        <w:t>during</w:t>
      </w:r>
      <w:r>
        <w:rPr>
          <w:spacing w:val="-4"/>
          <w:sz w:val="20"/>
        </w:rPr>
        <w:t xml:space="preserve"> </w:t>
      </w:r>
      <w:r>
        <w:rPr>
          <w:sz w:val="20"/>
        </w:rPr>
        <w:t>Year</w:t>
      </w:r>
      <w:r>
        <w:rPr>
          <w:spacing w:val="-5"/>
          <w:sz w:val="20"/>
        </w:rPr>
        <w:t xml:space="preserve"> </w:t>
      </w:r>
      <w:r>
        <w:rPr>
          <w:sz w:val="20"/>
        </w:rPr>
        <w:t xml:space="preserve">0, </w:t>
      </w:r>
      <w:commentRangeStart w:id="401"/>
      <w:commentRangeStart w:id="402"/>
      <w:r>
        <w:rPr>
          <w:b/>
          <w:sz w:val="20"/>
        </w:rPr>
        <w:t>The</w:t>
      </w:r>
      <w:r>
        <w:rPr>
          <w:b/>
          <w:spacing w:val="-6"/>
          <w:sz w:val="20"/>
        </w:rPr>
        <w:t xml:space="preserve"> </w:t>
      </w:r>
      <w:r>
        <w:rPr>
          <w:b/>
          <w:sz w:val="20"/>
        </w:rPr>
        <w:t>Company</w:t>
      </w:r>
      <w:r>
        <w:rPr>
          <w:b/>
          <w:spacing w:val="-1"/>
          <w:sz w:val="20"/>
        </w:rPr>
        <w:t xml:space="preserve"> </w:t>
      </w:r>
      <w:r w:rsidR="00F9696C">
        <w:rPr>
          <w:sz w:val="20"/>
        </w:rPr>
        <w:t>sha</w:t>
      </w:r>
      <w:r>
        <w:rPr>
          <w:sz w:val="20"/>
        </w:rPr>
        <w:t>ll</w:t>
      </w:r>
      <w:r>
        <w:rPr>
          <w:spacing w:val="-4"/>
          <w:sz w:val="20"/>
        </w:rPr>
        <w:t xml:space="preserve"> </w:t>
      </w:r>
      <w:r>
        <w:rPr>
          <w:sz w:val="20"/>
        </w:rPr>
        <w:t>provide</w:t>
      </w:r>
      <w:r>
        <w:rPr>
          <w:spacing w:val="-6"/>
          <w:sz w:val="20"/>
        </w:rPr>
        <w:t xml:space="preserve"> </w:t>
      </w:r>
      <w:r>
        <w:rPr>
          <w:sz w:val="20"/>
        </w:rPr>
        <w:t xml:space="preserve">to each </w:t>
      </w:r>
      <w:r w:rsidRPr="005F1226">
        <w:rPr>
          <w:b/>
          <w:sz w:val="20"/>
        </w:rPr>
        <w:t>Generator</w:t>
      </w:r>
      <w:r>
        <w:rPr>
          <w:b/>
          <w:color w:val="00AFEF"/>
          <w:sz w:val="20"/>
        </w:rPr>
        <w:t xml:space="preserve"> </w:t>
      </w:r>
      <w:commentRangeStart w:id="403"/>
      <w:r w:rsidR="000C125B" w:rsidRPr="0066734D">
        <w:rPr>
          <w:sz w:val="20"/>
        </w:rPr>
        <w:t>and each</w:t>
      </w:r>
      <w:r w:rsidR="000C125B" w:rsidRPr="000C125B">
        <w:rPr>
          <w:b/>
          <w:color w:val="00AFEF"/>
          <w:sz w:val="20"/>
        </w:rPr>
        <w:t xml:space="preserve"> </w:t>
      </w:r>
      <w:commentRangeEnd w:id="403"/>
      <w:r w:rsidR="0070538E">
        <w:rPr>
          <w:rStyle w:val="CommentReference"/>
        </w:rPr>
        <w:commentReference w:id="403"/>
      </w:r>
      <w:r w:rsidR="000C125B" w:rsidRPr="0066734D">
        <w:rPr>
          <w:b/>
          <w:sz w:val="20"/>
        </w:rPr>
        <w:t>Interconnector Owner</w:t>
      </w:r>
      <w:r w:rsidR="000C125B" w:rsidRPr="000C125B">
        <w:rPr>
          <w:b/>
          <w:color w:val="00AFEF"/>
          <w:sz w:val="20"/>
        </w:rPr>
        <w:t xml:space="preserve"> </w:t>
      </w:r>
      <w:r w:rsidR="000C125B" w:rsidRPr="0066734D">
        <w:rPr>
          <w:sz w:val="20"/>
        </w:rPr>
        <w:t>and each</w:t>
      </w:r>
      <w:r w:rsidR="000C125B" w:rsidRPr="000C125B">
        <w:rPr>
          <w:b/>
          <w:color w:val="00AFEF"/>
          <w:sz w:val="20"/>
        </w:rPr>
        <w:t xml:space="preserve"> </w:t>
      </w:r>
      <w:r w:rsidR="000C125B" w:rsidRPr="0066734D">
        <w:rPr>
          <w:b/>
          <w:sz w:val="20"/>
        </w:rPr>
        <w:t>Restoration Contractor</w:t>
      </w:r>
      <w:r w:rsidR="000C125B" w:rsidRPr="000C125B">
        <w:rPr>
          <w:b/>
          <w:color w:val="00AFEF"/>
          <w:sz w:val="20"/>
        </w:rPr>
        <w:t xml:space="preserve"> </w:t>
      </w:r>
      <w:r w:rsidR="000C125B" w:rsidRPr="0066734D">
        <w:rPr>
          <w:sz w:val="20"/>
        </w:rPr>
        <w:t>(as provided for in OC2.</w:t>
      </w:r>
      <w:r w:rsidR="006B6EE0" w:rsidRPr="0066734D">
        <w:rPr>
          <w:sz w:val="20"/>
        </w:rPr>
        <w:t>2</w:t>
      </w:r>
      <w:r w:rsidR="000C125B" w:rsidRPr="0066734D">
        <w:rPr>
          <w:sz w:val="20"/>
        </w:rPr>
        <w:t>.1</w:t>
      </w:r>
      <w:r w:rsidR="00DD2EA7">
        <w:rPr>
          <w:sz w:val="20"/>
        </w:rPr>
        <w:t xml:space="preserve"> </w:t>
      </w:r>
      <w:r w:rsidR="000C125B" w:rsidRPr="0066734D">
        <w:rPr>
          <w:sz w:val="20"/>
        </w:rPr>
        <w:t>f))</w:t>
      </w:r>
      <w:commentRangeEnd w:id="401"/>
      <w:r w:rsidR="000C5501">
        <w:rPr>
          <w:rStyle w:val="CommentReference"/>
        </w:rPr>
        <w:commentReference w:id="401"/>
      </w:r>
      <w:commentRangeEnd w:id="402"/>
      <w:r w:rsidR="000C5AD5">
        <w:rPr>
          <w:rStyle w:val="CommentReference"/>
        </w:rPr>
        <w:commentReference w:id="402"/>
      </w:r>
      <w:r w:rsidR="000C125B" w:rsidRPr="000C125B">
        <w:rPr>
          <w:b/>
          <w:color w:val="00AFEF"/>
          <w:sz w:val="20"/>
        </w:rPr>
        <w:t xml:space="preserve"> </w:t>
      </w:r>
      <w:r>
        <w:rPr>
          <w:sz w:val="20"/>
        </w:rPr>
        <w:t xml:space="preserve">a notice containing any revisions to the final </w:t>
      </w:r>
      <w:r w:rsidRPr="006C2E3E">
        <w:rPr>
          <w:b/>
          <w:sz w:val="20"/>
        </w:rPr>
        <w:t>NETS</w:t>
      </w:r>
      <w:r>
        <w:rPr>
          <w:b/>
          <w:color w:val="00AFEF"/>
          <w:sz w:val="20"/>
        </w:rPr>
        <w:t xml:space="preserve"> </w:t>
      </w:r>
      <w:commentRangeStart w:id="404"/>
      <w:commentRangeStart w:id="405"/>
      <w:commentRangeStart w:id="406"/>
      <w:r>
        <w:rPr>
          <w:sz w:val="20"/>
        </w:rPr>
        <w:t xml:space="preserve">outage plan </w:t>
      </w:r>
      <w:commentRangeEnd w:id="404"/>
      <w:r w:rsidR="00ED5414">
        <w:rPr>
          <w:rStyle w:val="CommentReference"/>
        </w:rPr>
        <w:commentReference w:id="404"/>
      </w:r>
      <w:commentRangeEnd w:id="405"/>
      <w:r w:rsidR="00DB6858">
        <w:rPr>
          <w:rStyle w:val="CommentReference"/>
        </w:rPr>
        <w:commentReference w:id="405"/>
      </w:r>
      <w:commentRangeEnd w:id="406"/>
      <w:r w:rsidR="00627BED">
        <w:rPr>
          <w:rStyle w:val="CommentReference"/>
        </w:rPr>
        <w:commentReference w:id="406"/>
      </w:r>
      <w:r>
        <w:rPr>
          <w:sz w:val="20"/>
        </w:rPr>
        <w:t>for Year 1.</w:t>
      </w:r>
    </w:p>
    <w:p w14:paraId="77412BEE" w14:textId="7BF5E219" w:rsidR="000B5C81" w:rsidRPr="00497999" w:rsidRDefault="005345F8" w:rsidP="006C2E3E">
      <w:pPr>
        <w:rPr>
          <w:sz w:val="20"/>
        </w:rPr>
      </w:pPr>
      <w:r>
        <w:rPr>
          <w:sz w:val="20"/>
        </w:rPr>
        <w:br w:type="page"/>
      </w:r>
    </w:p>
    <w:p w14:paraId="70937DE6" w14:textId="08393AE4" w:rsidR="00735799" w:rsidRDefault="00474BB3" w:rsidP="00AD6E09">
      <w:pPr>
        <w:pStyle w:val="BodyText"/>
        <w:tabs>
          <w:tab w:val="left" w:pos="2077"/>
        </w:tabs>
        <w:spacing w:before="120"/>
        <w:ind w:left="1701" w:hanging="1417"/>
        <w:jc w:val="both"/>
        <w:rPr>
          <w:sz w:val="12"/>
        </w:rPr>
      </w:pPr>
      <w:r>
        <w:rPr>
          <w:spacing w:val="-2"/>
        </w:rPr>
        <w:lastRenderedPageBreak/>
        <w:t>OC2.3.1.6</w:t>
      </w:r>
      <w:r>
        <w:tab/>
      </w:r>
      <w:r w:rsidRPr="00CC00EB">
        <w:rPr>
          <w:spacing w:val="-2"/>
          <w:u w:val="single"/>
        </w:rPr>
        <w:t>Programming</w:t>
      </w:r>
      <w:r w:rsidRPr="00CC00EB">
        <w:rPr>
          <w:spacing w:val="5"/>
          <w:u w:val="single"/>
        </w:rPr>
        <w:t xml:space="preserve"> </w:t>
      </w:r>
      <w:r w:rsidRPr="00CC00EB">
        <w:rPr>
          <w:spacing w:val="-2"/>
          <w:u w:val="single"/>
        </w:rPr>
        <w:t>Phase</w:t>
      </w:r>
      <w:r w:rsidR="00CA6342">
        <w:rPr>
          <w:noProof/>
        </w:rPr>
        <w:drawing>
          <wp:anchor distT="0" distB="0" distL="114300" distR="114300" simplePos="0" relativeHeight="251658242" behindDoc="1" locked="0" layoutInCell="1" allowOverlap="1" wp14:anchorId="5C6597AE" wp14:editId="0A041C31">
            <wp:simplePos x="0" y="0"/>
            <wp:positionH relativeFrom="column">
              <wp:posOffset>180975</wp:posOffset>
            </wp:positionH>
            <wp:positionV relativeFrom="paragraph">
              <wp:posOffset>381000</wp:posOffset>
            </wp:positionV>
            <wp:extent cx="1188720" cy="780415"/>
            <wp:effectExtent l="0" t="0" r="0" b="635"/>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780415"/>
                    </a:xfrm>
                    <a:prstGeom prst="rect">
                      <a:avLst/>
                    </a:prstGeom>
                    <a:noFill/>
                  </pic:spPr>
                </pic:pic>
              </a:graphicData>
            </a:graphic>
          </wp:anchor>
        </w:drawing>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97"/>
        <w:gridCol w:w="5143"/>
      </w:tblGrid>
      <w:tr w:rsidR="00735799" w14:paraId="3D2AC505" w14:textId="77777777" w:rsidTr="00AD6E09">
        <w:trPr>
          <w:trHeight w:val="270"/>
        </w:trPr>
        <w:tc>
          <w:tcPr>
            <w:tcW w:w="4197" w:type="dxa"/>
          </w:tcPr>
          <w:p w14:paraId="6551DE22" w14:textId="77777777" w:rsidR="00735799" w:rsidRPr="006A4762" w:rsidRDefault="00735799">
            <w:pPr>
              <w:pStyle w:val="TableParagraph"/>
              <w:rPr>
                <w:rFonts w:ascii="Arial" w:hAnsi="Arial" w:cs="Arial"/>
                <w:sz w:val="20"/>
                <w:szCs w:val="20"/>
              </w:rPr>
            </w:pPr>
          </w:p>
        </w:tc>
        <w:tc>
          <w:tcPr>
            <w:tcW w:w="5143" w:type="dxa"/>
          </w:tcPr>
          <w:p w14:paraId="10C3A8AE"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Programming</w:t>
            </w:r>
            <w:r w:rsidRPr="006A4762">
              <w:rPr>
                <w:rFonts w:ascii="Arial" w:hAnsi="Arial" w:cs="Arial"/>
                <w:b/>
                <w:spacing w:val="-13"/>
                <w:sz w:val="20"/>
                <w:szCs w:val="20"/>
              </w:rPr>
              <w:t xml:space="preserve"> </w:t>
            </w:r>
            <w:r w:rsidRPr="006A4762">
              <w:rPr>
                <w:rFonts w:ascii="Arial" w:hAnsi="Arial" w:cs="Arial"/>
                <w:b/>
                <w:spacing w:val="-2"/>
                <w:sz w:val="20"/>
                <w:szCs w:val="20"/>
              </w:rPr>
              <w:t>Phase</w:t>
            </w:r>
          </w:p>
        </w:tc>
      </w:tr>
      <w:tr w:rsidR="00735799" w14:paraId="6B185AE1" w14:textId="77777777" w:rsidTr="00AD6E09">
        <w:trPr>
          <w:trHeight w:val="270"/>
        </w:trPr>
        <w:tc>
          <w:tcPr>
            <w:tcW w:w="4197" w:type="dxa"/>
          </w:tcPr>
          <w:p w14:paraId="2CD5384B"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pacing w:val="-2"/>
                <w:sz w:val="20"/>
                <w:szCs w:val="20"/>
              </w:rPr>
              <w:t>Party</w:t>
            </w:r>
          </w:p>
        </w:tc>
        <w:tc>
          <w:tcPr>
            <w:tcW w:w="5143" w:type="dxa"/>
          </w:tcPr>
          <w:p w14:paraId="0ADD692B" w14:textId="12F119CE"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By</w:t>
            </w:r>
            <w:r w:rsidRPr="006A4762">
              <w:rPr>
                <w:rFonts w:ascii="Arial" w:hAnsi="Arial" w:cs="Arial"/>
                <w:b/>
                <w:spacing w:val="-5"/>
                <w:sz w:val="20"/>
                <w:szCs w:val="20"/>
              </w:rPr>
              <w:t xml:space="preserve"> </w:t>
            </w:r>
            <w:r w:rsidRPr="006A4762">
              <w:rPr>
                <w:rFonts w:ascii="Arial" w:hAnsi="Arial" w:cs="Arial"/>
                <w:b/>
                <w:sz w:val="20"/>
                <w:szCs w:val="20"/>
              </w:rPr>
              <w:t>1600</w:t>
            </w:r>
            <w:r w:rsidRPr="006A4762">
              <w:rPr>
                <w:rFonts w:ascii="Arial" w:hAnsi="Arial" w:cs="Arial"/>
                <w:b/>
                <w:spacing w:val="-2"/>
                <w:sz w:val="20"/>
                <w:szCs w:val="20"/>
              </w:rPr>
              <w:t xml:space="preserve"> </w:t>
            </w:r>
            <w:r w:rsidRPr="006A4762">
              <w:rPr>
                <w:rFonts w:ascii="Arial" w:hAnsi="Arial" w:cs="Arial"/>
                <w:b/>
                <w:sz w:val="20"/>
                <w:szCs w:val="20"/>
              </w:rPr>
              <w:t>hours</w:t>
            </w:r>
            <w:r w:rsidRPr="006A4762">
              <w:rPr>
                <w:rFonts w:ascii="Arial" w:hAnsi="Arial" w:cs="Arial"/>
                <w:b/>
                <w:spacing w:val="-3"/>
                <w:sz w:val="20"/>
                <w:szCs w:val="20"/>
              </w:rPr>
              <w:t xml:space="preserve"> </w:t>
            </w:r>
            <w:r w:rsidRPr="006A4762">
              <w:rPr>
                <w:rFonts w:ascii="Arial" w:hAnsi="Arial" w:cs="Arial"/>
                <w:b/>
                <w:sz w:val="20"/>
                <w:szCs w:val="20"/>
              </w:rPr>
              <w:t>each</w:t>
            </w:r>
            <w:r w:rsidRPr="006A4762">
              <w:rPr>
                <w:rFonts w:ascii="Arial" w:hAnsi="Arial" w:cs="Arial"/>
                <w:b/>
                <w:spacing w:val="-3"/>
                <w:sz w:val="20"/>
                <w:szCs w:val="20"/>
              </w:rPr>
              <w:t xml:space="preserve"> </w:t>
            </w:r>
            <w:r w:rsidRPr="006A4762">
              <w:rPr>
                <w:rFonts w:ascii="Arial" w:hAnsi="Arial" w:cs="Arial"/>
                <w:b/>
                <w:spacing w:val="-2"/>
                <w:sz w:val="20"/>
                <w:szCs w:val="20"/>
              </w:rPr>
              <w:t>Thursday</w:t>
            </w:r>
          </w:p>
        </w:tc>
      </w:tr>
      <w:tr w:rsidR="00735799" w14:paraId="08F12341" w14:textId="77777777" w:rsidTr="00AD6E09">
        <w:trPr>
          <w:trHeight w:val="270"/>
        </w:trPr>
        <w:tc>
          <w:tcPr>
            <w:tcW w:w="4197" w:type="dxa"/>
          </w:tcPr>
          <w:p w14:paraId="206355CA"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Generator</w:t>
            </w:r>
            <w:r w:rsidRPr="006A4762">
              <w:rPr>
                <w:rFonts w:ascii="Arial" w:hAnsi="Arial" w:cs="Arial"/>
                <w:b/>
                <w:color w:val="00AFEF"/>
                <w:spacing w:val="-6"/>
                <w:sz w:val="20"/>
                <w:szCs w:val="20"/>
              </w:rPr>
              <w:t xml:space="preserve"> </w:t>
            </w:r>
            <w:commentRangeStart w:id="407"/>
            <w:commentRangeStart w:id="408"/>
            <w:commentRangeStart w:id="409"/>
            <w:r w:rsidRPr="00AD6E09">
              <w:rPr>
                <w:rFonts w:ascii="Arial" w:hAnsi="Arial" w:cs="Arial"/>
                <w:sz w:val="20"/>
                <w:szCs w:val="20"/>
              </w:rPr>
              <w:t>and/</w:t>
            </w:r>
            <w:r w:rsidRPr="00AD6E09">
              <w:rPr>
                <w:rFonts w:ascii="Arial" w:hAnsi="Arial" w:cs="Arial"/>
                <w:spacing w:val="-5"/>
                <w:sz w:val="20"/>
                <w:szCs w:val="20"/>
              </w:rPr>
              <w:t xml:space="preserve"> </w:t>
            </w:r>
            <w:r w:rsidRPr="00AD6E09">
              <w:rPr>
                <w:rFonts w:ascii="Arial" w:hAnsi="Arial" w:cs="Arial"/>
                <w:sz w:val="20"/>
                <w:szCs w:val="20"/>
              </w:rPr>
              <w:t>or</w:t>
            </w:r>
            <w:r w:rsidRPr="006A4762">
              <w:rPr>
                <w:rFonts w:ascii="Arial" w:hAnsi="Arial" w:cs="Arial"/>
                <w:b/>
                <w:spacing w:val="-7"/>
                <w:sz w:val="20"/>
                <w:szCs w:val="20"/>
              </w:rPr>
              <w:t xml:space="preserve"> </w:t>
            </w:r>
            <w:commentRangeEnd w:id="407"/>
            <w:r w:rsidR="00ED0D36">
              <w:rPr>
                <w:rStyle w:val="CommentReference"/>
                <w:rFonts w:ascii="Arial" w:eastAsia="Arial" w:hAnsi="Arial" w:cs="Arial"/>
              </w:rPr>
              <w:commentReference w:id="407"/>
            </w:r>
            <w:commentRangeEnd w:id="408"/>
            <w:r w:rsidR="00324047">
              <w:rPr>
                <w:rStyle w:val="CommentReference"/>
                <w:rFonts w:ascii="Arial" w:eastAsia="Arial" w:hAnsi="Arial" w:cs="Arial"/>
              </w:rPr>
              <w:commentReference w:id="408"/>
            </w:r>
            <w:commentRangeEnd w:id="409"/>
            <w:r w:rsidR="00741636">
              <w:rPr>
                <w:rStyle w:val="CommentReference"/>
                <w:rFonts w:ascii="Arial" w:eastAsia="Arial" w:hAnsi="Arial" w:cs="Arial"/>
              </w:rPr>
              <w:commentReference w:id="409"/>
            </w:r>
            <w:r w:rsidRPr="006A4762">
              <w:rPr>
                <w:rFonts w:ascii="Arial" w:hAnsi="Arial" w:cs="Arial"/>
                <w:b/>
                <w:sz w:val="20"/>
                <w:szCs w:val="20"/>
              </w:rPr>
              <w:t>Interconnector</w:t>
            </w:r>
            <w:r w:rsidRPr="006A4762">
              <w:rPr>
                <w:rFonts w:ascii="Arial" w:hAnsi="Arial" w:cs="Arial"/>
                <w:b/>
                <w:spacing w:val="-6"/>
                <w:sz w:val="20"/>
                <w:szCs w:val="20"/>
              </w:rPr>
              <w:t xml:space="preserve"> </w:t>
            </w:r>
            <w:r w:rsidRPr="006A4762">
              <w:rPr>
                <w:rFonts w:ascii="Arial" w:hAnsi="Arial" w:cs="Arial"/>
                <w:b/>
                <w:spacing w:val="-4"/>
                <w:sz w:val="20"/>
                <w:szCs w:val="20"/>
              </w:rPr>
              <w:t>Owner</w:t>
            </w:r>
          </w:p>
        </w:tc>
        <w:tc>
          <w:tcPr>
            <w:tcW w:w="5143" w:type="dxa"/>
            <w:shd w:val="clear" w:color="auto" w:fill="00AFEF"/>
          </w:tcPr>
          <w:p w14:paraId="1DDED72A" w14:textId="12B18B57"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r w:rsidR="00735799" w14:paraId="07CD6607" w14:textId="77777777" w:rsidTr="00AD6E09">
        <w:trPr>
          <w:trHeight w:val="270"/>
        </w:trPr>
        <w:tc>
          <w:tcPr>
            <w:tcW w:w="4197" w:type="dxa"/>
          </w:tcPr>
          <w:p w14:paraId="25E2228C"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The</w:t>
            </w:r>
            <w:r w:rsidRPr="006A4762">
              <w:rPr>
                <w:rFonts w:ascii="Arial" w:hAnsi="Arial" w:cs="Arial"/>
                <w:b/>
                <w:spacing w:val="-4"/>
                <w:sz w:val="20"/>
                <w:szCs w:val="20"/>
              </w:rPr>
              <w:t xml:space="preserve"> </w:t>
            </w:r>
            <w:r w:rsidRPr="006A4762">
              <w:rPr>
                <w:rFonts w:ascii="Arial" w:hAnsi="Arial" w:cs="Arial"/>
                <w:b/>
                <w:spacing w:val="-2"/>
                <w:sz w:val="20"/>
                <w:szCs w:val="20"/>
              </w:rPr>
              <w:t>Company</w:t>
            </w:r>
          </w:p>
        </w:tc>
        <w:tc>
          <w:tcPr>
            <w:tcW w:w="5143" w:type="dxa"/>
            <w:shd w:val="clear" w:color="auto" w:fill="92D050"/>
          </w:tcPr>
          <w:p w14:paraId="6F541598" w14:textId="0ABD5AE2"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Provide</w:t>
            </w:r>
            <w:r w:rsidR="00EC4D6A">
              <w:rPr>
                <w:rFonts w:ascii="Arial" w:eastAsia="Arial" w:hAnsi="Arial" w:cs="Arial"/>
                <w:sz w:val="20"/>
                <w:szCs w:val="20"/>
              </w:rPr>
              <w:t>s</w:t>
            </w:r>
            <w:r w:rsidRPr="003C048C">
              <w:rPr>
                <w:rFonts w:ascii="Arial" w:eastAsia="Arial" w:hAnsi="Arial" w:cs="Arial"/>
                <w:sz w:val="20"/>
                <w:szCs w:val="20"/>
              </w:rPr>
              <w:t xml:space="preserve"> info</w:t>
            </w:r>
          </w:p>
        </w:tc>
      </w:tr>
      <w:tr w:rsidR="00735799" w14:paraId="1C850944" w14:textId="77777777" w:rsidTr="00AD6E09">
        <w:trPr>
          <w:trHeight w:val="270"/>
        </w:trPr>
        <w:tc>
          <w:tcPr>
            <w:tcW w:w="4197" w:type="dxa"/>
          </w:tcPr>
          <w:p w14:paraId="6DCFCD1E"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pacing w:val="-2"/>
                <w:sz w:val="20"/>
                <w:szCs w:val="20"/>
              </w:rPr>
              <w:t>Non-embedded</w:t>
            </w:r>
            <w:r w:rsidRPr="006A4762">
              <w:rPr>
                <w:rFonts w:ascii="Arial" w:hAnsi="Arial" w:cs="Arial"/>
                <w:b/>
                <w:spacing w:val="11"/>
                <w:sz w:val="20"/>
                <w:szCs w:val="20"/>
              </w:rPr>
              <w:t xml:space="preserve"> </w:t>
            </w:r>
            <w:r w:rsidRPr="006A4762">
              <w:rPr>
                <w:rFonts w:ascii="Arial" w:hAnsi="Arial" w:cs="Arial"/>
                <w:b/>
                <w:spacing w:val="-2"/>
                <w:sz w:val="20"/>
                <w:szCs w:val="20"/>
              </w:rPr>
              <w:t>Customer</w:t>
            </w:r>
          </w:p>
        </w:tc>
        <w:tc>
          <w:tcPr>
            <w:tcW w:w="5143" w:type="dxa"/>
            <w:shd w:val="clear" w:color="auto" w:fill="00AFEF"/>
          </w:tcPr>
          <w:p w14:paraId="57FCE90A" w14:textId="403B3A35"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r w:rsidR="00735799" w14:paraId="103CD92A" w14:textId="77777777" w:rsidTr="00AD6E09">
        <w:trPr>
          <w:trHeight w:val="270"/>
        </w:trPr>
        <w:tc>
          <w:tcPr>
            <w:tcW w:w="4197" w:type="dxa"/>
          </w:tcPr>
          <w:p w14:paraId="36C12702"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Network</w:t>
            </w:r>
            <w:r w:rsidRPr="006A4762">
              <w:rPr>
                <w:rFonts w:ascii="Arial" w:hAnsi="Arial" w:cs="Arial"/>
                <w:b/>
                <w:spacing w:val="-5"/>
                <w:sz w:val="20"/>
                <w:szCs w:val="20"/>
              </w:rPr>
              <w:t xml:space="preserve"> </w:t>
            </w:r>
            <w:r w:rsidRPr="006A4762">
              <w:rPr>
                <w:rFonts w:ascii="Arial" w:hAnsi="Arial" w:cs="Arial"/>
                <w:b/>
                <w:spacing w:val="-2"/>
                <w:sz w:val="20"/>
                <w:szCs w:val="20"/>
              </w:rPr>
              <w:t>Operator</w:t>
            </w:r>
          </w:p>
        </w:tc>
        <w:tc>
          <w:tcPr>
            <w:tcW w:w="5143" w:type="dxa"/>
            <w:shd w:val="clear" w:color="auto" w:fill="00AFEF"/>
          </w:tcPr>
          <w:p w14:paraId="2B023F23" w14:textId="3B34E689"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bl>
    <w:p w14:paraId="3722F839" w14:textId="43979EE1" w:rsidR="00AB7937" w:rsidRDefault="000E69AB">
      <w:pPr>
        <w:rPr>
          <w:rFonts w:ascii="Times New Roman"/>
          <w:sz w:val="18"/>
        </w:rPr>
      </w:pPr>
      <w:r>
        <w:rPr>
          <w:noProof/>
        </w:rPr>
        <mc:AlternateContent>
          <mc:Choice Requires="wps">
            <w:drawing>
              <wp:anchor distT="0" distB="0" distL="114300" distR="114300" simplePos="0" relativeHeight="251658246" behindDoc="1" locked="0" layoutInCell="1" allowOverlap="1" wp14:anchorId="49A94642" wp14:editId="1F2CE466">
                <wp:simplePos x="0" y="0"/>
                <wp:positionH relativeFrom="page">
                  <wp:align>center</wp:align>
                </wp:positionH>
                <wp:positionV relativeFrom="paragraph">
                  <wp:posOffset>8270</wp:posOffset>
                </wp:positionV>
                <wp:extent cx="2322195" cy="635"/>
                <wp:effectExtent l="0" t="0" r="1905" b="8255"/>
                <wp:wrapTight wrapText="bothSides">
                  <wp:wrapPolygon edited="0">
                    <wp:start x="0" y="0"/>
                    <wp:lineTo x="0" y="20698"/>
                    <wp:lineTo x="21441" y="20698"/>
                    <wp:lineTo x="21441" y="0"/>
                    <wp:lineTo x="0" y="0"/>
                  </wp:wrapPolygon>
                </wp:wrapTight>
                <wp:docPr id="18" name="Text Box 18"/>
                <wp:cNvGraphicFramePr/>
                <a:graphic xmlns:a="http://schemas.openxmlformats.org/drawingml/2006/main">
                  <a:graphicData uri="http://schemas.microsoft.com/office/word/2010/wordprocessingShape">
                    <wps:wsp>
                      <wps:cNvSpPr txBox="1"/>
                      <wps:spPr>
                        <a:xfrm>
                          <a:off x="0" y="0"/>
                          <a:ext cx="2322195" cy="635"/>
                        </a:xfrm>
                        <a:prstGeom prst="rect">
                          <a:avLst/>
                        </a:prstGeom>
                        <a:solidFill>
                          <a:prstClr val="white"/>
                        </a:solidFill>
                        <a:ln>
                          <a:noFill/>
                        </a:ln>
                      </wps:spPr>
                      <wps:txbx>
                        <w:txbxContent>
                          <w:p w14:paraId="2C66D89D" w14:textId="7BF9BF79" w:rsidR="000E69AB" w:rsidRPr="00ED5E66" w:rsidRDefault="000E69AB" w:rsidP="0057002C">
                            <w:pPr>
                              <w:pStyle w:val="Caption"/>
                              <w:rPr>
                                <w:noProof/>
                              </w:rPr>
                            </w:pPr>
                            <w:r>
                              <w:t xml:space="preserve">Figure </w:t>
                            </w:r>
                            <w:r>
                              <w:fldChar w:fldCharType="begin"/>
                            </w:r>
                            <w:r>
                              <w:instrText xml:space="preserve"> SEQ Figure \* ARABIC </w:instrText>
                            </w:r>
                            <w:r>
                              <w:fldChar w:fldCharType="separate"/>
                            </w:r>
                            <w:ins w:id="410" w:author="Deborah Spencer (NESO)" w:date="2024-11-20T07:42:00Z">
                              <w:r w:rsidR="009C1FA4">
                                <w:rPr>
                                  <w:noProof/>
                                </w:rPr>
                                <w:t>9</w:t>
                              </w:r>
                            </w:ins>
                            <w:del w:id="411" w:author="Deborah Spencer (NESO)" w:date="2024-11-19T17:18:00Z">
                              <w:r w:rsidR="00D67C2D" w:rsidDel="00E309ED">
                                <w:rPr>
                                  <w:noProof/>
                                </w:rPr>
                                <w:delText>9</w:delText>
                              </w:r>
                            </w:del>
                            <w:r>
                              <w:rPr>
                                <w:noProof/>
                              </w:rPr>
                              <w:fldChar w:fldCharType="end"/>
                            </w:r>
                            <w:r>
                              <w:t xml:space="preserve">: </w:t>
                            </w:r>
                            <w:r w:rsidR="00FA0432">
                              <w:t xml:space="preserve">Overview of </w:t>
                            </w:r>
                            <w:r>
                              <w:t>Programming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9A94642" id="Text Box 18" o:spid="_x0000_s1029" type="#_x0000_t202" style="position:absolute;margin-left:0;margin-top:.65pt;width:182.85pt;height:.05pt;z-index:-25165823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" stroked="f">
                <v:textbox style="mso-fit-shape-to-text:t" inset="0,0,0,0">
                  <w:txbxContent>
                    <w:p w14:paraId="2C66D89D" w14:textId="7BF9BF79" w:rsidR="000E69AB" w:rsidRPr="00ED5E66" w:rsidRDefault="000E69AB" w:rsidP="0057002C">
                      <w:pPr>
                        <w:pStyle w:val="Caption"/>
                        <w:rPr>
                          <w:noProof/>
                        </w:rPr>
                      </w:pPr>
                      <w:r>
                        <w:t xml:space="preserve">Figure </w:t>
                      </w:r>
                      <w:r>
                        <w:fldChar w:fldCharType="begin"/>
                      </w:r>
                      <w:r>
                        <w:instrText xml:space="preserve"> SEQ Figure \* ARABIC </w:instrText>
                      </w:r>
                      <w:r>
                        <w:fldChar w:fldCharType="separate"/>
                      </w:r>
                      <w:ins w:id="334" w:author="Deborah Spencer (NESO)" w:date="2024-11-20T07:42:00Z">
                        <w:r w:rsidR="009C1FA4">
                          <w:rPr>
                            <w:noProof/>
                          </w:rPr>
                          <w:t>9</w:t>
                        </w:r>
                      </w:ins>
                      <w:del w:id="335" w:author="Deborah Spencer (NESO)" w:date="2024-11-19T17:18:00Z">
                        <w:r w:rsidR="00D67C2D" w:rsidDel="00E309ED">
                          <w:rPr>
                            <w:noProof/>
                          </w:rPr>
                          <w:delText>9</w:delText>
                        </w:r>
                      </w:del>
                      <w:r>
                        <w:rPr>
                          <w:noProof/>
                        </w:rPr>
                        <w:fldChar w:fldCharType="end"/>
                      </w:r>
                      <w:r>
                        <w:t xml:space="preserve">: </w:t>
                      </w:r>
                      <w:r w:rsidR="00FA0432">
                        <w:t xml:space="preserve">Overview of </w:t>
                      </w:r>
                      <w:r>
                        <w:t>Programming Phase</w:t>
                      </w:r>
                    </w:p>
                  </w:txbxContent>
                </v:textbox>
                <w10:wrap type="tight" anchorx="page"/>
              </v:shape>
            </w:pict>
          </mc:Fallback>
        </mc:AlternateContent>
      </w:r>
    </w:p>
    <w:p w14:paraId="11B1A943" w14:textId="437758B9" w:rsidR="00735799" w:rsidRDefault="00735799" w:rsidP="005B18DD">
      <w:pPr>
        <w:pStyle w:val="Heading4"/>
        <w:ind w:left="0"/>
      </w:pPr>
    </w:p>
    <w:p w14:paraId="78BC7237" w14:textId="7864AF78" w:rsidR="00735799" w:rsidRDefault="00EC0349">
      <w:pPr>
        <w:pStyle w:val="BodyText"/>
        <w:rPr>
          <w:b/>
        </w:rPr>
      </w:pPr>
      <w:r>
        <w:rPr>
          <w:noProof/>
        </w:rPr>
        <mc:AlternateContent>
          <mc:Choice Requires="wps">
            <w:drawing>
              <wp:anchor distT="0" distB="0" distL="114300" distR="114300" simplePos="0" relativeHeight="251658247" behindDoc="0" locked="0" layoutInCell="1" allowOverlap="1" wp14:anchorId="224E7F70" wp14:editId="2E15C8CB">
                <wp:simplePos x="0" y="0"/>
                <wp:positionH relativeFrom="page">
                  <wp:posOffset>952500</wp:posOffset>
                </wp:positionH>
                <wp:positionV relativeFrom="paragraph">
                  <wp:posOffset>3808730</wp:posOffset>
                </wp:positionV>
                <wp:extent cx="5848350" cy="635"/>
                <wp:effectExtent l="0" t="0" r="0" b="8255"/>
                <wp:wrapTopAndBottom/>
                <wp:docPr id="20" name="Text Box 20"/>
                <wp:cNvGraphicFramePr/>
                <a:graphic xmlns:a="http://schemas.openxmlformats.org/drawingml/2006/main">
                  <a:graphicData uri="http://schemas.microsoft.com/office/word/2010/wordprocessingShape">
                    <wps:wsp>
                      <wps:cNvSpPr txBox="1"/>
                      <wps:spPr>
                        <a:xfrm>
                          <a:off x="0" y="0"/>
                          <a:ext cx="5848350" cy="635"/>
                        </a:xfrm>
                        <a:prstGeom prst="rect">
                          <a:avLst/>
                        </a:prstGeom>
                        <a:solidFill>
                          <a:prstClr val="white"/>
                        </a:solidFill>
                        <a:ln>
                          <a:noFill/>
                        </a:ln>
                      </wps:spPr>
                      <wps:txbx>
                        <w:txbxContent>
                          <w:p w14:paraId="1E123B02" w14:textId="5BE97977" w:rsidR="000E69AB" w:rsidRPr="00311A69" w:rsidRDefault="000E69AB" w:rsidP="0057002C">
                            <w:pPr>
                              <w:pStyle w:val="Caption"/>
                              <w:jc w:val="center"/>
                              <w:rPr>
                                <w:noProof/>
                                <w:sz w:val="20"/>
                                <w:szCs w:val="20"/>
                              </w:rPr>
                            </w:pPr>
                            <w:r>
                              <w:t xml:space="preserve">Figure </w:t>
                            </w:r>
                            <w:r>
                              <w:fldChar w:fldCharType="begin"/>
                            </w:r>
                            <w:r>
                              <w:instrText xml:space="preserve"> SEQ Figure \* ARABIC </w:instrText>
                            </w:r>
                            <w:r>
                              <w:fldChar w:fldCharType="separate"/>
                            </w:r>
                            <w:ins w:id="412" w:author="Deborah Spencer (NESO)" w:date="2024-11-20T07:42:00Z">
                              <w:r w:rsidR="009C1FA4">
                                <w:rPr>
                                  <w:noProof/>
                                </w:rPr>
                                <w:t>10</w:t>
                              </w:r>
                            </w:ins>
                            <w:del w:id="413" w:author="Deborah Spencer (NESO)" w:date="2024-11-19T17:18:00Z">
                              <w:r w:rsidR="00D67C2D" w:rsidDel="00E309ED">
                                <w:rPr>
                                  <w:noProof/>
                                </w:rPr>
                                <w:delText>10</w:delText>
                              </w:r>
                            </w:del>
                            <w:r>
                              <w:rPr>
                                <w:noProof/>
                              </w:rPr>
                              <w:fldChar w:fldCharType="end"/>
                            </w:r>
                            <w:r>
                              <w:t xml:space="preserve">: </w:t>
                            </w:r>
                            <w:r w:rsidR="009118BD">
                              <w:t xml:space="preserve">Overview </w:t>
                            </w:r>
                            <w:r w:rsidR="009118BD" w:rsidRPr="00DF5FE1">
                              <w:t>of</w:t>
                            </w:r>
                            <w:r w:rsidRPr="00DF5FE1">
                              <w:t xml:space="preserve"> obligations in the Programming Phase by 1600 hours each Thursday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24E7F70" id="Text Box 20" o:spid="_x0000_s1030" type="#_x0000_t202" style="position:absolute;margin-left:75pt;margin-top:299.9pt;width:460.5pt;height:.05pt;z-index:251658247;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" stroked="f">
                <v:textbox style="mso-fit-shape-to-text:t" inset="0,0,0,0">
                  <w:txbxContent>
                    <w:p w14:paraId="1E123B02" w14:textId="5BE97977" w:rsidR="000E69AB" w:rsidRPr="00311A69" w:rsidRDefault="000E69AB" w:rsidP="0057002C">
                      <w:pPr>
                        <w:pStyle w:val="Caption"/>
                        <w:jc w:val="center"/>
                        <w:rPr>
                          <w:noProof/>
                          <w:sz w:val="20"/>
                          <w:szCs w:val="20"/>
                        </w:rPr>
                      </w:pPr>
                      <w:r>
                        <w:t xml:space="preserve">Figure </w:t>
                      </w:r>
                      <w:r>
                        <w:fldChar w:fldCharType="begin"/>
                      </w:r>
                      <w:r>
                        <w:instrText xml:space="preserve"> SEQ Figure \* ARABIC </w:instrText>
                      </w:r>
                      <w:r>
                        <w:fldChar w:fldCharType="separate"/>
                      </w:r>
                      <w:ins w:id="338" w:author="Deborah Spencer (NESO)" w:date="2024-11-20T07:42:00Z">
                        <w:r w:rsidR="009C1FA4">
                          <w:rPr>
                            <w:noProof/>
                          </w:rPr>
                          <w:t>10</w:t>
                        </w:r>
                      </w:ins>
                      <w:del w:id="339" w:author="Deborah Spencer (NESO)" w:date="2024-11-19T17:18:00Z">
                        <w:r w:rsidR="00D67C2D" w:rsidDel="00E309ED">
                          <w:rPr>
                            <w:noProof/>
                          </w:rPr>
                          <w:delText>10</w:delText>
                        </w:r>
                      </w:del>
                      <w:r>
                        <w:rPr>
                          <w:noProof/>
                        </w:rPr>
                        <w:fldChar w:fldCharType="end"/>
                      </w:r>
                      <w:r>
                        <w:t xml:space="preserve">: </w:t>
                      </w:r>
                      <w:r w:rsidR="009118BD">
                        <w:t xml:space="preserve">Overview </w:t>
                      </w:r>
                      <w:r w:rsidR="009118BD" w:rsidRPr="00DF5FE1">
                        <w:t>of</w:t>
                      </w:r>
                      <w:r w:rsidRPr="00DF5FE1">
                        <w:t xml:space="preserve"> obligations in the Programming Phase by 1600 hours each Thursday</w:t>
                      </w:r>
                    </w:p>
                  </w:txbxContent>
                </v:textbox>
                <w10:wrap type="topAndBottom" anchorx="page"/>
              </v:shape>
            </w:pict>
          </mc:Fallback>
        </mc:AlternateContent>
      </w:r>
      <w:r w:rsidR="004C59E5">
        <w:rPr>
          <w:b/>
        </w:rPr>
        <w:t xml:space="preserve">    </w:t>
      </w:r>
      <w:r w:rsidR="004C59E5" w:rsidRPr="004C59E5">
        <w:rPr>
          <w:noProof/>
        </w:rPr>
        <w:drawing>
          <wp:inline distT="0" distB="0" distL="0" distR="0" wp14:anchorId="24E2A5F8" wp14:editId="3328C980">
            <wp:extent cx="5934075" cy="367981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64128" cy="3698450"/>
                    </a:xfrm>
                    <a:prstGeom prst="rect">
                      <a:avLst/>
                    </a:prstGeom>
                  </pic:spPr>
                </pic:pic>
              </a:graphicData>
            </a:graphic>
          </wp:inline>
        </w:drawing>
      </w:r>
    </w:p>
    <w:p w14:paraId="1072C39B" w14:textId="65654067" w:rsidR="00735799" w:rsidRDefault="00E31C5F" w:rsidP="0057002C">
      <w:pPr>
        <w:pStyle w:val="BodyText"/>
        <w:spacing w:before="6"/>
        <w:rPr>
          <w:b/>
          <w:sz w:val="21"/>
        </w:rPr>
      </w:pPr>
      <w:commentRangeStart w:id="414"/>
      <w:commentRangeEnd w:id="414"/>
      <w:r>
        <w:rPr>
          <w:rStyle w:val="CommentReference"/>
        </w:rPr>
        <w:commentReference w:id="414"/>
      </w:r>
    </w:p>
    <w:p w14:paraId="18392DB4" w14:textId="36C0EF9A" w:rsidR="007618C6" w:rsidRDefault="007618C6" w:rsidP="004600CA">
      <w:pPr>
        <w:pStyle w:val="ListParagraph"/>
        <w:numPr>
          <w:ilvl w:val="0"/>
          <w:numId w:val="25"/>
        </w:numPr>
        <w:tabs>
          <w:tab w:val="left" w:pos="2413"/>
        </w:tabs>
        <w:spacing w:before="122"/>
        <w:ind w:left="1985" w:hanging="425"/>
        <w:rPr>
          <w:sz w:val="20"/>
        </w:rPr>
      </w:pPr>
      <w:r>
        <w:rPr>
          <w:sz w:val="20"/>
          <w:u w:val="single"/>
        </w:rPr>
        <w:t>1600</w:t>
      </w:r>
      <w:r>
        <w:rPr>
          <w:spacing w:val="-8"/>
          <w:sz w:val="20"/>
          <w:u w:val="single"/>
        </w:rPr>
        <w:t xml:space="preserve"> </w:t>
      </w:r>
      <w:r>
        <w:rPr>
          <w:sz w:val="20"/>
          <w:u w:val="single"/>
        </w:rPr>
        <w:t>hours</w:t>
      </w:r>
      <w:r>
        <w:rPr>
          <w:spacing w:val="-6"/>
          <w:sz w:val="20"/>
          <w:u w:val="single"/>
        </w:rPr>
        <w:t xml:space="preserve"> </w:t>
      </w:r>
      <w:r>
        <w:rPr>
          <w:sz w:val="20"/>
          <w:u w:val="single"/>
        </w:rPr>
        <w:t>each</w:t>
      </w:r>
      <w:r>
        <w:rPr>
          <w:spacing w:val="-5"/>
          <w:sz w:val="20"/>
          <w:u w:val="single"/>
        </w:rPr>
        <w:t xml:space="preserve"> </w:t>
      </w:r>
      <w:r>
        <w:rPr>
          <w:sz w:val="20"/>
          <w:u w:val="single"/>
        </w:rPr>
        <w:t>Monday,</w:t>
      </w:r>
      <w:r>
        <w:rPr>
          <w:spacing w:val="-7"/>
          <w:sz w:val="20"/>
          <w:u w:val="single"/>
        </w:rPr>
        <w:t xml:space="preserve"> </w:t>
      </w:r>
      <w:r>
        <w:rPr>
          <w:sz w:val="20"/>
          <w:u w:val="single"/>
        </w:rPr>
        <w:t>Tuesday,</w:t>
      </w:r>
      <w:r>
        <w:rPr>
          <w:spacing w:val="-6"/>
          <w:sz w:val="20"/>
          <w:u w:val="single"/>
        </w:rPr>
        <w:t xml:space="preserve"> </w:t>
      </w:r>
      <w:r>
        <w:rPr>
          <w:sz w:val="20"/>
          <w:u w:val="single"/>
        </w:rPr>
        <w:t>Wednesday</w:t>
      </w:r>
      <w:r>
        <w:rPr>
          <w:spacing w:val="-5"/>
          <w:sz w:val="20"/>
          <w:u w:val="single"/>
        </w:rPr>
        <w:t xml:space="preserve"> </w:t>
      </w:r>
      <w:r>
        <w:rPr>
          <w:sz w:val="20"/>
          <w:u w:val="single"/>
        </w:rPr>
        <w:t>and</w:t>
      </w:r>
      <w:r>
        <w:rPr>
          <w:spacing w:val="-7"/>
          <w:sz w:val="20"/>
          <w:u w:val="single"/>
        </w:rPr>
        <w:t xml:space="preserve"> </w:t>
      </w:r>
      <w:r>
        <w:rPr>
          <w:spacing w:val="-2"/>
          <w:sz w:val="20"/>
          <w:u w:val="single"/>
        </w:rPr>
        <w:t>Thursday</w:t>
      </w:r>
    </w:p>
    <w:p w14:paraId="649B15C0" w14:textId="7DDCF9BF" w:rsidR="007618C6" w:rsidRDefault="007618C6" w:rsidP="004600CA">
      <w:pPr>
        <w:pStyle w:val="ListParagraph"/>
        <w:numPr>
          <w:ilvl w:val="1"/>
          <w:numId w:val="22"/>
        </w:numPr>
        <w:tabs>
          <w:tab w:val="left" w:pos="2410"/>
          <w:tab w:val="left" w:pos="2552"/>
        </w:tabs>
        <w:spacing w:before="142" w:line="266" w:lineRule="auto"/>
        <w:ind w:left="2410" w:right="1213" w:hanging="425"/>
        <w:rPr>
          <w:sz w:val="20"/>
        </w:rPr>
      </w:pPr>
      <w:r>
        <w:rPr>
          <w:b/>
          <w:sz w:val="20"/>
        </w:rPr>
        <w:t>The</w:t>
      </w:r>
      <w:r>
        <w:rPr>
          <w:b/>
          <w:spacing w:val="-14"/>
          <w:sz w:val="20"/>
        </w:rPr>
        <w:t xml:space="preserve"> </w:t>
      </w:r>
      <w:r>
        <w:rPr>
          <w:b/>
          <w:sz w:val="20"/>
        </w:rPr>
        <w:t>Company</w:t>
      </w:r>
      <w:r>
        <w:rPr>
          <w:b/>
          <w:spacing w:val="-14"/>
          <w:sz w:val="20"/>
        </w:rPr>
        <w:t xml:space="preserve"> </w:t>
      </w:r>
      <w:r>
        <w:rPr>
          <w:sz w:val="20"/>
        </w:rPr>
        <w:t>shall</w:t>
      </w:r>
      <w:r>
        <w:rPr>
          <w:spacing w:val="-14"/>
          <w:sz w:val="20"/>
        </w:rPr>
        <w:t xml:space="preserve"> </w:t>
      </w:r>
      <w:r>
        <w:rPr>
          <w:sz w:val="20"/>
        </w:rPr>
        <w:t>prepare</w:t>
      </w:r>
      <w:r>
        <w:rPr>
          <w:spacing w:val="-14"/>
          <w:sz w:val="20"/>
        </w:rPr>
        <w:t xml:space="preserve"> </w:t>
      </w:r>
      <w:r>
        <w:rPr>
          <w:sz w:val="20"/>
        </w:rPr>
        <w:t>a</w:t>
      </w:r>
      <w:r>
        <w:rPr>
          <w:spacing w:val="-14"/>
          <w:sz w:val="20"/>
        </w:rPr>
        <w:t xml:space="preserve"> </w:t>
      </w:r>
      <w:r>
        <w:rPr>
          <w:sz w:val="20"/>
        </w:rPr>
        <w:t>final</w:t>
      </w:r>
      <w:r>
        <w:rPr>
          <w:spacing w:val="-14"/>
          <w:sz w:val="20"/>
        </w:rPr>
        <w:t xml:space="preserve"> </w:t>
      </w:r>
      <w:r w:rsidRPr="006C2E3E">
        <w:rPr>
          <w:b/>
          <w:sz w:val="20"/>
        </w:rPr>
        <w:t>NETS</w:t>
      </w:r>
      <w:r>
        <w:rPr>
          <w:b/>
          <w:color w:val="00AFEF"/>
          <w:spacing w:val="-14"/>
          <w:sz w:val="20"/>
        </w:rPr>
        <w:t xml:space="preserve"> </w:t>
      </w:r>
      <w:r>
        <w:rPr>
          <w:sz w:val="20"/>
        </w:rPr>
        <w:t>outage</w:t>
      </w:r>
      <w:r>
        <w:rPr>
          <w:spacing w:val="-14"/>
          <w:sz w:val="20"/>
        </w:rPr>
        <w:t xml:space="preserve"> </w:t>
      </w:r>
      <w:r>
        <w:rPr>
          <w:sz w:val="20"/>
        </w:rPr>
        <w:t>programme</w:t>
      </w:r>
      <w:r>
        <w:rPr>
          <w:spacing w:val="-14"/>
          <w:sz w:val="20"/>
        </w:rPr>
        <w:t xml:space="preserve"> </w:t>
      </w:r>
      <w:r>
        <w:rPr>
          <w:sz w:val="20"/>
        </w:rPr>
        <w:t>for</w:t>
      </w:r>
      <w:r>
        <w:rPr>
          <w:spacing w:val="-13"/>
          <w:sz w:val="20"/>
        </w:rPr>
        <w:t xml:space="preserve"> </w:t>
      </w:r>
      <w:r>
        <w:rPr>
          <w:sz w:val="20"/>
        </w:rPr>
        <w:t>the</w:t>
      </w:r>
      <w:r>
        <w:rPr>
          <w:spacing w:val="-14"/>
          <w:sz w:val="20"/>
        </w:rPr>
        <w:t xml:space="preserve"> </w:t>
      </w:r>
      <w:r>
        <w:rPr>
          <w:sz w:val="20"/>
        </w:rPr>
        <w:t xml:space="preserve">following </w:t>
      </w:r>
      <w:r>
        <w:rPr>
          <w:spacing w:val="-4"/>
          <w:sz w:val="20"/>
        </w:rPr>
        <w:t>day.</w:t>
      </w:r>
    </w:p>
    <w:p w14:paraId="2584366B" w14:textId="1DAE0BF4" w:rsidR="00D41F06" w:rsidRPr="00C74802" w:rsidRDefault="007618C6" w:rsidP="004600CA">
      <w:pPr>
        <w:pStyle w:val="ListParagraph"/>
        <w:numPr>
          <w:ilvl w:val="1"/>
          <w:numId w:val="22"/>
        </w:numPr>
        <w:tabs>
          <w:tab w:val="left" w:pos="2410"/>
        </w:tabs>
        <w:spacing w:before="116"/>
        <w:ind w:left="2410" w:hanging="425"/>
        <w:rPr>
          <w:sz w:val="20"/>
        </w:rPr>
      </w:pPr>
      <w:r w:rsidRPr="6DCFE0E5">
        <w:rPr>
          <w:b/>
          <w:bCs/>
          <w:sz w:val="20"/>
          <w:szCs w:val="20"/>
        </w:rPr>
        <w:t xml:space="preserve">The Company </w:t>
      </w:r>
      <w:r w:rsidRPr="6DCFE0E5">
        <w:rPr>
          <w:sz w:val="20"/>
          <w:szCs w:val="20"/>
        </w:rPr>
        <w:t xml:space="preserve">shall notify each </w:t>
      </w:r>
      <w:r w:rsidRPr="6DCFE0E5">
        <w:rPr>
          <w:b/>
          <w:bCs/>
          <w:sz w:val="20"/>
          <w:szCs w:val="20"/>
        </w:rPr>
        <w:t xml:space="preserve">User </w:t>
      </w:r>
      <w:r w:rsidRPr="6DCFE0E5">
        <w:rPr>
          <w:sz w:val="20"/>
          <w:szCs w:val="20"/>
        </w:rPr>
        <w:t xml:space="preserve">of the factors set out in </w:t>
      </w:r>
      <w:r w:rsidR="00DC48D4" w:rsidRPr="6DCFE0E5">
        <w:rPr>
          <w:sz w:val="20"/>
          <w:szCs w:val="20"/>
        </w:rPr>
        <w:t>b</w:t>
      </w:r>
      <w:r w:rsidRPr="6DCFE0E5">
        <w:rPr>
          <w:sz w:val="20"/>
          <w:szCs w:val="20"/>
        </w:rPr>
        <w:t>)</w:t>
      </w:r>
      <w:r w:rsidR="00DF4A67">
        <w:rPr>
          <w:sz w:val="20"/>
          <w:szCs w:val="20"/>
        </w:rPr>
        <w:t xml:space="preserve"> </w:t>
      </w:r>
      <w:r w:rsidRPr="6DCFE0E5">
        <w:rPr>
          <w:sz w:val="20"/>
          <w:szCs w:val="20"/>
        </w:rPr>
        <w:t>ii</w:t>
      </w:r>
      <w:r w:rsidR="00DF4A67">
        <w:rPr>
          <w:sz w:val="20"/>
          <w:szCs w:val="20"/>
        </w:rPr>
        <w:t>.</w:t>
      </w:r>
      <w:r w:rsidRPr="6DCFE0E5">
        <w:rPr>
          <w:sz w:val="20"/>
          <w:szCs w:val="20"/>
        </w:rPr>
        <w:t xml:space="preserve"> </w:t>
      </w:r>
      <w:r w:rsidR="00DC48D4" w:rsidRPr="6DCFE0E5">
        <w:rPr>
          <w:sz w:val="20"/>
          <w:szCs w:val="20"/>
        </w:rPr>
        <w:t>below</w:t>
      </w:r>
      <w:r w:rsidRPr="6DCFE0E5">
        <w:rPr>
          <w:sz w:val="20"/>
          <w:szCs w:val="20"/>
        </w:rPr>
        <w:t>.</w:t>
      </w:r>
    </w:p>
    <w:p w14:paraId="6BF6F605" w14:textId="514CBCED" w:rsidR="00735799" w:rsidRPr="00424B73" w:rsidRDefault="00474BB3" w:rsidP="0019116F">
      <w:pPr>
        <w:pStyle w:val="ListParagraph"/>
        <w:numPr>
          <w:ilvl w:val="0"/>
          <w:numId w:val="25"/>
        </w:numPr>
        <w:tabs>
          <w:tab w:val="left" w:pos="2837"/>
        </w:tabs>
        <w:spacing w:before="116"/>
        <w:ind w:left="1985" w:hanging="425"/>
        <w:rPr>
          <w:sz w:val="20"/>
          <w:u w:val="single"/>
        </w:rPr>
      </w:pPr>
      <w:r w:rsidRPr="00424B73">
        <w:rPr>
          <w:sz w:val="20"/>
          <w:u w:val="single"/>
        </w:rPr>
        <w:t>By 1600 hours each Thursday</w:t>
      </w:r>
    </w:p>
    <w:p w14:paraId="7C490657" w14:textId="0D9D33FB" w:rsidR="00735799" w:rsidRDefault="00474BB3" w:rsidP="004600CA">
      <w:pPr>
        <w:pStyle w:val="ListParagraph"/>
        <w:numPr>
          <w:ilvl w:val="0"/>
          <w:numId w:val="7"/>
        </w:numPr>
        <w:tabs>
          <w:tab w:val="left" w:pos="2410"/>
        </w:tabs>
        <w:spacing w:before="142" w:line="264" w:lineRule="auto"/>
        <w:ind w:left="2410" w:right="1210" w:hanging="425"/>
        <w:rPr>
          <w:sz w:val="20"/>
        </w:rPr>
      </w:pPr>
      <w:r>
        <w:rPr>
          <w:b/>
          <w:sz w:val="20"/>
        </w:rPr>
        <w:t xml:space="preserve">The Company </w:t>
      </w:r>
      <w:r>
        <w:rPr>
          <w:sz w:val="20"/>
        </w:rPr>
        <w:t xml:space="preserve">shall continue to update a preliminary </w:t>
      </w:r>
      <w:r w:rsidRPr="006C2E3E">
        <w:rPr>
          <w:b/>
          <w:sz w:val="20"/>
        </w:rPr>
        <w:t xml:space="preserve">NETS </w:t>
      </w:r>
      <w:r>
        <w:rPr>
          <w:sz w:val="20"/>
        </w:rPr>
        <w:t xml:space="preserve">outage programme for the eighth week ahead, a provisional </w:t>
      </w:r>
      <w:r w:rsidRPr="006C2E3E">
        <w:rPr>
          <w:b/>
          <w:sz w:val="20"/>
        </w:rPr>
        <w:t>NETS</w:t>
      </w:r>
      <w:r>
        <w:rPr>
          <w:b/>
          <w:color w:val="00AFEF"/>
          <w:sz w:val="20"/>
        </w:rPr>
        <w:t xml:space="preserve"> </w:t>
      </w:r>
      <w:r>
        <w:rPr>
          <w:sz w:val="20"/>
        </w:rPr>
        <w:t xml:space="preserve">outage programme for the next week </w:t>
      </w:r>
      <w:commentRangeStart w:id="415"/>
      <w:commentRangeStart w:id="416"/>
      <w:commentRangeStart w:id="417"/>
      <w:commentRangeStart w:id="418"/>
      <w:commentRangeStart w:id="419"/>
      <w:r w:rsidR="0024625C">
        <w:rPr>
          <w:sz w:val="20"/>
        </w:rPr>
        <w:t>ahead.</w:t>
      </w:r>
      <w:commentRangeEnd w:id="415"/>
      <w:r w:rsidR="006D0B5F">
        <w:rPr>
          <w:rStyle w:val="CommentReference"/>
        </w:rPr>
        <w:commentReference w:id="415"/>
      </w:r>
      <w:commentRangeEnd w:id="416"/>
      <w:r w:rsidR="000D0A29">
        <w:rPr>
          <w:rStyle w:val="CommentReference"/>
        </w:rPr>
        <w:commentReference w:id="416"/>
      </w:r>
      <w:commentRangeEnd w:id="417"/>
      <w:r w:rsidR="00456494">
        <w:rPr>
          <w:rStyle w:val="CommentReference"/>
        </w:rPr>
        <w:commentReference w:id="417"/>
      </w:r>
      <w:commentRangeEnd w:id="418"/>
      <w:r w:rsidR="00113113">
        <w:rPr>
          <w:rStyle w:val="CommentReference"/>
        </w:rPr>
        <w:commentReference w:id="418"/>
      </w:r>
      <w:commentRangeEnd w:id="419"/>
      <w:r w:rsidR="00A92A8D">
        <w:rPr>
          <w:rStyle w:val="CommentReference"/>
        </w:rPr>
        <w:commentReference w:id="419"/>
      </w:r>
    </w:p>
    <w:p w14:paraId="1885206F" w14:textId="276C5A0F" w:rsidR="00735799" w:rsidRDefault="00474BB3" w:rsidP="004600CA">
      <w:pPr>
        <w:pStyle w:val="ListParagraph"/>
        <w:numPr>
          <w:ilvl w:val="0"/>
          <w:numId w:val="7"/>
        </w:numPr>
        <w:tabs>
          <w:tab w:val="left" w:pos="2410"/>
        </w:tabs>
        <w:spacing w:before="121" w:line="264" w:lineRule="auto"/>
        <w:ind w:left="2410" w:right="1209" w:hanging="425"/>
        <w:rPr>
          <w:sz w:val="20"/>
        </w:rPr>
      </w:pPr>
      <w:r>
        <w:rPr>
          <w:b/>
          <w:sz w:val="20"/>
        </w:rPr>
        <w:t xml:space="preserve">The Company </w:t>
      </w:r>
      <w:r w:rsidR="00F9696C">
        <w:rPr>
          <w:sz w:val="20"/>
        </w:rPr>
        <w:t>sha</w:t>
      </w:r>
      <w:r>
        <w:rPr>
          <w:sz w:val="20"/>
        </w:rPr>
        <w:t xml:space="preserve">ll notify each </w:t>
      </w:r>
      <w:r>
        <w:rPr>
          <w:b/>
          <w:sz w:val="20"/>
        </w:rPr>
        <w:t>User</w:t>
      </w:r>
      <w:r>
        <w:rPr>
          <w:sz w:val="20"/>
        </w:rPr>
        <w:t xml:space="preserve">, in writing of those aspects of the preliminary </w:t>
      </w:r>
      <w:r w:rsidRPr="006C2E3E">
        <w:rPr>
          <w:b/>
          <w:sz w:val="20"/>
        </w:rPr>
        <w:t>NETS</w:t>
      </w:r>
      <w:r>
        <w:rPr>
          <w:b/>
          <w:color w:val="00AFEF"/>
          <w:sz w:val="20"/>
        </w:rPr>
        <w:t xml:space="preserve"> </w:t>
      </w:r>
      <w:r>
        <w:rPr>
          <w:sz w:val="20"/>
        </w:rPr>
        <w:t xml:space="preserve">outage programme which may operationally affect each </w:t>
      </w:r>
      <w:r>
        <w:rPr>
          <w:b/>
          <w:sz w:val="20"/>
        </w:rPr>
        <w:t xml:space="preserve">User </w:t>
      </w:r>
      <w:r>
        <w:rPr>
          <w:sz w:val="20"/>
        </w:rPr>
        <w:t xml:space="preserve">including the proposed start dates and end dates of relevant </w:t>
      </w:r>
      <w:r w:rsidRPr="006C2E3E">
        <w:rPr>
          <w:b/>
          <w:sz w:val="20"/>
        </w:rPr>
        <w:t xml:space="preserve">NETS </w:t>
      </w:r>
      <w:r>
        <w:rPr>
          <w:spacing w:val="-2"/>
          <w:sz w:val="20"/>
        </w:rPr>
        <w:t>outages.</w:t>
      </w:r>
    </w:p>
    <w:p w14:paraId="4639FA4C" w14:textId="7141ABD3" w:rsidR="00735799" w:rsidRDefault="00474BB3" w:rsidP="004600CA">
      <w:pPr>
        <w:pStyle w:val="BodyText"/>
        <w:spacing w:before="121" w:line="264" w:lineRule="auto"/>
        <w:ind w:left="1985" w:right="1213"/>
        <w:jc w:val="both"/>
      </w:pPr>
      <w:r>
        <w:rPr>
          <w:b/>
        </w:rPr>
        <w:t xml:space="preserve">The Company </w:t>
      </w:r>
      <w:r w:rsidR="00F9696C">
        <w:t>sha</w:t>
      </w:r>
      <w:r>
        <w:t xml:space="preserve">ll also notify changes to information supplied by </w:t>
      </w:r>
      <w:r>
        <w:rPr>
          <w:b/>
        </w:rPr>
        <w:t>The Company</w:t>
      </w:r>
      <w:r>
        <w:rPr>
          <w:b/>
          <w:spacing w:val="-8"/>
        </w:rPr>
        <w:t xml:space="preserve"> </w:t>
      </w:r>
      <w:r>
        <w:lastRenderedPageBreak/>
        <w:t>pursuant</w:t>
      </w:r>
      <w:r>
        <w:rPr>
          <w:spacing w:val="-9"/>
        </w:rPr>
        <w:t xml:space="preserve"> </w:t>
      </w:r>
      <w:r>
        <w:t>to</w:t>
      </w:r>
      <w:r>
        <w:rPr>
          <w:spacing w:val="-8"/>
        </w:rPr>
        <w:t xml:space="preserve"> </w:t>
      </w:r>
      <w:commentRangeStart w:id="420"/>
      <w:commentRangeStart w:id="421"/>
      <w:r>
        <w:t>OC2.3.1.4</w:t>
      </w:r>
      <w:r w:rsidR="00AF001A">
        <w:t xml:space="preserve"> </w:t>
      </w:r>
      <w:commentRangeStart w:id="422"/>
      <w:proofErr w:type="spellStart"/>
      <w:r w:rsidR="0010236A">
        <w:t>i</w:t>
      </w:r>
      <w:commentRangeEnd w:id="422"/>
      <w:proofErr w:type="spellEnd"/>
      <w:r w:rsidR="0070538E">
        <w:rPr>
          <w:rStyle w:val="CommentReference"/>
        </w:rPr>
        <w:commentReference w:id="422"/>
      </w:r>
      <w:r w:rsidR="0010236A">
        <w:t xml:space="preserve"> </w:t>
      </w:r>
      <w:commentRangeStart w:id="423"/>
      <w:r w:rsidR="0010236A">
        <w:t>1</w:t>
      </w:r>
      <w:r>
        <w:t xml:space="preserve"> and </w:t>
      </w:r>
      <w:r w:rsidR="0010236A">
        <w:t>2</w:t>
      </w:r>
      <w:r>
        <w:rPr>
          <w:spacing w:val="-7"/>
        </w:rPr>
        <w:t xml:space="preserve"> </w:t>
      </w:r>
      <w:commentRangeEnd w:id="420"/>
      <w:r w:rsidR="008534F8">
        <w:rPr>
          <w:rStyle w:val="CommentReference"/>
        </w:rPr>
        <w:commentReference w:id="420"/>
      </w:r>
      <w:commentRangeEnd w:id="421"/>
      <w:r w:rsidR="00F572FD">
        <w:rPr>
          <w:rStyle w:val="CommentReference"/>
        </w:rPr>
        <w:commentReference w:id="421"/>
      </w:r>
      <w:commentRangeEnd w:id="423"/>
      <w:r w:rsidR="0070538E">
        <w:rPr>
          <w:rStyle w:val="CommentReference"/>
        </w:rPr>
        <w:commentReference w:id="423"/>
      </w:r>
      <w:r>
        <w:t>except</w:t>
      </w:r>
      <w:r>
        <w:rPr>
          <w:spacing w:val="-9"/>
        </w:rPr>
        <w:t xml:space="preserve"> </w:t>
      </w:r>
      <w:r>
        <w:t>where</w:t>
      </w:r>
      <w:r>
        <w:rPr>
          <w:spacing w:val="-8"/>
        </w:rPr>
        <w:t xml:space="preserve"> </w:t>
      </w:r>
      <w:r>
        <w:t>in</w:t>
      </w:r>
      <w:r>
        <w:rPr>
          <w:spacing w:val="-9"/>
        </w:rPr>
        <w:t xml:space="preserve"> </w:t>
      </w:r>
      <w:r>
        <w:t>relation</w:t>
      </w:r>
      <w:r>
        <w:rPr>
          <w:spacing w:val="-9"/>
        </w:rPr>
        <w:t xml:space="preserve"> </w:t>
      </w:r>
      <w:r>
        <w:t>to</w:t>
      </w:r>
      <w:r>
        <w:rPr>
          <w:spacing w:val="-9"/>
        </w:rPr>
        <w:t xml:space="preserve"> </w:t>
      </w:r>
      <w:r>
        <w:t xml:space="preserve">a </w:t>
      </w:r>
      <w:r>
        <w:rPr>
          <w:b/>
        </w:rPr>
        <w:t>User</w:t>
      </w:r>
      <w:r>
        <w:rPr>
          <w:b/>
          <w:spacing w:val="-7"/>
        </w:rPr>
        <w:t xml:space="preserve"> </w:t>
      </w:r>
      <w:r>
        <w:t>information</w:t>
      </w:r>
      <w:r>
        <w:rPr>
          <w:spacing w:val="-9"/>
        </w:rPr>
        <w:t xml:space="preserve"> </w:t>
      </w:r>
      <w:r>
        <w:t>was</w:t>
      </w:r>
      <w:r>
        <w:rPr>
          <w:spacing w:val="-8"/>
        </w:rPr>
        <w:t xml:space="preserve"> </w:t>
      </w:r>
      <w:r>
        <w:t>supplied</w:t>
      </w:r>
      <w:r>
        <w:rPr>
          <w:spacing w:val="-7"/>
        </w:rPr>
        <w:t xml:space="preserve"> </w:t>
      </w:r>
      <w:r>
        <w:t>pursuant</w:t>
      </w:r>
      <w:r>
        <w:rPr>
          <w:spacing w:val="-9"/>
        </w:rPr>
        <w:t xml:space="preserve"> </w:t>
      </w:r>
      <w:r>
        <w:t>to</w:t>
      </w:r>
      <w:r>
        <w:rPr>
          <w:spacing w:val="-6"/>
        </w:rPr>
        <w:t xml:space="preserve"> </w:t>
      </w:r>
      <w:r>
        <w:t>OC2.3.1.4</w:t>
      </w:r>
      <w:r w:rsidR="000408A2">
        <w:t xml:space="preserve"> </w:t>
      </w:r>
      <w:r>
        <w:t>i</w:t>
      </w:r>
      <w:r w:rsidR="000408A2">
        <w:t>.3</w:t>
      </w:r>
      <w:r>
        <w:t>.</w:t>
      </w:r>
      <w:r>
        <w:rPr>
          <w:spacing w:val="-9"/>
        </w:rPr>
        <w:t xml:space="preserve"> </w:t>
      </w:r>
      <w:r>
        <w:t>In</w:t>
      </w:r>
      <w:r>
        <w:rPr>
          <w:spacing w:val="-9"/>
        </w:rPr>
        <w:t xml:space="preserve"> </w:t>
      </w:r>
      <w:r>
        <w:t>that</w:t>
      </w:r>
      <w:r>
        <w:rPr>
          <w:spacing w:val="-9"/>
        </w:rPr>
        <w:t xml:space="preserve"> </w:t>
      </w:r>
      <w:r>
        <w:t xml:space="preserve">latter </w:t>
      </w:r>
      <w:r>
        <w:rPr>
          <w:spacing w:val="-2"/>
        </w:rPr>
        <w:t>case:</w:t>
      </w:r>
    </w:p>
    <w:p w14:paraId="39440363" w14:textId="1649FDBE" w:rsidR="00735799" w:rsidRDefault="00474BB3" w:rsidP="004600CA">
      <w:pPr>
        <w:pStyle w:val="ListParagraph"/>
        <w:numPr>
          <w:ilvl w:val="1"/>
          <w:numId w:val="36"/>
        </w:numPr>
        <w:tabs>
          <w:tab w:val="left" w:pos="3263"/>
          <w:tab w:val="left" w:pos="3265"/>
        </w:tabs>
        <w:spacing w:before="119" w:line="264" w:lineRule="auto"/>
        <w:ind w:left="3261" w:right="1214" w:hanging="426"/>
        <w:rPr>
          <w:sz w:val="20"/>
        </w:rPr>
      </w:pPr>
      <w:commentRangeStart w:id="424"/>
      <w:r>
        <w:rPr>
          <w:b/>
          <w:sz w:val="20"/>
        </w:rPr>
        <w:t>The</w:t>
      </w:r>
      <w:commentRangeEnd w:id="424"/>
      <w:r w:rsidR="008F77AC">
        <w:rPr>
          <w:rStyle w:val="CommentReference"/>
        </w:rPr>
        <w:commentReference w:id="424"/>
      </w:r>
      <w:r>
        <w:rPr>
          <w:b/>
          <w:sz w:val="20"/>
        </w:rPr>
        <w:t xml:space="preserve"> Company </w:t>
      </w:r>
      <w:r w:rsidR="00F9696C">
        <w:rPr>
          <w:sz w:val="20"/>
        </w:rPr>
        <w:t>sha</w:t>
      </w:r>
      <w:r>
        <w:rPr>
          <w:sz w:val="20"/>
        </w:rPr>
        <w:t>ll, by way of update of the information supplied by it pursuant to OC2.3.1.4</w:t>
      </w:r>
      <w:r w:rsidR="00F7663F">
        <w:rPr>
          <w:sz w:val="20"/>
        </w:rPr>
        <w:t xml:space="preserve"> </w:t>
      </w:r>
      <w:commentRangeStart w:id="425"/>
      <w:r w:rsidR="00F7663F">
        <w:rPr>
          <w:sz w:val="20"/>
        </w:rPr>
        <w:t>i</w:t>
      </w:r>
      <w:ins w:id="426" w:author="Frank Kasibante (ESO)" w:date="2024-08-19T12:33:00Z">
        <w:r w:rsidR="00F50D1D">
          <w:rPr>
            <w:sz w:val="20"/>
          </w:rPr>
          <w:t>.</w:t>
        </w:r>
      </w:ins>
      <w:r w:rsidR="00F7663F">
        <w:rPr>
          <w:sz w:val="20"/>
        </w:rPr>
        <w:t xml:space="preserve"> 3</w:t>
      </w:r>
      <w:commentRangeEnd w:id="425"/>
      <w:r w:rsidR="0070538E">
        <w:rPr>
          <w:rStyle w:val="CommentReference"/>
        </w:rPr>
        <w:commentReference w:id="425"/>
      </w:r>
      <w:r>
        <w:rPr>
          <w:sz w:val="20"/>
        </w:rPr>
        <w:t xml:space="preserve">, make available the </w:t>
      </w:r>
      <w:commentRangeStart w:id="427"/>
      <w:commentRangeStart w:id="428"/>
      <w:r w:rsidRPr="006C2E3E">
        <w:rPr>
          <w:b/>
          <w:sz w:val="20"/>
        </w:rPr>
        <w:t>NETS</w:t>
      </w:r>
      <w:r>
        <w:rPr>
          <w:b/>
          <w:color w:val="00AFEF"/>
          <w:sz w:val="20"/>
        </w:rPr>
        <w:t xml:space="preserve"> </w:t>
      </w:r>
      <w:r>
        <w:rPr>
          <w:b/>
          <w:sz w:val="20"/>
        </w:rPr>
        <w:t xml:space="preserve">Study Network Data Files </w:t>
      </w:r>
      <w:commentRangeEnd w:id="427"/>
      <w:r w:rsidR="009F7DB6">
        <w:rPr>
          <w:rStyle w:val="CommentReference"/>
        </w:rPr>
        <w:commentReference w:id="427"/>
      </w:r>
      <w:commentRangeEnd w:id="428"/>
      <w:r w:rsidR="00B80C15">
        <w:rPr>
          <w:rStyle w:val="CommentReference"/>
        </w:rPr>
        <w:commentReference w:id="428"/>
      </w:r>
      <w:r>
        <w:rPr>
          <w:sz w:val="20"/>
        </w:rPr>
        <w:t>for the next week ahead.</w:t>
      </w:r>
    </w:p>
    <w:p w14:paraId="0142B546" w14:textId="0D6A5915" w:rsidR="00735799" w:rsidRDefault="00474BB3" w:rsidP="004600CA">
      <w:pPr>
        <w:pStyle w:val="ListParagraph"/>
        <w:numPr>
          <w:ilvl w:val="1"/>
          <w:numId w:val="36"/>
        </w:numPr>
        <w:tabs>
          <w:tab w:val="left" w:pos="3263"/>
          <w:tab w:val="left" w:pos="3265"/>
        </w:tabs>
        <w:spacing w:before="122" w:line="264" w:lineRule="auto"/>
        <w:ind w:left="3261" w:right="1212" w:hanging="426"/>
        <w:rPr>
          <w:sz w:val="20"/>
        </w:rPr>
      </w:pPr>
      <w:r>
        <w:rPr>
          <w:b/>
          <w:sz w:val="20"/>
        </w:rPr>
        <w:t xml:space="preserve">The Company </w:t>
      </w:r>
      <w:r w:rsidR="00F9696C">
        <w:rPr>
          <w:sz w:val="20"/>
        </w:rPr>
        <w:t>sha</w:t>
      </w:r>
      <w:r>
        <w:rPr>
          <w:sz w:val="20"/>
        </w:rPr>
        <w:t xml:space="preserve">ll notify each relevant </w:t>
      </w:r>
      <w:r>
        <w:rPr>
          <w:b/>
          <w:sz w:val="20"/>
        </w:rPr>
        <w:t>Network Operator</w:t>
      </w:r>
      <w:r>
        <w:rPr>
          <w:sz w:val="20"/>
        </w:rPr>
        <w:t xml:space="preserve">, as soon as reasonably practicable after it has updated the </w:t>
      </w:r>
      <w:commentRangeStart w:id="429"/>
      <w:commentRangeStart w:id="430"/>
      <w:r w:rsidRPr="006C2E3E">
        <w:rPr>
          <w:b/>
          <w:sz w:val="20"/>
        </w:rPr>
        <w:t xml:space="preserve">NETS </w:t>
      </w:r>
      <w:r>
        <w:rPr>
          <w:b/>
          <w:sz w:val="20"/>
        </w:rPr>
        <w:t>Study Network Data Files</w:t>
      </w:r>
      <w:commentRangeEnd w:id="429"/>
      <w:r w:rsidR="00584614">
        <w:rPr>
          <w:rStyle w:val="CommentReference"/>
        </w:rPr>
        <w:commentReference w:id="429"/>
      </w:r>
      <w:commentRangeEnd w:id="430"/>
      <w:r w:rsidR="00B80C15">
        <w:rPr>
          <w:rStyle w:val="CommentReference"/>
        </w:rPr>
        <w:commentReference w:id="430"/>
      </w:r>
      <w:r>
        <w:rPr>
          <w:b/>
          <w:sz w:val="20"/>
        </w:rPr>
        <w:t xml:space="preserve"> </w:t>
      </w:r>
      <w:r>
        <w:rPr>
          <w:sz w:val="20"/>
        </w:rPr>
        <w:t>covering the next week ahead that it has done so, and</w:t>
      </w:r>
    </w:p>
    <w:p w14:paraId="7730FCC4" w14:textId="1D8E72D6" w:rsidR="00735799" w:rsidRDefault="00474BB3" w:rsidP="004600CA">
      <w:pPr>
        <w:pStyle w:val="ListParagraph"/>
        <w:numPr>
          <w:ilvl w:val="1"/>
          <w:numId w:val="36"/>
        </w:numPr>
        <w:tabs>
          <w:tab w:val="left" w:pos="3263"/>
          <w:tab w:val="left" w:pos="3265"/>
        </w:tabs>
        <w:spacing w:line="264" w:lineRule="auto"/>
        <w:ind w:left="3261" w:right="1215" w:hanging="426"/>
        <w:rPr>
          <w:sz w:val="20"/>
        </w:rPr>
      </w:pPr>
      <w:r>
        <w:rPr>
          <w:sz w:val="20"/>
        </w:rPr>
        <w:t>The</w:t>
      </w:r>
      <w:r>
        <w:rPr>
          <w:spacing w:val="-9"/>
          <w:sz w:val="20"/>
        </w:rPr>
        <w:t xml:space="preserve"> </w:t>
      </w:r>
      <w:r>
        <w:rPr>
          <w:sz w:val="20"/>
        </w:rPr>
        <w:t>provisions</w:t>
      </w:r>
      <w:r>
        <w:rPr>
          <w:spacing w:val="-8"/>
          <w:sz w:val="20"/>
        </w:rPr>
        <w:t xml:space="preserve"> </w:t>
      </w:r>
      <w:r>
        <w:rPr>
          <w:sz w:val="20"/>
        </w:rPr>
        <w:t>of</w:t>
      </w:r>
      <w:r>
        <w:rPr>
          <w:spacing w:val="-8"/>
          <w:sz w:val="20"/>
        </w:rPr>
        <w:t xml:space="preserve"> </w:t>
      </w:r>
      <w:r>
        <w:rPr>
          <w:sz w:val="20"/>
        </w:rPr>
        <w:t>OC2.3.1.4</w:t>
      </w:r>
      <w:r w:rsidR="00F50D1D">
        <w:rPr>
          <w:sz w:val="20"/>
        </w:rPr>
        <w:t xml:space="preserve"> </w:t>
      </w:r>
      <w:commentRangeStart w:id="431"/>
      <w:r>
        <w:rPr>
          <w:sz w:val="20"/>
        </w:rPr>
        <w:t>c)</w:t>
      </w:r>
      <w:r w:rsidR="00F50D1D">
        <w:rPr>
          <w:sz w:val="20"/>
        </w:rPr>
        <w:t xml:space="preserve"> </w:t>
      </w:r>
      <w:r>
        <w:rPr>
          <w:sz w:val="20"/>
        </w:rPr>
        <w:t>2</w:t>
      </w:r>
      <w:r w:rsidR="00F50D1D">
        <w:rPr>
          <w:sz w:val="20"/>
        </w:rPr>
        <w:t>.</w:t>
      </w:r>
      <w:r>
        <w:rPr>
          <w:sz w:val="20"/>
        </w:rPr>
        <w:t>,</w:t>
      </w:r>
      <w:r>
        <w:rPr>
          <w:spacing w:val="-8"/>
          <w:sz w:val="20"/>
        </w:rPr>
        <w:t xml:space="preserve"> </w:t>
      </w:r>
      <w:r>
        <w:rPr>
          <w:sz w:val="20"/>
        </w:rPr>
        <w:t>3</w:t>
      </w:r>
      <w:r w:rsidR="00F50D1D">
        <w:rPr>
          <w:sz w:val="20"/>
        </w:rPr>
        <w:t>.</w:t>
      </w:r>
      <w:r>
        <w:rPr>
          <w:spacing w:val="-8"/>
          <w:sz w:val="20"/>
        </w:rPr>
        <w:t xml:space="preserve"> </w:t>
      </w:r>
      <w:r>
        <w:rPr>
          <w:sz w:val="20"/>
        </w:rPr>
        <w:t>and</w:t>
      </w:r>
      <w:r>
        <w:rPr>
          <w:spacing w:val="-9"/>
          <w:sz w:val="20"/>
        </w:rPr>
        <w:t xml:space="preserve"> </w:t>
      </w:r>
      <w:r>
        <w:rPr>
          <w:sz w:val="20"/>
        </w:rPr>
        <w:t>5</w:t>
      </w:r>
      <w:commentRangeEnd w:id="431"/>
      <w:r w:rsidR="0070538E">
        <w:rPr>
          <w:rStyle w:val="CommentReference"/>
        </w:rPr>
        <w:commentReference w:id="431"/>
      </w:r>
      <w:r w:rsidR="00F50D1D">
        <w:rPr>
          <w:sz w:val="20"/>
        </w:rPr>
        <w:t>.</w:t>
      </w:r>
      <w:r>
        <w:rPr>
          <w:spacing w:val="-8"/>
          <w:sz w:val="20"/>
        </w:rPr>
        <w:t xml:space="preserve"> </w:t>
      </w:r>
      <w:r>
        <w:rPr>
          <w:sz w:val="20"/>
        </w:rPr>
        <w:t>shall</w:t>
      </w:r>
      <w:r>
        <w:rPr>
          <w:spacing w:val="-10"/>
          <w:sz w:val="20"/>
        </w:rPr>
        <w:t xml:space="preserve"> </w:t>
      </w:r>
      <w:r>
        <w:rPr>
          <w:sz w:val="20"/>
        </w:rPr>
        <w:t>apply</w:t>
      </w:r>
      <w:r>
        <w:rPr>
          <w:spacing w:val="-8"/>
          <w:sz w:val="20"/>
        </w:rPr>
        <w:t xml:space="preserve"> </w:t>
      </w:r>
      <w:r>
        <w:rPr>
          <w:sz w:val="20"/>
        </w:rPr>
        <w:t>to</w:t>
      </w:r>
      <w:r>
        <w:rPr>
          <w:spacing w:val="-9"/>
          <w:sz w:val="20"/>
        </w:rPr>
        <w:t xml:space="preserve"> </w:t>
      </w:r>
      <w:r>
        <w:rPr>
          <w:sz w:val="20"/>
        </w:rPr>
        <w:t>the</w:t>
      </w:r>
      <w:r>
        <w:rPr>
          <w:spacing w:val="-9"/>
          <w:sz w:val="20"/>
        </w:rPr>
        <w:t xml:space="preserve"> </w:t>
      </w:r>
      <w:r>
        <w:rPr>
          <w:sz w:val="20"/>
        </w:rPr>
        <w:t>provision of data under this part of OC2.3.1.6. a)</w:t>
      </w:r>
      <w:r w:rsidR="000B0BD5">
        <w:rPr>
          <w:sz w:val="20"/>
        </w:rPr>
        <w:t xml:space="preserve"> </w:t>
      </w:r>
      <w:r>
        <w:rPr>
          <w:sz w:val="20"/>
        </w:rPr>
        <w:t>ii</w:t>
      </w:r>
      <w:r w:rsidR="000B0BD5">
        <w:rPr>
          <w:sz w:val="20"/>
        </w:rPr>
        <w:t>.</w:t>
      </w:r>
      <w:r>
        <w:rPr>
          <w:sz w:val="20"/>
        </w:rPr>
        <w:t xml:space="preserve"> as if set out in full.</w:t>
      </w:r>
    </w:p>
    <w:p w14:paraId="787248D0" w14:textId="15439521" w:rsidR="00510722" w:rsidRDefault="00474BB3" w:rsidP="0057002C">
      <w:pPr>
        <w:spacing w:before="120" w:line="264" w:lineRule="auto"/>
        <w:ind w:left="1979" w:right="1212"/>
        <w:jc w:val="both"/>
        <w:rPr>
          <w:sz w:val="20"/>
        </w:rPr>
      </w:pPr>
      <w:r>
        <w:rPr>
          <w:b/>
          <w:sz w:val="20"/>
        </w:rPr>
        <w:t>The</w:t>
      </w:r>
      <w:r>
        <w:rPr>
          <w:b/>
          <w:spacing w:val="-14"/>
          <w:sz w:val="20"/>
        </w:rPr>
        <w:t xml:space="preserve"> </w:t>
      </w:r>
      <w:r>
        <w:rPr>
          <w:b/>
          <w:sz w:val="20"/>
        </w:rPr>
        <w:t>Company</w:t>
      </w:r>
      <w:r>
        <w:rPr>
          <w:b/>
          <w:spacing w:val="-9"/>
          <w:sz w:val="20"/>
        </w:rPr>
        <w:t xml:space="preserve"> </w:t>
      </w:r>
      <w:r>
        <w:rPr>
          <w:sz w:val="20"/>
        </w:rPr>
        <w:t>may</w:t>
      </w:r>
      <w:r>
        <w:rPr>
          <w:spacing w:val="-12"/>
          <w:sz w:val="20"/>
        </w:rPr>
        <w:t xml:space="preserve"> </w:t>
      </w:r>
      <w:r>
        <w:rPr>
          <w:sz w:val="20"/>
        </w:rPr>
        <w:t>make</w:t>
      </w:r>
      <w:r>
        <w:rPr>
          <w:spacing w:val="-14"/>
          <w:sz w:val="20"/>
        </w:rPr>
        <w:t xml:space="preserve"> </w:t>
      </w:r>
      <w:r>
        <w:rPr>
          <w:sz w:val="20"/>
        </w:rPr>
        <w:t>available,</w:t>
      </w:r>
      <w:r>
        <w:rPr>
          <w:spacing w:val="-14"/>
          <w:sz w:val="20"/>
        </w:rPr>
        <w:t xml:space="preserve"> </w:t>
      </w:r>
      <w:r>
        <w:rPr>
          <w:sz w:val="20"/>
        </w:rPr>
        <w:t>the</w:t>
      </w:r>
      <w:r>
        <w:rPr>
          <w:spacing w:val="-12"/>
          <w:sz w:val="20"/>
        </w:rPr>
        <w:t xml:space="preserve"> </w:t>
      </w:r>
      <w:commentRangeStart w:id="432"/>
      <w:commentRangeStart w:id="433"/>
      <w:r w:rsidRPr="006C2E3E">
        <w:rPr>
          <w:b/>
          <w:sz w:val="20"/>
        </w:rPr>
        <w:t>NETS</w:t>
      </w:r>
      <w:r>
        <w:rPr>
          <w:b/>
          <w:color w:val="00AFEF"/>
          <w:spacing w:val="-12"/>
          <w:sz w:val="20"/>
        </w:rPr>
        <w:t xml:space="preserve"> </w:t>
      </w:r>
      <w:r>
        <w:rPr>
          <w:b/>
          <w:sz w:val="20"/>
        </w:rPr>
        <w:t>Study</w:t>
      </w:r>
      <w:r>
        <w:rPr>
          <w:b/>
          <w:spacing w:val="-14"/>
          <w:sz w:val="20"/>
        </w:rPr>
        <w:t xml:space="preserve"> </w:t>
      </w:r>
      <w:r>
        <w:rPr>
          <w:b/>
          <w:sz w:val="20"/>
        </w:rPr>
        <w:t>Network</w:t>
      </w:r>
      <w:r>
        <w:rPr>
          <w:b/>
          <w:spacing w:val="-14"/>
          <w:sz w:val="20"/>
        </w:rPr>
        <w:t xml:space="preserve"> </w:t>
      </w:r>
      <w:r>
        <w:rPr>
          <w:b/>
          <w:sz w:val="20"/>
        </w:rPr>
        <w:t>Data</w:t>
      </w:r>
      <w:r>
        <w:rPr>
          <w:b/>
          <w:spacing w:val="-12"/>
          <w:sz w:val="20"/>
        </w:rPr>
        <w:t xml:space="preserve"> </w:t>
      </w:r>
      <w:r>
        <w:rPr>
          <w:b/>
          <w:sz w:val="20"/>
        </w:rPr>
        <w:t>Files</w:t>
      </w:r>
      <w:r>
        <w:rPr>
          <w:b/>
          <w:spacing w:val="-11"/>
          <w:sz w:val="20"/>
        </w:rPr>
        <w:t xml:space="preserve"> </w:t>
      </w:r>
      <w:commentRangeEnd w:id="432"/>
      <w:r w:rsidR="00623A6F">
        <w:rPr>
          <w:rStyle w:val="CommentReference"/>
        </w:rPr>
        <w:commentReference w:id="432"/>
      </w:r>
      <w:commentRangeEnd w:id="433"/>
      <w:r w:rsidR="00B80C15">
        <w:rPr>
          <w:rStyle w:val="CommentReference"/>
        </w:rPr>
        <w:commentReference w:id="433"/>
      </w:r>
      <w:r>
        <w:rPr>
          <w:sz w:val="20"/>
        </w:rPr>
        <w:t>for</w:t>
      </w:r>
      <w:r>
        <w:rPr>
          <w:spacing w:val="-13"/>
          <w:sz w:val="20"/>
        </w:rPr>
        <w:t xml:space="preserve"> </w:t>
      </w:r>
      <w:r>
        <w:rPr>
          <w:sz w:val="20"/>
        </w:rPr>
        <w:t xml:space="preserve">the next week ahead where </w:t>
      </w:r>
      <w:r>
        <w:rPr>
          <w:b/>
          <w:sz w:val="20"/>
        </w:rPr>
        <w:t xml:space="preserve">The Company </w:t>
      </w:r>
      <w:r>
        <w:rPr>
          <w:sz w:val="20"/>
        </w:rPr>
        <w:t xml:space="preserve">and a particular </w:t>
      </w:r>
      <w:r>
        <w:rPr>
          <w:b/>
          <w:sz w:val="20"/>
        </w:rPr>
        <w:t xml:space="preserve">User </w:t>
      </w:r>
      <w:r>
        <w:rPr>
          <w:sz w:val="20"/>
        </w:rPr>
        <w:t>agree.</w:t>
      </w:r>
    </w:p>
    <w:p w14:paraId="4B7526F6" w14:textId="02F7FDB4" w:rsidR="00277AB9" w:rsidRDefault="00474BB3" w:rsidP="007C79D4">
      <w:pPr>
        <w:spacing w:before="89" w:line="264" w:lineRule="auto"/>
        <w:ind w:left="1979" w:right="1209"/>
        <w:rPr>
          <w:sz w:val="20"/>
        </w:rPr>
      </w:pPr>
      <w:r>
        <w:rPr>
          <w:b/>
          <w:sz w:val="20"/>
        </w:rPr>
        <w:t>The</w:t>
      </w:r>
      <w:r>
        <w:rPr>
          <w:b/>
          <w:spacing w:val="-2"/>
          <w:sz w:val="20"/>
        </w:rPr>
        <w:t xml:space="preserve"> </w:t>
      </w:r>
      <w:r>
        <w:rPr>
          <w:b/>
          <w:sz w:val="20"/>
        </w:rPr>
        <w:t xml:space="preserve">Company </w:t>
      </w:r>
      <w:r w:rsidR="00F9696C">
        <w:rPr>
          <w:sz w:val="20"/>
        </w:rPr>
        <w:t>sha</w:t>
      </w:r>
      <w:r>
        <w:rPr>
          <w:sz w:val="20"/>
        </w:rPr>
        <w:t>ll</w:t>
      </w:r>
      <w:r>
        <w:rPr>
          <w:spacing w:val="-3"/>
          <w:sz w:val="20"/>
        </w:rPr>
        <w:t xml:space="preserve"> </w:t>
      </w:r>
      <w:r>
        <w:rPr>
          <w:sz w:val="20"/>
        </w:rPr>
        <w:t>also</w:t>
      </w:r>
      <w:r>
        <w:rPr>
          <w:spacing w:val="-2"/>
          <w:sz w:val="20"/>
        </w:rPr>
        <w:t xml:space="preserve"> </w:t>
      </w:r>
      <w:r>
        <w:rPr>
          <w:sz w:val="20"/>
        </w:rPr>
        <w:t>indicate</w:t>
      </w:r>
      <w:r>
        <w:rPr>
          <w:spacing w:val="-3"/>
          <w:sz w:val="20"/>
        </w:rPr>
        <w:t xml:space="preserve"> </w:t>
      </w:r>
      <w:r>
        <w:rPr>
          <w:sz w:val="20"/>
        </w:rPr>
        <w:t>where</w:t>
      </w:r>
      <w:r>
        <w:rPr>
          <w:spacing w:val="-2"/>
          <w:sz w:val="20"/>
        </w:rPr>
        <w:t xml:space="preserve"> </w:t>
      </w:r>
      <w:r>
        <w:rPr>
          <w:sz w:val="20"/>
        </w:rPr>
        <w:t>a need</w:t>
      </w:r>
      <w:r>
        <w:rPr>
          <w:spacing w:val="-2"/>
          <w:sz w:val="20"/>
        </w:rPr>
        <w:t xml:space="preserve"> </w:t>
      </w:r>
      <w:r>
        <w:rPr>
          <w:sz w:val="20"/>
        </w:rPr>
        <w:t xml:space="preserve">may </w:t>
      </w:r>
      <w:r w:rsidR="00091C6D">
        <w:rPr>
          <w:sz w:val="20"/>
        </w:rPr>
        <w:t>exist</w:t>
      </w:r>
      <w:r w:rsidR="00091C6D">
        <w:rPr>
          <w:spacing w:val="-2"/>
          <w:sz w:val="20"/>
        </w:rPr>
        <w:t xml:space="preserve"> </w:t>
      </w:r>
      <w:r w:rsidR="00091C6D">
        <w:rPr>
          <w:sz w:val="20"/>
        </w:rPr>
        <w:t>an</w:t>
      </w:r>
      <w:r>
        <w:rPr>
          <w:sz w:val="20"/>
        </w:rPr>
        <w:t xml:space="preserve"> </w:t>
      </w:r>
      <w:r>
        <w:rPr>
          <w:b/>
          <w:sz w:val="20"/>
        </w:rPr>
        <w:t xml:space="preserve">Operational Intertripping </w:t>
      </w:r>
      <w:r>
        <w:rPr>
          <w:sz w:val="20"/>
        </w:rPr>
        <w:t xml:space="preserve">scheme, emergency switching, emergency </w:t>
      </w:r>
      <w:commentRangeStart w:id="434"/>
      <w:commentRangeStart w:id="435"/>
      <w:commentRangeStart w:id="436"/>
      <w:r>
        <w:rPr>
          <w:b/>
          <w:sz w:val="20"/>
        </w:rPr>
        <w:t xml:space="preserve">Demand </w:t>
      </w:r>
      <w:r>
        <w:rPr>
          <w:sz w:val="20"/>
        </w:rPr>
        <w:t xml:space="preserve">management or other measures including the issuing of other operational instructions or notifications </w:t>
      </w:r>
      <w:r w:rsidR="00B97936" w:rsidRPr="00B97936">
        <w:rPr>
          <w:sz w:val="20"/>
        </w:rPr>
        <w:t xml:space="preserve">(for example the requirement for the arming of an </w:t>
      </w:r>
      <w:commentRangeStart w:id="437"/>
      <w:r w:rsidR="00B97936" w:rsidRPr="00B97936">
        <w:rPr>
          <w:sz w:val="20"/>
        </w:rPr>
        <w:t xml:space="preserve">Operational Intertripping </w:t>
      </w:r>
      <w:commentRangeEnd w:id="437"/>
      <w:r w:rsidR="0070538E">
        <w:rPr>
          <w:rStyle w:val="CommentReference"/>
        </w:rPr>
        <w:commentReference w:id="437"/>
      </w:r>
      <w:r w:rsidR="00B97936" w:rsidRPr="00B97936">
        <w:rPr>
          <w:sz w:val="20"/>
        </w:rPr>
        <w:t>scheme)</w:t>
      </w:r>
      <w:r w:rsidR="00B918DE">
        <w:rPr>
          <w:sz w:val="20"/>
        </w:rPr>
        <w:t xml:space="preserve"> </w:t>
      </w:r>
      <w:r>
        <w:rPr>
          <w:sz w:val="20"/>
        </w:rPr>
        <w:t xml:space="preserve">or </w:t>
      </w:r>
      <w:r>
        <w:rPr>
          <w:b/>
          <w:sz w:val="20"/>
        </w:rPr>
        <w:t xml:space="preserve">Emergency Instructions </w:t>
      </w:r>
      <w:r w:rsidRPr="001E4731">
        <w:rPr>
          <w:sz w:val="20"/>
        </w:rPr>
        <w:t>to</w:t>
      </w:r>
      <w:r>
        <w:rPr>
          <w:sz w:val="20"/>
        </w:rPr>
        <w:t xml:space="preserve"> </w:t>
      </w:r>
      <w:r>
        <w:rPr>
          <w:b/>
          <w:sz w:val="20"/>
        </w:rPr>
        <w:t xml:space="preserve">Users </w:t>
      </w:r>
      <w:r>
        <w:rPr>
          <w:sz w:val="20"/>
        </w:rPr>
        <w:t xml:space="preserve">in accordance with </w:t>
      </w:r>
      <w:r>
        <w:rPr>
          <w:b/>
          <w:sz w:val="20"/>
        </w:rPr>
        <w:t xml:space="preserve">BC2 </w:t>
      </w:r>
      <w:commentRangeEnd w:id="434"/>
      <w:r w:rsidR="00B9455F">
        <w:rPr>
          <w:rStyle w:val="CommentReference"/>
        </w:rPr>
        <w:commentReference w:id="434"/>
      </w:r>
      <w:commentRangeEnd w:id="435"/>
      <w:r w:rsidR="001E751D">
        <w:rPr>
          <w:rStyle w:val="CommentReference"/>
        </w:rPr>
        <w:commentReference w:id="435"/>
      </w:r>
      <w:commentRangeEnd w:id="436"/>
      <w:r w:rsidR="004D3A80">
        <w:rPr>
          <w:rStyle w:val="CommentReference"/>
        </w:rPr>
        <w:commentReference w:id="436"/>
      </w:r>
      <w:r>
        <w:rPr>
          <w:sz w:val="20"/>
        </w:rPr>
        <w:t xml:space="preserve">to allow the necessary security of the </w:t>
      </w:r>
      <w:r w:rsidRPr="006C2E3E">
        <w:rPr>
          <w:b/>
          <w:sz w:val="20"/>
        </w:rPr>
        <w:t>NETS</w:t>
      </w:r>
      <w:r>
        <w:rPr>
          <w:b/>
          <w:color w:val="00AFEF"/>
          <w:sz w:val="20"/>
        </w:rPr>
        <w:t xml:space="preserve"> </w:t>
      </w:r>
      <w:r>
        <w:rPr>
          <w:sz w:val="20"/>
        </w:rPr>
        <w:t xml:space="preserve">to be </w:t>
      </w:r>
      <w:r>
        <w:rPr>
          <w:spacing w:val="-2"/>
          <w:sz w:val="20"/>
        </w:rPr>
        <w:t>maintained.</w:t>
      </w:r>
    </w:p>
    <w:p w14:paraId="175A3EAA" w14:textId="77777777" w:rsidR="00735799" w:rsidRPr="00AD0C99" w:rsidRDefault="00474BB3" w:rsidP="007C79D4">
      <w:pPr>
        <w:pStyle w:val="ListParagraph"/>
        <w:numPr>
          <w:ilvl w:val="0"/>
          <w:numId w:val="25"/>
        </w:numPr>
        <w:spacing w:before="89" w:line="264" w:lineRule="auto"/>
        <w:ind w:left="1985" w:right="1209" w:hanging="425"/>
        <w:rPr>
          <w:sz w:val="20"/>
        </w:rPr>
      </w:pPr>
      <w:r w:rsidRPr="00AD0C99">
        <w:rPr>
          <w:sz w:val="20"/>
          <w:u w:val="single"/>
        </w:rPr>
        <w:t>By</w:t>
      </w:r>
      <w:r w:rsidRPr="00AD0C99">
        <w:rPr>
          <w:spacing w:val="-5"/>
          <w:sz w:val="20"/>
          <w:u w:val="single"/>
        </w:rPr>
        <w:t xml:space="preserve"> </w:t>
      </w:r>
      <w:r w:rsidRPr="00AD0C99">
        <w:rPr>
          <w:sz w:val="20"/>
          <w:u w:val="single"/>
        </w:rPr>
        <w:t>1000</w:t>
      </w:r>
      <w:r w:rsidRPr="00AD0C99">
        <w:rPr>
          <w:spacing w:val="-6"/>
          <w:sz w:val="20"/>
          <w:u w:val="single"/>
        </w:rPr>
        <w:t xml:space="preserve"> </w:t>
      </w:r>
      <w:r w:rsidRPr="00AD0C99">
        <w:rPr>
          <w:sz w:val="20"/>
          <w:u w:val="single"/>
        </w:rPr>
        <w:t>hours</w:t>
      </w:r>
      <w:r w:rsidRPr="00AD0C99">
        <w:rPr>
          <w:spacing w:val="-5"/>
          <w:sz w:val="20"/>
          <w:u w:val="single"/>
        </w:rPr>
        <w:t xml:space="preserve"> </w:t>
      </w:r>
      <w:r w:rsidRPr="00AD0C99">
        <w:rPr>
          <w:sz w:val="20"/>
          <w:u w:val="single"/>
        </w:rPr>
        <w:t>each</w:t>
      </w:r>
      <w:r w:rsidRPr="00AD0C99">
        <w:rPr>
          <w:spacing w:val="-6"/>
          <w:sz w:val="20"/>
          <w:u w:val="single"/>
        </w:rPr>
        <w:t xml:space="preserve"> </w:t>
      </w:r>
      <w:r w:rsidRPr="00AD0C99">
        <w:rPr>
          <w:spacing w:val="-2"/>
          <w:sz w:val="20"/>
          <w:u w:val="single"/>
        </w:rPr>
        <w:t>Friday</w:t>
      </w:r>
    </w:p>
    <w:p w14:paraId="7C22BDA5" w14:textId="576B3160" w:rsidR="00735799" w:rsidRDefault="00474BB3" w:rsidP="0057002C">
      <w:pPr>
        <w:spacing w:before="145" w:line="264" w:lineRule="auto"/>
        <w:ind w:left="1979" w:right="1212"/>
        <w:jc w:val="both"/>
        <w:rPr>
          <w:sz w:val="20"/>
        </w:rPr>
      </w:pPr>
      <w:r>
        <w:rPr>
          <w:b/>
          <w:sz w:val="20"/>
        </w:rPr>
        <w:t xml:space="preserve">Users </w:t>
      </w:r>
      <w:r w:rsidR="00E86ADA">
        <w:rPr>
          <w:b/>
          <w:sz w:val="20"/>
        </w:rPr>
        <w:t>shall</w:t>
      </w:r>
      <w:commentRangeStart w:id="438"/>
      <w:commentRangeStart w:id="439"/>
      <w:commentRangeEnd w:id="438"/>
      <w:r w:rsidR="008A5D01">
        <w:rPr>
          <w:rStyle w:val="CommentReference"/>
        </w:rPr>
        <w:commentReference w:id="438"/>
      </w:r>
      <w:commentRangeEnd w:id="439"/>
      <w:r w:rsidR="00E86ADA">
        <w:rPr>
          <w:rStyle w:val="CommentReference"/>
        </w:rPr>
        <w:commentReference w:id="439"/>
      </w:r>
      <w:r>
        <w:rPr>
          <w:sz w:val="20"/>
        </w:rPr>
        <w:t xml:space="preserve"> discuss with </w:t>
      </w:r>
      <w:r>
        <w:rPr>
          <w:b/>
          <w:sz w:val="20"/>
        </w:rPr>
        <w:t xml:space="preserve">The Company </w:t>
      </w:r>
      <w:r>
        <w:rPr>
          <w:sz w:val="20"/>
        </w:rPr>
        <w:t xml:space="preserve">and confirm to </w:t>
      </w:r>
      <w:r>
        <w:rPr>
          <w:b/>
          <w:sz w:val="20"/>
        </w:rPr>
        <w:t xml:space="preserve">The Company </w:t>
      </w:r>
      <w:r>
        <w:rPr>
          <w:sz w:val="20"/>
        </w:rPr>
        <w:t>acceptance or otherwise of the requirements detailed under OC2.3.1.6</w:t>
      </w:r>
    </w:p>
    <w:p w14:paraId="5BD2647E" w14:textId="07BD2888" w:rsidR="00735799" w:rsidRDefault="00474BB3" w:rsidP="0057002C">
      <w:pPr>
        <w:spacing w:before="120" w:line="264" w:lineRule="auto"/>
        <w:ind w:left="1979" w:right="1209"/>
        <w:jc w:val="both"/>
        <w:rPr>
          <w:sz w:val="20"/>
        </w:rPr>
      </w:pPr>
      <w:r>
        <w:rPr>
          <w:b/>
          <w:sz w:val="20"/>
        </w:rPr>
        <w:t xml:space="preserve">Network Operators </w:t>
      </w:r>
      <w:r>
        <w:rPr>
          <w:sz w:val="20"/>
        </w:rPr>
        <w:t>shall confirm for the following week:</w:t>
      </w:r>
    </w:p>
    <w:p w14:paraId="3F63E640" w14:textId="4B9505B3" w:rsidR="00F47398" w:rsidRPr="003F1AED" w:rsidRDefault="00474BB3" w:rsidP="00456939">
      <w:pPr>
        <w:pStyle w:val="ListParagraph"/>
        <w:numPr>
          <w:ilvl w:val="0"/>
          <w:numId w:val="30"/>
        </w:numPr>
        <w:tabs>
          <w:tab w:val="left" w:pos="2410"/>
        </w:tabs>
        <w:spacing w:before="118" w:line="264" w:lineRule="auto"/>
        <w:ind w:left="2410" w:right="1211" w:hanging="425"/>
        <w:rPr>
          <w:sz w:val="20"/>
          <w:szCs w:val="20"/>
        </w:rPr>
      </w:pPr>
      <w:r w:rsidRPr="003F1AED">
        <w:rPr>
          <w:sz w:val="20"/>
          <w:szCs w:val="20"/>
        </w:rPr>
        <w:t>the</w:t>
      </w:r>
      <w:r w:rsidRPr="003F1AED">
        <w:rPr>
          <w:spacing w:val="-9"/>
          <w:sz w:val="20"/>
          <w:szCs w:val="20"/>
        </w:rPr>
        <w:t xml:space="preserve"> </w:t>
      </w:r>
      <w:r w:rsidRPr="003F1AED">
        <w:rPr>
          <w:sz w:val="20"/>
          <w:szCs w:val="20"/>
        </w:rPr>
        <w:t>details</w:t>
      </w:r>
      <w:r w:rsidRPr="003F1AED">
        <w:rPr>
          <w:spacing w:val="-8"/>
          <w:sz w:val="20"/>
          <w:szCs w:val="20"/>
        </w:rPr>
        <w:t xml:space="preserve"> </w:t>
      </w:r>
      <w:r w:rsidRPr="003F1AED">
        <w:rPr>
          <w:sz w:val="20"/>
          <w:szCs w:val="20"/>
        </w:rPr>
        <w:t>of</w:t>
      </w:r>
      <w:r w:rsidRPr="003F1AED">
        <w:rPr>
          <w:spacing w:val="-7"/>
          <w:sz w:val="20"/>
          <w:szCs w:val="20"/>
        </w:rPr>
        <w:t xml:space="preserve"> </w:t>
      </w:r>
      <w:r w:rsidRPr="003F1AED">
        <w:rPr>
          <w:sz w:val="20"/>
          <w:szCs w:val="20"/>
        </w:rPr>
        <w:t>any</w:t>
      </w:r>
      <w:r w:rsidRPr="003F1AED">
        <w:rPr>
          <w:spacing w:val="-8"/>
          <w:sz w:val="20"/>
          <w:szCs w:val="20"/>
        </w:rPr>
        <w:t xml:space="preserve"> </w:t>
      </w:r>
      <w:r w:rsidRPr="003F1AED">
        <w:rPr>
          <w:sz w:val="20"/>
          <w:szCs w:val="20"/>
        </w:rPr>
        <w:t>outages</w:t>
      </w:r>
      <w:r w:rsidRPr="003F1AED">
        <w:rPr>
          <w:spacing w:val="-8"/>
          <w:sz w:val="20"/>
          <w:szCs w:val="20"/>
        </w:rPr>
        <w:t xml:space="preserve"> </w:t>
      </w:r>
      <w:r w:rsidRPr="003F1AED">
        <w:rPr>
          <w:sz w:val="20"/>
          <w:szCs w:val="20"/>
        </w:rPr>
        <w:t>of</w:t>
      </w:r>
      <w:r w:rsidRPr="003F1AED">
        <w:rPr>
          <w:spacing w:val="-7"/>
          <w:sz w:val="20"/>
          <w:szCs w:val="20"/>
        </w:rPr>
        <w:t xml:space="preserve"> </w:t>
      </w:r>
      <w:r w:rsidRPr="003F1AED">
        <w:rPr>
          <w:sz w:val="20"/>
          <w:szCs w:val="20"/>
        </w:rPr>
        <w:t>its</w:t>
      </w:r>
      <w:r w:rsidR="009458D5" w:rsidRPr="003F1AED">
        <w:rPr>
          <w:sz w:val="20"/>
          <w:szCs w:val="20"/>
        </w:rPr>
        <w:t xml:space="preserve"> </w:t>
      </w:r>
      <w:r w:rsidR="009458D5" w:rsidRPr="00456939">
        <w:rPr>
          <w:b/>
          <w:sz w:val="20"/>
          <w:szCs w:val="20"/>
        </w:rPr>
        <w:t>User</w:t>
      </w:r>
      <w:r w:rsidRPr="00456939">
        <w:rPr>
          <w:b/>
          <w:spacing w:val="-8"/>
          <w:sz w:val="20"/>
          <w:szCs w:val="20"/>
        </w:rPr>
        <w:t xml:space="preserve"> </w:t>
      </w:r>
      <w:commentRangeStart w:id="440"/>
      <w:commentRangeStart w:id="441"/>
      <w:r w:rsidRPr="00456939">
        <w:rPr>
          <w:b/>
          <w:sz w:val="20"/>
          <w:szCs w:val="20"/>
        </w:rPr>
        <w:t>System</w:t>
      </w:r>
      <w:commentRangeEnd w:id="440"/>
      <w:r w:rsidR="0095653D" w:rsidRPr="00456939">
        <w:rPr>
          <w:rStyle w:val="CommentReference"/>
          <w:b/>
          <w:sz w:val="20"/>
          <w:szCs w:val="20"/>
        </w:rPr>
        <w:commentReference w:id="440"/>
      </w:r>
      <w:commentRangeEnd w:id="441"/>
      <w:r w:rsidR="009458D5" w:rsidRPr="00456939">
        <w:rPr>
          <w:rStyle w:val="CommentReference"/>
          <w:sz w:val="20"/>
          <w:szCs w:val="20"/>
        </w:rPr>
        <w:commentReference w:id="441"/>
      </w:r>
      <w:r w:rsidRPr="003F1AED">
        <w:rPr>
          <w:spacing w:val="-7"/>
          <w:sz w:val="20"/>
          <w:szCs w:val="20"/>
        </w:rPr>
        <w:t xml:space="preserve"> </w:t>
      </w:r>
      <w:r w:rsidRPr="003F1AED">
        <w:rPr>
          <w:sz w:val="20"/>
          <w:szCs w:val="20"/>
        </w:rPr>
        <w:t>that</w:t>
      </w:r>
      <w:r w:rsidRPr="003F1AED">
        <w:rPr>
          <w:spacing w:val="-9"/>
          <w:sz w:val="20"/>
          <w:szCs w:val="20"/>
        </w:rPr>
        <w:t xml:space="preserve"> </w:t>
      </w:r>
      <w:r w:rsidRPr="003F1AED">
        <w:rPr>
          <w:sz w:val="20"/>
          <w:szCs w:val="20"/>
        </w:rPr>
        <w:t>will</w:t>
      </w:r>
      <w:r w:rsidRPr="003F1AED">
        <w:rPr>
          <w:spacing w:val="-10"/>
          <w:sz w:val="20"/>
          <w:szCs w:val="20"/>
        </w:rPr>
        <w:t xml:space="preserve"> </w:t>
      </w:r>
      <w:r w:rsidRPr="003F1AED">
        <w:rPr>
          <w:sz w:val="20"/>
          <w:szCs w:val="20"/>
        </w:rPr>
        <w:t>restrict</w:t>
      </w:r>
      <w:r w:rsidRPr="003F1AED">
        <w:rPr>
          <w:spacing w:val="-9"/>
          <w:sz w:val="20"/>
          <w:szCs w:val="20"/>
        </w:rPr>
        <w:t xml:space="preserve"> </w:t>
      </w:r>
      <w:r w:rsidRPr="003F1AED">
        <w:rPr>
          <w:sz w:val="20"/>
          <w:szCs w:val="20"/>
        </w:rPr>
        <w:t>the</w:t>
      </w:r>
      <w:r w:rsidRPr="003F1AED">
        <w:rPr>
          <w:spacing w:val="-8"/>
          <w:sz w:val="20"/>
          <w:szCs w:val="20"/>
        </w:rPr>
        <w:t xml:space="preserve"> </w:t>
      </w:r>
      <w:r w:rsidRPr="003F1AED">
        <w:rPr>
          <w:b/>
          <w:sz w:val="20"/>
          <w:szCs w:val="20"/>
        </w:rPr>
        <w:t>Maximum</w:t>
      </w:r>
      <w:r w:rsidRPr="003F1AED">
        <w:rPr>
          <w:b/>
          <w:spacing w:val="-6"/>
          <w:sz w:val="20"/>
          <w:szCs w:val="20"/>
        </w:rPr>
        <w:t xml:space="preserve"> </w:t>
      </w:r>
      <w:r w:rsidRPr="003F1AED">
        <w:rPr>
          <w:b/>
          <w:sz w:val="20"/>
          <w:szCs w:val="20"/>
        </w:rPr>
        <w:t>Export Capa</w:t>
      </w:r>
      <w:r w:rsidR="00C80A7C" w:rsidRPr="003F1AED">
        <w:rPr>
          <w:b/>
          <w:sz w:val="20"/>
          <w:szCs w:val="20"/>
        </w:rPr>
        <w:t>city</w:t>
      </w:r>
      <w:r w:rsidRPr="003F1AED">
        <w:rPr>
          <w:b/>
          <w:sz w:val="20"/>
          <w:szCs w:val="20"/>
        </w:rPr>
        <w:t xml:space="preserve"> </w:t>
      </w:r>
      <w:r w:rsidRPr="003F1AED">
        <w:rPr>
          <w:sz w:val="20"/>
          <w:szCs w:val="20"/>
        </w:rPr>
        <w:t xml:space="preserve">and/or </w:t>
      </w:r>
      <w:r w:rsidRPr="003F1AED">
        <w:rPr>
          <w:b/>
          <w:sz w:val="20"/>
          <w:szCs w:val="20"/>
        </w:rPr>
        <w:t>Maximum Import Capa</w:t>
      </w:r>
      <w:r w:rsidR="00C80A7C" w:rsidRPr="003F1AED">
        <w:rPr>
          <w:b/>
          <w:sz w:val="20"/>
          <w:szCs w:val="20"/>
        </w:rPr>
        <w:t>city</w:t>
      </w:r>
      <w:r w:rsidRPr="003F1AED">
        <w:rPr>
          <w:b/>
          <w:sz w:val="20"/>
          <w:szCs w:val="20"/>
        </w:rPr>
        <w:t xml:space="preserve"> </w:t>
      </w:r>
      <w:r w:rsidRPr="003F1AED">
        <w:rPr>
          <w:sz w:val="20"/>
          <w:szCs w:val="20"/>
        </w:rPr>
        <w:t xml:space="preserve">at any </w:t>
      </w:r>
      <w:r w:rsidRPr="003F1AED">
        <w:rPr>
          <w:b/>
          <w:sz w:val="20"/>
          <w:szCs w:val="20"/>
        </w:rPr>
        <w:t xml:space="preserve">Interface Points </w:t>
      </w:r>
      <w:r w:rsidRPr="003F1AED">
        <w:rPr>
          <w:sz w:val="20"/>
          <w:szCs w:val="20"/>
        </w:rPr>
        <w:t xml:space="preserve">within its </w:t>
      </w:r>
      <w:r w:rsidRPr="003F1AED">
        <w:rPr>
          <w:b/>
          <w:sz w:val="20"/>
          <w:szCs w:val="20"/>
        </w:rPr>
        <w:t xml:space="preserve">System </w:t>
      </w:r>
      <w:r w:rsidRPr="003F1AED">
        <w:rPr>
          <w:sz w:val="20"/>
          <w:szCs w:val="20"/>
        </w:rPr>
        <w:t>for the following week; and</w:t>
      </w:r>
    </w:p>
    <w:p w14:paraId="1CB96790" w14:textId="32E4CDE8" w:rsidR="004561CB" w:rsidRPr="00456939" w:rsidRDefault="00474BB3" w:rsidP="00456939">
      <w:pPr>
        <w:pStyle w:val="ListParagraph"/>
        <w:numPr>
          <w:ilvl w:val="0"/>
          <w:numId w:val="30"/>
        </w:numPr>
        <w:tabs>
          <w:tab w:val="left" w:pos="2410"/>
        </w:tabs>
        <w:spacing w:before="118" w:line="264" w:lineRule="auto"/>
        <w:ind w:left="2410" w:right="1211" w:hanging="425"/>
        <w:rPr>
          <w:sz w:val="20"/>
          <w:szCs w:val="20"/>
        </w:rPr>
      </w:pPr>
      <w:r w:rsidRPr="003F1AED">
        <w:rPr>
          <w:sz w:val="20"/>
          <w:szCs w:val="20"/>
        </w:rPr>
        <w:t>any</w:t>
      </w:r>
      <w:r w:rsidRPr="003F1AED">
        <w:rPr>
          <w:spacing w:val="-1"/>
          <w:sz w:val="20"/>
          <w:szCs w:val="20"/>
        </w:rPr>
        <w:t xml:space="preserve"> </w:t>
      </w:r>
      <w:r w:rsidRPr="003F1AED">
        <w:rPr>
          <w:sz w:val="20"/>
          <w:szCs w:val="20"/>
        </w:rPr>
        <w:t>changes</w:t>
      </w:r>
      <w:r w:rsidRPr="003F1AED">
        <w:rPr>
          <w:spacing w:val="-1"/>
          <w:sz w:val="20"/>
          <w:szCs w:val="20"/>
        </w:rPr>
        <w:t xml:space="preserve"> </w:t>
      </w:r>
      <w:r w:rsidRPr="003F1AED">
        <w:rPr>
          <w:sz w:val="20"/>
          <w:szCs w:val="20"/>
        </w:rPr>
        <w:t>to</w:t>
      </w:r>
      <w:r w:rsidRPr="003F1AED">
        <w:rPr>
          <w:spacing w:val="-2"/>
          <w:sz w:val="20"/>
          <w:szCs w:val="20"/>
        </w:rPr>
        <w:t xml:space="preserve"> </w:t>
      </w:r>
      <w:r w:rsidRPr="003F1AED">
        <w:rPr>
          <w:sz w:val="20"/>
          <w:szCs w:val="20"/>
        </w:rPr>
        <w:t>the</w:t>
      </w:r>
      <w:r w:rsidRPr="003F1AED">
        <w:rPr>
          <w:spacing w:val="-3"/>
          <w:sz w:val="20"/>
          <w:szCs w:val="20"/>
        </w:rPr>
        <w:t xml:space="preserve"> </w:t>
      </w:r>
      <w:r w:rsidRPr="003F1AED">
        <w:rPr>
          <w:sz w:val="20"/>
          <w:szCs w:val="20"/>
        </w:rPr>
        <w:t>previously</w:t>
      </w:r>
      <w:r w:rsidRPr="003F1AED">
        <w:rPr>
          <w:spacing w:val="-1"/>
          <w:sz w:val="20"/>
          <w:szCs w:val="20"/>
        </w:rPr>
        <w:t xml:space="preserve"> </w:t>
      </w:r>
      <w:r w:rsidRPr="003F1AED">
        <w:rPr>
          <w:sz w:val="20"/>
          <w:szCs w:val="20"/>
        </w:rPr>
        <w:t>declared</w:t>
      </w:r>
      <w:r w:rsidRPr="003F1AED">
        <w:rPr>
          <w:spacing w:val="-2"/>
          <w:sz w:val="20"/>
          <w:szCs w:val="20"/>
        </w:rPr>
        <w:t xml:space="preserve"> </w:t>
      </w:r>
      <w:r w:rsidRPr="003F1AED">
        <w:rPr>
          <w:sz w:val="20"/>
          <w:szCs w:val="20"/>
        </w:rPr>
        <w:t>values</w:t>
      </w:r>
      <w:r w:rsidRPr="003F1AED">
        <w:rPr>
          <w:spacing w:val="-1"/>
          <w:sz w:val="20"/>
          <w:szCs w:val="20"/>
        </w:rPr>
        <w:t xml:space="preserve"> </w:t>
      </w:r>
      <w:r w:rsidRPr="003F1AED">
        <w:rPr>
          <w:sz w:val="20"/>
          <w:szCs w:val="20"/>
        </w:rPr>
        <w:t>of</w:t>
      </w:r>
      <w:r w:rsidRPr="003F1AED">
        <w:rPr>
          <w:spacing w:val="-2"/>
          <w:sz w:val="20"/>
          <w:szCs w:val="20"/>
        </w:rPr>
        <w:t xml:space="preserve"> </w:t>
      </w:r>
      <w:r w:rsidRPr="003F1AED">
        <w:rPr>
          <w:sz w:val="20"/>
          <w:szCs w:val="20"/>
        </w:rPr>
        <w:t xml:space="preserve">the </w:t>
      </w:r>
      <w:r w:rsidRPr="003F1AED">
        <w:rPr>
          <w:b/>
          <w:sz w:val="20"/>
          <w:szCs w:val="20"/>
        </w:rPr>
        <w:t>Interface Point Target Voltage/Power Factor</w:t>
      </w:r>
      <w:r w:rsidRPr="003F1AED">
        <w:rPr>
          <w:sz w:val="20"/>
          <w:szCs w:val="20"/>
        </w:rPr>
        <w:t>.</w:t>
      </w:r>
    </w:p>
    <w:p w14:paraId="1BE120DE" w14:textId="77777777" w:rsidR="00735799" w:rsidRPr="00AD0C99" w:rsidRDefault="00474BB3" w:rsidP="00306923">
      <w:pPr>
        <w:pStyle w:val="ListParagraph"/>
        <w:numPr>
          <w:ilvl w:val="0"/>
          <w:numId w:val="25"/>
        </w:numPr>
        <w:tabs>
          <w:tab w:val="left" w:pos="1985"/>
          <w:tab w:val="left" w:pos="2837"/>
          <w:tab w:val="left" w:pos="2841"/>
        </w:tabs>
        <w:spacing w:before="123" w:line="264" w:lineRule="auto"/>
        <w:ind w:left="1985" w:right="1211" w:hanging="425"/>
        <w:rPr>
          <w:sz w:val="20"/>
        </w:rPr>
      </w:pPr>
      <w:r w:rsidRPr="00AD0C99">
        <w:rPr>
          <w:sz w:val="20"/>
          <w:u w:val="single"/>
        </w:rPr>
        <w:t>By</w:t>
      </w:r>
      <w:r w:rsidRPr="00AD0C99">
        <w:rPr>
          <w:spacing w:val="-5"/>
          <w:sz w:val="20"/>
          <w:u w:val="single"/>
        </w:rPr>
        <w:t xml:space="preserve"> </w:t>
      </w:r>
      <w:r w:rsidRPr="00AD0C99">
        <w:rPr>
          <w:sz w:val="20"/>
          <w:u w:val="single"/>
        </w:rPr>
        <w:t>1600</w:t>
      </w:r>
      <w:r w:rsidRPr="00AD0C99">
        <w:rPr>
          <w:spacing w:val="-6"/>
          <w:sz w:val="20"/>
          <w:u w:val="single"/>
        </w:rPr>
        <w:t xml:space="preserve"> </w:t>
      </w:r>
      <w:r w:rsidRPr="00AD0C99">
        <w:rPr>
          <w:sz w:val="20"/>
          <w:u w:val="single"/>
        </w:rPr>
        <w:t>hours</w:t>
      </w:r>
      <w:r w:rsidRPr="00AD0C99">
        <w:rPr>
          <w:spacing w:val="-5"/>
          <w:sz w:val="20"/>
          <w:u w:val="single"/>
        </w:rPr>
        <w:t xml:space="preserve"> </w:t>
      </w:r>
      <w:r w:rsidRPr="00AD0C99">
        <w:rPr>
          <w:sz w:val="20"/>
          <w:u w:val="single"/>
        </w:rPr>
        <w:t>each</w:t>
      </w:r>
      <w:r w:rsidRPr="00AD0C99">
        <w:rPr>
          <w:spacing w:val="-6"/>
          <w:sz w:val="20"/>
          <w:u w:val="single"/>
        </w:rPr>
        <w:t xml:space="preserve"> </w:t>
      </w:r>
      <w:r w:rsidRPr="00AD0C99">
        <w:rPr>
          <w:spacing w:val="-2"/>
          <w:sz w:val="20"/>
          <w:u w:val="single"/>
        </w:rPr>
        <w:t>Friday</w:t>
      </w:r>
    </w:p>
    <w:p w14:paraId="5AD9CF15" w14:textId="29F971A2" w:rsidR="00C23A65" w:rsidRDefault="00474BB3" w:rsidP="00456939">
      <w:pPr>
        <w:pStyle w:val="ListParagraph"/>
        <w:numPr>
          <w:ilvl w:val="0"/>
          <w:numId w:val="38"/>
        </w:numPr>
        <w:tabs>
          <w:tab w:val="left" w:pos="2410"/>
        </w:tabs>
        <w:spacing w:before="142" w:line="264" w:lineRule="auto"/>
        <w:ind w:left="2410" w:right="1212" w:hanging="425"/>
        <w:rPr>
          <w:sz w:val="20"/>
        </w:rPr>
      </w:pPr>
      <w:r>
        <w:rPr>
          <w:b/>
          <w:sz w:val="20"/>
        </w:rPr>
        <w:t xml:space="preserve">The Company </w:t>
      </w:r>
      <w:r>
        <w:rPr>
          <w:sz w:val="20"/>
        </w:rPr>
        <w:t xml:space="preserve">shall finalise the preliminary </w:t>
      </w:r>
      <w:r w:rsidRPr="006C2E3E">
        <w:rPr>
          <w:b/>
          <w:sz w:val="20"/>
        </w:rPr>
        <w:t>NETS</w:t>
      </w:r>
      <w:r>
        <w:rPr>
          <w:b/>
          <w:color w:val="00AFEF"/>
          <w:sz w:val="20"/>
        </w:rPr>
        <w:t xml:space="preserve"> </w:t>
      </w:r>
      <w:r>
        <w:rPr>
          <w:sz w:val="20"/>
        </w:rPr>
        <w:t>outage programme up to the</w:t>
      </w:r>
      <w:r>
        <w:rPr>
          <w:spacing w:val="-10"/>
          <w:sz w:val="20"/>
        </w:rPr>
        <w:t xml:space="preserve"> </w:t>
      </w:r>
      <w:r>
        <w:rPr>
          <w:sz w:val="20"/>
        </w:rPr>
        <w:t>seventh</w:t>
      </w:r>
      <w:r>
        <w:rPr>
          <w:spacing w:val="-10"/>
          <w:sz w:val="20"/>
        </w:rPr>
        <w:t xml:space="preserve"> </w:t>
      </w:r>
      <w:r>
        <w:rPr>
          <w:sz w:val="20"/>
        </w:rPr>
        <w:t>week</w:t>
      </w:r>
      <w:r>
        <w:rPr>
          <w:spacing w:val="-9"/>
          <w:sz w:val="20"/>
        </w:rPr>
        <w:t xml:space="preserve"> </w:t>
      </w:r>
      <w:r>
        <w:rPr>
          <w:sz w:val="20"/>
        </w:rPr>
        <w:t>ahead.</w:t>
      </w:r>
      <w:r>
        <w:rPr>
          <w:spacing w:val="39"/>
          <w:sz w:val="20"/>
        </w:rPr>
        <w:t xml:space="preserve"> </w:t>
      </w:r>
      <w:r>
        <w:rPr>
          <w:b/>
          <w:sz w:val="20"/>
        </w:rPr>
        <w:t>The</w:t>
      </w:r>
      <w:r>
        <w:rPr>
          <w:b/>
          <w:spacing w:val="-10"/>
          <w:sz w:val="20"/>
        </w:rPr>
        <w:t xml:space="preserve"> </w:t>
      </w:r>
      <w:r>
        <w:rPr>
          <w:b/>
          <w:sz w:val="20"/>
        </w:rPr>
        <w:t>Company</w:t>
      </w:r>
      <w:r>
        <w:rPr>
          <w:b/>
          <w:spacing w:val="-8"/>
          <w:sz w:val="20"/>
        </w:rPr>
        <w:t xml:space="preserve"> </w:t>
      </w:r>
      <w:r w:rsidR="008D384A">
        <w:rPr>
          <w:sz w:val="20"/>
        </w:rPr>
        <w:t>sha</w:t>
      </w:r>
      <w:r>
        <w:rPr>
          <w:sz w:val="20"/>
        </w:rPr>
        <w:t>ll</w:t>
      </w:r>
      <w:r>
        <w:rPr>
          <w:spacing w:val="-11"/>
          <w:sz w:val="20"/>
        </w:rPr>
        <w:t xml:space="preserve"> </w:t>
      </w:r>
      <w:r>
        <w:rPr>
          <w:sz w:val="20"/>
        </w:rPr>
        <w:t>give</w:t>
      </w:r>
      <w:r>
        <w:rPr>
          <w:spacing w:val="-10"/>
          <w:sz w:val="20"/>
        </w:rPr>
        <w:t xml:space="preserve"> </w:t>
      </w:r>
      <w:r>
        <w:rPr>
          <w:sz w:val="20"/>
        </w:rPr>
        <w:t>as</w:t>
      </w:r>
      <w:r>
        <w:rPr>
          <w:spacing w:val="-9"/>
          <w:sz w:val="20"/>
        </w:rPr>
        <w:t xml:space="preserve"> </w:t>
      </w:r>
      <w:r>
        <w:rPr>
          <w:sz w:val="20"/>
        </w:rPr>
        <w:t>much</w:t>
      </w:r>
      <w:r>
        <w:rPr>
          <w:spacing w:val="-10"/>
          <w:sz w:val="20"/>
        </w:rPr>
        <w:t xml:space="preserve"> </w:t>
      </w:r>
      <w:r>
        <w:rPr>
          <w:sz w:val="20"/>
        </w:rPr>
        <w:t>notice</w:t>
      </w:r>
      <w:r>
        <w:rPr>
          <w:spacing w:val="-10"/>
          <w:sz w:val="20"/>
        </w:rPr>
        <w:t xml:space="preserve"> </w:t>
      </w:r>
      <w:r>
        <w:rPr>
          <w:sz w:val="20"/>
        </w:rPr>
        <w:t>as</w:t>
      </w:r>
      <w:r>
        <w:rPr>
          <w:spacing w:val="-9"/>
          <w:sz w:val="20"/>
        </w:rPr>
        <w:t xml:space="preserve"> </w:t>
      </w:r>
      <w:r>
        <w:rPr>
          <w:sz w:val="20"/>
        </w:rPr>
        <w:t xml:space="preserve">possible to a </w:t>
      </w:r>
      <w:r w:rsidRPr="005F1226">
        <w:rPr>
          <w:b/>
          <w:sz w:val="20"/>
        </w:rPr>
        <w:t>Generator</w:t>
      </w:r>
      <w:r>
        <w:rPr>
          <w:b/>
          <w:color w:val="00AFEF"/>
          <w:sz w:val="20"/>
        </w:rPr>
        <w:t xml:space="preserve"> </w:t>
      </w:r>
      <w:r>
        <w:rPr>
          <w:sz w:val="20"/>
        </w:rPr>
        <w:t xml:space="preserve">with nuclear </w:t>
      </w:r>
      <w:r>
        <w:rPr>
          <w:b/>
          <w:sz w:val="20"/>
        </w:rPr>
        <w:t xml:space="preserve">Large Power Stations </w:t>
      </w:r>
      <w:r>
        <w:rPr>
          <w:sz w:val="20"/>
        </w:rPr>
        <w:t xml:space="preserve">which may be operationally affected by an outage which is to be included in such </w:t>
      </w:r>
      <w:r>
        <w:rPr>
          <w:spacing w:val="-2"/>
          <w:sz w:val="20"/>
        </w:rPr>
        <w:t>programme.</w:t>
      </w:r>
    </w:p>
    <w:p w14:paraId="66CC88B8" w14:textId="1E3D8F9C"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b/>
          <w:sz w:val="20"/>
        </w:rPr>
        <w:t>The</w:t>
      </w:r>
      <w:r w:rsidRPr="00AD0C99">
        <w:rPr>
          <w:b/>
          <w:spacing w:val="-3"/>
          <w:sz w:val="20"/>
        </w:rPr>
        <w:t xml:space="preserve"> </w:t>
      </w:r>
      <w:r w:rsidRPr="00AD0C99">
        <w:rPr>
          <w:b/>
          <w:sz w:val="20"/>
        </w:rPr>
        <w:t>Company</w:t>
      </w:r>
      <w:r w:rsidRPr="00AD0C99">
        <w:rPr>
          <w:b/>
          <w:spacing w:val="-1"/>
          <w:sz w:val="20"/>
        </w:rPr>
        <w:t xml:space="preserve"> </w:t>
      </w:r>
      <w:r w:rsidRPr="00AD0C99">
        <w:rPr>
          <w:sz w:val="20"/>
        </w:rPr>
        <w:t>shall</w:t>
      </w:r>
      <w:r w:rsidRPr="00AD0C99">
        <w:rPr>
          <w:spacing w:val="-4"/>
          <w:sz w:val="20"/>
        </w:rPr>
        <w:t xml:space="preserve"> </w:t>
      </w:r>
      <w:r w:rsidRPr="00AD0C99">
        <w:rPr>
          <w:sz w:val="20"/>
        </w:rPr>
        <w:t>finalise</w:t>
      </w:r>
      <w:r w:rsidRPr="00AD0C99">
        <w:rPr>
          <w:spacing w:val="-3"/>
          <w:sz w:val="20"/>
        </w:rPr>
        <w:t xml:space="preserve"> </w:t>
      </w:r>
      <w:r w:rsidRPr="00AD0C99">
        <w:rPr>
          <w:sz w:val="20"/>
        </w:rPr>
        <w:t>the</w:t>
      </w:r>
      <w:r w:rsidRPr="00AD0C99">
        <w:rPr>
          <w:spacing w:val="-1"/>
          <w:sz w:val="20"/>
        </w:rPr>
        <w:t xml:space="preserve"> </w:t>
      </w:r>
      <w:r w:rsidRPr="00AD0C99">
        <w:rPr>
          <w:sz w:val="20"/>
        </w:rPr>
        <w:t xml:space="preserve">provisional </w:t>
      </w:r>
      <w:r w:rsidRPr="006C2E3E">
        <w:rPr>
          <w:b/>
          <w:sz w:val="20"/>
        </w:rPr>
        <w:t>NETS</w:t>
      </w:r>
      <w:r w:rsidRPr="00AD0C99">
        <w:rPr>
          <w:b/>
          <w:color w:val="00AFEF"/>
          <w:spacing w:val="-1"/>
          <w:sz w:val="20"/>
        </w:rPr>
        <w:t xml:space="preserve"> </w:t>
      </w:r>
      <w:r w:rsidRPr="00AD0C99">
        <w:rPr>
          <w:sz w:val="20"/>
        </w:rPr>
        <w:t>outage</w:t>
      </w:r>
      <w:r w:rsidRPr="00AD0C99">
        <w:rPr>
          <w:spacing w:val="-1"/>
          <w:sz w:val="20"/>
        </w:rPr>
        <w:t xml:space="preserve"> </w:t>
      </w:r>
      <w:r w:rsidRPr="00AD0C99">
        <w:rPr>
          <w:sz w:val="20"/>
        </w:rPr>
        <w:t>programme</w:t>
      </w:r>
      <w:r w:rsidRPr="00AD0C99">
        <w:rPr>
          <w:spacing w:val="-1"/>
          <w:sz w:val="20"/>
        </w:rPr>
        <w:t xml:space="preserve"> </w:t>
      </w:r>
      <w:r w:rsidRPr="00AD0C99">
        <w:rPr>
          <w:sz w:val="20"/>
        </w:rPr>
        <w:t>for</w:t>
      </w:r>
      <w:r w:rsidRPr="00AD0C99">
        <w:rPr>
          <w:spacing w:val="-2"/>
          <w:sz w:val="20"/>
        </w:rPr>
        <w:t xml:space="preserve"> </w:t>
      </w:r>
      <w:r w:rsidRPr="00AD0C99">
        <w:rPr>
          <w:sz w:val="20"/>
        </w:rPr>
        <w:t>the next week ahead.</w:t>
      </w:r>
    </w:p>
    <w:p w14:paraId="71C9A097" w14:textId="003E62B5"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b/>
          <w:sz w:val="20"/>
        </w:rPr>
        <w:t xml:space="preserve">The Company </w:t>
      </w:r>
      <w:r w:rsidRPr="00AD0C99">
        <w:rPr>
          <w:sz w:val="20"/>
        </w:rPr>
        <w:t xml:space="preserve">shall finalise the </w:t>
      </w:r>
      <w:r w:rsidRPr="006C2E3E">
        <w:rPr>
          <w:b/>
          <w:sz w:val="20"/>
        </w:rPr>
        <w:t>NETS</w:t>
      </w:r>
      <w:r w:rsidRPr="00AD0C99">
        <w:rPr>
          <w:b/>
          <w:color w:val="00AFEF"/>
          <w:sz w:val="20"/>
        </w:rPr>
        <w:t xml:space="preserve"> </w:t>
      </w:r>
      <w:r w:rsidRPr="00AD0C99">
        <w:rPr>
          <w:sz w:val="20"/>
        </w:rPr>
        <w:t>outage programme for the weekend through to the next normal working day.</w:t>
      </w:r>
    </w:p>
    <w:p w14:paraId="6A9C395A" w14:textId="496E0B1D"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sz w:val="20"/>
        </w:rPr>
        <w:t>In</w:t>
      </w:r>
      <w:r w:rsidRPr="00AD0C99">
        <w:rPr>
          <w:spacing w:val="-8"/>
          <w:sz w:val="20"/>
        </w:rPr>
        <w:t xml:space="preserve"> </w:t>
      </w:r>
      <w:r w:rsidRPr="00AD0C99">
        <w:rPr>
          <w:sz w:val="20"/>
        </w:rPr>
        <w:t>each</w:t>
      </w:r>
      <w:r w:rsidRPr="00AD0C99">
        <w:rPr>
          <w:spacing w:val="-8"/>
          <w:sz w:val="20"/>
        </w:rPr>
        <w:t xml:space="preserve"> </w:t>
      </w:r>
      <w:r w:rsidRPr="00AD0C99">
        <w:rPr>
          <w:sz w:val="20"/>
        </w:rPr>
        <w:t>case,</w:t>
      </w:r>
      <w:r w:rsidRPr="00AD0C99">
        <w:rPr>
          <w:spacing w:val="-6"/>
          <w:sz w:val="20"/>
        </w:rPr>
        <w:t xml:space="preserve"> </w:t>
      </w:r>
      <w:r w:rsidRPr="00AD0C99">
        <w:rPr>
          <w:b/>
          <w:sz w:val="20"/>
        </w:rPr>
        <w:t>The</w:t>
      </w:r>
      <w:r w:rsidRPr="00AD0C99">
        <w:rPr>
          <w:b/>
          <w:spacing w:val="-7"/>
          <w:sz w:val="20"/>
        </w:rPr>
        <w:t xml:space="preserve"> </w:t>
      </w:r>
      <w:r w:rsidRPr="00AD0C99">
        <w:rPr>
          <w:b/>
          <w:sz w:val="20"/>
        </w:rPr>
        <w:t>Company</w:t>
      </w:r>
      <w:r w:rsidRPr="00AD0C99">
        <w:rPr>
          <w:b/>
          <w:spacing w:val="-7"/>
          <w:sz w:val="20"/>
        </w:rPr>
        <w:t xml:space="preserve"> </w:t>
      </w:r>
      <w:r w:rsidR="008D384A">
        <w:rPr>
          <w:sz w:val="20"/>
        </w:rPr>
        <w:t>sha</w:t>
      </w:r>
      <w:r w:rsidRPr="00AD0C99">
        <w:rPr>
          <w:sz w:val="20"/>
        </w:rPr>
        <w:t>ll</w:t>
      </w:r>
      <w:r w:rsidRPr="00AD0C99">
        <w:rPr>
          <w:spacing w:val="-7"/>
          <w:sz w:val="20"/>
        </w:rPr>
        <w:t xml:space="preserve"> </w:t>
      </w:r>
      <w:r w:rsidRPr="00AD0C99">
        <w:rPr>
          <w:sz w:val="20"/>
        </w:rPr>
        <w:t>indicate</w:t>
      </w:r>
      <w:r w:rsidRPr="00AD0C99">
        <w:rPr>
          <w:spacing w:val="-7"/>
          <w:sz w:val="20"/>
        </w:rPr>
        <w:t xml:space="preserve"> </w:t>
      </w:r>
      <w:r w:rsidRPr="00AD0C99">
        <w:rPr>
          <w:sz w:val="20"/>
        </w:rPr>
        <w:t>the</w:t>
      </w:r>
      <w:r w:rsidRPr="00AD0C99">
        <w:rPr>
          <w:spacing w:val="-7"/>
          <w:sz w:val="20"/>
        </w:rPr>
        <w:t xml:space="preserve"> </w:t>
      </w:r>
      <w:r w:rsidRPr="00AD0C99">
        <w:rPr>
          <w:sz w:val="20"/>
        </w:rPr>
        <w:t>factors</w:t>
      </w:r>
      <w:r w:rsidRPr="00AD0C99">
        <w:rPr>
          <w:spacing w:val="-7"/>
          <w:sz w:val="20"/>
        </w:rPr>
        <w:t xml:space="preserve"> </w:t>
      </w:r>
      <w:r w:rsidRPr="00AD0C99">
        <w:rPr>
          <w:sz w:val="20"/>
        </w:rPr>
        <w:t>set</w:t>
      </w:r>
      <w:r w:rsidRPr="00AD0C99">
        <w:rPr>
          <w:spacing w:val="-8"/>
          <w:sz w:val="20"/>
        </w:rPr>
        <w:t xml:space="preserve"> </w:t>
      </w:r>
      <w:r w:rsidRPr="00AD0C99">
        <w:rPr>
          <w:sz w:val="20"/>
        </w:rPr>
        <w:t>out</w:t>
      </w:r>
      <w:r w:rsidRPr="00AD0C99">
        <w:rPr>
          <w:spacing w:val="-6"/>
          <w:sz w:val="20"/>
        </w:rPr>
        <w:t xml:space="preserve"> </w:t>
      </w:r>
      <w:r w:rsidRPr="00AD0C99">
        <w:rPr>
          <w:sz w:val="20"/>
        </w:rPr>
        <w:t>in</w:t>
      </w:r>
      <w:r w:rsidRPr="00AD0C99">
        <w:rPr>
          <w:spacing w:val="-8"/>
          <w:sz w:val="20"/>
        </w:rPr>
        <w:t xml:space="preserve"> </w:t>
      </w:r>
      <w:r w:rsidR="0024115B">
        <w:rPr>
          <w:sz w:val="20"/>
        </w:rPr>
        <w:t>b</w:t>
      </w:r>
      <w:r w:rsidR="0024115B" w:rsidRPr="00AD0C99">
        <w:rPr>
          <w:sz w:val="20"/>
        </w:rPr>
        <w:t>) ii.</w:t>
      </w:r>
      <w:r w:rsidRPr="00AD0C99">
        <w:rPr>
          <w:spacing w:val="-6"/>
          <w:sz w:val="20"/>
        </w:rPr>
        <w:t xml:space="preserve"> </w:t>
      </w:r>
      <w:r w:rsidRPr="00AD0C99">
        <w:rPr>
          <w:sz w:val="20"/>
        </w:rPr>
        <w:t>above</w:t>
      </w:r>
      <w:r w:rsidRPr="00AD0C99">
        <w:rPr>
          <w:spacing w:val="-7"/>
          <w:sz w:val="20"/>
        </w:rPr>
        <w:t xml:space="preserve"> </w:t>
      </w:r>
      <w:r w:rsidRPr="00AD0C99">
        <w:rPr>
          <w:sz w:val="20"/>
        </w:rPr>
        <w:t xml:space="preserve">to the relevant </w:t>
      </w:r>
      <w:r w:rsidRPr="00AD0C99">
        <w:rPr>
          <w:b/>
          <w:sz w:val="20"/>
        </w:rPr>
        <w:t>Users</w:t>
      </w:r>
      <w:r w:rsidRPr="00AD0C99">
        <w:rPr>
          <w:sz w:val="20"/>
        </w:rPr>
        <w:t>.</w:t>
      </w:r>
    </w:p>
    <w:p w14:paraId="25772BFB" w14:textId="000FFC54" w:rsidR="00735799" w:rsidRDefault="00474BB3" w:rsidP="00456939">
      <w:pPr>
        <w:pStyle w:val="ListParagraph"/>
        <w:numPr>
          <w:ilvl w:val="0"/>
          <w:numId w:val="38"/>
        </w:numPr>
        <w:tabs>
          <w:tab w:val="left" w:pos="2410"/>
        </w:tabs>
        <w:spacing w:before="142" w:line="264" w:lineRule="auto"/>
        <w:ind w:left="2410" w:right="1212" w:hanging="425"/>
        <w:rPr>
          <w:sz w:val="20"/>
        </w:rPr>
      </w:pPr>
      <w:r w:rsidRPr="00AD0C99">
        <w:rPr>
          <w:sz w:val="20"/>
        </w:rPr>
        <w:t xml:space="preserve">Where a </w:t>
      </w:r>
      <w:r w:rsidRPr="00AD0C99">
        <w:rPr>
          <w:b/>
          <w:sz w:val="20"/>
        </w:rPr>
        <w:t>Generator</w:t>
      </w:r>
      <w:r w:rsidRPr="00490833">
        <w:rPr>
          <w:b/>
          <w:color w:val="00AFEF"/>
          <w:sz w:val="20"/>
        </w:rPr>
        <w:t xml:space="preserve"> </w:t>
      </w:r>
      <w:r w:rsidRPr="00490833">
        <w:rPr>
          <w:sz w:val="20"/>
        </w:rPr>
        <w:t xml:space="preserve">with nuclear </w:t>
      </w:r>
      <w:r w:rsidRPr="00490833">
        <w:rPr>
          <w:b/>
          <w:sz w:val="20"/>
        </w:rPr>
        <w:t xml:space="preserve">Large Power Stations </w:t>
      </w:r>
      <w:r w:rsidRPr="00490833">
        <w:rPr>
          <w:sz w:val="20"/>
        </w:rPr>
        <w:t>which may be operationally</w:t>
      </w:r>
      <w:r w:rsidRPr="00490833">
        <w:rPr>
          <w:spacing w:val="-10"/>
          <w:sz w:val="20"/>
        </w:rPr>
        <w:t xml:space="preserve"> </w:t>
      </w:r>
      <w:r w:rsidRPr="00490833">
        <w:rPr>
          <w:sz w:val="20"/>
        </w:rPr>
        <w:t>affected</w:t>
      </w:r>
      <w:r w:rsidRPr="00490833">
        <w:rPr>
          <w:spacing w:val="-11"/>
          <w:sz w:val="20"/>
        </w:rPr>
        <w:t xml:space="preserve"> </w:t>
      </w:r>
      <w:r w:rsidRPr="00490833">
        <w:rPr>
          <w:sz w:val="20"/>
        </w:rPr>
        <w:t>by</w:t>
      </w:r>
      <w:r w:rsidRPr="00490833">
        <w:rPr>
          <w:spacing w:val="-12"/>
          <w:sz w:val="20"/>
        </w:rPr>
        <w:t xml:space="preserve"> </w:t>
      </w:r>
      <w:r w:rsidRPr="00490833">
        <w:rPr>
          <w:sz w:val="20"/>
        </w:rPr>
        <w:t>the</w:t>
      </w:r>
      <w:r w:rsidRPr="00490833">
        <w:rPr>
          <w:spacing w:val="-12"/>
          <w:sz w:val="20"/>
        </w:rPr>
        <w:t xml:space="preserve"> </w:t>
      </w:r>
      <w:r w:rsidRPr="00490833">
        <w:rPr>
          <w:sz w:val="20"/>
        </w:rPr>
        <w:t>preliminary</w:t>
      </w:r>
      <w:r w:rsidRPr="00490833">
        <w:rPr>
          <w:spacing w:val="-8"/>
          <w:sz w:val="20"/>
        </w:rPr>
        <w:t xml:space="preserve"> </w:t>
      </w:r>
      <w:r w:rsidRPr="006C2E3E">
        <w:rPr>
          <w:b/>
          <w:sz w:val="20"/>
        </w:rPr>
        <w:t>NETS</w:t>
      </w:r>
      <w:r w:rsidRPr="00490833">
        <w:rPr>
          <w:b/>
          <w:color w:val="00AFEF"/>
          <w:spacing w:val="-11"/>
          <w:sz w:val="20"/>
        </w:rPr>
        <w:t xml:space="preserve"> </w:t>
      </w:r>
      <w:r w:rsidRPr="00490833">
        <w:rPr>
          <w:sz w:val="20"/>
        </w:rPr>
        <w:t>outage</w:t>
      </w:r>
      <w:r w:rsidRPr="00490833">
        <w:rPr>
          <w:spacing w:val="-9"/>
          <w:sz w:val="20"/>
        </w:rPr>
        <w:t xml:space="preserve"> </w:t>
      </w:r>
      <w:r w:rsidRPr="00490833">
        <w:rPr>
          <w:sz w:val="20"/>
        </w:rPr>
        <w:t>programme</w:t>
      </w:r>
      <w:r w:rsidRPr="00490833">
        <w:rPr>
          <w:spacing w:val="-11"/>
          <w:sz w:val="20"/>
        </w:rPr>
        <w:t xml:space="preserve"> </w:t>
      </w:r>
      <w:r w:rsidRPr="00490833">
        <w:rPr>
          <w:sz w:val="20"/>
        </w:rPr>
        <w:t>referred</w:t>
      </w:r>
      <w:r w:rsidRPr="00490833">
        <w:rPr>
          <w:spacing w:val="-12"/>
          <w:sz w:val="20"/>
        </w:rPr>
        <w:t xml:space="preserve"> </w:t>
      </w:r>
      <w:r w:rsidRPr="00490833">
        <w:rPr>
          <w:sz w:val="20"/>
        </w:rPr>
        <w:t>to in</w:t>
      </w:r>
      <w:r w:rsidRPr="00490833">
        <w:rPr>
          <w:spacing w:val="-3"/>
          <w:sz w:val="20"/>
        </w:rPr>
        <w:t xml:space="preserve"> </w:t>
      </w:r>
      <w:r w:rsidRPr="00490833">
        <w:rPr>
          <w:sz w:val="20"/>
        </w:rPr>
        <w:t>i</w:t>
      </w:r>
      <w:r w:rsidR="00B67733">
        <w:rPr>
          <w:sz w:val="20"/>
        </w:rPr>
        <w:t>.</w:t>
      </w:r>
      <w:r w:rsidRPr="00490833">
        <w:rPr>
          <w:spacing w:val="-2"/>
          <w:sz w:val="20"/>
        </w:rPr>
        <w:t xml:space="preserve"> </w:t>
      </w:r>
      <w:r w:rsidRPr="00490833">
        <w:rPr>
          <w:sz w:val="20"/>
        </w:rPr>
        <w:t>above</w:t>
      </w:r>
      <w:r w:rsidRPr="00490833">
        <w:rPr>
          <w:spacing w:val="-1"/>
          <w:sz w:val="20"/>
        </w:rPr>
        <w:t xml:space="preserve"> </w:t>
      </w:r>
      <w:r w:rsidRPr="00490833">
        <w:rPr>
          <w:sz w:val="20"/>
        </w:rPr>
        <w:t>is</w:t>
      </w:r>
      <w:r w:rsidRPr="00490833">
        <w:rPr>
          <w:spacing w:val="-2"/>
          <w:sz w:val="20"/>
        </w:rPr>
        <w:t xml:space="preserve"> </w:t>
      </w:r>
      <w:r w:rsidRPr="00490833">
        <w:rPr>
          <w:sz w:val="20"/>
        </w:rPr>
        <w:t>concerned</w:t>
      </w:r>
      <w:r w:rsidRPr="00490833">
        <w:rPr>
          <w:spacing w:val="-3"/>
          <w:sz w:val="20"/>
        </w:rPr>
        <w:t xml:space="preserve"> </w:t>
      </w:r>
      <w:r w:rsidRPr="00490833">
        <w:rPr>
          <w:sz w:val="20"/>
        </w:rPr>
        <w:t>on</w:t>
      </w:r>
      <w:r w:rsidRPr="00490833">
        <w:rPr>
          <w:spacing w:val="-1"/>
          <w:sz w:val="20"/>
        </w:rPr>
        <w:t xml:space="preserve"> </w:t>
      </w:r>
      <w:r w:rsidRPr="00490833">
        <w:rPr>
          <w:sz w:val="20"/>
        </w:rPr>
        <w:t>safety</w:t>
      </w:r>
      <w:r w:rsidRPr="00490833">
        <w:rPr>
          <w:spacing w:val="-1"/>
          <w:sz w:val="20"/>
        </w:rPr>
        <w:t xml:space="preserve"> </w:t>
      </w:r>
      <w:r w:rsidRPr="00490833">
        <w:rPr>
          <w:sz w:val="20"/>
        </w:rPr>
        <w:t>grounds</w:t>
      </w:r>
      <w:r w:rsidRPr="00490833">
        <w:rPr>
          <w:spacing w:val="-1"/>
          <w:sz w:val="20"/>
        </w:rPr>
        <w:t xml:space="preserve"> </w:t>
      </w:r>
      <w:r w:rsidRPr="00490833">
        <w:rPr>
          <w:sz w:val="20"/>
        </w:rPr>
        <w:t>about</w:t>
      </w:r>
      <w:r w:rsidRPr="00490833">
        <w:rPr>
          <w:spacing w:val="-3"/>
          <w:sz w:val="20"/>
        </w:rPr>
        <w:t xml:space="preserve"> </w:t>
      </w:r>
      <w:r w:rsidRPr="00490833">
        <w:rPr>
          <w:sz w:val="20"/>
        </w:rPr>
        <w:t>the</w:t>
      </w:r>
      <w:r w:rsidRPr="00490833">
        <w:rPr>
          <w:spacing w:val="-1"/>
          <w:sz w:val="20"/>
        </w:rPr>
        <w:t xml:space="preserve"> </w:t>
      </w:r>
      <w:r w:rsidRPr="00490833">
        <w:rPr>
          <w:sz w:val="20"/>
        </w:rPr>
        <w:t>effect</w:t>
      </w:r>
      <w:r w:rsidRPr="00490833">
        <w:rPr>
          <w:spacing w:val="-3"/>
          <w:sz w:val="20"/>
        </w:rPr>
        <w:t xml:space="preserve"> </w:t>
      </w:r>
      <w:r w:rsidRPr="00490833">
        <w:rPr>
          <w:sz w:val="20"/>
        </w:rPr>
        <w:t>which</w:t>
      </w:r>
      <w:r w:rsidRPr="00490833">
        <w:rPr>
          <w:spacing w:val="-3"/>
          <w:sz w:val="20"/>
        </w:rPr>
        <w:t xml:space="preserve"> </w:t>
      </w:r>
      <w:r w:rsidRPr="00490833">
        <w:rPr>
          <w:sz w:val="20"/>
        </w:rPr>
        <w:t>an</w:t>
      </w:r>
      <w:r w:rsidRPr="00490833">
        <w:rPr>
          <w:spacing w:val="-1"/>
          <w:sz w:val="20"/>
        </w:rPr>
        <w:t xml:space="preserve"> </w:t>
      </w:r>
      <w:r w:rsidRPr="00490833">
        <w:rPr>
          <w:sz w:val="20"/>
        </w:rPr>
        <w:t xml:space="preserve">outage </w:t>
      </w:r>
      <w:r w:rsidRPr="00490833">
        <w:rPr>
          <w:spacing w:val="-2"/>
          <w:sz w:val="20"/>
        </w:rPr>
        <w:t>within</w:t>
      </w:r>
      <w:r w:rsidRPr="00490833">
        <w:rPr>
          <w:spacing w:val="-7"/>
          <w:sz w:val="20"/>
        </w:rPr>
        <w:t xml:space="preserve"> </w:t>
      </w:r>
      <w:r w:rsidRPr="00490833">
        <w:rPr>
          <w:spacing w:val="-2"/>
          <w:sz w:val="20"/>
        </w:rPr>
        <w:t>such</w:t>
      </w:r>
      <w:r w:rsidRPr="00490833">
        <w:rPr>
          <w:spacing w:val="-10"/>
          <w:sz w:val="20"/>
        </w:rPr>
        <w:t xml:space="preserve"> </w:t>
      </w:r>
      <w:r w:rsidRPr="00490833">
        <w:rPr>
          <w:spacing w:val="-2"/>
          <w:sz w:val="20"/>
        </w:rPr>
        <w:t>outage</w:t>
      </w:r>
      <w:r w:rsidRPr="00490833">
        <w:rPr>
          <w:spacing w:val="-8"/>
          <w:sz w:val="20"/>
        </w:rPr>
        <w:t xml:space="preserve"> </w:t>
      </w:r>
      <w:r w:rsidRPr="00490833">
        <w:rPr>
          <w:spacing w:val="-2"/>
          <w:sz w:val="20"/>
        </w:rPr>
        <w:t>programme</w:t>
      </w:r>
      <w:r w:rsidRPr="00490833">
        <w:rPr>
          <w:spacing w:val="-7"/>
          <w:sz w:val="20"/>
        </w:rPr>
        <w:t xml:space="preserve"> </w:t>
      </w:r>
      <w:r w:rsidRPr="00490833">
        <w:rPr>
          <w:spacing w:val="-2"/>
          <w:sz w:val="20"/>
        </w:rPr>
        <w:t>might</w:t>
      </w:r>
      <w:r w:rsidRPr="00490833">
        <w:rPr>
          <w:spacing w:val="-7"/>
          <w:sz w:val="20"/>
        </w:rPr>
        <w:t xml:space="preserve"> </w:t>
      </w:r>
      <w:r w:rsidRPr="00490833">
        <w:rPr>
          <w:spacing w:val="-2"/>
          <w:sz w:val="20"/>
        </w:rPr>
        <w:t>have</w:t>
      </w:r>
      <w:r w:rsidRPr="00490833">
        <w:rPr>
          <w:spacing w:val="-7"/>
          <w:sz w:val="20"/>
        </w:rPr>
        <w:t xml:space="preserve"> </w:t>
      </w:r>
      <w:r w:rsidRPr="00490833">
        <w:rPr>
          <w:spacing w:val="-2"/>
          <w:sz w:val="20"/>
        </w:rPr>
        <w:t>on</w:t>
      </w:r>
      <w:r w:rsidRPr="00490833">
        <w:rPr>
          <w:spacing w:val="-8"/>
          <w:sz w:val="20"/>
        </w:rPr>
        <w:t xml:space="preserve"> </w:t>
      </w:r>
      <w:r w:rsidRPr="00490833">
        <w:rPr>
          <w:spacing w:val="-2"/>
          <w:sz w:val="20"/>
        </w:rPr>
        <w:t>one</w:t>
      </w:r>
      <w:r w:rsidRPr="00490833">
        <w:rPr>
          <w:spacing w:val="-8"/>
          <w:sz w:val="20"/>
        </w:rPr>
        <w:t xml:space="preserve"> </w:t>
      </w:r>
      <w:r w:rsidRPr="00490833">
        <w:rPr>
          <w:spacing w:val="-2"/>
          <w:sz w:val="20"/>
        </w:rPr>
        <w:t>or</w:t>
      </w:r>
      <w:r w:rsidRPr="00490833">
        <w:rPr>
          <w:spacing w:val="-9"/>
          <w:sz w:val="20"/>
        </w:rPr>
        <w:t xml:space="preserve"> </w:t>
      </w:r>
      <w:r w:rsidRPr="00490833">
        <w:rPr>
          <w:spacing w:val="-2"/>
          <w:sz w:val="20"/>
        </w:rPr>
        <w:t>more</w:t>
      </w:r>
      <w:r w:rsidRPr="00490833">
        <w:rPr>
          <w:spacing w:val="-3"/>
          <w:sz w:val="20"/>
        </w:rPr>
        <w:t xml:space="preserve"> </w:t>
      </w:r>
      <w:r w:rsidRPr="00490833">
        <w:rPr>
          <w:spacing w:val="-2"/>
          <w:sz w:val="20"/>
        </w:rPr>
        <w:t>of</w:t>
      </w:r>
      <w:r w:rsidRPr="00490833">
        <w:rPr>
          <w:spacing w:val="-8"/>
          <w:sz w:val="20"/>
        </w:rPr>
        <w:t xml:space="preserve"> </w:t>
      </w:r>
      <w:r w:rsidRPr="00490833">
        <w:rPr>
          <w:spacing w:val="-2"/>
          <w:sz w:val="20"/>
        </w:rPr>
        <w:t>its</w:t>
      </w:r>
      <w:r w:rsidRPr="00490833">
        <w:rPr>
          <w:spacing w:val="-8"/>
          <w:sz w:val="20"/>
        </w:rPr>
        <w:t xml:space="preserve"> </w:t>
      </w:r>
      <w:r w:rsidRPr="00490833">
        <w:rPr>
          <w:spacing w:val="-2"/>
          <w:sz w:val="20"/>
        </w:rPr>
        <w:t>nuclear</w:t>
      </w:r>
      <w:r w:rsidRPr="00490833">
        <w:rPr>
          <w:spacing w:val="-5"/>
          <w:sz w:val="20"/>
        </w:rPr>
        <w:t xml:space="preserve"> </w:t>
      </w:r>
      <w:r w:rsidRPr="00490833">
        <w:rPr>
          <w:b/>
          <w:spacing w:val="-2"/>
          <w:sz w:val="20"/>
        </w:rPr>
        <w:t xml:space="preserve">Large </w:t>
      </w:r>
      <w:r w:rsidRPr="00490833">
        <w:rPr>
          <w:b/>
          <w:sz w:val="20"/>
        </w:rPr>
        <w:t>Power Stations</w:t>
      </w:r>
      <w:r w:rsidRPr="00490833">
        <w:rPr>
          <w:sz w:val="20"/>
        </w:rPr>
        <w:t xml:space="preserve">, it may contact </w:t>
      </w:r>
      <w:r w:rsidRPr="00490833">
        <w:rPr>
          <w:b/>
          <w:sz w:val="20"/>
        </w:rPr>
        <w:t xml:space="preserve">The Company </w:t>
      </w:r>
      <w:r w:rsidRPr="00490833">
        <w:rPr>
          <w:sz w:val="20"/>
        </w:rPr>
        <w:t>to explain its concerns and discuss whether there is an alternative way of taking that outage.</w:t>
      </w:r>
      <w:r w:rsidRPr="00490833">
        <w:rPr>
          <w:spacing w:val="40"/>
          <w:sz w:val="20"/>
        </w:rPr>
        <w:t xml:space="preserve"> </w:t>
      </w:r>
      <w:r w:rsidRPr="00490833">
        <w:rPr>
          <w:sz w:val="20"/>
        </w:rPr>
        <w:t xml:space="preserve">If there is such an alternative way, but </w:t>
      </w:r>
      <w:r w:rsidRPr="00490833">
        <w:rPr>
          <w:b/>
          <w:sz w:val="20"/>
        </w:rPr>
        <w:t xml:space="preserve">The Company </w:t>
      </w:r>
      <w:r w:rsidRPr="00490833">
        <w:rPr>
          <w:sz w:val="20"/>
        </w:rPr>
        <w:t xml:space="preserve">refuses to adopt that alternative way in taking that outage, that </w:t>
      </w:r>
      <w:r w:rsidRPr="00490833">
        <w:rPr>
          <w:b/>
          <w:sz w:val="20"/>
        </w:rPr>
        <w:t>Generator</w:t>
      </w:r>
      <w:r w:rsidRPr="00490833">
        <w:rPr>
          <w:b/>
          <w:color w:val="00AFEF"/>
          <w:sz w:val="20"/>
        </w:rPr>
        <w:t xml:space="preserve"> </w:t>
      </w:r>
      <w:r w:rsidRPr="00490833">
        <w:rPr>
          <w:sz w:val="20"/>
        </w:rPr>
        <w:t xml:space="preserve">may involve the </w:t>
      </w:r>
      <w:r w:rsidRPr="00490833">
        <w:rPr>
          <w:b/>
          <w:sz w:val="20"/>
        </w:rPr>
        <w:t xml:space="preserve">Disputes Resolution Procedure </w:t>
      </w:r>
      <w:r w:rsidRPr="00490833">
        <w:rPr>
          <w:sz w:val="20"/>
        </w:rPr>
        <w:t>to decide on the way the outage should be taken.</w:t>
      </w:r>
      <w:r w:rsidRPr="00490833">
        <w:rPr>
          <w:spacing w:val="40"/>
          <w:sz w:val="20"/>
        </w:rPr>
        <w:t xml:space="preserve"> </w:t>
      </w:r>
      <w:r w:rsidRPr="00490833">
        <w:rPr>
          <w:sz w:val="20"/>
        </w:rPr>
        <w:t xml:space="preserve">If there is no such alternative way, then </w:t>
      </w:r>
      <w:r w:rsidRPr="00490833">
        <w:rPr>
          <w:b/>
          <w:sz w:val="20"/>
        </w:rPr>
        <w:t xml:space="preserve">The Company </w:t>
      </w:r>
      <w:r w:rsidRPr="00490833">
        <w:rPr>
          <w:sz w:val="20"/>
        </w:rPr>
        <w:t xml:space="preserve">may take the outage despite that </w:t>
      </w:r>
      <w:r w:rsidRPr="00490833">
        <w:rPr>
          <w:b/>
          <w:sz w:val="20"/>
        </w:rPr>
        <w:t xml:space="preserve">Generator's </w:t>
      </w:r>
      <w:r w:rsidRPr="00490833">
        <w:rPr>
          <w:sz w:val="20"/>
        </w:rPr>
        <w:t>concerns.</w:t>
      </w:r>
    </w:p>
    <w:p w14:paraId="7E128791" w14:textId="77777777" w:rsidR="000B231E" w:rsidRDefault="000B231E" w:rsidP="000B231E">
      <w:pPr>
        <w:tabs>
          <w:tab w:val="left" w:pos="2839"/>
          <w:tab w:val="left" w:pos="2841"/>
        </w:tabs>
        <w:spacing w:before="142" w:line="264" w:lineRule="auto"/>
        <w:ind w:right="1212"/>
        <w:rPr>
          <w:sz w:val="20"/>
        </w:rPr>
      </w:pPr>
    </w:p>
    <w:p w14:paraId="0096A3F3" w14:textId="667FC47D" w:rsidR="00735799" w:rsidRPr="00C420DA" w:rsidRDefault="00474BB3" w:rsidP="00C420DA">
      <w:pPr>
        <w:pStyle w:val="Heading2"/>
      </w:pPr>
      <w:bookmarkStart w:id="442" w:name="_Toc168341995"/>
      <w:bookmarkStart w:id="443" w:name="_Toc168342657"/>
      <w:commentRangeStart w:id="444"/>
      <w:r w:rsidRPr="00C420DA">
        <w:t>OC2.3.2 Data Requirements</w:t>
      </w:r>
      <w:bookmarkEnd w:id="442"/>
      <w:bookmarkEnd w:id="443"/>
      <w:commentRangeEnd w:id="444"/>
      <w:r w:rsidR="000D12EC">
        <w:rPr>
          <w:rStyle w:val="CommentReference"/>
          <w:b w:val="0"/>
          <w:bCs w:val="0"/>
        </w:rPr>
        <w:commentReference w:id="444"/>
      </w:r>
    </w:p>
    <w:p w14:paraId="2E1C62FE" w14:textId="77777777" w:rsidR="00735799" w:rsidRDefault="00735799">
      <w:pPr>
        <w:pStyle w:val="BodyText"/>
        <w:spacing w:before="7"/>
        <w:rPr>
          <w:b/>
          <w:sz w:val="23"/>
        </w:rPr>
      </w:pPr>
    </w:p>
    <w:p w14:paraId="120E6938" w14:textId="30E458ED" w:rsidR="00735799" w:rsidRDefault="00474BB3" w:rsidP="00494744">
      <w:pPr>
        <w:tabs>
          <w:tab w:val="left" w:pos="1701"/>
        </w:tabs>
        <w:spacing w:line="264" w:lineRule="auto"/>
        <w:ind w:left="1560" w:right="1213" w:hanging="1276"/>
        <w:jc w:val="both"/>
        <w:rPr>
          <w:sz w:val="20"/>
        </w:rPr>
      </w:pPr>
      <w:r>
        <w:rPr>
          <w:sz w:val="20"/>
        </w:rPr>
        <w:t>OC2.3.2.1</w:t>
      </w:r>
      <w:r w:rsidR="00E2193D">
        <w:rPr>
          <w:spacing w:val="80"/>
          <w:sz w:val="20"/>
        </w:rPr>
        <w:tab/>
      </w:r>
      <w:r>
        <w:rPr>
          <w:sz w:val="20"/>
        </w:rPr>
        <w:t>When</w:t>
      </w:r>
      <w:r>
        <w:rPr>
          <w:spacing w:val="80"/>
          <w:sz w:val="20"/>
        </w:rPr>
        <w:t xml:space="preserve"> </w:t>
      </w:r>
      <w:r>
        <w:rPr>
          <w:sz w:val="20"/>
        </w:rPr>
        <w:t>a</w:t>
      </w:r>
      <w:r>
        <w:rPr>
          <w:spacing w:val="80"/>
          <w:sz w:val="20"/>
        </w:rPr>
        <w:t xml:space="preserve"> </w:t>
      </w:r>
      <w:r w:rsidRPr="00230BDA">
        <w:rPr>
          <w:b/>
          <w:sz w:val="20"/>
        </w:rPr>
        <w:t>Statement</w:t>
      </w:r>
      <w:r w:rsidRPr="00230BDA">
        <w:rPr>
          <w:b/>
          <w:spacing w:val="80"/>
          <w:sz w:val="20"/>
        </w:rPr>
        <w:t xml:space="preserve"> </w:t>
      </w:r>
      <w:commentRangeStart w:id="445"/>
      <w:commentRangeStart w:id="446"/>
      <w:r w:rsidRPr="00494744">
        <w:rPr>
          <w:b/>
          <w:sz w:val="20"/>
        </w:rPr>
        <w:t>of</w:t>
      </w:r>
      <w:commentRangeEnd w:id="445"/>
      <w:r w:rsidR="005F09F7" w:rsidRPr="00494744">
        <w:rPr>
          <w:rStyle w:val="CommentReference"/>
          <w:b/>
        </w:rPr>
        <w:commentReference w:id="445"/>
      </w:r>
      <w:commentRangeEnd w:id="446"/>
      <w:r w:rsidR="00230BDA">
        <w:rPr>
          <w:rStyle w:val="CommentReference"/>
        </w:rPr>
        <w:commentReference w:id="446"/>
      </w:r>
      <w:r w:rsidRPr="00494744">
        <w:rPr>
          <w:b/>
          <w:spacing w:val="80"/>
          <w:sz w:val="20"/>
        </w:rPr>
        <w:t xml:space="preserve"> </w:t>
      </w:r>
      <w:r w:rsidRPr="00230BDA">
        <w:rPr>
          <w:b/>
          <w:sz w:val="20"/>
        </w:rPr>
        <w:t>Readiness</w:t>
      </w:r>
      <w:r>
        <w:rPr>
          <w:b/>
          <w:spacing w:val="80"/>
          <w:sz w:val="20"/>
        </w:rPr>
        <w:t xml:space="preserve"> </w:t>
      </w:r>
      <w:r>
        <w:rPr>
          <w:sz w:val="20"/>
        </w:rPr>
        <w:t>under</w:t>
      </w:r>
      <w:r>
        <w:rPr>
          <w:spacing w:val="80"/>
          <w:sz w:val="20"/>
        </w:rPr>
        <w:t xml:space="preserve"> </w:t>
      </w:r>
      <w:r>
        <w:rPr>
          <w:sz w:val="20"/>
        </w:rPr>
        <w:t>the</w:t>
      </w:r>
      <w:r>
        <w:rPr>
          <w:spacing w:val="80"/>
          <w:sz w:val="20"/>
        </w:rPr>
        <w:t xml:space="preserve"> </w:t>
      </w:r>
      <w:r>
        <w:rPr>
          <w:b/>
          <w:sz w:val="20"/>
        </w:rPr>
        <w:t>Bilateral</w:t>
      </w:r>
      <w:r>
        <w:rPr>
          <w:b/>
          <w:spacing w:val="80"/>
          <w:sz w:val="20"/>
        </w:rPr>
        <w:t xml:space="preserve"> </w:t>
      </w:r>
      <w:r>
        <w:rPr>
          <w:b/>
          <w:sz w:val="20"/>
        </w:rPr>
        <w:t>Agreement</w:t>
      </w:r>
      <w:r>
        <w:rPr>
          <w:b/>
          <w:spacing w:val="80"/>
          <w:sz w:val="20"/>
        </w:rPr>
        <w:t xml:space="preserve"> </w:t>
      </w:r>
      <w:r>
        <w:rPr>
          <w:sz w:val="20"/>
        </w:rPr>
        <w:t xml:space="preserve">and/or </w:t>
      </w:r>
      <w:r>
        <w:rPr>
          <w:b/>
          <w:sz w:val="20"/>
        </w:rPr>
        <w:t xml:space="preserve">Construction Agreement </w:t>
      </w:r>
      <w:r>
        <w:rPr>
          <w:sz w:val="20"/>
        </w:rPr>
        <w:t>is submitted, and thereafter in calendar week 24 in each calendar year</w:t>
      </w:r>
      <w:commentRangeStart w:id="447"/>
      <w:r>
        <w:rPr>
          <w:sz w:val="20"/>
        </w:rPr>
        <w:t>,</w:t>
      </w:r>
      <w:commentRangeEnd w:id="447"/>
      <w:r w:rsidR="00BB6077">
        <w:rPr>
          <w:rStyle w:val="CommentReference"/>
        </w:rPr>
        <w:commentReference w:id="447"/>
      </w:r>
    </w:p>
    <w:p w14:paraId="4DE73823" w14:textId="4775149D" w:rsidR="00735799" w:rsidRDefault="00474BB3" w:rsidP="00494744">
      <w:pPr>
        <w:pStyle w:val="ListParagraph"/>
        <w:numPr>
          <w:ilvl w:val="0"/>
          <w:numId w:val="6"/>
        </w:numPr>
        <w:tabs>
          <w:tab w:val="left" w:pos="1985"/>
        </w:tabs>
        <w:spacing w:line="264" w:lineRule="auto"/>
        <w:ind w:left="1985" w:right="1210" w:hanging="425"/>
        <w:jc w:val="both"/>
        <w:rPr>
          <w:sz w:val="20"/>
        </w:rPr>
      </w:pPr>
      <w:r>
        <w:rPr>
          <w:sz w:val="20"/>
        </w:rPr>
        <w:t xml:space="preserve">each </w:t>
      </w:r>
      <w:r w:rsidRPr="00BA65F8">
        <w:rPr>
          <w:b/>
          <w:sz w:val="20"/>
        </w:rPr>
        <w:t>Generator</w:t>
      </w:r>
      <w:r>
        <w:rPr>
          <w:b/>
          <w:color w:val="00AFEF"/>
          <w:sz w:val="20"/>
        </w:rPr>
        <w:t xml:space="preserve"> </w:t>
      </w:r>
      <w:r>
        <w:rPr>
          <w:sz w:val="20"/>
        </w:rPr>
        <w:t xml:space="preserve">shall </w:t>
      </w:r>
      <w:commentRangeStart w:id="448"/>
      <w:commentRangeStart w:id="449"/>
      <w:r>
        <w:rPr>
          <w:sz w:val="20"/>
        </w:rPr>
        <w:t>(</w:t>
      </w:r>
      <w:commentRangeEnd w:id="448"/>
      <w:r w:rsidR="00A04056">
        <w:rPr>
          <w:rStyle w:val="CommentReference"/>
        </w:rPr>
        <w:commentReference w:id="448"/>
      </w:r>
      <w:commentRangeEnd w:id="449"/>
      <w:r w:rsidR="001716A7">
        <w:rPr>
          <w:rStyle w:val="CommentReference"/>
        </w:rPr>
        <w:commentReference w:id="449"/>
      </w:r>
      <w:r>
        <w:rPr>
          <w:sz w:val="20"/>
        </w:rPr>
        <w:t>subject to OC2.3.2.1</w:t>
      </w:r>
      <w:r w:rsidR="0046339E">
        <w:rPr>
          <w:sz w:val="20"/>
        </w:rPr>
        <w:t xml:space="preserve"> </w:t>
      </w:r>
      <w:r>
        <w:rPr>
          <w:sz w:val="20"/>
        </w:rPr>
        <w:t>j)</w:t>
      </w:r>
      <w:r w:rsidR="00F845C7">
        <w:rPr>
          <w:sz w:val="20"/>
        </w:rPr>
        <w:t>)</w:t>
      </w:r>
      <w:r>
        <w:rPr>
          <w:sz w:val="20"/>
        </w:rPr>
        <w:t xml:space="preserve"> in respect of each of its</w:t>
      </w:r>
      <w:r w:rsidR="00921D0A">
        <w:rPr>
          <w:sz w:val="20"/>
        </w:rPr>
        <w:t xml:space="preserve"> </w:t>
      </w:r>
      <w:commentRangeStart w:id="450"/>
      <w:commentRangeStart w:id="451"/>
      <w:r w:rsidRPr="00F02576">
        <w:rPr>
          <w:b/>
          <w:sz w:val="20"/>
        </w:rPr>
        <w:t>Gen</w:t>
      </w:r>
      <w:r w:rsidR="003577EB" w:rsidRPr="00F02576">
        <w:rPr>
          <w:b/>
          <w:sz w:val="20"/>
        </w:rPr>
        <w:t>sets</w:t>
      </w:r>
      <w:r>
        <w:rPr>
          <w:b/>
          <w:sz w:val="20"/>
        </w:rPr>
        <w:t xml:space="preserve"> </w:t>
      </w:r>
      <w:commentRangeEnd w:id="450"/>
      <w:r w:rsidR="004855F6">
        <w:rPr>
          <w:rStyle w:val="CommentReference"/>
        </w:rPr>
        <w:commentReference w:id="450"/>
      </w:r>
      <w:commentRangeEnd w:id="451"/>
      <w:r w:rsidR="00841017">
        <w:rPr>
          <w:rStyle w:val="CommentReference"/>
        </w:rPr>
        <w:commentReference w:id="451"/>
      </w:r>
      <w:r>
        <w:rPr>
          <w:sz w:val="20"/>
        </w:rPr>
        <w:t xml:space="preserve">submit to </w:t>
      </w:r>
      <w:r>
        <w:rPr>
          <w:b/>
          <w:sz w:val="20"/>
        </w:rPr>
        <w:t xml:space="preserve">The Company </w:t>
      </w:r>
      <w:r>
        <w:rPr>
          <w:sz w:val="20"/>
        </w:rPr>
        <w:t xml:space="preserve">in writing the </w:t>
      </w:r>
      <w:r>
        <w:rPr>
          <w:b/>
          <w:sz w:val="20"/>
        </w:rPr>
        <w:t>Generation Planning Parameters</w:t>
      </w:r>
      <w:r>
        <w:rPr>
          <w:b/>
          <w:spacing w:val="-6"/>
          <w:sz w:val="20"/>
        </w:rPr>
        <w:t xml:space="preserve"> </w:t>
      </w:r>
      <w:r>
        <w:rPr>
          <w:sz w:val="20"/>
        </w:rPr>
        <w:t>and</w:t>
      </w:r>
      <w:r>
        <w:rPr>
          <w:spacing w:val="-7"/>
          <w:sz w:val="20"/>
        </w:rPr>
        <w:t xml:space="preserve"> </w:t>
      </w:r>
      <w:r>
        <w:rPr>
          <w:sz w:val="20"/>
        </w:rPr>
        <w:t>the</w:t>
      </w:r>
      <w:r>
        <w:rPr>
          <w:spacing w:val="-9"/>
          <w:sz w:val="20"/>
        </w:rPr>
        <w:t xml:space="preserve"> </w:t>
      </w:r>
      <w:r w:rsidRPr="00BA65F8">
        <w:rPr>
          <w:b/>
          <w:sz w:val="20"/>
        </w:rPr>
        <w:t>Generator</w:t>
      </w:r>
      <w:r w:rsidRPr="00BA65F8">
        <w:rPr>
          <w:b/>
          <w:spacing w:val="-9"/>
          <w:sz w:val="20"/>
        </w:rPr>
        <w:t xml:space="preserve"> </w:t>
      </w:r>
      <w:r>
        <w:rPr>
          <w:b/>
          <w:sz w:val="20"/>
        </w:rPr>
        <w:t>Performance</w:t>
      </w:r>
      <w:r>
        <w:rPr>
          <w:b/>
          <w:spacing w:val="-9"/>
          <w:sz w:val="20"/>
        </w:rPr>
        <w:t xml:space="preserve"> </w:t>
      </w:r>
      <w:r>
        <w:rPr>
          <w:b/>
          <w:sz w:val="20"/>
        </w:rPr>
        <w:t>Charts</w:t>
      </w:r>
      <w:r>
        <w:rPr>
          <w:b/>
          <w:spacing w:val="-9"/>
          <w:sz w:val="20"/>
        </w:rPr>
        <w:t xml:space="preserve"> </w:t>
      </w:r>
      <w:r>
        <w:rPr>
          <w:sz w:val="20"/>
        </w:rPr>
        <w:t>as</w:t>
      </w:r>
      <w:r>
        <w:rPr>
          <w:spacing w:val="-8"/>
          <w:sz w:val="20"/>
        </w:rPr>
        <w:t xml:space="preserve"> </w:t>
      </w:r>
      <w:r w:rsidR="00433122">
        <w:rPr>
          <w:sz w:val="20"/>
        </w:rPr>
        <w:t>required</w:t>
      </w:r>
      <w:commentRangeStart w:id="452"/>
      <w:commentRangeStart w:id="453"/>
      <w:r>
        <w:rPr>
          <w:sz w:val="20"/>
        </w:rPr>
        <w:t>.</w:t>
      </w:r>
      <w:commentRangeEnd w:id="452"/>
      <w:r w:rsidR="00D26B48">
        <w:rPr>
          <w:rStyle w:val="CommentReference"/>
        </w:rPr>
        <w:commentReference w:id="452"/>
      </w:r>
      <w:commentRangeEnd w:id="453"/>
      <w:r w:rsidR="00C7659B">
        <w:rPr>
          <w:rStyle w:val="CommentReference"/>
        </w:rPr>
        <w:commentReference w:id="453"/>
      </w:r>
    </w:p>
    <w:p w14:paraId="3A616E0B" w14:textId="7F394478" w:rsidR="00735799" w:rsidRDefault="00474BB3" w:rsidP="00494744">
      <w:pPr>
        <w:pStyle w:val="ListParagraph"/>
        <w:numPr>
          <w:ilvl w:val="0"/>
          <w:numId w:val="6"/>
        </w:numPr>
        <w:tabs>
          <w:tab w:val="left" w:pos="1985"/>
        </w:tabs>
        <w:spacing w:before="118" w:line="264" w:lineRule="auto"/>
        <w:ind w:left="1985" w:right="1210" w:hanging="425"/>
        <w:jc w:val="both"/>
        <w:rPr>
          <w:sz w:val="20"/>
        </w:rPr>
      </w:pPr>
      <w:r>
        <w:rPr>
          <w:sz w:val="20"/>
        </w:rPr>
        <w:t xml:space="preserve">The </w:t>
      </w:r>
      <w:r>
        <w:rPr>
          <w:b/>
          <w:sz w:val="20"/>
        </w:rPr>
        <w:t xml:space="preserve">Generation Planning Parameters </w:t>
      </w:r>
      <w:r>
        <w:rPr>
          <w:sz w:val="20"/>
        </w:rPr>
        <w:t xml:space="preserve">and the </w:t>
      </w:r>
      <w:r w:rsidRPr="00BA65F8">
        <w:rPr>
          <w:b/>
          <w:sz w:val="20"/>
        </w:rPr>
        <w:t>Generator</w:t>
      </w:r>
      <w:r>
        <w:rPr>
          <w:b/>
          <w:color w:val="00AFEF"/>
          <w:sz w:val="20"/>
        </w:rPr>
        <w:t xml:space="preserve"> </w:t>
      </w:r>
      <w:r>
        <w:rPr>
          <w:b/>
          <w:sz w:val="20"/>
        </w:rPr>
        <w:t xml:space="preserve">Performance Chart(s) </w:t>
      </w:r>
      <w:r>
        <w:rPr>
          <w:sz w:val="20"/>
        </w:rPr>
        <w:t xml:space="preserve">shall reasonably reflect the true operating characteristics of the </w:t>
      </w:r>
      <w:r>
        <w:rPr>
          <w:b/>
          <w:sz w:val="20"/>
        </w:rPr>
        <w:t>Gen</w:t>
      </w:r>
      <w:r w:rsidR="00DC65E2">
        <w:rPr>
          <w:b/>
          <w:sz w:val="20"/>
        </w:rPr>
        <w:t>set</w:t>
      </w:r>
      <w:commentRangeStart w:id="454"/>
      <w:commentRangeStart w:id="455"/>
      <w:r>
        <w:rPr>
          <w:b/>
          <w:sz w:val="20"/>
        </w:rPr>
        <w:t xml:space="preserve"> </w:t>
      </w:r>
      <w:commentRangeEnd w:id="454"/>
      <w:r w:rsidR="000A5FBB">
        <w:rPr>
          <w:rStyle w:val="CommentReference"/>
        </w:rPr>
        <w:commentReference w:id="454"/>
      </w:r>
      <w:commentRangeEnd w:id="455"/>
      <w:r w:rsidR="00266D3B">
        <w:rPr>
          <w:rStyle w:val="CommentReference"/>
        </w:rPr>
        <w:commentReference w:id="455"/>
      </w:r>
      <w:r>
        <w:rPr>
          <w:sz w:val="20"/>
        </w:rPr>
        <w:t xml:space="preserve">and shall demonstrate that the </w:t>
      </w:r>
      <w:r>
        <w:rPr>
          <w:b/>
          <w:sz w:val="20"/>
        </w:rPr>
        <w:t xml:space="preserve">Generating Unit </w:t>
      </w:r>
      <w:r>
        <w:rPr>
          <w:sz w:val="20"/>
        </w:rPr>
        <w:t xml:space="preserve">meets the </w:t>
      </w:r>
      <w:r>
        <w:rPr>
          <w:b/>
          <w:sz w:val="20"/>
        </w:rPr>
        <w:t xml:space="preserve">Reactive Power Plant </w:t>
      </w:r>
      <w:r>
        <w:rPr>
          <w:sz w:val="20"/>
        </w:rPr>
        <w:t xml:space="preserve">performance requirements of CC.6.3.2 or ECC.6.3.2 (as </w:t>
      </w:r>
      <w:r>
        <w:rPr>
          <w:spacing w:val="-2"/>
          <w:sz w:val="20"/>
        </w:rPr>
        <w:t>applicable).</w:t>
      </w:r>
    </w:p>
    <w:p w14:paraId="46C77D8D" w14:textId="77777777" w:rsidR="00735799" w:rsidRDefault="00474BB3" w:rsidP="003E53EE">
      <w:pPr>
        <w:pStyle w:val="ListParagraph"/>
        <w:numPr>
          <w:ilvl w:val="0"/>
          <w:numId w:val="6"/>
        </w:numPr>
        <w:tabs>
          <w:tab w:val="left" w:pos="1985"/>
        </w:tabs>
        <w:spacing w:before="121" w:line="264" w:lineRule="auto"/>
        <w:ind w:left="1985" w:right="1209" w:hanging="425"/>
        <w:jc w:val="both"/>
        <w:rPr>
          <w:sz w:val="20"/>
        </w:rPr>
      </w:pPr>
      <w:r>
        <w:rPr>
          <w:sz w:val="20"/>
        </w:rPr>
        <w:t xml:space="preserve">The </w:t>
      </w:r>
      <w:r>
        <w:rPr>
          <w:b/>
          <w:sz w:val="20"/>
        </w:rPr>
        <w:t xml:space="preserve">Generation Planning Parameters </w:t>
      </w:r>
      <w:r>
        <w:rPr>
          <w:sz w:val="20"/>
        </w:rPr>
        <w:t xml:space="preserve">and the </w:t>
      </w:r>
      <w:r w:rsidRPr="00BA65F8">
        <w:rPr>
          <w:b/>
          <w:bCs/>
          <w:sz w:val="20"/>
        </w:rPr>
        <w:t>Generator</w:t>
      </w:r>
      <w:r>
        <w:rPr>
          <w:color w:val="00AFEF"/>
          <w:sz w:val="20"/>
        </w:rPr>
        <w:t xml:space="preserve"> </w:t>
      </w:r>
      <w:commentRangeStart w:id="456"/>
      <w:commentRangeStart w:id="457"/>
      <w:r w:rsidRPr="003E53EE">
        <w:rPr>
          <w:b/>
          <w:sz w:val="20"/>
        </w:rPr>
        <w:t>Performance Chart</w:t>
      </w:r>
      <w:commentRangeEnd w:id="456"/>
      <w:r w:rsidR="00B929A4" w:rsidRPr="003E53EE">
        <w:rPr>
          <w:rStyle w:val="CommentReference"/>
          <w:b/>
        </w:rPr>
        <w:commentReference w:id="456"/>
      </w:r>
      <w:commentRangeEnd w:id="457"/>
      <w:r w:rsidR="000F7DE5">
        <w:rPr>
          <w:rStyle w:val="CommentReference"/>
        </w:rPr>
        <w:commentReference w:id="457"/>
      </w:r>
      <w:r>
        <w:rPr>
          <w:sz w:val="20"/>
        </w:rPr>
        <w:t xml:space="preserve">(s) shall be applied (unless revised under this </w:t>
      </w:r>
      <w:r>
        <w:rPr>
          <w:b/>
          <w:sz w:val="20"/>
        </w:rPr>
        <w:t xml:space="preserve">OC2 </w:t>
      </w:r>
      <w:r>
        <w:rPr>
          <w:sz w:val="20"/>
        </w:rPr>
        <w:t xml:space="preserve">or (in the case of the </w:t>
      </w:r>
      <w:r w:rsidRPr="00BA65F8">
        <w:rPr>
          <w:b/>
          <w:sz w:val="20"/>
        </w:rPr>
        <w:t xml:space="preserve">Generator </w:t>
      </w:r>
      <w:r>
        <w:rPr>
          <w:b/>
          <w:sz w:val="20"/>
        </w:rPr>
        <w:t xml:space="preserve">Performance Chart </w:t>
      </w:r>
      <w:r>
        <w:rPr>
          <w:sz w:val="20"/>
        </w:rPr>
        <w:t xml:space="preserve">only) </w:t>
      </w:r>
      <w:r>
        <w:rPr>
          <w:b/>
          <w:sz w:val="20"/>
        </w:rPr>
        <w:t xml:space="preserve">BC1 </w:t>
      </w:r>
      <w:r>
        <w:rPr>
          <w:sz w:val="20"/>
        </w:rPr>
        <w:t xml:space="preserve">in relation to </w:t>
      </w:r>
      <w:r>
        <w:rPr>
          <w:b/>
          <w:sz w:val="20"/>
        </w:rPr>
        <w:t>Other Relevant Data</w:t>
      </w:r>
      <w:r>
        <w:rPr>
          <w:sz w:val="20"/>
        </w:rPr>
        <w:t xml:space="preserve">) from the </w:t>
      </w:r>
      <w:r>
        <w:rPr>
          <w:b/>
          <w:sz w:val="20"/>
        </w:rPr>
        <w:t>Completion Date</w:t>
      </w:r>
      <w:r>
        <w:rPr>
          <w:sz w:val="20"/>
        </w:rPr>
        <w:t xml:space="preserve">, in the case of the ones submitted with the </w:t>
      </w:r>
      <w:r>
        <w:rPr>
          <w:b/>
          <w:sz w:val="20"/>
        </w:rPr>
        <w:t>Statement of Readiness</w:t>
      </w:r>
      <w:r>
        <w:rPr>
          <w:sz w:val="20"/>
        </w:rPr>
        <w:t>, and in the case of the ones submitted in calendar week 24, from the beginning of week 25 onwards.</w:t>
      </w:r>
    </w:p>
    <w:p w14:paraId="6E287717" w14:textId="4F33D0DC" w:rsidR="00735799" w:rsidRDefault="00474BB3" w:rsidP="003E53EE">
      <w:pPr>
        <w:pStyle w:val="ListParagraph"/>
        <w:numPr>
          <w:ilvl w:val="0"/>
          <w:numId w:val="6"/>
        </w:numPr>
        <w:tabs>
          <w:tab w:val="left" w:pos="1985"/>
        </w:tabs>
        <w:spacing w:before="121" w:line="264" w:lineRule="auto"/>
        <w:ind w:left="1985" w:right="1212" w:hanging="425"/>
        <w:jc w:val="both"/>
        <w:rPr>
          <w:sz w:val="20"/>
        </w:rPr>
      </w:pPr>
      <w:r w:rsidRPr="00BA65F8">
        <w:rPr>
          <w:b/>
          <w:sz w:val="20"/>
        </w:rPr>
        <w:t>Generator</w:t>
      </w:r>
      <w:r>
        <w:rPr>
          <w:b/>
          <w:color w:val="00AFEF"/>
          <w:spacing w:val="-9"/>
          <w:sz w:val="20"/>
        </w:rPr>
        <w:t xml:space="preserve"> </w:t>
      </w:r>
      <w:r w:rsidRPr="00DC64BD">
        <w:rPr>
          <w:b/>
          <w:bCs/>
          <w:sz w:val="20"/>
        </w:rPr>
        <w:t>Performance</w:t>
      </w:r>
      <w:r w:rsidRPr="00DC64BD">
        <w:rPr>
          <w:b/>
          <w:bCs/>
          <w:spacing w:val="-12"/>
          <w:sz w:val="20"/>
        </w:rPr>
        <w:t xml:space="preserve"> </w:t>
      </w:r>
      <w:r w:rsidRPr="00DC64BD">
        <w:rPr>
          <w:b/>
          <w:bCs/>
          <w:sz w:val="20"/>
        </w:rPr>
        <w:t>Chart</w:t>
      </w:r>
      <w:r>
        <w:rPr>
          <w:sz w:val="20"/>
        </w:rPr>
        <w:t>(s)</w:t>
      </w:r>
      <w:r>
        <w:rPr>
          <w:spacing w:val="-10"/>
          <w:sz w:val="20"/>
        </w:rPr>
        <w:t xml:space="preserve"> </w:t>
      </w:r>
      <w:r>
        <w:rPr>
          <w:sz w:val="20"/>
        </w:rPr>
        <w:t>shall</w:t>
      </w:r>
      <w:r>
        <w:rPr>
          <w:spacing w:val="-11"/>
          <w:sz w:val="20"/>
        </w:rPr>
        <w:t xml:space="preserve"> </w:t>
      </w:r>
      <w:r>
        <w:rPr>
          <w:sz w:val="20"/>
        </w:rPr>
        <w:t>be</w:t>
      </w:r>
      <w:r>
        <w:rPr>
          <w:spacing w:val="-10"/>
          <w:sz w:val="20"/>
        </w:rPr>
        <w:t xml:space="preserve"> </w:t>
      </w:r>
      <w:r>
        <w:rPr>
          <w:sz w:val="20"/>
        </w:rPr>
        <w:t>in</w:t>
      </w:r>
      <w:r>
        <w:rPr>
          <w:spacing w:val="-12"/>
          <w:sz w:val="20"/>
        </w:rPr>
        <w:t xml:space="preserve"> </w:t>
      </w:r>
      <w:r>
        <w:rPr>
          <w:sz w:val="20"/>
        </w:rPr>
        <w:t>the</w:t>
      </w:r>
      <w:r>
        <w:rPr>
          <w:spacing w:val="-13"/>
          <w:sz w:val="20"/>
        </w:rPr>
        <w:t xml:space="preserve"> </w:t>
      </w:r>
      <w:r>
        <w:rPr>
          <w:sz w:val="20"/>
        </w:rPr>
        <w:t>format</w:t>
      </w:r>
      <w:r>
        <w:rPr>
          <w:spacing w:val="-10"/>
          <w:sz w:val="20"/>
        </w:rPr>
        <w:t xml:space="preserve"> </w:t>
      </w:r>
      <w:r>
        <w:rPr>
          <w:sz w:val="20"/>
        </w:rPr>
        <w:t>indicated</w:t>
      </w:r>
      <w:r>
        <w:rPr>
          <w:spacing w:val="-10"/>
          <w:sz w:val="20"/>
        </w:rPr>
        <w:t xml:space="preserve"> </w:t>
      </w:r>
      <w:r>
        <w:rPr>
          <w:sz w:val="20"/>
        </w:rPr>
        <w:t>in</w:t>
      </w:r>
      <w:r>
        <w:rPr>
          <w:spacing w:val="-8"/>
          <w:sz w:val="20"/>
        </w:rPr>
        <w:t xml:space="preserve"> </w:t>
      </w:r>
      <w:r w:rsidR="00056D65">
        <w:rPr>
          <w:spacing w:val="-8"/>
          <w:sz w:val="20"/>
        </w:rPr>
        <w:t xml:space="preserve">the </w:t>
      </w:r>
      <w:r w:rsidRPr="002B183F">
        <w:rPr>
          <w:b/>
          <w:sz w:val="20"/>
        </w:rPr>
        <w:t>P</w:t>
      </w:r>
      <w:r w:rsidR="00056D65" w:rsidRPr="002B183F">
        <w:rPr>
          <w:b/>
          <w:sz w:val="20"/>
        </w:rPr>
        <w:t xml:space="preserve">lanning </w:t>
      </w:r>
      <w:r w:rsidRPr="002B183F">
        <w:rPr>
          <w:b/>
          <w:sz w:val="20"/>
        </w:rPr>
        <w:t>C</w:t>
      </w:r>
      <w:r w:rsidR="00056D65" w:rsidRPr="002B183F">
        <w:rPr>
          <w:b/>
          <w:sz w:val="20"/>
        </w:rPr>
        <w:t xml:space="preserve">ode </w:t>
      </w:r>
      <w:r w:rsidR="00056D65" w:rsidRPr="006C0D87">
        <w:rPr>
          <w:bCs/>
          <w:sz w:val="20"/>
        </w:rPr>
        <w:t>Appendix G</w:t>
      </w:r>
      <w:r w:rsidR="005B0A2B">
        <w:rPr>
          <w:b/>
          <w:sz w:val="20"/>
        </w:rPr>
        <w:t xml:space="preserve"> </w:t>
      </w:r>
      <w:r>
        <w:rPr>
          <w:color w:val="000000"/>
          <w:sz w:val="20"/>
        </w:rPr>
        <w:t>and</w:t>
      </w:r>
      <w:r>
        <w:rPr>
          <w:color w:val="000000"/>
          <w:spacing w:val="-10"/>
          <w:sz w:val="20"/>
        </w:rPr>
        <w:t xml:space="preserve"> </w:t>
      </w:r>
      <w:r>
        <w:rPr>
          <w:color w:val="000000"/>
          <w:sz w:val="20"/>
        </w:rPr>
        <w:t xml:space="preserve">the </w:t>
      </w:r>
      <w:r w:rsidRPr="0085380E">
        <w:rPr>
          <w:b/>
          <w:bCs/>
          <w:color w:val="000000"/>
          <w:sz w:val="20"/>
        </w:rPr>
        <w:t>Generation Planning Parameters</w:t>
      </w:r>
      <w:r>
        <w:rPr>
          <w:color w:val="000000"/>
          <w:sz w:val="20"/>
        </w:rPr>
        <w:t xml:space="preserve"> shall be as set out in Appendix </w:t>
      </w:r>
      <w:r w:rsidR="002E149B">
        <w:rPr>
          <w:color w:val="000000"/>
          <w:sz w:val="20"/>
        </w:rPr>
        <w:t>G of the Planning Code</w:t>
      </w:r>
      <w:r w:rsidR="00363BBB">
        <w:rPr>
          <w:color w:val="000000"/>
          <w:sz w:val="20"/>
        </w:rPr>
        <w:t>.</w:t>
      </w:r>
    </w:p>
    <w:p w14:paraId="216DAAA3" w14:textId="665E5B2B" w:rsidR="00735799" w:rsidRDefault="00474BB3" w:rsidP="003E53EE">
      <w:pPr>
        <w:pStyle w:val="ListParagraph"/>
        <w:numPr>
          <w:ilvl w:val="0"/>
          <w:numId w:val="6"/>
        </w:numPr>
        <w:tabs>
          <w:tab w:val="left" w:pos="1985"/>
        </w:tabs>
        <w:spacing w:line="264" w:lineRule="auto"/>
        <w:ind w:left="1985" w:right="1212" w:hanging="425"/>
        <w:jc w:val="both"/>
        <w:rPr>
          <w:sz w:val="20"/>
        </w:rPr>
      </w:pPr>
      <w:r>
        <w:rPr>
          <w:sz w:val="20"/>
        </w:rPr>
        <w:t xml:space="preserve">Any changes to the </w:t>
      </w:r>
      <w:r w:rsidRPr="00DF3942">
        <w:rPr>
          <w:b/>
          <w:sz w:val="20"/>
        </w:rPr>
        <w:t>Generator</w:t>
      </w:r>
      <w:r>
        <w:rPr>
          <w:b/>
          <w:color w:val="00AFEF"/>
          <w:sz w:val="20"/>
        </w:rPr>
        <w:t xml:space="preserve"> </w:t>
      </w:r>
      <w:r>
        <w:rPr>
          <w:b/>
          <w:sz w:val="20"/>
        </w:rPr>
        <w:t xml:space="preserve">Performance Chart </w:t>
      </w:r>
      <w:r>
        <w:rPr>
          <w:sz w:val="20"/>
        </w:rPr>
        <w:t xml:space="preserve">or </w:t>
      </w:r>
      <w:r>
        <w:rPr>
          <w:b/>
          <w:sz w:val="20"/>
        </w:rPr>
        <w:t>Generation Planning Parameters</w:t>
      </w:r>
      <w:r>
        <w:rPr>
          <w:b/>
          <w:spacing w:val="-6"/>
          <w:sz w:val="20"/>
        </w:rPr>
        <w:t xml:space="preserve"> </w:t>
      </w:r>
      <w:r>
        <w:rPr>
          <w:sz w:val="20"/>
        </w:rPr>
        <w:t>should</w:t>
      </w:r>
      <w:r>
        <w:rPr>
          <w:spacing w:val="-7"/>
          <w:sz w:val="20"/>
        </w:rPr>
        <w:t xml:space="preserve"> </w:t>
      </w:r>
      <w:r>
        <w:rPr>
          <w:sz w:val="20"/>
        </w:rPr>
        <w:t>be</w:t>
      </w:r>
      <w:r>
        <w:rPr>
          <w:spacing w:val="-9"/>
          <w:sz w:val="20"/>
        </w:rPr>
        <w:t xml:space="preserve"> </w:t>
      </w:r>
      <w:r>
        <w:rPr>
          <w:sz w:val="20"/>
        </w:rPr>
        <w:t>notified</w:t>
      </w:r>
      <w:r>
        <w:rPr>
          <w:spacing w:val="-7"/>
          <w:sz w:val="20"/>
        </w:rPr>
        <w:t xml:space="preserve"> </w:t>
      </w:r>
      <w:r>
        <w:rPr>
          <w:sz w:val="20"/>
        </w:rPr>
        <w:t>to</w:t>
      </w:r>
      <w:r>
        <w:rPr>
          <w:spacing w:val="-4"/>
          <w:sz w:val="20"/>
        </w:rPr>
        <w:t xml:space="preserve"> </w:t>
      </w:r>
      <w:r>
        <w:rPr>
          <w:b/>
          <w:sz w:val="20"/>
        </w:rPr>
        <w:t>The</w:t>
      </w:r>
      <w:r>
        <w:rPr>
          <w:b/>
          <w:spacing w:val="-7"/>
          <w:sz w:val="20"/>
        </w:rPr>
        <w:t xml:space="preserve"> </w:t>
      </w:r>
      <w:r>
        <w:rPr>
          <w:b/>
          <w:sz w:val="20"/>
        </w:rPr>
        <w:t>Company</w:t>
      </w:r>
      <w:r>
        <w:rPr>
          <w:b/>
          <w:spacing w:val="-5"/>
          <w:sz w:val="20"/>
        </w:rPr>
        <w:t xml:space="preserve"> </w:t>
      </w:r>
      <w:r>
        <w:rPr>
          <w:sz w:val="20"/>
        </w:rPr>
        <w:t>as</w:t>
      </w:r>
      <w:r>
        <w:rPr>
          <w:spacing w:val="-6"/>
          <w:sz w:val="20"/>
        </w:rPr>
        <w:t xml:space="preserve"> </w:t>
      </w:r>
      <w:r>
        <w:rPr>
          <w:sz w:val="20"/>
        </w:rPr>
        <w:t>soon</w:t>
      </w:r>
      <w:r>
        <w:rPr>
          <w:spacing w:val="-7"/>
          <w:sz w:val="20"/>
        </w:rPr>
        <w:t xml:space="preserve"> </w:t>
      </w:r>
      <w:commentRangeStart w:id="458"/>
      <w:r>
        <w:rPr>
          <w:sz w:val="20"/>
        </w:rPr>
        <w:t>as</w:t>
      </w:r>
      <w:r>
        <w:rPr>
          <w:spacing w:val="-8"/>
          <w:sz w:val="20"/>
        </w:rPr>
        <w:t xml:space="preserve"> </w:t>
      </w:r>
      <w:r>
        <w:rPr>
          <w:sz w:val="20"/>
        </w:rPr>
        <w:t>the</w:t>
      </w:r>
      <w:r w:rsidR="00090F7C">
        <w:rPr>
          <w:sz w:val="20"/>
        </w:rPr>
        <w:t xml:space="preserve"> </w:t>
      </w:r>
      <w:r w:rsidR="00090F7C" w:rsidRPr="003E53EE">
        <w:rPr>
          <w:b/>
          <w:bCs/>
          <w:sz w:val="20"/>
        </w:rPr>
        <w:t>Generator</w:t>
      </w:r>
      <w:r>
        <w:rPr>
          <w:spacing w:val="-8"/>
          <w:sz w:val="20"/>
        </w:rPr>
        <w:t xml:space="preserve"> </w:t>
      </w:r>
      <w:commentRangeEnd w:id="458"/>
      <w:r w:rsidR="008148BB">
        <w:rPr>
          <w:rStyle w:val="CommentReference"/>
        </w:rPr>
        <w:commentReference w:id="458"/>
      </w:r>
      <w:r w:rsidR="00830E96">
        <w:rPr>
          <w:sz w:val="20"/>
        </w:rPr>
        <w:t>becomes</w:t>
      </w:r>
      <w:r>
        <w:rPr>
          <w:spacing w:val="-6"/>
          <w:sz w:val="20"/>
        </w:rPr>
        <w:t xml:space="preserve"> </w:t>
      </w:r>
      <w:r>
        <w:rPr>
          <w:sz w:val="20"/>
        </w:rPr>
        <w:t>aware</w:t>
      </w:r>
      <w:r>
        <w:rPr>
          <w:spacing w:val="-7"/>
          <w:sz w:val="20"/>
        </w:rPr>
        <w:t xml:space="preserve"> </w:t>
      </w:r>
      <w:r>
        <w:rPr>
          <w:sz w:val="20"/>
        </w:rPr>
        <w:t>of</w:t>
      </w:r>
      <w:r>
        <w:rPr>
          <w:spacing w:val="-7"/>
          <w:sz w:val="20"/>
        </w:rPr>
        <w:t xml:space="preserve"> </w:t>
      </w:r>
      <w:r>
        <w:rPr>
          <w:sz w:val="20"/>
        </w:rPr>
        <w:t xml:space="preserve">the issue and are able to notify </w:t>
      </w:r>
      <w:r w:rsidRPr="0085380E">
        <w:rPr>
          <w:b/>
          <w:bCs/>
          <w:sz w:val="20"/>
        </w:rPr>
        <w:t>The Company</w:t>
      </w:r>
      <w:r>
        <w:rPr>
          <w:sz w:val="20"/>
        </w:rPr>
        <w:t xml:space="preserve"> through the necessary communication </w:t>
      </w:r>
      <w:r>
        <w:rPr>
          <w:spacing w:val="-2"/>
          <w:sz w:val="20"/>
        </w:rPr>
        <w:t>channels.</w:t>
      </w:r>
    </w:p>
    <w:p w14:paraId="0737FDAB" w14:textId="3DAEFFA4" w:rsidR="00735799" w:rsidRDefault="00474BB3" w:rsidP="003E53EE">
      <w:pPr>
        <w:pStyle w:val="ListParagraph"/>
        <w:numPr>
          <w:ilvl w:val="0"/>
          <w:numId w:val="6"/>
        </w:numPr>
        <w:tabs>
          <w:tab w:val="left" w:pos="1985"/>
        </w:tabs>
        <w:spacing w:before="119" w:line="264" w:lineRule="auto"/>
        <w:ind w:left="1985" w:right="1208" w:hanging="425"/>
        <w:jc w:val="both"/>
        <w:rPr>
          <w:sz w:val="20"/>
        </w:rPr>
      </w:pPr>
      <w:r w:rsidRPr="00DF3942">
        <w:rPr>
          <w:b/>
          <w:sz w:val="20"/>
        </w:rPr>
        <w:t>Generator</w:t>
      </w:r>
      <w:r>
        <w:rPr>
          <w:b/>
          <w:sz w:val="20"/>
        </w:rPr>
        <w:t xml:space="preserve">s </w:t>
      </w:r>
      <w:r>
        <w:rPr>
          <w:sz w:val="20"/>
        </w:rPr>
        <w:t xml:space="preserve">should note that amendments to the composition of the </w:t>
      </w:r>
      <w:r>
        <w:rPr>
          <w:b/>
          <w:sz w:val="20"/>
        </w:rPr>
        <w:t>Power Generating Module</w:t>
      </w:r>
      <w:r>
        <w:rPr>
          <w:sz w:val="20"/>
        </w:rPr>
        <w:t xml:space="preserve">, </w:t>
      </w:r>
      <w:r>
        <w:rPr>
          <w:b/>
          <w:sz w:val="20"/>
        </w:rPr>
        <w:t xml:space="preserve">CCGT Module </w:t>
      </w:r>
      <w:r>
        <w:rPr>
          <w:sz w:val="20"/>
        </w:rPr>
        <w:t xml:space="preserve">or </w:t>
      </w:r>
      <w:r>
        <w:rPr>
          <w:b/>
          <w:sz w:val="20"/>
        </w:rPr>
        <w:t xml:space="preserve">Power Park Module </w:t>
      </w:r>
      <w:r>
        <w:rPr>
          <w:sz w:val="20"/>
        </w:rPr>
        <w:t xml:space="preserve">at </w:t>
      </w:r>
      <w:r>
        <w:rPr>
          <w:b/>
          <w:sz w:val="20"/>
        </w:rPr>
        <w:t>Large Power Stations</w:t>
      </w:r>
      <w:r>
        <w:rPr>
          <w:b/>
          <w:spacing w:val="-10"/>
          <w:sz w:val="20"/>
        </w:rPr>
        <w:t xml:space="preserve"> </w:t>
      </w:r>
      <w:r>
        <w:rPr>
          <w:sz w:val="20"/>
        </w:rPr>
        <w:t>may</w:t>
      </w:r>
      <w:r>
        <w:rPr>
          <w:spacing w:val="-10"/>
          <w:sz w:val="20"/>
        </w:rPr>
        <w:t xml:space="preserve"> </w:t>
      </w:r>
      <w:r>
        <w:rPr>
          <w:sz w:val="20"/>
        </w:rPr>
        <w:t>only</w:t>
      </w:r>
      <w:r>
        <w:rPr>
          <w:spacing w:val="-10"/>
          <w:sz w:val="20"/>
        </w:rPr>
        <w:t xml:space="preserve"> </w:t>
      </w:r>
      <w:r>
        <w:rPr>
          <w:sz w:val="20"/>
        </w:rPr>
        <w:t>be</w:t>
      </w:r>
      <w:r>
        <w:rPr>
          <w:spacing w:val="-12"/>
          <w:sz w:val="20"/>
        </w:rPr>
        <w:t xml:space="preserve"> </w:t>
      </w:r>
      <w:r>
        <w:rPr>
          <w:sz w:val="20"/>
        </w:rPr>
        <w:t>made</w:t>
      </w:r>
      <w:r>
        <w:rPr>
          <w:spacing w:val="-9"/>
          <w:sz w:val="20"/>
        </w:rPr>
        <w:t xml:space="preserve"> </w:t>
      </w:r>
      <w:r>
        <w:rPr>
          <w:sz w:val="20"/>
        </w:rPr>
        <w:t>in</w:t>
      </w:r>
      <w:r>
        <w:rPr>
          <w:spacing w:val="-11"/>
          <w:sz w:val="20"/>
        </w:rPr>
        <w:t xml:space="preserve"> </w:t>
      </w:r>
      <w:r>
        <w:rPr>
          <w:sz w:val="20"/>
        </w:rPr>
        <w:t>accordance</w:t>
      </w:r>
      <w:r>
        <w:rPr>
          <w:spacing w:val="-11"/>
          <w:sz w:val="20"/>
        </w:rPr>
        <w:t xml:space="preserve"> </w:t>
      </w:r>
      <w:r>
        <w:rPr>
          <w:sz w:val="20"/>
        </w:rPr>
        <w:t>with</w:t>
      </w:r>
      <w:r>
        <w:rPr>
          <w:spacing w:val="-12"/>
          <w:sz w:val="20"/>
        </w:rPr>
        <w:t xml:space="preserve"> </w:t>
      </w:r>
      <w:r>
        <w:rPr>
          <w:sz w:val="20"/>
        </w:rPr>
        <w:t>the</w:t>
      </w:r>
      <w:r>
        <w:rPr>
          <w:spacing w:val="-12"/>
          <w:sz w:val="20"/>
        </w:rPr>
        <w:t xml:space="preserve"> </w:t>
      </w:r>
      <w:r>
        <w:rPr>
          <w:sz w:val="20"/>
        </w:rPr>
        <w:t>principles</w:t>
      </w:r>
      <w:r>
        <w:rPr>
          <w:spacing w:val="-10"/>
          <w:sz w:val="20"/>
        </w:rPr>
        <w:t xml:space="preserve"> </w:t>
      </w:r>
      <w:r>
        <w:rPr>
          <w:sz w:val="20"/>
        </w:rPr>
        <w:t>set</w:t>
      </w:r>
      <w:r>
        <w:rPr>
          <w:spacing w:val="-9"/>
          <w:sz w:val="20"/>
        </w:rPr>
        <w:t xml:space="preserve"> </w:t>
      </w:r>
      <w:r>
        <w:rPr>
          <w:sz w:val="20"/>
        </w:rPr>
        <w:t>out</w:t>
      </w:r>
      <w:r>
        <w:rPr>
          <w:spacing w:val="-9"/>
          <w:sz w:val="20"/>
        </w:rPr>
        <w:t xml:space="preserve"> </w:t>
      </w:r>
      <w:r>
        <w:rPr>
          <w:sz w:val="20"/>
        </w:rPr>
        <w:t>in</w:t>
      </w:r>
      <w:r>
        <w:rPr>
          <w:spacing w:val="-9"/>
          <w:sz w:val="20"/>
        </w:rPr>
        <w:t xml:space="preserve"> </w:t>
      </w:r>
      <w:r>
        <w:rPr>
          <w:sz w:val="20"/>
        </w:rPr>
        <w:t xml:space="preserve">PC.A.3.2.3 or PC.A.3.2.4 as applicable. </w:t>
      </w:r>
      <w:commentRangeStart w:id="459"/>
      <w:commentRangeStart w:id="460"/>
      <w:r>
        <w:rPr>
          <w:sz w:val="20"/>
        </w:rPr>
        <w:t xml:space="preserve">If in accordance with PC.A.3.2.3 or PC.A.3.2.4 an amendment is made, any consequential changes to the </w:t>
      </w:r>
      <w:r>
        <w:rPr>
          <w:b/>
          <w:sz w:val="20"/>
        </w:rPr>
        <w:t xml:space="preserve">Generation Planning Parameters </w:t>
      </w:r>
      <w:r>
        <w:rPr>
          <w:sz w:val="20"/>
        </w:rPr>
        <w:t xml:space="preserve">should be notified to </w:t>
      </w:r>
      <w:r>
        <w:rPr>
          <w:b/>
          <w:sz w:val="20"/>
        </w:rPr>
        <w:t xml:space="preserve">The Company </w:t>
      </w:r>
      <w:r>
        <w:rPr>
          <w:sz w:val="20"/>
        </w:rPr>
        <w:t xml:space="preserve">promptly. </w:t>
      </w:r>
      <w:commentRangeEnd w:id="459"/>
      <w:r w:rsidR="00694964">
        <w:rPr>
          <w:rStyle w:val="CommentReference"/>
        </w:rPr>
        <w:commentReference w:id="459"/>
      </w:r>
      <w:commentRangeEnd w:id="460"/>
      <w:r w:rsidR="00AC3F58">
        <w:rPr>
          <w:rStyle w:val="CommentReference"/>
        </w:rPr>
        <w:commentReference w:id="460"/>
      </w:r>
    </w:p>
    <w:p w14:paraId="0A0B436B" w14:textId="5E6281A7" w:rsidR="00735799" w:rsidRDefault="00474BB3" w:rsidP="003E53EE">
      <w:pPr>
        <w:pStyle w:val="ListParagraph"/>
        <w:numPr>
          <w:ilvl w:val="0"/>
          <w:numId w:val="6"/>
        </w:numPr>
        <w:tabs>
          <w:tab w:val="left" w:pos="1985"/>
        </w:tabs>
        <w:spacing w:before="121" w:line="264" w:lineRule="auto"/>
        <w:ind w:left="1985" w:right="1209" w:hanging="425"/>
        <w:jc w:val="both"/>
        <w:rPr>
          <w:sz w:val="20"/>
        </w:rPr>
      </w:pPr>
      <w:r>
        <w:rPr>
          <w:b/>
          <w:sz w:val="20"/>
        </w:rPr>
        <w:t xml:space="preserve">The </w:t>
      </w:r>
      <w:r w:rsidRPr="00DF3942">
        <w:rPr>
          <w:b/>
          <w:sz w:val="20"/>
        </w:rPr>
        <w:t>Generator</w:t>
      </w:r>
      <w:r>
        <w:rPr>
          <w:b/>
          <w:color w:val="00AFEF"/>
          <w:sz w:val="20"/>
        </w:rPr>
        <w:t xml:space="preserve"> </w:t>
      </w:r>
      <w:r>
        <w:rPr>
          <w:b/>
          <w:sz w:val="20"/>
        </w:rPr>
        <w:t xml:space="preserve">Performance Chart </w:t>
      </w:r>
      <w:r>
        <w:rPr>
          <w:sz w:val="20"/>
        </w:rPr>
        <w:t xml:space="preserve">must be as described </w:t>
      </w:r>
      <w:commentRangeStart w:id="461"/>
      <w:commentRangeStart w:id="462"/>
      <w:commentRangeEnd w:id="461"/>
      <w:r w:rsidR="005D43E3">
        <w:rPr>
          <w:rStyle w:val="CommentReference"/>
        </w:rPr>
        <w:commentReference w:id="461"/>
      </w:r>
      <w:commentRangeEnd w:id="462"/>
      <w:r w:rsidR="00AD3284">
        <w:rPr>
          <w:rStyle w:val="CommentReference"/>
        </w:rPr>
        <w:commentReference w:id="462"/>
      </w:r>
      <w:r>
        <w:rPr>
          <w:sz w:val="20"/>
        </w:rPr>
        <w:t>below</w:t>
      </w:r>
      <w:r>
        <w:rPr>
          <w:spacing w:val="-4"/>
          <w:sz w:val="20"/>
        </w:rPr>
        <w:t xml:space="preserve"> </w:t>
      </w:r>
      <w:r>
        <w:rPr>
          <w:sz w:val="20"/>
        </w:rPr>
        <w:t>and</w:t>
      </w:r>
      <w:r>
        <w:rPr>
          <w:spacing w:val="-2"/>
          <w:sz w:val="20"/>
        </w:rPr>
        <w:t xml:space="preserve"> </w:t>
      </w:r>
      <w:r>
        <w:rPr>
          <w:sz w:val="20"/>
        </w:rPr>
        <w:t>demonstrate</w:t>
      </w:r>
      <w:r>
        <w:rPr>
          <w:spacing w:val="-4"/>
          <w:sz w:val="20"/>
        </w:rPr>
        <w:t xml:space="preserve"> </w:t>
      </w:r>
      <w:r>
        <w:rPr>
          <w:sz w:val="20"/>
        </w:rPr>
        <w:t>the</w:t>
      </w:r>
      <w:r>
        <w:rPr>
          <w:spacing w:val="-2"/>
          <w:sz w:val="20"/>
        </w:rPr>
        <w:t xml:space="preserve"> </w:t>
      </w:r>
      <w:r>
        <w:rPr>
          <w:sz w:val="20"/>
        </w:rPr>
        <w:t>limitation</w:t>
      </w:r>
      <w:r>
        <w:rPr>
          <w:spacing w:val="-4"/>
          <w:sz w:val="20"/>
        </w:rPr>
        <w:t xml:space="preserve"> </w:t>
      </w:r>
      <w:r>
        <w:rPr>
          <w:sz w:val="20"/>
        </w:rPr>
        <w:t>on</w:t>
      </w:r>
      <w:r>
        <w:rPr>
          <w:spacing w:val="-4"/>
          <w:sz w:val="20"/>
        </w:rPr>
        <w:t xml:space="preserve"> </w:t>
      </w:r>
      <w:r>
        <w:rPr>
          <w:sz w:val="20"/>
        </w:rPr>
        <w:t>reactive</w:t>
      </w:r>
      <w:r>
        <w:rPr>
          <w:spacing w:val="-4"/>
          <w:sz w:val="20"/>
        </w:rPr>
        <w:t xml:space="preserve"> </w:t>
      </w:r>
      <w:r>
        <w:rPr>
          <w:sz w:val="20"/>
        </w:rPr>
        <w:t>capability</w:t>
      </w:r>
      <w:r>
        <w:rPr>
          <w:spacing w:val="-3"/>
          <w:sz w:val="20"/>
        </w:rPr>
        <w:t xml:space="preserve"> </w:t>
      </w:r>
      <w:r>
        <w:rPr>
          <w:sz w:val="20"/>
        </w:rPr>
        <w:t>of</w:t>
      </w:r>
      <w:r>
        <w:rPr>
          <w:spacing w:val="-4"/>
          <w:sz w:val="20"/>
        </w:rPr>
        <w:t xml:space="preserve"> </w:t>
      </w:r>
      <w:r>
        <w:rPr>
          <w:sz w:val="20"/>
        </w:rPr>
        <w:t xml:space="preserve">the </w:t>
      </w:r>
      <w:r>
        <w:rPr>
          <w:b/>
          <w:sz w:val="20"/>
        </w:rPr>
        <w:t>System</w:t>
      </w:r>
      <w:r>
        <w:rPr>
          <w:b/>
          <w:spacing w:val="-2"/>
          <w:sz w:val="20"/>
        </w:rPr>
        <w:t xml:space="preserve"> </w:t>
      </w:r>
      <w:r>
        <w:rPr>
          <w:sz w:val="20"/>
        </w:rPr>
        <w:t>voltage at 3% above nominal.</w:t>
      </w:r>
      <w:r>
        <w:rPr>
          <w:spacing w:val="40"/>
          <w:sz w:val="20"/>
        </w:rPr>
        <w:t xml:space="preserve"> </w:t>
      </w:r>
      <w:r>
        <w:rPr>
          <w:sz w:val="20"/>
        </w:rPr>
        <w:t>It must also include any limitations on output due to the prime</w:t>
      </w:r>
      <w:r>
        <w:rPr>
          <w:spacing w:val="-8"/>
          <w:sz w:val="20"/>
        </w:rPr>
        <w:t xml:space="preserve"> </w:t>
      </w:r>
      <w:r>
        <w:rPr>
          <w:sz w:val="20"/>
        </w:rPr>
        <w:t>mover</w:t>
      </w:r>
      <w:r>
        <w:rPr>
          <w:spacing w:val="-9"/>
          <w:sz w:val="20"/>
        </w:rPr>
        <w:t xml:space="preserve"> </w:t>
      </w:r>
      <w:r>
        <w:rPr>
          <w:sz w:val="20"/>
        </w:rPr>
        <w:t>(both</w:t>
      </w:r>
      <w:r>
        <w:rPr>
          <w:spacing w:val="-10"/>
          <w:sz w:val="20"/>
        </w:rPr>
        <w:t xml:space="preserve"> </w:t>
      </w:r>
      <w:r>
        <w:rPr>
          <w:sz w:val="20"/>
        </w:rPr>
        <w:t>maximum</w:t>
      </w:r>
      <w:r>
        <w:rPr>
          <w:spacing w:val="-10"/>
          <w:sz w:val="20"/>
        </w:rPr>
        <w:t xml:space="preserve"> </w:t>
      </w:r>
      <w:r>
        <w:rPr>
          <w:sz w:val="20"/>
        </w:rPr>
        <w:t>and</w:t>
      </w:r>
      <w:r>
        <w:rPr>
          <w:spacing w:val="-10"/>
          <w:sz w:val="20"/>
        </w:rPr>
        <w:t xml:space="preserve"> </w:t>
      </w:r>
      <w:r>
        <w:rPr>
          <w:sz w:val="20"/>
        </w:rPr>
        <w:t>minimum),</w:t>
      </w:r>
      <w:r>
        <w:rPr>
          <w:spacing w:val="-6"/>
          <w:sz w:val="20"/>
        </w:rPr>
        <w:t xml:space="preserve"> </w:t>
      </w:r>
      <w:r>
        <w:rPr>
          <w:b/>
          <w:sz w:val="20"/>
        </w:rPr>
        <w:t>Generating</w:t>
      </w:r>
      <w:r>
        <w:rPr>
          <w:b/>
          <w:spacing w:val="-9"/>
          <w:sz w:val="20"/>
        </w:rPr>
        <w:t xml:space="preserve"> </w:t>
      </w:r>
      <w:r>
        <w:rPr>
          <w:b/>
          <w:sz w:val="20"/>
        </w:rPr>
        <w:t>Unit</w:t>
      </w:r>
      <w:r>
        <w:rPr>
          <w:b/>
          <w:spacing w:val="-7"/>
          <w:sz w:val="20"/>
        </w:rPr>
        <w:t xml:space="preserve"> </w:t>
      </w:r>
      <w:r>
        <w:rPr>
          <w:sz w:val="20"/>
        </w:rPr>
        <w:t>step</w:t>
      </w:r>
      <w:r>
        <w:rPr>
          <w:spacing w:val="-10"/>
          <w:sz w:val="20"/>
        </w:rPr>
        <w:t xml:space="preserve"> </w:t>
      </w:r>
      <w:r>
        <w:rPr>
          <w:sz w:val="20"/>
        </w:rPr>
        <w:t>up</w:t>
      </w:r>
      <w:r>
        <w:rPr>
          <w:spacing w:val="-10"/>
          <w:sz w:val="20"/>
        </w:rPr>
        <w:t xml:space="preserve"> </w:t>
      </w:r>
      <w:r>
        <w:rPr>
          <w:sz w:val="20"/>
        </w:rPr>
        <w:t xml:space="preserve">transformer or </w:t>
      </w:r>
      <w:r>
        <w:rPr>
          <w:b/>
          <w:sz w:val="20"/>
        </w:rPr>
        <w:t>User System</w:t>
      </w:r>
      <w:r>
        <w:rPr>
          <w:sz w:val="20"/>
        </w:rPr>
        <w:t>.</w:t>
      </w:r>
    </w:p>
    <w:p w14:paraId="6D261F7C" w14:textId="77777777" w:rsidR="00735799" w:rsidRDefault="00474BB3" w:rsidP="003E53EE">
      <w:pPr>
        <w:pStyle w:val="ListParagraph"/>
        <w:numPr>
          <w:ilvl w:val="1"/>
          <w:numId w:val="6"/>
        </w:numPr>
        <w:tabs>
          <w:tab w:val="left" w:pos="2410"/>
        </w:tabs>
        <w:spacing w:before="121" w:line="264" w:lineRule="auto"/>
        <w:ind w:left="2410" w:right="1212" w:hanging="425"/>
        <w:rPr>
          <w:sz w:val="20"/>
        </w:rPr>
      </w:pPr>
      <w:r>
        <w:rPr>
          <w:sz w:val="20"/>
        </w:rPr>
        <w:t xml:space="preserve">For a </w:t>
      </w:r>
      <w:r>
        <w:rPr>
          <w:b/>
          <w:sz w:val="20"/>
        </w:rPr>
        <w:t xml:space="preserve">Synchronous Generating Unit </w:t>
      </w:r>
      <w:r>
        <w:rPr>
          <w:sz w:val="20"/>
        </w:rPr>
        <w:t xml:space="preserve">on a </w:t>
      </w:r>
      <w:r>
        <w:rPr>
          <w:b/>
          <w:sz w:val="20"/>
        </w:rPr>
        <w:t xml:space="preserve">Generating Unit </w:t>
      </w:r>
      <w:r>
        <w:rPr>
          <w:sz w:val="20"/>
        </w:rPr>
        <w:t xml:space="preserve">specific basis at the </w:t>
      </w:r>
      <w:r>
        <w:rPr>
          <w:b/>
          <w:sz w:val="20"/>
        </w:rPr>
        <w:t xml:space="preserve">Generating Unit </w:t>
      </w:r>
      <w:r>
        <w:rPr>
          <w:sz w:val="20"/>
        </w:rPr>
        <w:t xml:space="preserve">stator terminals. It must include details of the </w:t>
      </w:r>
      <w:r>
        <w:rPr>
          <w:b/>
          <w:sz w:val="20"/>
        </w:rPr>
        <w:t xml:space="preserve">Generating Unit </w:t>
      </w:r>
      <w:r>
        <w:rPr>
          <w:sz w:val="20"/>
        </w:rPr>
        <w:t>transformer parameters.</w:t>
      </w:r>
    </w:p>
    <w:p w14:paraId="3DDCB6A4" w14:textId="3E6822AA" w:rsidR="00735799" w:rsidDel="00C236B0" w:rsidRDefault="00474BB3" w:rsidP="003E53EE">
      <w:pPr>
        <w:pStyle w:val="ListParagraph"/>
        <w:numPr>
          <w:ilvl w:val="1"/>
          <w:numId w:val="6"/>
        </w:numPr>
        <w:tabs>
          <w:tab w:val="left" w:pos="2410"/>
        </w:tabs>
        <w:spacing w:before="119" w:line="264" w:lineRule="auto"/>
        <w:ind w:left="2410" w:right="1213" w:hanging="425"/>
        <w:rPr>
          <w:sz w:val="20"/>
        </w:rPr>
      </w:pPr>
      <w:r>
        <w:rPr>
          <w:sz w:val="20"/>
        </w:rPr>
        <w:t xml:space="preserve">For a </w:t>
      </w:r>
      <w:r w:rsidRPr="00C236B0">
        <w:rPr>
          <w:b/>
          <w:sz w:val="20"/>
        </w:rPr>
        <w:t xml:space="preserve">Non-Synchronous Generating Unit </w:t>
      </w:r>
      <w:r>
        <w:rPr>
          <w:sz w:val="20"/>
        </w:rPr>
        <w:t xml:space="preserve">(excluding a </w:t>
      </w:r>
      <w:r w:rsidRPr="00C236B0">
        <w:rPr>
          <w:b/>
          <w:sz w:val="20"/>
        </w:rPr>
        <w:t>Power Park Unit</w:t>
      </w:r>
      <w:r>
        <w:rPr>
          <w:sz w:val="20"/>
        </w:rPr>
        <w:t xml:space="preserve">) on a </w:t>
      </w:r>
      <w:r w:rsidRPr="00C236B0">
        <w:rPr>
          <w:b/>
          <w:sz w:val="20"/>
        </w:rPr>
        <w:t xml:space="preserve">Generating Unit </w:t>
      </w:r>
      <w:r>
        <w:rPr>
          <w:sz w:val="20"/>
        </w:rPr>
        <w:t xml:space="preserve">specific basis at the </w:t>
      </w:r>
      <w:r w:rsidRPr="00C236B0">
        <w:rPr>
          <w:b/>
          <w:sz w:val="20"/>
        </w:rPr>
        <w:t xml:space="preserve">Grid Entry Point </w:t>
      </w:r>
      <w:r>
        <w:rPr>
          <w:sz w:val="20"/>
        </w:rPr>
        <w:t xml:space="preserve">(or </w:t>
      </w:r>
      <w:r w:rsidRPr="00C236B0">
        <w:rPr>
          <w:b/>
          <w:sz w:val="20"/>
        </w:rPr>
        <w:t xml:space="preserve">User System Entry Point </w:t>
      </w:r>
      <w:r>
        <w:rPr>
          <w:sz w:val="20"/>
        </w:rPr>
        <w:t xml:space="preserve">if </w:t>
      </w:r>
      <w:commentRangeStart w:id="463"/>
      <w:commentRangeStart w:id="464"/>
      <w:r w:rsidRPr="00C236B0">
        <w:rPr>
          <w:b/>
          <w:sz w:val="20"/>
        </w:rPr>
        <w:t>Embedded</w:t>
      </w:r>
      <w:r>
        <w:rPr>
          <w:sz w:val="20"/>
        </w:rPr>
        <w:t>).</w:t>
      </w:r>
      <w:commentRangeEnd w:id="463"/>
      <w:r w:rsidR="00A91233">
        <w:rPr>
          <w:rStyle w:val="CommentReference"/>
        </w:rPr>
        <w:commentReference w:id="463"/>
      </w:r>
      <w:commentRangeEnd w:id="464"/>
      <w:r w:rsidR="00117376">
        <w:rPr>
          <w:rStyle w:val="CommentReference"/>
        </w:rPr>
        <w:commentReference w:id="464"/>
      </w:r>
    </w:p>
    <w:p w14:paraId="19F8750B" w14:textId="3D9B225D" w:rsidR="00735799" w:rsidRPr="00960E83" w:rsidRDefault="003A64BA">
      <w:pPr>
        <w:pStyle w:val="ListParagraph"/>
        <w:numPr>
          <w:ilvl w:val="1"/>
          <w:numId w:val="6"/>
        </w:numPr>
        <w:tabs>
          <w:tab w:val="left" w:pos="2410"/>
        </w:tabs>
        <w:spacing w:before="119" w:line="264" w:lineRule="auto"/>
        <w:ind w:left="2410" w:right="1213" w:hanging="425"/>
        <w:rPr>
          <w:sz w:val="20"/>
        </w:rPr>
      </w:pPr>
      <w:r w:rsidRPr="00960E83">
        <w:rPr>
          <w:sz w:val="20"/>
        </w:rPr>
        <w:t xml:space="preserve">For a </w:t>
      </w:r>
      <w:r w:rsidRPr="00960E83">
        <w:rPr>
          <w:b/>
          <w:bCs/>
          <w:sz w:val="20"/>
        </w:rPr>
        <w:t>Power Park Module</w:t>
      </w:r>
      <w:r w:rsidRPr="00960E83">
        <w:rPr>
          <w:sz w:val="20"/>
        </w:rPr>
        <w:t xml:space="preserve">, on a </w:t>
      </w:r>
      <w:r w:rsidRPr="00960E83">
        <w:rPr>
          <w:b/>
          <w:bCs/>
          <w:sz w:val="20"/>
        </w:rPr>
        <w:t>Power Park Module</w:t>
      </w:r>
      <w:r w:rsidRPr="00960E83">
        <w:rPr>
          <w:sz w:val="20"/>
        </w:rPr>
        <w:t xml:space="preserve"> specific basis at the </w:t>
      </w:r>
      <w:r w:rsidRPr="00960E83">
        <w:rPr>
          <w:b/>
          <w:bCs/>
          <w:sz w:val="20"/>
        </w:rPr>
        <w:t>Grid Entry Point</w:t>
      </w:r>
      <w:r w:rsidRPr="00960E83">
        <w:rPr>
          <w:sz w:val="20"/>
        </w:rPr>
        <w:t xml:space="preserve"> (or </w:t>
      </w:r>
      <w:r w:rsidRPr="00960E83">
        <w:rPr>
          <w:b/>
          <w:bCs/>
          <w:sz w:val="20"/>
        </w:rPr>
        <w:t>User System Entry Point</w:t>
      </w:r>
      <w:r w:rsidRPr="00960E83">
        <w:rPr>
          <w:sz w:val="20"/>
        </w:rPr>
        <w:t xml:space="preserve"> if </w:t>
      </w:r>
      <w:r w:rsidRPr="00960E83">
        <w:rPr>
          <w:b/>
          <w:bCs/>
          <w:sz w:val="20"/>
        </w:rPr>
        <w:t>Embedded</w:t>
      </w:r>
      <w:r w:rsidR="002A5953" w:rsidRPr="00960E83">
        <w:rPr>
          <w:sz w:val="20"/>
        </w:rPr>
        <w:t>.</w:t>
      </w:r>
    </w:p>
    <w:p w14:paraId="45C37C03" w14:textId="16488788" w:rsidR="003A64BA" w:rsidRPr="00960E83" w:rsidRDefault="003A64BA" w:rsidP="00960E83">
      <w:pPr>
        <w:pStyle w:val="ListParagraph"/>
        <w:numPr>
          <w:ilvl w:val="1"/>
          <w:numId w:val="6"/>
        </w:numPr>
        <w:tabs>
          <w:tab w:val="left" w:pos="2410"/>
        </w:tabs>
        <w:spacing w:before="119" w:line="264" w:lineRule="auto"/>
        <w:ind w:left="2410" w:right="1213" w:hanging="425"/>
        <w:rPr>
          <w:sz w:val="20"/>
        </w:rPr>
      </w:pPr>
      <w:r w:rsidRPr="00960E83">
        <w:rPr>
          <w:sz w:val="20"/>
        </w:rPr>
        <w:t xml:space="preserve">For a </w:t>
      </w:r>
      <w:r w:rsidRPr="00960E83">
        <w:rPr>
          <w:b/>
          <w:bCs/>
          <w:sz w:val="20"/>
        </w:rPr>
        <w:t>DC Converter</w:t>
      </w:r>
      <w:r w:rsidRPr="00960E83">
        <w:rPr>
          <w:sz w:val="20"/>
        </w:rPr>
        <w:t xml:space="preserve"> on a </w:t>
      </w:r>
      <w:r w:rsidRPr="00960E83">
        <w:rPr>
          <w:b/>
          <w:bCs/>
          <w:sz w:val="20"/>
        </w:rPr>
        <w:t>DC Converter</w:t>
      </w:r>
      <w:r w:rsidRPr="00960E83">
        <w:rPr>
          <w:sz w:val="20"/>
        </w:rPr>
        <w:t xml:space="preserve"> specific basis at the </w:t>
      </w:r>
      <w:r w:rsidRPr="00960E83">
        <w:rPr>
          <w:b/>
          <w:bCs/>
          <w:sz w:val="20"/>
        </w:rPr>
        <w:t>Grid Entry Point</w:t>
      </w:r>
      <w:r w:rsidRPr="00960E83">
        <w:rPr>
          <w:sz w:val="20"/>
        </w:rPr>
        <w:t xml:space="preserve"> (or </w:t>
      </w:r>
      <w:r w:rsidRPr="00960E83">
        <w:rPr>
          <w:b/>
          <w:bCs/>
          <w:sz w:val="20"/>
        </w:rPr>
        <w:t>User System Entry Point</w:t>
      </w:r>
      <w:r w:rsidRPr="00960E83">
        <w:rPr>
          <w:sz w:val="20"/>
        </w:rPr>
        <w:t xml:space="preserve"> if </w:t>
      </w:r>
      <w:commentRangeStart w:id="465"/>
      <w:r w:rsidRPr="00960E83">
        <w:rPr>
          <w:b/>
          <w:bCs/>
          <w:sz w:val="20"/>
        </w:rPr>
        <w:t>Embedded</w:t>
      </w:r>
      <w:commentRangeEnd w:id="465"/>
      <w:r w:rsidR="00BB6077">
        <w:rPr>
          <w:rStyle w:val="CommentReference"/>
        </w:rPr>
        <w:commentReference w:id="465"/>
      </w:r>
      <w:r w:rsidRPr="00960E83">
        <w:rPr>
          <w:sz w:val="20"/>
        </w:rPr>
        <w:t>)</w:t>
      </w:r>
      <w:r w:rsidR="00394DEF">
        <w:rPr>
          <w:sz w:val="20"/>
        </w:rPr>
        <w:t>.</w:t>
      </w:r>
    </w:p>
    <w:p w14:paraId="6BAEE52F" w14:textId="77777777" w:rsidR="00735799" w:rsidRDefault="00735799" w:rsidP="00960E83">
      <w:pPr>
        <w:pStyle w:val="BodyText"/>
        <w:tabs>
          <w:tab w:val="left" w:pos="2410"/>
        </w:tabs>
        <w:ind w:left="2410" w:hanging="425"/>
      </w:pPr>
    </w:p>
    <w:p w14:paraId="69BA1223" w14:textId="7784353C" w:rsidR="00735799" w:rsidRDefault="00474BB3" w:rsidP="00960E83">
      <w:pPr>
        <w:pStyle w:val="ListParagraph"/>
        <w:numPr>
          <w:ilvl w:val="1"/>
          <w:numId w:val="6"/>
        </w:numPr>
        <w:tabs>
          <w:tab w:val="left" w:pos="2410"/>
        </w:tabs>
        <w:spacing w:before="89" w:line="264" w:lineRule="auto"/>
        <w:ind w:left="2410" w:right="1211" w:hanging="425"/>
        <w:rPr>
          <w:sz w:val="20"/>
        </w:rPr>
      </w:pPr>
      <w:r>
        <w:rPr>
          <w:sz w:val="20"/>
        </w:rPr>
        <w:t xml:space="preserve">For a </w:t>
      </w:r>
      <w:r>
        <w:rPr>
          <w:b/>
          <w:sz w:val="20"/>
        </w:rPr>
        <w:t xml:space="preserve">Synchronous Generating Unit </w:t>
      </w:r>
      <w:r>
        <w:rPr>
          <w:sz w:val="20"/>
        </w:rPr>
        <w:t xml:space="preserve">within a </w:t>
      </w:r>
      <w:r>
        <w:rPr>
          <w:b/>
          <w:sz w:val="20"/>
        </w:rPr>
        <w:t>Synchronous Power Generating Module</w:t>
      </w:r>
      <w:r>
        <w:rPr>
          <w:sz w:val="20"/>
        </w:rPr>
        <w:t xml:space="preserve">, both the </w:t>
      </w:r>
      <w:r>
        <w:rPr>
          <w:b/>
          <w:sz w:val="20"/>
        </w:rPr>
        <w:t>Power-Generating Module Performance</w:t>
      </w:r>
      <w:r>
        <w:rPr>
          <w:b/>
          <w:spacing w:val="-5"/>
          <w:sz w:val="20"/>
        </w:rPr>
        <w:t xml:space="preserve"> </w:t>
      </w:r>
      <w:r>
        <w:rPr>
          <w:b/>
          <w:sz w:val="20"/>
        </w:rPr>
        <w:t>Chart</w:t>
      </w:r>
      <w:r>
        <w:rPr>
          <w:b/>
          <w:spacing w:val="-3"/>
          <w:sz w:val="20"/>
        </w:rPr>
        <w:t xml:space="preserve"> </w:t>
      </w:r>
      <w:r>
        <w:rPr>
          <w:sz w:val="20"/>
        </w:rPr>
        <w:t>and</w:t>
      </w:r>
      <w:r>
        <w:rPr>
          <w:spacing w:val="-5"/>
          <w:sz w:val="20"/>
        </w:rPr>
        <w:t xml:space="preserve"> </w:t>
      </w:r>
      <w:r>
        <w:rPr>
          <w:b/>
          <w:sz w:val="20"/>
        </w:rPr>
        <w:t>Synchronous</w:t>
      </w:r>
      <w:r>
        <w:rPr>
          <w:b/>
          <w:spacing w:val="-5"/>
          <w:sz w:val="20"/>
        </w:rPr>
        <w:t xml:space="preserve"> </w:t>
      </w:r>
      <w:r>
        <w:rPr>
          <w:b/>
          <w:sz w:val="20"/>
        </w:rPr>
        <w:t>Generating</w:t>
      </w:r>
      <w:r>
        <w:rPr>
          <w:b/>
          <w:spacing w:val="-3"/>
          <w:sz w:val="20"/>
        </w:rPr>
        <w:t xml:space="preserve"> </w:t>
      </w:r>
      <w:r>
        <w:rPr>
          <w:b/>
          <w:sz w:val="20"/>
        </w:rPr>
        <w:t>Unit</w:t>
      </w:r>
      <w:r>
        <w:rPr>
          <w:b/>
          <w:spacing w:val="-5"/>
          <w:sz w:val="20"/>
        </w:rPr>
        <w:t xml:space="preserve"> </w:t>
      </w:r>
      <w:r>
        <w:rPr>
          <w:b/>
          <w:sz w:val="20"/>
        </w:rPr>
        <w:t xml:space="preserve">Performance Chart </w:t>
      </w:r>
      <w:r>
        <w:rPr>
          <w:sz w:val="20"/>
        </w:rPr>
        <w:t>should be provided.</w:t>
      </w:r>
    </w:p>
    <w:p w14:paraId="2256C2DA" w14:textId="6754ABEE" w:rsidR="00735799" w:rsidRDefault="00474BB3" w:rsidP="003E53EE">
      <w:pPr>
        <w:pStyle w:val="ListParagraph"/>
        <w:numPr>
          <w:ilvl w:val="0"/>
          <w:numId w:val="6"/>
        </w:numPr>
        <w:tabs>
          <w:tab w:val="left" w:pos="1985"/>
        </w:tabs>
        <w:spacing w:before="121" w:line="264" w:lineRule="auto"/>
        <w:ind w:left="1985" w:right="1208" w:hanging="425"/>
        <w:jc w:val="both"/>
        <w:rPr>
          <w:sz w:val="20"/>
        </w:rPr>
      </w:pPr>
      <w:r>
        <w:rPr>
          <w:sz w:val="20"/>
        </w:rPr>
        <w:lastRenderedPageBreak/>
        <w:t xml:space="preserve">For each </w:t>
      </w:r>
      <w:r>
        <w:rPr>
          <w:b/>
          <w:sz w:val="20"/>
        </w:rPr>
        <w:t xml:space="preserve">Generating Unit </w:t>
      </w:r>
      <w:r>
        <w:rPr>
          <w:sz w:val="20"/>
        </w:rPr>
        <w:t xml:space="preserve">whose performance varies significantly with ambient temperature, the </w:t>
      </w:r>
      <w:r w:rsidRPr="00DF3942">
        <w:rPr>
          <w:b/>
          <w:sz w:val="20"/>
        </w:rPr>
        <w:t>Generator</w:t>
      </w:r>
      <w:r>
        <w:rPr>
          <w:b/>
          <w:color w:val="00AFEF"/>
          <w:sz w:val="20"/>
        </w:rPr>
        <w:t xml:space="preserve"> </w:t>
      </w:r>
      <w:r>
        <w:rPr>
          <w:b/>
          <w:sz w:val="20"/>
        </w:rPr>
        <w:t xml:space="preserve">Performance Chart </w:t>
      </w:r>
      <w:r>
        <w:rPr>
          <w:sz w:val="20"/>
        </w:rPr>
        <w:t xml:space="preserve">(including the </w:t>
      </w:r>
      <w:r>
        <w:rPr>
          <w:b/>
          <w:sz w:val="20"/>
        </w:rPr>
        <w:t xml:space="preserve">Synchronous Generating Unit Performance Chart </w:t>
      </w:r>
      <w:r>
        <w:rPr>
          <w:sz w:val="20"/>
        </w:rPr>
        <w:t xml:space="preserve">in the case of </w:t>
      </w:r>
      <w:r>
        <w:rPr>
          <w:b/>
          <w:sz w:val="20"/>
        </w:rPr>
        <w:t>Synchronous Power Generating Modules</w:t>
      </w:r>
      <w:r>
        <w:rPr>
          <w:sz w:val="20"/>
        </w:rPr>
        <w:t xml:space="preserve">) shall show curves for at least two values of ambient temperature so that </w:t>
      </w:r>
      <w:r>
        <w:rPr>
          <w:b/>
          <w:sz w:val="20"/>
        </w:rPr>
        <w:t xml:space="preserve">The Company </w:t>
      </w:r>
      <w:r>
        <w:rPr>
          <w:sz w:val="20"/>
        </w:rPr>
        <w:t>can assess the variation in performance over all</w:t>
      </w:r>
      <w:r>
        <w:rPr>
          <w:spacing w:val="-11"/>
          <w:sz w:val="20"/>
        </w:rPr>
        <w:t xml:space="preserve"> </w:t>
      </w:r>
      <w:r>
        <w:rPr>
          <w:sz w:val="20"/>
        </w:rPr>
        <w:t>likely</w:t>
      </w:r>
      <w:r>
        <w:rPr>
          <w:spacing w:val="-9"/>
          <w:sz w:val="20"/>
        </w:rPr>
        <w:t xml:space="preserve"> </w:t>
      </w:r>
      <w:r>
        <w:rPr>
          <w:sz w:val="20"/>
        </w:rPr>
        <w:t>ambient</w:t>
      </w:r>
      <w:r>
        <w:rPr>
          <w:spacing w:val="-12"/>
          <w:sz w:val="20"/>
        </w:rPr>
        <w:t xml:space="preserve"> </w:t>
      </w:r>
      <w:r>
        <w:rPr>
          <w:sz w:val="20"/>
        </w:rPr>
        <w:t>temperatures</w:t>
      </w:r>
      <w:r>
        <w:rPr>
          <w:spacing w:val="-11"/>
          <w:sz w:val="20"/>
        </w:rPr>
        <w:t xml:space="preserve"> </w:t>
      </w:r>
      <w:r>
        <w:rPr>
          <w:sz w:val="20"/>
        </w:rPr>
        <w:t>by</w:t>
      </w:r>
      <w:r>
        <w:rPr>
          <w:spacing w:val="-8"/>
          <w:sz w:val="20"/>
        </w:rPr>
        <w:t xml:space="preserve"> </w:t>
      </w:r>
      <w:r>
        <w:rPr>
          <w:sz w:val="20"/>
        </w:rPr>
        <w:t>a</w:t>
      </w:r>
      <w:r>
        <w:rPr>
          <w:spacing w:val="-11"/>
          <w:sz w:val="20"/>
        </w:rPr>
        <w:t xml:space="preserve"> </w:t>
      </w:r>
      <w:r>
        <w:rPr>
          <w:sz w:val="20"/>
        </w:rPr>
        <w:t>process</w:t>
      </w:r>
      <w:r>
        <w:rPr>
          <w:spacing w:val="-11"/>
          <w:sz w:val="20"/>
        </w:rPr>
        <w:t xml:space="preserve"> </w:t>
      </w:r>
      <w:r>
        <w:rPr>
          <w:sz w:val="20"/>
        </w:rPr>
        <w:t>of</w:t>
      </w:r>
      <w:r>
        <w:rPr>
          <w:spacing w:val="-10"/>
          <w:sz w:val="20"/>
        </w:rPr>
        <w:t xml:space="preserve"> </w:t>
      </w:r>
      <w:r>
        <w:rPr>
          <w:sz w:val="20"/>
        </w:rPr>
        <w:t>linear</w:t>
      </w:r>
      <w:r>
        <w:rPr>
          <w:spacing w:val="-9"/>
          <w:sz w:val="20"/>
        </w:rPr>
        <w:t xml:space="preserve"> </w:t>
      </w:r>
      <w:r>
        <w:rPr>
          <w:sz w:val="20"/>
        </w:rPr>
        <w:t>interpolation</w:t>
      </w:r>
      <w:r>
        <w:rPr>
          <w:spacing w:val="-11"/>
          <w:sz w:val="20"/>
        </w:rPr>
        <w:t xml:space="preserve"> </w:t>
      </w:r>
      <w:r>
        <w:rPr>
          <w:sz w:val="20"/>
        </w:rPr>
        <w:t>or</w:t>
      </w:r>
      <w:r>
        <w:rPr>
          <w:spacing w:val="-11"/>
          <w:sz w:val="20"/>
        </w:rPr>
        <w:t xml:space="preserve"> </w:t>
      </w:r>
      <w:r>
        <w:rPr>
          <w:sz w:val="20"/>
        </w:rPr>
        <w:t>extrapolation. One</w:t>
      </w:r>
      <w:r>
        <w:rPr>
          <w:spacing w:val="-9"/>
          <w:sz w:val="20"/>
        </w:rPr>
        <w:t xml:space="preserve"> </w:t>
      </w:r>
      <w:r>
        <w:rPr>
          <w:sz w:val="20"/>
        </w:rPr>
        <w:t>of</w:t>
      </w:r>
      <w:r>
        <w:rPr>
          <w:spacing w:val="-9"/>
          <w:sz w:val="20"/>
        </w:rPr>
        <w:t xml:space="preserve"> </w:t>
      </w:r>
      <w:r>
        <w:rPr>
          <w:sz w:val="20"/>
        </w:rPr>
        <w:t>these</w:t>
      </w:r>
      <w:r>
        <w:rPr>
          <w:spacing w:val="-9"/>
          <w:sz w:val="20"/>
        </w:rPr>
        <w:t xml:space="preserve"> </w:t>
      </w:r>
      <w:r>
        <w:rPr>
          <w:sz w:val="20"/>
        </w:rPr>
        <w:t>curves</w:t>
      </w:r>
      <w:r>
        <w:rPr>
          <w:spacing w:val="-8"/>
          <w:sz w:val="20"/>
        </w:rPr>
        <w:t xml:space="preserve"> </w:t>
      </w:r>
      <w:r>
        <w:rPr>
          <w:sz w:val="20"/>
        </w:rPr>
        <w:t>shall</w:t>
      </w:r>
      <w:r>
        <w:rPr>
          <w:spacing w:val="-10"/>
          <w:sz w:val="20"/>
        </w:rPr>
        <w:t xml:space="preserve"> </w:t>
      </w:r>
      <w:r>
        <w:rPr>
          <w:sz w:val="20"/>
        </w:rPr>
        <w:t>be</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ambient</w:t>
      </w:r>
      <w:r>
        <w:rPr>
          <w:spacing w:val="-9"/>
          <w:sz w:val="20"/>
        </w:rPr>
        <w:t xml:space="preserve"> </w:t>
      </w:r>
      <w:r>
        <w:rPr>
          <w:sz w:val="20"/>
        </w:rPr>
        <w:t>temperature</w:t>
      </w:r>
      <w:r>
        <w:rPr>
          <w:spacing w:val="-9"/>
          <w:sz w:val="20"/>
        </w:rPr>
        <w:t xml:space="preserve"> </w:t>
      </w:r>
      <w:r>
        <w:rPr>
          <w:sz w:val="20"/>
        </w:rPr>
        <w:t>at</w:t>
      </w:r>
      <w:r>
        <w:rPr>
          <w:spacing w:val="-9"/>
          <w:sz w:val="20"/>
        </w:rPr>
        <w:t xml:space="preserve"> </w:t>
      </w:r>
      <w:r>
        <w:rPr>
          <w:sz w:val="20"/>
        </w:rPr>
        <w:t>which</w:t>
      </w:r>
      <w:r>
        <w:rPr>
          <w:spacing w:val="-9"/>
          <w:sz w:val="20"/>
        </w:rPr>
        <w:t xml:space="preserve"> </w:t>
      </w:r>
      <w:r>
        <w:rPr>
          <w:sz w:val="20"/>
        </w:rPr>
        <w:t>the</w:t>
      </w:r>
      <w:r>
        <w:rPr>
          <w:spacing w:val="-4"/>
          <w:sz w:val="20"/>
        </w:rPr>
        <w:t xml:space="preserve"> </w:t>
      </w:r>
      <w:commentRangeStart w:id="466"/>
      <w:commentRangeStart w:id="467"/>
      <w:r>
        <w:rPr>
          <w:b/>
          <w:sz w:val="20"/>
        </w:rPr>
        <w:t>Generating Unit</w:t>
      </w:r>
      <w:r>
        <w:rPr>
          <w:sz w:val="20"/>
        </w:rPr>
        <w:t>'s output</w:t>
      </w:r>
      <w:commentRangeEnd w:id="466"/>
      <w:r w:rsidR="00E7236A">
        <w:rPr>
          <w:rStyle w:val="CommentReference"/>
        </w:rPr>
        <w:commentReference w:id="466"/>
      </w:r>
      <w:commentRangeEnd w:id="467"/>
      <w:r w:rsidR="00C5063D">
        <w:rPr>
          <w:rStyle w:val="CommentReference"/>
        </w:rPr>
        <w:commentReference w:id="467"/>
      </w:r>
      <w:r w:rsidR="00F852A0">
        <w:rPr>
          <w:sz w:val="20"/>
        </w:rPr>
        <w:t>,</w:t>
      </w:r>
      <w:r w:rsidR="00F852A0" w:rsidRPr="00F852A0">
        <w:t xml:space="preserve"> </w:t>
      </w:r>
      <w:r w:rsidR="00F852A0" w:rsidRPr="00F852A0">
        <w:rPr>
          <w:sz w:val="20"/>
        </w:rPr>
        <w:t xml:space="preserve">or </w:t>
      </w:r>
      <w:r w:rsidR="00F852A0" w:rsidRPr="0071782D">
        <w:rPr>
          <w:b/>
          <w:bCs/>
          <w:sz w:val="20"/>
        </w:rPr>
        <w:t>CCGT Module</w:t>
      </w:r>
      <w:r w:rsidR="00F852A0" w:rsidRPr="00F852A0">
        <w:rPr>
          <w:sz w:val="20"/>
        </w:rPr>
        <w:t xml:space="preserve"> or </w:t>
      </w:r>
      <w:r w:rsidR="00F852A0" w:rsidRPr="0071782D">
        <w:rPr>
          <w:b/>
          <w:bCs/>
          <w:sz w:val="20"/>
        </w:rPr>
        <w:t>Power-Generating Module</w:t>
      </w:r>
      <w:r w:rsidR="00F852A0" w:rsidRPr="00F852A0">
        <w:rPr>
          <w:sz w:val="20"/>
        </w:rPr>
        <w:t xml:space="preserve"> at a </w:t>
      </w:r>
      <w:r w:rsidR="00F852A0" w:rsidRPr="0071782D">
        <w:rPr>
          <w:b/>
          <w:bCs/>
          <w:sz w:val="20"/>
        </w:rPr>
        <w:t>Large Power Station</w:t>
      </w:r>
      <w:r w:rsidR="00F852A0" w:rsidRPr="00F852A0">
        <w:rPr>
          <w:sz w:val="20"/>
        </w:rPr>
        <w:t xml:space="preserve"> output or </w:t>
      </w:r>
      <w:r w:rsidR="00F852A0" w:rsidRPr="0071782D">
        <w:rPr>
          <w:b/>
          <w:bCs/>
          <w:sz w:val="20"/>
        </w:rPr>
        <w:t>Power Park Module</w:t>
      </w:r>
      <w:r w:rsidR="00F852A0" w:rsidRPr="00F852A0">
        <w:rPr>
          <w:sz w:val="20"/>
        </w:rPr>
        <w:t>’s output, as appropriate,</w:t>
      </w:r>
      <w:r>
        <w:rPr>
          <w:sz w:val="20"/>
        </w:rPr>
        <w:t xml:space="preserve"> equals its </w:t>
      </w:r>
      <w:r>
        <w:rPr>
          <w:b/>
          <w:sz w:val="20"/>
        </w:rPr>
        <w:t>Registered Capacity</w:t>
      </w:r>
      <w:r>
        <w:rPr>
          <w:sz w:val="20"/>
        </w:rPr>
        <w:t>.</w:t>
      </w:r>
    </w:p>
    <w:p w14:paraId="757DDB84" w14:textId="3A406FA9" w:rsidR="00735799" w:rsidRDefault="00474BB3" w:rsidP="00026041">
      <w:pPr>
        <w:pStyle w:val="ListParagraph"/>
        <w:numPr>
          <w:ilvl w:val="0"/>
          <w:numId w:val="6"/>
        </w:numPr>
        <w:tabs>
          <w:tab w:val="left" w:pos="2127"/>
        </w:tabs>
        <w:spacing w:line="264" w:lineRule="auto"/>
        <w:ind w:left="1985" w:right="1213" w:hanging="425"/>
        <w:jc w:val="both"/>
        <w:rPr>
          <w:sz w:val="20"/>
        </w:rPr>
      </w:pPr>
      <w:r>
        <w:rPr>
          <w:sz w:val="20"/>
        </w:rPr>
        <w:t>The</w:t>
      </w:r>
      <w:r>
        <w:rPr>
          <w:spacing w:val="-8"/>
          <w:sz w:val="20"/>
        </w:rPr>
        <w:t xml:space="preserve"> </w:t>
      </w:r>
      <w:r>
        <w:rPr>
          <w:b/>
          <w:sz w:val="20"/>
        </w:rPr>
        <w:t>Generation</w:t>
      </w:r>
      <w:r>
        <w:rPr>
          <w:b/>
          <w:spacing w:val="-8"/>
          <w:sz w:val="20"/>
        </w:rPr>
        <w:t xml:space="preserve"> </w:t>
      </w:r>
      <w:r>
        <w:rPr>
          <w:b/>
          <w:sz w:val="20"/>
        </w:rPr>
        <w:t>Planning</w:t>
      </w:r>
      <w:r>
        <w:rPr>
          <w:b/>
          <w:spacing w:val="-3"/>
          <w:sz w:val="20"/>
        </w:rPr>
        <w:t xml:space="preserve"> </w:t>
      </w:r>
      <w:r>
        <w:rPr>
          <w:b/>
          <w:sz w:val="20"/>
        </w:rPr>
        <w:t>Parameters</w:t>
      </w:r>
      <w:r>
        <w:rPr>
          <w:b/>
          <w:spacing w:val="-8"/>
          <w:sz w:val="20"/>
        </w:rPr>
        <w:t xml:space="preserve"> </w:t>
      </w:r>
      <w:r>
        <w:rPr>
          <w:sz w:val="20"/>
        </w:rPr>
        <w:t>supplied</w:t>
      </w:r>
      <w:r>
        <w:rPr>
          <w:spacing w:val="-7"/>
          <w:sz w:val="20"/>
        </w:rPr>
        <w:t xml:space="preserve"> </w:t>
      </w:r>
      <w:r>
        <w:rPr>
          <w:sz w:val="20"/>
        </w:rPr>
        <w:t>under</w:t>
      </w:r>
      <w:r>
        <w:rPr>
          <w:spacing w:val="-8"/>
          <w:sz w:val="20"/>
        </w:rPr>
        <w:t xml:space="preserve"> </w:t>
      </w:r>
      <w:r>
        <w:rPr>
          <w:sz w:val="20"/>
        </w:rPr>
        <w:t>OC2.3.2.1</w:t>
      </w:r>
      <w:r>
        <w:rPr>
          <w:spacing w:val="-9"/>
          <w:sz w:val="20"/>
        </w:rPr>
        <w:t xml:space="preserve"> </w:t>
      </w:r>
      <w:r>
        <w:rPr>
          <w:sz w:val="20"/>
        </w:rPr>
        <w:t>shall</w:t>
      </w:r>
      <w:r>
        <w:rPr>
          <w:spacing w:val="-9"/>
          <w:sz w:val="20"/>
        </w:rPr>
        <w:t xml:space="preserve"> </w:t>
      </w:r>
      <w:r>
        <w:rPr>
          <w:sz w:val="20"/>
        </w:rPr>
        <w:t>be</w:t>
      </w:r>
      <w:r>
        <w:rPr>
          <w:spacing w:val="-9"/>
          <w:sz w:val="20"/>
        </w:rPr>
        <w:t xml:space="preserve"> </w:t>
      </w:r>
      <w:r>
        <w:rPr>
          <w:sz w:val="20"/>
        </w:rPr>
        <w:t xml:space="preserve">used by </w:t>
      </w:r>
      <w:r>
        <w:rPr>
          <w:b/>
          <w:sz w:val="20"/>
        </w:rPr>
        <w:t xml:space="preserve">The Company </w:t>
      </w:r>
      <w:r>
        <w:rPr>
          <w:sz w:val="20"/>
        </w:rPr>
        <w:t>for operational planning purposes only and not in connection with</w:t>
      </w:r>
      <w:r>
        <w:rPr>
          <w:spacing w:val="-1"/>
          <w:sz w:val="20"/>
        </w:rPr>
        <w:t xml:space="preserve"> </w:t>
      </w:r>
      <w:r>
        <w:rPr>
          <w:sz w:val="20"/>
        </w:rPr>
        <w:t>the</w:t>
      </w:r>
      <w:r>
        <w:rPr>
          <w:spacing w:val="-1"/>
          <w:sz w:val="20"/>
        </w:rPr>
        <w:t xml:space="preserve"> </w:t>
      </w:r>
      <w:r>
        <w:rPr>
          <w:sz w:val="20"/>
        </w:rPr>
        <w:t>operation</w:t>
      </w:r>
      <w:r>
        <w:rPr>
          <w:spacing w:val="-1"/>
          <w:sz w:val="20"/>
        </w:rPr>
        <w:t xml:space="preserve"> </w:t>
      </w:r>
      <w:r>
        <w:rPr>
          <w:sz w:val="20"/>
        </w:rPr>
        <w:t>of</w:t>
      </w:r>
      <w:r>
        <w:rPr>
          <w:spacing w:val="-1"/>
          <w:sz w:val="20"/>
        </w:rPr>
        <w:t xml:space="preserve"> </w:t>
      </w:r>
      <w:r>
        <w:rPr>
          <w:sz w:val="20"/>
        </w:rPr>
        <w:t xml:space="preserve">the </w:t>
      </w:r>
      <w:r>
        <w:rPr>
          <w:b/>
          <w:sz w:val="20"/>
        </w:rPr>
        <w:t xml:space="preserve">Balancing Mechanism </w:t>
      </w:r>
      <w:r>
        <w:rPr>
          <w:sz w:val="20"/>
        </w:rPr>
        <w:t xml:space="preserve">(subject as otherwise permitted in the </w:t>
      </w:r>
      <w:r>
        <w:rPr>
          <w:b/>
          <w:sz w:val="20"/>
        </w:rPr>
        <w:t>B</w:t>
      </w:r>
      <w:commentRangeStart w:id="468"/>
      <w:r>
        <w:rPr>
          <w:b/>
          <w:sz w:val="20"/>
        </w:rPr>
        <w:t>C</w:t>
      </w:r>
      <w:r>
        <w:rPr>
          <w:sz w:val="20"/>
        </w:rPr>
        <w:t>).</w:t>
      </w:r>
      <w:commentRangeEnd w:id="468"/>
      <w:r w:rsidR="00BB6077">
        <w:rPr>
          <w:rStyle w:val="CommentReference"/>
        </w:rPr>
        <w:commentReference w:id="468"/>
      </w:r>
    </w:p>
    <w:p w14:paraId="5D2B3D7A" w14:textId="77777777" w:rsidR="00026041" w:rsidRDefault="00026041" w:rsidP="003E53EE">
      <w:pPr>
        <w:pStyle w:val="ListParagraph"/>
        <w:tabs>
          <w:tab w:val="left" w:pos="2127"/>
        </w:tabs>
        <w:spacing w:line="264" w:lineRule="auto"/>
        <w:ind w:left="1985" w:right="1213" w:firstLine="0"/>
        <w:jc w:val="right"/>
        <w:rPr>
          <w:sz w:val="20"/>
        </w:rPr>
      </w:pPr>
    </w:p>
    <w:p w14:paraId="1600BEBE" w14:textId="5773E49B" w:rsidR="00735799" w:rsidRDefault="00DB4CEE" w:rsidP="003E53EE">
      <w:pPr>
        <w:pStyle w:val="BodyText"/>
        <w:spacing w:before="5"/>
        <w:jc w:val="center"/>
        <w:sectPr w:rsidR="00735799" w:rsidSect="001C2677">
          <w:pgSz w:w="11910" w:h="16840"/>
          <w:pgMar w:top="1340" w:right="60" w:bottom="1200" w:left="1000" w:header="715" w:footer="1006" w:gutter="0"/>
          <w:cols w:space="720"/>
        </w:sectPr>
      </w:pPr>
      <w:r>
        <w:rPr>
          <w:noProof/>
        </w:rPr>
        <w:drawing>
          <wp:inline distT="0" distB="0" distL="0" distR="0" wp14:anchorId="03F07905" wp14:editId="1E2C2E41">
            <wp:extent cx="5898515" cy="1977656"/>
            <wp:effectExtent l="0" t="0" r="698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b="15552"/>
                    <a:stretch/>
                  </pic:blipFill>
                  <pic:spPr bwMode="auto">
                    <a:xfrm>
                      <a:off x="0" y="0"/>
                      <a:ext cx="6083503" cy="2039679"/>
                    </a:xfrm>
                    <a:prstGeom prst="rect">
                      <a:avLst/>
                    </a:prstGeom>
                    <a:ln>
                      <a:noFill/>
                    </a:ln>
                    <a:extLst>
                      <a:ext uri="{53640926-AAD7-44D8-BBD7-CCE9431645EC}">
                        <a14:shadowObscured xmlns:a14="http://schemas.microsoft.com/office/drawing/2010/main"/>
                      </a:ext>
                    </a:extLst>
                  </pic:spPr>
                </pic:pic>
              </a:graphicData>
            </a:graphic>
          </wp:inline>
        </w:drawing>
      </w:r>
    </w:p>
    <w:p w14:paraId="35A23F03" w14:textId="7933B4EE" w:rsidR="00735799" w:rsidRDefault="00026041" w:rsidP="00134D6E">
      <w:pPr>
        <w:pStyle w:val="Heading4"/>
        <w:spacing w:before="93"/>
        <w:ind w:left="0"/>
      </w:pPr>
      <w:r>
        <w:rPr>
          <w:noProof/>
        </w:rPr>
        <mc:AlternateContent>
          <mc:Choice Requires="wps">
            <w:drawing>
              <wp:anchor distT="0" distB="0" distL="114300" distR="114300" simplePos="0" relativeHeight="251658248" behindDoc="0" locked="0" layoutInCell="1" allowOverlap="1" wp14:anchorId="78BDEA4A" wp14:editId="4FB0F7F6">
                <wp:simplePos x="0" y="0"/>
                <wp:positionH relativeFrom="margin">
                  <wp:align>center</wp:align>
                </wp:positionH>
                <wp:positionV relativeFrom="paragraph">
                  <wp:posOffset>52070</wp:posOffset>
                </wp:positionV>
                <wp:extent cx="5712460" cy="635"/>
                <wp:effectExtent l="0" t="0" r="2540" b="8255"/>
                <wp:wrapTopAndBottom/>
                <wp:docPr id="21" name="Text Box 21"/>
                <wp:cNvGraphicFramePr/>
                <a:graphic xmlns:a="http://schemas.openxmlformats.org/drawingml/2006/main">
                  <a:graphicData uri="http://schemas.microsoft.com/office/word/2010/wordprocessingShape">
                    <wps:wsp>
                      <wps:cNvSpPr txBox="1"/>
                      <wps:spPr>
                        <a:xfrm>
                          <a:off x="0" y="0"/>
                          <a:ext cx="5712460" cy="635"/>
                        </a:xfrm>
                        <a:prstGeom prst="rect">
                          <a:avLst/>
                        </a:prstGeom>
                        <a:solidFill>
                          <a:prstClr val="white"/>
                        </a:solidFill>
                        <a:ln>
                          <a:noFill/>
                        </a:ln>
                      </wps:spPr>
                      <wps:txbx>
                        <w:txbxContent>
                          <w:p w14:paraId="023205E9" w14:textId="6270D4BC" w:rsidR="00134D6E" w:rsidRPr="00B42C0A" w:rsidRDefault="00134D6E" w:rsidP="00134D6E">
                            <w:pPr>
                              <w:pStyle w:val="Caption"/>
                              <w:jc w:val="center"/>
                              <w:rPr>
                                <w:noProof/>
                                <w:sz w:val="20"/>
                                <w:szCs w:val="20"/>
                              </w:rPr>
                            </w:pPr>
                            <w:r>
                              <w:t xml:space="preserve">Figure </w:t>
                            </w:r>
                            <w:r>
                              <w:fldChar w:fldCharType="begin"/>
                            </w:r>
                            <w:r>
                              <w:instrText xml:space="preserve"> SEQ Figure \* ARABIC </w:instrText>
                            </w:r>
                            <w:r>
                              <w:fldChar w:fldCharType="separate"/>
                            </w:r>
                            <w:ins w:id="469" w:author="Deborah Spencer (NESO)" w:date="2024-11-20T07:42:00Z">
                              <w:r w:rsidR="009C1FA4">
                                <w:rPr>
                                  <w:noProof/>
                                </w:rPr>
                                <w:t>11</w:t>
                              </w:r>
                            </w:ins>
                            <w:del w:id="470" w:author="Deborah Spencer (NESO)" w:date="2024-11-19T17:18:00Z">
                              <w:r w:rsidR="00D67C2D" w:rsidDel="00E309ED">
                                <w:rPr>
                                  <w:noProof/>
                                </w:rPr>
                                <w:delText>11</w:delText>
                              </w:r>
                            </w:del>
                            <w:r>
                              <w:rPr>
                                <w:noProof/>
                              </w:rPr>
                              <w:fldChar w:fldCharType="end"/>
                            </w:r>
                            <w:r>
                              <w:t xml:space="preserve">: </w:t>
                            </w:r>
                            <w:r w:rsidR="00A94552">
                              <w:t>Types of</w:t>
                            </w:r>
                            <w:r w:rsidR="00165026">
                              <w:t xml:space="preserve"> Planning Matrices </w:t>
                            </w:r>
                            <w:r w:rsidR="00A94552">
                              <w:t xml:space="preserve">to be </w:t>
                            </w:r>
                            <w:r w:rsidR="00563D13">
                              <w:t>S</w:t>
                            </w:r>
                            <w:r w:rsidR="00A94552">
                              <w:t xml:space="preserve">ubmitted </w:t>
                            </w:r>
                            <w:r w:rsidR="00B33BDC">
                              <w:t>by each Generator to The Company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8BDEA4A" id="Text Box 21" o:spid="_x0000_s1031" type="#_x0000_t202" style="position:absolute;margin-left:0;margin-top:4.1pt;width:449.8pt;height:.05pt;z-index:25165824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" stroked="f">
                <v:textbox style="mso-fit-shape-to-text:t" inset="0,0,0,0">
                  <w:txbxContent>
                    <w:p w14:paraId="023205E9" w14:textId="6270D4BC" w:rsidR="00134D6E" w:rsidRPr="00B42C0A" w:rsidRDefault="00134D6E" w:rsidP="00134D6E">
                      <w:pPr>
                        <w:pStyle w:val="Caption"/>
                        <w:jc w:val="center"/>
                        <w:rPr>
                          <w:noProof/>
                          <w:sz w:val="20"/>
                          <w:szCs w:val="20"/>
                        </w:rPr>
                      </w:pPr>
                      <w:r>
                        <w:t xml:space="preserve">Figure </w:t>
                      </w:r>
                      <w:r>
                        <w:fldChar w:fldCharType="begin"/>
                      </w:r>
                      <w:r>
                        <w:instrText xml:space="preserve"> SEQ Figure \* ARABIC </w:instrText>
                      </w:r>
                      <w:r>
                        <w:fldChar w:fldCharType="separate"/>
                      </w:r>
                      <w:ins w:id="388" w:author="Deborah Spencer (NESO)" w:date="2024-11-20T07:42:00Z">
                        <w:r w:rsidR="009C1FA4">
                          <w:rPr>
                            <w:noProof/>
                          </w:rPr>
                          <w:t>11</w:t>
                        </w:r>
                      </w:ins>
                      <w:del w:id="389" w:author="Deborah Spencer (NESO)" w:date="2024-11-19T17:18:00Z">
                        <w:r w:rsidR="00D67C2D" w:rsidDel="00E309ED">
                          <w:rPr>
                            <w:noProof/>
                          </w:rPr>
                          <w:delText>11</w:delText>
                        </w:r>
                      </w:del>
                      <w:r>
                        <w:rPr>
                          <w:noProof/>
                        </w:rPr>
                        <w:fldChar w:fldCharType="end"/>
                      </w:r>
                      <w:r>
                        <w:t xml:space="preserve">: </w:t>
                      </w:r>
                      <w:r w:rsidR="00A94552">
                        <w:t>Types of</w:t>
                      </w:r>
                      <w:r w:rsidR="00165026">
                        <w:t xml:space="preserve"> Planning Matrices </w:t>
                      </w:r>
                      <w:r w:rsidR="00A94552">
                        <w:t xml:space="preserve">to be </w:t>
                      </w:r>
                      <w:r w:rsidR="00563D13">
                        <w:t>S</w:t>
                      </w:r>
                      <w:r w:rsidR="00A94552">
                        <w:t xml:space="preserve">ubmitted </w:t>
                      </w:r>
                      <w:r w:rsidR="00B33BDC">
                        <w:t>by each Generator to The Company</w:t>
                      </w:r>
                    </w:p>
                  </w:txbxContent>
                </v:textbox>
                <w10:wrap type="topAndBottom" anchorx="margin"/>
              </v:shape>
            </w:pict>
          </mc:Fallback>
        </mc:AlternateContent>
      </w:r>
    </w:p>
    <w:p w14:paraId="2C583493" w14:textId="58A2D0DE" w:rsidR="00735799" w:rsidRDefault="00474BB3">
      <w:pPr>
        <w:rPr>
          <w:b/>
        </w:rPr>
      </w:pPr>
      <w:r>
        <w:br w:type="column"/>
      </w:r>
    </w:p>
    <w:p w14:paraId="4EE5C71D" w14:textId="77777777" w:rsidR="00735799" w:rsidRDefault="00735799">
      <w:pPr>
        <w:pStyle w:val="BodyText"/>
        <w:spacing w:before="4"/>
        <w:rPr>
          <w:b/>
          <w:sz w:val="18"/>
        </w:rPr>
      </w:pPr>
    </w:p>
    <w:p w14:paraId="140CCEE4" w14:textId="77777777" w:rsidR="00645E45" w:rsidRPr="003E53EE" w:rsidRDefault="00474BB3" w:rsidP="00645E45">
      <w:pPr>
        <w:pStyle w:val="ListParagraph"/>
        <w:numPr>
          <w:ilvl w:val="0"/>
          <w:numId w:val="6"/>
        </w:numPr>
        <w:tabs>
          <w:tab w:val="left" w:pos="426"/>
        </w:tabs>
        <w:spacing w:before="1" w:line="264" w:lineRule="auto"/>
        <w:ind w:left="533" w:right="1209" w:hanging="425"/>
        <w:jc w:val="both"/>
        <w:rPr>
          <w:sz w:val="20"/>
        </w:rPr>
      </w:pPr>
      <w:r>
        <w:rPr>
          <w:sz w:val="20"/>
        </w:rPr>
        <w:t xml:space="preserve">Each </w:t>
      </w:r>
      <w:r w:rsidRPr="001A1ACD">
        <w:rPr>
          <w:b/>
          <w:sz w:val="20"/>
        </w:rPr>
        <w:t>Generator</w:t>
      </w:r>
      <w:r>
        <w:rPr>
          <w:b/>
          <w:color w:val="00AFEF"/>
          <w:sz w:val="20"/>
        </w:rPr>
        <w:t xml:space="preserve"> </w:t>
      </w:r>
      <w:r>
        <w:rPr>
          <w:sz w:val="20"/>
        </w:rPr>
        <w:t xml:space="preserve">shall in respect of each of its </w:t>
      </w:r>
      <w:r>
        <w:rPr>
          <w:b/>
          <w:sz w:val="20"/>
        </w:rPr>
        <w:t>Synchronous Power Generating</w:t>
      </w:r>
    </w:p>
    <w:p w14:paraId="601489F6" w14:textId="7F0FD193" w:rsidR="00735799" w:rsidRPr="003E53EE" w:rsidRDefault="00474BB3" w:rsidP="003E53EE">
      <w:pPr>
        <w:tabs>
          <w:tab w:val="left" w:pos="426"/>
        </w:tabs>
        <w:spacing w:before="1" w:line="264" w:lineRule="auto"/>
        <w:ind w:left="426" w:right="1209"/>
        <w:rPr>
          <w:sz w:val="20"/>
        </w:rPr>
      </w:pPr>
      <w:r w:rsidRPr="003E53EE">
        <w:rPr>
          <w:b/>
          <w:sz w:val="20"/>
        </w:rPr>
        <w:t>Modules</w:t>
      </w:r>
      <w:r w:rsidR="00517939" w:rsidRPr="003E53EE">
        <w:rPr>
          <w:b/>
          <w:sz w:val="20"/>
        </w:rPr>
        <w:t xml:space="preserve"> </w:t>
      </w:r>
      <w:r w:rsidR="00517939" w:rsidRPr="003E53EE">
        <w:rPr>
          <w:sz w:val="20"/>
        </w:rPr>
        <w:t xml:space="preserve">or </w:t>
      </w:r>
      <w:r w:rsidR="00517939" w:rsidRPr="003E53EE">
        <w:rPr>
          <w:b/>
          <w:sz w:val="20"/>
        </w:rPr>
        <w:t>CC</w:t>
      </w:r>
      <w:r w:rsidR="00C049AF" w:rsidRPr="003E53EE">
        <w:rPr>
          <w:b/>
          <w:sz w:val="20"/>
        </w:rPr>
        <w:t>GT Modules</w:t>
      </w:r>
      <w:r w:rsidRPr="003E53EE">
        <w:rPr>
          <w:b/>
          <w:sz w:val="20"/>
        </w:rPr>
        <w:t xml:space="preserve"> </w:t>
      </w:r>
      <w:r w:rsidRPr="003E53EE">
        <w:rPr>
          <w:sz w:val="20"/>
        </w:rPr>
        <w:t xml:space="preserve">at </w:t>
      </w:r>
      <w:r w:rsidRPr="003E53EE">
        <w:rPr>
          <w:b/>
          <w:sz w:val="20"/>
        </w:rPr>
        <w:t xml:space="preserve">Large Power Stations </w:t>
      </w:r>
      <w:r w:rsidRPr="003E53EE">
        <w:rPr>
          <w:sz w:val="20"/>
        </w:rPr>
        <w:t xml:space="preserve">submit to </w:t>
      </w:r>
      <w:r w:rsidRPr="003E53EE">
        <w:rPr>
          <w:b/>
          <w:sz w:val="20"/>
        </w:rPr>
        <w:t xml:space="preserve">The Company </w:t>
      </w:r>
      <w:r w:rsidRPr="003E53EE">
        <w:rPr>
          <w:sz w:val="20"/>
        </w:rPr>
        <w:t xml:space="preserve">in writing a </w:t>
      </w:r>
      <w:r w:rsidRPr="003E53EE">
        <w:rPr>
          <w:b/>
          <w:sz w:val="20"/>
        </w:rPr>
        <w:t>Synchronous</w:t>
      </w:r>
      <w:r w:rsidRPr="003E53EE">
        <w:rPr>
          <w:b/>
          <w:spacing w:val="-6"/>
          <w:sz w:val="20"/>
        </w:rPr>
        <w:t xml:space="preserve"> </w:t>
      </w:r>
      <w:r w:rsidRPr="003E53EE">
        <w:rPr>
          <w:b/>
          <w:sz w:val="20"/>
        </w:rPr>
        <w:t>Power-Generating</w:t>
      </w:r>
      <w:r w:rsidRPr="003E53EE">
        <w:rPr>
          <w:b/>
          <w:spacing w:val="-5"/>
          <w:sz w:val="20"/>
        </w:rPr>
        <w:t xml:space="preserve"> </w:t>
      </w:r>
      <w:r w:rsidRPr="003E53EE">
        <w:rPr>
          <w:b/>
          <w:sz w:val="20"/>
        </w:rPr>
        <w:t>Module</w:t>
      </w:r>
      <w:r w:rsidRPr="003E53EE">
        <w:rPr>
          <w:b/>
          <w:spacing w:val="-7"/>
          <w:sz w:val="20"/>
        </w:rPr>
        <w:t xml:space="preserve"> </w:t>
      </w:r>
      <w:r w:rsidRPr="003E53EE">
        <w:rPr>
          <w:b/>
          <w:sz w:val="20"/>
        </w:rPr>
        <w:t>Planning</w:t>
      </w:r>
      <w:r w:rsidRPr="003E53EE">
        <w:rPr>
          <w:b/>
          <w:spacing w:val="-5"/>
          <w:sz w:val="20"/>
        </w:rPr>
        <w:t xml:space="preserve"> </w:t>
      </w:r>
      <w:r w:rsidRPr="003E53EE">
        <w:rPr>
          <w:b/>
          <w:sz w:val="20"/>
        </w:rPr>
        <w:t>Matrix</w:t>
      </w:r>
      <w:r w:rsidRPr="003E53EE">
        <w:rPr>
          <w:b/>
          <w:spacing w:val="-4"/>
          <w:sz w:val="20"/>
        </w:rPr>
        <w:t xml:space="preserve"> </w:t>
      </w:r>
      <w:r w:rsidRPr="003E53EE">
        <w:rPr>
          <w:sz w:val="20"/>
        </w:rPr>
        <w:t>and/or</w:t>
      </w:r>
      <w:r w:rsidRPr="003E53EE">
        <w:rPr>
          <w:spacing w:val="-8"/>
          <w:sz w:val="20"/>
        </w:rPr>
        <w:t xml:space="preserve"> </w:t>
      </w:r>
      <w:r w:rsidRPr="003E53EE">
        <w:rPr>
          <w:sz w:val="20"/>
        </w:rPr>
        <w:t>a</w:t>
      </w:r>
      <w:r w:rsidRPr="003E53EE">
        <w:rPr>
          <w:spacing w:val="-5"/>
          <w:sz w:val="20"/>
        </w:rPr>
        <w:t xml:space="preserve"> </w:t>
      </w:r>
      <w:r w:rsidRPr="003E53EE">
        <w:rPr>
          <w:b/>
          <w:sz w:val="20"/>
        </w:rPr>
        <w:t>CCGT</w:t>
      </w:r>
      <w:r w:rsidRPr="003E53EE">
        <w:rPr>
          <w:b/>
          <w:spacing w:val="-5"/>
          <w:sz w:val="20"/>
        </w:rPr>
        <w:t xml:space="preserve"> </w:t>
      </w:r>
      <w:r w:rsidRPr="003E53EE">
        <w:rPr>
          <w:b/>
          <w:sz w:val="20"/>
        </w:rPr>
        <w:t>Module Planning Matrix</w:t>
      </w:r>
      <w:r w:rsidRPr="003E53EE">
        <w:rPr>
          <w:sz w:val="20"/>
        </w:rPr>
        <w:t>. It shall be prepared on a best estimate basis relating to how it is anticipated</w:t>
      </w:r>
      <w:r w:rsidRPr="003E53EE">
        <w:rPr>
          <w:spacing w:val="-14"/>
          <w:sz w:val="20"/>
        </w:rPr>
        <w:t xml:space="preserve"> </w:t>
      </w:r>
      <w:r w:rsidRPr="003E53EE">
        <w:rPr>
          <w:sz w:val="20"/>
        </w:rPr>
        <w:t>the</w:t>
      </w:r>
      <w:r w:rsidRPr="003E53EE">
        <w:rPr>
          <w:spacing w:val="-14"/>
          <w:sz w:val="20"/>
        </w:rPr>
        <w:t xml:space="preserve"> </w:t>
      </w:r>
      <w:r w:rsidRPr="003E53EE">
        <w:rPr>
          <w:b/>
          <w:sz w:val="20"/>
        </w:rPr>
        <w:t>Power-Generating</w:t>
      </w:r>
      <w:r w:rsidRPr="003E53EE">
        <w:rPr>
          <w:b/>
          <w:spacing w:val="-14"/>
          <w:sz w:val="20"/>
        </w:rPr>
        <w:t xml:space="preserve"> </w:t>
      </w:r>
      <w:r w:rsidRPr="003E53EE">
        <w:rPr>
          <w:b/>
          <w:sz w:val="20"/>
        </w:rPr>
        <w:t>Module</w:t>
      </w:r>
      <w:r w:rsidRPr="003E53EE">
        <w:rPr>
          <w:b/>
          <w:spacing w:val="-14"/>
          <w:sz w:val="20"/>
        </w:rPr>
        <w:t xml:space="preserve"> </w:t>
      </w:r>
      <w:r w:rsidRPr="003E53EE">
        <w:rPr>
          <w:sz w:val="20"/>
        </w:rPr>
        <w:t>or</w:t>
      </w:r>
      <w:r w:rsidRPr="003E53EE">
        <w:rPr>
          <w:spacing w:val="-14"/>
          <w:sz w:val="20"/>
        </w:rPr>
        <w:t xml:space="preserve"> </w:t>
      </w:r>
      <w:r w:rsidRPr="003E53EE">
        <w:rPr>
          <w:b/>
          <w:sz w:val="20"/>
        </w:rPr>
        <w:t>CCGT</w:t>
      </w:r>
      <w:r w:rsidRPr="003E53EE">
        <w:rPr>
          <w:b/>
          <w:spacing w:val="-14"/>
          <w:sz w:val="20"/>
        </w:rPr>
        <w:t xml:space="preserve"> </w:t>
      </w:r>
      <w:r w:rsidRPr="003E53EE">
        <w:rPr>
          <w:b/>
          <w:sz w:val="20"/>
        </w:rPr>
        <w:t>Module</w:t>
      </w:r>
      <w:r w:rsidRPr="003E53EE">
        <w:rPr>
          <w:b/>
          <w:spacing w:val="-14"/>
          <w:sz w:val="20"/>
        </w:rPr>
        <w:t xml:space="preserve"> </w:t>
      </w:r>
      <w:r w:rsidRPr="003E53EE">
        <w:rPr>
          <w:sz w:val="20"/>
        </w:rPr>
        <w:t>will</w:t>
      </w:r>
      <w:r w:rsidRPr="003E53EE">
        <w:rPr>
          <w:spacing w:val="-14"/>
          <w:sz w:val="20"/>
        </w:rPr>
        <w:t xml:space="preserve"> </w:t>
      </w:r>
      <w:r w:rsidRPr="003E53EE">
        <w:rPr>
          <w:sz w:val="20"/>
        </w:rPr>
        <w:t>be</w:t>
      </w:r>
      <w:r w:rsidRPr="003E53EE">
        <w:rPr>
          <w:spacing w:val="-14"/>
          <w:sz w:val="20"/>
        </w:rPr>
        <w:t xml:space="preserve"> </w:t>
      </w:r>
      <w:r w:rsidRPr="003E53EE">
        <w:rPr>
          <w:sz w:val="20"/>
        </w:rPr>
        <w:t>running</w:t>
      </w:r>
      <w:r w:rsidRPr="003E53EE">
        <w:rPr>
          <w:spacing w:val="-13"/>
          <w:sz w:val="20"/>
        </w:rPr>
        <w:t xml:space="preserve"> </w:t>
      </w:r>
      <w:r w:rsidRPr="003E53EE">
        <w:rPr>
          <w:sz w:val="20"/>
        </w:rPr>
        <w:t>and</w:t>
      </w:r>
      <w:r w:rsidRPr="003E53EE">
        <w:rPr>
          <w:spacing w:val="-14"/>
          <w:sz w:val="20"/>
        </w:rPr>
        <w:t xml:space="preserve"> </w:t>
      </w:r>
      <w:r w:rsidRPr="003E53EE">
        <w:rPr>
          <w:sz w:val="20"/>
        </w:rPr>
        <w:t>shall reasonably</w:t>
      </w:r>
      <w:r w:rsidRPr="003E53EE">
        <w:rPr>
          <w:spacing w:val="-14"/>
          <w:sz w:val="20"/>
        </w:rPr>
        <w:t xml:space="preserve"> </w:t>
      </w:r>
      <w:r w:rsidRPr="003E53EE">
        <w:rPr>
          <w:sz w:val="20"/>
        </w:rPr>
        <w:t>reflect</w:t>
      </w:r>
      <w:r w:rsidRPr="003E53EE">
        <w:rPr>
          <w:spacing w:val="-14"/>
          <w:sz w:val="20"/>
        </w:rPr>
        <w:t xml:space="preserve"> </w:t>
      </w:r>
      <w:r w:rsidRPr="003E53EE">
        <w:rPr>
          <w:sz w:val="20"/>
        </w:rPr>
        <w:t>the</w:t>
      </w:r>
      <w:r w:rsidRPr="003E53EE">
        <w:rPr>
          <w:spacing w:val="-14"/>
          <w:sz w:val="20"/>
        </w:rPr>
        <w:t xml:space="preserve"> </w:t>
      </w:r>
      <w:r w:rsidRPr="003E53EE">
        <w:rPr>
          <w:sz w:val="20"/>
        </w:rPr>
        <w:t>true</w:t>
      </w:r>
      <w:r w:rsidRPr="003E53EE">
        <w:rPr>
          <w:spacing w:val="-14"/>
          <w:sz w:val="20"/>
        </w:rPr>
        <w:t xml:space="preserve"> </w:t>
      </w:r>
      <w:r w:rsidRPr="003E53EE">
        <w:rPr>
          <w:sz w:val="20"/>
        </w:rPr>
        <w:t>operating</w:t>
      </w:r>
      <w:r w:rsidRPr="003E53EE">
        <w:rPr>
          <w:spacing w:val="-14"/>
          <w:sz w:val="20"/>
        </w:rPr>
        <w:t xml:space="preserve"> </w:t>
      </w:r>
      <w:r w:rsidRPr="003E53EE">
        <w:rPr>
          <w:sz w:val="20"/>
        </w:rPr>
        <w:t>characteristics</w:t>
      </w:r>
      <w:r w:rsidRPr="003E53EE">
        <w:rPr>
          <w:spacing w:val="-14"/>
          <w:sz w:val="20"/>
        </w:rPr>
        <w:t xml:space="preserve"> </w:t>
      </w:r>
      <w:r w:rsidRPr="003E53EE">
        <w:rPr>
          <w:sz w:val="20"/>
        </w:rPr>
        <w:t>of</w:t>
      </w:r>
      <w:r w:rsidRPr="003E53EE">
        <w:rPr>
          <w:spacing w:val="-14"/>
          <w:sz w:val="20"/>
        </w:rPr>
        <w:t xml:space="preserve"> </w:t>
      </w:r>
      <w:r w:rsidRPr="003E53EE">
        <w:rPr>
          <w:sz w:val="20"/>
        </w:rPr>
        <w:t>the</w:t>
      </w:r>
      <w:r w:rsidRPr="003E53EE">
        <w:rPr>
          <w:spacing w:val="-14"/>
          <w:sz w:val="20"/>
        </w:rPr>
        <w:t xml:space="preserve"> </w:t>
      </w:r>
      <w:r w:rsidRPr="003E53EE">
        <w:rPr>
          <w:b/>
          <w:sz w:val="20"/>
        </w:rPr>
        <w:t>Power-Generating</w:t>
      </w:r>
      <w:r w:rsidRPr="003E53EE">
        <w:rPr>
          <w:b/>
          <w:spacing w:val="-14"/>
          <w:sz w:val="20"/>
        </w:rPr>
        <w:t xml:space="preserve"> </w:t>
      </w:r>
      <w:r w:rsidRPr="003E53EE">
        <w:rPr>
          <w:b/>
          <w:sz w:val="20"/>
        </w:rPr>
        <w:t xml:space="preserve">Module </w:t>
      </w:r>
      <w:r w:rsidRPr="003E53EE">
        <w:rPr>
          <w:sz w:val="20"/>
        </w:rPr>
        <w:t xml:space="preserve">or </w:t>
      </w:r>
      <w:r w:rsidRPr="003E53EE">
        <w:rPr>
          <w:b/>
          <w:sz w:val="20"/>
        </w:rPr>
        <w:t>CCGT Module</w:t>
      </w:r>
      <w:r w:rsidRPr="003E53EE">
        <w:rPr>
          <w:sz w:val="20"/>
        </w:rPr>
        <w:t>.</w:t>
      </w:r>
      <w:r w:rsidRPr="003E53EE">
        <w:rPr>
          <w:spacing w:val="40"/>
          <w:sz w:val="20"/>
        </w:rPr>
        <w:t xml:space="preserve"> </w:t>
      </w:r>
      <w:r w:rsidRPr="003E53EE">
        <w:rPr>
          <w:sz w:val="20"/>
        </w:rPr>
        <w:t xml:space="preserve">It </w:t>
      </w:r>
      <w:r w:rsidR="006625E3" w:rsidRPr="003E53EE">
        <w:rPr>
          <w:sz w:val="20"/>
        </w:rPr>
        <w:t>sha</w:t>
      </w:r>
      <w:r w:rsidRPr="003E53EE">
        <w:rPr>
          <w:sz w:val="20"/>
        </w:rPr>
        <w:t xml:space="preserve">ll be applied (unless revised under this OC2) from the </w:t>
      </w:r>
      <w:r w:rsidRPr="003E53EE">
        <w:rPr>
          <w:b/>
          <w:sz w:val="20"/>
        </w:rPr>
        <w:t>Completion</w:t>
      </w:r>
      <w:r w:rsidRPr="003E53EE">
        <w:rPr>
          <w:b/>
          <w:spacing w:val="-14"/>
          <w:sz w:val="20"/>
        </w:rPr>
        <w:t xml:space="preserve"> </w:t>
      </w:r>
      <w:r w:rsidRPr="003E53EE">
        <w:rPr>
          <w:b/>
          <w:sz w:val="20"/>
        </w:rPr>
        <w:t>Date</w:t>
      </w:r>
      <w:r w:rsidRPr="003E53EE">
        <w:rPr>
          <w:sz w:val="20"/>
        </w:rPr>
        <w:t>,</w:t>
      </w:r>
      <w:r w:rsidRPr="003E53EE">
        <w:rPr>
          <w:spacing w:val="-14"/>
          <w:sz w:val="20"/>
        </w:rPr>
        <w:t xml:space="preserve"> </w:t>
      </w:r>
      <w:r w:rsidRPr="003E53EE">
        <w:rPr>
          <w:sz w:val="20"/>
        </w:rPr>
        <w:t>in</w:t>
      </w:r>
      <w:r w:rsidRPr="003E53EE">
        <w:rPr>
          <w:spacing w:val="-14"/>
          <w:sz w:val="20"/>
        </w:rPr>
        <w:t xml:space="preserve"> </w:t>
      </w:r>
      <w:r w:rsidRPr="003E53EE">
        <w:rPr>
          <w:sz w:val="20"/>
        </w:rPr>
        <w:t>the</w:t>
      </w:r>
      <w:r w:rsidRPr="003E53EE">
        <w:rPr>
          <w:spacing w:val="-14"/>
          <w:sz w:val="20"/>
        </w:rPr>
        <w:t xml:space="preserve"> </w:t>
      </w:r>
      <w:r w:rsidRPr="003E53EE">
        <w:rPr>
          <w:sz w:val="20"/>
        </w:rPr>
        <w:t>case</w:t>
      </w:r>
      <w:r w:rsidRPr="003E53EE">
        <w:rPr>
          <w:spacing w:val="-14"/>
          <w:sz w:val="20"/>
        </w:rPr>
        <w:t xml:space="preserve"> </w:t>
      </w:r>
      <w:r w:rsidRPr="003E53EE">
        <w:rPr>
          <w:sz w:val="20"/>
        </w:rPr>
        <w:t>of</w:t>
      </w:r>
      <w:r w:rsidRPr="003E53EE">
        <w:rPr>
          <w:spacing w:val="-14"/>
          <w:sz w:val="20"/>
        </w:rPr>
        <w:t xml:space="preserve"> </w:t>
      </w:r>
      <w:r w:rsidRPr="003E53EE">
        <w:rPr>
          <w:sz w:val="20"/>
        </w:rPr>
        <w:t>the</w:t>
      </w:r>
      <w:r w:rsidRPr="003E53EE">
        <w:rPr>
          <w:spacing w:val="-14"/>
          <w:sz w:val="20"/>
        </w:rPr>
        <w:t xml:space="preserve"> </w:t>
      </w:r>
      <w:r w:rsidRPr="003E53EE">
        <w:rPr>
          <w:sz w:val="20"/>
        </w:rPr>
        <w:t>one</w:t>
      </w:r>
      <w:r w:rsidRPr="003E53EE">
        <w:rPr>
          <w:spacing w:val="-14"/>
          <w:sz w:val="20"/>
        </w:rPr>
        <w:t xml:space="preserve"> </w:t>
      </w:r>
      <w:r w:rsidRPr="003E53EE">
        <w:rPr>
          <w:sz w:val="20"/>
        </w:rPr>
        <w:t>submitted</w:t>
      </w:r>
      <w:r w:rsidRPr="003E53EE">
        <w:rPr>
          <w:spacing w:val="-14"/>
          <w:sz w:val="20"/>
        </w:rPr>
        <w:t xml:space="preserve"> </w:t>
      </w:r>
      <w:r w:rsidRPr="003E53EE">
        <w:rPr>
          <w:sz w:val="20"/>
        </w:rPr>
        <w:t>with</w:t>
      </w:r>
      <w:r w:rsidRPr="003E53EE">
        <w:rPr>
          <w:spacing w:val="-13"/>
          <w:sz w:val="20"/>
        </w:rPr>
        <w:t xml:space="preserve"> </w:t>
      </w:r>
      <w:r w:rsidRPr="003E53EE">
        <w:rPr>
          <w:sz w:val="20"/>
        </w:rPr>
        <w:t>the</w:t>
      </w:r>
      <w:r w:rsidRPr="003E53EE">
        <w:rPr>
          <w:spacing w:val="-13"/>
          <w:sz w:val="20"/>
        </w:rPr>
        <w:t xml:space="preserve"> </w:t>
      </w:r>
      <w:r w:rsidRPr="003E53EE">
        <w:rPr>
          <w:b/>
          <w:sz w:val="20"/>
        </w:rPr>
        <w:t>Statement</w:t>
      </w:r>
      <w:r w:rsidRPr="003E53EE">
        <w:rPr>
          <w:b/>
          <w:spacing w:val="-14"/>
          <w:sz w:val="20"/>
        </w:rPr>
        <w:t xml:space="preserve"> </w:t>
      </w:r>
      <w:r w:rsidRPr="003E53EE">
        <w:rPr>
          <w:b/>
          <w:sz w:val="20"/>
        </w:rPr>
        <w:t>of</w:t>
      </w:r>
      <w:r w:rsidRPr="003E53EE">
        <w:rPr>
          <w:b/>
          <w:spacing w:val="-12"/>
          <w:sz w:val="20"/>
        </w:rPr>
        <w:t xml:space="preserve"> </w:t>
      </w:r>
      <w:r w:rsidRPr="003E53EE">
        <w:rPr>
          <w:b/>
          <w:sz w:val="20"/>
        </w:rPr>
        <w:t>Readiness</w:t>
      </w:r>
      <w:r w:rsidRPr="003E53EE">
        <w:rPr>
          <w:sz w:val="20"/>
        </w:rPr>
        <w:t>, and</w:t>
      </w:r>
      <w:r w:rsidRPr="003E53EE">
        <w:rPr>
          <w:spacing w:val="-6"/>
          <w:sz w:val="20"/>
        </w:rPr>
        <w:t xml:space="preserve"> </w:t>
      </w:r>
      <w:r w:rsidRPr="003E53EE">
        <w:rPr>
          <w:sz w:val="20"/>
        </w:rPr>
        <w:t>in</w:t>
      </w:r>
      <w:r w:rsidRPr="003E53EE">
        <w:rPr>
          <w:spacing w:val="-8"/>
          <w:sz w:val="20"/>
        </w:rPr>
        <w:t xml:space="preserve"> </w:t>
      </w:r>
      <w:r w:rsidRPr="003E53EE">
        <w:rPr>
          <w:sz w:val="20"/>
        </w:rPr>
        <w:t>the</w:t>
      </w:r>
      <w:r w:rsidRPr="003E53EE">
        <w:rPr>
          <w:spacing w:val="-6"/>
          <w:sz w:val="20"/>
        </w:rPr>
        <w:t xml:space="preserve"> </w:t>
      </w:r>
      <w:r w:rsidRPr="003E53EE">
        <w:rPr>
          <w:sz w:val="20"/>
        </w:rPr>
        <w:t>case</w:t>
      </w:r>
      <w:r w:rsidRPr="003E53EE">
        <w:rPr>
          <w:spacing w:val="-6"/>
          <w:sz w:val="20"/>
        </w:rPr>
        <w:t xml:space="preserve"> </w:t>
      </w:r>
      <w:r w:rsidRPr="003E53EE">
        <w:rPr>
          <w:sz w:val="20"/>
        </w:rPr>
        <w:t>of</w:t>
      </w:r>
      <w:r w:rsidRPr="003E53EE">
        <w:rPr>
          <w:spacing w:val="-6"/>
          <w:sz w:val="20"/>
        </w:rPr>
        <w:t xml:space="preserve"> </w:t>
      </w:r>
      <w:r w:rsidRPr="003E53EE">
        <w:rPr>
          <w:sz w:val="20"/>
        </w:rPr>
        <w:t>the</w:t>
      </w:r>
      <w:r w:rsidRPr="003E53EE">
        <w:rPr>
          <w:spacing w:val="-6"/>
          <w:sz w:val="20"/>
        </w:rPr>
        <w:t xml:space="preserve"> </w:t>
      </w:r>
      <w:r w:rsidRPr="003E53EE">
        <w:rPr>
          <w:sz w:val="20"/>
        </w:rPr>
        <w:t>one</w:t>
      </w:r>
      <w:r w:rsidRPr="003E53EE">
        <w:rPr>
          <w:spacing w:val="-6"/>
          <w:sz w:val="20"/>
        </w:rPr>
        <w:t xml:space="preserve"> </w:t>
      </w:r>
      <w:r w:rsidRPr="003E53EE">
        <w:rPr>
          <w:sz w:val="20"/>
        </w:rPr>
        <w:t>submitted</w:t>
      </w:r>
      <w:r w:rsidRPr="003E53EE">
        <w:rPr>
          <w:spacing w:val="-6"/>
          <w:sz w:val="20"/>
        </w:rPr>
        <w:t xml:space="preserve"> </w:t>
      </w:r>
      <w:r w:rsidRPr="003E53EE">
        <w:rPr>
          <w:sz w:val="20"/>
        </w:rPr>
        <w:t>in</w:t>
      </w:r>
      <w:r w:rsidRPr="003E53EE">
        <w:rPr>
          <w:spacing w:val="-6"/>
          <w:sz w:val="20"/>
        </w:rPr>
        <w:t xml:space="preserve"> </w:t>
      </w:r>
      <w:r w:rsidRPr="003E53EE">
        <w:rPr>
          <w:sz w:val="20"/>
        </w:rPr>
        <w:t>calendar</w:t>
      </w:r>
      <w:r w:rsidRPr="003E53EE">
        <w:rPr>
          <w:spacing w:val="-7"/>
          <w:sz w:val="20"/>
        </w:rPr>
        <w:t xml:space="preserve"> </w:t>
      </w:r>
      <w:r w:rsidRPr="003E53EE">
        <w:rPr>
          <w:sz w:val="20"/>
        </w:rPr>
        <w:t>week</w:t>
      </w:r>
      <w:r w:rsidRPr="003E53EE">
        <w:rPr>
          <w:spacing w:val="-4"/>
          <w:sz w:val="20"/>
        </w:rPr>
        <w:t xml:space="preserve"> </w:t>
      </w:r>
      <w:r w:rsidRPr="003E53EE">
        <w:rPr>
          <w:sz w:val="20"/>
        </w:rPr>
        <w:t>24,</w:t>
      </w:r>
      <w:r w:rsidRPr="003E53EE">
        <w:rPr>
          <w:spacing w:val="-5"/>
          <w:sz w:val="20"/>
        </w:rPr>
        <w:t xml:space="preserve"> </w:t>
      </w:r>
      <w:r w:rsidRPr="003E53EE">
        <w:rPr>
          <w:sz w:val="20"/>
        </w:rPr>
        <w:t>from</w:t>
      </w:r>
      <w:r w:rsidRPr="003E53EE">
        <w:rPr>
          <w:spacing w:val="-6"/>
          <w:sz w:val="20"/>
        </w:rPr>
        <w:t xml:space="preserve"> </w:t>
      </w:r>
      <w:r w:rsidRPr="003E53EE">
        <w:rPr>
          <w:sz w:val="20"/>
        </w:rPr>
        <w:t>the</w:t>
      </w:r>
      <w:r w:rsidRPr="003E53EE">
        <w:rPr>
          <w:spacing w:val="-6"/>
          <w:sz w:val="20"/>
        </w:rPr>
        <w:t xml:space="preserve"> </w:t>
      </w:r>
      <w:r w:rsidRPr="003E53EE">
        <w:rPr>
          <w:sz w:val="20"/>
        </w:rPr>
        <w:t>beginning</w:t>
      </w:r>
      <w:r w:rsidRPr="003E53EE">
        <w:rPr>
          <w:spacing w:val="-6"/>
          <w:sz w:val="20"/>
        </w:rPr>
        <w:t xml:space="preserve"> </w:t>
      </w:r>
      <w:r w:rsidRPr="003E53EE">
        <w:rPr>
          <w:sz w:val="20"/>
        </w:rPr>
        <w:t>of</w:t>
      </w:r>
      <w:r w:rsidRPr="003E53EE">
        <w:rPr>
          <w:spacing w:val="-6"/>
          <w:sz w:val="20"/>
        </w:rPr>
        <w:t xml:space="preserve"> </w:t>
      </w:r>
      <w:r w:rsidRPr="003E53EE">
        <w:rPr>
          <w:sz w:val="20"/>
        </w:rPr>
        <w:t xml:space="preserve">week 31 onwards. It must show the combination of </w:t>
      </w:r>
      <w:r w:rsidRPr="003E53EE">
        <w:rPr>
          <w:b/>
          <w:sz w:val="20"/>
        </w:rPr>
        <w:t xml:space="preserve">CCGT Units </w:t>
      </w:r>
      <w:r w:rsidRPr="003E53EE">
        <w:rPr>
          <w:sz w:val="20"/>
        </w:rPr>
        <w:t xml:space="preserve">or </w:t>
      </w:r>
      <w:r w:rsidRPr="003E53EE">
        <w:rPr>
          <w:b/>
          <w:sz w:val="20"/>
        </w:rPr>
        <w:t xml:space="preserve">Synchronous Power Generating Units </w:t>
      </w:r>
      <w:r w:rsidRPr="003E53EE">
        <w:rPr>
          <w:sz w:val="20"/>
        </w:rPr>
        <w:t xml:space="preserve">which would be running in relation to any given MW output in the format indicated in </w:t>
      </w:r>
      <w:commentRangeStart w:id="471"/>
      <w:commentRangeStart w:id="472"/>
      <w:r w:rsidRPr="003E53EE">
        <w:rPr>
          <w:b/>
          <w:sz w:val="20"/>
        </w:rPr>
        <w:t xml:space="preserve">Appendix </w:t>
      </w:r>
      <w:commentRangeEnd w:id="471"/>
      <w:r w:rsidR="00FC6B15" w:rsidRPr="003E53EE">
        <w:rPr>
          <w:rStyle w:val="CommentReference"/>
          <w:b/>
        </w:rPr>
        <w:commentReference w:id="471"/>
      </w:r>
      <w:commentRangeEnd w:id="472"/>
      <w:r w:rsidR="00A925E2">
        <w:rPr>
          <w:rStyle w:val="CommentReference"/>
        </w:rPr>
        <w:commentReference w:id="472"/>
      </w:r>
      <w:r w:rsidR="00F2164B" w:rsidRPr="003E53EE">
        <w:rPr>
          <w:b/>
          <w:sz w:val="20"/>
        </w:rPr>
        <w:t>G</w:t>
      </w:r>
      <w:r w:rsidRPr="003E53EE">
        <w:rPr>
          <w:sz w:val="20"/>
        </w:rPr>
        <w:t xml:space="preserve"> of </w:t>
      </w:r>
      <w:r w:rsidR="00F2164B" w:rsidRPr="003E53EE">
        <w:rPr>
          <w:sz w:val="20"/>
        </w:rPr>
        <w:t xml:space="preserve">the </w:t>
      </w:r>
      <w:r w:rsidR="00F2164B" w:rsidRPr="003E53EE">
        <w:rPr>
          <w:b/>
          <w:sz w:val="20"/>
        </w:rPr>
        <w:t xml:space="preserve">Planning </w:t>
      </w:r>
      <w:commentRangeStart w:id="473"/>
      <w:r w:rsidR="00F2164B" w:rsidRPr="003E53EE">
        <w:rPr>
          <w:b/>
          <w:bCs/>
          <w:sz w:val="20"/>
        </w:rPr>
        <w:t>Code</w:t>
      </w:r>
      <w:commentRangeEnd w:id="473"/>
      <w:r w:rsidR="00BB6077">
        <w:rPr>
          <w:rStyle w:val="CommentReference"/>
        </w:rPr>
        <w:commentReference w:id="473"/>
      </w:r>
      <w:r w:rsidRPr="003E53EE">
        <w:rPr>
          <w:sz w:val="20"/>
        </w:rPr>
        <w:t>.</w:t>
      </w:r>
    </w:p>
    <w:p w14:paraId="38BB508A" w14:textId="5CAAE06F" w:rsidR="00735799" w:rsidRDefault="00AC4605" w:rsidP="002B3E24">
      <w:pPr>
        <w:tabs>
          <w:tab w:val="left" w:pos="426"/>
        </w:tabs>
        <w:spacing w:before="120"/>
        <w:jc w:val="both"/>
        <w:rPr>
          <w:sz w:val="20"/>
        </w:rPr>
        <w:sectPr w:rsidR="00735799" w:rsidSect="003E53EE">
          <w:type w:val="continuous"/>
          <w:pgSz w:w="11910" w:h="16840"/>
          <w:pgMar w:top="1340" w:right="60" w:bottom="1200" w:left="1000" w:header="715" w:footer="1006" w:gutter="0"/>
          <w:cols w:num="2" w:space="1854" w:equalWidth="0">
            <w:col w:w="1547" w:space="40"/>
            <w:col w:w="9263"/>
          </w:cols>
        </w:sectPr>
      </w:pPr>
      <w:r>
        <w:rPr>
          <w:position w:val="6"/>
          <w:sz w:val="13"/>
        </w:rPr>
        <w:t xml:space="preserve">            </w:t>
      </w:r>
    </w:p>
    <w:p w14:paraId="529B2EAC" w14:textId="77777777" w:rsidR="00735799" w:rsidRDefault="00735799"/>
    <w:p w14:paraId="04B146E6" w14:textId="30CA0E81" w:rsidR="00727F7A" w:rsidRDefault="00727F7A">
      <w:pPr>
        <w:sectPr w:rsidR="00727F7A" w:rsidSect="001C2677">
          <w:type w:val="continuous"/>
          <w:pgSz w:w="11910" w:h="16840"/>
          <w:pgMar w:top="1340" w:right="60" w:bottom="1200" w:left="1000" w:header="715" w:footer="1006" w:gutter="0"/>
          <w:cols w:space="720"/>
        </w:sectPr>
      </w:pPr>
    </w:p>
    <w:p w14:paraId="6609348D" w14:textId="43332F15" w:rsidR="00735799" w:rsidRDefault="00474BB3" w:rsidP="0057002C">
      <w:pPr>
        <w:spacing w:before="120" w:line="264" w:lineRule="auto"/>
        <w:ind w:left="2121" w:right="1208"/>
        <w:jc w:val="both"/>
        <w:rPr>
          <w:sz w:val="20"/>
        </w:rPr>
      </w:pPr>
      <w:r>
        <w:rPr>
          <w:sz w:val="20"/>
        </w:rPr>
        <w:lastRenderedPageBreak/>
        <w:t xml:space="preserve">The </w:t>
      </w:r>
      <w:r>
        <w:rPr>
          <w:b/>
          <w:sz w:val="20"/>
        </w:rPr>
        <w:t xml:space="preserve">CCGT Module Planning Matrix </w:t>
      </w:r>
      <w:r>
        <w:rPr>
          <w:sz w:val="20"/>
        </w:rPr>
        <w:t xml:space="preserve">or </w:t>
      </w:r>
      <w:r>
        <w:rPr>
          <w:b/>
          <w:sz w:val="20"/>
        </w:rPr>
        <w:t xml:space="preserve">Synchronous Power-Generating Module Planning Matrix </w:t>
      </w:r>
      <w:r w:rsidR="00EE1A83">
        <w:rPr>
          <w:sz w:val="20"/>
        </w:rPr>
        <w:t>sha</w:t>
      </w:r>
      <w:r>
        <w:rPr>
          <w:sz w:val="20"/>
        </w:rPr>
        <w:t xml:space="preserve">ll be used by </w:t>
      </w:r>
      <w:r>
        <w:rPr>
          <w:b/>
          <w:sz w:val="20"/>
        </w:rPr>
        <w:t xml:space="preserve">The Company </w:t>
      </w:r>
      <w:r>
        <w:rPr>
          <w:sz w:val="20"/>
        </w:rPr>
        <w:t xml:space="preserve">for operational planning purposes only and not in connection with the operation of the </w:t>
      </w:r>
      <w:r>
        <w:rPr>
          <w:b/>
          <w:sz w:val="20"/>
        </w:rPr>
        <w:t>Balancing Mechanism</w:t>
      </w:r>
      <w:r>
        <w:rPr>
          <w:sz w:val="20"/>
        </w:rPr>
        <w:t>.</w:t>
      </w:r>
    </w:p>
    <w:p w14:paraId="0A31E968" w14:textId="1DA20715" w:rsidR="00735799" w:rsidRDefault="00474BB3" w:rsidP="003E53EE">
      <w:pPr>
        <w:pStyle w:val="ListParagraph"/>
        <w:numPr>
          <w:ilvl w:val="0"/>
          <w:numId w:val="6"/>
        </w:numPr>
        <w:tabs>
          <w:tab w:val="left" w:pos="1985"/>
        </w:tabs>
        <w:spacing w:line="264" w:lineRule="auto"/>
        <w:ind w:left="1985" w:right="1212" w:hanging="425"/>
        <w:jc w:val="both"/>
        <w:rPr>
          <w:sz w:val="20"/>
        </w:rPr>
      </w:pPr>
      <w:r>
        <w:rPr>
          <w:sz w:val="20"/>
        </w:rPr>
        <w:t>Each</w:t>
      </w:r>
      <w:r>
        <w:rPr>
          <w:spacing w:val="-4"/>
          <w:sz w:val="20"/>
        </w:rPr>
        <w:t xml:space="preserve"> </w:t>
      </w:r>
      <w:r w:rsidRPr="001A1ACD">
        <w:rPr>
          <w:b/>
          <w:sz w:val="20"/>
        </w:rPr>
        <w:t>Generator</w:t>
      </w:r>
      <w:r>
        <w:rPr>
          <w:b/>
          <w:color w:val="00AFEF"/>
          <w:spacing w:val="-3"/>
          <w:sz w:val="20"/>
        </w:rPr>
        <w:t xml:space="preserve"> </w:t>
      </w:r>
      <w:r>
        <w:rPr>
          <w:sz w:val="20"/>
        </w:rPr>
        <w:t>shall</w:t>
      </w:r>
      <w:r>
        <w:rPr>
          <w:spacing w:val="-5"/>
          <w:sz w:val="20"/>
        </w:rPr>
        <w:t xml:space="preserve"> </w:t>
      </w:r>
      <w:r>
        <w:rPr>
          <w:sz w:val="20"/>
        </w:rPr>
        <w:t>in</w:t>
      </w:r>
      <w:r>
        <w:rPr>
          <w:spacing w:val="-4"/>
          <w:sz w:val="20"/>
        </w:rPr>
        <w:t xml:space="preserve"> </w:t>
      </w:r>
      <w:r>
        <w:rPr>
          <w:sz w:val="20"/>
        </w:rPr>
        <w:t>respect</w:t>
      </w:r>
      <w:r>
        <w:rPr>
          <w:spacing w:val="-4"/>
          <w:sz w:val="20"/>
        </w:rPr>
        <w:t xml:space="preserve"> </w:t>
      </w:r>
      <w:r>
        <w:rPr>
          <w:sz w:val="20"/>
        </w:rPr>
        <w:t>of</w:t>
      </w:r>
      <w:r>
        <w:rPr>
          <w:spacing w:val="-4"/>
          <w:sz w:val="20"/>
        </w:rPr>
        <w:t xml:space="preserve"> </w:t>
      </w:r>
      <w:r>
        <w:rPr>
          <w:sz w:val="20"/>
        </w:rPr>
        <w:t>each</w:t>
      </w:r>
      <w:r>
        <w:rPr>
          <w:spacing w:val="-4"/>
          <w:sz w:val="20"/>
        </w:rPr>
        <w:t xml:space="preserve"> </w:t>
      </w:r>
      <w:r>
        <w:rPr>
          <w:sz w:val="20"/>
        </w:rPr>
        <w:t>of</w:t>
      </w:r>
      <w:r>
        <w:rPr>
          <w:spacing w:val="-2"/>
          <w:sz w:val="20"/>
        </w:rPr>
        <w:t xml:space="preserve"> </w:t>
      </w:r>
      <w:r>
        <w:rPr>
          <w:sz w:val="20"/>
        </w:rPr>
        <w:t>its</w:t>
      </w:r>
      <w:r>
        <w:rPr>
          <w:spacing w:val="-1"/>
          <w:sz w:val="20"/>
        </w:rPr>
        <w:t xml:space="preserve"> </w:t>
      </w:r>
      <w:r>
        <w:rPr>
          <w:b/>
          <w:sz w:val="20"/>
        </w:rPr>
        <w:t>Cascade</w:t>
      </w:r>
      <w:r>
        <w:rPr>
          <w:b/>
          <w:spacing w:val="-4"/>
          <w:sz w:val="20"/>
        </w:rPr>
        <w:t xml:space="preserve"> </w:t>
      </w:r>
      <w:r>
        <w:rPr>
          <w:b/>
          <w:sz w:val="20"/>
        </w:rPr>
        <w:t>Hydro</w:t>
      </w:r>
      <w:r>
        <w:rPr>
          <w:b/>
          <w:spacing w:val="-2"/>
          <w:sz w:val="20"/>
        </w:rPr>
        <w:t xml:space="preserve"> </w:t>
      </w:r>
      <w:r>
        <w:rPr>
          <w:b/>
          <w:sz w:val="20"/>
        </w:rPr>
        <w:t>Schemes</w:t>
      </w:r>
      <w:r>
        <w:rPr>
          <w:b/>
          <w:spacing w:val="-1"/>
          <w:sz w:val="20"/>
        </w:rPr>
        <w:t xml:space="preserve"> </w:t>
      </w:r>
      <w:r>
        <w:rPr>
          <w:sz w:val="20"/>
        </w:rPr>
        <w:t>also</w:t>
      </w:r>
      <w:r>
        <w:rPr>
          <w:spacing w:val="-4"/>
          <w:sz w:val="20"/>
        </w:rPr>
        <w:t xml:space="preserve"> </w:t>
      </w:r>
      <w:r>
        <w:rPr>
          <w:sz w:val="20"/>
        </w:rPr>
        <w:t>submit the</w:t>
      </w:r>
      <w:r>
        <w:rPr>
          <w:spacing w:val="-5"/>
          <w:sz w:val="20"/>
        </w:rPr>
        <w:t xml:space="preserve"> </w:t>
      </w:r>
      <w:r>
        <w:rPr>
          <w:b/>
          <w:sz w:val="20"/>
        </w:rPr>
        <w:t>Generation</w:t>
      </w:r>
      <w:r>
        <w:rPr>
          <w:b/>
          <w:spacing w:val="-4"/>
          <w:sz w:val="20"/>
        </w:rPr>
        <w:t xml:space="preserve"> </w:t>
      </w:r>
      <w:r>
        <w:rPr>
          <w:b/>
          <w:sz w:val="20"/>
        </w:rPr>
        <w:t>Planning</w:t>
      </w:r>
      <w:r>
        <w:rPr>
          <w:b/>
          <w:spacing w:val="-2"/>
          <w:sz w:val="20"/>
        </w:rPr>
        <w:t xml:space="preserve"> </w:t>
      </w:r>
      <w:r>
        <w:rPr>
          <w:b/>
          <w:sz w:val="20"/>
        </w:rPr>
        <w:t>Parameters</w:t>
      </w:r>
      <w:r>
        <w:rPr>
          <w:b/>
          <w:spacing w:val="-2"/>
          <w:sz w:val="20"/>
        </w:rPr>
        <w:t xml:space="preserve"> </w:t>
      </w:r>
      <w:r>
        <w:rPr>
          <w:sz w:val="20"/>
        </w:rPr>
        <w:t>detailed</w:t>
      </w:r>
      <w:r>
        <w:rPr>
          <w:spacing w:val="-6"/>
          <w:sz w:val="20"/>
        </w:rPr>
        <w:t xml:space="preserve"> </w:t>
      </w:r>
      <w:r>
        <w:rPr>
          <w:sz w:val="20"/>
        </w:rPr>
        <w:t>at</w:t>
      </w:r>
      <w:r>
        <w:rPr>
          <w:spacing w:val="-4"/>
          <w:sz w:val="20"/>
        </w:rPr>
        <w:t xml:space="preserve"> </w:t>
      </w:r>
      <w:commentRangeStart w:id="474"/>
      <w:commentRangeStart w:id="475"/>
      <w:r>
        <w:rPr>
          <w:sz w:val="20"/>
        </w:rPr>
        <w:t>OC2.A.2.6</w:t>
      </w:r>
      <w:r>
        <w:rPr>
          <w:spacing w:val="-5"/>
          <w:sz w:val="20"/>
        </w:rPr>
        <w:t xml:space="preserve"> </w:t>
      </w:r>
      <w:commentRangeEnd w:id="474"/>
      <w:r w:rsidR="00724502">
        <w:rPr>
          <w:rStyle w:val="CommentReference"/>
        </w:rPr>
        <w:commentReference w:id="474"/>
      </w:r>
      <w:commentRangeEnd w:id="475"/>
      <w:r w:rsidR="000C7B44">
        <w:rPr>
          <w:rStyle w:val="CommentReference"/>
        </w:rPr>
        <w:commentReference w:id="475"/>
      </w:r>
      <w:r>
        <w:rPr>
          <w:sz w:val="20"/>
        </w:rPr>
        <w:t>to</w:t>
      </w:r>
      <w:r>
        <w:rPr>
          <w:spacing w:val="-5"/>
          <w:sz w:val="20"/>
        </w:rPr>
        <w:t xml:space="preserve"> </w:t>
      </w:r>
      <w:r>
        <w:rPr>
          <w:sz w:val="20"/>
        </w:rPr>
        <w:t>OC2.A.2.10</w:t>
      </w:r>
      <w:r>
        <w:rPr>
          <w:spacing w:val="-5"/>
          <w:sz w:val="20"/>
        </w:rPr>
        <w:t xml:space="preserve"> </w:t>
      </w:r>
      <w:r>
        <w:rPr>
          <w:sz w:val="20"/>
        </w:rPr>
        <w:t>for</w:t>
      </w:r>
      <w:r>
        <w:rPr>
          <w:spacing w:val="-5"/>
          <w:sz w:val="20"/>
        </w:rPr>
        <w:t xml:space="preserve"> </w:t>
      </w:r>
      <w:r>
        <w:rPr>
          <w:sz w:val="20"/>
        </w:rPr>
        <w:t xml:space="preserve">each </w:t>
      </w:r>
      <w:r>
        <w:rPr>
          <w:b/>
          <w:sz w:val="20"/>
        </w:rPr>
        <w:t>Cascade Hydro Scheme</w:t>
      </w:r>
      <w:r>
        <w:rPr>
          <w:sz w:val="20"/>
        </w:rPr>
        <w:t xml:space="preserve">. Such parameters need not also be submitted for the individual </w:t>
      </w:r>
      <w:r>
        <w:rPr>
          <w:b/>
          <w:sz w:val="20"/>
        </w:rPr>
        <w:t xml:space="preserve">Gensets </w:t>
      </w:r>
      <w:r>
        <w:rPr>
          <w:sz w:val="20"/>
        </w:rPr>
        <w:t xml:space="preserve">within such </w:t>
      </w:r>
      <w:r>
        <w:rPr>
          <w:b/>
          <w:sz w:val="20"/>
        </w:rPr>
        <w:t>Cascade Hydro Scheme</w:t>
      </w:r>
      <w:r>
        <w:rPr>
          <w:sz w:val="20"/>
        </w:rPr>
        <w:t>.</w:t>
      </w:r>
    </w:p>
    <w:p w14:paraId="57909559" w14:textId="77777777" w:rsidR="00735799" w:rsidRDefault="00735799">
      <w:pPr>
        <w:pStyle w:val="BodyText"/>
        <w:spacing w:before="10"/>
      </w:pPr>
    </w:p>
    <w:p w14:paraId="60BE52E5" w14:textId="77777777" w:rsidR="00735799" w:rsidRDefault="00474BB3" w:rsidP="003E53EE">
      <w:pPr>
        <w:pStyle w:val="ListParagraph"/>
        <w:numPr>
          <w:ilvl w:val="0"/>
          <w:numId w:val="6"/>
        </w:numPr>
        <w:tabs>
          <w:tab w:val="left" w:pos="1985"/>
        </w:tabs>
        <w:spacing w:before="0" w:line="266" w:lineRule="auto"/>
        <w:ind w:left="1985" w:right="1219" w:hanging="425"/>
        <w:jc w:val="both"/>
        <w:rPr>
          <w:sz w:val="20"/>
        </w:rPr>
      </w:pPr>
      <w:r>
        <w:rPr>
          <w:sz w:val="20"/>
        </w:rPr>
        <w:t xml:space="preserve">Each </w:t>
      </w:r>
      <w:r w:rsidRPr="001A1ACD">
        <w:rPr>
          <w:b/>
          <w:bCs/>
          <w:sz w:val="20"/>
        </w:rPr>
        <w:t>Generator</w:t>
      </w:r>
      <w:r>
        <w:rPr>
          <w:color w:val="00AFEF"/>
          <w:sz w:val="20"/>
        </w:rPr>
        <w:t xml:space="preserve"> </w:t>
      </w:r>
      <w:r>
        <w:rPr>
          <w:sz w:val="20"/>
        </w:rPr>
        <w:t xml:space="preserve">shall in respect of each of its </w:t>
      </w:r>
      <w:r>
        <w:rPr>
          <w:b/>
          <w:sz w:val="20"/>
        </w:rPr>
        <w:t xml:space="preserve">Power Park Modules </w:t>
      </w:r>
      <w:r>
        <w:rPr>
          <w:sz w:val="20"/>
        </w:rPr>
        <w:t xml:space="preserve">at </w:t>
      </w:r>
      <w:r>
        <w:rPr>
          <w:b/>
          <w:sz w:val="20"/>
        </w:rPr>
        <w:t>Large Power Stations</w:t>
      </w:r>
      <w:r>
        <w:rPr>
          <w:b/>
          <w:spacing w:val="-3"/>
          <w:sz w:val="20"/>
        </w:rPr>
        <w:t xml:space="preserve"> </w:t>
      </w:r>
      <w:r>
        <w:rPr>
          <w:sz w:val="20"/>
        </w:rPr>
        <w:t>submit</w:t>
      </w:r>
      <w:r>
        <w:rPr>
          <w:spacing w:val="-2"/>
          <w:sz w:val="20"/>
        </w:rPr>
        <w:t xml:space="preserve"> </w:t>
      </w:r>
      <w:r>
        <w:rPr>
          <w:sz w:val="20"/>
        </w:rPr>
        <w:t>to</w:t>
      </w:r>
      <w:r>
        <w:rPr>
          <w:spacing w:val="-4"/>
          <w:sz w:val="20"/>
        </w:rPr>
        <w:t xml:space="preserve"> </w:t>
      </w:r>
      <w:r>
        <w:rPr>
          <w:b/>
          <w:sz w:val="20"/>
        </w:rPr>
        <w:t>The</w:t>
      </w:r>
      <w:r>
        <w:rPr>
          <w:b/>
          <w:spacing w:val="-2"/>
          <w:sz w:val="20"/>
        </w:rPr>
        <w:t xml:space="preserve"> </w:t>
      </w:r>
      <w:r>
        <w:rPr>
          <w:b/>
          <w:sz w:val="20"/>
        </w:rPr>
        <w:t>Company</w:t>
      </w:r>
      <w:r>
        <w:rPr>
          <w:b/>
          <w:spacing w:val="-3"/>
          <w:sz w:val="20"/>
        </w:rPr>
        <w:t xml:space="preserve"> </w:t>
      </w:r>
      <w:r>
        <w:rPr>
          <w:sz w:val="20"/>
        </w:rPr>
        <w:t>in</w:t>
      </w:r>
      <w:r>
        <w:rPr>
          <w:spacing w:val="-4"/>
          <w:sz w:val="20"/>
        </w:rPr>
        <w:t xml:space="preserve"> </w:t>
      </w:r>
      <w:r>
        <w:rPr>
          <w:sz w:val="20"/>
        </w:rPr>
        <w:t>writing</w:t>
      </w:r>
      <w:r>
        <w:rPr>
          <w:spacing w:val="-4"/>
          <w:sz w:val="20"/>
        </w:rPr>
        <w:t xml:space="preserve"> </w:t>
      </w:r>
      <w:r>
        <w:rPr>
          <w:sz w:val="20"/>
        </w:rPr>
        <w:t>a</w:t>
      </w:r>
      <w:r>
        <w:rPr>
          <w:spacing w:val="-2"/>
          <w:sz w:val="20"/>
        </w:rPr>
        <w:t xml:space="preserve"> </w:t>
      </w:r>
      <w:r>
        <w:rPr>
          <w:b/>
          <w:sz w:val="20"/>
        </w:rPr>
        <w:t>Power</w:t>
      </w:r>
      <w:r>
        <w:rPr>
          <w:b/>
          <w:spacing w:val="-1"/>
          <w:sz w:val="20"/>
        </w:rPr>
        <w:t xml:space="preserve"> </w:t>
      </w:r>
      <w:r>
        <w:rPr>
          <w:b/>
          <w:sz w:val="20"/>
        </w:rPr>
        <w:t>Park</w:t>
      </w:r>
      <w:r>
        <w:rPr>
          <w:b/>
          <w:spacing w:val="-4"/>
          <w:sz w:val="20"/>
        </w:rPr>
        <w:t xml:space="preserve"> </w:t>
      </w:r>
      <w:r>
        <w:rPr>
          <w:b/>
          <w:sz w:val="20"/>
        </w:rPr>
        <w:t>Module</w:t>
      </w:r>
      <w:r>
        <w:rPr>
          <w:b/>
          <w:spacing w:val="-4"/>
          <w:sz w:val="20"/>
        </w:rPr>
        <w:t xml:space="preserve"> </w:t>
      </w:r>
      <w:r>
        <w:rPr>
          <w:b/>
          <w:sz w:val="20"/>
        </w:rPr>
        <w:t>Planning</w:t>
      </w:r>
      <w:r>
        <w:rPr>
          <w:b/>
          <w:spacing w:val="-3"/>
          <w:sz w:val="20"/>
        </w:rPr>
        <w:t xml:space="preserve"> </w:t>
      </w:r>
      <w:r>
        <w:rPr>
          <w:b/>
          <w:sz w:val="20"/>
        </w:rPr>
        <w:t>Matrix</w:t>
      </w:r>
      <w:r>
        <w:rPr>
          <w:sz w:val="20"/>
        </w:rPr>
        <w:t>.</w:t>
      </w:r>
    </w:p>
    <w:p w14:paraId="215747E8" w14:textId="29CF74ED" w:rsidR="00735799" w:rsidRDefault="00474BB3" w:rsidP="00AD6E09">
      <w:pPr>
        <w:ind w:left="1985"/>
        <w:rPr>
          <w:spacing w:val="-2"/>
          <w:sz w:val="20"/>
        </w:rPr>
      </w:pPr>
      <w:commentRangeStart w:id="476"/>
      <w:r>
        <w:rPr>
          <w:sz w:val="20"/>
        </w:rPr>
        <w:t>Each</w:t>
      </w:r>
      <w:r>
        <w:rPr>
          <w:spacing w:val="-10"/>
          <w:sz w:val="20"/>
        </w:rPr>
        <w:t xml:space="preserve"> </w:t>
      </w:r>
      <w:r w:rsidRPr="001A1ACD">
        <w:rPr>
          <w:b/>
          <w:sz w:val="20"/>
        </w:rPr>
        <w:t>Generator</w:t>
      </w:r>
      <w:r>
        <w:rPr>
          <w:b/>
          <w:color w:val="00AFEF"/>
          <w:spacing w:val="-7"/>
          <w:sz w:val="20"/>
        </w:rPr>
        <w:t xml:space="preserve"> </w:t>
      </w:r>
      <w:commentRangeEnd w:id="476"/>
      <w:r w:rsidR="007A2C0D">
        <w:rPr>
          <w:rStyle w:val="CommentReference"/>
        </w:rPr>
        <w:commentReference w:id="476"/>
      </w:r>
      <w:r>
        <w:rPr>
          <w:sz w:val="20"/>
        </w:rPr>
        <w:t>submission</w:t>
      </w:r>
      <w:r>
        <w:rPr>
          <w:spacing w:val="-10"/>
          <w:sz w:val="20"/>
        </w:rPr>
        <w:t xml:space="preserve"> </w:t>
      </w:r>
      <w:commentRangeStart w:id="477"/>
      <w:commentRangeStart w:id="478"/>
      <w:commentRangeStart w:id="479"/>
      <w:commentRangeStart w:id="480"/>
      <w:r>
        <w:rPr>
          <w:spacing w:val="-2"/>
          <w:sz w:val="20"/>
        </w:rPr>
        <w:t>shall</w:t>
      </w:r>
      <w:commentRangeEnd w:id="477"/>
      <w:r w:rsidR="000D12EC">
        <w:rPr>
          <w:rStyle w:val="CommentReference"/>
        </w:rPr>
        <w:commentReference w:id="477"/>
      </w:r>
      <w:r>
        <w:rPr>
          <w:spacing w:val="-2"/>
          <w:sz w:val="20"/>
        </w:rPr>
        <w:t>:</w:t>
      </w:r>
      <w:commentRangeEnd w:id="478"/>
      <w:r w:rsidR="00FD3165">
        <w:rPr>
          <w:rStyle w:val="CommentReference"/>
        </w:rPr>
        <w:commentReference w:id="478"/>
      </w:r>
      <w:commentRangeEnd w:id="479"/>
      <w:r w:rsidR="00B413FF">
        <w:rPr>
          <w:rStyle w:val="CommentReference"/>
        </w:rPr>
        <w:commentReference w:id="479"/>
      </w:r>
      <w:commentRangeEnd w:id="480"/>
      <w:r w:rsidR="009313A3">
        <w:rPr>
          <w:rStyle w:val="CommentReference"/>
        </w:rPr>
        <w:commentReference w:id="480"/>
      </w:r>
    </w:p>
    <w:p w14:paraId="264A61B1" w14:textId="77777777" w:rsidR="00C80252" w:rsidRDefault="00C80252">
      <w:pPr>
        <w:ind w:left="2077"/>
        <w:rPr>
          <w:sz w:val="20"/>
        </w:rPr>
      </w:pPr>
    </w:p>
    <w:p w14:paraId="2C6E6620" w14:textId="02771953" w:rsidR="00735799" w:rsidRDefault="005957ED">
      <w:pPr>
        <w:pStyle w:val="BodyText"/>
      </w:pPr>
      <w:r>
        <w:rPr>
          <w:noProof/>
        </w:rPr>
        <mc:AlternateContent>
          <mc:Choice Requires="wps">
            <w:drawing>
              <wp:anchor distT="0" distB="0" distL="114300" distR="114300" simplePos="0" relativeHeight="251658249" behindDoc="0" locked="0" layoutInCell="1" allowOverlap="1" wp14:anchorId="2C77E892" wp14:editId="55F3EDC6">
                <wp:simplePos x="0" y="0"/>
                <wp:positionH relativeFrom="column">
                  <wp:posOffset>657387</wp:posOffset>
                </wp:positionH>
                <wp:positionV relativeFrom="paragraph">
                  <wp:posOffset>1750902</wp:posOffset>
                </wp:positionV>
                <wp:extent cx="5904230" cy="635"/>
                <wp:effectExtent l="0" t="0" r="0" b="0"/>
                <wp:wrapTopAndBottom/>
                <wp:docPr id="23" name="Text Box 23"/>
                <wp:cNvGraphicFramePr/>
                <a:graphic xmlns:a="http://schemas.openxmlformats.org/drawingml/2006/main">
                  <a:graphicData uri="http://schemas.microsoft.com/office/word/2010/wordprocessingShape">
                    <wps:wsp>
                      <wps:cNvSpPr txBox="1"/>
                      <wps:spPr>
                        <a:xfrm>
                          <a:off x="0" y="0"/>
                          <a:ext cx="5904230" cy="635"/>
                        </a:xfrm>
                        <a:prstGeom prst="rect">
                          <a:avLst/>
                        </a:prstGeom>
                        <a:solidFill>
                          <a:prstClr val="white"/>
                        </a:solidFill>
                        <a:ln>
                          <a:noFill/>
                        </a:ln>
                      </wps:spPr>
                      <wps:txbx>
                        <w:txbxContent>
                          <w:p w14:paraId="5070A827" w14:textId="467A0C00" w:rsidR="00921DAF" w:rsidRPr="002F2B3C" w:rsidRDefault="00921DAF" w:rsidP="00851B77">
                            <w:pPr>
                              <w:pStyle w:val="Caption"/>
                              <w:jc w:val="center"/>
                              <w:rPr>
                                <w:noProof/>
                                <w:sz w:val="20"/>
                                <w:szCs w:val="20"/>
                              </w:rPr>
                            </w:pPr>
                            <w:r>
                              <w:t xml:space="preserve">Figure </w:t>
                            </w:r>
                            <w:r>
                              <w:fldChar w:fldCharType="begin"/>
                            </w:r>
                            <w:r>
                              <w:instrText xml:space="preserve"> SEQ Figure \* ARABIC </w:instrText>
                            </w:r>
                            <w:r>
                              <w:fldChar w:fldCharType="separate"/>
                            </w:r>
                            <w:ins w:id="481" w:author="Deborah Spencer (NESO)" w:date="2024-11-20T07:42:00Z">
                              <w:r w:rsidR="009C1FA4">
                                <w:rPr>
                                  <w:noProof/>
                                </w:rPr>
                                <w:t>12</w:t>
                              </w:r>
                            </w:ins>
                            <w:del w:id="482" w:author="Deborah Spencer (NESO)" w:date="2024-11-19T17:18:00Z">
                              <w:r w:rsidR="00D67C2D" w:rsidDel="00E309ED">
                                <w:rPr>
                                  <w:noProof/>
                                </w:rPr>
                                <w:delText>12</w:delText>
                              </w:r>
                            </w:del>
                            <w:r>
                              <w:rPr>
                                <w:noProof/>
                              </w:rPr>
                              <w:fldChar w:fldCharType="end"/>
                            </w:r>
                            <w:r>
                              <w:t xml:space="preserve">: </w:t>
                            </w:r>
                            <w:r w:rsidR="0001288A" w:rsidRPr="0001288A">
                              <w:t xml:space="preserve">Types of Planning Matrices </w:t>
                            </w:r>
                            <w:r w:rsidR="006845E7">
                              <w:t xml:space="preserve">and Graph </w:t>
                            </w:r>
                            <w:r w:rsidR="0001288A" w:rsidRPr="0001288A">
                              <w:t>to be Submitted by each Generator to The Company</w:t>
                            </w:r>
                            <w:r w:rsidR="00961EA8">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77E892" id="Text Box 23" o:spid="_x0000_s1032" type="#_x0000_t202" style="position:absolute;margin-left:51.75pt;margin-top:137.85pt;width:464.9pt;height:.05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" stroked="f">
                <v:textbox style="mso-fit-shape-to-text:t" inset="0,0,0,0">
                  <w:txbxContent>
                    <w:p w14:paraId="5070A827" w14:textId="467A0C00" w:rsidR="00921DAF" w:rsidRPr="002F2B3C" w:rsidRDefault="00921DAF" w:rsidP="00851B77">
                      <w:pPr>
                        <w:pStyle w:val="Caption"/>
                        <w:jc w:val="center"/>
                        <w:rPr>
                          <w:noProof/>
                          <w:sz w:val="20"/>
                          <w:szCs w:val="20"/>
                        </w:rPr>
                      </w:pPr>
                      <w:r>
                        <w:t xml:space="preserve">Figure </w:t>
                      </w:r>
                      <w:r>
                        <w:fldChar w:fldCharType="begin"/>
                      </w:r>
                      <w:r>
                        <w:instrText xml:space="preserve"> SEQ Figure \* ARABIC </w:instrText>
                      </w:r>
                      <w:r>
                        <w:fldChar w:fldCharType="separate"/>
                      </w:r>
                      <w:ins w:id="486" w:author="Deborah Spencer (NESO)" w:date="2024-11-20T07:42:00Z">
                        <w:r w:rsidR="009C1FA4">
                          <w:rPr>
                            <w:noProof/>
                          </w:rPr>
                          <w:t>12</w:t>
                        </w:r>
                      </w:ins>
                      <w:del w:id="487" w:author="Deborah Spencer (NESO)" w:date="2024-11-19T17:18:00Z">
                        <w:r w:rsidR="00D67C2D" w:rsidDel="00E309ED">
                          <w:rPr>
                            <w:noProof/>
                          </w:rPr>
                          <w:delText>12</w:delText>
                        </w:r>
                      </w:del>
                      <w:r>
                        <w:rPr>
                          <w:noProof/>
                        </w:rPr>
                        <w:fldChar w:fldCharType="end"/>
                      </w:r>
                      <w:r>
                        <w:t xml:space="preserve">: </w:t>
                      </w:r>
                      <w:r w:rsidR="0001288A" w:rsidRPr="0001288A">
                        <w:t xml:space="preserve">Types of Planning Matrices </w:t>
                      </w:r>
                      <w:r w:rsidR="006845E7">
                        <w:t xml:space="preserve">and Graph </w:t>
                      </w:r>
                      <w:r w:rsidR="0001288A" w:rsidRPr="0001288A">
                        <w:t>to be Submitted by each Generator to The Company</w:t>
                      </w:r>
                      <w:r w:rsidR="00961EA8">
                        <w:t>.</w:t>
                      </w:r>
                    </w:p>
                  </w:txbxContent>
                </v:textbox>
                <w10:wrap type="topAndBottom"/>
              </v:shape>
            </w:pict>
          </mc:Fallback>
        </mc:AlternateContent>
      </w:r>
      <w:commentRangeStart w:id="483"/>
      <w:commentRangeStart w:id="484"/>
      <w:commentRangeEnd w:id="483"/>
      <w:r w:rsidR="003C5D34">
        <w:rPr>
          <w:rStyle w:val="CommentReference"/>
        </w:rPr>
        <w:commentReference w:id="483"/>
      </w:r>
      <w:commentRangeEnd w:id="484"/>
      <w:r w:rsidR="003719A5">
        <w:rPr>
          <w:rStyle w:val="CommentReference"/>
        </w:rPr>
        <w:commentReference w:id="484"/>
      </w:r>
      <w:r w:rsidR="00C80252">
        <w:t xml:space="preserve">                                  </w:t>
      </w:r>
      <w:r w:rsidR="00E76A30">
        <w:rPr>
          <w:noProof/>
        </w:rPr>
        <w:drawing>
          <wp:inline distT="0" distB="0" distL="0" distR="0" wp14:anchorId="190C4C44" wp14:editId="61857610">
            <wp:extent cx="5034578" cy="167973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070464" cy="1691712"/>
                    </a:xfrm>
                    <a:prstGeom prst="rect">
                      <a:avLst/>
                    </a:prstGeom>
                  </pic:spPr>
                </pic:pic>
              </a:graphicData>
            </a:graphic>
          </wp:inline>
        </w:drawing>
      </w:r>
      <w:r w:rsidR="00E76A30">
        <w:t xml:space="preserve"> </w:t>
      </w:r>
    </w:p>
    <w:p w14:paraId="2A4E7750" w14:textId="591F8F7A" w:rsidR="00735799" w:rsidRDefault="00735799">
      <w:pPr>
        <w:pStyle w:val="BodyText"/>
        <w:rPr>
          <w:b/>
        </w:rPr>
      </w:pPr>
    </w:p>
    <w:p w14:paraId="1F440A60" w14:textId="5C6FC780" w:rsidR="00735799" w:rsidRDefault="00735799">
      <w:pPr>
        <w:pStyle w:val="BodyText"/>
        <w:spacing w:before="10"/>
        <w:rPr>
          <w:b/>
          <w:sz w:val="16"/>
        </w:rPr>
      </w:pPr>
    </w:p>
    <w:p w14:paraId="104EB997" w14:textId="59F37AE3" w:rsidR="00735799" w:rsidRDefault="00474BB3" w:rsidP="00AD6E09">
      <w:pPr>
        <w:pStyle w:val="ListParagraph"/>
        <w:numPr>
          <w:ilvl w:val="1"/>
          <w:numId w:val="6"/>
        </w:numPr>
        <w:tabs>
          <w:tab w:val="left" w:pos="2410"/>
        </w:tabs>
        <w:spacing w:before="93" w:line="264" w:lineRule="auto"/>
        <w:ind w:left="2410" w:right="1211" w:hanging="425"/>
        <w:rPr>
          <w:sz w:val="20"/>
        </w:rPr>
      </w:pPr>
      <w:r>
        <w:rPr>
          <w:sz w:val="20"/>
        </w:rPr>
        <w:t xml:space="preserve">Be prepared on a best estimate basis relating to how it is anticipated the </w:t>
      </w:r>
      <w:r>
        <w:rPr>
          <w:b/>
          <w:sz w:val="20"/>
        </w:rPr>
        <w:t xml:space="preserve">Power Park Module </w:t>
      </w:r>
      <w:r>
        <w:rPr>
          <w:sz w:val="20"/>
        </w:rPr>
        <w:t xml:space="preserve">will be running and which shall reasonably reflect the operating characteristics of the </w:t>
      </w:r>
      <w:r>
        <w:rPr>
          <w:b/>
          <w:sz w:val="20"/>
        </w:rPr>
        <w:t xml:space="preserve">Power Park Module </w:t>
      </w:r>
      <w:r>
        <w:rPr>
          <w:sz w:val="20"/>
        </w:rPr>
        <w:t xml:space="preserve">and the </w:t>
      </w:r>
      <w:r>
        <w:rPr>
          <w:b/>
          <w:sz w:val="20"/>
        </w:rPr>
        <w:t xml:space="preserve">Balancing Mechanism Unit </w:t>
      </w:r>
      <w:r>
        <w:rPr>
          <w:sz w:val="20"/>
        </w:rPr>
        <w:t>of which it forms part</w:t>
      </w:r>
      <w:r w:rsidR="0078547F">
        <w:rPr>
          <w:sz w:val="20"/>
        </w:rPr>
        <w:t>.</w:t>
      </w:r>
    </w:p>
    <w:p w14:paraId="3732943C" w14:textId="02C03194" w:rsidR="00735799" w:rsidRDefault="00474BB3" w:rsidP="00AD6E09">
      <w:pPr>
        <w:pStyle w:val="ListParagraph"/>
        <w:numPr>
          <w:ilvl w:val="1"/>
          <w:numId w:val="6"/>
        </w:numPr>
        <w:tabs>
          <w:tab w:val="left" w:pos="2410"/>
        </w:tabs>
        <w:spacing w:before="119" w:line="264" w:lineRule="auto"/>
        <w:ind w:left="2410" w:right="1209" w:hanging="425"/>
        <w:rPr>
          <w:sz w:val="20"/>
        </w:rPr>
      </w:pPr>
      <w:r>
        <w:rPr>
          <w:sz w:val="20"/>
        </w:rPr>
        <w:t>Be</w:t>
      </w:r>
      <w:r>
        <w:rPr>
          <w:spacing w:val="-9"/>
          <w:sz w:val="20"/>
        </w:rPr>
        <w:t xml:space="preserve"> </w:t>
      </w:r>
      <w:r>
        <w:rPr>
          <w:sz w:val="20"/>
        </w:rPr>
        <w:t>applied</w:t>
      </w:r>
      <w:r>
        <w:rPr>
          <w:spacing w:val="-9"/>
          <w:sz w:val="20"/>
        </w:rPr>
        <w:t xml:space="preserve"> </w:t>
      </w:r>
      <w:r>
        <w:rPr>
          <w:sz w:val="20"/>
        </w:rPr>
        <w:t>(unless</w:t>
      </w:r>
      <w:r>
        <w:rPr>
          <w:spacing w:val="-8"/>
          <w:sz w:val="20"/>
        </w:rPr>
        <w:t xml:space="preserve"> </w:t>
      </w:r>
      <w:r>
        <w:rPr>
          <w:sz w:val="20"/>
        </w:rPr>
        <w:t>revised</w:t>
      </w:r>
      <w:r>
        <w:rPr>
          <w:spacing w:val="-7"/>
          <w:sz w:val="20"/>
        </w:rPr>
        <w:t xml:space="preserve"> </w:t>
      </w:r>
      <w:r>
        <w:rPr>
          <w:sz w:val="20"/>
        </w:rPr>
        <w:t>under</w:t>
      </w:r>
      <w:r>
        <w:rPr>
          <w:spacing w:val="-7"/>
          <w:sz w:val="20"/>
        </w:rPr>
        <w:t xml:space="preserve"> </w:t>
      </w:r>
      <w:r>
        <w:rPr>
          <w:sz w:val="20"/>
        </w:rPr>
        <w:t>this</w:t>
      </w:r>
      <w:r>
        <w:rPr>
          <w:spacing w:val="-8"/>
          <w:sz w:val="20"/>
        </w:rPr>
        <w:t xml:space="preserve"> </w:t>
      </w:r>
      <w:r>
        <w:rPr>
          <w:sz w:val="20"/>
        </w:rPr>
        <w:t>OC2)</w:t>
      </w:r>
      <w:r>
        <w:rPr>
          <w:spacing w:val="-8"/>
          <w:sz w:val="20"/>
        </w:rPr>
        <w:t xml:space="preserve"> </w:t>
      </w:r>
      <w:r>
        <w:rPr>
          <w:sz w:val="20"/>
        </w:rPr>
        <w:t>from</w:t>
      </w:r>
      <w:r>
        <w:rPr>
          <w:spacing w:val="-7"/>
          <w:sz w:val="20"/>
        </w:rPr>
        <w:t xml:space="preserve"> </w:t>
      </w:r>
      <w:r>
        <w:rPr>
          <w:sz w:val="20"/>
        </w:rPr>
        <w:t>the</w:t>
      </w:r>
      <w:r>
        <w:rPr>
          <w:spacing w:val="-4"/>
          <w:sz w:val="20"/>
        </w:rPr>
        <w:t xml:space="preserve"> </w:t>
      </w:r>
      <w:r>
        <w:rPr>
          <w:b/>
          <w:sz w:val="20"/>
        </w:rPr>
        <w:t>Completion</w:t>
      </w:r>
      <w:r>
        <w:rPr>
          <w:b/>
          <w:spacing w:val="-8"/>
          <w:sz w:val="20"/>
        </w:rPr>
        <w:t xml:space="preserve"> </w:t>
      </w:r>
      <w:r>
        <w:rPr>
          <w:b/>
          <w:sz w:val="20"/>
        </w:rPr>
        <w:t>Date</w:t>
      </w:r>
      <w:r>
        <w:rPr>
          <w:sz w:val="20"/>
        </w:rPr>
        <w:t>,</w:t>
      </w:r>
      <w:r>
        <w:rPr>
          <w:spacing w:val="-7"/>
          <w:sz w:val="20"/>
        </w:rPr>
        <w:t xml:space="preserve"> </w:t>
      </w:r>
      <w:r>
        <w:rPr>
          <w:sz w:val="20"/>
        </w:rPr>
        <w:t>in</w:t>
      </w:r>
      <w:r>
        <w:rPr>
          <w:spacing w:val="-7"/>
          <w:sz w:val="20"/>
        </w:rPr>
        <w:t xml:space="preserve"> </w:t>
      </w:r>
      <w:r>
        <w:rPr>
          <w:sz w:val="20"/>
        </w:rPr>
        <w:t>the case</w:t>
      </w:r>
      <w:r>
        <w:rPr>
          <w:spacing w:val="-7"/>
          <w:sz w:val="20"/>
        </w:rPr>
        <w:t xml:space="preserve"> </w:t>
      </w:r>
      <w:r>
        <w:rPr>
          <w:sz w:val="20"/>
        </w:rPr>
        <w:t>of</w:t>
      </w:r>
      <w:r>
        <w:rPr>
          <w:spacing w:val="-7"/>
          <w:sz w:val="20"/>
        </w:rPr>
        <w:t xml:space="preserve"> </w:t>
      </w:r>
      <w:r>
        <w:rPr>
          <w:sz w:val="20"/>
        </w:rPr>
        <w:t>the</w:t>
      </w:r>
      <w:r>
        <w:rPr>
          <w:spacing w:val="-5"/>
          <w:sz w:val="20"/>
        </w:rPr>
        <w:t xml:space="preserve"> </w:t>
      </w:r>
      <w:r>
        <w:rPr>
          <w:sz w:val="20"/>
        </w:rPr>
        <w:t>one</w:t>
      </w:r>
      <w:r>
        <w:rPr>
          <w:spacing w:val="-7"/>
          <w:sz w:val="20"/>
        </w:rPr>
        <w:t xml:space="preserve"> </w:t>
      </w:r>
      <w:r>
        <w:rPr>
          <w:sz w:val="20"/>
        </w:rPr>
        <w:t>submitted</w:t>
      </w:r>
      <w:r>
        <w:rPr>
          <w:spacing w:val="-5"/>
          <w:sz w:val="20"/>
        </w:rPr>
        <w:t xml:space="preserve"> </w:t>
      </w:r>
      <w:r>
        <w:rPr>
          <w:sz w:val="20"/>
        </w:rPr>
        <w:t>with</w:t>
      </w:r>
      <w:r>
        <w:rPr>
          <w:spacing w:val="-7"/>
          <w:sz w:val="20"/>
        </w:rPr>
        <w:t xml:space="preserve"> </w:t>
      </w:r>
      <w:r>
        <w:rPr>
          <w:sz w:val="20"/>
        </w:rPr>
        <w:t>the</w:t>
      </w:r>
      <w:r>
        <w:rPr>
          <w:spacing w:val="-2"/>
          <w:sz w:val="20"/>
        </w:rPr>
        <w:t xml:space="preserve"> </w:t>
      </w:r>
      <w:r>
        <w:rPr>
          <w:b/>
          <w:sz w:val="20"/>
        </w:rPr>
        <w:t>Statement</w:t>
      </w:r>
      <w:r>
        <w:rPr>
          <w:b/>
          <w:spacing w:val="-5"/>
          <w:sz w:val="20"/>
        </w:rPr>
        <w:t xml:space="preserve"> </w:t>
      </w:r>
      <w:r>
        <w:rPr>
          <w:b/>
          <w:sz w:val="20"/>
        </w:rPr>
        <w:t>of</w:t>
      </w:r>
      <w:r>
        <w:rPr>
          <w:b/>
          <w:spacing w:val="-6"/>
          <w:sz w:val="20"/>
        </w:rPr>
        <w:t xml:space="preserve"> </w:t>
      </w:r>
      <w:r>
        <w:rPr>
          <w:b/>
          <w:sz w:val="20"/>
        </w:rPr>
        <w:t>Readiness</w:t>
      </w:r>
      <w:r>
        <w:rPr>
          <w:sz w:val="20"/>
        </w:rPr>
        <w:t>,</w:t>
      </w:r>
      <w:r>
        <w:rPr>
          <w:spacing w:val="-4"/>
          <w:sz w:val="20"/>
        </w:rPr>
        <w:t xml:space="preserve"> </w:t>
      </w:r>
      <w:r>
        <w:rPr>
          <w:sz w:val="20"/>
        </w:rPr>
        <w:t>and</w:t>
      </w:r>
      <w:r>
        <w:rPr>
          <w:spacing w:val="-5"/>
          <w:sz w:val="20"/>
        </w:rPr>
        <w:t xml:space="preserve"> </w:t>
      </w:r>
      <w:r>
        <w:rPr>
          <w:sz w:val="20"/>
        </w:rPr>
        <w:t>in</w:t>
      </w:r>
      <w:r>
        <w:rPr>
          <w:spacing w:val="-6"/>
          <w:sz w:val="20"/>
        </w:rPr>
        <w:t xml:space="preserve"> </w:t>
      </w:r>
      <w:r>
        <w:rPr>
          <w:sz w:val="20"/>
        </w:rPr>
        <w:t>the</w:t>
      </w:r>
      <w:r>
        <w:rPr>
          <w:spacing w:val="-7"/>
          <w:sz w:val="20"/>
        </w:rPr>
        <w:t xml:space="preserve"> </w:t>
      </w:r>
      <w:r>
        <w:rPr>
          <w:sz w:val="20"/>
        </w:rPr>
        <w:t xml:space="preserve">case of the one submitted in calendar week 24, from the beginning of week 31 </w:t>
      </w:r>
      <w:r>
        <w:rPr>
          <w:spacing w:val="-2"/>
          <w:sz w:val="20"/>
        </w:rPr>
        <w:t>onwards</w:t>
      </w:r>
      <w:r w:rsidR="00C45F6E">
        <w:rPr>
          <w:spacing w:val="-2"/>
          <w:sz w:val="20"/>
        </w:rPr>
        <w:t>.</w:t>
      </w:r>
    </w:p>
    <w:p w14:paraId="2A6D90BC" w14:textId="3413BF5B" w:rsidR="00735799" w:rsidRDefault="00474BB3" w:rsidP="006D7D08">
      <w:pPr>
        <w:pStyle w:val="ListParagraph"/>
        <w:numPr>
          <w:ilvl w:val="1"/>
          <w:numId w:val="6"/>
        </w:numPr>
        <w:tabs>
          <w:tab w:val="left" w:pos="2410"/>
        </w:tabs>
        <w:spacing w:before="121" w:line="264" w:lineRule="auto"/>
        <w:ind w:left="2410" w:right="1211" w:hanging="425"/>
        <w:rPr>
          <w:sz w:val="20"/>
        </w:rPr>
      </w:pPr>
      <w:r>
        <w:rPr>
          <w:sz w:val="20"/>
        </w:rPr>
        <w:t>Show</w:t>
      </w:r>
      <w:r>
        <w:rPr>
          <w:spacing w:val="-14"/>
          <w:sz w:val="20"/>
        </w:rPr>
        <w:t xml:space="preserve"> </w:t>
      </w:r>
      <w:r>
        <w:rPr>
          <w:sz w:val="20"/>
        </w:rPr>
        <w:t>the</w:t>
      </w:r>
      <w:r>
        <w:rPr>
          <w:spacing w:val="-14"/>
          <w:sz w:val="20"/>
        </w:rPr>
        <w:t xml:space="preserve"> </w:t>
      </w:r>
      <w:r>
        <w:rPr>
          <w:sz w:val="20"/>
        </w:rPr>
        <w:t>number</w:t>
      </w:r>
      <w:r>
        <w:rPr>
          <w:spacing w:val="-14"/>
          <w:sz w:val="20"/>
        </w:rPr>
        <w:t xml:space="preserve"> </w:t>
      </w:r>
      <w:r>
        <w:rPr>
          <w:sz w:val="20"/>
        </w:rPr>
        <w:t>of</w:t>
      </w:r>
      <w:r>
        <w:rPr>
          <w:spacing w:val="-14"/>
          <w:sz w:val="20"/>
        </w:rPr>
        <w:t xml:space="preserve"> </w:t>
      </w:r>
      <w:r>
        <w:rPr>
          <w:sz w:val="20"/>
        </w:rPr>
        <w:t>each</w:t>
      </w:r>
      <w:r>
        <w:rPr>
          <w:spacing w:val="-14"/>
          <w:sz w:val="20"/>
        </w:rPr>
        <w:t xml:space="preserve"> </w:t>
      </w:r>
      <w:r>
        <w:rPr>
          <w:sz w:val="20"/>
        </w:rPr>
        <w:t>type</w:t>
      </w:r>
      <w:r>
        <w:rPr>
          <w:spacing w:val="-14"/>
          <w:sz w:val="20"/>
        </w:rPr>
        <w:t xml:space="preserve"> </w:t>
      </w:r>
      <w:r>
        <w:rPr>
          <w:sz w:val="20"/>
        </w:rPr>
        <w:t>of</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Unit</w:t>
      </w:r>
      <w:r>
        <w:rPr>
          <w:b/>
          <w:spacing w:val="-13"/>
          <w:sz w:val="20"/>
        </w:rPr>
        <w:t xml:space="preserve"> </w:t>
      </w:r>
      <w:r>
        <w:rPr>
          <w:sz w:val="20"/>
        </w:rPr>
        <w:t>in</w:t>
      </w:r>
      <w:r>
        <w:rPr>
          <w:spacing w:val="-14"/>
          <w:sz w:val="20"/>
        </w:rPr>
        <w:t xml:space="preserve"> </w:t>
      </w:r>
      <w:r>
        <w:rPr>
          <w:sz w:val="20"/>
        </w:rPr>
        <w:t>the</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 xml:space="preserve">Module </w:t>
      </w:r>
      <w:r>
        <w:rPr>
          <w:sz w:val="20"/>
        </w:rPr>
        <w:t xml:space="preserve">typically expected to be available to generate and the </w:t>
      </w:r>
      <w:r>
        <w:rPr>
          <w:b/>
          <w:sz w:val="20"/>
        </w:rPr>
        <w:t xml:space="preserve">BM Unit </w:t>
      </w:r>
      <w:r>
        <w:rPr>
          <w:sz w:val="20"/>
        </w:rPr>
        <w:t xml:space="preserve">of which it forms part, in the format indicated in Appendix 3 of </w:t>
      </w:r>
      <w:commentRangeStart w:id="485"/>
      <w:commentRangeStart w:id="486"/>
      <w:r>
        <w:rPr>
          <w:sz w:val="20"/>
        </w:rPr>
        <w:t>OC2.</w:t>
      </w:r>
      <w:commentRangeEnd w:id="485"/>
      <w:r w:rsidR="00F23E8D">
        <w:rPr>
          <w:rStyle w:val="CommentReference"/>
        </w:rPr>
        <w:commentReference w:id="485"/>
      </w:r>
      <w:commentRangeEnd w:id="486"/>
      <w:r w:rsidR="00FB10A8">
        <w:rPr>
          <w:rStyle w:val="CommentReference"/>
        </w:rPr>
        <w:commentReference w:id="486"/>
      </w:r>
      <w:r w:rsidR="00F45FC2" w:rsidRPr="00F45FC2">
        <w:t xml:space="preserve"> </w:t>
      </w:r>
      <w:r w:rsidR="00F45FC2" w:rsidRPr="00F45FC2">
        <w:rPr>
          <w:sz w:val="20"/>
        </w:rPr>
        <w:t xml:space="preserve">The </w:t>
      </w:r>
      <w:r w:rsidR="00F45FC2" w:rsidRPr="006D7D08">
        <w:rPr>
          <w:b/>
          <w:sz w:val="20"/>
        </w:rPr>
        <w:t>Power Park Module Planning Matrix</w:t>
      </w:r>
      <w:r w:rsidR="00F45FC2" w:rsidRPr="00F45FC2">
        <w:rPr>
          <w:sz w:val="20"/>
        </w:rPr>
        <w:t xml:space="preserve"> shall be accompanied by a graph showing the variation in MW output with </w:t>
      </w:r>
      <w:r w:rsidR="00F45FC2" w:rsidRPr="006D7D08">
        <w:rPr>
          <w:b/>
          <w:sz w:val="20"/>
        </w:rPr>
        <w:t>Intermittent Power Source</w:t>
      </w:r>
      <w:r w:rsidR="00F45FC2" w:rsidRPr="00F45FC2">
        <w:rPr>
          <w:sz w:val="20"/>
        </w:rPr>
        <w:t xml:space="preserve"> (e.g. MW vs wind speed) for the </w:t>
      </w:r>
      <w:r w:rsidR="00F45FC2" w:rsidRPr="006D7D08">
        <w:rPr>
          <w:b/>
          <w:sz w:val="20"/>
        </w:rPr>
        <w:t>Power Park Module</w:t>
      </w:r>
      <w:r w:rsidR="00F45FC2" w:rsidRPr="00F45FC2">
        <w:rPr>
          <w:sz w:val="20"/>
        </w:rPr>
        <w:t xml:space="preserve">. The graph shall indicate the typical value of the </w:t>
      </w:r>
      <w:r w:rsidR="00F45FC2" w:rsidRPr="006D7D08">
        <w:rPr>
          <w:b/>
          <w:sz w:val="20"/>
        </w:rPr>
        <w:t>Intermittent Power Source</w:t>
      </w:r>
      <w:r w:rsidR="00F45FC2" w:rsidRPr="00F45FC2">
        <w:rPr>
          <w:sz w:val="20"/>
        </w:rPr>
        <w:t xml:space="preserve"> for the </w:t>
      </w:r>
      <w:r w:rsidR="00F45FC2" w:rsidRPr="006D7D08">
        <w:rPr>
          <w:b/>
          <w:sz w:val="20"/>
        </w:rPr>
        <w:t>Power Park Module</w:t>
      </w:r>
      <w:commentRangeStart w:id="487"/>
      <w:r w:rsidR="00FB10A8" w:rsidRPr="000D12EC">
        <w:rPr>
          <w:b/>
          <w:bCs/>
          <w:sz w:val="20"/>
        </w:rPr>
        <w:t>.</w:t>
      </w:r>
      <w:commentRangeEnd w:id="487"/>
      <w:r w:rsidR="000D12EC">
        <w:rPr>
          <w:rStyle w:val="CommentReference"/>
        </w:rPr>
        <w:commentReference w:id="487"/>
      </w:r>
    </w:p>
    <w:p w14:paraId="485650AA" w14:textId="77777777" w:rsidR="00735799" w:rsidRDefault="00474BB3" w:rsidP="006D7D08">
      <w:pPr>
        <w:pStyle w:val="ListParagraph"/>
        <w:numPr>
          <w:ilvl w:val="1"/>
          <w:numId w:val="6"/>
        </w:numPr>
        <w:tabs>
          <w:tab w:val="left" w:pos="2410"/>
        </w:tabs>
        <w:spacing w:before="119" w:line="264" w:lineRule="auto"/>
        <w:ind w:left="2410" w:right="1212" w:hanging="425"/>
        <w:rPr>
          <w:sz w:val="20"/>
        </w:rPr>
      </w:pPr>
      <w:r>
        <w:rPr>
          <w:sz w:val="20"/>
        </w:rPr>
        <w:t>Be</w:t>
      </w:r>
      <w:r>
        <w:rPr>
          <w:spacing w:val="-4"/>
          <w:sz w:val="20"/>
        </w:rPr>
        <w:t xml:space="preserve"> </w:t>
      </w:r>
      <w:r>
        <w:rPr>
          <w:sz w:val="20"/>
        </w:rPr>
        <w:t>prompt</w:t>
      </w:r>
      <w:r>
        <w:rPr>
          <w:spacing w:val="-4"/>
          <w:sz w:val="20"/>
        </w:rPr>
        <w:t xml:space="preserve"> </w:t>
      </w:r>
      <w:r>
        <w:rPr>
          <w:sz w:val="20"/>
        </w:rPr>
        <w:t>(in</w:t>
      </w:r>
      <w:r>
        <w:rPr>
          <w:spacing w:val="-4"/>
          <w:sz w:val="20"/>
        </w:rPr>
        <w:t xml:space="preserve"> </w:t>
      </w:r>
      <w:r>
        <w:rPr>
          <w:sz w:val="20"/>
        </w:rPr>
        <w:t>case</w:t>
      </w:r>
      <w:r>
        <w:rPr>
          <w:spacing w:val="-2"/>
          <w:sz w:val="20"/>
        </w:rPr>
        <w:t xml:space="preserve"> </w:t>
      </w:r>
      <w:r>
        <w:rPr>
          <w:sz w:val="20"/>
        </w:rPr>
        <w:t>of</w:t>
      </w:r>
      <w:r>
        <w:rPr>
          <w:spacing w:val="-4"/>
          <w:sz w:val="20"/>
        </w:rPr>
        <w:t xml:space="preserve"> </w:t>
      </w:r>
      <w:r>
        <w:rPr>
          <w:sz w:val="20"/>
        </w:rPr>
        <w:t>any</w:t>
      </w:r>
      <w:r>
        <w:rPr>
          <w:spacing w:val="-3"/>
          <w:sz w:val="20"/>
        </w:rPr>
        <w:t xml:space="preserve"> </w:t>
      </w:r>
      <w:r>
        <w:rPr>
          <w:sz w:val="20"/>
        </w:rPr>
        <w:t>changes)</w:t>
      </w:r>
      <w:r>
        <w:rPr>
          <w:spacing w:val="-3"/>
          <w:sz w:val="20"/>
        </w:rPr>
        <w:t xml:space="preserve"> </w:t>
      </w:r>
      <w:r>
        <w:rPr>
          <w:sz w:val="20"/>
        </w:rPr>
        <w:t>and</w:t>
      </w:r>
      <w:r>
        <w:rPr>
          <w:spacing w:val="-4"/>
          <w:sz w:val="20"/>
        </w:rPr>
        <w:t xml:space="preserve"> </w:t>
      </w:r>
      <w:r>
        <w:rPr>
          <w:sz w:val="20"/>
        </w:rPr>
        <w:t>should</w:t>
      </w:r>
      <w:r>
        <w:rPr>
          <w:spacing w:val="-4"/>
          <w:sz w:val="20"/>
        </w:rPr>
        <w:t xml:space="preserve"> </w:t>
      </w:r>
      <w:r>
        <w:rPr>
          <w:sz w:val="20"/>
        </w:rPr>
        <w:t>note</w:t>
      </w:r>
      <w:r>
        <w:rPr>
          <w:spacing w:val="-3"/>
          <w:sz w:val="20"/>
        </w:rPr>
        <w:t xml:space="preserve"> </w:t>
      </w:r>
      <w:r>
        <w:rPr>
          <w:sz w:val="20"/>
        </w:rPr>
        <w:t>that</w:t>
      </w:r>
      <w:r>
        <w:rPr>
          <w:spacing w:val="-4"/>
          <w:sz w:val="20"/>
        </w:rPr>
        <w:t xml:space="preserve"> </w:t>
      </w:r>
      <w:r>
        <w:rPr>
          <w:sz w:val="20"/>
        </w:rPr>
        <w:t>amendments</w:t>
      </w:r>
      <w:r>
        <w:rPr>
          <w:spacing w:val="-3"/>
          <w:sz w:val="20"/>
        </w:rPr>
        <w:t xml:space="preserve"> </w:t>
      </w:r>
      <w:r>
        <w:rPr>
          <w:sz w:val="20"/>
        </w:rPr>
        <w:t>to</w:t>
      </w:r>
      <w:r>
        <w:rPr>
          <w:spacing w:val="-5"/>
          <w:sz w:val="20"/>
        </w:rPr>
        <w:t xml:space="preserve"> </w:t>
      </w:r>
      <w:r>
        <w:rPr>
          <w:sz w:val="20"/>
        </w:rPr>
        <w:t xml:space="preserve">the composition of the </w:t>
      </w:r>
      <w:r>
        <w:rPr>
          <w:b/>
          <w:sz w:val="20"/>
        </w:rPr>
        <w:t xml:space="preserve">Power Park Module </w:t>
      </w:r>
      <w:r>
        <w:rPr>
          <w:sz w:val="20"/>
        </w:rPr>
        <w:t xml:space="preserve">at </w:t>
      </w:r>
      <w:r>
        <w:rPr>
          <w:b/>
          <w:sz w:val="20"/>
        </w:rPr>
        <w:t xml:space="preserve">Large Power Stations </w:t>
      </w:r>
      <w:r>
        <w:rPr>
          <w:sz w:val="20"/>
        </w:rPr>
        <w:t>may only be made in accordance with the principles set out in PC.A.3.2.4</w:t>
      </w:r>
    </w:p>
    <w:p w14:paraId="326177D4" w14:textId="77777777" w:rsidR="00735799" w:rsidRDefault="00735799">
      <w:pPr>
        <w:spacing w:line="264" w:lineRule="auto"/>
        <w:jc w:val="both"/>
        <w:rPr>
          <w:sz w:val="20"/>
        </w:rPr>
        <w:sectPr w:rsidR="00735799" w:rsidSect="001C2677">
          <w:pgSz w:w="11910" w:h="16840"/>
          <w:pgMar w:top="1340" w:right="60" w:bottom="1200" w:left="1000" w:header="715" w:footer="1006" w:gutter="0"/>
          <w:cols w:space="720"/>
        </w:sectPr>
      </w:pPr>
    </w:p>
    <w:p w14:paraId="603ED356" w14:textId="77777777" w:rsidR="00735799" w:rsidRDefault="00474BB3" w:rsidP="003E53EE">
      <w:pPr>
        <w:pStyle w:val="ListParagraph"/>
        <w:numPr>
          <w:ilvl w:val="1"/>
          <w:numId w:val="6"/>
        </w:numPr>
        <w:tabs>
          <w:tab w:val="left" w:pos="2410"/>
        </w:tabs>
        <w:spacing w:before="89" w:line="264" w:lineRule="auto"/>
        <w:ind w:left="2410" w:right="1216" w:hanging="425"/>
        <w:rPr>
          <w:sz w:val="20"/>
        </w:rPr>
      </w:pPr>
      <w:r>
        <w:rPr>
          <w:sz w:val="20"/>
        </w:rPr>
        <w:lastRenderedPageBreak/>
        <w:t xml:space="preserve">Be used by </w:t>
      </w:r>
      <w:r>
        <w:rPr>
          <w:b/>
          <w:sz w:val="20"/>
        </w:rPr>
        <w:t>The</w:t>
      </w:r>
      <w:r>
        <w:rPr>
          <w:b/>
          <w:spacing w:val="-2"/>
          <w:sz w:val="20"/>
        </w:rPr>
        <w:t xml:space="preserve"> </w:t>
      </w:r>
      <w:r>
        <w:rPr>
          <w:b/>
          <w:sz w:val="20"/>
        </w:rPr>
        <w:t xml:space="preserve">Company </w:t>
      </w:r>
      <w:r>
        <w:rPr>
          <w:sz w:val="20"/>
        </w:rPr>
        <w:t>for</w:t>
      </w:r>
      <w:r>
        <w:rPr>
          <w:spacing w:val="-1"/>
          <w:sz w:val="20"/>
        </w:rPr>
        <w:t xml:space="preserve"> </w:t>
      </w:r>
      <w:r>
        <w:rPr>
          <w:sz w:val="20"/>
        </w:rPr>
        <w:t>operational</w:t>
      </w:r>
      <w:r>
        <w:rPr>
          <w:spacing w:val="-3"/>
          <w:sz w:val="20"/>
        </w:rPr>
        <w:t xml:space="preserve"> </w:t>
      </w:r>
      <w:r>
        <w:rPr>
          <w:sz w:val="20"/>
        </w:rPr>
        <w:t>planning purposes</w:t>
      </w:r>
      <w:r>
        <w:rPr>
          <w:spacing w:val="-1"/>
          <w:sz w:val="20"/>
        </w:rPr>
        <w:t xml:space="preserve"> </w:t>
      </w:r>
      <w:r>
        <w:rPr>
          <w:sz w:val="20"/>
        </w:rPr>
        <w:t>only</w:t>
      </w:r>
      <w:r>
        <w:rPr>
          <w:spacing w:val="-1"/>
          <w:sz w:val="20"/>
        </w:rPr>
        <w:t xml:space="preserve"> </w:t>
      </w:r>
      <w:r>
        <w:rPr>
          <w:sz w:val="20"/>
        </w:rPr>
        <w:t>and</w:t>
      </w:r>
      <w:r>
        <w:rPr>
          <w:spacing w:val="-2"/>
          <w:sz w:val="20"/>
        </w:rPr>
        <w:t xml:space="preserve"> </w:t>
      </w:r>
      <w:r>
        <w:rPr>
          <w:sz w:val="20"/>
        </w:rPr>
        <w:t xml:space="preserve">not in connection with the operation of the </w:t>
      </w:r>
      <w:r>
        <w:rPr>
          <w:b/>
          <w:sz w:val="20"/>
        </w:rPr>
        <w:t>Balancing Mechanism</w:t>
      </w:r>
      <w:r>
        <w:rPr>
          <w:sz w:val="20"/>
        </w:rPr>
        <w:t>.</w:t>
      </w:r>
    </w:p>
    <w:p w14:paraId="653E637B" w14:textId="77777777" w:rsidR="00735799" w:rsidRDefault="00474BB3" w:rsidP="003E53EE">
      <w:pPr>
        <w:pStyle w:val="ListParagraph"/>
        <w:numPr>
          <w:ilvl w:val="0"/>
          <w:numId w:val="6"/>
        </w:numPr>
        <w:tabs>
          <w:tab w:val="left" w:pos="1985"/>
        </w:tabs>
        <w:spacing w:before="121" w:line="264" w:lineRule="auto"/>
        <w:ind w:left="1985" w:right="1210" w:hanging="425"/>
        <w:jc w:val="both"/>
        <w:rPr>
          <w:sz w:val="20"/>
        </w:rPr>
      </w:pPr>
      <w:r>
        <w:rPr>
          <w:sz w:val="20"/>
        </w:rPr>
        <w:t xml:space="preserve">For each </w:t>
      </w:r>
      <w:r>
        <w:rPr>
          <w:b/>
          <w:sz w:val="20"/>
        </w:rPr>
        <w:t xml:space="preserve">Synchronous Generating Unit </w:t>
      </w:r>
      <w:r>
        <w:rPr>
          <w:sz w:val="20"/>
        </w:rPr>
        <w:t xml:space="preserve">where the </w:t>
      </w:r>
      <w:r w:rsidRPr="001A1ACD">
        <w:rPr>
          <w:b/>
          <w:sz w:val="20"/>
        </w:rPr>
        <w:t>Generator</w:t>
      </w:r>
      <w:r>
        <w:rPr>
          <w:b/>
          <w:color w:val="00AFEF"/>
          <w:sz w:val="20"/>
        </w:rPr>
        <w:t xml:space="preserve"> </w:t>
      </w:r>
      <w:r>
        <w:rPr>
          <w:sz w:val="20"/>
        </w:rPr>
        <w:t xml:space="preserve">intends to adjust the </w:t>
      </w:r>
      <w:r>
        <w:rPr>
          <w:b/>
          <w:sz w:val="20"/>
        </w:rPr>
        <w:t xml:space="preserve">Generating Unit </w:t>
      </w:r>
      <w:r>
        <w:rPr>
          <w:sz w:val="20"/>
        </w:rPr>
        <w:t>terminal</w:t>
      </w:r>
      <w:r>
        <w:rPr>
          <w:spacing w:val="-1"/>
          <w:sz w:val="20"/>
        </w:rPr>
        <w:t xml:space="preserve"> </w:t>
      </w:r>
      <w:r>
        <w:rPr>
          <w:sz w:val="20"/>
        </w:rPr>
        <w:t>voltage in response</w:t>
      </w:r>
      <w:r>
        <w:rPr>
          <w:spacing w:val="-2"/>
          <w:sz w:val="20"/>
        </w:rPr>
        <w:t xml:space="preserve"> </w:t>
      </w:r>
      <w:r>
        <w:rPr>
          <w:sz w:val="20"/>
        </w:rPr>
        <w:t>to a</w:t>
      </w:r>
      <w:r>
        <w:rPr>
          <w:spacing w:val="-2"/>
          <w:sz w:val="20"/>
        </w:rPr>
        <w:t xml:space="preserve"> </w:t>
      </w:r>
      <w:r>
        <w:rPr>
          <w:sz w:val="20"/>
        </w:rPr>
        <w:t>MVAr</w:t>
      </w:r>
      <w:r>
        <w:rPr>
          <w:spacing w:val="-1"/>
          <w:sz w:val="20"/>
        </w:rPr>
        <w:t xml:space="preserve"> </w:t>
      </w:r>
      <w:r>
        <w:rPr>
          <w:sz w:val="20"/>
        </w:rPr>
        <w:t>output instruction or</w:t>
      </w:r>
      <w:r>
        <w:rPr>
          <w:spacing w:val="-1"/>
          <w:sz w:val="20"/>
        </w:rPr>
        <w:t xml:space="preserve"> </w:t>
      </w:r>
      <w:r>
        <w:rPr>
          <w:sz w:val="20"/>
        </w:rPr>
        <w:t xml:space="preserve">a </w:t>
      </w:r>
      <w:commentRangeStart w:id="488"/>
      <w:r>
        <w:rPr>
          <w:sz w:val="20"/>
        </w:rPr>
        <w:t>L</w:t>
      </w:r>
      <w:commentRangeEnd w:id="488"/>
      <w:r w:rsidR="000D12EC">
        <w:rPr>
          <w:rStyle w:val="CommentReference"/>
        </w:rPr>
        <w:commentReference w:id="488"/>
      </w:r>
      <w:r>
        <w:rPr>
          <w:sz w:val="20"/>
        </w:rPr>
        <w:t>evel target voltage level instruction in accordance with BC</w:t>
      </w:r>
      <w:proofErr w:type="gramStart"/>
      <w:r>
        <w:rPr>
          <w:sz w:val="20"/>
        </w:rPr>
        <w:t>2.A.</w:t>
      </w:r>
      <w:proofErr w:type="gramEnd"/>
      <w:r>
        <w:rPr>
          <w:sz w:val="20"/>
        </w:rPr>
        <w:t xml:space="preserve">2.6 the </w:t>
      </w:r>
      <w:commentRangeStart w:id="489"/>
      <w:r w:rsidRPr="00934627">
        <w:rPr>
          <w:bCs/>
          <w:sz w:val="20"/>
        </w:rPr>
        <w:t>Generator</w:t>
      </w:r>
      <w:commentRangeEnd w:id="489"/>
      <w:r w:rsidR="000D12EC">
        <w:rPr>
          <w:rStyle w:val="CommentReference"/>
        </w:rPr>
        <w:commentReference w:id="489"/>
      </w:r>
      <w:r w:rsidRPr="00934627">
        <w:rPr>
          <w:b/>
          <w:sz w:val="20"/>
        </w:rPr>
        <w:t xml:space="preserve"> </w:t>
      </w:r>
      <w:r>
        <w:rPr>
          <w:b/>
          <w:sz w:val="20"/>
        </w:rPr>
        <w:t xml:space="preserve">Performance Chart </w:t>
      </w:r>
      <w:r>
        <w:rPr>
          <w:sz w:val="20"/>
        </w:rPr>
        <w:t xml:space="preserve">including the </w:t>
      </w:r>
      <w:r>
        <w:rPr>
          <w:b/>
          <w:sz w:val="20"/>
        </w:rPr>
        <w:t>Synchronous Generating Unit Performance Chart</w:t>
      </w:r>
      <w:r>
        <w:rPr>
          <w:b/>
          <w:spacing w:val="-9"/>
          <w:sz w:val="20"/>
        </w:rPr>
        <w:t xml:space="preserve"> </w:t>
      </w:r>
      <w:r>
        <w:rPr>
          <w:sz w:val="20"/>
        </w:rPr>
        <w:t>shall</w:t>
      </w:r>
      <w:r>
        <w:rPr>
          <w:spacing w:val="-8"/>
          <w:sz w:val="20"/>
        </w:rPr>
        <w:t xml:space="preserve"> </w:t>
      </w:r>
      <w:r>
        <w:rPr>
          <w:sz w:val="20"/>
        </w:rPr>
        <w:t>show</w:t>
      </w:r>
      <w:r>
        <w:rPr>
          <w:spacing w:val="-7"/>
          <w:sz w:val="20"/>
        </w:rPr>
        <w:t xml:space="preserve"> </w:t>
      </w:r>
      <w:r>
        <w:rPr>
          <w:sz w:val="20"/>
        </w:rPr>
        <w:t>curves</w:t>
      </w:r>
      <w:r>
        <w:rPr>
          <w:spacing w:val="-9"/>
          <w:sz w:val="20"/>
        </w:rPr>
        <w:t xml:space="preserve"> </w:t>
      </w:r>
      <w:r>
        <w:rPr>
          <w:sz w:val="20"/>
        </w:rPr>
        <w:t>corresponding</w:t>
      </w:r>
      <w:r>
        <w:rPr>
          <w:spacing w:val="-8"/>
          <w:sz w:val="20"/>
        </w:rPr>
        <w:t xml:space="preserve"> </w:t>
      </w:r>
      <w:r>
        <w:rPr>
          <w:sz w:val="20"/>
        </w:rPr>
        <w:t>to</w:t>
      </w:r>
      <w:r>
        <w:rPr>
          <w:spacing w:val="-8"/>
          <w:sz w:val="20"/>
        </w:rPr>
        <w:t xml:space="preserve"> </w:t>
      </w:r>
      <w:r>
        <w:rPr>
          <w:sz w:val="20"/>
        </w:rPr>
        <w:t>the</w:t>
      </w:r>
      <w:r>
        <w:rPr>
          <w:spacing w:val="-3"/>
          <w:sz w:val="20"/>
        </w:rPr>
        <w:t xml:space="preserve"> </w:t>
      </w:r>
      <w:r>
        <w:rPr>
          <w:b/>
          <w:sz w:val="20"/>
        </w:rPr>
        <w:t>Generating</w:t>
      </w:r>
      <w:r>
        <w:rPr>
          <w:b/>
          <w:spacing w:val="-9"/>
          <w:sz w:val="20"/>
        </w:rPr>
        <w:t xml:space="preserve"> </w:t>
      </w:r>
      <w:r>
        <w:rPr>
          <w:b/>
          <w:sz w:val="20"/>
        </w:rPr>
        <w:t>Unit</w:t>
      </w:r>
      <w:r>
        <w:rPr>
          <w:b/>
          <w:spacing w:val="-8"/>
          <w:sz w:val="20"/>
        </w:rPr>
        <w:t xml:space="preserve"> </w:t>
      </w:r>
      <w:r>
        <w:rPr>
          <w:sz w:val="20"/>
        </w:rPr>
        <w:t>terminal</w:t>
      </w:r>
      <w:r>
        <w:rPr>
          <w:spacing w:val="-11"/>
          <w:sz w:val="20"/>
        </w:rPr>
        <w:t xml:space="preserve"> </w:t>
      </w:r>
      <w:r>
        <w:rPr>
          <w:sz w:val="20"/>
        </w:rPr>
        <w:t>voltage</w:t>
      </w:r>
      <w:r>
        <w:rPr>
          <w:spacing w:val="-8"/>
          <w:sz w:val="20"/>
        </w:rPr>
        <w:t xml:space="preserve"> </w:t>
      </w:r>
      <w:r>
        <w:rPr>
          <w:sz w:val="20"/>
        </w:rPr>
        <w:t>being controlled to its rated value and to its maximum value.</w:t>
      </w:r>
    </w:p>
    <w:p w14:paraId="2E383282" w14:textId="199B4B4D" w:rsidR="009C3419" w:rsidRDefault="009C3419" w:rsidP="003E53EE">
      <w:pPr>
        <w:pStyle w:val="ListParagraph"/>
        <w:tabs>
          <w:tab w:val="left" w:pos="1985"/>
        </w:tabs>
        <w:spacing w:before="121" w:line="264" w:lineRule="auto"/>
        <w:ind w:left="1985" w:right="1210" w:firstLine="0"/>
        <w:rPr>
          <w:sz w:val="20"/>
        </w:rPr>
      </w:pPr>
      <w:r w:rsidRPr="009C3419">
        <w:rPr>
          <w:sz w:val="20"/>
        </w:rPr>
        <w:t xml:space="preserve">In the case of </w:t>
      </w:r>
      <w:r w:rsidRPr="00C52179">
        <w:rPr>
          <w:b/>
          <w:bCs/>
          <w:sz w:val="20"/>
        </w:rPr>
        <w:t>Restoration Contractors</w:t>
      </w:r>
      <w:r w:rsidRPr="009C3419">
        <w:rPr>
          <w:sz w:val="20"/>
        </w:rPr>
        <w:t xml:space="preserve"> (as provided for in OC2.</w:t>
      </w:r>
      <w:r>
        <w:rPr>
          <w:sz w:val="20"/>
        </w:rPr>
        <w:t>2</w:t>
      </w:r>
      <w:r w:rsidRPr="009C3419">
        <w:rPr>
          <w:sz w:val="20"/>
        </w:rPr>
        <w:t xml:space="preserve">.1(f)) who are </w:t>
      </w:r>
      <w:commentRangeStart w:id="490"/>
      <w:commentRangeStart w:id="491"/>
      <w:r w:rsidRPr="003E53EE">
        <w:rPr>
          <w:b/>
          <w:sz w:val="20"/>
        </w:rPr>
        <w:t>Generators</w:t>
      </w:r>
      <w:commentRangeEnd w:id="490"/>
      <w:r w:rsidR="001A0AAD" w:rsidRPr="003E53EE">
        <w:rPr>
          <w:rStyle w:val="CommentReference"/>
          <w:b/>
        </w:rPr>
        <w:commentReference w:id="490"/>
      </w:r>
      <w:commentRangeEnd w:id="491"/>
      <w:r w:rsidR="00FB10A8">
        <w:rPr>
          <w:rStyle w:val="CommentReference"/>
        </w:rPr>
        <w:commentReference w:id="491"/>
      </w:r>
      <w:r w:rsidRPr="009C3419">
        <w:rPr>
          <w:sz w:val="20"/>
        </w:rPr>
        <w:t xml:space="preserve">, it would </w:t>
      </w:r>
      <w:r w:rsidR="00BB5231">
        <w:rPr>
          <w:sz w:val="20"/>
        </w:rPr>
        <w:t xml:space="preserve">be </w:t>
      </w:r>
      <w:r w:rsidRPr="009C3419">
        <w:rPr>
          <w:sz w:val="20"/>
        </w:rPr>
        <w:t xml:space="preserve">expected that the above </w:t>
      </w:r>
      <w:commentRangeStart w:id="492"/>
      <w:commentRangeStart w:id="493"/>
      <w:r w:rsidRPr="009C3419">
        <w:rPr>
          <w:sz w:val="20"/>
        </w:rPr>
        <w:t xml:space="preserve">data </w:t>
      </w:r>
      <w:r w:rsidR="00194BA3">
        <w:rPr>
          <w:sz w:val="20"/>
        </w:rPr>
        <w:t xml:space="preserve">to be </w:t>
      </w:r>
      <w:r w:rsidR="006039F7">
        <w:rPr>
          <w:sz w:val="20"/>
        </w:rPr>
        <w:t xml:space="preserve">submitted </w:t>
      </w:r>
      <w:r w:rsidR="006039F7" w:rsidRPr="009C3419">
        <w:rPr>
          <w:sz w:val="20"/>
        </w:rPr>
        <w:t>in</w:t>
      </w:r>
      <w:r w:rsidRPr="009C3419">
        <w:rPr>
          <w:sz w:val="20"/>
        </w:rPr>
        <w:t xml:space="preserve"> </w:t>
      </w:r>
      <w:r w:rsidR="00000B94">
        <w:rPr>
          <w:sz w:val="20"/>
        </w:rPr>
        <w:t xml:space="preserve">accordance with </w:t>
      </w:r>
      <w:r w:rsidRPr="009C3419">
        <w:rPr>
          <w:sz w:val="20"/>
        </w:rPr>
        <w:t>OC2.</w:t>
      </w:r>
      <w:r>
        <w:rPr>
          <w:sz w:val="20"/>
        </w:rPr>
        <w:t>3</w:t>
      </w:r>
      <w:r w:rsidRPr="009C3419">
        <w:rPr>
          <w:sz w:val="20"/>
        </w:rPr>
        <w:t>.2.1 a) – m) would apply.</w:t>
      </w:r>
      <w:commentRangeEnd w:id="492"/>
      <w:r w:rsidR="00C451F6">
        <w:rPr>
          <w:rStyle w:val="CommentReference"/>
        </w:rPr>
        <w:commentReference w:id="492"/>
      </w:r>
      <w:commentRangeEnd w:id="493"/>
      <w:r w:rsidR="007F5E63">
        <w:rPr>
          <w:rStyle w:val="CommentReference"/>
        </w:rPr>
        <w:commentReference w:id="493"/>
      </w:r>
    </w:p>
    <w:p w14:paraId="257B4C56" w14:textId="77777777" w:rsidR="00735799" w:rsidRDefault="00735799">
      <w:pPr>
        <w:pStyle w:val="BodyText"/>
        <w:spacing w:before="5"/>
        <w:rPr>
          <w:sz w:val="32"/>
        </w:rPr>
      </w:pPr>
    </w:p>
    <w:p w14:paraId="062C533E" w14:textId="4EB636C0" w:rsidR="00735799" w:rsidRDefault="00474BB3" w:rsidP="003E53EE">
      <w:pPr>
        <w:spacing w:line="264" w:lineRule="auto"/>
        <w:ind w:left="1560" w:right="1208" w:hanging="1247"/>
        <w:jc w:val="both"/>
        <w:rPr>
          <w:b/>
          <w:sz w:val="20"/>
        </w:rPr>
      </w:pPr>
      <w:r>
        <w:rPr>
          <w:sz w:val="20"/>
        </w:rPr>
        <w:t>OC2.3.2.2</w:t>
      </w:r>
      <w:r>
        <w:rPr>
          <w:spacing w:val="40"/>
          <w:sz w:val="20"/>
        </w:rPr>
        <w:t xml:space="preserve">  </w:t>
      </w:r>
      <w:r w:rsidR="005957ED">
        <w:rPr>
          <w:spacing w:val="40"/>
          <w:sz w:val="20"/>
        </w:rPr>
        <w:tab/>
      </w:r>
      <w:r>
        <w:rPr>
          <w:sz w:val="20"/>
        </w:rPr>
        <w:t xml:space="preserve">Each </w:t>
      </w:r>
      <w:r>
        <w:rPr>
          <w:b/>
          <w:sz w:val="20"/>
        </w:rPr>
        <w:t xml:space="preserve">Network Operator </w:t>
      </w:r>
      <w:r>
        <w:rPr>
          <w:sz w:val="20"/>
        </w:rPr>
        <w:t>shall by 1000 h</w:t>
      </w:r>
      <w:r w:rsidR="004B703B">
        <w:rPr>
          <w:sz w:val="20"/>
        </w:rPr>
        <w:t>ou</w:t>
      </w:r>
      <w:r>
        <w:rPr>
          <w:sz w:val="20"/>
        </w:rPr>
        <w:t>rs on the day falling seven days before each</w:t>
      </w:r>
      <w:r w:rsidR="005957ED">
        <w:rPr>
          <w:sz w:val="20"/>
        </w:rPr>
        <w:t xml:space="preserve"> </w:t>
      </w:r>
      <w:r>
        <w:rPr>
          <w:b/>
          <w:sz w:val="20"/>
        </w:rPr>
        <w:t>Operational</w:t>
      </w:r>
      <w:r>
        <w:rPr>
          <w:b/>
          <w:spacing w:val="-14"/>
          <w:sz w:val="20"/>
        </w:rPr>
        <w:t xml:space="preserve"> </w:t>
      </w:r>
      <w:r>
        <w:rPr>
          <w:b/>
          <w:sz w:val="20"/>
        </w:rPr>
        <w:t>Day</w:t>
      </w:r>
      <w:r>
        <w:rPr>
          <w:b/>
          <w:spacing w:val="-14"/>
          <w:sz w:val="20"/>
        </w:rPr>
        <w:t xml:space="preserve"> </w:t>
      </w:r>
      <w:r>
        <w:rPr>
          <w:sz w:val="20"/>
        </w:rPr>
        <w:t>inform</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in</w:t>
      </w:r>
      <w:r>
        <w:rPr>
          <w:spacing w:val="-14"/>
          <w:sz w:val="20"/>
        </w:rPr>
        <w:t xml:space="preserve"> </w:t>
      </w:r>
      <w:r>
        <w:rPr>
          <w:sz w:val="20"/>
        </w:rPr>
        <w:t>writing</w:t>
      </w:r>
      <w:r>
        <w:rPr>
          <w:spacing w:val="-14"/>
          <w:sz w:val="20"/>
        </w:rPr>
        <w:t xml:space="preserve"> </w:t>
      </w:r>
      <w:r>
        <w:rPr>
          <w:sz w:val="20"/>
        </w:rPr>
        <w:t>of</w:t>
      </w:r>
      <w:r>
        <w:rPr>
          <w:spacing w:val="-14"/>
          <w:sz w:val="20"/>
        </w:rPr>
        <w:t xml:space="preserve"> </w:t>
      </w:r>
      <w:r>
        <w:rPr>
          <w:sz w:val="20"/>
        </w:rPr>
        <w:t>any</w:t>
      </w:r>
      <w:r>
        <w:rPr>
          <w:spacing w:val="-14"/>
          <w:sz w:val="20"/>
        </w:rPr>
        <w:t xml:space="preserve"> </w:t>
      </w:r>
      <w:r>
        <w:rPr>
          <w:sz w:val="20"/>
        </w:rPr>
        <w:t>changes</w:t>
      </w:r>
      <w:r>
        <w:rPr>
          <w:spacing w:val="-13"/>
          <w:sz w:val="20"/>
        </w:rPr>
        <w:t xml:space="preserve"> </w:t>
      </w:r>
      <w:r>
        <w:rPr>
          <w:sz w:val="20"/>
        </w:rPr>
        <w:t>to</w:t>
      </w:r>
      <w:r>
        <w:rPr>
          <w:spacing w:val="-14"/>
          <w:sz w:val="20"/>
        </w:rPr>
        <w:t xml:space="preserve"> </w:t>
      </w:r>
      <w:r>
        <w:rPr>
          <w:sz w:val="20"/>
        </w:rPr>
        <w:t>the</w:t>
      </w:r>
      <w:r>
        <w:rPr>
          <w:spacing w:val="-14"/>
          <w:sz w:val="20"/>
        </w:rPr>
        <w:t xml:space="preserve"> </w:t>
      </w:r>
      <w:r>
        <w:rPr>
          <w:sz w:val="20"/>
        </w:rPr>
        <w:t>circuit</w:t>
      </w:r>
      <w:r>
        <w:rPr>
          <w:spacing w:val="-14"/>
          <w:sz w:val="20"/>
        </w:rPr>
        <w:t xml:space="preserve"> </w:t>
      </w:r>
      <w:r>
        <w:rPr>
          <w:sz w:val="20"/>
        </w:rPr>
        <w:t>details</w:t>
      </w:r>
      <w:r>
        <w:rPr>
          <w:spacing w:val="-14"/>
          <w:sz w:val="20"/>
        </w:rPr>
        <w:t xml:space="preserve"> </w:t>
      </w:r>
      <w:r>
        <w:rPr>
          <w:sz w:val="20"/>
        </w:rPr>
        <w:t xml:space="preserve">called for in PC.A.2.2.1 which it is anticipated will apply on that </w:t>
      </w:r>
      <w:r>
        <w:rPr>
          <w:b/>
          <w:sz w:val="20"/>
        </w:rPr>
        <w:t xml:space="preserve">Operational Day </w:t>
      </w:r>
      <w:r>
        <w:rPr>
          <w:sz w:val="20"/>
        </w:rPr>
        <w:t xml:space="preserve">(under </w:t>
      </w:r>
      <w:r>
        <w:rPr>
          <w:b/>
          <w:sz w:val="20"/>
        </w:rPr>
        <w:t xml:space="preserve">BC1 </w:t>
      </w:r>
      <w:r>
        <w:rPr>
          <w:sz w:val="20"/>
        </w:rPr>
        <w:t>revisions can be made to this data).</w:t>
      </w:r>
      <w:r>
        <w:rPr>
          <w:spacing w:val="40"/>
          <w:sz w:val="20"/>
        </w:rPr>
        <w:t xml:space="preserve"> </w:t>
      </w:r>
      <w:r>
        <w:rPr>
          <w:sz w:val="20"/>
        </w:rPr>
        <w:t xml:space="preserve">This requirement </w:t>
      </w:r>
      <w:r w:rsidR="00256F89" w:rsidRPr="00256F89">
        <w:rPr>
          <w:sz w:val="20"/>
        </w:rPr>
        <w:t>shall also apply to</w:t>
      </w:r>
      <w:r w:rsidR="00256F89" w:rsidRPr="00256F89" w:rsidDel="00256F89">
        <w:rPr>
          <w:sz w:val="20"/>
        </w:rPr>
        <w:t xml:space="preserve"> </w:t>
      </w:r>
      <w:r>
        <w:rPr>
          <w:sz w:val="20"/>
        </w:rPr>
        <w:t xml:space="preserve">circuits associated with a </w:t>
      </w:r>
      <w:r>
        <w:rPr>
          <w:b/>
          <w:sz w:val="20"/>
        </w:rPr>
        <w:t xml:space="preserve">Distributed Restoration Zone </w:t>
      </w:r>
      <w:commentRangeStart w:id="494"/>
      <w:commentRangeStart w:id="495"/>
      <w:r>
        <w:rPr>
          <w:b/>
          <w:sz w:val="20"/>
        </w:rPr>
        <w:t>Plan</w:t>
      </w:r>
      <w:r w:rsidR="007A6426" w:rsidRPr="003E53EE">
        <w:rPr>
          <w:sz w:val="20"/>
        </w:rPr>
        <w:t>.</w:t>
      </w:r>
      <w:commentRangeEnd w:id="494"/>
      <w:r w:rsidR="00DD257C" w:rsidRPr="00331930">
        <w:rPr>
          <w:rStyle w:val="CommentReference"/>
          <w:bCs/>
        </w:rPr>
        <w:commentReference w:id="494"/>
      </w:r>
      <w:commentRangeEnd w:id="495"/>
      <w:r w:rsidR="00331930">
        <w:rPr>
          <w:rStyle w:val="CommentReference"/>
        </w:rPr>
        <w:commentReference w:id="495"/>
      </w:r>
    </w:p>
    <w:p w14:paraId="6D821663" w14:textId="4EFAC3E0" w:rsidR="00735799" w:rsidRDefault="00474BB3" w:rsidP="003E53EE">
      <w:pPr>
        <w:pStyle w:val="BodyText"/>
        <w:spacing w:before="121" w:line="264" w:lineRule="auto"/>
        <w:ind w:left="1560" w:right="1208" w:hanging="1282"/>
        <w:jc w:val="both"/>
      </w:pPr>
      <w:r>
        <w:t>OC2.3.2.3</w:t>
      </w:r>
      <w:r>
        <w:rPr>
          <w:spacing w:val="80"/>
        </w:rPr>
        <w:t xml:space="preserve">  </w:t>
      </w:r>
      <w:r>
        <w:t xml:space="preserve">Under </w:t>
      </w:r>
      <w:ins w:id="496" w:author="Frank Kasibante (NESO)" w:date="2024-10-12T12:30:00Z">
        <w:r w:rsidR="007014A8">
          <w:rPr>
            <w:b/>
          </w:rPr>
          <w:t>Assimilated</w:t>
        </w:r>
      </w:ins>
      <w:del w:id="497" w:author="Frank Kasibante (NESO)" w:date="2024-10-12T12:30:00Z">
        <w:r w:rsidDel="007014A8">
          <w:rPr>
            <w:b/>
          </w:rPr>
          <w:delText>Retained</w:delText>
        </w:r>
      </w:del>
      <w:r>
        <w:rPr>
          <w:b/>
        </w:rPr>
        <w:t xml:space="preserve"> </w:t>
      </w:r>
      <w:commentRangeStart w:id="498"/>
      <w:del w:id="499" w:author="Frank Kasibante" w:date="2024-10-14T09:40:00Z">
        <w:r w:rsidDel="006502CF">
          <w:rPr>
            <w:b/>
          </w:rPr>
          <w:delText>EU</w:delText>
        </w:r>
      </w:del>
      <w:r>
        <w:rPr>
          <w:b/>
        </w:rPr>
        <w:t xml:space="preserve"> Law </w:t>
      </w:r>
      <w:commentRangeEnd w:id="498"/>
      <w:r w:rsidR="00041500">
        <w:rPr>
          <w:rStyle w:val="CommentReference"/>
        </w:rPr>
        <w:commentReference w:id="498"/>
      </w:r>
      <w:del w:id="500" w:author="Frank Kasibante" w:date="2024-10-14T10:04:00Z">
        <w:r w:rsidDel="00CF255C">
          <w:delText>(Commission Regulation (EU) 543/2013)</w:delText>
        </w:r>
      </w:del>
      <w:r>
        <w:t xml:space="preserve">, </w:t>
      </w:r>
      <w:r>
        <w:rPr>
          <w:b/>
        </w:rPr>
        <w:t xml:space="preserve">Users </w:t>
      </w:r>
      <w:r>
        <w:t>are</w:t>
      </w:r>
      <w:r>
        <w:rPr>
          <w:spacing w:val="-1"/>
        </w:rPr>
        <w:t xml:space="preserve"> </w:t>
      </w:r>
      <w:r>
        <w:t>required</w:t>
      </w:r>
      <w:r>
        <w:rPr>
          <w:spacing w:val="-1"/>
        </w:rPr>
        <w:t xml:space="preserve"> </w:t>
      </w:r>
      <w:r>
        <w:t xml:space="preserve">to submit certain data to the </w:t>
      </w:r>
      <w:r>
        <w:rPr>
          <w:b/>
        </w:rPr>
        <w:t xml:space="preserve">Data Publisher </w:t>
      </w:r>
      <w:r>
        <w:t xml:space="preserve">for publication. </w:t>
      </w:r>
      <w:r>
        <w:rPr>
          <w:b/>
        </w:rPr>
        <w:t xml:space="preserve">The Company </w:t>
      </w:r>
      <w:r>
        <w:t xml:space="preserve">is required to facilitate the collection, verification and processing of data from </w:t>
      </w:r>
      <w:r>
        <w:rPr>
          <w:b/>
        </w:rPr>
        <w:t xml:space="preserve">Users </w:t>
      </w:r>
      <w:r>
        <w:t xml:space="preserve">for onward transmission to the </w:t>
      </w:r>
      <w:r w:rsidR="00954EB8" w:rsidRPr="003E53EE">
        <w:rPr>
          <w:b/>
          <w:bCs/>
        </w:rPr>
        <w:t>D</w:t>
      </w:r>
      <w:r w:rsidRPr="003E53EE">
        <w:rPr>
          <w:b/>
          <w:bCs/>
        </w:rPr>
        <w:t xml:space="preserve">ata </w:t>
      </w:r>
      <w:r w:rsidR="00954EB8" w:rsidRPr="003E53EE">
        <w:rPr>
          <w:b/>
          <w:bCs/>
        </w:rPr>
        <w:t>P</w:t>
      </w:r>
      <w:r w:rsidRPr="003E53EE">
        <w:rPr>
          <w:b/>
          <w:bCs/>
        </w:rPr>
        <w:t>ublisher</w:t>
      </w:r>
      <w:r>
        <w:t>.</w:t>
      </w:r>
    </w:p>
    <w:p w14:paraId="32A1BBE4" w14:textId="0A6ACAE7" w:rsidR="00735799" w:rsidRDefault="00474BB3" w:rsidP="00851B77">
      <w:pPr>
        <w:spacing w:before="118" w:line="264" w:lineRule="auto"/>
        <w:ind w:left="1531" w:right="1208"/>
        <w:jc w:val="both"/>
        <w:rPr>
          <w:sz w:val="20"/>
        </w:rPr>
      </w:pPr>
      <w:r>
        <w:rPr>
          <w:sz w:val="20"/>
        </w:rPr>
        <w:t xml:space="preserve">Each </w:t>
      </w:r>
      <w:r w:rsidRPr="001A1ACD">
        <w:rPr>
          <w:b/>
          <w:sz w:val="20"/>
        </w:rPr>
        <w:t>Generator</w:t>
      </w:r>
      <w:r>
        <w:rPr>
          <w:b/>
          <w:color w:val="00AFEF"/>
          <w:sz w:val="20"/>
        </w:rPr>
        <w:t xml:space="preserve"> </w:t>
      </w:r>
      <w:r w:rsidR="005D3A1A" w:rsidRPr="00314985">
        <w:rPr>
          <w:sz w:val="20"/>
        </w:rPr>
        <w:t>and</w:t>
      </w:r>
      <w:r w:rsidR="005D3A1A" w:rsidRPr="005D3A1A">
        <w:rPr>
          <w:b/>
          <w:color w:val="00AFEF"/>
          <w:sz w:val="20"/>
        </w:rPr>
        <w:t xml:space="preserve"> </w:t>
      </w:r>
      <w:r w:rsidR="005D3A1A" w:rsidRPr="00314985">
        <w:rPr>
          <w:b/>
          <w:sz w:val="20"/>
        </w:rPr>
        <w:t>Restoration Contractor</w:t>
      </w:r>
      <w:r w:rsidR="005D3A1A" w:rsidRPr="005D3A1A">
        <w:rPr>
          <w:b/>
          <w:color w:val="00AFEF"/>
          <w:sz w:val="20"/>
        </w:rPr>
        <w:t xml:space="preserve"> </w:t>
      </w:r>
      <w:r w:rsidR="005D3A1A" w:rsidRPr="00314985">
        <w:rPr>
          <w:sz w:val="20"/>
          <w:szCs w:val="20"/>
        </w:rPr>
        <w:t>(as provided for in OC2.2.1</w:t>
      </w:r>
      <w:r w:rsidR="0053561A">
        <w:rPr>
          <w:sz w:val="20"/>
          <w:szCs w:val="20"/>
        </w:rPr>
        <w:t xml:space="preserve"> </w:t>
      </w:r>
      <w:r w:rsidR="005D3A1A" w:rsidRPr="00314985">
        <w:rPr>
          <w:sz w:val="20"/>
          <w:szCs w:val="20"/>
        </w:rPr>
        <w:t>f))</w:t>
      </w:r>
      <w:r w:rsidR="005D3A1A" w:rsidRPr="005D3A1A">
        <w:rPr>
          <w:b/>
          <w:color w:val="00AFEF"/>
          <w:sz w:val="20"/>
        </w:rPr>
        <w:t xml:space="preserve"> </w:t>
      </w:r>
      <w:r>
        <w:rPr>
          <w:sz w:val="20"/>
        </w:rPr>
        <w:t xml:space="preserve">and each </w:t>
      </w:r>
      <w:r>
        <w:rPr>
          <w:b/>
          <w:sz w:val="20"/>
        </w:rPr>
        <w:t xml:space="preserve">Non-Embedded Customer </w:t>
      </w:r>
      <w:r>
        <w:rPr>
          <w:sz w:val="20"/>
        </w:rPr>
        <w:t xml:space="preserve">connected to or using the </w:t>
      </w:r>
      <w:r w:rsidRPr="006C2E3E">
        <w:rPr>
          <w:b/>
          <w:sz w:val="20"/>
        </w:rPr>
        <w:t>NETS</w:t>
      </w:r>
      <w:r>
        <w:rPr>
          <w:b/>
          <w:color w:val="00AFEF"/>
          <w:sz w:val="20"/>
        </w:rPr>
        <w:t xml:space="preserve"> </w:t>
      </w:r>
      <w:r>
        <w:rPr>
          <w:sz w:val="20"/>
        </w:rPr>
        <w:t xml:space="preserve">shall provide </w:t>
      </w:r>
      <w:r>
        <w:rPr>
          <w:b/>
          <w:sz w:val="20"/>
        </w:rPr>
        <w:t xml:space="preserve">The Company </w:t>
      </w:r>
      <w:r>
        <w:rPr>
          <w:sz w:val="20"/>
        </w:rPr>
        <w:t xml:space="preserve">with such information as required by and set out in </w:t>
      </w:r>
      <w:r>
        <w:rPr>
          <w:b/>
          <w:sz w:val="20"/>
        </w:rPr>
        <w:t xml:space="preserve">DRC </w:t>
      </w:r>
      <w:r>
        <w:rPr>
          <w:sz w:val="20"/>
        </w:rPr>
        <w:t>Schedule 6 (</w:t>
      </w:r>
      <w:r>
        <w:rPr>
          <w:b/>
          <w:sz w:val="20"/>
        </w:rPr>
        <w:t>Users</w:t>
      </w:r>
      <w:r>
        <w:rPr>
          <w:sz w:val="20"/>
        </w:rPr>
        <w:t xml:space="preserve">’ outage data </w:t>
      </w:r>
      <w:r>
        <w:rPr>
          <w:b/>
          <w:sz w:val="20"/>
        </w:rPr>
        <w:t>EU Transparency Availability Data</w:t>
      </w:r>
      <w:r>
        <w:rPr>
          <w:sz w:val="20"/>
        </w:rPr>
        <w:t>) in the timescales detailed therein.</w:t>
      </w:r>
    </w:p>
    <w:p w14:paraId="01B1F146" w14:textId="77777777" w:rsidR="00735799" w:rsidRDefault="00735799">
      <w:pPr>
        <w:pStyle w:val="BodyText"/>
        <w:spacing w:before="1"/>
        <w:rPr>
          <w:sz w:val="21"/>
        </w:rPr>
      </w:pPr>
    </w:p>
    <w:p w14:paraId="2281BCEF" w14:textId="77777777" w:rsidR="00735799" w:rsidRPr="00315F4D" w:rsidRDefault="00474BB3" w:rsidP="007C517C">
      <w:pPr>
        <w:pStyle w:val="Heading2"/>
        <w:ind w:left="284"/>
      </w:pPr>
      <w:bookmarkStart w:id="501" w:name="_Toc168341996"/>
      <w:bookmarkStart w:id="502" w:name="_Toc168342658"/>
      <w:r w:rsidRPr="00315F4D">
        <w:t xml:space="preserve">OC2.3.3 Negative Reserve Active Power </w:t>
      </w:r>
      <w:commentRangeStart w:id="503"/>
      <w:r w:rsidRPr="00315F4D">
        <w:t>Margins</w:t>
      </w:r>
      <w:bookmarkEnd w:id="501"/>
      <w:bookmarkEnd w:id="502"/>
      <w:commentRangeEnd w:id="503"/>
      <w:r w:rsidR="000D12EC">
        <w:rPr>
          <w:rStyle w:val="CommentReference"/>
          <w:b w:val="0"/>
          <w:bCs w:val="0"/>
        </w:rPr>
        <w:commentReference w:id="503"/>
      </w:r>
    </w:p>
    <w:p w14:paraId="6639E0A2" w14:textId="77777777" w:rsidR="00735799" w:rsidRDefault="00735799">
      <w:pPr>
        <w:pStyle w:val="BodyText"/>
        <w:spacing w:before="7"/>
        <w:rPr>
          <w:b/>
          <w:sz w:val="23"/>
        </w:rPr>
      </w:pPr>
    </w:p>
    <w:p w14:paraId="1DDD96CB" w14:textId="7AD8B084" w:rsidR="00735799" w:rsidRDefault="00474BB3" w:rsidP="007C517C">
      <w:pPr>
        <w:tabs>
          <w:tab w:val="left" w:pos="1560"/>
          <w:tab w:val="left" w:pos="1701"/>
        </w:tabs>
        <w:spacing w:line="264" w:lineRule="auto"/>
        <w:ind w:left="1560" w:right="1208" w:hanging="1276"/>
        <w:jc w:val="both"/>
        <w:rPr>
          <w:sz w:val="20"/>
        </w:rPr>
      </w:pPr>
      <w:r>
        <w:rPr>
          <w:sz w:val="20"/>
        </w:rPr>
        <w:t>OC2.3.3.1</w:t>
      </w:r>
      <w:r w:rsidR="005957ED">
        <w:rPr>
          <w:spacing w:val="80"/>
          <w:sz w:val="20"/>
        </w:rPr>
        <w:tab/>
      </w:r>
      <w:r>
        <w:rPr>
          <w:sz w:val="20"/>
        </w:rPr>
        <w:t xml:space="preserve">At a regular time interval, at least once each day (by 1600 hours) and no more frequently than every hour </w:t>
      </w:r>
      <w:r>
        <w:rPr>
          <w:b/>
          <w:sz w:val="20"/>
        </w:rPr>
        <w:t xml:space="preserve">The Company </w:t>
      </w:r>
      <w:r w:rsidR="00413599">
        <w:rPr>
          <w:sz w:val="20"/>
        </w:rPr>
        <w:t>sha</w:t>
      </w:r>
      <w:r>
        <w:rPr>
          <w:sz w:val="20"/>
        </w:rPr>
        <w:t xml:space="preserve">ll, taking into account the </w:t>
      </w:r>
      <w:r>
        <w:rPr>
          <w:b/>
          <w:sz w:val="20"/>
        </w:rPr>
        <w:t xml:space="preserve">Generation Outage Programme </w:t>
      </w:r>
      <w:r>
        <w:rPr>
          <w:sz w:val="20"/>
        </w:rPr>
        <w:t xml:space="preserve">and forecast of </w:t>
      </w:r>
      <w:r w:rsidRPr="00C0595A">
        <w:rPr>
          <w:b/>
          <w:sz w:val="20"/>
        </w:rPr>
        <w:t xml:space="preserve">Output Useable </w:t>
      </w:r>
      <w:r>
        <w:rPr>
          <w:sz w:val="20"/>
        </w:rPr>
        <w:t xml:space="preserve">supplied by each </w:t>
      </w:r>
      <w:r w:rsidRPr="00C0595A">
        <w:rPr>
          <w:b/>
          <w:sz w:val="20"/>
        </w:rPr>
        <w:t>Generator</w:t>
      </w:r>
      <w:r>
        <w:rPr>
          <w:b/>
          <w:color w:val="00AFEF"/>
          <w:sz w:val="20"/>
        </w:rPr>
        <w:t xml:space="preserve"> </w:t>
      </w:r>
      <w:r>
        <w:rPr>
          <w:sz w:val="20"/>
        </w:rPr>
        <w:t>a defined in OC2.3.1.2.1</w:t>
      </w:r>
      <w:r>
        <w:rPr>
          <w:spacing w:val="-14"/>
          <w:sz w:val="20"/>
        </w:rPr>
        <w:t xml:space="preserve"> </w:t>
      </w:r>
      <w:r>
        <w:rPr>
          <w:sz w:val="20"/>
        </w:rPr>
        <w:t>and</w:t>
      </w:r>
      <w:r>
        <w:rPr>
          <w:spacing w:val="-14"/>
          <w:sz w:val="20"/>
        </w:rPr>
        <w:t xml:space="preserve"> </w:t>
      </w:r>
      <w:r>
        <w:rPr>
          <w:sz w:val="20"/>
        </w:rPr>
        <w:t>forecast</w:t>
      </w:r>
      <w:r>
        <w:rPr>
          <w:spacing w:val="-14"/>
          <w:sz w:val="20"/>
        </w:rPr>
        <w:t xml:space="preserve"> </w:t>
      </w:r>
      <w:r>
        <w:rPr>
          <w:b/>
          <w:sz w:val="20"/>
        </w:rPr>
        <w:t>Demand</w:t>
      </w:r>
      <w:r>
        <w:rPr>
          <w:b/>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minimum</w:t>
      </w:r>
      <w:r>
        <w:rPr>
          <w:spacing w:val="-14"/>
          <w:sz w:val="20"/>
        </w:rPr>
        <w:t xml:space="preserve"> </w:t>
      </w:r>
      <w:r>
        <w:rPr>
          <w:b/>
          <w:sz w:val="20"/>
        </w:rPr>
        <w:t>Demand</w:t>
      </w:r>
      <w:r>
        <w:rPr>
          <w:b/>
          <w:spacing w:val="-14"/>
          <w:sz w:val="20"/>
        </w:rPr>
        <w:t xml:space="preserve"> </w:t>
      </w:r>
      <w:r>
        <w:rPr>
          <w:sz w:val="20"/>
        </w:rPr>
        <w:t>period,</w:t>
      </w:r>
      <w:r>
        <w:rPr>
          <w:spacing w:val="-14"/>
          <w:sz w:val="20"/>
        </w:rPr>
        <w:t xml:space="preserve"> </w:t>
      </w:r>
      <w:r>
        <w:rPr>
          <w:sz w:val="20"/>
        </w:rPr>
        <w:t>calculate</w:t>
      </w:r>
      <w:r>
        <w:rPr>
          <w:spacing w:val="-13"/>
          <w:sz w:val="20"/>
        </w:rPr>
        <w:t xml:space="preserve"> </w:t>
      </w:r>
      <w:r>
        <w:rPr>
          <w:sz w:val="20"/>
        </w:rPr>
        <w:t>and</w:t>
      </w:r>
      <w:r>
        <w:rPr>
          <w:spacing w:val="-14"/>
          <w:sz w:val="20"/>
        </w:rPr>
        <w:t xml:space="preserve"> </w:t>
      </w:r>
      <w:r>
        <w:rPr>
          <w:sz w:val="20"/>
        </w:rPr>
        <w:t>publish:</w:t>
      </w:r>
    </w:p>
    <w:p w14:paraId="58EEBDBD" w14:textId="77777777" w:rsidR="00735799" w:rsidRDefault="00474BB3" w:rsidP="007C517C">
      <w:pPr>
        <w:pStyle w:val="ListParagraph"/>
        <w:numPr>
          <w:ilvl w:val="0"/>
          <w:numId w:val="37"/>
        </w:numPr>
        <w:tabs>
          <w:tab w:val="left" w:pos="3155"/>
          <w:tab w:val="left" w:pos="3157"/>
        </w:tabs>
        <w:spacing w:before="145" w:line="264" w:lineRule="auto"/>
        <w:ind w:left="1985" w:right="1210" w:hanging="425"/>
        <w:rPr>
          <w:sz w:val="20"/>
          <w:szCs w:val="20"/>
        </w:rPr>
      </w:pPr>
      <w:commentRangeStart w:id="504"/>
      <w:commentRangeStart w:id="505"/>
      <w:r w:rsidRPr="4F95BA8D">
        <w:rPr>
          <w:sz w:val="20"/>
          <w:szCs w:val="20"/>
        </w:rPr>
        <w:t>t</w:t>
      </w:r>
      <w:commentRangeEnd w:id="504"/>
      <w:r w:rsidR="008028D9">
        <w:rPr>
          <w:rStyle w:val="CommentReference"/>
        </w:rPr>
        <w:commentReference w:id="504"/>
      </w:r>
      <w:commentRangeEnd w:id="505"/>
      <w:r w:rsidR="00787F24">
        <w:rPr>
          <w:rStyle w:val="CommentReference"/>
        </w:rPr>
        <w:commentReference w:id="505"/>
      </w:r>
      <w:r w:rsidRPr="4F95BA8D">
        <w:rPr>
          <w:sz w:val="20"/>
          <w:szCs w:val="20"/>
        </w:rPr>
        <w:t xml:space="preserve">he level of the </w:t>
      </w:r>
      <w:r w:rsidRPr="4F95BA8D">
        <w:rPr>
          <w:b/>
          <w:bCs/>
          <w:sz w:val="20"/>
          <w:szCs w:val="20"/>
        </w:rPr>
        <w:t xml:space="preserve">System NRAPM </w:t>
      </w:r>
      <w:r w:rsidRPr="4F95BA8D">
        <w:rPr>
          <w:sz w:val="20"/>
          <w:szCs w:val="20"/>
        </w:rPr>
        <w:t xml:space="preserve">each day within the period 2 to 14 days ahead (inclusive) and for each week the level of risk of </w:t>
      </w:r>
      <w:r w:rsidRPr="4F95BA8D">
        <w:rPr>
          <w:b/>
          <w:bCs/>
          <w:sz w:val="20"/>
          <w:szCs w:val="20"/>
        </w:rPr>
        <w:t xml:space="preserve">System NRAPM </w:t>
      </w:r>
      <w:r w:rsidRPr="4F95BA8D">
        <w:rPr>
          <w:sz w:val="20"/>
          <w:szCs w:val="20"/>
        </w:rPr>
        <w:t>within the 2-52 week ahead period; and</w:t>
      </w:r>
    </w:p>
    <w:p w14:paraId="59F1ED40" w14:textId="77777777" w:rsidR="00735799" w:rsidRDefault="00474BB3" w:rsidP="007C517C">
      <w:pPr>
        <w:pStyle w:val="ListParagraph"/>
        <w:numPr>
          <w:ilvl w:val="0"/>
          <w:numId w:val="37"/>
        </w:numPr>
        <w:tabs>
          <w:tab w:val="left" w:pos="3155"/>
          <w:tab w:val="left" w:pos="3157"/>
        </w:tabs>
        <w:spacing w:before="119" w:line="264" w:lineRule="auto"/>
        <w:ind w:left="1985" w:right="1211" w:hanging="425"/>
        <w:rPr>
          <w:sz w:val="20"/>
        </w:rPr>
      </w:pPr>
      <w:r>
        <w:rPr>
          <w:sz w:val="20"/>
        </w:rPr>
        <w:t xml:space="preserve">the level of the </w:t>
      </w:r>
      <w:r>
        <w:rPr>
          <w:b/>
          <w:sz w:val="20"/>
        </w:rPr>
        <w:t xml:space="preserve">Localised NRAPM </w:t>
      </w:r>
      <w:r>
        <w:rPr>
          <w:sz w:val="20"/>
        </w:rPr>
        <w:t>(currently for the main constraint between England and Scotland only) for each day within the period 2 to 14 days ahead (inclusive) having taken into account the appropriate limit on</w:t>
      </w:r>
      <w:r>
        <w:rPr>
          <w:spacing w:val="-14"/>
          <w:sz w:val="20"/>
        </w:rPr>
        <w:t xml:space="preserve"> </w:t>
      </w:r>
      <w:r>
        <w:rPr>
          <w:sz w:val="20"/>
        </w:rPr>
        <w:t>transfers</w:t>
      </w:r>
      <w:r>
        <w:rPr>
          <w:spacing w:val="-14"/>
          <w:sz w:val="20"/>
        </w:rPr>
        <w:t xml:space="preserve"> </w:t>
      </w:r>
      <w:r>
        <w:rPr>
          <w:sz w:val="20"/>
        </w:rPr>
        <w:t>to</w:t>
      </w:r>
      <w:r>
        <w:rPr>
          <w:spacing w:val="-14"/>
          <w:sz w:val="20"/>
        </w:rPr>
        <w:t xml:space="preserve"> </w:t>
      </w:r>
      <w:r>
        <w:rPr>
          <w:sz w:val="20"/>
        </w:rPr>
        <w:t>and</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b/>
          <w:sz w:val="20"/>
        </w:rPr>
        <w:t>System</w:t>
      </w:r>
      <w:r>
        <w:rPr>
          <w:b/>
          <w:spacing w:val="-14"/>
          <w:sz w:val="20"/>
        </w:rPr>
        <w:t xml:space="preserve"> </w:t>
      </w:r>
      <w:r>
        <w:rPr>
          <w:b/>
          <w:sz w:val="20"/>
        </w:rPr>
        <w:t>Constraint</w:t>
      </w:r>
      <w:r>
        <w:rPr>
          <w:b/>
          <w:spacing w:val="-14"/>
          <w:sz w:val="20"/>
        </w:rPr>
        <w:t xml:space="preserve"> </w:t>
      </w:r>
      <w:r>
        <w:rPr>
          <w:b/>
          <w:sz w:val="20"/>
        </w:rPr>
        <w:t>Group</w:t>
      </w:r>
      <w:r>
        <w:rPr>
          <w:b/>
          <w:spacing w:val="-14"/>
          <w:sz w:val="20"/>
        </w:rPr>
        <w:t xml:space="preserve"> </w:t>
      </w:r>
      <w:r>
        <w:rPr>
          <w:sz w:val="20"/>
        </w:rPr>
        <w:t>and</w:t>
      </w:r>
      <w:r>
        <w:rPr>
          <w:spacing w:val="-13"/>
          <w:sz w:val="20"/>
        </w:rPr>
        <w:t xml:space="preserve"> </w:t>
      </w:r>
      <w:r>
        <w:rPr>
          <w:sz w:val="20"/>
        </w:rPr>
        <w:t>for</w:t>
      </w:r>
      <w:r>
        <w:rPr>
          <w:spacing w:val="-14"/>
          <w:sz w:val="20"/>
        </w:rPr>
        <w:t xml:space="preserve"> </w:t>
      </w:r>
      <w:r>
        <w:rPr>
          <w:sz w:val="20"/>
        </w:rPr>
        <w:t>each</w:t>
      </w:r>
      <w:r>
        <w:rPr>
          <w:spacing w:val="-14"/>
          <w:sz w:val="20"/>
        </w:rPr>
        <w:t xml:space="preserve"> </w:t>
      </w:r>
      <w:r>
        <w:rPr>
          <w:sz w:val="20"/>
        </w:rPr>
        <w:t>week the</w:t>
      </w:r>
      <w:r>
        <w:rPr>
          <w:spacing w:val="-6"/>
          <w:sz w:val="20"/>
        </w:rPr>
        <w:t xml:space="preserve"> </w:t>
      </w:r>
      <w:r>
        <w:rPr>
          <w:sz w:val="20"/>
        </w:rPr>
        <w:t>level</w:t>
      </w:r>
      <w:r>
        <w:rPr>
          <w:spacing w:val="-4"/>
          <w:sz w:val="20"/>
        </w:rPr>
        <w:t xml:space="preserve"> </w:t>
      </w:r>
      <w:r>
        <w:rPr>
          <w:sz w:val="20"/>
        </w:rPr>
        <w:t>of</w:t>
      </w:r>
      <w:r>
        <w:rPr>
          <w:spacing w:val="-5"/>
          <w:sz w:val="20"/>
        </w:rPr>
        <w:t xml:space="preserve"> </w:t>
      </w:r>
      <w:r>
        <w:rPr>
          <w:sz w:val="20"/>
        </w:rPr>
        <w:t>risk</w:t>
      </w:r>
      <w:r>
        <w:rPr>
          <w:spacing w:val="-4"/>
          <w:sz w:val="20"/>
        </w:rPr>
        <w:t xml:space="preserve"> </w:t>
      </w:r>
      <w:r>
        <w:rPr>
          <w:sz w:val="20"/>
        </w:rPr>
        <w:t>of</w:t>
      </w:r>
      <w:r>
        <w:rPr>
          <w:spacing w:val="-4"/>
          <w:sz w:val="20"/>
        </w:rPr>
        <w:t xml:space="preserve"> </w:t>
      </w:r>
      <w:r>
        <w:rPr>
          <w:b/>
          <w:sz w:val="20"/>
        </w:rPr>
        <w:t>Localised</w:t>
      </w:r>
      <w:r>
        <w:rPr>
          <w:b/>
          <w:spacing w:val="-4"/>
          <w:sz w:val="20"/>
        </w:rPr>
        <w:t xml:space="preserve"> </w:t>
      </w:r>
      <w:r>
        <w:rPr>
          <w:b/>
          <w:sz w:val="20"/>
        </w:rPr>
        <w:t>NRAPM</w:t>
      </w:r>
      <w:r>
        <w:rPr>
          <w:b/>
          <w:spacing w:val="-2"/>
          <w:sz w:val="20"/>
        </w:rPr>
        <w:t xml:space="preserve"> </w:t>
      </w:r>
      <w:r>
        <w:rPr>
          <w:sz w:val="20"/>
        </w:rPr>
        <w:t>within</w:t>
      </w:r>
      <w:r>
        <w:rPr>
          <w:spacing w:val="-5"/>
          <w:sz w:val="20"/>
        </w:rPr>
        <w:t xml:space="preserve"> </w:t>
      </w:r>
      <w:r>
        <w:rPr>
          <w:sz w:val="20"/>
        </w:rPr>
        <w:t>the</w:t>
      </w:r>
      <w:r>
        <w:rPr>
          <w:spacing w:val="-4"/>
          <w:sz w:val="20"/>
        </w:rPr>
        <w:t xml:space="preserve"> </w:t>
      </w:r>
      <w:r>
        <w:rPr>
          <w:sz w:val="20"/>
        </w:rPr>
        <w:t>2-52</w:t>
      </w:r>
      <w:r>
        <w:rPr>
          <w:spacing w:val="-3"/>
          <w:sz w:val="20"/>
        </w:rPr>
        <w:t xml:space="preserve"> </w:t>
      </w:r>
      <w:r>
        <w:rPr>
          <w:sz w:val="20"/>
        </w:rPr>
        <w:t>week</w:t>
      </w:r>
      <w:r>
        <w:rPr>
          <w:spacing w:val="-4"/>
          <w:sz w:val="20"/>
        </w:rPr>
        <w:t xml:space="preserve"> </w:t>
      </w:r>
      <w:r>
        <w:rPr>
          <w:sz w:val="20"/>
        </w:rPr>
        <w:t>ahead</w:t>
      </w:r>
      <w:r>
        <w:rPr>
          <w:spacing w:val="-3"/>
          <w:sz w:val="20"/>
        </w:rPr>
        <w:t xml:space="preserve"> </w:t>
      </w:r>
      <w:r>
        <w:rPr>
          <w:sz w:val="20"/>
        </w:rPr>
        <w:t>period.</w:t>
      </w:r>
    </w:p>
    <w:p w14:paraId="3127982D" w14:textId="77777777" w:rsidR="00735799" w:rsidRDefault="00474BB3" w:rsidP="00E728D3">
      <w:pPr>
        <w:pStyle w:val="BodyText"/>
        <w:spacing w:before="120"/>
        <w:ind w:left="1560" w:hanging="1276"/>
        <w:jc w:val="both"/>
      </w:pPr>
      <w:r>
        <w:t>OC2.3.3.2</w:t>
      </w:r>
      <w:r>
        <w:rPr>
          <w:spacing w:val="68"/>
        </w:rPr>
        <w:t xml:space="preserve">   </w:t>
      </w:r>
      <w:r>
        <w:rPr>
          <w:u w:val="single"/>
        </w:rPr>
        <w:t>Outages</w:t>
      </w:r>
      <w:r>
        <w:rPr>
          <w:spacing w:val="1"/>
          <w:u w:val="single"/>
        </w:rPr>
        <w:t xml:space="preserve"> </w:t>
      </w:r>
      <w:r>
        <w:rPr>
          <w:spacing w:val="-2"/>
          <w:u w:val="single"/>
        </w:rPr>
        <w:t>Adjustments</w:t>
      </w:r>
    </w:p>
    <w:p w14:paraId="5705CDB7" w14:textId="61F27A3D" w:rsidR="00735799" w:rsidRDefault="00474BB3" w:rsidP="00E728D3">
      <w:pPr>
        <w:pStyle w:val="ListParagraph"/>
        <w:numPr>
          <w:ilvl w:val="0"/>
          <w:numId w:val="4"/>
        </w:numPr>
        <w:tabs>
          <w:tab w:val="left" w:pos="2478"/>
          <w:tab w:val="left" w:pos="2480"/>
        </w:tabs>
        <w:spacing w:before="143" w:line="266" w:lineRule="auto"/>
        <w:ind w:left="1985" w:right="1216" w:hanging="425"/>
        <w:rPr>
          <w:sz w:val="20"/>
        </w:rPr>
      </w:pPr>
      <w:commentRangeStart w:id="506"/>
      <w:commentRangeStart w:id="507"/>
      <w:r>
        <w:rPr>
          <w:sz w:val="20"/>
        </w:rPr>
        <w:t>W</w:t>
      </w:r>
      <w:commentRangeEnd w:id="506"/>
      <w:r w:rsidR="002866C0">
        <w:rPr>
          <w:rStyle w:val="CommentReference"/>
        </w:rPr>
        <w:commentReference w:id="506"/>
      </w:r>
      <w:commentRangeEnd w:id="507"/>
      <w:r w:rsidR="00A34870">
        <w:rPr>
          <w:rStyle w:val="CommentReference"/>
        </w:rPr>
        <w:commentReference w:id="507"/>
      </w:r>
      <w:r>
        <w:rPr>
          <w:sz w:val="20"/>
        </w:rPr>
        <w:t xml:space="preserve">here necessary </w:t>
      </w:r>
      <w:r>
        <w:rPr>
          <w:b/>
          <w:sz w:val="20"/>
        </w:rPr>
        <w:t xml:space="preserve">The Company </w:t>
      </w:r>
      <w:r w:rsidR="00413599">
        <w:rPr>
          <w:sz w:val="20"/>
        </w:rPr>
        <w:t>sha</w:t>
      </w:r>
      <w:r>
        <w:rPr>
          <w:sz w:val="20"/>
        </w:rPr>
        <w:t xml:space="preserve">ll contact </w:t>
      </w:r>
      <w:commentRangeStart w:id="508"/>
      <w:commentRangeStart w:id="509"/>
      <w:r w:rsidRPr="00C0595A">
        <w:rPr>
          <w:b/>
          <w:sz w:val="20"/>
        </w:rPr>
        <w:t>Generator</w:t>
      </w:r>
      <w:r>
        <w:rPr>
          <w:b/>
          <w:sz w:val="20"/>
        </w:rPr>
        <w:t>s</w:t>
      </w:r>
      <w:commentRangeEnd w:id="508"/>
      <w:r w:rsidR="009B3099">
        <w:rPr>
          <w:rStyle w:val="CommentReference"/>
        </w:rPr>
        <w:commentReference w:id="508"/>
      </w:r>
      <w:commentRangeEnd w:id="509"/>
      <w:r w:rsidR="006F040D">
        <w:rPr>
          <w:rStyle w:val="CommentReference"/>
        </w:rPr>
        <w:commentReference w:id="509"/>
      </w:r>
      <w:r>
        <w:rPr>
          <w:b/>
          <w:sz w:val="20"/>
        </w:rPr>
        <w:t xml:space="preserve"> </w:t>
      </w:r>
      <w:r w:rsidR="009E5AD2" w:rsidRPr="00E728D3">
        <w:rPr>
          <w:sz w:val="20"/>
        </w:rPr>
        <w:t>and</w:t>
      </w:r>
      <w:r w:rsidR="009E5AD2">
        <w:rPr>
          <w:b/>
          <w:sz w:val="20"/>
        </w:rPr>
        <w:t xml:space="preserve"> Interconnector Owners</w:t>
      </w:r>
      <w:r w:rsidR="006766DD">
        <w:rPr>
          <w:b/>
          <w:sz w:val="20"/>
        </w:rPr>
        <w:t xml:space="preserve"> </w:t>
      </w:r>
      <w:r>
        <w:rPr>
          <w:sz w:val="20"/>
        </w:rPr>
        <w:t>to discuss outages as set out in the following paragraphs of this OC2.3.3.2.</w:t>
      </w:r>
    </w:p>
    <w:p w14:paraId="14B1B761" w14:textId="0E118874" w:rsidR="00735799" w:rsidRDefault="00474BB3" w:rsidP="00E728D3">
      <w:pPr>
        <w:pStyle w:val="ListParagraph"/>
        <w:numPr>
          <w:ilvl w:val="0"/>
          <w:numId w:val="4"/>
        </w:numPr>
        <w:tabs>
          <w:tab w:val="left" w:pos="2478"/>
          <w:tab w:val="left" w:pos="2480"/>
        </w:tabs>
        <w:spacing w:before="116" w:line="264" w:lineRule="auto"/>
        <w:ind w:left="1985" w:right="1210" w:hanging="425"/>
        <w:rPr>
          <w:sz w:val="20"/>
        </w:rPr>
      </w:pPr>
      <w:r>
        <w:rPr>
          <w:b/>
          <w:sz w:val="20"/>
        </w:rPr>
        <w:t>The</w:t>
      </w:r>
      <w:r>
        <w:rPr>
          <w:b/>
          <w:spacing w:val="-2"/>
          <w:sz w:val="20"/>
        </w:rPr>
        <w:t xml:space="preserve"> </w:t>
      </w:r>
      <w:r>
        <w:rPr>
          <w:b/>
          <w:sz w:val="20"/>
        </w:rPr>
        <w:t xml:space="preserve">Company </w:t>
      </w:r>
      <w:r w:rsidR="00D1645C">
        <w:rPr>
          <w:sz w:val="20"/>
        </w:rPr>
        <w:t>sha</w:t>
      </w:r>
      <w:r>
        <w:rPr>
          <w:sz w:val="20"/>
        </w:rPr>
        <w:t>ll</w:t>
      </w:r>
      <w:r>
        <w:rPr>
          <w:spacing w:val="-3"/>
          <w:sz w:val="20"/>
        </w:rPr>
        <w:t xml:space="preserve"> </w:t>
      </w:r>
      <w:r>
        <w:rPr>
          <w:sz w:val="20"/>
        </w:rPr>
        <w:t>contact all</w:t>
      </w:r>
      <w:r>
        <w:rPr>
          <w:spacing w:val="-1"/>
          <w:sz w:val="20"/>
        </w:rPr>
        <w:t xml:space="preserve"> </w:t>
      </w:r>
      <w:commentRangeStart w:id="510"/>
      <w:commentRangeStart w:id="511"/>
      <w:r w:rsidRPr="00C0595A">
        <w:rPr>
          <w:b/>
          <w:sz w:val="20"/>
        </w:rPr>
        <w:t>Generator</w:t>
      </w:r>
      <w:r>
        <w:rPr>
          <w:b/>
          <w:sz w:val="20"/>
        </w:rPr>
        <w:t>s</w:t>
      </w:r>
      <w:commentRangeEnd w:id="510"/>
      <w:r w:rsidR="00435B33">
        <w:rPr>
          <w:rStyle w:val="CommentReference"/>
        </w:rPr>
        <w:commentReference w:id="510"/>
      </w:r>
      <w:commentRangeEnd w:id="511"/>
      <w:r w:rsidR="002E62A7">
        <w:rPr>
          <w:rStyle w:val="CommentReference"/>
        </w:rPr>
        <w:commentReference w:id="511"/>
      </w:r>
      <w:r>
        <w:rPr>
          <w:b/>
          <w:sz w:val="20"/>
        </w:rPr>
        <w:t xml:space="preserve"> </w:t>
      </w:r>
      <w:r w:rsidR="00C77C75" w:rsidRPr="00E728D3">
        <w:rPr>
          <w:sz w:val="20"/>
        </w:rPr>
        <w:t>and</w:t>
      </w:r>
      <w:r w:rsidR="00C77C75">
        <w:rPr>
          <w:b/>
          <w:sz w:val="20"/>
        </w:rPr>
        <w:t xml:space="preserve"> Interconnector Owners </w:t>
      </w:r>
      <w:r>
        <w:rPr>
          <w:sz w:val="20"/>
        </w:rPr>
        <w:t>in</w:t>
      </w:r>
      <w:r>
        <w:rPr>
          <w:spacing w:val="-2"/>
          <w:sz w:val="20"/>
        </w:rPr>
        <w:t xml:space="preserve"> </w:t>
      </w:r>
      <w:r>
        <w:rPr>
          <w:sz w:val="20"/>
        </w:rPr>
        <w:t>the</w:t>
      </w:r>
      <w:r>
        <w:rPr>
          <w:spacing w:val="-3"/>
          <w:sz w:val="20"/>
        </w:rPr>
        <w:t xml:space="preserve"> </w:t>
      </w:r>
      <w:r>
        <w:rPr>
          <w:sz w:val="20"/>
        </w:rPr>
        <w:t>case of</w:t>
      </w:r>
      <w:r>
        <w:rPr>
          <w:spacing w:val="-2"/>
          <w:sz w:val="20"/>
        </w:rPr>
        <w:t xml:space="preserve"> </w:t>
      </w:r>
      <w:r>
        <w:rPr>
          <w:sz w:val="20"/>
        </w:rPr>
        <w:t xml:space="preserve">low </w:t>
      </w:r>
      <w:r>
        <w:rPr>
          <w:b/>
          <w:sz w:val="20"/>
        </w:rPr>
        <w:t>System</w:t>
      </w:r>
      <w:r>
        <w:rPr>
          <w:b/>
          <w:spacing w:val="-2"/>
          <w:sz w:val="20"/>
        </w:rPr>
        <w:t xml:space="preserve"> </w:t>
      </w:r>
      <w:r>
        <w:rPr>
          <w:b/>
          <w:sz w:val="20"/>
        </w:rPr>
        <w:t>NRAPM</w:t>
      </w:r>
      <w:r>
        <w:rPr>
          <w:b/>
          <w:spacing w:val="-1"/>
          <w:sz w:val="20"/>
        </w:rPr>
        <w:t xml:space="preserve"> </w:t>
      </w:r>
      <w:r>
        <w:rPr>
          <w:sz w:val="20"/>
        </w:rPr>
        <w:t xml:space="preserve">or low </w:t>
      </w:r>
      <w:r>
        <w:rPr>
          <w:b/>
          <w:sz w:val="20"/>
        </w:rPr>
        <w:t>Localised NRAPM</w:t>
      </w:r>
      <w:r>
        <w:rPr>
          <w:sz w:val="20"/>
        </w:rPr>
        <w:t>.</w:t>
      </w:r>
      <w:r>
        <w:rPr>
          <w:spacing w:val="40"/>
          <w:sz w:val="20"/>
        </w:rPr>
        <w:t xml:space="preserve"> </w:t>
      </w:r>
      <w:r>
        <w:rPr>
          <w:b/>
          <w:sz w:val="20"/>
        </w:rPr>
        <w:t xml:space="preserve">The Company </w:t>
      </w:r>
      <w:r w:rsidR="00D1645C">
        <w:rPr>
          <w:sz w:val="20"/>
        </w:rPr>
        <w:t>sha</w:t>
      </w:r>
      <w:r>
        <w:rPr>
          <w:sz w:val="20"/>
        </w:rPr>
        <w:t xml:space="preserve">ll </w:t>
      </w:r>
      <w:commentRangeStart w:id="512"/>
      <w:r w:rsidR="00531E74">
        <w:rPr>
          <w:sz w:val="20"/>
        </w:rPr>
        <w:t>li</w:t>
      </w:r>
      <w:r>
        <w:rPr>
          <w:sz w:val="20"/>
        </w:rPr>
        <w:t>aise</w:t>
      </w:r>
      <w:commentRangeEnd w:id="512"/>
      <w:r w:rsidR="004C3561">
        <w:rPr>
          <w:rStyle w:val="CommentReference"/>
        </w:rPr>
        <w:commentReference w:id="512"/>
      </w:r>
      <w:r>
        <w:rPr>
          <w:sz w:val="20"/>
        </w:rPr>
        <w:t xml:space="preserve"> with each </w:t>
      </w:r>
      <w:commentRangeStart w:id="513"/>
      <w:commentRangeStart w:id="514"/>
      <w:r w:rsidRPr="00C0595A">
        <w:rPr>
          <w:b/>
          <w:sz w:val="20"/>
        </w:rPr>
        <w:t>Generator</w:t>
      </w:r>
      <w:commentRangeEnd w:id="513"/>
      <w:r w:rsidR="0021616D">
        <w:rPr>
          <w:rStyle w:val="CommentReference"/>
        </w:rPr>
        <w:commentReference w:id="513"/>
      </w:r>
      <w:commentRangeEnd w:id="514"/>
      <w:r w:rsidR="002E62A7">
        <w:rPr>
          <w:rStyle w:val="CommentReference"/>
        </w:rPr>
        <w:commentReference w:id="514"/>
      </w:r>
      <w:r>
        <w:rPr>
          <w:b/>
          <w:color w:val="00AFEF"/>
          <w:sz w:val="20"/>
        </w:rPr>
        <w:t xml:space="preserve"> </w:t>
      </w:r>
      <w:r w:rsidR="00531E74" w:rsidRPr="00E728D3">
        <w:rPr>
          <w:sz w:val="20"/>
        </w:rPr>
        <w:t>and</w:t>
      </w:r>
      <w:r w:rsidR="00531E74">
        <w:rPr>
          <w:b/>
          <w:color w:val="00AFEF"/>
          <w:sz w:val="20"/>
        </w:rPr>
        <w:t xml:space="preserve"> </w:t>
      </w:r>
      <w:r w:rsidR="00531E74" w:rsidRPr="00E728D3">
        <w:rPr>
          <w:b/>
          <w:sz w:val="20"/>
        </w:rPr>
        <w:t>Interconnector Owner</w:t>
      </w:r>
      <w:r w:rsidR="00531E74">
        <w:rPr>
          <w:b/>
          <w:color w:val="00AFEF"/>
          <w:sz w:val="20"/>
        </w:rPr>
        <w:t xml:space="preserve"> </w:t>
      </w:r>
      <w:r>
        <w:rPr>
          <w:sz w:val="20"/>
        </w:rPr>
        <w:t>the problems it is anticipating</w:t>
      </w:r>
      <w:r>
        <w:rPr>
          <w:spacing w:val="-1"/>
          <w:sz w:val="20"/>
        </w:rPr>
        <w:t xml:space="preserve"> </w:t>
      </w:r>
      <w:r>
        <w:rPr>
          <w:sz w:val="20"/>
        </w:rPr>
        <w:t>due</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 xml:space="preserve">low </w:t>
      </w:r>
      <w:r>
        <w:rPr>
          <w:b/>
          <w:sz w:val="20"/>
        </w:rPr>
        <w:t xml:space="preserve">System NRAPM </w:t>
      </w:r>
      <w:r>
        <w:rPr>
          <w:sz w:val="20"/>
        </w:rPr>
        <w:t xml:space="preserve">or </w:t>
      </w:r>
      <w:r>
        <w:rPr>
          <w:b/>
          <w:sz w:val="20"/>
        </w:rPr>
        <w:t xml:space="preserve">Localised NRAPM </w:t>
      </w:r>
      <w:r>
        <w:rPr>
          <w:sz w:val="20"/>
        </w:rPr>
        <w:t xml:space="preserve">and </w:t>
      </w:r>
      <w:r w:rsidR="00D1645C">
        <w:rPr>
          <w:sz w:val="20"/>
        </w:rPr>
        <w:t>sha</w:t>
      </w:r>
      <w:r>
        <w:rPr>
          <w:sz w:val="20"/>
        </w:rPr>
        <w:t>ll discuss:</w:t>
      </w:r>
    </w:p>
    <w:p w14:paraId="00D4CC2C" w14:textId="77777777" w:rsidR="00735799" w:rsidRPr="00C375FA" w:rsidRDefault="00474BB3" w:rsidP="00E728D3">
      <w:pPr>
        <w:pStyle w:val="ListParagraph"/>
        <w:numPr>
          <w:ilvl w:val="1"/>
          <w:numId w:val="39"/>
        </w:numPr>
        <w:tabs>
          <w:tab w:val="left" w:pos="3263"/>
        </w:tabs>
        <w:spacing w:before="121"/>
        <w:ind w:left="2410" w:hanging="425"/>
        <w:rPr>
          <w:sz w:val="20"/>
        </w:rPr>
      </w:pPr>
      <w:r>
        <w:rPr>
          <w:sz w:val="20"/>
        </w:rPr>
        <w:t>whether</w:t>
      </w:r>
      <w:r w:rsidRPr="00C375FA">
        <w:rPr>
          <w:sz w:val="20"/>
        </w:rPr>
        <w:t xml:space="preserve"> </w:t>
      </w:r>
      <w:r>
        <w:rPr>
          <w:sz w:val="20"/>
        </w:rPr>
        <w:t>any</w:t>
      </w:r>
      <w:r w:rsidRPr="00C375FA">
        <w:rPr>
          <w:sz w:val="20"/>
        </w:rPr>
        <w:t xml:space="preserve"> </w:t>
      </w:r>
      <w:r>
        <w:rPr>
          <w:sz w:val="20"/>
        </w:rPr>
        <w:t>change</w:t>
      </w:r>
      <w:r w:rsidRPr="00C375FA">
        <w:rPr>
          <w:sz w:val="20"/>
        </w:rPr>
        <w:t xml:space="preserve"> </w:t>
      </w:r>
      <w:r>
        <w:rPr>
          <w:sz w:val="20"/>
        </w:rPr>
        <w:t>is</w:t>
      </w:r>
      <w:r w:rsidRPr="00C375FA">
        <w:rPr>
          <w:sz w:val="20"/>
        </w:rPr>
        <w:t xml:space="preserve"> </w:t>
      </w:r>
      <w:r>
        <w:rPr>
          <w:sz w:val="20"/>
        </w:rPr>
        <w:t>possible</w:t>
      </w:r>
      <w:r w:rsidRPr="00C375FA">
        <w:rPr>
          <w:sz w:val="20"/>
        </w:rPr>
        <w:t xml:space="preserve"> </w:t>
      </w:r>
      <w:r>
        <w:rPr>
          <w:sz w:val="20"/>
        </w:rPr>
        <w:t>to</w:t>
      </w:r>
      <w:r w:rsidRPr="00C375FA">
        <w:rPr>
          <w:sz w:val="20"/>
        </w:rPr>
        <w:t xml:space="preserve"> </w:t>
      </w:r>
      <w:r>
        <w:rPr>
          <w:sz w:val="20"/>
        </w:rPr>
        <w:t>the</w:t>
      </w:r>
      <w:r w:rsidRPr="00C375FA">
        <w:rPr>
          <w:sz w:val="20"/>
        </w:rPr>
        <w:t xml:space="preserve"> </w:t>
      </w:r>
      <w:r>
        <w:rPr>
          <w:sz w:val="20"/>
        </w:rPr>
        <w:t>estimate</w:t>
      </w:r>
      <w:r w:rsidRPr="00C375FA">
        <w:rPr>
          <w:sz w:val="20"/>
        </w:rPr>
        <w:t xml:space="preserve"> </w:t>
      </w:r>
      <w:r>
        <w:rPr>
          <w:sz w:val="20"/>
        </w:rPr>
        <w:t>of</w:t>
      </w:r>
      <w:r w:rsidRPr="00C375FA">
        <w:rPr>
          <w:sz w:val="20"/>
        </w:rPr>
        <w:t xml:space="preserve"> </w:t>
      </w:r>
      <w:r>
        <w:rPr>
          <w:sz w:val="20"/>
        </w:rPr>
        <w:t>generating</w:t>
      </w:r>
      <w:r w:rsidRPr="00C375FA">
        <w:rPr>
          <w:sz w:val="20"/>
        </w:rPr>
        <w:t xml:space="preserve"> </w:t>
      </w:r>
      <w:commentRangeStart w:id="515"/>
      <w:r w:rsidRPr="006D7D08">
        <w:rPr>
          <w:b/>
          <w:sz w:val="20"/>
        </w:rPr>
        <w:t>Plant</w:t>
      </w:r>
      <w:commentRangeEnd w:id="515"/>
      <w:r w:rsidR="004C3561">
        <w:rPr>
          <w:rStyle w:val="CommentReference"/>
        </w:rPr>
        <w:commentReference w:id="515"/>
      </w:r>
    </w:p>
    <w:p w14:paraId="0E125D12" w14:textId="13CB48F2" w:rsidR="00735799" w:rsidRDefault="00474BB3" w:rsidP="00E728D3">
      <w:pPr>
        <w:pStyle w:val="ListParagraph"/>
        <w:numPr>
          <w:ilvl w:val="1"/>
          <w:numId w:val="39"/>
        </w:numPr>
        <w:tabs>
          <w:tab w:val="left" w:pos="1985"/>
          <w:tab w:val="left" w:pos="2410"/>
        </w:tabs>
        <w:spacing w:before="89" w:line="264" w:lineRule="auto"/>
        <w:ind w:left="1985" w:right="1211" w:firstLine="0"/>
        <w:rPr>
          <w:sz w:val="20"/>
        </w:rPr>
      </w:pPr>
      <w:commentRangeStart w:id="516"/>
      <w:r w:rsidRPr="00C375FA">
        <w:rPr>
          <w:sz w:val="20"/>
        </w:rPr>
        <w:t>inflexibility</w:t>
      </w:r>
      <w:commentRangeEnd w:id="516"/>
      <w:r w:rsidR="004C3561">
        <w:rPr>
          <w:rStyle w:val="CommentReference"/>
        </w:rPr>
        <w:commentReference w:id="516"/>
      </w:r>
      <w:r w:rsidRPr="00C375FA">
        <w:rPr>
          <w:sz w:val="20"/>
        </w:rPr>
        <w:t xml:space="preserve"> and</w:t>
      </w:r>
      <w:r w:rsidR="007D464B" w:rsidRPr="00C375FA">
        <w:rPr>
          <w:sz w:val="20"/>
        </w:rPr>
        <w:t xml:space="preserve"> </w:t>
      </w:r>
      <w:r>
        <w:rPr>
          <w:sz w:val="20"/>
        </w:rPr>
        <w:t xml:space="preserve">whether generating </w:t>
      </w:r>
      <w:r>
        <w:rPr>
          <w:b/>
          <w:sz w:val="20"/>
        </w:rPr>
        <w:t xml:space="preserve">Plant </w:t>
      </w:r>
      <w:r>
        <w:rPr>
          <w:sz w:val="20"/>
        </w:rPr>
        <w:t xml:space="preserve">or </w:t>
      </w:r>
      <w:r>
        <w:rPr>
          <w:b/>
          <w:sz w:val="20"/>
        </w:rPr>
        <w:t xml:space="preserve">External Interconnection </w:t>
      </w:r>
      <w:r>
        <w:rPr>
          <w:sz w:val="20"/>
        </w:rPr>
        <w:t xml:space="preserve">outages can be taken to coincide with the periods of low </w:t>
      </w:r>
      <w:r>
        <w:rPr>
          <w:b/>
          <w:sz w:val="20"/>
        </w:rPr>
        <w:t xml:space="preserve">System NRAPM </w:t>
      </w:r>
      <w:r>
        <w:rPr>
          <w:sz w:val="20"/>
        </w:rPr>
        <w:t xml:space="preserve">or </w:t>
      </w:r>
      <w:r>
        <w:rPr>
          <w:b/>
          <w:sz w:val="20"/>
        </w:rPr>
        <w:t xml:space="preserve">Localised </w:t>
      </w:r>
      <w:r>
        <w:rPr>
          <w:b/>
          <w:spacing w:val="-2"/>
          <w:sz w:val="20"/>
        </w:rPr>
        <w:t>NRAPM</w:t>
      </w:r>
      <w:r>
        <w:rPr>
          <w:spacing w:val="-2"/>
          <w:sz w:val="20"/>
        </w:rPr>
        <w:t>.</w:t>
      </w:r>
    </w:p>
    <w:p w14:paraId="718943EB" w14:textId="2E1D3DA1" w:rsidR="00735799" w:rsidRDefault="00474BB3" w:rsidP="00E728D3">
      <w:pPr>
        <w:spacing w:before="120" w:line="264" w:lineRule="auto"/>
        <w:ind w:left="1985" w:right="1212"/>
        <w:rPr>
          <w:sz w:val="20"/>
        </w:rPr>
      </w:pPr>
      <w:commentRangeStart w:id="517"/>
      <w:commentRangeStart w:id="518"/>
      <w:r>
        <w:rPr>
          <w:sz w:val="20"/>
        </w:rPr>
        <w:lastRenderedPageBreak/>
        <w:t xml:space="preserve">In relation to </w:t>
      </w:r>
      <w:r w:rsidRPr="00C0595A">
        <w:rPr>
          <w:b/>
          <w:sz w:val="20"/>
        </w:rPr>
        <w:t>Generator</w:t>
      </w:r>
      <w:r>
        <w:rPr>
          <w:b/>
          <w:sz w:val="20"/>
        </w:rPr>
        <w:t xml:space="preserve">s </w:t>
      </w:r>
      <w:r>
        <w:rPr>
          <w:sz w:val="20"/>
        </w:rPr>
        <w:t xml:space="preserve">with nuclear </w:t>
      </w:r>
      <w:r>
        <w:rPr>
          <w:b/>
          <w:sz w:val="20"/>
        </w:rPr>
        <w:t xml:space="preserve">Large Power Stations </w:t>
      </w:r>
      <w:r>
        <w:rPr>
          <w:sz w:val="20"/>
        </w:rPr>
        <w:t>the</w:t>
      </w:r>
      <w:r w:rsidR="00DC2696">
        <w:rPr>
          <w:sz w:val="20"/>
        </w:rPr>
        <w:t xml:space="preserve"> </w:t>
      </w:r>
      <w:r>
        <w:rPr>
          <w:sz w:val="20"/>
        </w:rPr>
        <w:t>discussions</w:t>
      </w:r>
      <w:r>
        <w:rPr>
          <w:spacing w:val="-11"/>
          <w:sz w:val="20"/>
        </w:rPr>
        <w:t xml:space="preserve"> </w:t>
      </w:r>
      <w:commentRangeEnd w:id="517"/>
      <w:r w:rsidR="001D20EE">
        <w:rPr>
          <w:rStyle w:val="CommentReference"/>
        </w:rPr>
        <w:commentReference w:id="517"/>
      </w:r>
      <w:commentRangeEnd w:id="518"/>
      <w:r w:rsidR="001B2B4C">
        <w:rPr>
          <w:rStyle w:val="CommentReference"/>
        </w:rPr>
        <w:commentReference w:id="518"/>
      </w:r>
      <w:r>
        <w:rPr>
          <w:sz w:val="20"/>
        </w:rPr>
        <w:t>on</w:t>
      </w:r>
      <w:r>
        <w:rPr>
          <w:spacing w:val="-13"/>
          <w:sz w:val="20"/>
        </w:rPr>
        <w:t xml:space="preserve"> </w:t>
      </w:r>
      <w:r>
        <w:rPr>
          <w:sz w:val="20"/>
        </w:rPr>
        <w:t>outages</w:t>
      </w:r>
      <w:r>
        <w:rPr>
          <w:spacing w:val="-11"/>
          <w:sz w:val="20"/>
        </w:rPr>
        <w:t xml:space="preserve"> </w:t>
      </w:r>
      <w:r>
        <w:rPr>
          <w:sz w:val="20"/>
        </w:rPr>
        <w:t>can</w:t>
      </w:r>
      <w:r>
        <w:rPr>
          <w:spacing w:val="-13"/>
          <w:sz w:val="20"/>
        </w:rPr>
        <w:t xml:space="preserve"> </w:t>
      </w:r>
      <w:r>
        <w:rPr>
          <w:sz w:val="20"/>
        </w:rPr>
        <w:t>include</w:t>
      </w:r>
      <w:r>
        <w:rPr>
          <w:spacing w:val="-14"/>
          <w:sz w:val="20"/>
        </w:rPr>
        <w:t xml:space="preserve"> </w:t>
      </w:r>
      <w:r>
        <w:rPr>
          <w:sz w:val="20"/>
        </w:rPr>
        <w:t>the</w:t>
      </w:r>
      <w:r>
        <w:rPr>
          <w:spacing w:val="-13"/>
          <w:sz w:val="20"/>
        </w:rPr>
        <w:t xml:space="preserve"> </w:t>
      </w:r>
      <w:r>
        <w:rPr>
          <w:sz w:val="20"/>
        </w:rPr>
        <w:t>issue</w:t>
      </w:r>
      <w:r>
        <w:rPr>
          <w:spacing w:val="-13"/>
          <w:sz w:val="20"/>
        </w:rPr>
        <w:t xml:space="preserve"> </w:t>
      </w:r>
      <w:r>
        <w:rPr>
          <w:sz w:val="20"/>
        </w:rPr>
        <w:t>of</w:t>
      </w:r>
      <w:r>
        <w:rPr>
          <w:spacing w:val="-13"/>
          <w:sz w:val="20"/>
        </w:rPr>
        <w:t xml:space="preserve"> </w:t>
      </w:r>
      <w:r>
        <w:rPr>
          <w:sz w:val="20"/>
        </w:rPr>
        <w:t>whether</w:t>
      </w:r>
      <w:r>
        <w:rPr>
          <w:spacing w:val="-14"/>
          <w:sz w:val="20"/>
        </w:rPr>
        <w:t xml:space="preserve"> </w:t>
      </w:r>
      <w:r>
        <w:rPr>
          <w:sz w:val="20"/>
        </w:rPr>
        <w:t>outages</w:t>
      </w:r>
      <w:r>
        <w:rPr>
          <w:spacing w:val="-13"/>
          <w:sz w:val="20"/>
        </w:rPr>
        <w:t xml:space="preserve"> </w:t>
      </w:r>
      <w:r>
        <w:rPr>
          <w:sz w:val="20"/>
        </w:rPr>
        <w:t xml:space="preserve">can be taken for re-fuelling purposes to coincide with the relevant low </w:t>
      </w:r>
      <w:r>
        <w:rPr>
          <w:b/>
          <w:sz w:val="20"/>
        </w:rPr>
        <w:t xml:space="preserve">System NRAPM </w:t>
      </w:r>
      <w:r>
        <w:rPr>
          <w:sz w:val="20"/>
        </w:rPr>
        <w:t xml:space="preserve">and/or </w:t>
      </w:r>
      <w:r>
        <w:rPr>
          <w:b/>
          <w:sz w:val="20"/>
        </w:rPr>
        <w:t xml:space="preserve">Localised NRAPM </w:t>
      </w:r>
      <w:commentRangeStart w:id="519"/>
      <w:r>
        <w:rPr>
          <w:sz w:val="20"/>
        </w:rPr>
        <w:t>periods</w:t>
      </w:r>
      <w:commentRangeEnd w:id="519"/>
      <w:r w:rsidR="004C3561">
        <w:rPr>
          <w:rStyle w:val="CommentReference"/>
        </w:rPr>
        <w:commentReference w:id="519"/>
      </w:r>
      <w:r w:rsidR="00F50C16">
        <w:rPr>
          <w:sz w:val="20"/>
        </w:rPr>
        <w:t>.</w:t>
      </w:r>
    </w:p>
    <w:p w14:paraId="39FF7A0B" w14:textId="77777777" w:rsidR="00735799" w:rsidRDefault="00735799">
      <w:pPr>
        <w:pStyle w:val="BodyText"/>
        <w:spacing w:before="5"/>
        <w:rPr>
          <w:sz w:val="32"/>
        </w:rPr>
      </w:pPr>
    </w:p>
    <w:p w14:paraId="18F9D296" w14:textId="53D705BC" w:rsidR="00735799" w:rsidRDefault="00474BB3" w:rsidP="00E728D3">
      <w:pPr>
        <w:pStyle w:val="ListParagraph"/>
        <w:numPr>
          <w:ilvl w:val="0"/>
          <w:numId w:val="4"/>
        </w:numPr>
        <w:tabs>
          <w:tab w:val="left" w:pos="2480"/>
        </w:tabs>
        <w:spacing w:before="0" w:line="264" w:lineRule="auto"/>
        <w:ind w:left="1985" w:right="1209" w:hanging="425"/>
        <w:rPr>
          <w:b/>
          <w:sz w:val="20"/>
        </w:rPr>
      </w:pPr>
      <w:r>
        <w:rPr>
          <w:sz w:val="20"/>
        </w:rPr>
        <w:t xml:space="preserve">If agreement is reached with a </w:t>
      </w:r>
      <w:commentRangeStart w:id="520"/>
      <w:commentRangeStart w:id="521"/>
      <w:r w:rsidRPr="00C0595A">
        <w:rPr>
          <w:b/>
          <w:sz w:val="20"/>
        </w:rPr>
        <w:t>Generator</w:t>
      </w:r>
      <w:commentRangeEnd w:id="520"/>
      <w:r w:rsidR="00234B9D">
        <w:rPr>
          <w:rStyle w:val="CommentReference"/>
        </w:rPr>
        <w:commentReference w:id="520"/>
      </w:r>
      <w:commentRangeEnd w:id="521"/>
      <w:r w:rsidR="00E73350">
        <w:rPr>
          <w:rStyle w:val="CommentReference"/>
        </w:rPr>
        <w:commentReference w:id="521"/>
      </w:r>
      <w:r w:rsidR="0085006A">
        <w:rPr>
          <w:b/>
          <w:sz w:val="20"/>
        </w:rPr>
        <w:t xml:space="preserve"> </w:t>
      </w:r>
      <w:r w:rsidR="0085006A" w:rsidRPr="007D464B">
        <w:rPr>
          <w:sz w:val="20"/>
        </w:rPr>
        <w:t>or an</w:t>
      </w:r>
      <w:r w:rsidR="0085006A">
        <w:rPr>
          <w:b/>
          <w:sz w:val="20"/>
        </w:rPr>
        <w:t xml:space="preserve"> Interconnector Owner</w:t>
      </w:r>
      <w:r>
        <w:rPr>
          <w:sz w:val="20"/>
        </w:rPr>
        <w:t xml:space="preserve">, then the </w:t>
      </w:r>
      <w:r w:rsidRPr="00C0595A">
        <w:rPr>
          <w:b/>
          <w:sz w:val="20"/>
        </w:rPr>
        <w:t>Generator</w:t>
      </w:r>
      <w:r w:rsidR="00884079">
        <w:rPr>
          <w:b/>
          <w:sz w:val="20"/>
        </w:rPr>
        <w:t xml:space="preserve"> </w:t>
      </w:r>
      <w:r w:rsidR="00884079" w:rsidRPr="007D464B">
        <w:rPr>
          <w:sz w:val="20"/>
        </w:rPr>
        <w:t>or</w:t>
      </w:r>
      <w:r w:rsidR="00884079">
        <w:rPr>
          <w:b/>
          <w:sz w:val="20"/>
        </w:rPr>
        <w:t xml:space="preserve"> Interconnector Owner</w:t>
      </w:r>
      <w:r>
        <w:rPr>
          <w:b/>
          <w:color w:val="00AFEF"/>
          <w:sz w:val="20"/>
        </w:rPr>
        <w:t xml:space="preserve"> </w:t>
      </w:r>
      <w:r>
        <w:rPr>
          <w:sz w:val="20"/>
        </w:rPr>
        <w:t>may take such outage,</w:t>
      </w:r>
      <w:r>
        <w:rPr>
          <w:spacing w:val="-4"/>
          <w:sz w:val="20"/>
        </w:rPr>
        <w:t xml:space="preserve"> </w:t>
      </w:r>
      <w:r>
        <w:rPr>
          <w:sz w:val="20"/>
        </w:rPr>
        <w:t>as</w:t>
      </w:r>
      <w:r>
        <w:rPr>
          <w:spacing w:val="-3"/>
          <w:sz w:val="20"/>
        </w:rPr>
        <w:t xml:space="preserve"> </w:t>
      </w:r>
      <w:r>
        <w:rPr>
          <w:sz w:val="20"/>
        </w:rPr>
        <w:t>agreed</w:t>
      </w:r>
      <w:r>
        <w:rPr>
          <w:spacing w:val="-4"/>
          <w:sz w:val="20"/>
        </w:rPr>
        <w:t xml:space="preserve"> </w:t>
      </w:r>
      <w:r>
        <w:rPr>
          <w:sz w:val="20"/>
        </w:rPr>
        <w:t>with</w:t>
      </w:r>
      <w:r>
        <w:rPr>
          <w:spacing w:val="-2"/>
          <w:sz w:val="20"/>
        </w:rPr>
        <w:t xml:space="preserve"> </w:t>
      </w:r>
      <w:r>
        <w:rPr>
          <w:b/>
          <w:sz w:val="20"/>
        </w:rPr>
        <w:t>The</w:t>
      </w:r>
      <w:r>
        <w:rPr>
          <w:b/>
          <w:spacing w:val="-2"/>
          <w:sz w:val="20"/>
        </w:rPr>
        <w:t xml:space="preserve"> </w:t>
      </w:r>
      <w:r>
        <w:rPr>
          <w:b/>
          <w:sz w:val="20"/>
        </w:rPr>
        <w:t>Company</w:t>
      </w:r>
      <w:r>
        <w:rPr>
          <w:sz w:val="20"/>
        </w:rPr>
        <w:t>,</w:t>
      </w:r>
      <w:r>
        <w:rPr>
          <w:spacing w:val="-4"/>
          <w:sz w:val="20"/>
        </w:rPr>
        <w:t xml:space="preserve"> </w:t>
      </w:r>
      <w:r>
        <w:rPr>
          <w:sz w:val="20"/>
        </w:rPr>
        <w:t>and</w:t>
      </w:r>
      <w:r>
        <w:rPr>
          <w:spacing w:val="-4"/>
          <w:sz w:val="20"/>
        </w:rPr>
        <w:t xml:space="preserve"> </w:t>
      </w:r>
      <w:r>
        <w:rPr>
          <w:sz w:val="20"/>
        </w:rPr>
        <w:t>the</w:t>
      </w:r>
      <w:r>
        <w:rPr>
          <w:spacing w:val="-4"/>
          <w:sz w:val="20"/>
        </w:rPr>
        <w:t xml:space="preserve"> </w:t>
      </w:r>
      <w:r w:rsidRPr="00C0595A">
        <w:rPr>
          <w:b/>
          <w:sz w:val="20"/>
        </w:rPr>
        <w:t>Generator</w:t>
      </w:r>
      <w:r w:rsidR="00884079">
        <w:rPr>
          <w:b/>
          <w:sz w:val="20"/>
        </w:rPr>
        <w:t xml:space="preserve"> </w:t>
      </w:r>
      <w:r w:rsidR="00884079" w:rsidRPr="007D464B">
        <w:rPr>
          <w:sz w:val="20"/>
        </w:rPr>
        <w:t>or</w:t>
      </w:r>
      <w:r w:rsidR="00884079">
        <w:rPr>
          <w:b/>
          <w:sz w:val="20"/>
        </w:rPr>
        <w:t xml:space="preserve"> Interconnector Owner</w:t>
      </w:r>
      <w:r>
        <w:rPr>
          <w:b/>
          <w:color w:val="00AFEF"/>
          <w:spacing w:val="-4"/>
          <w:sz w:val="20"/>
        </w:rPr>
        <w:t xml:space="preserve"> </w:t>
      </w:r>
      <w:r w:rsidR="00F906D3">
        <w:rPr>
          <w:sz w:val="20"/>
        </w:rPr>
        <w:t>sha</w:t>
      </w:r>
      <w:r>
        <w:rPr>
          <w:sz w:val="20"/>
        </w:rPr>
        <w:t>ll</w:t>
      </w:r>
      <w:r>
        <w:rPr>
          <w:spacing w:val="-4"/>
          <w:sz w:val="20"/>
        </w:rPr>
        <w:t xml:space="preserve"> </w:t>
      </w:r>
      <w:r>
        <w:rPr>
          <w:sz w:val="20"/>
        </w:rPr>
        <w:t>update</w:t>
      </w:r>
      <w:r>
        <w:rPr>
          <w:spacing w:val="-4"/>
          <w:sz w:val="20"/>
        </w:rPr>
        <w:t xml:space="preserve"> </w:t>
      </w:r>
      <w:r>
        <w:rPr>
          <w:sz w:val="20"/>
        </w:rPr>
        <w:t>its</w:t>
      </w:r>
      <w:r>
        <w:rPr>
          <w:spacing w:val="-3"/>
          <w:sz w:val="20"/>
        </w:rPr>
        <w:t xml:space="preserve"> </w:t>
      </w:r>
      <w:r w:rsidRPr="00C0595A">
        <w:rPr>
          <w:b/>
          <w:sz w:val="20"/>
        </w:rPr>
        <w:t>Output Useable</w:t>
      </w:r>
      <w:r>
        <w:rPr>
          <w:b/>
          <w:color w:val="00AFEF"/>
          <w:spacing w:val="-11"/>
          <w:sz w:val="20"/>
        </w:rPr>
        <w:t xml:space="preserve"> </w:t>
      </w:r>
      <w:r>
        <w:rPr>
          <w:sz w:val="20"/>
        </w:rPr>
        <w:t>via</w:t>
      </w:r>
      <w:r>
        <w:rPr>
          <w:spacing w:val="-12"/>
          <w:sz w:val="20"/>
        </w:rPr>
        <w:t xml:space="preserve"> </w:t>
      </w:r>
      <w:r>
        <w:rPr>
          <w:sz w:val="20"/>
        </w:rPr>
        <w:t>the</w:t>
      </w:r>
      <w:r>
        <w:rPr>
          <w:spacing w:val="-13"/>
          <w:sz w:val="20"/>
        </w:rPr>
        <w:t xml:space="preserve"> </w:t>
      </w:r>
      <w:r>
        <w:rPr>
          <w:sz w:val="20"/>
        </w:rPr>
        <w:t>data</w:t>
      </w:r>
      <w:r>
        <w:rPr>
          <w:spacing w:val="-10"/>
          <w:sz w:val="20"/>
        </w:rPr>
        <w:t xml:space="preserve"> </w:t>
      </w:r>
      <w:r>
        <w:rPr>
          <w:sz w:val="20"/>
        </w:rPr>
        <w:t>provision</w:t>
      </w:r>
      <w:r>
        <w:rPr>
          <w:spacing w:val="-10"/>
          <w:sz w:val="20"/>
        </w:rPr>
        <w:t xml:space="preserve"> </w:t>
      </w:r>
      <w:r>
        <w:rPr>
          <w:sz w:val="20"/>
        </w:rPr>
        <w:t>process</w:t>
      </w:r>
      <w:r>
        <w:rPr>
          <w:spacing w:val="-11"/>
          <w:sz w:val="20"/>
        </w:rPr>
        <w:t xml:space="preserve"> </w:t>
      </w:r>
      <w:r>
        <w:rPr>
          <w:sz w:val="20"/>
        </w:rPr>
        <w:t>defined</w:t>
      </w:r>
      <w:r>
        <w:rPr>
          <w:spacing w:val="-10"/>
          <w:sz w:val="20"/>
        </w:rPr>
        <w:t xml:space="preserve"> </w:t>
      </w:r>
      <w:r>
        <w:rPr>
          <w:sz w:val="20"/>
        </w:rPr>
        <w:t>in</w:t>
      </w:r>
      <w:r>
        <w:rPr>
          <w:spacing w:val="-10"/>
          <w:sz w:val="20"/>
        </w:rPr>
        <w:t xml:space="preserve"> </w:t>
      </w:r>
      <w:r>
        <w:rPr>
          <w:sz w:val="20"/>
        </w:rPr>
        <w:t>OC2</w:t>
      </w:r>
      <w:r w:rsidR="00ED4185">
        <w:rPr>
          <w:sz w:val="20"/>
        </w:rPr>
        <w:t>.</w:t>
      </w:r>
      <w:r>
        <w:rPr>
          <w:sz w:val="20"/>
        </w:rPr>
        <w:t>3.1.2.1.</w:t>
      </w:r>
      <w:r>
        <w:rPr>
          <w:spacing w:val="-12"/>
          <w:sz w:val="20"/>
        </w:rPr>
        <w:t xml:space="preserve"> </w:t>
      </w:r>
      <w:r>
        <w:rPr>
          <w:b/>
          <w:sz w:val="20"/>
        </w:rPr>
        <w:t>The</w:t>
      </w:r>
      <w:r>
        <w:rPr>
          <w:b/>
          <w:spacing w:val="-12"/>
          <w:sz w:val="20"/>
        </w:rPr>
        <w:t xml:space="preserve"> </w:t>
      </w:r>
      <w:r>
        <w:rPr>
          <w:b/>
          <w:sz w:val="20"/>
        </w:rPr>
        <w:t>Company</w:t>
      </w:r>
      <w:r>
        <w:rPr>
          <w:b/>
          <w:spacing w:val="-11"/>
          <w:sz w:val="20"/>
        </w:rPr>
        <w:t xml:space="preserve"> </w:t>
      </w:r>
      <w:r w:rsidR="00F906D3">
        <w:rPr>
          <w:sz w:val="20"/>
        </w:rPr>
        <w:t>sha</w:t>
      </w:r>
      <w:r>
        <w:rPr>
          <w:sz w:val="20"/>
        </w:rPr>
        <w:t>ll process</w:t>
      </w:r>
      <w:r>
        <w:rPr>
          <w:spacing w:val="-10"/>
          <w:sz w:val="20"/>
        </w:rPr>
        <w:t xml:space="preserve"> </w:t>
      </w:r>
      <w:r>
        <w:rPr>
          <w:sz w:val="20"/>
        </w:rPr>
        <w:t>the</w:t>
      </w:r>
      <w:r>
        <w:rPr>
          <w:spacing w:val="-10"/>
          <w:sz w:val="20"/>
        </w:rPr>
        <w:t xml:space="preserve"> </w:t>
      </w:r>
      <w:r>
        <w:rPr>
          <w:sz w:val="20"/>
        </w:rPr>
        <w:t>updated</w:t>
      </w:r>
      <w:r>
        <w:rPr>
          <w:spacing w:val="-9"/>
          <w:sz w:val="20"/>
        </w:rPr>
        <w:t xml:space="preserve"> </w:t>
      </w:r>
      <w:r>
        <w:rPr>
          <w:sz w:val="20"/>
        </w:rPr>
        <w:t>data</w:t>
      </w:r>
      <w:r>
        <w:rPr>
          <w:spacing w:val="-9"/>
          <w:sz w:val="20"/>
        </w:rPr>
        <w:t xml:space="preserve"> </w:t>
      </w:r>
      <w:r>
        <w:rPr>
          <w:sz w:val="20"/>
        </w:rPr>
        <w:t>which</w:t>
      </w:r>
      <w:r>
        <w:rPr>
          <w:spacing w:val="-11"/>
          <w:sz w:val="20"/>
        </w:rPr>
        <w:t xml:space="preserve"> </w:t>
      </w:r>
      <w:r>
        <w:rPr>
          <w:sz w:val="20"/>
        </w:rPr>
        <w:t>will</w:t>
      </w:r>
      <w:r>
        <w:rPr>
          <w:spacing w:val="-10"/>
          <w:sz w:val="20"/>
        </w:rPr>
        <w:t xml:space="preserve"> </w:t>
      </w:r>
      <w:r>
        <w:rPr>
          <w:sz w:val="20"/>
        </w:rPr>
        <w:t>then</w:t>
      </w:r>
      <w:r>
        <w:rPr>
          <w:spacing w:val="-11"/>
          <w:sz w:val="20"/>
        </w:rPr>
        <w:t xml:space="preserve"> </w:t>
      </w:r>
      <w:r>
        <w:rPr>
          <w:sz w:val="20"/>
        </w:rPr>
        <w:t>be</w:t>
      </w:r>
      <w:r>
        <w:rPr>
          <w:spacing w:val="-9"/>
          <w:sz w:val="20"/>
        </w:rPr>
        <w:t xml:space="preserve"> </w:t>
      </w:r>
      <w:r>
        <w:rPr>
          <w:sz w:val="20"/>
        </w:rPr>
        <w:t>included</w:t>
      </w:r>
      <w:r>
        <w:rPr>
          <w:spacing w:val="-9"/>
          <w:sz w:val="20"/>
        </w:rPr>
        <w:t xml:space="preserve"> </w:t>
      </w:r>
      <w:r>
        <w:rPr>
          <w:sz w:val="20"/>
        </w:rPr>
        <w:t>in</w:t>
      </w:r>
      <w:r>
        <w:rPr>
          <w:spacing w:val="-9"/>
          <w:sz w:val="20"/>
        </w:rPr>
        <w:t xml:space="preserve"> </w:t>
      </w:r>
      <w:r>
        <w:rPr>
          <w:sz w:val="20"/>
        </w:rPr>
        <w:t>the</w:t>
      </w:r>
      <w:r>
        <w:rPr>
          <w:spacing w:val="-9"/>
          <w:sz w:val="20"/>
        </w:rPr>
        <w:t xml:space="preserve"> </w:t>
      </w:r>
      <w:r>
        <w:rPr>
          <w:sz w:val="20"/>
        </w:rPr>
        <w:t>next</w:t>
      </w:r>
      <w:r>
        <w:rPr>
          <w:spacing w:val="-9"/>
          <w:sz w:val="20"/>
        </w:rPr>
        <w:t xml:space="preserve"> </w:t>
      </w:r>
      <w:r>
        <w:rPr>
          <w:sz w:val="20"/>
        </w:rPr>
        <w:t>published</w:t>
      </w:r>
      <w:r>
        <w:rPr>
          <w:spacing w:val="-9"/>
          <w:sz w:val="20"/>
        </w:rPr>
        <w:t xml:space="preserve"> </w:t>
      </w:r>
      <w:r>
        <w:rPr>
          <w:sz w:val="20"/>
        </w:rPr>
        <w:t xml:space="preserve">update of the </w:t>
      </w:r>
      <w:r>
        <w:rPr>
          <w:b/>
          <w:sz w:val="20"/>
        </w:rPr>
        <w:t xml:space="preserve">System NRAPM </w:t>
      </w:r>
      <w:r>
        <w:rPr>
          <w:sz w:val="20"/>
        </w:rPr>
        <w:t xml:space="preserve">and/or </w:t>
      </w:r>
      <w:r>
        <w:rPr>
          <w:b/>
          <w:sz w:val="20"/>
        </w:rPr>
        <w:t>Localised NRAPM</w:t>
      </w:r>
      <w:commentRangeStart w:id="522"/>
      <w:r>
        <w:rPr>
          <w:b/>
          <w:sz w:val="20"/>
        </w:rPr>
        <w:t>.</w:t>
      </w:r>
      <w:commentRangeEnd w:id="522"/>
      <w:r w:rsidR="004C3561">
        <w:rPr>
          <w:rStyle w:val="CommentReference"/>
        </w:rPr>
        <w:commentReference w:id="522"/>
      </w:r>
    </w:p>
    <w:p w14:paraId="43108F1F" w14:textId="3C22BDDC" w:rsidR="00735799" w:rsidRDefault="00474BB3" w:rsidP="00E728D3">
      <w:pPr>
        <w:pStyle w:val="ListParagraph"/>
        <w:numPr>
          <w:ilvl w:val="0"/>
          <w:numId w:val="4"/>
        </w:numPr>
        <w:tabs>
          <w:tab w:val="left" w:pos="2478"/>
          <w:tab w:val="left" w:pos="2480"/>
        </w:tabs>
        <w:spacing w:line="264" w:lineRule="auto"/>
        <w:ind w:left="1985" w:right="1211" w:hanging="425"/>
        <w:rPr>
          <w:sz w:val="20"/>
        </w:rPr>
      </w:pPr>
      <w:r>
        <w:rPr>
          <w:sz w:val="20"/>
        </w:rPr>
        <w:t xml:space="preserve">If on the day prior to an </w:t>
      </w:r>
      <w:r>
        <w:rPr>
          <w:b/>
          <w:sz w:val="20"/>
        </w:rPr>
        <w:t>Operational Day</w:t>
      </w:r>
      <w:r>
        <w:rPr>
          <w:sz w:val="20"/>
        </w:rPr>
        <w:t xml:space="preserve">, it is apparent from the </w:t>
      </w:r>
      <w:r>
        <w:rPr>
          <w:b/>
          <w:sz w:val="20"/>
        </w:rPr>
        <w:t xml:space="preserve">BM Unit Data </w:t>
      </w:r>
      <w:r>
        <w:rPr>
          <w:sz w:val="20"/>
        </w:rPr>
        <w:t>submitted</w:t>
      </w:r>
      <w:r>
        <w:rPr>
          <w:spacing w:val="-4"/>
          <w:sz w:val="20"/>
        </w:rPr>
        <w:t xml:space="preserve"> </w:t>
      </w:r>
      <w:r>
        <w:rPr>
          <w:sz w:val="20"/>
        </w:rPr>
        <w:t>by</w:t>
      </w:r>
      <w:r>
        <w:rPr>
          <w:spacing w:val="-4"/>
          <w:sz w:val="20"/>
        </w:rPr>
        <w:t xml:space="preserve"> </w:t>
      </w:r>
      <w:r>
        <w:rPr>
          <w:b/>
          <w:sz w:val="20"/>
        </w:rPr>
        <w:t>Users</w:t>
      </w:r>
      <w:r>
        <w:rPr>
          <w:b/>
          <w:spacing w:val="-5"/>
          <w:sz w:val="20"/>
        </w:rPr>
        <w:t xml:space="preserve"> </w:t>
      </w:r>
      <w:r>
        <w:rPr>
          <w:sz w:val="20"/>
        </w:rPr>
        <w:t>under</w:t>
      </w:r>
      <w:r>
        <w:rPr>
          <w:spacing w:val="-2"/>
          <w:sz w:val="20"/>
        </w:rPr>
        <w:t xml:space="preserve"> </w:t>
      </w:r>
      <w:r>
        <w:rPr>
          <w:b/>
          <w:sz w:val="20"/>
        </w:rPr>
        <w:t>BC1</w:t>
      </w:r>
      <w:r>
        <w:rPr>
          <w:b/>
          <w:spacing w:val="-5"/>
          <w:sz w:val="20"/>
        </w:rPr>
        <w:t xml:space="preserve"> </w:t>
      </w:r>
      <w:r>
        <w:rPr>
          <w:sz w:val="20"/>
        </w:rPr>
        <w:t>that</w:t>
      </w:r>
      <w:r>
        <w:rPr>
          <w:spacing w:val="-5"/>
          <w:sz w:val="20"/>
        </w:rPr>
        <w:t xml:space="preserve"> </w:t>
      </w:r>
      <w:r>
        <w:rPr>
          <w:b/>
          <w:sz w:val="20"/>
        </w:rPr>
        <w:t>System</w:t>
      </w:r>
      <w:r>
        <w:rPr>
          <w:b/>
          <w:spacing w:val="-5"/>
          <w:sz w:val="20"/>
        </w:rPr>
        <w:t xml:space="preserve"> </w:t>
      </w:r>
      <w:r>
        <w:rPr>
          <w:b/>
          <w:sz w:val="20"/>
        </w:rPr>
        <w:t>NRAPM</w:t>
      </w:r>
      <w:r>
        <w:rPr>
          <w:b/>
          <w:spacing w:val="-4"/>
          <w:sz w:val="20"/>
        </w:rPr>
        <w:t xml:space="preserve"> </w:t>
      </w:r>
      <w:r>
        <w:rPr>
          <w:sz w:val="20"/>
        </w:rPr>
        <w:t>and/or</w:t>
      </w:r>
      <w:r>
        <w:rPr>
          <w:spacing w:val="-4"/>
          <w:sz w:val="20"/>
        </w:rPr>
        <w:t xml:space="preserve"> </w:t>
      </w:r>
      <w:r>
        <w:rPr>
          <w:b/>
          <w:sz w:val="20"/>
        </w:rPr>
        <w:t>Localised</w:t>
      </w:r>
      <w:r>
        <w:rPr>
          <w:b/>
          <w:spacing w:val="-5"/>
          <w:sz w:val="20"/>
        </w:rPr>
        <w:t xml:space="preserve"> </w:t>
      </w:r>
      <w:r>
        <w:rPr>
          <w:b/>
          <w:sz w:val="20"/>
        </w:rPr>
        <w:t>NRAPM</w:t>
      </w:r>
      <w:r>
        <w:rPr>
          <w:sz w:val="20"/>
        </w:rPr>
        <w:t xml:space="preserve">, is too low, then in accordance with the procedures and requirements set out in BC1.5.5 </w:t>
      </w:r>
      <w:r>
        <w:rPr>
          <w:b/>
          <w:sz w:val="20"/>
        </w:rPr>
        <w:t xml:space="preserve">The Company </w:t>
      </w:r>
      <w:r>
        <w:rPr>
          <w:sz w:val="20"/>
        </w:rPr>
        <w:t xml:space="preserve">may contact </w:t>
      </w:r>
      <w:r>
        <w:rPr>
          <w:b/>
          <w:sz w:val="20"/>
        </w:rPr>
        <w:t xml:space="preserve">Users </w:t>
      </w:r>
      <w:r>
        <w:rPr>
          <w:sz w:val="20"/>
        </w:rPr>
        <w:t xml:space="preserve">to discuss whether changes to </w:t>
      </w:r>
      <w:r>
        <w:rPr>
          <w:b/>
          <w:sz w:val="20"/>
        </w:rPr>
        <w:t xml:space="preserve">Physical Notifications </w:t>
      </w:r>
      <w:r>
        <w:rPr>
          <w:sz w:val="20"/>
        </w:rPr>
        <w:t xml:space="preserve">are possible, and if they are, </w:t>
      </w:r>
      <w:r w:rsidR="00682F90">
        <w:rPr>
          <w:sz w:val="20"/>
        </w:rPr>
        <w:t>sha</w:t>
      </w:r>
      <w:r>
        <w:rPr>
          <w:sz w:val="20"/>
        </w:rPr>
        <w:t xml:space="preserve">ll reflect those in the operational plans for the next following </w:t>
      </w:r>
      <w:r>
        <w:rPr>
          <w:b/>
          <w:sz w:val="20"/>
        </w:rPr>
        <w:t xml:space="preserve">Operational Day </w:t>
      </w:r>
      <w:r>
        <w:rPr>
          <w:sz w:val="20"/>
        </w:rPr>
        <w:t xml:space="preserve">or </w:t>
      </w:r>
      <w:r w:rsidR="00682F90">
        <w:rPr>
          <w:sz w:val="20"/>
        </w:rPr>
        <w:t>sha</w:t>
      </w:r>
      <w:r>
        <w:rPr>
          <w:sz w:val="20"/>
        </w:rPr>
        <w:t xml:space="preserve">ll, in accordance with BC2.9.4 instruct </w:t>
      </w:r>
      <w:r w:rsidRPr="00C0595A">
        <w:rPr>
          <w:b/>
          <w:sz w:val="20"/>
        </w:rPr>
        <w:t>Generator</w:t>
      </w:r>
      <w:r>
        <w:rPr>
          <w:b/>
          <w:sz w:val="20"/>
        </w:rPr>
        <w:t xml:space="preserve">s </w:t>
      </w:r>
      <w:r>
        <w:rPr>
          <w:sz w:val="20"/>
        </w:rPr>
        <w:t xml:space="preserve">to </w:t>
      </w:r>
      <w:r>
        <w:rPr>
          <w:b/>
          <w:sz w:val="20"/>
        </w:rPr>
        <w:t xml:space="preserve">De-Synchronise </w:t>
      </w:r>
      <w:r>
        <w:rPr>
          <w:sz w:val="20"/>
        </w:rPr>
        <w:t xml:space="preserve">specific generating </w:t>
      </w:r>
      <w:r>
        <w:rPr>
          <w:b/>
          <w:sz w:val="20"/>
        </w:rPr>
        <w:t xml:space="preserve">Plant </w:t>
      </w:r>
      <w:r>
        <w:rPr>
          <w:sz w:val="20"/>
        </w:rPr>
        <w:t>for</w:t>
      </w:r>
      <w:r>
        <w:rPr>
          <w:spacing w:val="40"/>
          <w:sz w:val="20"/>
        </w:rPr>
        <w:t xml:space="preserve"> </w:t>
      </w:r>
      <w:r>
        <w:rPr>
          <w:sz w:val="20"/>
        </w:rPr>
        <w:t>such</w:t>
      </w:r>
      <w:r>
        <w:rPr>
          <w:spacing w:val="-7"/>
          <w:sz w:val="20"/>
        </w:rPr>
        <w:t xml:space="preserve"> </w:t>
      </w:r>
      <w:r>
        <w:rPr>
          <w:sz w:val="20"/>
        </w:rPr>
        <w:t>period.</w:t>
      </w:r>
      <w:r>
        <w:rPr>
          <w:spacing w:val="40"/>
          <w:sz w:val="20"/>
        </w:rPr>
        <w:t xml:space="preserve"> </w:t>
      </w:r>
      <w:r>
        <w:rPr>
          <w:sz w:val="20"/>
        </w:rPr>
        <w:t>In</w:t>
      </w:r>
      <w:r>
        <w:rPr>
          <w:spacing w:val="-4"/>
          <w:sz w:val="20"/>
        </w:rPr>
        <w:t xml:space="preserve"> </w:t>
      </w:r>
      <w:r>
        <w:rPr>
          <w:sz w:val="20"/>
        </w:rPr>
        <w:t>determining</w:t>
      </w:r>
      <w:r>
        <w:rPr>
          <w:spacing w:val="-7"/>
          <w:sz w:val="20"/>
        </w:rPr>
        <w:t xml:space="preserve"> </w:t>
      </w:r>
      <w:r>
        <w:rPr>
          <w:sz w:val="20"/>
        </w:rPr>
        <w:t>which</w:t>
      </w:r>
      <w:r>
        <w:rPr>
          <w:spacing w:val="-1"/>
          <w:sz w:val="20"/>
        </w:rPr>
        <w:t xml:space="preserve"> </w:t>
      </w:r>
      <w:r>
        <w:rPr>
          <w:sz w:val="20"/>
        </w:rPr>
        <w:t>generating</w:t>
      </w:r>
      <w:r>
        <w:rPr>
          <w:spacing w:val="-3"/>
          <w:sz w:val="20"/>
        </w:rPr>
        <w:t xml:space="preserve"> </w:t>
      </w:r>
      <w:r>
        <w:rPr>
          <w:b/>
          <w:sz w:val="20"/>
        </w:rPr>
        <w:t>Plant</w:t>
      </w:r>
      <w:r>
        <w:rPr>
          <w:b/>
          <w:spacing w:val="-5"/>
          <w:sz w:val="20"/>
        </w:rPr>
        <w:t xml:space="preserve"> </w:t>
      </w:r>
      <w:r>
        <w:rPr>
          <w:sz w:val="20"/>
        </w:rPr>
        <w:t>to</w:t>
      </w:r>
      <w:r>
        <w:rPr>
          <w:spacing w:val="-4"/>
          <w:sz w:val="20"/>
        </w:rPr>
        <w:t xml:space="preserve"> </w:t>
      </w:r>
      <w:r>
        <w:rPr>
          <w:sz w:val="20"/>
        </w:rPr>
        <w:t>instruct,</w:t>
      </w:r>
      <w:r>
        <w:rPr>
          <w:spacing w:val="-4"/>
          <w:sz w:val="20"/>
        </w:rPr>
        <w:t xml:space="preserve"> </w:t>
      </w:r>
      <w:r>
        <w:rPr>
          <w:b/>
          <w:sz w:val="20"/>
        </w:rPr>
        <w:t>BC2</w:t>
      </w:r>
      <w:r>
        <w:rPr>
          <w:b/>
          <w:spacing w:val="-4"/>
          <w:sz w:val="20"/>
        </w:rPr>
        <w:t xml:space="preserve"> </w:t>
      </w:r>
      <w:r>
        <w:rPr>
          <w:sz w:val="20"/>
        </w:rPr>
        <w:t xml:space="preserve">provides that </w:t>
      </w:r>
      <w:r>
        <w:rPr>
          <w:b/>
          <w:sz w:val="20"/>
        </w:rPr>
        <w:t xml:space="preserve">The Company </w:t>
      </w:r>
      <w:r w:rsidR="00682F90">
        <w:rPr>
          <w:sz w:val="20"/>
        </w:rPr>
        <w:t>sha</w:t>
      </w:r>
      <w:r>
        <w:rPr>
          <w:sz w:val="20"/>
        </w:rPr>
        <w:t xml:space="preserve">ll not other than as provided for below instruct to </w:t>
      </w:r>
      <w:r>
        <w:rPr>
          <w:b/>
          <w:sz w:val="20"/>
        </w:rPr>
        <w:t xml:space="preserve">De- Synchronise </w:t>
      </w:r>
      <w:r>
        <w:rPr>
          <w:sz w:val="20"/>
        </w:rPr>
        <w:t xml:space="preserve">any generating </w:t>
      </w:r>
      <w:r>
        <w:rPr>
          <w:b/>
          <w:sz w:val="20"/>
        </w:rPr>
        <w:t xml:space="preserve">Plant </w:t>
      </w:r>
      <w:r>
        <w:rPr>
          <w:sz w:val="20"/>
        </w:rPr>
        <w:t xml:space="preserve">within an </w:t>
      </w:r>
      <w:r>
        <w:rPr>
          <w:b/>
          <w:sz w:val="20"/>
        </w:rPr>
        <w:t xml:space="preserve">Existing Gas Cooled Reactor </w:t>
      </w:r>
      <w:r>
        <w:rPr>
          <w:b/>
          <w:spacing w:val="-2"/>
          <w:sz w:val="20"/>
        </w:rPr>
        <w:t>Plant</w:t>
      </w:r>
      <w:r>
        <w:rPr>
          <w:spacing w:val="-2"/>
          <w:sz w:val="20"/>
        </w:rPr>
        <w:t>.</w:t>
      </w:r>
    </w:p>
    <w:p w14:paraId="6D4F6ECD" w14:textId="77777777" w:rsidR="00735799" w:rsidRDefault="00474BB3" w:rsidP="00E728D3">
      <w:pPr>
        <w:pStyle w:val="BodyText"/>
        <w:spacing w:before="122"/>
        <w:ind w:left="1985"/>
        <w:jc w:val="both"/>
      </w:pPr>
      <w:r>
        <w:rPr>
          <w:b/>
        </w:rPr>
        <w:t>BC2</w:t>
      </w:r>
      <w:r>
        <w:rPr>
          <w:b/>
          <w:spacing w:val="-7"/>
        </w:rPr>
        <w:t xml:space="preserve"> </w:t>
      </w:r>
      <w:r>
        <w:t>further</w:t>
      </w:r>
      <w:r>
        <w:rPr>
          <w:spacing w:val="-6"/>
        </w:rPr>
        <w:t xml:space="preserve"> </w:t>
      </w:r>
      <w:r>
        <w:t>provides</w:t>
      </w:r>
      <w:r>
        <w:rPr>
          <w:spacing w:val="-5"/>
        </w:rPr>
        <w:t xml:space="preserve"> </w:t>
      </w:r>
      <w:commentRangeStart w:id="523"/>
      <w:r>
        <w:t>that</w:t>
      </w:r>
      <w:commentRangeEnd w:id="523"/>
      <w:r w:rsidR="004C3561">
        <w:rPr>
          <w:rStyle w:val="CommentReference"/>
        </w:rPr>
        <w:commentReference w:id="523"/>
      </w:r>
      <w:r>
        <w:t>:</w:t>
      </w:r>
      <w:r>
        <w:rPr>
          <w:spacing w:val="-7"/>
        </w:rPr>
        <w:t xml:space="preserve"> </w:t>
      </w:r>
      <w:r>
        <w:rPr>
          <w:spacing w:val="-10"/>
        </w:rPr>
        <w:t>-</w:t>
      </w:r>
    </w:p>
    <w:p w14:paraId="1B5AA6CF" w14:textId="77777777" w:rsidR="00735799" w:rsidRDefault="00735799">
      <w:pPr>
        <w:pStyle w:val="BodyText"/>
        <w:rPr>
          <w:sz w:val="22"/>
        </w:rPr>
      </w:pPr>
    </w:p>
    <w:p w14:paraId="7FBE223F" w14:textId="77777777" w:rsidR="00735799" w:rsidRDefault="00474BB3" w:rsidP="00E728D3">
      <w:pPr>
        <w:pStyle w:val="ListParagraph"/>
        <w:numPr>
          <w:ilvl w:val="0"/>
          <w:numId w:val="41"/>
        </w:numPr>
        <w:tabs>
          <w:tab w:val="left" w:pos="2410"/>
        </w:tabs>
        <w:spacing w:before="143" w:line="264" w:lineRule="auto"/>
        <w:ind w:left="2410" w:right="1210" w:hanging="425"/>
        <w:rPr>
          <w:sz w:val="20"/>
        </w:rPr>
      </w:pPr>
      <w:r>
        <w:rPr>
          <w:b/>
          <w:sz w:val="20"/>
        </w:rPr>
        <w:t xml:space="preserve">The Company </w:t>
      </w:r>
      <w:r>
        <w:rPr>
          <w:sz w:val="20"/>
        </w:rPr>
        <w:t xml:space="preserve">is permitted to instruct to </w:t>
      </w:r>
      <w:r>
        <w:rPr>
          <w:b/>
          <w:sz w:val="20"/>
        </w:rPr>
        <w:t xml:space="preserve">De-Synchronise </w:t>
      </w:r>
      <w:r>
        <w:rPr>
          <w:sz w:val="20"/>
        </w:rPr>
        <w:t xml:space="preserve">any generating </w:t>
      </w:r>
      <w:r>
        <w:rPr>
          <w:b/>
          <w:sz w:val="20"/>
        </w:rPr>
        <w:t xml:space="preserve">Plant </w:t>
      </w:r>
      <w:r>
        <w:rPr>
          <w:sz w:val="20"/>
        </w:rPr>
        <w:t xml:space="preserve">within an </w:t>
      </w:r>
      <w:r>
        <w:rPr>
          <w:b/>
          <w:sz w:val="20"/>
        </w:rPr>
        <w:t xml:space="preserve">Existing AGR Plant </w:t>
      </w:r>
      <w:r>
        <w:rPr>
          <w:sz w:val="20"/>
        </w:rPr>
        <w:t xml:space="preserve">if that generating </w:t>
      </w:r>
      <w:r>
        <w:rPr>
          <w:b/>
          <w:sz w:val="20"/>
        </w:rPr>
        <w:t xml:space="preserve">Plant </w:t>
      </w:r>
      <w:r>
        <w:rPr>
          <w:sz w:val="20"/>
        </w:rPr>
        <w:t xml:space="preserve">within an </w:t>
      </w:r>
      <w:r>
        <w:rPr>
          <w:b/>
          <w:sz w:val="20"/>
        </w:rPr>
        <w:t xml:space="preserve">Existing AGR Plant </w:t>
      </w:r>
      <w:r>
        <w:rPr>
          <w:sz w:val="20"/>
        </w:rPr>
        <w:t>has failed to offer to be flexible for</w:t>
      </w:r>
      <w:r>
        <w:rPr>
          <w:spacing w:val="-8"/>
          <w:sz w:val="20"/>
        </w:rPr>
        <w:t xml:space="preserve"> </w:t>
      </w:r>
      <w:r>
        <w:rPr>
          <w:sz w:val="20"/>
        </w:rPr>
        <w:t>the</w:t>
      </w:r>
      <w:r>
        <w:rPr>
          <w:spacing w:val="-9"/>
          <w:sz w:val="20"/>
        </w:rPr>
        <w:t xml:space="preserve"> </w:t>
      </w:r>
      <w:r>
        <w:rPr>
          <w:sz w:val="20"/>
        </w:rPr>
        <w:t>relevant</w:t>
      </w:r>
      <w:r>
        <w:rPr>
          <w:spacing w:val="-9"/>
          <w:sz w:val="20"/>
        </w:rPr>
        <w:t xml:space="preserve"> </w:t>
      </w:r>
      <w:r>
        <w:rPr>
          <w:sz w:val="20"/>
        </w:rPr>
        <w:t>instance</w:t>
      </w:r>
      <w:r>
        <w:rPr>
          <w:spacing w:val="-7"/>
          <w:sz w:val="20"/>
        </w:rPr>
        <w:t xml:space="preserve"> </w:t>
      </w:r>
      <w:r>
        <w:rPr>
          <w:sz w:val="20"/>
        </w:rPr>
        <w:t>at</w:t>
      </w:r>
      <w:r>
        <w:rPr>
          <w:spacing w:val="-9"/>
          <w:sz w:val="20"/>
        </w:rPr>
        <w:t xml:space="preserve"> </w:t>
      </w:r>
      <w:r>
        <w:rPr>
          <w:sz w:val="20"/>
        </w:rPr>
        <w:t>the</w:t>
      </w:r>
      <w:r>
        <w:rPr>
          <w:spacing w:val="-9"/>
          <w:sz w:val="20"/>
        </w:rPr>
        <w:t xml:space="preserve"> </w:t>
      </w:r>
      <w:r>
        <w:rPr>
          <w:sz w:val="20"/>
        </w:rPr>
        <w:t>request</w:t>
      </w:r>
      <w:r>
        <w:rPr>
          <w:spacing w:val="-9"/>
          <w:sz w:val="20"/>
        </w:rPr>
        <w:t xml:space="preserve"> </w:t>
      </w:r>
      <w:r>
        <w:rPr>
          <w:sz w:val="20"/>
        </w:rPr>
        <w:t>of</w:t>
      </w:r>
      <w:r>
        <w:rPr>
          <w:spacing w:val="-5"/>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provided</w:t>
      </w:r>
      <w:r>
        <w:rPr>
          <w:spacing w:val="-9"/>
          <w:sz w:val="20"/>
        </w:rPr>
        <w:t xml:space="preserve"> </w:t>
      </w:r>
      <w:r>
        <w:rPr>
          <w:sz w:val="20"/>
        </w:rPr>
        <w:t xml:space="preserve">the request is within the </w:t>
      </w:r>
      <w:r>
        <w:rPr>
          <w:b/>
          <w:sz w:val="20"/>
        </w:rPr>
        <w:t>Existing AGR Plant Flexibility Limit</w:t>
      </w:r>
      <w:r>
        <w:rPr>
          <w:sz w:val="20"/>
        </w:rPr>
        <w:t>.</w:t>
      </w:r>
    </w:p>
    <w:p w14:paraId="3C34BCEE" w14:textId="4FB1E344" w:rsidR="00735799" w:rsidRDefault="00474BB3" w:rsidP="00E728D3">
      <w:pPr>
        <w:pStyle w:val="ListParagraph"/>
        <w:numPr>
          <w:ilvl w:val="0"/>
          <w:numId w:val="41"/>
        </w:numPr>
        <w:tabs>
          <w:tab w:val="left" w:pos="2410"/>
        </w:tabs>
        <w:spacing w:line="264" w:lineRule="auto"/>
        <w:ind w:left="2410" w:right="1211" w:hanging="425"/>
        <w:rPr>
          <w:sz w:val="20"/>
        </w:rPr>
      </w:pPr>
      <w:r>
        <w:rPr>
          <w:b/>
          <w:sz w:val="20"/>
        </w:rPr>
        <w:t xml:space="preserve">The Company </w:t>
      </w:r>
      <w:r w:rsidR="009442A1">
        <w:rPr>
          <w:sz w:val="20"/>
        </w:rPr>
        <w:t>sha</w:t>
      </w:r>
      <w:r>
        <w:rPr>
          <w:sz w:val="20"/>
        </w:rPr>
        <w:t xml:space="preserve">ll only instruct any generating </w:t>
      </w:r>
      <w:r>
        <w:rPr>
          <w:b/>
          <w:sz w:val="20"/>
        </w:rPr>
        <w:t>Plant</w:t>
      </w:r>
      <w:r>
        <w:rPr>
          <w:b/>
          <w:spacing w:val="40"/>
          <w:sz w:val="20"/>
        </w:rPr>
        <w:t xml:space="preserve"> </w:t>
      </w:r>
      <w:r>
        <w:rPr>
          <w:sz w:val="20"/>
        </w:rPr>
        <w:t xml:space="preserve">within an </w:t>
      </w:r>
      <w:r>
        <w:rPr>
          <w:b/>
          <w:sz w:val="20"/>
        </w:rPr>
        <w:t xml:space="preserve">Existing Magnox Reactor Plant </w:t>
      </w:r>
      <w:r>
        <w:rPr>
          <w:sz w:val="20"/>
        </w:rPr>
        <w:t xml:space="preserve">or within an </w:t>
      </w:r>
      <w:r>
        <w:rPr>
          <w:b/>
          <w:sz w:val="20"/>
        </w:rPr>
        <w:t xml:space="preserve">Existing AGR Plant </w:t>
      </w:r>
      <w:r>
        <w:rPr>
          <w:sz w:val="20"/>
        </w:rPr>
        <w:t>(other</w:t>
      </w:r>
      <w:r>
        <w:rPr>
          <w:spacing w:val="-10"/>
          <w:sz w:val="20"/>
        </w:rPr>
        <w:t xml:space="preserve"> </w:t>
      </w:r>
      <w:r>
        <w:rPr>
          <w:sz w:val="20"/>
        </w:rPr>
        <w:t>than</w:t>
      </w:r>
      <w:r>
        <w:rPr>
          <w:spacing w:val="-10"/>
          <w:sz w:val="20"/>
        </w:rPr>
        <w:t xml:space="preserve"> </w:t>
      </w:r>
      <w:r>
        <w:rPr>
          <w:sz w:val="20"/>
        </w:rPr>
        <w:t>under</w:t>
      </w:r>
      <w:r>
        <w:rPr>
          <w:spacing w:val="-10"/>
          <w:sz w:val="20"/>
        </w:rPr>
        <w:t xml:space="preserve"> </w:t>
      </w:r>
      <w:r>
        <w:rPr>
          <w:sz w:val="20"/>
        </w:rPr>
        <w:t>i</w:t>
      </w:r>
      <w:r w:rsidR="0053561A">
        <w:rPr>
          <w:sz w:val="20"/>
        </w:rPr>
        <w:t>.</w:t>
      </w:r>
      <w:r>
        <w:rPr>
          <w:spacing w:val="-10"/>
          <w:sz w:val="20"/>
        </w:rPr>
        <w:t xml:space="preserve"> </w:t>
      </w:r>
      <w:r>
        <w:rPr>
          <w:sz w:val="20"/>
        </w:rPr>
        <w:t>above)</w:t>
      </w:r>
      <w:r>
        <w:rPr>
          <w:spacing w:val="-6"/>
          <w:sz w:val="20"/>
        </w:rPr>
        <w:t xml:space="preserve"> </w:t>
      </w:r>
      <w:r>
        <w:rPr>
          <w:sz w:val="20"/>
        </w:rPr>
        <w:t>to</w:t>
      </w:r>
      <w:r>
        <w:rPr>
          <w:spacing w:val="-10"/>
          <w:sz w:val="20"/>
        </w:rPr>
        <w:t xml:space="preserve"> </w:t>
      </w:r>
      <w:r>
        <w:rPr>
          <w:b/>
          <w:sz w:val="20"/>
        </w:rPr>
        <w:t>De-Synchronise</w:t>
      </w:r>
      <w:r>
        <w:rPr>
          <w:b/>
          <w:spacing w:val="-9"/>
          <w:sz w:val="20"/>
        </w:rPr>
        <w:t xml:space="preserve"> </w:t>
      </w:r>
      <w:r>
        <w:rPr>
          <w:sz w:val="20"/>
        </w:rPr>
        <w:t>if</w:t>
      </w:r>
      <w:r>
        <w:rPr>
          <w:spacing w:val="-10"/>
          <w:sz w:val="20"/>
        </w:rPr>
        <w:t xml:space="preserve"> </w:t>
      </w:r>
      <w:r>
        <w:rPr>
          <w:sz w:val="20"/>
        </w:rPr>
        <w:t>the</w:t>
      </w:r>
      <w:r>
        <w:rPr>
          <w:spacing w:val="-9"/>
          <w:sz w:val="20"/>
        </w:rPr>
        <w:t xml:space="preserve"> </w:t>
      </w:r>
      <w:r>
        <w:rPr>
          <w:sz w:val="20"/>
        </w:rPr>
        <w:t>level</w:t>
      </w:r>
      <w:r>
        <w:rPr>
          <w:spacing w:val="-11"/>
          <w:sz w:val="20"/>
        </w:rPr>
        <w:t xml:space="preserve"> </w:t>
      </w:r>
      <w:r>
        <w:rPr>
          <w:sz w:val="20"/>
        </w:rPr>
        <w:t>of</w:t>
      </w:r>
      <w:r>
        <w:rPr>
          <w:spacing w:val="-10"/>
          <w:sz w:val="20"/>
        </w:rPr>
        <w:t xml:space="preserve"> </w:t>
      </w:r>
      <w:r>
        <w:rPr>
          <w:b/>
          <w:sz w:val="20"/>
        </w:rPr>
        <w:t xml:space="preserve">System NRAPM </w:t>
      </w:r>
      <w:r>
        <w:rPr>
          <w:sz w:val="20"/>
        </w:rPr>
        <w:t xml:space="preserve">(taken together with </w:t>
      </w:r>
      <w:r>
        <w:rPr>
          <w:b/>
          <w:sz w:val="20"/>
        </w:rPr>
        <w:t xml:space="preserve">System </w:t>
      </w:r>
      <w:r>
        <w:rPr>
          <w:sz w:val="20"/>
        </w:rPr>
        <w:t xml:space="preserve">constraints) and/or </w:t>
      </w:r>
      <w:r>
        <w:rPr>
          <w:b/>
          <w:sz w:val="20"/>
        </w:rPr>
        <w:t xml:space="preserve">Localised NRAPM </w:t>
      </w:r>
      <w:r>
        <w:rPr>
          <w:sz w:val="20"/>
        </w:rPr>
        <w:t xml:space="preserve">is such that it is not possible to avoid </w:t>
      </w:r>
      <w:r>
        <w:rPr>
          <w:b/>
          <w:sz w:val="20"/>
        </w:rPr>
        <w:t xml:space="preserve">De-Synchronising </w:t>
      </w:r>
      <w:r>
        <w:rPr>
          <w:sz w:val="20"/>
        </w:rPr>
        <w:t xml:space="preserve">such generating </w:t>
      </w:r>
      <w:r>
        <w:rPr>
          <w:b/>
          <w:sz w:val="20"/>
        </w:rPr>
        <w:t>Plant</w:t>
      </w:r>
      <w:r>
        <w:rPr>
          <w:sz w:val="20"/>
        </w:rPr>
        <w:t xml:space="preserve">, and provided the power flow across each </w:t>
      </w:r>
      <w:r>
        <w:rPr>
          <w:b/>
          <w:sz w:val="20"/>
        </w:rPr>
        <w:t xml:space="preserve">External Interconnection </w:t>
      </w:r>
      <w:r>
        <w:rPr>
          <w:sz w:val="20"/>
        </w:rPr>
        <w:t xml:space="preserve">is either at zero or results in an export of power from the </w:t>
      </w:r>
      <w:r>
        <w:rPr>
          <w:b/>
          <w:sz w:val="20"/>
        </w:rPr>
        <w:t>Total System</w:t>
      </w:r>
      <w:r>
        <w:rPr>
          <w:sz w:val="20"/>
        </w:rPr>
        <w:t>.</w:t>
      </w:r>
      <w:r>
        <w:rPr>
          <w:spacing w:val="40"/>
          <w:sz w:val="20"/>
        </w:rPr>
        <w:t xml:space="preserve"> </w:t>
      </w:r>
      <w:r>
        <w:rPr>
          <w:sz w:val="20"/>
        </w:rPr>
        <w:t>This provision applies in all cases in the</w:t>
      </w:r>
      <w:r>
        <w:rPr>
          <w:spacing w:val="-5"/>
          <w:sz w:val="20"/>
        </w:rPr>
        <w:t xml:space="preserve"> </w:t>
      </w:r>
      <w:r>
        <w:rPr>
          <w:sz w:val="20"/>
        </w:rPr>
        <w:t>case</w:t>
      </w:r>
      <w:r>
        <w:rPr>
          <w:spacing w:val="-4"/>
          <w:sz w:val="20"/>
        </w:rPr>
        <w:t xml:space="preserve"> </w:t>
      </w:r>
      <w:r>
        <w:rPr>
          <w:sz w:val="20"/>
        </w:rPr>
        <w:t>of</w:t>
      </w:r>
      <w:r>
        <w:rPr>
          <w:spacing w:val="-4"/>
          <w:sz w:val="20"/>
        </w:rPr>
        <w:t xml:space="preserve"> </w:t>
      </w:r>
      <w:r>
        <w:rPr>
          <w:b/>
          <w:sz w:val="20"/>
        </w:rPr>
        <w:t>System</w:t>
      </w:r>
      <w:r>
        <w:rPr>
          <w:b/>
          <w:spacing w:val="-3"/>
          <w:sz w:val="20"/>
        </w:rPr>
        <w:t xml:space="preserve"> </w:t>
      </w:r>
      <w:r>
        <w:rPr>
          <w:b/>
          <w:sz w:val="20"/>
        </w:rPr>
        <w:t>NRAPM</w:t>
      </w:r>
      <w:r>
        <w:rPr>
          <w:sz w:val="20"/>
        </w:rPr>
        <w:t>,</w:t>
      </w:r>
      <w:r>
        <w:rPr>
          <w:spacing w:val="-4"/>
          <w:sz w:val="20"/>
        </w:rPr>
        <w:t xml:space="preserve"> </w:t>
      </w:r>
      <w:r>
        <w:rPr>
          <w:sz w:val="20"/>
        </w:rPr>
        <w:t>only</w:t>
      </w:r>
      <w:r>
        <w:rPr>
          <w:spacing w:val="-3"/>
          <w:sz w:val="20"/>
        </w:rPr>
        <w:t xml:space="preserve"> </w:t>
      </w:r>
      <w:r>
        <w:rPr>
          <w:sz w:val="20"/>
        </w:rPr>
        <w:t>when</w:t>
      </w:r>
      <w:r>
        <w:rPr>
          <w:spacing w:val="-4"/>
          <w:sz w:val="20"/>
        </w:rPr>
        <w:t xml:space="preserve"> </w:t>
      </w:r>
      <w:r>
        <w:rPr>
          <w:sz w:val="20"/>
        </w:rPr>
        <w:t>the</w:t>
      </w:r>
      <w:r>
        <w:rPr>
          <w:spacing w:val="-5"/>
          <w:sz w:val="20"/>
        </w:rPr>
        <w:t xml:space="preserve"> </w:t>
      </w:r>
      <w:r>
        <w:rPr>
          <w:sz w:val="20"/>
        </w:rPr>
        <w:t>power</w:t>
      </w:r>
      <w:r>
        <w:rPr>
          <w:spacing w:val="-4"/>
          <w:sz w:val="20"/>
        </w:rPr>
        <w:t xml:space="preserve"> </w:t>
      </w:r>
      <w:r>
        <w:rPr>
          <w:sz w:val="20"/>
        </w:rPr>
        <w:t>flow</w:t>
      </w:r>
      <w:r>
        <w:rPr>
          <w:spacing w:val="-4"/>
          <w:sz w:val="20"/>
        </w:rPr>
        <w:t xml:space="preserve"> </w:t>
      </w:r>
      <w:r>
        <w:rPr>
          <w:sz w:val="20"/>
        </w:rPr>
        <w:t>would</w:t>
      </w:r>
      <w:r>
        <w:rPr>
          <w:spacing w:val="-4"/>
          <w:sz w:val="20"/>
        </w:rPr>
        <w:t xml:space="preserve"> </w:t>
      </w:r>
      <w:r>
        <w:rPr>
          <w:sz w:val="20"/>
        </w:rPr>
        <w:t>have</w:t>
      </w:r>
      <w:r>
        <w:rPr>
          <w:spacing w:val="-4"/>
          <w:sz w:val="20"/>
        </w:rPr>
        <w:t xml:space="preserve"> </w:t>
      </w:r>
      <w:r>
        <w:rPr>
          <w:sz w:val="20"/>
        </w:rPr>
        <w:t>a relevant effect.</w:t>
      </w:r>
    </w:p>
    <w:p w14:paraId="4E40BB9F" w14:textId="77777777" w:rsidR="00735799" w:rsidRDefault="00735799" w:rsidP="00E728D3">
      <w:pPr>
        <w:tabs>
          <w:tab w:val="left" w:pos="1843"/>
        </w:tabs>
        <w:spacing w:line="264" w:lineRule="auto"/>
        <w:jc w:val="both"/>
        <w:rPr>
          <w:sz w:val="20"/>
        </w:rPr>
        <w:sectPr w:rsidR="00735799" w:rsidSect="001C2677">
          <w:pgSz w:w="11910" w:h="16840"/>
          <w:pgMar w:top="1340" w:right="60" w:bottom="1200" w:left="1000" w:header="715" w:footer="1006" w:gutter="0"/>
          <w:cols w:space="720"/>
        </w:sectPr>
      </w:pPr>
    </w:p>
    <w:p w14:paraId="52544871" w14:textId="156E46DB" w:rsidR="008A520F" w:rsidRDefault="00474BB3" w:rsidP="00E728D3">
      <w:pPr>
        <w:pStyle w:val="Heading2"/>
      </w:pPr>
      <w:bookmarkStart w:id="524" w:name="_Toc168341997"/>
      <w:bookmarkStart w:id="525" w:name="_Toc168342659"/>
      <w:commentRangeStart w:id="526"/>
      <w:r w:rsidRPr="00315F4D">
        <w:lastRenderedPageBreak/>
        <w:t>OC2.3.4 Frequency Sensitive Operation</w:t>
      </w:r>
      <w:bookmarkEnd w:id="524"/>
      <w:bookmarkEnd w:id="525"/>
      <w:commentRangeEnd w:id="526"/>
      <w:r w:rsidR="004C3561">
        <w:rPr>
          <w:rStyle w:val="CommentReference"/>
          <w:b w:val="0"/>
          <w:bCs w:val="0"/>
        </w:rPr>
        <w:commentReference w:id="526"/>
      </w:r>
    </w:p>
    <w:p w14:paraId="5A447AF6" w14:textId="3A68E907" w:rsidR="00435D0E" w:rsidRDefault="00435D0E" w:rsidP="002D7FA4"/>
    <w:p w14:paraId="5362EE0F" w14:textId="1637BFB7" w:rsidR="00435D0E" w:rsidRDefault="002D7FA4" w:rsidP="00435D0E">
      <w:r>
        <w:rPr>
          <w:bCs/>
          <w:noProof/>
          <w:sz w:val="28"/>
          <w:szCs w:val="28"/>
        </w:rPr>
        <w:drawing>
          <wp:anchor distT="0" distB="0" distL="114300" distR="114300" simplePos="0" relativeHeight="251658258" behindDoc="0" locked="0" layoutInCell="1" allowOverlap="1" wp14:anchorId="1E4D6274" wp14:editId="72376C36">
            <wp:simplePos x="0" y="0"/>
            <wp:positionH relativeFrom="column">
              <wp:posOffset>179508</wp:posOffset>
            </wp:positionH>
            <wp:positionV relativeFrom="paragraph">
              <wp:posOffset>55528</wp:posOffset>
            </wp:positionV>
            <wp:extent cx="1187617" cy="774326"/>
            <wp:effectExtent l="0" t="0" r="0" b="698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364" cy="782637"/>
                    </a:xfrm>
                    <a:prstGeom prst="rect">
                      <a:avLst/>
                    </a:prstGeom>
                    <a:noFill/>
                  </pic:spPr>
                </pic:pic>
              </a:graphicData>
            </a:graphic>
            <wp14:sizeRelV relativeFrom="margin">
              <wp14:pctHeight>0</wp14:pctHeight>
            </wp14:sizeRelV>
          </wp:anchor>
        </w:drawing>
      </w:r>
    </w:p>
    <w:p w14:paraId="3108046C" w14:textId="77777777" w:rsidR="00435D0E" w:rsidRDefault="00435D0E" w:rsidP="00435D0E"/>
    <w:p w14:paraId="2814ABE4" w14:textId="77777777" w:rsidR="00435D0E" w:rsidRDefault="00435D0E" w:rsidP="00435D0E"/>
    <w:p w14:paraId="409A9EDA" w14:textId="77777777" w:rsidR="00435D0E" w:rsidRDefault="00435D0E" w:rsidP="00435D0E"/>
    <w:p w14:paraId="7DC0912E" w14:textId="77777777" w:rsidR="00435D0E" w:rsidRDefault="00435D0E" w:rsidP="00435D0E"/>
    <w:p w14:paraId="44927A30" w14:textId="77777777" w:rsidR="00435D0E" w:rsidRDefault="00435D0E" w:rsidP="00E03131"/>
    <w:tbl>
      <w:tblPr>
        <w:tblStyle w:val="TableGrid"/>
        <w:tblW w:w="0" w:type="auto"/>
        <w:tblInd w:w="279" w:type="dxa"/>
        <w:tblLook w:val="04A0" w:firstRow="1" w:lastRow="0" w:firstColumn="1" w:lastColumn="0" w:noHBand="0" w:noVBand="1"/>
      </w:tblPr>
      <w:tblGrid>
        <w:gridCol w:w="2681"/>
        <w:gridCol w:w="2532"/>
        <w:gridCol w:w="2383"/>
        <w:gridCol w:w="2237"/>
      </w:tblGrid>
      <w:tr w:rsidR="008A520F" w14:paraId="0A6CAD37" w14:textId="77777777" w:rsidTr="00E728D3">
        <w:trPr>
          <w:trHeight w:val="634"/>
        </w:trPr>
        <w:tc>
          <w:tcPr>
            <w:tcW w:w="2681" w:type="dxa"/>
          </w:tcPr>
          <w:p w14:paraId="066BF1CB" w14:textId="51A05ED3" w:rsidR="008A520F" w:rsidRPr="003C048C" w:rsidRDefault="008A520F" w:rsidP="00E03131">
            <w:pPr>
              <w:spacing w:before="240"/>
              <w:rPr>
                <w:b/>
                <w:bCs/>
                <w:sz w:val="20"/>
                <w:szCs w:val="20"/>
              </w:rPr>
            </w:pPr>
            <w:commentRangeStart w:id="527"/>
            <w:commentRangeStart w:id="528"/>
            <w:r w:rsidRPr="003C048C">
              <w:rPr>
                <w:b/>
                <w:bCs/>
                <w:sz w:val="20"/>
                <w:szCs w:val="20"/>
              </w:rPr>
              <w:t>Party</w:t>
            </w:r>
          </w:p>
        </w:tc>
        <w:tc>
          <w:tcPr>
            <w:tcW w:w="2532" w:type="dxa"/>
          </w:tcPr>
          <w:p w14:paraId="7627AAF2" w14:textId="3BE565EB" w:rsidR="008A520F" w:rsidRPr="003C048C" w:rsidRDefault="008A520F" w:rsidP="00E03131">
            <w:pPr>
              <w:spacing w:before="240"/>
              <w:rPr>
                <w:b/>
                <w:bCs/>
                <w:sz w:val="20"/>
                <w:szCs w:val="20"/>
              </w:rPr>
            </w:pPr>
            <w:r w:rsidRPr="003C048C">
              <w:rPr>
                <w:b/>
                <w:bCs/>
                <w:sz w:val="20"/>
                <w:szCs w:val="20"/>
              </w:rPr>
              <w:t>By 1600 hours each Wednesday</w:t>
            </w:r>
          </w:p>
        </w:tc>
        <w:tc>
          <w:tcPr>
            <w:tcW w:w="2383" w:type="dxa"/>
          </w:tcPr>
          <w:p w14:paraId="6AD5FA93" w14:textId="6840D7AB" w:rsidR="008A520F" w:rsidRPr="003C048C" w:rsidRDefault="008A520F" w:rsidP="00E03131">
            <w:pPr>
              <w:spacing w:before="240"/>
              <w:rPr>
                <w:b/>
                <w:bCs/>
                <w:sz w:val="20"/>
                <w:szCs w:val="20"/>
              </w:rPr>
            </w:pPr>
          </w:p>
        </w:tc>
        <w:tc>
          <w:tcPr>
            <w:tcW w:w="2237" w:type="dxa"/>
          </w:tcPr>
          <w:p w14:paraId="2DFAD290" w14:textId="0C2D1324" w:rsidR="008A520F" w:rsidRPr="003C048C" w:rsidRDefault="008A520F" w:rsidP="00E03131">
            <w:pPr>
              <w:spacing w:before="240"/>
              <w:rPr>
                <w:sz w:val="20"/>
                <w:szCs w:val="20"/>
              </w:rPr>
            </w:pPr>
          </w:p>
        </w:tc>
      </w:tr>
      <w:tr w:rsidR="008A520F" w14:paraId="32E714F0" w14:textId="77777777" w:rsidTr="00E728D3">
        <w:trPr>
          <w:trHeight w:val="316"/>
        </w:trPr>
        <w:tc>
          <w:tcPr>
            <w:tcW w:w="2681" w:type="dxa"/>
          </w:tcPr>
          <w:p w14:paraId="147E1D82" w14:textId="2F5CF4C6" w:rsidR="008A520F" w:rsidRPr="003C048C" w:rsidRDefault="008A520F" w:rsidP="00E03131">
            <w:pPr>
              <w:spacing w:before="240"/>
              <w:rPr>
                <w:b/>
                <w:bCs/>
                <w:sz w:val="20"/>
                <w:szCs w:val="20"/>
              </w:rPr>
            </w:pPr>
            <w:r w:rsidRPr="003C048C">
              <w:rPr>
                <w:rFonts w:eastAsia="Calibri"/>
                <w:b/>
                <w:spacing w:val="-2"/>
                <w:sz w:val="20"/>
                <w:szCs w:val="20"/>
                <w:lang w:val="en-US"/>
              </w:rPr>
              <w:t>Generator</w:t>
            </w:r>
          </w:p>
        </w:tc>
        <w:tc>
          <w:tcPr>
            <w:tcW w:w="2532" w:type="dxa"/>
            <w:shd w:val="clear" w:color="auto" w:fill="auto"/>
          </w:tcPr>
          <w:p w14:paraId="453EB2D5" w14:textId="77777777" w:rsidR="008A520F" w:rsidRPr="00083717" w:rsidRDefault="008A520F" w:rsidP="00E03131">
            <w:pPr>
              <w:spacing w:before="240"/>
              <w:rPr>
                <w:sz w:val="20"/>
                <w:szCs w:val="20"/>
              </w:rPr>
            </w:pPr>
          </w:p>
        </w:tc>
        <w:tc>
          <w:tcPr>
            <w:tcW w:w="2383" w:type="dxa"/>
            <w:shd w:val="clear" w:color="auto" w:fill="auto"/>
          </w:tcPr>
          <w:p w14:paraId="115F6E79" w14:textId="36EAEB45" w:rsidR="008A520F" w:rsidRPr="00083717" w:rsidRDefault="008A520F" w:rsidP="00E03131">
            <w:pPr>
              <w:spacing w:before="240"/>
              <w:rPr>
                <w:sz w:val="20"/>
                <w:szCs w:val="20"/>
              </w:rPr>
            </w:pPr>
          </w:p>
        </w:tc>
        <w:tc>
          <w:tcPr>
            <w:tcW w:w="2237" w:type="dxa"/>
            <w:shd w:val="clear" w:color="auto" w:fill="00B0F0"/>
          </w:tcPr>
          <w:p w14:paraId="151DCA50" w14:textId="7F840DF4" w:rsidR="008A520F" w:rsidRPr="00083717" w:rsidRDefault="00711A0E" w:rsidP="00E03131">
            <w:pPr>
              <w:spacing w:before="240"/>
              <w:jc w:val="center"/>
              <w:rPr>
                <w:sz w:val="20"/>
                <w:szCs w:val="20"/>
              </w:rPr>
            </w:pPr>
            <w:r w:rsidRPr="00083717">
              <w:rPr>
                <w:sz w:val="20"/>
                <w:szCs w:val="20"/>
              </w:rPr>
              <w:t>Receive</w:t>
            </w:r>
            <w:r w:rsidR="00EC4D6A">
              <w:rPr>
                <w:sz w:val="20"/>
                <w:szCs w:val="20"/>
              </w:rPr>
              <w:t>s</w:t>
            </w:r>
            <w:r w:rsidRPr="00083717">
              <w:rPr>
                <w:sz w:val="20"/>
                <w:szCs w:val="20"/>
              </w:rPr>
              <w:t xml:space="preserve"> </w:t>
            </w:r>
            <w:r w:rsidR="00EC4D6A">
              <w:rPr>
                <w:sz w:val="20"/>
                <w:szCs w:val="20"/>
              </w:rPr>
              <w:t>i</w:t>
            </w:r>
            <w:r w:rsidRPr="00083717">
              <w:rPr>
                <w:sz w:val="20"/>
                <w:szCs w:val="20"/>
              </w:rPr>
              <w:t>nfo</w:t>
            </w:r>
          </w:p>
        </w:tc>
      </w:tr>
      <w:tr w:rsidR="00075A01" w14:paraId="5E56BD38" w14:textId="77777777" w:rsidTr="00B56E63">
        <w:trPr>
          <w:trHeight w:val="316"/>
        </w:trPr>
        <w:tc>
          <w:tcPr>
            <w:tcW w:w="2681" w:type="dxa"/>
          </w:tcPr>
          <w:p w14:paraId="661B05AA" w14:textId="77777777"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The Company</w:t>
            </w:r>
          </w:p>
        </w:tc>
        <w:tc>
          <w:tcPr>
            <w:tcW w:w="7152" w:type="dxa"/>
            <w:gridSpan w:val="3"/>
            <w:shd w:val="clear" w:color="auto" w:fill="92D050"/>
          </w:tcPr>
          <w:p w14:paraId="01CAE32D" w14:textId="02D11F36" w:rsidR="00075A01" w:rsidRPr="00083717" w:rsidRDefault="00075A01" w:rsidP="00E03131">
            <w:pPr>
              <w:spacing w:before="240"/>
              <w:jc w:val="center"/>
              <w:rPr>
                <w:sz w:val="20"/>
                <w:szCs w:val="20"/>
              </w:rPr>
            </w:pPr>
            <w:r w:rsidRPr="00083717">
              <w:rPr>
                <w:sz w:val="20"/>
                <w:szCs w:val="20"/>
              </w:rPr>
              <w:t>Provide</w:t>
            </w:r>
            <w:r w:rsidR="00EC4D6A">
              <w:rPr>
                <w:sz w:val="20"/>
                <w:szCs w:val="20"/>
              </w:rPr>
              <w:t>s</w:t>
            </w:r>
            <w:r w:rsidRPr="00083717">
              <w:rPr>
                <w:sz w:val="20"/>
                <w:szCs w:val="20"/>
              </w:rPr>
              <w:t xml:space="preserve"> info</w:t>
            </w:r>
          </w:p>
        </w:tc>
      </w:tr>
      <w:tr w:rsidR="00075A01" w14:paraId="252C8328" w14:textId="77777777" w:rsidTr="00B56E63">
        <w:trPr>
          <w:trHeight w:val="642"/>
        </w:trPr>
        <w:tc>
          <w:tcPr>
            <w:tcW w:w="2681" w:type="dxa"/>
          </w:tcPr>
          <w:p w14:paraId="5FBDFCAA" w14:textId="1706A16F"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Non-</w:t>
            </w:r>
            <w:r w:rsidR="006804EC">
              <w:rPr>
                <w:rFonts w:eastAsia="Calibri"/>
                <w:b/>
                <w:spacing w:val="-2"/>
                <w:sz w:val="20"/>
                <w:szCs w:val="20"/>
                <w:lang w:val="en-US"/>
              </w:rPr>
              <w:t>E</w:t>
            </w:r>
            <w:r w:rsidRPr="003C048C">
              <w:rPr>
                <w:rFonts w:eastAsia="Calibri"/>
                <w:b/>
                <w:spacing w:val="-2"/>
                <w:sz w:val="20"/>
                <w:szCs w:val="20"/>
                <w:lang w:val="en-US"/>
              </w:rPr>
              <w:t>mbedded Customer</w:t>
            </w:r>
          </w:p>
        </w:tc>
        <w:tc>
          <w:tcPr>
            <w:tcW w:w="7152" w:type="dxa"/>
            <w:gridSpan w:val="3"/>
            <w:shd w:val="clear" w:color="auto" w:fill="BFBFBF" w:themeFill="background1" w:themeFillShade="BF"/>
          </w:tcPr>
          <w:p w14:paraId="634CDDB4" w14:textId="68447B84" w:rsidR="00075A01" w:rsidRPr="00083717" w:rsidRDefault="00075A01" w:rsidP="00E03131">
            <w:pPr>
              <w:spacing w:before="240"/>
              <w:jc w:val="center"/>
              <w:rPr>
                <w:sz w:val="20"/>
                <w:szCs w:val="20"/>
              </w:rPr>
            </w:pPr>
            <w:r w:rsidRPr="00083717">
              <w:rPr>
                <w:sz w:val="20"/>
                <w:szCs w:val="20"/>
              </w:rPr>
              <w:t>Do nothing</w:t>
            </w:r>
          </w:p>
        </w:tc>
      </w:tr>
      <w:tr w:rsidR="00075A01" w14:paraId="1720583D" w14:textId="77777777" w:rsidTr="00B56E63">
        <w:trPr>
          <w:trHeight w:val="308"/>
        </w:trPr>
        <w:tc>
          <w:tcPr>
            <w:tcW w:w="2681" w:type="dxa"/>
          </w:tcPr>
          <w:p w14:paraId="7EA08FBA" w14:textId="77777777"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Network Operator</w:t>
            </w:r>
          </w:p>
        </w:tc>
        <w:tc>
          <w:tcPr>
            <w:tcW w:w="7152" w:type="dxa"/>
            <w:gridSpan w:val="3"/>
            <w:shd w:val="clear" w:color="auto" w:fill="BFBFBF" w:themeFill="background1" w:themeFillShade="BF"/>
          </w:tcPr>
          <w:p w14:paraId="70C1F952" w14:textId="73179373" w:rsidR="00075A01" w:rsidRPr="00083717" w:rsidRDefault="00075A01" w:rsidP="00E03131">
            <w:pPr>
              <w:spacing w:before="240"/>
              <w:jc w:val="center"/>
              <w:rPr>
                <w:sz w:val="20"/>
                <w:szCs w:val="20"/>
              </w:rPr>
            </w:pPr>
            <w:r w:rsidRPr="00083717">
              <w:rPr>
                <w:sz w:val="20"/>
                <w:szCs w:val="20"/>
              </w:rPr>
              <w:t>Do nothing</w:t>
            </w:r>
            <w:commentRangeEnd w:id="527"/>
            <w:r w:rsidR="00EC7AEB">
              <w:rPr>
                <w:rStyle w:val="CommentReference"/>
                <w:lang w:val="en-US"/>
              </w:rPr>
              <w:commentReference w:id="527"/>
            </w:r>
            <w:r w:rsidR="00C97FB9">
              <w:rPr>
                <w:rStyle w:val="CommentReference"/>
                <w:lang w:val="en-US"/>
              </w:rPr>
              <w:commentReference w:id="528"/>
            </w:r>
          </w:p>
        </w:tc>
      </w:tr>
    </w:tbl>
    <w:commentRangeEnd w:id="528"/>
    <w:p w14:paraId="064BA3E3" w14:textId="0F9C765C" w:rsidR="008A520F" w:rsidRDefault="00711761">
      <w:pPr>
        <w:pStyle w:val="BodyText"/>
        <w:rPr>
          <w:b/>
        </w:rPr>
      </w:pPr>
      <w:r>
        <w:rPr>
          <w:noProof/>
        </w:rPr>
        <mc:AlternateContent>
          <mc:Choice Requires="wps">
            <w:drawing>
              <wp:anchor distT="0" distB="0" distL="114300" distR="114300" simplePos="0" relativeHeight="251658250" behindDoc="1" locked="0" layoutInCell="1" allowOverlap="1" wp14:anchorId="029E05DE" wp14:editId="00755D4D">
                <wp:simplePos x="0" y="0"/>
                <wp:positionH relativeFrom="margin">
                  <wp:align>center</wp:align>
                </wp:positionH>
                <wp:positionV relativeFrom="paragraph">
                  <wp:posOffset>17145</wp:posOffset>
                </wp:positionV>
                <wp:extent cx="5585460" cy="635"/>
                <wp:effectExtent l="0" t="0" r="0" b="8255"/>
                <wp:wrapTight wrapText="bothSides">
                  <wp:wrapPolygon edited="0">
                    <wp:start x="0" y="0"/>
                    <wp:lineTo x="0" y="20698"/>
                    <wp:lineTo x="21512" y="20698"/>
                    <wp:lineTo x="21512" y="0"/>
                    <wp:lineTo x="0" y="0"/>
                  </wp:wrapPolygon>
                </wp:wrapTight>
                <wp:docPr id="24" name="Text Box 24"/>
                <wp:cNvGraphicFramePr/>
                <a:graphic xmlns:a="http://schemas.openxmlformats.org/drawingml/2006/main">
                  <a:graphicData uri="http://schemas.microsoft.com/office/word/2010/wordprocessingShape">
                    <wps:wsp>
                      <wps:cNvSpPr txBox="1"/>
                      <wps:spPr>
                        <a:xfrm>
                          <a:off x="0" y="0"/>
                          <a:ext cx="5585460" cy="635"/>
                        </a:xfrm>
                        <a:prstGeom prst="rect">
                          <a:avLst/>
                        </a:prstGeom>
                        <a:solidFill>
                          <a:prstClr val="white"/>
                        </a:solidFill>
                        <a:ln>
                          <a:noFill/>
                        </a:ln>
                      </wps:spPr>
                      <wps:txbx>
                        <w:txbxContent>
                          <w:p w14:paraId="008BC550" w14:textId="42EB72F9" w:rsidR="00AB399C" w:rsidRPr="001E3F9C" w:rsidRDefault="00AB399C" w:rsidP="00851B77">
                            <w:pPr>
                              <w:pStyle w:val="Caption"/>
                              <w:rPr>
                                <w:b/>
                                <w:noProof/>
                                <w:sz w:val="20"/>
                                <w:szCs w:val="20"/>
                              </w:rPr>
                            </w:pPr>
                            <w:r>
                              <w:t xml:space="preserve">Figure </w:t>
                            </w:r>
                            <w:r>
                              <w:fldChar w:fldCharType="begin"/>
                            </w:r>
                            <w:r>
                              <w:instrText xml:space="preserve"> SEQ Figure \* ARABIC </w:instrText>
                            </w:r>
                            <w:r>
                              <w:fldChar w:fldCharType="separate"/>
                            </w:r>
                            <w:ins w:id="529" w:author="Deborah Spencer (NESO)" w:date="2024-11-20T07:42:00Z">
                              <w:r w:rsidR="009C1FA4">
                                <w:rPr>
                                  <w:noProof/>
                                </w:rPr>
                                <w:t>13</w:t>
                              </w:r>
                            </w:ins>
                            <w:del w:id="530" w:author="Deborah Spencer (NESO)" w:date="2024-11-19T17:18:00Z">
                              <w:r w:rsidR="00D67C2D" w:rsidDel="00E309ED">
                                <w:rPr>
                                  <w:noProof/>
                                </w:rPr>
                                <w:delText>13</w:delText>
                              </w:r>
                            </w:del>
                            <w:r>
                              <w:rPr>
                                <w:noProof/>
                              </w:rPr>
                              <w:fldChar w:fldCharType="end"/>
                            </w:r>
                            <w:r>
                              <w:t xml:space="preserve">: </w:t>
                            </w:r>
                            <w:r w:rsidR="0043336E" w:rsidRPr="0043336E">
                              <w:t xml:space="preserve">Overview of Obligations </w:t>
                            </w:r>
                            <w:r w:rsidR="0043336E">
                              <w:t xml:space="preserve">during </w:t>
                            </w:r>
                            <w:r w:rsidRPr="0060199F">
                              <w:t>F</w:t>
                            </w:r>
                            <w:r w:rsidR="00787F73">
                              <w:t>requency</w:t>
                            </w:r>
                            <w:r w:rsidRPr="0060199F">
                              <w:t xml:space="preserve"> </w:t>
                            </w:r>
                            <w:r w:rsidR="00787F73" w:rsidRPr="0060199F">
                              <w:t>S</w:t>
                            </w:r>
                            <w:r w:rsidR="00787F73">
                              <w:t>ensitive</w:t>
                            </w:r>
                            <w:r w:rsidRPr="0060199F">
                              <w:t xml:space="preserve"> O</w:t>
                            </w:r>
                            <w:r w:rsidR="00787F73">
                              <w:t>peration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29E05DE" id="Text Box 24" o:spid="_x0000_s1033" type="#_x0000_t202" style="position:absolute;margin-left:0;margin-top:1.35pt;width:439.8pt;height:.05pt;z-index:-25165823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" stroked="f">
                <v:textbox style="mso-fit-shape-to-text:t" inset="0,0,0,0">
                  <w:txbxContent>
                    <w:p w14:paraId="008BC550" w14:textId="42EB72F9" w:rsidR="00AB399C" w:rsidRPr="001E3F9C" w:rsidRDefault="00AB399C" w:rsidP="00851B77">
                      <w:pPr>
                        <w:pStyle w:val="Caption"/>
                        <w:rPr>
                          <w:b/>
                          <w:noProof/>
                          <w:sz w:val="20"/>
                          <w:szCs w:val="20"/>
                        </w:rPr>
                      </w:pPr>
                      <w:r>
                        <w:t xml:space="preserve">Figure </w:t>
                      </w:r>
                      <w:r>
                        <w:fldChar w:fldCharType="begin"/>
                      </w:r>
                      <w:r>
                        <w:instrText xml:space="preserve"> SEQ Figure \* ARABIC </w:instrText>
                      </w:r>
                      <w:r>
                        <w:fldChar w:fldCharType="separate"/>
                      </w:r>
                      <w:ins w:id="437" w:author="Deborah Spencer (NESO)" w:date="2024-11-20T07:42:00Z">
                        <w:r w:rsidR="009C1FA4">
                          <w:rPr>
                            <w:noProof/>
                          </w:rPr>
                          <w:t>13</w:t>
                        </w:r>
                      </w:ins>
                      <w:del w:id="438" w:author="Deborah Spencer (NESO)" w:date="2024-11-19T17:18:00Z">
                        <w:r w:rsidR="00D67C2D" w:rsidDel="00E309ED">
                          <w:rPr>
                            <w:noProof/>
                          </w:rPr>
                          <w:delText>13</w:delText>
                        </w:r>
                      </w:del>
                      <w:r>
                        <w:rPr>
                          <w:noProof/>
                        </w:rPr>
                        <w:fldChar w:fldCharType="end"/>
                      </w:r>
                      <w:r>
                        <w:t xml:space="preserve">: </w:t>
                      </w:r>
                      <w:r w:rsidR="0043336E" w:rsidRPr="0043336E">
                        <w:t xml:space="preserve">Overview of Obligations </w:t>
                      </w:r>
                      <w:r w:rsidR="0043336E">
                        <w:t xml:space="preserve">during </w:t>
                      </w:r>
                      <w:r w:rsidRPr="0060199F">
                        <w:t>F</w:t>
                      </w:r>
                      <w:r w:rsidR="00787F73">
                        <w:t>requency</w:t>
                      </w:r>
                      <w:r w:rsidRPr="0060199F">
                        <w:t xml:space="preserve"> </w:t>
                      </w:r>
                      <w:r w:rsidR="00787F73" w:rsidRPr="0060199F">
                        <w:t>S</w:t>
                      </w:r>
                      <w:r w:rsidR="00787F73">
                        <w:t>ensitive</w:t>
                      </w:r>
                      <w:r w:rsidRPr="0060199F">
                        <w:t xml:space="preserve"> O</w:t>
                      </w:r>
                      <w:r w:rsidR="00787F73">
                        <w:t>peration</w:t>
                      </w:r>
                    </w:p>
                  </w:txbxContent>
                </v:textbox>
                <w10:wrap type="tight" anchorx="margin"/>
              </v:shape>
            </w:pict>
          </mc:Fallback>
        </mc:AlternateContent>
      </w:r>
    </w:p>
    <w:p w14:paraId="59C526B8" w14:textId="383CFF24" w:rsidR="00735799" w:rsidRDefault="00735799">
      <w:pPr>
        <w:pStyle w:val="BodyText"/>
        <w:rPr>
          <w:b/>
          <w:sz w:val="16"/>
        </w:rPr>
      </w:pPr>
    </w:p>
    <w:p w14:paraId="0BFFA725" w14:textId="62427D45" w:rsidR="00735799" w:rsidRDefault="00E03131">
      <w:pPr>
        <w:pStyle w:val="BodyText"/>
        <w:spacing w:before="6"/>
        <w:rPr>
          <w:b/>
          <w:sz w:val="24"/>
        </w:rPr>
      </w:pPr>
      <w:r>
        <w:rPr>
          <w:b/>
          <w:sz w:val="24"/>
        </w:rPr>
        <w:t xml:space="preserve">     </w:t>
      </w:r>
      <w:r w:rsidRPr="00E03131">
        <w:rPr>
          <w:noProof/>
        </w:rPr>
        <w:drawing>
          <wp:inline distT="0" distB="0" distL="0" distR="0" wp14:anchorId="2BCCBDF3" wp14:editId="38ED728A">
            <wp:extent cx="6438900" cy="3795094"/>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449096" cy="3801104"/>
                    </a:xfrm>
                    <a:prstGeom prst="rect">
                      <a:avLst/>
                    </a:prstGeom>
                  </pic:spPr>
                </pic:pic>
              </a:graphicData>
            </a:graphic>
          </wp:inline>
        </w:drawing>
      </w:r>
    </w:p>
    <w:p w14:paraId="6B73B23C" w14:textId="587558EB" w:rsidR="00735799" w:rsidRDefault="00735799" w:rsidP="00E03131">
      <w:pPr>
        <w:pStyle w:val="BodyText"/>
        <w:ind w:left="284"/>
        <w:rPr>
          <w:b/>
        </w:rPr>
      </w:pPr>
    </w:p>
    <w:p w14:paraId="69C16820" w14:textId="6D6CB84D" w:rsidR="00AB399C" w:rsidRDefault="000A0FCA" w:rsidP="00B56E63">
      <w:pPr>
        <w:pStyle w:val="BodyText"/>
      </w:pPr>
      <w:commentRangeStart w:id="531"/>
      <w:commentRangeStart w:id="532"/>
      <w:commentRangeEnd w:id="531"/>
      <w:r>
        <w:rPr>
          <w:rStyle w:val="CommentReference"/>
        </w:rPr>
        <w:commentReference w:id="531"/>
      </w:r>
      <w:commentRangeEnd w:id="532"/>
      <w:r w:rsidR="00226EA8">
        <w:rPr>
          <w:rStyle w:val="CommentReference"/>
        </w:rPr>
        <w:commentReference w:id="532"/>
      </w:r>
    </w:p>
    <w:p w14:paraId="4FB4CEA2" w14:textId="255E119F" w:rsidR="00735799" w:rsidRDefault="00AB399C" w:rsidP="00B56E63">
      <w:pPr>
        <w:pStyle w:val="Caption"/>
        <w:jc w:val="center"/>
      </w:pPr>
      <w:r>
        <w:t xml:space="preserve">Figure </w:t>
      </w:r>
      <w:r>
        <w:fldChar w:fldCharType="begin"/>
      </w:r>
      <w:r>
        <w:instrText xml:space="preserve"> SEQ Figure \* ARABIC </w:instrText>
      </w:r>
      <w:r>
        <w:fldChar w:fldCharType="separate"/>
      </w:r>
      <w:ins w:id="533" w:author="Deborah Spencer (NESO)" w:date="2024-11-20T07:42:00Z">
        <w:r w:rsidR="009C1FA4">
          <w:rPr>
            <w:noProof/>
          </w:rPr>
          <w:t>14</w:t>
        </w:r>
      </w:ins>
      <w:del w:id="534" w:author="Deborah Spencer (NESO)" w:date="2024-11-19T17:18:00Z">
        <w:r w:rsidR="00D67C2D" w:rsidDel="00E309ED">
          <w:rPr>
            <w:noProof/>
          </w:rPr>
          <w:delText>14</w:delText>
        </w:r>
      </w:del>
      <w:r>
        <w:rPr>
          <w:noProof/>
        </w:rPr>
        <w:fldChar w:fldCharType="end"/>
      </w:r>
      <w:r>
        <w:t xml:space="preserve">: </w:t>
      </w:r>
      <w:r w:rsidR="0043336E">
        <w:t>Overview</w:t>
      </w:r>
      <w:r w:rsidRPr="00C05CE7">
        <w:t xml:space="preserve"> of </w:t>
      </w:r>
      <w:r w:rsidR="003719A5">
        <w:t>O</w:t>
      </w:r>
      <w:r w:rsidRPr="00C05CE7">
        <w:t>bligations during Frequency Sensitive Operation by 1600 hours each Wednesday</w:t>
      </w:r>
    </w:p>
    <w:p w14:paraId="66680D8B" w14:textId="77777777" w:rsidR="00735799" w:rsidRDefault="00735799">
      <w:pPr>
        <w:pStyle w:val="BodyText"/>
        <w:spacing w:before="5"/>
        <w:rPr>
          <w:b/>
          <w:sz w:val="17"/>
        </w:rPr>
      </w:pPr>
    </w:p>
    <w:p w14:paraId="1D426471" w14:textId="77777777" w:rsidR="00180F58" w:rsidRDefault="00474BB3" w:rsidP="00180F58">
      <w:pPr>
        <w:pStyle w:val="BodyText"/>
        <w:spacing w:line="370" w:lineRule="atLeast"/>
        <w:ind w:left="277" w:right="1069"/>
        <w:rPr>
          <w:u w:val="single"/>
        </w:rPr>
      </w:pPr>
      <w:r>
        <w:rPr>
          <w:u w:val="single"/>
        </w:rPr>
        <w:t>By</w:t>
      </w:r>
      <w:r>
        <w:rPr>
          <w:spacing w:val="-10"/>
          <w:u w:val="single"/>
        </w:rPr>
        <w:t xml:space="preserve"> </w:t>
      </w:r>
      <w:r>
        <w:rPr>
          <w:u w:val="single"/>
        </w:rPr>
        <w:t>1600</w:t>
      </w:r>
      <w:r>
        <w:rPr>
          <w:spacing w:val="-11"/>
          <w:u w:val="single"/>
        </w:rPr>
        <w:t xml:space="preserve"> </w:t>
      </w:r>
      <w:r>
        <w:rPr>
          <w:u w:val="single"/>
        </w:rPr>
        <w:t>hours</w:t>
      </w:r>
      <w:r>
        <w:rPr>
          <w:spacing w:val="-10"/>
          <w:u w:val="single"/>
        </w:rPr>
        <w:t xml:space="preserve"> </w:t>
      </w:r>
      <w:r>
        <w:rPr>
          <w:u w:val="single"/>
        </w:rPr>
        <w:t>each</w:t>
      </w:r>
      <w:r>
        <w:rPr>
          <w:spacing w:val="-9"/>
          <w:u w:val="single"/>
        </w:rPr>
        <w:t xml:space="preserve"> </w:t>
      </w:r>
      <w:r>
        <w:rPr>
          <w:u w:val="single"/>
        </w:rPr>
        <w:t>Wednesday</w:t>
      </w:r>
    </w:p>
    <w:p w14:paraId="26205D78" w14:textId="77777777" w:rsidR="00D2303B" w:rsidRDefault="00D2303B" w:rsidP="00180F58">
      <w:pPr>
        <w:pStyle w:val="BodyText"/>
        <w:spacing w:line="370" w:lineRule="atLeast"/>
        <w:ind w:left="277" w:right="1069"/>
        <w:rPr>
          <w:u w:val="single"/>
        </w:rPr>
      </w:pPr>
    </w:p>
    <w:p w14:paraId="4D459E17" w14:textId="1B15A4D6" w:rsidR="00735799" w:rsidRDefault="00474BB3" w:rsidP="00180F58">
      <w:pPr>
        <w:pStyle w:val="BodyText"/>
        <w:ind w:left="1531" w:right="1072" w:hanging="1247"/>
      </w:pPr>
      <w:commentRangeStart w:id="535"/>
      <w:commentRangeStart w:id="536"/>
      <w:r>
        <w:rPr>
          <w:spacing w:val="-2"/>
        </w:rPr>
        <w:t>OC2.3.4.1</w:t>
      </w:r>
      <w:commentRangeEnd w:id="535"/>
      <w:r w:rsidR="0035608C">
        <w:rPr>
          <w:rStyle w:val="CommentReference"/>
        </w:rPr>
        <w:commentReference w:id="535"/>
      </w:r>
      <w:commentRangeEnd w:id="536"/>
      <w:r w:rsidR="001F767D">
        <w:rPr>
          <w:rStyle w:val="CommentReference"/>
        </w:rPr>
        <w:commentReference w:id="536"/>
      </w:r>
      <w:r w:rsidR="00180F58">
        <w:rPr>
          <w:spacing w:val="-2"/>
        </w:rPr>
        <w:tab/>
      </w:r>
      <w:r>
        <w:t xml:space="preserve">Using such information as </w:t>
      </w:r>
      <w:r>
        <w:rPr>
          <w:b/>
        </w:rPr>
        <w:t xml:space="preserve">The Company </w:t>
      </w:r>
      <w:r>
        <w:t xml:space="preserve">shall consider relevant including forecast </w:t>
      </w:r>
      <w:r>
        <w:rPr>
          <w:b/>
        </w:rPr>
        <w:t>Demand</w:t>
      </w:r>
      <w:r>
        <w:t xml:space="preserve">, any estimates provided by </w:t>
      </w:r>
      <w:r w:rsidRPr="00C0595A">
        <w:rPr>
          <w:b/>
        </w:rPr>
        <w:t>Generator</w:t>
      </w:r>
      <w:r>
        <w:rPr>
          <w:b/>
        </w:rPr>
        <w:t xml:space="preserve">s </w:t>
      </w:r>
      <w:r>
        <w:t xml:space="preserve">of generating </w:t>
      </w:r>
      <w:r>
        <w:rPr>
          <w:b/>
        </w:rPr>
        <w:t xml:space="preserve">Plant </w:t>
      </w:r>
      <w:r>
        <w:t>inflexibility and anticipated</w:t>
      </w:r>
      <w:r>
        <w:rPr>
          <w:spacing w:val="-4"/>
        </w:rPr>
        <w:t xml:space="preserve"> </w:t>
      </w:r>
      <w:r>
        <w:t>plant</w:t>
      </w:r>
      <w:r>
        <w:rPr>
          <w:spacing w:val="-3"/>
        </w:rPr>
        <w:t xml:space="preserve"> </w:t>
      </w:r>
      <w:r>
        <w:t>mix</w:t>
      </w:r>
      <w:r>
        <w:rPr>
          <w:spacing w:val="-4"/>
        </w:rPr>
        <w:t xml:space="preserve"> </w:t>
      </w:r>
      <w:r>
        <w:t>relating</w:t>
      </w:r>
      <w:r>
        <w:rPr>
          <w:spacing w:val="-5"/>
        </w:rPr>
        <w:t xml:space="preserve"> </w:t>
      </w:r>
      <w:r>
        <w:t>to</w:t>
      </w:r>
      <w:r>
        <w:rPr>
          <w:spacing w:val="-3"/>
        </w:rPr>
        <w:t xml:space="preserve"> </w:t>
      </w:r>
      <w:r>
        <w:t>operation</w:t>
      </w:r>
      <w:r>
        <w:rPr>
          <w:spacing w:val="-5"/>
        </w:rPr>
        <w:t xml:space="preserve"> </w:t>
      </w:r>
      <w:r>
        <w:t>in</w:t>
      </w:r>
      <w:r>
        <w:rPr>
          <w:spacing w:val="-1"/>
        </w:rPr>
        <w:t xml:space="preserve"> </w:t>
      </w:r>
      <w:r w:rsidRPr="00C0595A">
        <w:rPr>
          <w:b/>
        </w:rPr>
        <w:t>Frequency</w:t>
      </w:r>
      <w:r w:rsidRPr="00C0595A">
        <w:rPr>
          <w:b/>
          <w:spacing w:val="-5"/>
        </w:rPr>
        <w:t xml:space="preserve"> </w:t>
      </w:r>
      <w:r w:rsidRPr="00C0595A">
        <w:rPr>
          <w:b/>
        </w:rPr>
        <w:t>Sensitive</w:t>
      </w:r>
      <w:r w:rsidRPr="00C0595A">
        <w:rPr>
          <w:b/>
          <w:spacing w:val="-3"/>
        </w:rPr>
        <w:t xml:space="preserve"> </w:t>
      </w:r>
      <w:r w:rsidRPr="00C0595A">
        <w:rPr>
          <w:b/>
        </w:rPr>
        <w:t>Mode</w:t>
      </w:r>
      <w:r>
        <w:t>,</w:t>
      </w:r>
      <w:r>
        <w:rPr>
          <w:spacing w:val="-3"/>
        </w:rPr>
        <w:t xml:space="preserve"> </w:t>
      </w:r>
      <w:r>
        <w:rPr>
          <w:b/>
        </w:rPr>
        <w:t>The</w:t>
      </w:r>
      <w:r>
        <w:rPr>
          <w:b/>
          <w:spacing w:val="-5"/>
        </w:rPr>
        <w:t xml:space="preserve"> </w:t>
      </w:r>
      <w:r>
        <w:rPr>
          <w:b/>
        </w:rPr>
        <w:t xml:space="preserve">Company </w:t>
      </w:r>
      <w:r>
        <w:t xml:space="preserve">shall determine for </w:t>
      </w:r>
      <w:r>
        <w:lastRenderedPageBreak/>
        <w:t xml:space="preserve">the period 2 to 7 weeks ahead (inclusive) whether it is possible that there will be insufficient generating </w:t>
      </w:r>
      <w:r>
        <w:rPr>
          <w:b/>
        </w:rPr>
        <w:t>Plant</w:t>
      </w:r>
      <w:r>
        <w:rPr>
          <w:b/>
          <w:spacing w:val="40"/>
        </w:rPr>
        <w:t xml:space="preserve"> </w:t>
      </w:r>
      <w:r>
        <w:t xml:space="preserve">to operate </w:t>
      </w:r>
      <w:r w:rsidRPr="002039B1">
        <w:rPr>
          <w:bCs/>
        </w:rPr>
        <w:t>in</w:t>
      </w:r>
      <w:r>
        <w:rPr>
          <w:b/>
        </w:rPr>
        <w:t xml:space="preserve"> </w:t>
      </w:r>
      <w:r w:rsidRPr="00C0595A">
        <w:rPr>
          <w:b/>
        </w:rPr>
        <w:t xml:space="preserve">Frequency Sensitive Mode </w:t>
      </w:r>
      <w:r>
        <w:t xml:space="preserve">(other than that generating </w:t>
      </w:r>
      <w:r>
        <w:rPr>
          <w:b/>
        </w:rPr>
        <w:t>Plant</w:t>
      </w:r>
      <w:r>
        <w:rPr>
          <w:b/>
          <w:spacing w:val="40"/>
        </w:rPr>
        <w:t xml:space="preserve"> </w:t>
      </w:r>
      <w:r>
        <w:t xml:space="preserve">within </w:t>
      </w:r>
      <w:r>
        <w:rPr>
          <w:b/>
        </w:rPr>
        <w:t xml:space="preserve">Existing Gas Cooled Reactor Plant </w:t>
      </w:r>
      <w:r>
        <w:t xml:space="preserve">which is permitted to operate in </w:t>
      </w:r>
      <w:r>
        <w:rPr>
          <w:b/>
        </w:rPr>
        <w:t xml:space="preserve">Limited </w:t>
      </w:r>
      <w:r w:rsidRPr="00C0595A">
        <w:rPr>
          <w:b/>
        </w:rPr>
        <w:t xml:space="preserve">Frequency Sensitive Mode </w:t>
      </w:r>
      <w:r>
        <w:t>at all times under BC3.5.</w:t>
      </w:r>
      <w:commentRangeStart w:id="537"/>
      <w:commentRangeStart w:id="538"/>
      <w:r>
        <w:t>3)</w:t>
      </w:r>
      <w:r w:rsidR="00180F58">
        <w:t xml:space="preserve"> </w:t>
      </w:r>
      <w:r w:rsidR="005E405E" w:rsidRPr="005E405E">
        <w:t>to</w:t>
      </w:r>
      <w:commentRangeEnd w:id="537"/>
      <w:r w:rsidR="00604D9F">
        <w:rPr>
          <w:rStyle w:val="CommentReference"/>
        </w:rPr>
        <w:commentReference w:id="537"/>
      </w:r>
      <w:commentRangeEnd w:id="538"/>
      <w:r w:rsidR="00DC0B75">
        <w:rPr>
          <w:rStyle w:val="CommentReference"/>
        </w:rPr>
        <w:commentReference w:id="538"/>
      </w:r>
      <w:r w:rsidR="005E405E" w:rsidRPr="005E405E">
        <w:t xml:space="preserve"> operate in </w:t>
      </w:r>
      <w:commentRangeStart w:id="539"/>
      <w:commentRangeStart w:id="540"/>
      <w:r w:rsidR="005E405E" w:rsidRPr="0085739A">
        <w:rPr>
          <w:b/>
        </w:rPr>
        <w:t>Frequency Sensitive Mode</w:t>
      </w:r>
      <w:r w:rsidR="005E405E" w:rsidRPr="005E405E">
        <w:t xml:space="preserve"> </w:t>
      </w:r>
      <w:commentRangeEnd w:id="539"/>
      <w:r w:rsidR="00F55124">
        <w:rPr>
          <w:rStyle w:val="CommentReference"/>
        </w:rPr>
        <w:commentReference w:id="539"/>
      </w:r>
      <w:commentRangeEnd w:id="540"/>
      <w:r w:rsidR="003E3E4C">
        <w:rPr>
          <w:rStyle w:val="CommentReference"/>
        </w:rPr>
        <w:commentReference w:id="540"/>
      </w:r>
      <w:r w:rsidR="005E405E" w:rsidRPr="005E405E">
        <w:t xml:space="preserve">for all or any part of that </w:t>
      </w:r>
      <w:commentRangeStart w:id="541"/>
      <w:commentRangeStart w:id="542"/>
      <w:r w:rsidR="005E405E" w:rsidRPr="005E405E">
        <w:t>period.</w:t>
      </w:r>
      <w:commentRangeEnd w:id="541"/>
      <w:r w:rsidR="00172987">
        <w:rPr>
          <w:rStyle w:val="CommentReference"/>
        </w:rPr>
        <w:commentReference w:id="541"/>
      </w:r>
      <w:commentRangeEnd w:id="542"/>
      <w:r w:rsidR="002722F2">
        <w:rPr>
          <w:rStyle w:val="CommentReference"/>
        </w:rPr>
        <w:commentReference w:id="542"/>
      </w:r>
    </w:p>
    <w:p w14:paraId="3CD4C502" w14:textId="77777777" w:rsidR="00180F58" w:rsidRDefault="00180F58" w:rsidP="00180F58">
      <w:pPr>
        <w:pStyle w:val="BodyText"/>
        <w:ind w:left="1531" w:right="1072" w:hanging="1247"/>
      </w:pPr>
    </w:p>
    <w:p w14:paraId="5E428737" w14:textId="77777777" w:rsidR="003E479B" w:rsidRPr="003E479B" w:rsidRDefault="003E479B" w:rsidP="003E479B">
      <w:pPr>
        <w:pStyle w:val="BodyText"/>
        <w:ind w:left="1531" w:right="1072" w:hanging="1247"/>
        <w:rPr>
          <w:spacing w:val="-2"/>
        </w:rPr>
      </w:pPr>
      <w:commentRangeStart w:id="543"/>
      <w:commentRangeStart w:id="544"/>
      <w:r>
        <w:rPr>
          <w:spacing w:val="-2"/>
        </w:rPr>
        <w:t>OC2.3.4.</w:t>
      </w:r>
      <w:commentRangeEnd w:id="543"/>
      <w:commentRangeEnd w:id="544"/>
      <w:r>
        <w:rPr>
          <w:spacing w:val="-2"/>
        </w:rPr>
        <w:t>2</w:t>
      </w:r>
      <w:r>
        <w:rPr>
          <w:rStyle w:val="CommentReference"/>
        </w:rPr>
        <w:commentReference w:id="543"/>
      </w:r>
      <w:r w:rsidR="00300E6E">
        <w:rPr>
          <w:rStyle w:val="CommentReference"/>
        </w:rPr>
        <w:commentReference w:id="544"/>
      </w:r>
      <w:r>
        <w:rPr>
          <w:spacing w:val="-2"/>
        </w:rPr>
        <w:tab/>
      </w:r>
      <w:r w:rsidRPr="003E479B">
        <w:rPr>
          <w:spacing w:val="-2"/>
        </w:rPr>
        <w:t xml:space="preserve">BC3.5.3 explains that </w:t>
      </w:r>
      <w:r w:rsidRPr="003E479B">
        <w:rPr>
          <w:b/>
          <w:spacing w:val="-2"/>
        </w:rPr>
        <w:t xml:space="preserve">The Company </w:t>
      </w:r>
      <w:r w:rsidRPr="003E479B">
        <w:rPr>
          <w:spacing w:val="-2"/>
        </w:rPr>
        <w:t xml:space="preserve">permits </w:t>
      </w:r>
      <w:r w:rsidRPr="003E479B">
        <w:rPr>
          <w:b/>
          <w:spacing w:val="-2"/>
        </w:rPr>
        <w:t xml:space="preserve">Existing Gas Cooled Reactor Plant </w:t>
      </w:r>
      <w:r w:rsidRPr="003E479B">
        <w:rPr>
          <w:spacing w:val="-2"/>
        </w:rPr>
        <w:t xml:space="preserve">other than </w:t>
      </w:r>
      <w:r w:rsidRPr="003E479B">
        <w:rPr>
          <w:b/>
          <w:spacing w:val="-2"/>
        </w:rPr>
        <w:t xml:space="preserve">Frequency Sensitive AGR Units </w:t>
      </w:r>
      <w:r w:rsidRPr="003E479B">
        <w:rPr>
          <w:spacing w:val="-2"/>
        </w:rPr>
        <w:t xml:space="preserve">to operate in a </w:t>
      </w:r>
      <w:r w:rsidRPr="003E479B">
        <w:rPr>
          <w:b/>
          <w:spacing w:val="-2"/>
        </w:rPr>
        <w:t xml:space="preserve">Limited Frequency Sensitive Mode </w:t>
      </w:r>
      <w:r w:rsidRPr="003E479B">
        <w:rPr>
          <w:spacing w:val="-2"/>
        </w:rPr>
        <w:t>at all times.</w:t>
      </w:r>
    </w:p>
    <w:p w14:paraId="185DBFF6" w14:textId="394A2285" w:rsidR="003E479B" w:rsidRDefault="004C3561" w:rsidP="003E479B">
      <w:pPr>
        <w:pStyle w:val="BodyText"/>
        <w:ind w:left="1531" w:right="1072" w:hanging="1247"/>
      </w:pPr>
      <w:commentRangeStart w:id="545"/>
      <w:commentRangeEnd w:id="545"/>
      <w:r>
        <w:rPr>
          <w:rStyle w:val="CommentReference"/>
        </w:rPr>
        <w:commentReference w:id="545"/>
      </w:r>
    </w:p>
    <w:p w14:paraId="69E1B49E" w14:textId="77777777" w:rsidR="00180F58" w:rsidRDefault="00180F58" w:rsidP="00180F58">
      <w:pPr>
        <w:pStyle w:val="BodyText"/>
        <w:ind w:left="1531" w:right="1072" w:hanging="1247"/>
      </w:pPr>
    </w:p>
    <w:p w14:paraId="17FA71EC" w14:textId="3A815AAB" w:rsidR="00113C63" w:rsidRPr="00113C63" w:rsidRDefault="003E479B" w:rsidP="00113C63">
      <w:pPr>
        <w:pStyle w:val="BodyText"/>
        <w:ind w:left="1531" w:right="1072" w:hanging="1247"/>
        <w:rPr>
          <w:spacing w:val="-2"/>
        </w:rPr>
      </w:pPr>
      <w:commentRangeStart w:id="546"/>
      <w:commentRangeStart w:id="547"/>
      <w:r>
        <w:rPr>
          <w:spacing w:val="-2"/>
        </w:rPr>
        <w:t>OC2.3.4.</w:t>
      </w:r>
      <w:commentRangeEnd w:id="546"/>
      <w:commentRangeEnd w:id="547"/>
      <w:r>
        <w:rPr>
          <w:spacing w:val="-2"/>
        </w:rPr>
        <w:t>3</w:t>
      </w:r>
      <w:r>
        <w:rPr>
          <w:rStyle w:val="CommentReference"/>
        </w:rPr>
        <w:commentReference w:id="546"/>
      </w:r>
      <w:r w:rsidR="00300E6E">
        <w:rPr>
          <w:rStyle w:val="CommentReference"/>
        </w:rPr>
        <w:commentReference w:id="547"/>
      </w:r>
      <w:r>
        <w:rPr>
          <w:spacing w:val="-2"/>
        </w:rPr>
        <w:tab/>
      </w:r>
      <w:r w:rsidR="00113C63" w:rsidRPr="00113C63">
        <w:rPr>
          <w:spacing w:val="-2"/>
        </w:rPr>
        <w:t xml:space="preserve">If </w:t>
      </w:r>
      <w:r w:rsidR="00113C63" w:rsidRPr="00113C63">
        <w:rPr>
          <w:b/>
          <w:spacing w:val="-2"/>
        </w:rPr>
        <w:t xml:space="preserve">The Company </w:t>
      </w:r>
      <w:r w:rsidR="00113C63" w:rsidRPr="00113C63">
        <w:rPr>
          <w:spacing w:val="-2"/>
        </w:rPr>
        <w:t xml:space="preserve">foresees that there will be an insufficiency in generating </w:t>
      </w:r>
      <w:r w:rsidR="00113C63" w:rsidRPr="00113C63">
        <w:rPr>
          <w:b/>
          <w:spacing w:val="-2"/>
        </w:rPr>
        <w:t xml:space="preserve">Plant </w:t>
      </w:r>
      <w:r w:rsidR="00113C63" w:rsidRPr="00113C63">
        <w:rPr>
          <w:spacing w:val="-2"/>
        </w:rPr>
        <w:t xml:space="preserve">operating in a </w:t>
      </w:r>
      <w:r w:rsidR="00113C63" w:rsidRPr="00113C63">
        <w:rPr>
          <w:b/>
          <w:spacing w:val="-2"/>
        </w:rPr>
        <w:t>Frequency Sensitive Mode</w:t>
      </w:r>
      <w:r w:rsidR="00113C63" w:rsidRPr="00113C63">
        <w:rPr>
          <w:spacing w:val="-2"/>
        </w:rPr>
        <w:t xml:space="preserve">, it </w:t>
      </w:r>
      <w:r w:rsidR="009442A1">
        <w:rPr>
          <w:spacing w:val="-2"/>
        </w:rPr>
        <w:t>sha</w:t>
      </w:r>
      <w:r w:rsidR="00113C63" w:rsidRPr="00113C63">
        <w:rPr>
          <w:spacing w:val="-2"/>
        </w:rPr>
        <w:t xml:space="preserve">ll contact </w:t>
      </w:r>
      <w:r w:rsidR="00113C63" w:rsidRPr="00113C63">
        <w:rPr>
          <w:b/>
          <w:spacing w:val="-2"/>
        </w:rPr>
        <w:t xml:space="preserve">Generators </w:t>
      </w:r>
      <w:r w:rsidR="00113C63" w:rsidRPr="00113C63">
        <w:rPr>
          <w:spacing w:val="-2"/>
        </w:rPr>
        <w:t xml:space="preserve">in order to seek to agree (as soon as reasonably practicable) that all or some of the generating </w:t>
      </w:r>
      <w:r w:rsidR="00113C63" w:rsidRPr="00113C63">
        <w:rPr>
          <w:b/>
          <w:spacing w:val="-2"/>
        </w:rPr>
        <w:t xml:space="preserve">Plant </w:t>
      </w:r>
      <w:r w:rsidR="00113C63" w:rsidRPr="00113C63">
        <w:rPr>
          <w:spacing w:val="-2"/>
        </w:rPr>
        <w:t xml:space="preserve">(the MW amount being determined by </w:t>
      </w:r>
      <w:r w:rsidR="00113C63" w:rsidRPr="00113C63">
        <w:rPr>
          <w:b/>
          <w:spacing w:val="-2"/>
        </w:rPr>
        <w:t xml:space="preserve">The Company </w:t>
      </w:r>
      <w:r w:rsidR="00113C63" w:rsidRPr="00113C63">
        <w:rPr>
          <w:spacing w:val="-2"/>
        </w:rPr>
        <w:t xml:space="preserve">but the specific generating </w:t>
      </w:r>
      <w:r w:rsidR="00113C63" w:rsidRPr="00113C63">
        <w:rPr>
          <w:b/>
          <w:spacing w:val="-2"/>
        </w:rPr>
        <w:t xml:space="preserve">Plant </w:t>
      </w:r>
      <w:r w:rsidR="00113C63" w:rsidRPr="00113C63">
        <w:rPr>
          <w:spacing w:val="-2"/>
        </w:rPr>
        <w:t xml:space="preserve">involved being determined by the </w:t>
      </w:r>
      <w:r w:rsidR="00113C63" w:rsidRPr="00113C63">
        <w:rPr>
          <w:b/>
          <w:spacing w:val="-2"/>
        </w:rPr>
        <w:t>Generator</w:t>
      </w:r>
      <w:r w:rsidR="00113C63" w:rsidRPr="00113C63">
        <w:rPr>
          <w:spacing w:val="-2"/>
        </w:rPr>
        <w:t xml:space="preserve">) </w:t>
      </w:r>
      <w:r w:rsidR="000079CA">
        <w:rPr>
          <w:spacing w:val="-2"/>
        </w:rPr>
        <w:t>sha</w:t>
      </w:r>
      <w:r w:rsidR="00113C63" w:rsidRPr="00113C63">
        <w:rPr>
          <w:spacing w:val="-2"/>
        </w:rPr>
        <w:t xml:space="preserve">ll take outages to coincide with such period as </w:t>
      </w:r>
      <w:r w:rsidR="00113C63" w:rsidRPr="00113C63">
        <w:rPr>
          <w:b/>
          <w:spacing w:val="-2"/>
        </w:rPr>
        <w:t xml:space="preserve">The Company </w:t>
      </w:r>
      <w:r w:rsidR="00113C63" w:rsidRPr="00113C63">
        <w:rPr>
          <w:spacing w:val="-2"/>
        </w:rPr>
        <w:t xml:space="preserve">shall specify to enable replacement by other generating </w:t>
      </w:r>
      <w:r w:rsidR="00113C63" w:rsidRPr="00113C63">
        <w:rPr>
          <w:b/>
          <w:spacing w:val="-2"/>
        </w:rPr>
        <w:t xml:space="preserve">Plant </w:t>
      </w:r>
      <w:r w:rsidR="00113C63" w:rsidRPr="00113C63">
        <w:rPr>
          <w:spacing w:val="-2"/>
        </w:rPr>
        <w:t xml:space="preserve">which can operate in a </w:t>
      </w:r>
      <w:r w:rsidR="00113C63" w:rsidRPr="00113C63">
        <w:rPr>
          <w:b/>
          <w:spacing w:val="-2"/>
        </w:rPr>
        <w:t>Frequency Sensitive Mode</w:t>
      </w:r>
      <w:r w:rsidR="00113C63" w:rsidRPr="00113C63">
        <w:rPr>
          <w:spacing w:val="-2"/>
        </w:rPr>
        <w:t xml:space="preserve">. If agreement is reached (which unlike the remainder of </w:t>
      </w:r>
      <w:r w:rsidR="00113C63" w:rsidRPr="00113C63">
        <w:rPr>
          <w:b/>
          <w:spacing w:val="-2"/>
        </w:rPr>
        <w:t xml:space="preserve">OC2 </w:t>
      </w:r>
      <w:r w:rsidR="00113C63" w:rsidRPr="00113C63">
        <w:rPr>
          <w:spacing w:val="-2"/>
        </w:rPr>
        <w:t xml:space="preserve">will constitute a binding agreement) then the </w:t>
      </w:r>
      <w:r w:rsidR="00113C63" w:rsidRPr="00113C63">
        <w:rPr>
          <w:b/>
          <w:spacing w:val="-2"/>
        </w:rPr>
        <w:t xml:space="preserve">Generator </w:t>
      </w:r>
      <w:r w:rsidR="000079CA">
        <w:rPr>
          <w:spacing w:val="-2"/>
        </w:rPr>
        <w:t>sha</w:t>
      </w:r>
      <w:r w:rsidR="00113C63" w:rsidRPr="00113C63">
        <w:rPr>
          <w:spacing w:val="-2"/>
        </w:rPr>
        <w:t xml:space="preserve">ll take such outage as agreed with </w:t>
      </w:r>
      <w:r w:rsidR="00113C63" w:rsidRPr="00113C63">
        <w:rPr>
          <w:b/>
          <w:spacing w:val="-2"/>
        </w:rPr>
        <w:t>The Company</w:t>
      </w:r>
      <w:r w:rsidR="00113C63" w:rsidRPr="00113C63">
        <w:rPr>
          <w:spacing w:val="-2"/>
        </w:rPr>
        <w:t xml:space="preserve">. If agreement is not reached, then the provisions of BC2.9.5 </w:t>
      </w:r>
      <w:commentRangeStart w:id="548"/>
      <w:commentRangeStart w:id="549"/>
      <w:commentRangeEnd w:id="548"/>
      <w:r w:rsidR="00113C63" w:rsidRPr="00113C63">
        <w:rPr>
          <w:spacing w:val="-2"/>
        </w:rPr>
        <w:commentReference w:id="548"/>
      </w:r>
      <w:commentRangeEnd w:id="549"/>
      <w:r w:rsidR="00113C63" w:rsidRPr="00113C63">
        <w:rPr>
          <w:spacing w:val="-2"/>
        </w:rPr>
        <w:commentReference w:id="549"/>
      </w:r>
      <w:r w:rsidR="00113C63" w:rsidRPr="00113C63">
        <w:rPr>
          <w:spacing w:val="-2"/>
        </w:rPr>
        <w:t xml:space="preserve">May </w:t>
      </w:r>
      <w:commentRangeStart w:id="550"/>
      <w:commentRangeStart w:id="551"/>
      <w:r w:rsidR="00113C63" w:rsidRPr="00113C63">
        <w:rPr>
          <w:spacing w:val="-2"/>
        </w:rPr>
        <w:t>apply.</w:t>
      </w:r>
      <w:commentRangeEnd w:id="550"/>
      <w:r w:rsidR="00113C63" w:rsidRPr="00113C63">
        <w:rPr>
          <w:spacing w:val="-2"/>
        </w:rPr>
        <w:commentReference w:id="550"/>
      </w:r>
      <w:commentRangeEnd w:id="551"/>
      <w:r w:rsidR="006131D7">
        <w:rPr>
          <w:rStyle w:val="CommentReference"/>
        </w:rPr>
        <w:commentReference w:id="551"/>
      </w:r>
    </w:p>
    <w:p w14:paraId="5A38B8E0" w14:textId="7DF11F41" w:rsidR="003E479B" w:rsidDel="00435D0E" w:rsidRDefault="003E479B">
      <w:pPr>
        <w:pStyle w:val="BodyText"/>
        <w:ind w:right="1072"/>
        <w:rPr>
          <w:del w:id="552" w:author="Ife Garba (ESO)" w:date="2024-08-15T13:36:00Z"/>
        </w:rPr>
        <w:pPrChange w:id="553" w:author="Ife Garba (ESO)" w:date="2024-08-15T13:37:00Z">
          <w:pPr>
            <w:pStyle w:val="BodyText"/>
            <w:ind w:left="1531" w:right="1072" w:hanging="1247"/>
          </w:pPr>
        </w:pPrChange>
      </w:pPr>
    </w:p>
    <w:p w14:paraId="1CBDE2E7" w14:textId="6572382B" w:rsidR="003E479B" w:rsidRDefault="003E479B">
      <w:pPr>
        <w:pStyle w:val="BodyText"/>
        <w:ind w:right="1072"/>
        <w:sectPr w:rsidR="003E479B" w:rsidSect="001C2677">
          <w:pgSz w:w="11910" w:h="16840"/>
          <w:pgMar w:top="1340" w:right="60" w:bottom="1200" w:left="1000" w:header="715" w:footer="1006" w:gutter="0"/>
          <w:cols w:space="720"/>
        </w:sectPr>
        <w:pPrChange w:id="554" w:author="Ife Garba (ESO)" w:date="2024-08-15T13:37:00Z">
          <w:pPr>
            <w:pStyle w:val="BodyText"/>
            <w:ind w:left="1531" w:right="1072" w:hanging="1247"/>
          </w:pPr>
        </w:pPrChange>
      </w:pPr>
    </w:p>
    <w:p w14:paraId="59C55102" w14:textId="77777777" w:rsidR="00735799" w:rsidRDefault="00735799">
      <w:pPr>
        <w:spacing w:line="264" w:lineRule="auto"/>
        <w:jc w:val="both"/>
        <w:sectPr w:rsidR="00735799" w:rsidSect="001C2677">
          <w:pgSz w:w="11910" w:h="16840"/>
          <w:pgMar w:top="1340" w:right="60" w:bottom="1200" w:left="1000" w:header="715" w:footer="1006" w:gutter="0"/>
          <w:cols w:num="2" w:space="720" w:equalWidth="0">
            <w:col w:w="1228" w:space="159"/>
            <w:col w:w="9463"/>
          </w:cols>
        </w:sectPr>
      </w:pPr>
    </w:p>
    <w:p w14:paraId="01C19D29" w14:textId="32B97D0A" w:rsidR="00735799" w:rsidDel="00435D0E" w:rsidRDefault="00435D0E">
      <w:pPr>
        <w:pStyle w:val="BodyText"/>
        <w:spacing w:before="4"/>
        <w:ind w:left="1560" w:hanging="1276"/>
        <w:rPr>
          <w:del w:id="555" w:author="Ife Garba (ESO)" w:date="2024-08-15T13:36:00Z"/>
          <w:sz w:val="13"/>
        </w:rPr>
        <w:pPrChange w:id="556" w:author="Ife Garba (ESO)" w:date="2024-08-15T13:37:00Z">
          <w:pPr>
            <w:pStyle w:val="BodyText"/>
            <w:spacing w:before="4"/>
          </w:pPr>
        </w:pPrChange>
      </w:pPr>
      <w:r>
        <w:rPr>
          <w:noProof/>
        </w:rPr>
        <w:drawing>
          <wp:anchor distT="0" distB="0" distL="114300" distR="114300" simplePos="0" relativeHeight="251658257" behindDoc="0" locked="0" layoutInCell="1" allowOverlap="1" wp14:anchorId="1D72FD98" wp14:editId="2A6F4073">
            <wp:simplePos x="0" y="0"/>
            <wp:positionH relativeFrom="column">
              <wp:posOffset>424180</wp:posOffset>
            </wp:positionH>
            <wp:positionV relativeFrom="paragraph">
              <wp:posOffset>248920</wp:posOffset>
            </wp:positionV>
            <wp:extent cx="1149350" cy="1013460"/>
            <wp:effectExtent l="0" t="0" r="0" b="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9350" cy="1013460"/>
                    </a:xfrm>
                    <a:prstGeom prst="rect">
                      <a:avLst/>
                    </a:prstGeom>
                    <a:noFill/>
                  </pic:spPr>
                </pic:pic>
              </a:graphicData>
            </a:graphic>
            <wp14:sizeRelH relativeFrom="margin">
              <wp14:pctWidth>0</wp14:pctWidth>
            </wp14:sizeRelH>
            <wp14:sizeRelV relativeFrom="margin">
              <wp14:pctHeight>0</wp14:pctHeight>
            </wp14:sizeRelV>
          </wp:anchor>
        </w:drawing>
      </w:r>
    </w:p>
    <w:p w14:paraId="4386C938" w14:textId="69270AF5" w:rsidR="001E27D1" w:rsidRDefault="00474BB3" w:rsidP="00D967E2">
      <w:pPr>
        <w:pStyle w:val="BodyText"/>
        <w:tabs>
          <w:tab w:val="left" w:pos="1701"/>
        </w:tabs>
        <w:spacing w:before="7"/>
        <w:ind w:left="1560" w:hanging="1276"/>
        <w:rPr>
          <w:b/>
          <w:sz w:val="25"/>
        </w:rPr>
      </w:pPr>
      <w:r w:rsidRPr="00315F4D">
        <w:t xml:space="preserve">OC2.3.5 </w:t>
      </w:r>
      <w:r w:rsidR="00D078D0">
        <w:tab/>
      </w:r>
      <w:r w:rsidRPr="00A766F1">
        <w:rPr>
          <w:u w:val="single"/>
        </w:rPr>
        <w:t>Operating Margin Data Requirements</w:t>
      </w:r>
    </w:p>
    <w:p w14:paraId="21BBC8B4" w14:textId="77777777" w:rsidR="00435D0E" w:rsidRDefault="00435D0E">
      <w:pPr>
        <w:pStyle w:val="BodyText"/>
        <w:spacing w:before="7"/>
        <w:rPr>
          <w:b/>
          <w:sz w:val="25"/>
        </w:rPr>
      </w:pP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1"/>
        <w:gridCol w:w="2270"/>
        <w:gridCol w:w="1461"/>
        <w:gridCol w:w="942"/>
        <w:gridCol w:w="1307"/>
        <w:gridCol w:w="1069"/>
      </w:tblGrid>
      <w:tr w:rsidR="00735799" w14:paraId="589F3DF8" w14:textId="77777777" w:rsidTr="00AD6E09">
        <w:trPr>
          <w:trHeight w:val="813"/>
        </w:trPr>
        <w:tc>
          <w:tcPr>
            <w:tcW w:w="2061" w:type="dxa"/>
          </w:tcPr>
          <w:p w14:paraId="10DA1581" w14:textId="77777777" w:rsidR="00735799" w:rsidRPr="004A2A74" w:rsidRDefault="00474BB3">
            <w:pPr>
              <w:pStyle w:val="TableParagraph"/>
              <w:spacing w:line="268" w:lineRule="exact"/>
              <w:ind w:left="107"/>
              <w:rPr>
                <w:rFonts w:ascii="Arial" w:eastAsia="Arial" w:hAnsi="Arial" w:cs="Arial"/>
                <w:b/>
                <w:sz w:val="20"/>
                <w:szCs w:val="20"/>
              </w:rPr>
            </w:pPr>
            <w:commentRangeStart w:id="557"/>
            <w:commentRangeStart w:id="558"/>
            <w:r w:rsidRPr="004A2A74">
              <w:rPr>
                <w:rFonts w:ascii="Arial" w:eastAsia="Arial" w:hAnsi="Arial" w:cs="Arial"/>
                <w:b/>
                <w:sz w:val="20"/>
                <w:szCs w:val="20"/>
              </w:rPr>
              <w:t>Party</w:t>
            </w:r>
          </w:p>
        </w:tc>
        <w:tc>
          <w:tcPr>
            <w:tcW w:w="2270" w:type="dxa"/>
          </w:tcPr>
          <w:p w14:paraId="1977A00D" w14:textId="6FEBDD6F" w:rsidR="00735799" w:rsidRPr="004A2A74" w:rsidRDefault="00474BB3">
            <w:pPr>
              <w:pStyle w:val="TableParagraph"/>
              <w:spacing w:before="1" w:line="237" w:lineRule="auto"/>
              <w:ind w:left="108"/>
              <w:rPr>
                <w:rFonts w:ascii="Arial" w:eastAsia="Arial" w:hAnsi="Arial" w:cs="Arial"/>
                <w:b/>
                <w:sz w:val="20"/>
                <w:szCs w:val="20"/>
              </w:rPr>
            </w:pPr>
            <w:r w:rsidRPr="004A2A74">
              <w:rPr>
                <w:rFonts w:ascii="Arial" w:eastAsia="Arial" w:hAnsi="Arial" w:cs="Arial"/>
                <w:b/>
                <w:sz w:val="20"/>
                <w:szCs w:val="20"/>
              </w:rPr>
              <w:t>By 1600 hours each Wednesday</w:t>
            </w:r>
          </w:p>
        </w:tc>
        <w:tc>
          <w:tcPr>
            <w:tcW w:w="2403" w:type="dxa"/>
            <w:gridSpan w:val="2"/>
          </w:tcPr>
          <w:p w14:paraId="1D43D051" w14:textId="77777777" w:rsidR="00735799" w:rsidRPr="004A2A74" w:rsidRDefault="00474BB3">
            <w:pPr>
              <w:pStyle w:val="TableParagraph"/>
              <w:spacing w:before="1" w:line="237" w:lineRule="auto"/>
              <w:ind w:left="106" w:right="57"/>
              <w:rPr>
                <w:rFonts w:ascii="Arial" w:eastAsia="Arial" w:hAnsi="Arial" w:cs="Arial"/>
                <w:b/>
                <w:sz w:val="20"/>
                <w:szCs w:val="20"/>
              </w:rPr>
            </w:pPr>
            <w:r w:rsidRPr="004A2A74">
              <w:rPr>
                <w:rFonts w:ascii="Arial" w:eastAsia="Arial" w:hAnsi="Arial" w:cs="Arial"/>
                <w:b/>
                <w:sz w:val="20"/>
                <w:szCs w:val="20"/>
              </w:rPr>
              <w:t>Between 1600 hours each Wednesday and</w:t>
            </w:r>
          </w:p>
          <w:p w14:paraId="4D9B72BD" w14:textId="77777777" w:rsidR="00735799" w:rsidRPr="004A2A74" w:rsidRDefault="00474BB3">
            <w:pPr>
              <w:pStyle w:val="TableParagraph"/>
              <w:spacing w:before="1" w:line="249" w:lineRule="exact"/>
              <w:ind w:left="106"/>
              <w:rPr>
                <w:rFonts w:ascii="Arial" w:eastAsia="Arial" w:hAnsi="Arial" w:cs="Arial"/>
                <w:b/>
                <w:sz w:val="20"/>
                <w:szCs w:val="20"/>
              </w:rPr>
            </w:pPr>
            <w:r w:rsidRPr="004A2A74">
              <w:rPr>
                <w:rFonts w:ascii="Arial" w:eastAsia="Arial" w:hAnsi="Arial" w:cs="Arial"/>
                <w:b/>
                <w:sz w:val="20"/>
                <w:szCs w:val="20"/>
              </w:rPr>
              <w:t>1200 hours each Friday</w:t>
            </w:r>
          </w:p>
        </w:tc>
        <w:tc>
          <w:tcPr>
            <w:tcW w:w="2376" w:type="dxa"/>
            <w:gridSpan w:val="2"/>
          </w:tcPr>
          <w:p w14:paraId="5F8DA928" w14:textId="77777777" w:rsidR="00735799" w:rsidRPr="004A2A74" w:rsidRDefault="00474BB3">
            <w:pPr>
              <w:pStyle w:val="TableParagraph"/>
              <w:spacing w:before="1" w:line="237" w:lineRule="auto"/>
              <w:ind w:left="108" w:right="89"/>
              <w:rPr>
                <w:rFonts w:ascii="Arial" w:eastAsia="Arial" w:hAnsi="Arial" w:cs="Arial"/>
                <w:b/>
                <w:sz w:val="20"/>
                <w:szCs w:val="20"/>
              </w:rPr>
            </w:pPr>
            <w:r w:rsidRPr="004A2A74">
              <w:rPr>
                <w:rFonts w:ascii="Arial" w:eastAsia="Arial" w:hAnsi="Arial" w:cs="Arial"/>
                <w:b/>
                <w:sz w:val="20"/>
                <w:szCs w:val="20"/>
              </w:rPr>
              <w:t>By 1500hours each Friday</w:t>
            </w:r>
          </w:p>
        </w:tc>
      </w:tr>
      <w:tr w:rsidR="00735799" w14:paraId="088EC5F5" w14:textId="77777777" w:rsidTr="00AD6E09">
        <w:trPr>
          <w:trHeight w:val="271"/>
        </w:trPr>
        <w:tc>
          <w:tcPr>
            <w:tcW w:w="2061" w:type="dxa"/>
          </w:tcPr>
          <w:p w14:paraId="70193625" w14:textId="77777777" w:rsidR="00735799" w:rsidRPr="004A2A74" w:rsidRDefault="00474BB3">
            <w:pPr>
              <w:pStyle w:val="TableParagraph"/>
              <w:spacing w:line="248" w:lineRule="exact"/>
              <w:ind w:left="107"/>
              <w:rPr>
                <w:rFonts w:ascii="Arial" w:eastAsia="Arial" w:hAnsi="Arial" w:cs="Arial"/>
                <w:b/>
                <w:sz w:val="20"/>
                <w:szCs w:val="20"/>
              </w:rPr>
            </w:pPr>
            <w:r w:rsidRPr="004A2A74">
              <w:rPr>
                <w:rFonts w:ascii="Arial" w:eastAsia="Arial" w:hAnsi="Arial" w:cs="Arial"/>
                <w:b/>
                <w:sz w:val="20"/>
                <w:szCs w:val="20"/>
              </w:rPr>
              <w:t>Generator</w:t>
            </w:r>
          </w:p>
        </w:tc>
        <w:tc>
          <w:tcPr>
            <w:tcW w:w="2270" w:type="dxa"/>
            <w:shd w:val="clear" w:color="auto" w:fill="BEBEBE"/>
          </w:tcPr>
          <w:p w14:paraId="123F2E98" w14:textId="03873971" w:rsidR="00735799" w:rsidRPr="00021EE4" w:rsidRDefault="00916DC9" w:rsidP="003778BE">
            <w:pPr>
              <w:pStyle w:val="TableParagraph"/>
              <w:jc w:val="center"/>
              <w:rPr>
                <w:rFonts w:ascii="Times New Roman"/>
                <w:sz w:val="18"/>
              </w:rPr>
            </w:pPr>
            <w:r w:rsidRPr="004A2A74">
              <w:rPr>
                <w:rFonts w:ascii="Arial" w:eastAsia="Arial" w:hAnsi="Arial" w:cs="Arial"/>
                <w:sz w:val="20"/>
                <w:szCs w:val="20"/>
              </w:rPr>
              <w:t>Do nothing</w:t>
            </w:r>
          </w:p>
        </w:tc>
        <w:tc>
          <w:tcPr>
            <w:tcW w:w="1461" w:type="dxa"/>
            <w:shd w:val="clear" w:color="auto" w:fill="00AFEF"/>
          </w:tcPr>
          <w:p w14:paraId="1CEB2828" w14:textId="4EE363A1" w:rsidR="00735799" w:rsidRPr="00021EE4" w:rsidRDefault="007263EA">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942" w:type="dxa"/>
            <w:shd w:val="clear" w:color="auto" w:fill="92D050"/>
          </w:tcPr>
          <w:p w14:paraId="04703D15" w14:textId="7F4618D9" w:rsidR="00735799" w:rsidRPr="00021EE4" w:rsidRDefault="007263EA">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1307" w:type="dxa"/>
            <w:shd w:val="clear" w:color="auto" w:fill="00AFEF"/>
          </w:tcPr>
          <w:p w14:paraId="60E40B18" w14:textId="047201F7" w:rsidR="00735799" w:rsidRPr="00021EE4" w:rsidRDefault="007263EA">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1069" w:type="dxa"/>
            <w:shd w:val="clear" w:color="auto" w:fill="92D050"/>
          </w:tcPr>
          <w:p w14:paraId="278A87F7" w14:textId="0AB7BFF6" w:rsidR="00735799" w:rsidRPr="00021EE4" w:rsidRDefault="007263EA">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r>
      <w:tr w:rsidR="00605502" w14:paraId="62BCDD50" w14:textId="77777777" w:rsidTr="00AD6E09">
        <w:trPr>
          <w:trHeight w:val="273"/>
        </w:trPr>
        <w:tc>
          <w:tcPr>
            <w:tcW w:w="2061" w:type="dxa"/>
          </w:tcPr>
          <w:p w14:paraId="684CF675" w14:textId="02FB907F" w:rsidR="00605502" w:rsidRPr="004A2A74" w:rsidRDefault="00605502">
            <w:pPr>
              <w:pStyle w:val="TableParagraph"/>
              <w:spacing w:line="251" w:lineRule="exact"/>
              <w:ind w:left="107"/>
              <w:rPr>
                <w:rFonts w:ascii="Arial" w:eastAsia="Arial" w:hAnsi="Arial" w:cs="Arial"/>
                <w:b/>
                <w:sz w:val="20"/>
                <w:szCs w:val="20"/>
              </w:rPr>
            </w:pPr>
            <w:r w:rsidRPr="004A2A74">
              <w:rPr>
                <w:rFonts w:ascii="Arial" w:eastAsia="Arial" w:hAnsi="Arial" w:cs="Arial"/>
                <w:b/>
                <w:sz w:val="20"/>
                <w:szCs w:val="20"/>
              </w:rPr>
              <w:t>The Company</w:t>
            </w:r>
          </w:p>
        </w:tc>
        <w:tc>
          <w:tcPr>
            <w:tcW w:w="3731" w:type="dxa"/>
            <w:gridSpan w:val="2"/>
            <w:shd w:val="clear" w:color="auto" w:fill="92D050"/>
          </w:tcPr>
          <w:p w14:paraId="3B4718C6" w14:textId="0783D81E" w:rsidR="00605502" w:rsidRPr="00021EE4" w:rsidRDefault="00605502" w:rsidP="003778BE">
            <w:pPr>
              <w:pStyle w:val="TableParagraph"/>
              <w:jc w:val="center"/>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942" w:type="dxa"/>
            <w:shd w:val="clear" w:color="auto" w:fill="00AFEF"/>
          </w:tcPr>
          <w:p w14:paraId="318E3F91" w14:textId="498D9E62" w:rsidR="00605502" w:rsidRPr="00021EE4" w:rsidRDefault="00605502">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1307" w:type="dxa"/>
            <w:shd w:val="clear" w:color="auto" w:fill="92D050"/>
          </w:tcPr>
          <w:p w14:paraId="39297D23" w14:textId="4643B636" w:rsidR="00605502" w:rsidRPr="00021EE4" w:rsidRDefault="00605502">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1069" w:type="dxa"/>
            <w:shd w:val="clear" w:color="auto" w:fill="00AFEF"/>
          </w:tcPr>
          <w:p w14:paraId="07B26AEE" w14:textId="4531DF8E" w:rsidR="00605502" w:rsidRPr="00021EE4" w:rsidRDefault="00605502">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commentRangeEnd w:id="557"/>
            <w:r w:rsidR="00AB69B6" w:rsidRPr="00021EE4">
              <w:rPr>
                <w:rStyle w:val="CommentReference"/>
                <w:rFonts w:ascii="Arial" w:eastAsia="Arial" w:hAnsi="Arial" w:cs="Arial"/>
              </w:rPr>
              <w:commentReference w:id="557"/>
            </w:r>
            <w:r w:rsidR="00021EE4">
              <w:rPr>
                <w:rStyle w:val="CommentReference"/>
                <w:rFonts w:ascii="Arial" w:eastAsia="Arial" w:hAnsi="Arial" w:cs="Arial"/>
              </w:rPr>
              <w:commentReference w:id="558"/>
            </w:r>
          </w:p>
        </w:tc>
      </w:tr>
      <w:commentRangeEnd w:id="558"/>
    </w:tbl>
    <w:p w14:paraId="6F5CB5FC" w14:textId="46A288AB" w:rsidR="005E1CB3" w:rsidRDefault="005E1CB3">
      <w:pPr>
        <w:pStyle w:val="BodyText"/>
        <w:spacing w:before="4"/>
        <w:rPr>
          <w:b/>
          <w:sz w:val="24"/>
        </w:rPr>
      </w:pPr>
    </w:p>
    <w:p w14:paraId="02833064" w14:textId="07E3167B" w:rsidR="00735799" w:rsidRDefault="005E1CB3">
      <w:pPr>
        <w:pStyle w:val="BodyText"/>
        <w:spacing w:before="4"/>
        <w:rPr>
          <w:b/>
          <w:sz w:val="24"/>
        </w:rPr>
      </w:pPr>
      <w:r>
        <w:rPr>
          <w:noProof/>
        </w:rPr>
        <mc:AlternateContent>
          <mc:Choice Requires="wps">
            <w:drawing>
              <wp:anchor distT="0" distB="0" distL="114300" distR="114300" simplePos="0" relativeHeight="251658251" behindDoc="1" locked="0" layoutInCell="1" allowOverlap="1" wp14:anchorId="798EBEA9" wp14:editId="255A9C48">
                <wp:simplePos x="0" y="0"/>
                <wp:positionH relativeFrom="page">
                  <wp:posOffset>791697</wp:posOffset>
                </wp:positionH>
                <wp:positionV relativeFrom="paragraph">
                  <wp:posOffset>12006</wp:posOffset>
                </wp:positionV>
                <wp:extent cx="5812155" cy="635"/>
                <wp:effectExtent l="0" t="0" r="0" b="8255"/>
                <wp:wrapTight wrapText="bothSides">
                  <wp:wrapPolygon edited="0">
                    <wp:start x="0" y="0"/>
                    <wp:lineTo x="0" y="20698"/>
                    <wp:lineTo x="21522" y="20698"/>
                    <wp:lineTo x="21522" y="0"/>
                    <wp:lineTo x="0" y="0"/>
                  </wp:wrapPolygon>
                </wp:wrapTight>
                <wp:docPr id="32" name="Text Box 32"/>
                <wp:cNvGraphicFramePr/>
                <a:graphic xmlns:a="http://schemas.openxmlformats.org/drawingml/2006/main">
                  <a:graphicData uri="http://schemas.microsoft.com/office/word/2010/wordprocessingShape">
                    <wps:wsp>
                      <wps:cNvSpPr txBox="1"/>
                      <wps:spPr>
                        <a:xfrm>
                          <a:off x="0" y="0"/>
                          <a:ext cx="5812155" cy="635"/>
                        </a:xfrm>
                        <a:prstGeom prst="rect">
                          <a:avLst/>
                        </a:prstGeom>
                        <a:solidFill>
                          <a:prstClr val="white"/>
                        </a:solidFill>
                        <a:ln>
                          <a:noFill/>
                        </a:ln>
                      </wps:spPr>
                      <wps:txbx>
                        <w:txbxContent>
                          <w:p w14:paraId="419A3DC6" w14:textId="18C2486D" w:rsidR="0080467F" w:rsidRPr="00E9081F" w:rsidRDefault="0080467F" w:rsidP="00851B77">
                            <w:pPr>
                              <w:pStyle w:val="Caption"/>
                              <w:jc w:val="center"/>
                              <w:rPr>
                                <w:b/>
                                <w:sz w:val="20"/>
                                <w:szCs w:val="20"/>
                              </w:rPr>
                            </w:pPr>
                            <w:r>
                              <w:t xml:space="preserve">Figure </w:t>
                            </w:r>
                            <w:r>
                              <w:fldChar w:fldCharType="begin"/>
                            </w:r>
                            <w:r>
                              <w:instrText xml:space="preserve"> SEQ Figure \* ARABIC </w:instrText>
                            </w:r>
                            <w:r>
                              <w:fldChar w:fldCharType="separate"/>
                            </w:r>
                            <w:ins w:id="559" w:author="Deborah Spencer (NESO)" w:date="2024-11-20T07:42:00Z">
                              <w:r w:rsidR="009C1FA4">
                                <w:rPr>
                                  <w:noProof/>
                                </w:rPr>
                                <w:t>15</w:t>
                              </w:r>
                            </w:ins>
                            <w:del w:id="560" w:author="Deborah Spencer (NESO)" w:date="2024-11-19T17:18:00Z">
                              <w:r w:rsidR="00D67C2D" w:rsidDel="00E309ED">
                                <w:rPr>
                                  <w:noProof/>
                                </w:rPr>
                                <w:delText>15</w:delText>
                              </w:r>
                            </w:del>
                            <w:r>
                              <w:rPr>
                                <w:noProof/>
                              </w:rPr>
                              <w:fldChar w:fldCharType="end"/>
                            </w:r>
                            <w:r>
                              <w:t xml:space="preserve">: </w:t>
                            </w:r>
                            <w:r w:rsidR="00813359" w:rsidRPr="00813359">
                              <w:t>Overview of obligations under Operating Margin Data Requirements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98EBEA9" id="Text Box 32" o:spid="_x0000_s1034" type="#_x0000_t202" style="position:absolute;margin-left:62.35pt;margin-top:.95pt;width:457.65pt;height:.05pt;z-index:-251658229;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" stroked="f">
                <v:textbox style="mso-fit-shape-to-text:t" inset="0,0,0,0">
                  <w:txbxContent>
                    <w:p w14:paraId="419A3DC6" w14:textId="18C2486D" w:rsidR="0080467F" w:rsidRPr="00E9081F" w:rsidRDefault="0080467F" w:rsidP="00851B77">
                      <w:pPr>
                        <w:pStyle w:val="Caption"/>
                        <w:jc w:val="center"/>
                        <w:rPr>
                          <w:b/>
                          <w:sz w:val="20"/>
                          <w:szCs w:val="20"/>
                        </w:rPr>
                      </w:pPr>
                      <w:r>
                        <w:t xml:space="preserve">Figure </w:t>
                      </w:r>
                      <w:r>
                        <w:fldChar w:fldCharType="begin"/>
                      </w:r>
                      <w:r>
                        <w:instrText xml:space="preserve"> SEQ Figure \* ARABIC </w:instrText>
                      </w:r>
                      <w:r>
                        <w:fldChar w:fldCharType="separate"/>
                      </w:r>
                      <w:ins w:id="468" w:author="Deborah Spencer (NESO)" w:date="2024-11-20T07:42:00Z">
                        <w:r w:rsidR="009C1FA4">
                          <w:rPr>
                            <w:noProof/>
                          </w:rPr>
                          <w:t>15</w:t>
                        </w:r>
                      </w:ins>
                      <w:del w:id="469" w:author="Deborah Spencer (NESO)" w:date="2024-11-19T17:18:00Z">
                        <w:r w:rsidR="00D67C2D" w:rsidDel="00E309ED">
                          <w:rPr>
                            <w:noProof/>
                          </w:rPr>
                          <w:delText>15</w:delText>
                        </w:r>
                      </w:del>
                      <w:r>
                        <w:rPr>
                          <w:noProof/>
                        </w:rPr>
                        <w:fldChar w:fldCharType="end"/>
                      </w:r>
                      <w:r>
                        <w:t xml:space="preserve">: </w:t>
                      </w:r>
                      <w:r w:rsidR="00813359" w:rsidRPr="00813359">
                        <w:t>Overview of obligations under Operating Margin Data Requirements</w:t>
                      </w:r>
                    </w:p>
                  </w:txbxContent>
                </v:textbox>
                <w10:wrap type="tight" anchorx="page"/>
              </v:shape>
            </w:pict>
          </mc:Fallback>
        </mc:AlternateContent>
      </w:r>
    </w:p>
    <w:p w14:paraId="3721042D" w14:textId="77777777" w:rsidR="0006042C" w:rsidRDefault="0006042C" w:rsidP="0006042C">
      <w:pPr>
        <w:pStyle w:val="Caption"/>
        <w:jc w:val="center"/>
      </w:pPr>
    </w:p>
    <w:p w14:paraId="02530E0D" w14:textId="3C88F61C" w:rsidR="007757A3" w:rsidRPr="007757A3" w:rsidRDefault="00D967E2" w:rsidP="00AD6E09">
      <w:r>
        <w:t xml:space="preserve">           </w:t>
      </w:r>
      <w:r w:rsidRPr="00D967E2">
        <w:rPr>
          <w:noProof/>
        </w:rPr>
        <w:drawing>
          <wp:inline distT="0" distB="0" distL="0" distR="0" wp14:anchorId="6D567326" wp14:editId="7A95F53F">
            <wp:extent cx="5819775" cy="292061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852467" cy="2937021"/>
                    </a:xfrm>
                    <a:prstGeom prst="rect">
                      <a:avLst/>
                    </a:prstGeom>
                  </pic:spPr>
                </pic:pic>
              </a:graphicData>
            </a:graphic>
          </wp:inline>
        </w:drawing>
      </w:r>
      <w:r>
        <w:t xml:space="preserve"> </w:t>
      </w:r>
    </w:p>
    <w:p w14:paraId="5D59E2AE" w14:textId="67D14369" w:rsidR="0006042C" w:rsidRDefault="0006042C">
      <w:pPr>
        <w:pStyle w:val="Caption"/>
        <w:jc w:val="center"/>
      </w:pPr>
    </w:p>
    <w:p w14:paraId="7A186673" w14:textId="390B7F94" w:rsidR="0006042C" w:rsidRPr="004B6B49" w:rsidRDefault="007757A3" w:rsidP="00AD6E09">
      <w:pPr>
        <w:pStyle w:val="Caption"/>
        <w:rPr>
          <w:noProof/>
        </w:rPr>
      </w:pPr>
      <w:r>
        <w:rPr>
          <w:i w:val="0"/>
          <w:iCs w:val="0"/>
        </w:rPr>
        <w:t xml:space="preserve">                                    </w:t>
      </w:r>
      <w:r w:rsidR="0006042C">
        <w:t xml:space="preserve">Figure </w:t>
      </w:r>
      <w:r>
        <w:fldChar w:fldCharType="begin"/>
      </w:r>
      <w:r>
        <w:instrText xml:space="preserve"> SEQ Figure \* ARABIC </w:instrText>
      </w:r>
      <w:r>
        <w:fldChar w:fldCharType="separate"/>
      </w:r>
      <w:ins w:id="561" w:author="Deborah Spencer (NESO)" w:date="2024-11-20T07:42:00Z">
        <w:r w:rsidR="009C1FA4">
          <w:rPr>
            <w:noProof/>
          </w:rPr>
          <w:t>16</w:t>
        </w:r>
      </w:ins>
      <w:del w:id="562" w:author="Deborah Spencer (NESO)" w:date="2024-11-19T17:18:00Z">
        <w:r w:rsidR="0006042C" w:rsidDel="00E309ED">
          <w:rPr>
            <w:noProof/>
          </w:rPr>
          <w:delText>16</w:delText>
        </w:r>
      </w:del>
      <w:r>
        <w:rPr>
          <w:noProof/>
        </w:rPr>
        <w:fldChar w:fldCharType="end"/>
      </w:r>
      <w:r w:rsidR="0006042C">
        <w:t xml:space="preserve">: Overview </w:t>
      </w:r>
      <w:r w:rsidR="0006042C" w:rsidRPr="002D48E1">
        <w:t>of obligations under Operating Margin Data Requirements</w:t>
      </w:r>
    </w:p>
    <w:p w14:paraId="48829DB6" w14:textId="3E34455A" w:rsidR="00735799" w:rsidRDefault="0013263F" w:rsidP="00851B77">
      <w:pPr>
        <w:pStyle w:val="Caption"/>
      </w:pPr>
      <w:commentRangeStart w:id="563"/>
      <w:commentRangeStart w:id="564"/>
      <w:commentRangeEnd w:id="563"/>
      <w:r>
        <w:rPr>
          <w:rStyle w:val="CommentReference"/>
          <w:i w:val="0"/>
          <w:iCs w:val="0"/>
          <w:color w:val="auto"/>
        </w:rPr>
        <w:commentReference w:id="563"/>
      </w:r>
      <w:commentRangeEnd w:id="564"/>
      <w:r w:rsidR="00917664">
        <w:rPr>
          <w:rStyle w:val="CommentReference"/>
          <w:i w:val="0"/>
          <w:iCs w:val="0"/>
          <w:color w:val="auto"/>
        </w:rPr>
        <w:commentReference w:id="564"/>
      </w:r>
    </w:p>
    <w:p w14:paraId="55E92608" w14:textId="77777777" w:rsidR="00735799" w:rsidRDefault="00735799">
      <w:pPr>
        <w:sectPr w:rsidR="00735799" w:rsidSect="001C2677">
          <w:type w:val="continuous"/>
          <w:pgSz w:w="11910" w:h="16840"/>
          <w:pgMar w:top="1340" w:right="60" w:bottom="1200" w:left="1000" w:header="715" w:footer="1006" w:gutter="0"/>
          <w:cols w:space="720"/>
        </w:sectPr>
      </w:pPr>
    </w:p>
    <w:p w14:paraId="6C64F5B8" w14:textId="77777777" w:rsidR="00735799" w:rsidRDefault="00474BB3" w:rsidP="00682F92">
      <w:pPr>
        <w:pStyle w:val="BodyText"/>
        <w:spacing w:before="89"/>
        <w:ind w:left="1560" w:hanging="1276"/>
        <w:jc w:val="both"/>
      </w:pPr>
      <w:r>
        <w:lastRenderedPageBreak/>
        <w:t>OC2.3.5.1</w:t>
      </w:r>
      <w:r>
        <w:rPr>
          <w:spacing w:val="67"/>
        </w:rPr>
        <w:t xml:space="preserve">    </w:t>
      </w:r>
      <w:r>
        <w:rPr>
          <w:u w:val="single"/>
        </w:rPr>
        <w:t>Modifications to</w:t>
      </w:r>
      <w:r>
        <w:rPr>
          <w:spacing w:val="-1"/>
          <w:u w:val="single"/>
        </w:rPr>
        <w:t xml:space="preserve"> </w:t>
      </w:r>
      <w:r>
        <w:rPr>
          <w:u w:val="single"/>
        </w:rPr>
        <w:t>Low</w:t>
      </w:r>
      <w:r>
        <w:rPr>
          <w:spacing w:val="-5"/>
          <w:u w:val="single"/>
        </w:rPr>
        <w:t xml:space="preserve"> </w:t>
      </w:r>
      <w:r>
        <w:rPr>
          <w:u w:val="single"/>
        </w:rPr>
        <w:t>Frequency</w:t>
      </w:r>
      <w:r>
        <w:rPr>
          <w:spacing w:val="-4"/>
          <w:u w:val="single"/>
        </w:rPr>
        <w:t xml:space="preserve"> </w:t>
      </w:r>
      <w:r>
        <w:rPr>
          <w:u w:val="single"/>
        </w:rPr>
        <w:t>Relay</w:t>
      </w:r>
      <w:r>
        <w:rPr>
          <w:spacing w:val="-4"/>
          <w:u w:val="single"/>
        </w:rPr>
        <w:t xml:space="preserve"> </w:t>
      </w:r>
      <w:r>
        <w:rPr>
          <w:u w:val="single"/>
        </w:rPr>
        <w:t>settings</w:t>
      </w:r>
      <w:r>
        <w:rPr>
          <w:spacing w:val="-1"/>
          <w:u w:val="single"/>
        </w:rPr>
        <w:t xml:space="preserve"> </w:t>
      </w:r>
      <w:r>
        <w:rPr>
          <w:u w:val="single"/>
        </w:rPr>
        <w:t>for</w:t>
      </w:r>
      <w:r>
        <w:rPr>
          <w:spacing w:val="-5"/>
          <w:u w:val="single"/>
        </w:rPr>
        <w:t xml:space="preserve"> </w:t>
      </w:r>
      <w:r>
        <w:rPr>
          <w:u w:val="single"/>
        </w:rPr>
        <w:t>Fast</w:t>
      </w:r>
      <w:r>
        <w:rPr>
          <w:spacing w:val="-5"/>
          <w:u w:val="single"/>
        </w:rPr>
        <w:t xml:space="preserve"> </w:t>
      </w:r>
      <w:r>
        <w:rPr>
          <w:u w:val="single"/>
        </w:rPr>
        <w:t>Start</w:t>
      </w:r>
      <w:r>
        <w:rPr>
          <w:spacing w:val="-2"/>
          <w:u w:val="single"/>
        </w:rPr>
        <w:t xml:space="preserve"> </w:t>
      </w:r>
      <w:r>
        <w:rPr>
          <w:u w:val="single"/>
        </w:rPr>
        <w:t>from</w:t>
      </w:r>
      <w:r>
        <w:rPr>
          <w:spacing w:val="-4"/>
          <w:u w:val="single"/>
        </w:rPr>
        <w:t xml:space="preserve"> </w:t>
      </w:r>
      <w:r>
        <w:rPr>
          <w:spacing w:val="-2"/>
          <w:u w:val="single"/>
        </w:rPr>
        <w:t>standby</w:t>
      </w:r>
    </w:p>
    <w:p w14:paraId="78337480" w14:textId="77777777" w:rsidR="00735799" w:rsidRDefault="00474BB3">
      <w:pPr>
        <w:spacing w:before="142" w:line="264" w:lineRule="auto"/>
        <w:ind w:left="1717" w:right="1211"/>
        <w:rPr>
          <w:b/>
          <w:sz w:val="20"/>
        </w:rPr>
      </w:pPr>
      <w:r>
        <w:rPr>
          <w:sz w:val="20"/>
        </w:rPr>
        <w:t xml:space="preserve">‘Relay settings’ in this OC2.3.5.1 refers to the settings of </w:t>
      </w:r>
      <w:r>
        <w:rPr>
          <w:b/>
          <w:sz w:val="20"/>
        </w:rPr>
        <w:t xml:space="preserve">Low Frequency Relays </w:t>
      </w:r>
      <w:r>
        <w:rPr>
          <w:sz w:val="20"/>
        </w:rPr>
        <w:t xml:space="preserve">in respect of generating </w:t>
      </w:r>
      <w:r>
        <w:rPr>
          <w:b/>
          <w:sz w:val="20"/>
        </w:rPr>
        <w:t xml:space="preserve">Plant </w:t>
      </w:r>
      <w:r>
        <w:rPr>
          <w:sz w:val="20"/>
        </w:rPr>
        <w:t xml:space="preserve">that is available for start from standby by </w:t>
      </w:r>
      <w:r>
        <w:rPr>
          <w:b/>
          <w:sz w:val="20"/>
        </w:rPr>
        <w:t>Low Frequency Relay</w:t>
      </w:r>
      <w:r>
        <w:rPr>
          <w:b/>
          <w:spacing w:val="-3"/>
          <w:sz w:val="20"/>
        </w:rPr>
        <w:t xml:space="preserve"> </w:t>
      </w:r>
      <w:r>
        <w:rPr>
          <w:sz w:val="20"/>
        </w:rPr>
        <w:t>initiation</w:t>
      </w:r>
      <w:r>
        <w:rPr>
          <w:spacing w:val="-4"/>
          <w:sz w:val="20"/>
        </w:rPr>
        <w:t xml:space="preserve"> </w:t>
      </w:r>
      <w:r>
        <w:rPr>
          <w:sz w:val="20"/>
        </w:rPr>
        <w:t>with</w:t>
      </w:r>
      <w:r>
        <w:rPr>
          <w:spacing w:val="-4"/>
          <w:sz w:val="20"/>
        </w:rPr>
        <w:t xml:space="preserve"> </w:t>
      </w:r>
      <w:r>
        <w:rPr>
          <w:b/>
          <w:sz w:val="20"/>
        </w:rPr>
        <w:t>Fast</w:t>
      </w:r>
      <w:r>
        <w:rPr>
          <w:b/>
          <w:spacing w:val="-2"/>
          <w:sz w:val="20"/>
        </w:rPr>
        <w:t xml:space="preserve"> </w:t>
      </w:r>
      <w:r>
        <w:rPr>
          <w:b/>
          <w:sz w:val="20"/>
        </w:rPr>
        <w:t>Start</w:t>
      </w:r>
      <w:r>
        <w:rPr>
          <w:b/>
          <w:spacing w:val="-4"/>
          <w:sz w:val="20"/>
        </w:rPr>
        <w:t xml:space="preserve"> </w:t>
      </w:r>
      <w:r>
        <w:rPr>
          <w:b/>
          <w:sz w:val="20"/>
        </w:rPr>
        <w:t>Capability</w:t>
      </w:r>
      <w:r>
        <w:rPr>
          <w:b/>
          <w:spacing w:val="-3"/>
          <w:sz w:val="20"/>
        </w:rPr>
        <w:t xml:space="preserve"> </w:t>
      </w:r>
      <w:r>
        <w:rPr>
          <w:sz w:val="20"/>
        </w:rPr>
        <w:t>agreed</w:t>
      </w:r>
      <w:r>
        <w:rPr>
          <w:spacing w:val="-3"/>
          <w:sz w:val="20"/>
        </w:rPr>
        <w:t xml:space="preserve"> </w:t>
      </w:r>
      <w:r>
        <w:rPr>
          <w:sz w:val="20"/>
        </w:rPr>
        <w:t>in</w:t>
      </w:r>
      <w:r>
        <w:rPr>
          <w:spacing w:val="-3"/>
          <w:sz w:val="20"/>
        </w:rPr>
        <w:t xml:space="preserve"> </w:t>
      </w:r>
      <w:r>
        <w:rPr>
          <w:sz w:val="20"/>
        </w:rPr>
        <w:t>the</w:t>
      </w:r>
      <w:r>
        <w:rPr>
          <w:spacing w:val="-5"/>
          <w:sz w:val="20"/>
        </w:rPr>
        <w:t xml:space="preserve"> </w:t>
      </w:r>
      <w:r>
        <w:rPr>
          <w:sz w:val="20"/>
        </w:rPr>
        <w:t>relevant</w:t>
      </w:r>
      <w:r>
        <w:rPr>
          <w:spacing w:val="-4"/>
          <w:sz w:val="20"/>
        </w:rPr>
        <w:t xml:space="preserve"> </w:t>
      </w:r>
      <w:r>
        <w:rPr>
          <w:b/>
          <w:sz w:val="20"/>
        </w:rPr>
        <w:t>Bilateral</w:t>
      </w:r>
      <w:r>
        <w:rPr>
          <w:b/>
          <w:spacing w:val="-5"/>
          <w:sz w:val="20"/>
        </w:rPr>
        <w:t xml:space="preserve"> </w:t>
      </w:r>
      <w:r>
        <w:rPr>
          <w:b/>
          <w:sz w:val="20"/>
        </w:rPr>
        <w:t>Agreement</w:t>
      </w:r>
      <w:r w:rsidRPr="00EE3D0B">
        <w:rPr>
          <w:bCs/>
          <w:sz w:val="20"/>
        </w:rPr>
        <w:t>.</w:t>
      </w:r>
    </w:p>
    <w:p w14:paraId="690938A0" w14:textId="77777777" w:rsidR="00735799" w:rsidRDefault="00735799">
      <w:pPr>
        <w:pStyle w:val="BodyText"/>
        <w:spacing w:before="1"/>
        <w:rPr>
          <w:b/>
          <w:sz w:val="22"/>
        </w:rPr>
      </w:pPr>
    </w:p>
    <w:p w14:paraId="21CE4225" w14:textId="77777777" w:rsidR="00735799" w:rsidRDefault="00474BB3" w:rsidP="00851B77">
      <w:pPr>
        <w:pStyle w:val="BodyText"/>
        <w:ind w:left="975" w:firstLine="720"/>
        <w:jc w:val="both"/>
      </w:pPr>
      <w:r>
        <w:rPr>
          <w:u w:val="single"/>
        </w:rPr>
        <w:t>By</w:t>
      </w:r>
      <w:r>
        <w:rPr>
          <w:spacing w:val="-5"/>
          <w:u w:val="single"/>
        </w:rPr>
        <w:t xml:space="preserve"> </w:t>
      </w:r>
      <w:r>
        <w:rPr>
          <w:u w:val="single"/>
        </w:rPr>
        <w:t>1600</w:t>
      </w:r>
      <w:r>
        <w:rPr>
          <w:spacing w:val="-5"/>
          <w:u w:val="single"/>
        </w:rPr>
        <w:t xml:space="preserve"> </w:t>
      </w:r>
      <w:r>
        <w:rPr>
          <w:u w:val="single"/>
        </w:rPr>
        <w:t>hours</w:t>
      </w:r>
      <w:r>
        <w:rPr>
          <w:spacing w:val="-5"/>
          <w:u w:val="single"/>
        </w:rPr>
        <w:t xml:space="preserve"> </w:t>
      </w:r>
      <w:r>
        <w:rPr>
          <w:u w:val="single"/>
        </w:rPr>
        <w:t>each</w:t>
      </w:r>
      <w:r>
        <w:rPr>
          <w:spacing w:val="-2"/>
          <w:u w:val="single"/>
        </w:rPr>
        <w:t xml:space="preserve"> Wednesday</w:t>
      </w:r>
    </w:p>
    <w:p w14:paraId="00CC4E20" w14:textId="6F7F9F6F" w:rsidR="00735799" w:rsidRDefault="00474BB3">
      <w:pPr>
        <w:pStyle w:val="BodyText"/>
        <w:spacing w:before="142" w:line="264" w:lineRule="auto"/>
        <w:ind w:left="1695" w:right="1210"/>
        <w:jc w:val="both"/>
      </w:pPr>
      <w:r>
        <w:t xml:space="preserve">A change in relay settings </w:t>
      </w:r>
      <w:r w:rsidR="007C4460">
        <w:t>sha</w:t>
      </w:r>
      <w:r>
        <w:t xml:space="preserve">ll be sent by </w:t>
      </w:r>
      <w:r>
        <w:rPr>
          <w:b/>
        </w:rPr>
        <w:t xml:space="preserve">The Company </w:t>
      </w:r>
      <w:r>
        <w:t>no later than 1600 hours on a Wednesday to apply from 1000 hours on the Monday following. The settings allocated to particular</w:t>
      </w:r>
      <w:r>
        <w:rPr>
          <w:spacing w:val="-4"/>
        </w:rPr>
        <w:t xml:space="preserve"> </w:t>
      </w:r>
      <w:r>
        <w:rPr>
          <w:b/>
        </w:rPr>
        <w:t>Large</w:t>
      </w:r>
      <w:r>
        <w:rPr>
          <w:b/>
          <w:spacing w:val="-4"/>
        </w:rPr>
        <w:t xml:space="preserve"> </w:t>
      </w:r>
      <w:r>
        <w:rPr>
          <w:b/>
        </w:rPr>
        <w:t>Power</w:t>
      </w:r>
      <w:r>
        <w:rPr>
          <w:b/>
          <w:spacing w:val="-4"/>
        </w:rPr>
        <w:t xml:space="preserve"> </w:t>
      </w:r>
      <w:r>
        <w:rPr>
          <w:b/>
        </w:rPr>
        <w:t>Stations</w:t>
      </w:r>
      <w:r>
        <w:rPr>
          <w:b/>
          <w:spacing w:val="-3"/>
        </w:rPr>
        <w:t xml:space="preserve"> </w:t>
      </w:r>
      <w:r>
        <w:t>may</w:t>
      </w:r>
      <w:r>
        <w:rPr>
          <w:spacing w:val="-4"/>
        </w:rPr>
        <w:t xml:space="preserve"> </w:t>
      </w:r>
      <w:r>
        <w:t>be</w:t>
      </w:r>
      <w:r>
        <w:rPr>
          <w:spacing w:val="-6"/>
        </w:rPr>
        <w:t xml:space="preserve"> </w:t>
      </w:r>
      <w:r>
        <w:t>interchanged</w:t>
      </w:r>
      <w:r>
        <w:rPr>
          <w:spacing w:val="-4"/>
        </w:rPr>
        <w:t xml:space="preserve"> </w:t>
      </w:r>
      <w:r>
        <w:t>between</w:t>
      </w:r>
      <w:r>
        <w:rPr>
          <w:spacing w:val="-6"/>
        </w:rPr>
        <w:t xml:space="preserve"> </w:t>
      </w:r>
      <w:r>
        <w:t>49.70Hz</w:t>
      </w:r>
      <w:r>
        <w:rPr>
          <w:spacing w:val="-4"/>
        </w:rPr>
        <w:t xml:space="preserve"> </w:t>
      </w:r>
      <w:r>
        <w:t>and</w:t>
      </w:r>
      <w:r>
        <w:rPr>
          <w:spacing w:val="-5"/>
        </w:rPr>
        <w:t xml:space="preserve"> </w:t>
      </w:r>
      <w:r>
        <w:t>49.60Hz</w:t>
      </w:r>
      <w:r>
        <w:rPr>
          <w:spacing w:val="-4"/>
        </w:rPr>
        <w:t xml:space="preserve"> </w:t>
      </w:r>
      <w:r>
        <w:t xml:space="preserve">(or such other </w:t>
      </w:r>
      <w:r>
        <w:rPr>
          <w:b/>
        </w:rPr>
        <w:t xml:space="preserve">System Frequencies </w:t>
      </w:r>
      <w:r>
        <w:t xml:space="preserve">as </w:t>
      </w:r>
      <w:r>
        <w:rPr>
          <w:b/>
        </w:rPr>
        <w:t xml:space="preserve">The Company </w:t>
      </w:r>
      <w:r>
        <w:t xml:space="preserve">may have specified) provided the overall capacity at each setting and </w:t>
      </w:r>
      <w:r>
        <w:rPr>
          <w:b/>
        </w:rPr>
        <w:t xml:space="preserve">System </w:t>
      </w:r>
      <w:r>
        <w:t xml:space="preserve">requirements can, in </w:t>
      </w:r>
      <w:r>
        <w:rPr>
          <w:b/>
        </w:rPr>
        <w:t xml:space="preserve">The Company’s </w:t>
      </w:r>
      <w:r>
        <w:t>view, be met.</w:t>
      </w:r>
    </w:p>
    <w:p w14:paraId="38DDDC72" w14:textId="77777777" w:rsidR="00735799" w:rsidRDefault="00474BB3">
      <w:pPr>
        <w:pStyle w:val="BodyText"/>
        <w:spacing w:before="122"/>
        <w:ind w:left="1695"/>
        <w:jc w:val="both"/>
      </w:pPr>
      <w:r>
        <w:rPr>
          <w:u w:val="single"/>
        </w:rPr>
        <w:t>Between</w:t>
      </w:r>
      <w:r>
        <w:rPr>
          <w:spacing w:val="-6"/>
          <w:u w:val="single"/>
        </w:rPr>
        <w:t xml:space="preserve"> </w:t>
      </w:r>
      <w:r>
        <w:rPr>
          <w:u w:val="single"/>
        </w:rPr>
        <w:t>1600</w:t>
      </w:r>
      <w:r>
        <w:rPr>
          <w:spacing w:val="-8"/>
          <w:u w:val="single"/>
        </w:rPr>
        <w:t xml:space="preserve"> </w:t>
      </w:r>
      <w:r>
        <w:rPr>
          <w:u w:val="single"/>
        </w:rPr>
        <w:t>hours</w:t>
      </w:r>
      <w:r>
        <w:rPr>
          <w:spacing w:val="-6"/>
          <w:u w:val="single"/>
        </w:rPr>
        <w:t xml:space="preserve"> </w:t>
      </w:r>
      <w:r>
        <w:rPr>
          <w:u w:val="single"/>
        </w:rPr>
        <w:t>each</w:t>
      </w:r>
      <w:r>
        <w:rPr>
          <w:spacing w:val="-4"/>
          <w:u w:val="single"/>
        </w:rPr>
        <w:t xml:space="preserve"> </w:t>
      </w:r>
      <w:r>
        <w:rPr>
          <w:u w:val="single"/>
        </w:rPr>
        <w:t>Wednesday</w:t>
      </w:r>
      <w:r>
        <w:rPr>
          <w:spacing w:val="-5"/>
          <w:u w:val="single"/>
        </w:rPr>
        <w:t xml:space="preserve"> </w:t>
      </w:r>
      <w:r>
        <w:rPr>
          <w:u w:val="single"/>
        </w:rPr>
        <w:t>and</w:t>
      </w:r>
      <w:r>
        <w:rPr>
          <w:spacing w:val="-5"/>
          <w:u w:val="single"/>
        </w:rPr>
        <w:t xml:space="preserve"> </w:t>
      </w:r>
      <w:r>
        <w:rPr>
          <w:u w:val="single"/>
        </w:rPr>
        <w:t>1200</w:t>
      </w:r>
      <w:r>
        <w:rPr>
          <w:spacing w:val="-8"/>
          <w:u w:val="single"/>
        </w:rPr>
        <w:t xml:space="preserve"> </w:t>
      </w:r>
      <w:r>
        <w:rPr>
          <w:u w:val="single"/>
        </w:rPr>
        <w:t>hours</w:t>
      </w:r>
      <w:r>
        <w:rPr>
          <w:spacing w:val="-6"/>
          <w:u w:val="single"/>
        </w:rPr>
        <w:t xml:space="preserve"> </w:t>
      </w:r>
      <w:r>
        <w:rPr>
          <w:u w:val="single"/>
        </w:rPr>
        <w:t>each</w:t>
      </w:r>
      <w:r>
        <w:rPr>
          <w:spacing w:val="-8"/>
          <w:u w:val="single"/>
        </w:rPr>
        <w:t xml:space="preserve"> </w:t>
      </w:r>
      <w:r>
        <w:rPr>
          <w:spacing w:val="-2"/>
          <w:u w:val="single"/>
        </w:rPr>
        <w:t>Friday</w:t>
      </w:r>
    </w:p>
    <w:p w14:paraId="325ECB72" w14:textId="0E14581E" w:rsidR="00735799" w:rsidRDefault="00474BB3">
      <w:pPr>
        <w:pStyle w:val="BodyText"/>
        <w:spacing w:before="142" w:line="264" w:lineRule="auto"/>
        <w:ind w:left="1695" w:right="1208"/>
        <w:jc w:val="both"/>
      </w:pPr>
      <w:r>
        <w:t xml:space="preserve">If a </w:t>
      </w:r>
      <w:r w:rsidRPr="00D916F2">
        <w:rPr>
          <w:b/>
        </w:rPr>
        <w:t>Generator</w:t>
      </w:r>
      <w:r>
        <w:rPr>
          <w:b/>
          <w:color w:val="00AFEF"/>
        </w:rPr>
        <w:t xml:space="preserve"> </w:t>
      </w:r>
      <w:r>
        <w:t xml:space="preserve">wishes to discuss or interchange settings it should contact </w:t>
      </w:r>
      <w:r>
        <w:rPr>
          <w:b/>
        </w:rPr>
        <w:t xml:space="preserve">The Company </w:t>
      </w:r>
      <w:r>
        <w:t xml:space="preserve">by 1200 hours on the Friday prior to the Monday on which it would like to institute the changes to seek </w:t>
      </w:r>
      <w:r>
        <w:rPr>
          <w:b/>
        </w:rPr>
        <w:t xml:space="preserve">The Company’s </w:t>
      </w:r>
      <w:r>
        <w:t>agreement.</w:t>
      </w:r>
      <w:r>
        <w:rPr>
          <w:spacing w:val="40"/>
        </w:rPr>
        <w:t xml:space="preserve"> </w:t>
      </w:r>
      <w:r>
        <w:t xml:space="preserve">If </w:t>
      </w:r>
      <w:r>
        <w:rPr>
          <w:b/>
        </w:rPr>
        <w:t xml:space="preserve">The Company </w:t>
      </w:r>
      <w:r>
        <w:t xml:space="preserve">agrees, </w:t>
      </w:r>
      <w:r>
        <w:rPr>
          <w:b/>
        </w:rPr>
        <w:t xml:space="preserve">The Company </w:t>
      </w:r>
      <w:r w:rsidR="00485BFB">
        <w:t>sha</w:t>
      </w:r>
      <w:r>
        <w:t>ll then send confirmation of the agreed new settings.</w:t>
      </w:r>
    </w:p>
    <w:p w14:paraId="79AFA509" w14:textId="77777777" w:rsidR="00735799" w:rsidRDefault="00474BB3">
      <w:pPr>
        <w:pStyle w:val="BodyText"/>
        <w:spacing w:before="121"/>
        <w:ind w:left="1695"/>
        <w:jc w:val="both"/>
      </w:pPr>
      <w:r>
        <w:rPr>
          <w:u w:val="single"/>
        </w:rPr>
        <w:t>By</w:t>
      </w:r>
      <w:r>
        <w:rPr>
          <w:spacing w:val="-5"/>
          <w:u w:val="single"/>
        </w:rPr>
        <w:t xml:space="preserve"> </w:t>
      </w:r>
      <w:r>
        <w:rPr>
          <w:u w:val="single"/>
        </w:rPr>
        <w:t>1500</w:t>
      </w:r>
      <w:r>
        <w:rPr>
          <w:spacing w:val="-6"/>
          <w:u w:val="single"/>
        </w:rPr>
        <w:t xml:space="preserve"> </w:t>
      </w:r>
      <w:r>
        <w:rPr>
          <w:u w:val="single"/>
        </w:rPr>
        <w:t>hours</w:t>
      </w:r>
      <w:r>
        <w:rPr>
          <w:spacing w:val="-5"/>
          <w:u w:val="single"/>
        </w:rPr>
        <w:t xml:space="preserve"> </w:t>
      </w:r>
      <w:r>
        <w:rPr>
          <w:u w:val="single"/>
        </w:rPr>
        <w:t>each</w:t>
      </w:r>
      <w:r>
        <w:rPr>
          <w:spacing w:val="-6"/>
          <w:u w:val="single"/>
        </w:rPr>
        <w:t xml:space="preserve"> </w:t>
      </w:r>
      <w:r>
        <w:rPr>
          <w:spacing w:val="-2"/>
          <w:u w:val="single"/>
        </w:rPr>
        <w:t>Friday</w:t>
      </w:r>
    </w:p>
    <w:p w14:paraId="625B3531" w14:textId="1C1BC067" w:rsidR="00735799" w:rsidRDefault="00474BB3">
      <w:pPr>
        <w:pStyle w:val="BodyText"/>
        <w:spacing w:before="142" w:line="264" w:lineRule="auto"/>
        <w:ind w:left="1695" w:right="1209"/>
        <w:jc w:val="both"/>
      </w:pPr>
      <w:r>
        <w:t>If</w:t>
      </w:r>
      <w:r>
        <w:rPr>
          <w:spacing w:val="-14"/>
        </w:rPr>
        <w:t xml:space="preserve"> </w:t>
      </w:r>
      <w:r>
        <w:t>any</w:t>
      </w:r>
      <w:r>
        <w:rPr>
          <w:spacing w:val="-14"/>
        </w:rPr>
        <w:t xml:space="preserve"> </w:t>
      </w:r>
      <w:r>
        <w:t>alterations</w:t>
      </w:r>
      <w:r>
        <w:rPr>
          <w:spacing w:val="-14"/>
        </w:rPr>
        <w:t xml:space="preserve"> </w:t>
      </w:r>
      <w:r>
        <w:t>to</w:t>
      </w:r>
      <w:r>
        <w:rPr>
          <w:spacing w:val="-14"/>
        </w:rPr>
        <w:t xml:space="preserve"> </w:t>
      </w:r>
      <w:r>
        <w:t>relay</w:t>
      </w:r>
      <w:r>
        <w:rPr>
          <w:spacing w:val="-14"/>
        </w:rPr>
        <w:t xml:space="preserve"> </w:t>
      </w:r>
      <w:r>
        <w:t>settings</w:t>
      </w:r>
      <w:r>
        <w:rPr>
          <w:spacing w:val="-14"/>
        </w:rPr>
        <w:t xml:space="preserve"> </w:t>
      </w:r>
      <w:r>
        <w:t>have</w:t>
      </w:r>
      <w:r>
        <w:rPr>
          <w:spacing w:val="-14"/>
        </w:rPr>
        <w:t xml:space="preserve"> </w:t>
      </w:r>
      <w:r>
        <w:t>been</w:t>
      </w:r>
      <w:r>
        <w:rPr>
          <w:spacing w:val="-14"/>
        </w:rPr>
        <w:t xml:space="preserve"> </w:t>
      </w:r>
      <w:r>
        <w:t>agreed,</w:t>
      </w:r>
      <w:r>
        <w:rPr>
          <w:spacing w:val="-14"/>
        </w:rPr>
        <w:t xml:space="preserve"> </w:t>
      </w:r>
      <w:r>
        <w:t>then</w:t>
      </w:r>
      <w:r>
        <w:rPr>
          <w:spacing w:val="-13"/>
        </w:rPr>
        <w:t xml:space="preserve"> </w:t>
      </w:r>
      <w:r>
        <w:t>the</w:t>
      </w:r>
      <w:r>
        <w:rPr>
          <w:spacing w:val="-14"/>
        </w:rPr>
        <w:t xml:space="preserve"> </w:t>
      </w:r>
      <w:r>
        <w:t>updated</w:t>
      </w:r>
      <w:r>
        <w:rPr>
          <w:spacing w:val="-14"/>
        </w:rPr>
        <w:t xml:space="preserve"> </w:t>
      </w:r>
      <w:r>
        <w:t>version</w:t>
      </w:r>
      <w:r>
        <w:rPr>
          <w:spacing w:val="-14"/>
        </w:rPr>
        <w:t xml:space="preserve"> </w:t>
      </w:r>
      <w:r>
        <w:t>of</w:t>
      </w:r>
      <w:r>
        <w:rPr>
          <w:spacing w:val="-14"/>
        </w:rPr>
        <w:t xml:space="preserve"> </w:t>
      </w:r>
      <w:r>
        <w:t>the</w:t>
      </w:r>
      <w:r>
        <w:rPr>
          <w:spacing w:val="-14"/>
        </w:rPr>
        <w:t xml:space="preserve"> </w:t>
      </w:r>
      <w:r>
        <w:t>current relay</w:t>
      </w:r>
      <w:r>
        <w:rPr>
          <w:spacing w:val="-14"/>
        </w:rPr>
        <w:t xml:space="preserve"> </w:t>
      </w:r>
      <w:r>
        <w:t>settings</w:t>
      </w:r>
      <w:r>
        <w:rPr>
          <w:spacing w:val="-14"/>
        </w:rPr>
        <w:t xml:space="preserve"> </w:t>
      </w:r>
      <w:r w:rsidR="00485BFB">
        <w:t>sha</w:t>
      </w:r>
      <w:r>
        <w:t>ll</w:t>
      </w:r>
      <w:r>
        <w:rPr>
          <w:spacing w:val="-14"/>
        </w:rPr>
        <w:t xml:space="preserve"> </w:t>
      </w:r>
      <w:r>
        <w:t>be</w:t>
      </w:r>
      <w:r>
        <w:rPr>
          <w:spacing w:val="-14"/>
        </w:rPr>
        <w:t xml:space="preserve"> </w:t>
      </w:r>
      <w:r>
        <w:t>sent</w:t>
      </w:r>
      <w:r>
        <w:rPr>
          <w:spacing w:val="-14"/>
        </w:rPr>
        <w:t xml:space="preserve"> </w:t>
      </w:r>
      <w:r>
        <w:t>to</w:t>
      </w:r>
      <w:r>
        <w:rPr>
          <w:spacing w:val="-14"/>
        </w:rPr>
        <w:t xml:space="preserve"> </w:t>
      </w:r>
      <w:r>
        <w:t>affected</w:t>
      </w:r>
      <w:r>
        <w:rPr>
          <w:spacing w:val="-14"/>
        </w:rPr>
        <w:t xml:space="preserve"> </w:t>
      </w:r>
      <w:r>
        <w:rPr>
          <w:b/>
        </w:rPr>
        <w:t>Users</w:t>
      </w:r>
      <w:r>
        <w:rPr>
          <w:b/>
          <w:spacing w:val="-14"/>
        </w:rPr>
        <w:t xml:space="preserve"> </w:t>
      </w:r>
      <w:r>
        <w:t>by</w:t>
      </w:r>
      <w:r>
        <w:rPr>
          <w:spacing w:val="-14"/>
        </w:rPr>
        <w:t xml:space="preserve"> </w:t>
      </w:r>
      <w:r>
        <w:t>1500</w:t>
      </w:r>
      <w:r>
        <w:rPr>
          <w:spacing w:val="-13"/>
        </w:rPr>
        <w:t xml:space="preserve"> </w:t>
      </w:r>
      <w:r>
        <w:t>hours</w:t>
      </w:r>
      <w:r>
        <w:rPr>
          <w:spacing w:val="-14"/>
        </w:rPr>
        <w:t xml:space="preserve"> </w:t>
      </w:r>
      <w:r>
        <w:t>on</w:t>
      </w:r>
      <w:r>
        <w:rPr>
          <w:spacing w:val="-14"/>
        </w:rPr>
        <w:t xml:space="preserve"> </w:t>
      </w:r>
      <w:r>
        <w:t>the</w:t>
      </w:r>
      <w:r>
        <w:rPr>
          <w:spacing w:val="-14"/>
        </w:rPr>
        <w:t xml:space="preserve"> </w:t>
      </w:r>
      <w:r>
        <w:t>Friday</w:t>
      </w:r>
      <w:r>
        <w:rPr>
          <w:spacing w:val="-14"/>
        </w:rPr>
        <w:t xml:space="preserve"> </w:t>
      </w:r>
      <w:r>
        <w:t>prior</w:t>
      </w:r>
      <w:r>
        <w:rPr>
          <w:spacing w:val="-14"/>
        </w:rPr>
        <w:t xml:space="preserve"> </w:t>
      </w:r>
      <w:r>
        <w:t>to</w:t>
      </w:r>
      <w:r>
        <w:rPr>
          <w:spacing w:val="-14"/>
        </w:rPr>
        <w:t xml:space="preserve"> </w:t>
      </w:r>
      <w:r>
        <w:t>the</w:t>
      </w:r>
      <w:r>
        <w:rPr>
          <w:spacing w:val="-14"/>
        </w:rPr>
        <w:t xml:space="preserve"> </w:t>
      </w:r>
      <w:r>
        <w:t>Monday on</w:t>
      </w:r>
      <w:r>
        <w:rPr>
          <w:spacing w:val="-14"/>
        </w:rPr>
        <w:t xml:space="preserve"> </w:t>
      </w:r>
      <w:r>
        <w:t>which</w:t>
      </w:r>
      <w:r>
        <w:rPr>
          <w:spacing w:val="-14"/>
        </w:rPr>
        <w:t xml:space="preserve"> </w:t>
      </w:r>
      <w:r>
        <w:t>the</w:t>
      </w:r>
      <w:r>
        <w:rPr>
          <w:spacing w:val="-14"/>
        </w:rPr>
        <w:t xml:space="preserve"> </w:t>
      </w:r>
      <w:r>
        <w:t>changes</w:t>
      </w:r>
      <w:r>
        <w:rPr>
          <w:spacing w:val="-14"/>
        </w:rPr>
        <w:t xml:space="preserve"> </w:t>
      </w:r>
      <w:r w:rsidR="00485BFB">
        <w:t>sha</w:t>
      </w:r>
      <w:r>
        <w:t>ll</w:t>
      </w:r>
      <w:r>
        <w:rPr>
          <w:spacing w:val="-14"/>
        </w:rPr>
        <w:t xml:space="preserve"> </w:t>
      </w:r>
      <w:r>
        <w:t>take</w:t>
      </w:r>
      <w:r>
        <w:rPr>
          <w:spacing w:val="-14"/>
        </w:rPr>
        <w:t xml:space="preserve"> </w:t>
      </w:r>
      <w:r>
        <w:t>effect.</w:t>
      </w:r>
      <w:r>
        <w:rPr>
          <w:spacing w:val="-14"/>
        </w:rPr>
        <w:t xml:space="preserve"> </w:t>
      </w:r>
      <w:r>
        <w:t>Once</w:t>
      </w:r>
      <w:r>
        <w:rPr>
          <w:spacing w:val="-14"/>
        </w:rPr>
        <w:t xml:space="preserve"> </w:t>
      </w:r>
      <w:r>
        <w:t>accepted,</w:t>
      </w:r>
      <w:r>
        <w:rPr>
          <w:spacing w:val="-14"/>
        </w:rPr>
        <w:t xml:space="preserve"> </w:t>
      </w:r>
      <w:r>
        <w:t>each</w:t>
      </w:r>
      <w:r>
        <w:rPr>
          <w:spacing w:val="-13"/>
        </w:rPr>
        <w:t xml:space="preserve"> </w:t>
      </w:r>
      <w:r w:rsidRPr="00D916F2">
        <w:rPr>
          <w:b/>
        </w:rPr>
        <w:t>Generator</w:t>
      </w:r>
      <w:r>
        <w:rPr>
          <w:b/>
          <w:color w:val="00AFEF"/>
          <w:spacing w:val="-14"/>
        </w:rPr>
        <w:t xml:space="preserve"> </w:t>
      </w:r>
      <w:r>
        <w:t>(if</w:t>
      </w:r>
      <w:r>
        <w:rPr>
          <w:spacing w:val="-14"/>
        </w:rPr>
        <w:t xml:space="preserve"> </w:t>
      </w:r>
      <w:r>
        <w:t>that</w:t>
      </w:r>
      <w:r>
        <w:rPr>
          <w:spacing w:val="-14"/>
        </w:rPr>
        <w:t xml:space="preserve"> </w:t>
      </w:r>
      <w:r>
        <w:rPr>
          <w:b/>
        </w:rPr>
        <w:t>Large</w:t>
      </w:r>
      <w:r>
        <w:rPr>
          <w:b/>
          <w:spacing w:val="-14"/>
        </w:rPr>
        <w:t xml:space="preserve"> </w:t>
      </w:r>
      <w:r>
        <w:rPr>
          <w:b/>
        </w:rPr>
        <w:t xml:space="preserve">Power Station </w:t>
      </w:r>
      <w:r>
        <w:t xml:space="preserve">is not subject to forced outage or </w:t>
      </w:r>
      <w:r>
        <w:rPr>
          <w:b/>
        </w:rPr>
        <w:t>Planned Outage</w:t>
      </w:r>
      <w:r>
        <w:t xml:space="preserve">) </w:t>
      </w:r>
      <w:r w:rsidR="00B87FCF">
        <w:t>sha</w:t>
      </w:r>
      <w:r>
        <w:t>ll abide by the terms of its latest relay settings.</w:t>
      </w:r>
    </w:p>
    <w:p w14:paraId="60147A6E" w14:textId="6FB0F4A6" w:rsidR="00735799" w:rsidRDefault="00474BB3">
      <w:pPr>
        <w:spacing w:before="120" w:line="266" w:lineRule="auto"/>
        <w:ind w:left="1695" w:right="1212"/>
        <w:jc w:val="both"/>
        <w:rPr>
          <w:sz w:val="20"/>
        </w:rPr>
      </w:pPr>
      <w:r>
        <w:rPr>
          <w:sz w:val="20"/>
        </w:rPr>
        <w:t>In</w:t>
      </w:r>
      <w:r>
        <w:rPr>
          <w:spacing w:val="-9"/>
          <w:sz w:val="20"/>
        </w:rPr>
        <w:t xml:space="preserve"> </w:t>
      </w:r>
      <w:r>
        <w:rPr>
          <w:sz w:val="20"/>
        </w:rPr>
        <w:t>addition,</w:t>
      </w:r>
      <w:r>
        <w:rPr>
          <w:spacing w:val="-8"/>
          <w:sz w:val="20"/>
        </w:rPr>
        <w:t xml:space="preserve"> </w:t>
      </w:r>
      <w:r>
        <w:rPr>
          <w:b/>
          <w:sz w:val="20"/>
        </w:rPr>
        <w:t>The</w:t>
      </w:r>
      <w:r>
        <w:rPr>
          <w:b/>
          <w:spacing w:val="-9"/>
          <w:sz w:val="20"/>
        </w:rPr>
        <w:t xml:space="preserve"> </w:t>
      </w:r>
      <w:r>
        <w:rPr>
          <w:b/>
          <w:sz w:val="20"/>
        </w:rPr>
        <w:t>Company</w:t>
      </w:r>
      <w:r>
        <w:rPr>
          <w:b/>
          <w:spacing w:val="-6"/>
          <w:sz w:val="20"/>
        </w:rPr>
        <w:t xml:space="preserve"> </w:t>
      </w:r>
      <w:r w:rsidR="00B87FCF">
        <w:rPr>
          <w:sz w:val="20"/>
        </w:rPr>
        <w:t>sha</w:t>
      </w:r>
      <w:r>
        <w:rPr>
          <w:sz w:val="20"/>
        </w:rPr>
        <w:t>ll</w:t>
      </w:r>
      <w:r>
        <w:rPr>
          <w:spacing w:val="-10"/>
          <w:sz w:val="20"/>
        </w:rPr>
        <w:t xml:space="preserve"> </w:t>
      </w:r>
      <w:r>
        <w:rPr>
          <w:sz w:val="20"/>
        </w:rPr>
        <w:t>take</w:t>
      </w:r>
      <w:r>
        <w:rPr>
          <w:spacing w:val="-8"/>
          <w:sz w:val="20"/>
        </w:rPr>
        <w:t xml:space="preserve"> </w:t>
      </w:r>
      <w:r>
        <w:rPr>
          <w:sz w:val="20"/>
        </w:rPr>
        <w:t>account</w:t>
      </w:r>
      <w:r>
        <w:rPr>
          <w:spacing w:val="-8"/>
          <w:sz w:val="20"/>
        </w:rPr>
        <w:t xml:space="preserve"> </w:t>
      </w:r>
      <w:r>
        <w:rPr>
          <w:sz w:val="20"/>
        </w:rPr>
        <w:t>of</w:t>
      </w:r>
      <w:r>
        <w:rPr>
          <w:spacing w:val="-9"/>
          <w:sz w:val="20"/>
        </w:rPr>
        <w:t xml:space="preserve"> </w:t>
      </w:r>
      <w:r>
        <w:rPr>
          <w:sz w:val="20"/>
        </w:rPr>
        <w:t>any</w:t>
      </w:r>
      <w:r>
        <w:rPr>
          <w:spacing w:val="-7"/>
          <w:sz w:val="20"/>
        </w:rPr>
        <w:t xml:space="preserve"> </w:t>
      </w:r>
      <w:r>
        <w:rPr>
          <w:b/>
          <w:sz w:val="20"/>
        </w:rPr>
        <w:t>Large</w:t>
      </w:r>
      <w:r>
        <w:rPr>
          <w:b/>
          <w:spacing w:val="-9"/>
          <w:sz w:val="20"/>
        </w:rPr>
        <w:t xml:space="preserve"> </w:t>
      </w:r>
      <w:r>
        <w:rPr>
          <w:b/>
          <w:sz w:val="20"/>
        </w:rPr>
        <w:t>Power</w:t>
      </w:r>
      <w:r>
        <w:rPr>
          <w:b/>
          <w:spacing w:val="-8"/>
          <w:sz w:val="20"/>
        </w:rPr>
        <w:t xml:space="preserve"> </w:t>
      </w:r>
      <w:r>
        <w:rPr>
          <w:b/>
          <w:sz w:val="20"/>
        </w:rPr>
        <w:t>Station</w:t>
      </w:r>
      <w:r>
        <w:rPr>
          <w:b/>
          <w:spacing w:val="-7"/>
          <w:sz w:val="20"/>
        </w:rPr>
        <w:t xml:space="preserve"> </w:t>
      </w:r>
      <w:r>
        <w:rPr>
          <w:sz w:val="20"/>
        </w:rPr>
        <w:t>unavailability</w:t>
      </w:r>
      <w:r>
        <w:rPr>
          <w:spacing w:val="-8"/>
          <w:sz w:val="20"/>
        </w:rPr>
        <w:t xml:space="preserve"> </w:t>
      </w:r>
      <w:r>
        <w:rPr>
          <w:sz w:val="20"/>
        </w:rPr>
        <w:t xml:space="preserve">(as notified under OC2.4.1.2 submissions) in its total </w:t>
      </w:r>
      <w:r>
        <w:rPr>
          <w:b/>
          <w:sz w:val="20"/>
        </w:rPr>
        <w:t xml:space="preserve">Operating Reserve </w:t>
      </w:r>
      <w:r>
        <w:rPr>
          <w:sz w:val="20"/>
        </w:rPr>
        <w:t>policy.</w:t>
      </w:r>
    </w:p>
    <w:p w14:paraId="0CA9C1CE" w14:textId="77777777" w:rsidR="00735799" w:rsidRDefault="00474BB3">
      <w:pPr>
        <w:pStyle w:val="BodyText"/>
        <w:spacing w:before="116" w:line="266" w:lineRule="auto"/>
        <w:ind w:left="1695" w:right="1218"/>
        <w:jc w:val="both"/>
        <w:rPr>
          <w:b/>
        </w:rPr>
      </w:pPr>
      <w:r>
        <w:rPr>
          <w:b/>
        </w:rPr>
        <w:t xml:space="preserve">The Company </w:t>
      </w:r>
      <w:r>
        <w:t xml:space="preserve">may from time to time, for confirmation purposes only, issue the latest version of the current relay settings to each affected </w:t>
      </w:r>
      <w:r w:rsidRPr="00D916F2">
        <w:rPr>
          <w:b/>
        </w:rPr>
        <w:t>Generator</w:t>
      </w:r>
      <w:r w:rsidRPr="00680058">
        <w:rPr>
          <w:bCs/>
        </w:rPr>
        <w:t>.</w:t>
      </w:r>
    </w:p>
    <w:p w14:paraId="677CA844" w14:textId="77777777" w:rsidR="00735799" w:rsidRDefault="00735799">
      <w:pPr>
        <w:pStyle w:val="BodyText"/>
        <w:rPr>
          <w:b/>
          <w:sz w:val="22"/>
        </w:rPr>
      </w:pPr>
    </w:p>
    <w:p w14:paraId="34502DE4" w14:textId="77777777" w:rsidR="00735799" w:rsidRDefault="00735799">
      <w:pPr>
        <w:pStyle w:val="BodyText"/>
        <w:spacing w:before="5"/>
        <w:rPr>
          <w:b/>
        </w:rPr>
      </w:pPr>
    </w:p>
    <w:p w14:paraId="02FD60F8" w14:textId="208262A3" w:rsidR="00735799" w:rsidRPr="00737B46" w:rsidRDefault="00474BB3">
      <w:pPr>
        <w:pStyle w:val="BodyText"/>
        <w:ind w:left="277"/>
        <w:jc w:val="both"/>
        <w:rPr>
          <w:u w:val="single"/>
        </w:rPr>
      </w:pPr>
      <w:r>
        <w:t>OC2.3.5.2</w:t>
      </w:r>
      <w:r>
        <w:rPr>
          <w:spacing w:val="69"/>
          <w:w w:val="150"/>
        </w:rPr>
        <w:t xml:space="preserve">   </w:t>
      </w:r>
      <w:r w:rsidRPr="00737B46">
        <w:rPr>
          <w:u w:val="single"/>
        </w:rPr>
        <w:t>Operational</w:t>
      </w:r>
      <w:r w:rsidRPr="00737B46">
        <w:rPr>
          <w:spacing w:val="-4"/>
          <w:u w:val="single"/>
        </w:rPr>
        <w:t xml:space="preserve"> </w:t>
      </w:r>
      <w:r w:rsidRPr="00737B46">
        <w:rPr>
          <w:u w:val="single"/>
        </w:rPr>
        <w:t>Planning</w:t>
      </w:r>
      <w:r w:rsidRPr="00737B46">
        <w:rPr>
          <w:spacing w:val="-5"/>
          <w:u w:val="single"/>
        </w:rPr>
        <w:t xml:space="preserve"> </w:t>
      </w:r>
      <w:r w:rsidRPr="00737B46">
        <w:rPr>
          <w:u w:val="single"/>
        </w:rPr>
        <w:t>Margin</w:t>
      </w:r>
      <w:r w:rsidRPr="00737B46">
        <w:rPr>
          <w:spacing w:val="-3"/>
          <w:u w:val="single"/>
        </w:rPr>
        <w:t xml:space="preserve"> </w:t>
      </w:r>
      <w:r w:rsidRPr="00737B46">
        <w:rPr>
          <w:u w:val="single"/>
        </w:rPr>
        <w:t>Requirements</w:t>
      </w:r>
      <w:r w:rsidRPr="00737B46">
        <w:rPr>
          <w:spacing w:val="-5"/>
          <w:u w:val="single"/>
        </w:rPr>
        <w:t xml:space="preserve"> </w:t>
      </w:r>
      <w:commentRangeStart w:id="565"/>
      <w:commentRangeStart w:id="566"/>
      <w:commentRangeEnd w:id="565"/>
      <w:r w:rsidR="005B3D23">
        <w:rPr>
          <w:rStyle w:val="CommentReference"/>
        </w:rPr>
        <w:commentReference w:id="565"/>
      </w:r>
      <w:commentRangeEnd w:id="566"/>
      <w:r w:rsidR="00F33695">
        <w:rPr>
          <w:rStyle w:val="CommentReference"/>
        </w:rPr>
        <w:commentReference w:id="566"/>
      </w:r>
    </w:p>
    <w:p w14:paraId="4D7DB51A" w14:textId="77777777" w:rsidR="00735799" w:rsidRDefault="00474BB3" w:rsidP="00851B77">
      <w:pPr>
        <w:pStyle w:val="BodyText"/>
        <w:spacing w:before="145" w:line="264" w:lineRule="auto"/>
        <w:ind w:left="1644" w:right="1213"/>
        <w:jc w:val="both"/>
      </w:pPr>
      <w:r>
        <w:t>At a regular time interval, at least once each day (by 1600 hours) and no more frequently than every hour</w:t>
      </w:r>
    </w:p>
    <w:p w14:paraId="6A998A53" w14:textId="649801E1" w:rsidR="00735799" w:rsidRDefault="00474BB3" w:rsidP="00851B77">
      <w:pPr>
        <w:pStyle w:val="BodyText"/>
        <w:spacing w:before="120" w:line="264" w:lineRule="auto"/>
        <w:ind w:left="1644" w:right="1210"/>
        <w:jc w:val="both"/>
      </w:pPr>
      <w:r>
        <w:rPr>
          <w:b/>
        </w:rPr>
        <w:t>The</w:t>
      </w:r>
      <w:r>
        <w:rPr>
          <w:b/>
          <w:spacing w:val="-14"/>
        </w:rPr>
        <w:t xml:space="preserve"> </w:t>
      </w:r>
      <w:r>
        <w:rPr>
          <w:b/>
        </w:rPr>
        <w:t>Company</w:t>
      </w:r>
      <w:r>
        <w:rPr>
          <w:b/>
          <w:spacing w:val="-14"/>
        </w:rPr>
        <w:t xml:space="preserve"> </w:t>
      </w:r>
      <w:r w:rsidR="00B87FCF">
        <w:t>sha</w:t>
      </w:r>
      <w:r>
        <w:t>ll</w:t>
      </w:r>
      <w:r>
        <w:rPr>
          <w:spacing w:val="-14"/>
        </w:rPr>
        <w:t xml:space="preserve"> </w:t>
      </w:r>
      <w:r>
        <w:t>provide</w:t>
      </w:r>
      <w:r>
        <w:rPr>
          <w:spacing w:val="-14"/>
        </w:rPr>
        <w:t xml:space="preserve"> </w:t>
      </w:r>
      <w:r>
        <w:t>its</w:t>
      </w:r>
      <w:r>
        <w:rPr>
          <w:spacing w:val="-14"/>
        </w:rPr>
        <w:t xml:space="preserve"> </w:t>
      </w:r>
      <w:r>
        <w:t>best</w:t>
      </w:r>
      <w:r>
        <w:rPr>
          <w:spacing w:val="-14"/>
        </w:rPr>
        <w:t xml:space="preserve"> </w:t>
      </w:r>
      <w:r>
        <w:t>estimate</w:t>
      </w:r>
      <w:r>
        <w:rPr>
          <w:spacing w:val="-14"/>
        </w:rPr>
        <w:t xml:space="preserve"> </w:t>
      </w:r>
      <w:r>
        <w:t>of</w:t>
      </w:r>
      <w:r>
        <w:rPr>
          <w:spacing w:val="-14"/>
        </w:rPr>
        <w:t xml:space="preserve"> </w:t>
      </w:r>
      <w:r>
        <w:t>the</w:t>
      </w:r>
      <w:r>
        <w:rPr>
          <w:spacing w:val="-14"/>
        </w:rPr>
        <w:t xml:space="preserve"> </w:t>
      </w:r>
      <w:r>
        <w:t>level</w:t>
      </w:r>
      <w:r>
        <w:rPr>
          <w:spacing w:val="-13"/>
        </w:rPr>
        <w:t xml:space="preserve"> </w:t>
      </w:r>
      <w:r>
        <w:t>of</w:t>
      </w:r>
      <w:r>
        <w:rPr>
          <w:spacing w:val="-14"/>
        </w:rPr>
        <w:t xml:space="preserve"> </w:t>
      </w:r>
      <w:r>
        <w:rPr>
          <w:b/>
        </w:rPr>
        <w:t>Operating</w:t>
      </w:r>
      <w:r>
        <w:rPr>
          <w:b/>
          <w:spacing w:val="-14"/>
        </w:rPr>
        <w:t xml:space="preserve"> </w:t>
      </w:r>
      <w:r>
        <w:rPr>
          <w:b/>
        </w:rPr>
        <w:t>Reserve</w:t>
      </w:r>
      <w:r>
        <w:rPr>
          <w:b/>
          <w:spacing w:val="-14"/>
        </w:rPr>
        <w:t xml:space="preserve"> </w:t>
      </w:r>
      <w:r>
        <w:t>to</w:t>
      </w:r>
      <w:r>
        <w:rPr>
          <w:spacing w:val="-14"/>
        </w:rPr>
        <w:t xml:space="preserve"> </w:t>
      </w:r>
      <w:r>
        <w:t>be</w:t>
      </w:r>
      <w:r>
        <w:rPr>
          <w:spacing w:val="-14"/>
        </w:rPr>
        <w:t xml:space="preserve"> </w:t>
      </w:r>
      <w:r>
        <w:t>utilised by</w:t>
      </w:r>
      <w:r>
        <w:rPr>
          <w:spacing w:val="-9"/>
        </w:rPr>
        <w:t xml:space="preserve"> </w:t>
      </w:r>
      <w:r>
        <w:rPr>
          <w:b/>
        </w:rPr>
        <w:t>The</w:t>
      </w:r>
      <w:r>
        <w:rPr>
          <w:b/>
          <w:spacing w:val="-8"/>
        </w:rPr>
        <w:t xml:space="preserve"> </w:t>
      </w:r>
      <w:r>
        <w:rPr>
          <w:b/>
        </w:rPr>
        <w:t>Company</w:t>
      </w:r>
      <w:r>
        <w:rPr>
          <w:b/>
          <w:spacing w:val="-6"/>
        </w:rPr>
        <w:t xml:space="preserve"> </w:t>
      </w:r>
      <w:r>
        <w:t>in</w:t>
      </w:r>
      <w:r>
        <w:rPr>
          <w:spacing w:val="-9"/>
        </w:rPr>
        <w:t xml:space="preserve"> </w:t>
      </w:r>
      <w:r>
        <w:t>connection</w:t>
      </w:r>
      <w:r>
        <w:rPr>
          <w:spacing w:val="-8"/>
        </w:rPr>
        <w:t xml:space="preserve"> </w:t>
      </w:r>
      <w:r>
        <w:t>with</w:t>
      </w:r>
      <w:r>
        <w:rPr>
          <w:spacing w:val="-8"/>
        </w:rPr>
        <w:t xml:space="preserve"> </w:t>
      </w:r>
      <w:r>
        <w:t>the</w:t>
      </w:r>
      <w:r>
        <w:rPr>
          <w:spacing w:val="-8"/>
        </w:rPr>
        <w:t xml:space="preserve"> </w:t>
      </w:r>
      <w:r>
        <w:t>operation</w:t>
      </w:r>
      <w:r>
        <w:rPr>
          <w:spacing w:val="-8"/>
        </w:rPr>
        <w:t xml:space="preserve"> </w:t>
      </w:r>
      <w:r>
        <w:t>of</w:t>
      </w:r>
      <w:r>
        <w:rPr>
          <w:spacing w:val="-8"/>
        </w:rPr>
        <w:t xml:space="preserve"> </w:t>
      </w:r>
      <w:r>
        <w:t>the</w:t>
      </w:r>
      <w:r>
        <w:rPr>
          <w:spacing w:val="-4"/>
        </w:rPr>
        <w:t xml:space="preserve"> </w:t>
      </w:r>
      <w:r>
        <w:rPr>
          <w:b/>
        </w:rPr>
        <w:t>Balancing</w:t>
      </w:r>
      <w:r>
        <w:rPr>
          <w:b/>
          <w:spacing w:val="-7"/>
        </w:rPr>
        <w:t xml:space="preserve"> </w:t>
      </w:r>
      <w:r>
        <w:rPr>
          <w:b/>
        </w:rPr>
        <w:t>Mechanism</w:t>
      </w:r>
      <w:r>
        <w:rPr>
          <w:b/>
          <w:spacing w:val="-3"/>
        </w:rPr>
        <w:t xml:space="preserve"> </w:t>
      </w:r>
      <w:r>
        <w:t xml:space="preserve">covering a 2-14 day ahead period (with a daily peak demand resolution) and the </w:t>
      </w:r>
      <w:commentRangeStart w:id="567"/>
      <w:commentRangeStart w:id="568"/>
      <w:r>
        <w:t>2</w:t>
      </w:r>
      <w:r w:rsidDel="00AF781F">
        <w:t>–</w:t>
      </w:r>
      <w:r>
        <w:t>52</w:t>
      </w:r>
      <w:commentRangeEnd w:id="567"/>
      <w:r w:rsidR="006C7111">
        <w:rPr>
          <w:rStyle w:val="CommentReference"/>
        </w:rPr>
        <w:commentReference w:id="567"/>
      </w:r>
      <w:commentRangeEnd w:id="568"/>
      <w:r w:rsidR="00903C70">
        <w:rPr>
          <w:rStyle w:val="CommentReference"/>
        </w:rPr>
        <w:commentReference w:id="568"/>
      </w:r>
      <w:r>
        <w:t>-week resolution (with a weekly resolution focusing on the peak demand of the week). This level shall be purely indicative.</w:t>
      </w:r>
    </w:p>
    <w:p w14:paraId="1F5C87DE" w14:textId="368D08F4" w:rsidR="00735799" w:rsidRDefault="00474BB3" w:rsidP="001A7DD3">
      <w:pPr>
        <w:spacing w:before="120" w:line="264" w:lineRule="auto"/>
        <w:ind w:left="1644" w:right="1211"/>
        <w:rPr>
          <w:sz w:val="20"/>
        </w:rPr>
      </w:pPr>
      <w:r>
        <w:rPr>
          <w:sz w:val="20"/>
        </w:rPr>
        <w:t>This</w:t>
      </w:r>
      <w:r>
        <w:rPr>
          <w:spacing w:val="-14"/>
          <w:sz w:val="20"/>
        </w:rPr>
        <w:t xml:space="preserve"> </w:t>
      </w:r>
      <w:r>
        <w:rPr>
          <w:b/>
          <w:sz w:val="20"/>
        </w:rPr>
        <w:t>Operational</w:t>
      </w:r>
      <w:r>
        <w:rPr>
          <w:b/>
          <w:spacing w:val="-14"/>
          <w:sz w:val="20"/>
        </w:rPr>
        <w:t xml:space="preserve"> </w:t>
      </w:r>
      <w:r>
        <w:rPr>
          <w:b/>
          <w:sz w:val="20"/>
        </w:rPr>
        <w:t>Planning</w:t>
      </w:r>
      <w:r>
        <w:rPr>
          <w:b/>
          <w:spacing w:val="-14"/>
          <w:sz w:val="20"/>
        </w:rPr>
        <w:t xml:space="preserve"> </w:t>
      </w:r>
      <w:r>
        <w:rPr>
          <w:b/>
          <w:sz w:val="20"/>
        </w:rPr>
        <w:t>Margin</w:t>
      </w:r>
      <w:r>
        <w:rPr>
          <w:b/>
          <w:spacing w:val="-14"/>
          <w:sz w:val="20"/>
        </w:rPr>
        <w:t xml:space="preserve"> </w:t>
      </w:r>
      <w:r>
        <w:rPr>
          <w:sz w:val="20"/>
        </w:rPr>
        <w:t>requirements</w:t>
      </w:r>
      <w:r>
        <w:rPr>
          <w:spacing w:val="-14"/>
          <w:sz w:val="20"/>
        </w:rPr>
        <w:t xml:space="preserve"> </w:t>
      </w:r>
      <w:r>
        <w:rPr>
          <w:sz w:val="20"/>
        </w:rPr>
        <w:t>indication</w:t>
      </w:r>
      <w:r>
        <w:rPr>
          <w:spacing w:val="-14"/>
          <w:sz w:val="20"/>
        </w:rPr>
        <w:t xml:space="preserve"> </w:t>
      </w:r>
      <w:r w:rsidR="00B87FCF">
        <w:rPr>
          <w:sz w:val="20"/>
        </w:rPr>
        <w:t>sha</w:t>
      </w:r>
      <w:r>
        <w:rPr>
          <w:sz w:val="20"/>
        </w:rPr>
        <w:t>ll</w:t>
      </w:r>
      <w:r>
        <w:rPr>
          <w:spacing w:val="-14"/>
          <w:sz w:val="20"/>
        </w:rPr>
        <w:t xml:space="preserve"> </w:t>
      </w:r>
      <w:r>
        <w:rPr>
          <w:sz w:val="20"/>
        </w:rPr>
        <w:t>also</w:t>
      </w:r>
      <w:r>
        <w:rPr>
          <w:spacing w:val="-14"/>
          <w:sz w:val="20"/>
        </w:rPr>
        <w:t xml:space="preserve"> </w:t>
      </w:r>
      <w:r>
        <w:rPr>
          <w:sz w:val="20"/>
        </w:rPr>
        <w:t>note</w:t>
      </w:r>
      <w:r>
        <w:rPr>
          <w:spacing w:val="-14"/>
          <w:sz w:val="20"/>
        </w:rPr>
        <w:t xml:space="preserve"> </w:t>
      </w:r>
      <w:r>
        <w:rPr>
          <w:sz w:val="20"/>
        </w:rPr>
        <w:t>the</w:t>
      </w:r>
      <w:r>
        <w:rPr>
          <w:spacing w:val="-13"/>
          <w:sz w:val="20"/>
        </w:rPr>
        <w:t xml:space="preserve"> </w:t>
      </w:r>
      <w:r>
        <w:rPr>
          <w:sz w:val="20"/>
        </w:rPr>
        <w:t>possible</w:t>
      </w:r>
      <w:r>
        <w:rPr>
          <w:spacing w:val="-14"/>
          <w:sz w:val="20"/>
        </w:rPr>
        <w:t xml:space="preserve"> </w:t>
      </w:r>
      <w:r>
        <w:rPr>
          <w:sz w:val="20"/>
        </w:rPr>
        <w:t xml:space="preserve">level of </w:t>
      </w:r>
      <w:r>
        <w:rPr>
          <w:b/>
          <w:sz w:val="20"/>
        </w:rPr>
        <w:t xml:space="preserve">High Frequency Response </w:t>
      </w:r>
      <w:r>
        <w:rPr>
          <w:sz w:val="20"/>
        </w:rPr>
        <w:t xml:space="preserve">to be utilised by </w:t>
      </w:r>
      <w:r>
        <w:rPr>
          <w:b/>
          <w:sz w:val="20"/>
        </w:rPr>
        <w:t xml:space="preserve">The Company </w:t>
      </w:r>
      <w:r>
        <w:rPr>
          <w:sz w:val="20"/>
        </w:rPr>
        <w:t xml:space="preserve">in connection with the operation of the </w:t>
      </w:r>
      <w:r>
        <w:rPr>
          <w:b/>
          <w:sz w:val="20"/>
        </w:rPr>
        <w:t xml:space="preserve">Balancing Mechanism </w:t>
      </w:r>
      <w:r>
        <w:rPr>
          <w:sz w:val="20"/>
        </w:rPr>
        <w:t xml:space="preserve">in the week beginning with the </w:t>
      </w:r>
      <w:r>
        <w:rPr>
          <w:b/>
          <w:sz w:val="20"/>
        </w:rPr>
        <w:t xml:space="preserve">Operational Day </w:t>
      </w:r>
      <w:r>
        <w:rPr>
          <w:sz w:val="20"/>
        </w:rPr>
        <w:t>commencing during the subsequent Monday, which level shall be purely indicative.</w:t>
      </w:r>
    </w:p>
    <w:p w14:paraId="3BD510D6" w14:textId="50F6A74A" w:rsidR="00735799" w:rsidRDefault="00474BB3">
      <w:pPr>
        <w:pStyle w:val="BodyText"/>
        <w:tabs>
          <w:tab w:val="left" w:pos="1717"/>
        </w:tabs>
        <w:spacing w:before="119"/>
        <w:ind w:left="277"/>
        <w:jc w:val="both"/>
      </w:pPr>
      <w:r>
        <w:rPr>
          <w:spacing w:val="-2"/>
        </w:rPr>
        <w:t>OC2.3.6</w:t>
      </w:r>
      <w:r w:rsidR="00F77426">
        <w:rPr>
          <w:spacing w:val="-2"/>
        </w:rPr>
        <w:t xml:space="preserve">           </w:t>
      </w:r>
      <w:r w:rsidR="002C53DB">
        <w:rPr>
          <w:spacing w:val="-2"/>
        </w:rPr>
        <w:t xml:space="preserve"> </w:t>
      </w:r>
      <w:r>
        <w:t>In</w:t>
      </w:r>
      <w:r>
        <w:rPr>
          <w:spacing w:val="-6"/>
        </w:rPr>
        <w:t xml:space="preserve"> </w:t>
      </w:r>
      <w:r>
        <w:t>the</w:t>
      </w:r>
      <w:r>
        <w:rPr>
          <w:spacing w:val="-4"/>
        </w:rPr>
        <w:t xml:space="preserve"> </w:t>
      </w:r>
      <w:r>
        <w:t>event</w:t>
      </w:r>
      <w:r>
        <w:rPr>
          <w:spacing w:val="-5"/>
        </w:rPr>
        <w:t xml:space="preserve"> </w:t>
      </w:r>
      <w:r>
        <w:rPr>
          <w:spacing w:val="-2"/>
        </w:rPr>
        <w:t>that:</w:t>
      </w:r>
    </w:p>
    <w:p w14:paraId="77F3BCA1" w14:textId="7E914024" w:rsidR="00735799" w:rsidRDefault="00474BB3">
      <w:pPr>
        <w:pStyle w:val="ListParagraph"/>
        <w:numPr>
          <w:ilvl w:val="0"/>
          <w:numId w:val="2"/>
        </w:numPr>
        <w:tabs>
          <w:tab w:val="left" w:pos="1701"/>
        </w:tabs>
        <w:spacing w:before="145" w:line="264" w:lineRule="auto"/>
        <w:ind w:left="1985" w:right="1212" w:hanging="425"/>
        <w:rPr>
          <w:sz w:val="20"/>
        </w:rPr>
        <w:pPrChange w:id="569" w:author="Ife Garba (ESO)" w:date="2024-08-15T13:40:00Z">
          <w:pPr>
            <w:pStyle w:val="ListParagraph"/>
            <w:numPr>
              <w:numId w:val="2"/>
            </w:numPr>
            <w:tabs>
              <w:tab w:val="left" w:pos="1355"/>
              <w:tab w:val="left" w:pos="1357"/>
            </w:tabs>
            <w:spacing w:before="145" w:line="264" w:lineRule="auto"/>
            <w:ind w:left="1985" w:right="1212" w:hanging="425"/>
          </w:pPr>
        </w:pPrChange>
      </w:pPr>
      <w:r>
        <w:rPr>
          <w:sz w:val="20"/>
        </w:rPr>
        <w:t>a</w:t>
      </w:r>
      <w:r>
        <w:rPr>
          <w:spacing w:val="-14"/>
          <w:sz w:val="20"/>
        </w:rPr>
        <w:t xml:space="preserve"> </w:t>
      </w:r>
      <w:r>
        <w:rPr>
          <w:b/>
          <w:sz w:val="20"/>
        </w:rPr>
        <w:t>Non-Embedded</w:t>
      </w:r>
      <w:r>
        <w:rPr>
          <w:b/>
          <w:spacing w:val="-14"/>
          <w:sz w:val="20"/>
        </w:rPr>
        <w:t xml:space="preserve"> </w:t>
      </w:r>
      <w:r>
        <w:rPr>
          <w:b/>
          <w:sz w:val="20"/>
        </w:rPr>
        <w:t>Customer</w:t>
      </w:r>
      <w:r>
        <w:rPr>
          <w:b/>
          <w:spacing w:val="-14"/>
          <w:sz w:val="20"/>
        </w:rPr>
        <w:t xml:space="preserve"> </w:t>
      </w:r>
      <w:r>
        <w:rPr>
          <w:sz w:val="20"/>
        </w:rPr>
        <w:t>experiences</w:t>
      </w:r>
      <w:r>
        <w:rPr>
          <w:spacing w:val="-14"/>
          <w:sz w:val="20"/>
        </w:rPr>
        <w:t xml:space="preserve"> </w:t>
      </w:r>
      <w:r>
        <w:rPr>
          <w:sz w:val="20"/>
        </w:rPr>
        <w:t>the</w:t>
      </w:r>
      <w:r>
        <w:rPr>
          <w:spacing w:val="-14"/>
          <w:sz w:val="20"/>
        </w:rPr>
        <w:t xml:space="preserve"> </w:t>
      </w:r>
      <w:r>
        <w:rPr>
          <w:sz w:val="20"/>
        </w:rPr>
        <w:t>planned</w:t>
      </w:r>
      <w:r>
        <w:rPr>
          <w:spacing w:val="-14"/>
          <w:sz w:val="20"/>
        </w:rPr>
        <w:t xml:space="preserve"> </w:t>
      </w:r>
      <w:r>
        <w:rPr>
          <w:sz w:val="20"/>
        </w:rPr>
        <w:t>unavailability</w:t>
      </w:r>
      <w:r>
        <w:rPr>
          <w:spacing w:val="-14"/>
          <w:sz w:val="20"/>
        </w:rPr>
        <w:t xml:space="preserve"> </w:t>
      </w:r>
      <w:r>
        <w:rPr>
          <w:sz w:val="20"/>
        </w:rPr>
        <w:t>of</w:t>
      </w:r>
      <w:r>
        <w:rPr>
          <w:spacing w:val="-14"/>
          <w:sz w:val="20"/>
        </w:rPr>
        <w:t xml:space="preserve"> </w:t>
      </w:r>
      <w:r>
        <w:rPr>
          <w:sz w:val="20"/>
        </w:rPr>
        <w:t>its</w:t>
      </w:r>
      <w:r>
        <w:rPr>
          <w:spacing w:val="-14"/>
          <w:sz w:val="20"/>
        </w:rPr>
        <w:t xml:space="preserve"> </w:t>
      </w:r>
      <w:r>
        <w:rPr>
          <w:b/>
          <w:sz w:val="20"/>
        </w:rPr>
        <w:t>Apparatus</w:t>
      </w:r>
      <w:r>
        <w:rPr>
          <w:b/>
          <w:spacing w:val="-13"/>
          <w:sz w:val="20"/>
        </w:rPr>
        <w:t xml:space="preserve"> </w:t>
      </w:r>
      <w:r>
        <w:rPr>
          <w:sz w:val="20"/>
        </w:rPr>
        <w:t>resulting in</w:t>
      </w:r>
      <w:r>
        <w:rPr>
          <w:spacing w:val="-6"/>
          <w:sz w:val="20"/>
        </w:rPr>
        <w:t xml:space="preserve"> </w:t>
      </w:r>
      <w:r>
        <w:rPr>
          <w:sz w:val="20"/>
        </w:rPr>
        <w:t>the</w:t>
      </w:r>
      <w:r>
        <w:rPr>
          <w:spacing w:val="-6"/>
          <w:sz w:val="20"/>
        </w:rPr>
        <w:t xml:space="preserve"> </w:t>
      </w:r>
      <w:r>
        <w:rPr>
          <w:sz w:val="20"/>
        </w:rPr>
        <w:t>reduction</w:t>
      </w:r>
      <w:r>
        <w:rPr>
          <w:spacing w:val="-6"/>
          <w:sz w:val="20"/>
        </w:rPr>
        <w:t xml:space="preserve"> </w:t>
      </w:r>
      <w:r>
        <w:rPr>
          <w:sz w:val="20"/>
        </w:rPr>
        <w:t>of</w:t>
      </w:r>
      <w:r>
        <w:rPr>
          <w:spacing w:val="-3"/>
          <w:sz w:val="20"/>
        </w:rPr>
        <w:t xml:space="preserve"> </w:t>
      </w:r>
      <w:r>
        <w:rPr>
          <w:b/>
          <w:sz w:val="20"/>
        </w:rPr>
        <w:t>Demand</w:t>
      </w:r>
      <w:r>
        <w:rPr>
          <w:b/>
          <w:spacing w:val="-2"/>
          <w:sz w:val="20"/>
        </w:rPr>
        <w:t xml:space="preserve"> </w:t>
      </w:r>
      <w:r>
        <w:rPr>
          <w:sz w:val="20"/>
        </w:rPr>
        <w:t>of</w:t>
      </w:r>
      <w:r>
        <w:rPr>
          <w:spacing w:val="-6"/>
          <w:sz w:val="20"/>
        </w:rPr>
        <w:t xml:space="preserve"> </w:t>
      </w:r>
      <w:r>
        <w:rPr>
          <w:sz w:val="20"/>
        </w:rPr>
        <w:t>100MW</w:t>
      </w:r>
      <w:r>
        <w:rPr>
          <w:spacing w:val="-3"/>
          <w:sz w:val="20"/>
        </w:rPr>
        <w:t xml:space="preserve"> </w:t>
      </w:r>
      <w:r>
        <w:rPr>
          <w:sz w:val="20"/>
        </w:rPr>
        <w:t>or</w:t>
      </w:r>
      <w:r>
        <w:rPr>
          <w:spacing w:val="-5"/>
          <w:sz w:val="20"/>
        </w:rPr>
        <w:t xml:space="preserve"> </w:t>
      </w:r>
      <w:r>
        <w:rPr>
          <w:sz w:val="20"/>
        </w:rPr>
        <w:t>more,</w:t>
      </w:r>
      <w:r>
        <w:rPr>
          <w:spacing w:val="-5"/>
          <w:sz w:val="20"/>
        </w:rPr>
        <w:t xml:space="preserve"> </w:t>
      </w:r>
      <w:r>
        <w:rPr>
          <w:sz w:val="20"/>
        </w:rPr>
        <w:t>or</w:t>
      </w:r>
      <w:r>
        <w:rPr>
          <w:spacing w:val="-5"/>
          <w:sz w:val="20"/>
        </w:rPr>
        <w:t xml:space="preserve"> </w:t>
      </w:r>
      <w:r>
        <w:rPr>
          <w:sz w:val="20"/>
        </w:rPr>
        <w:t>a</w:t>
      </w:r>
      <w:r>
        <w:rPr>
          <w:spacing w:val="-4"/>
          <w:sz w:val="20"/>
        </w:rPr>
        <w:t xml:space="preserve"> </w:t>
      </w:r>
      <w:r>
        <w:rPr>
          <w:sz w:val="20"/>
        </w:rPr>
        <w:t>change</w:t>
      </w:r>
      <w:r>
        <w:rPr>
          <w:spacing w:val="-4"/>
          <w:sz w:val="20"/>
        </w:rPr>
        <w:t xml:space="preserve"> </w:t>
      </w:r>
      <w:r>
        <w:rPr>
          <w:sz w:val="20"/>
        </w:rPr>
        <w:t>to</w:t>
      </w:r>
      <w:r>
        <w:rPr>
          <w:spacing w:val="-6"/>
          <w:sz w:val="20"/>
        </w:rPr>
        <w:t xml:space="preserve"> </w:t>
      </w:r>
      <w:r>
        <w:rPr>
          <w:sz w:val="20"/>
        </w:rPr>
        <w:t>the</w:t>
      </w:r>
      <w:r>
        <w:rPr>
          <w:spacing w:val="-4"/>
          <w:sz w:val="20"/>
        </w:rPr>
        <w:t xml:space="preserve"> </w:t>
      </w:r>
      <w:r>
        <w:rPr>
          <w:sz w:val="20"/>
        </w:rPr>
        <w:t>planned</w:t>
      </w:r>
      <w:r>
        <w:rPr>
          <w:spacing w:val="-6"/>
          <w:sz w:val="20"/>
        </w:rPr>
        <w:t xml:space="preserve"> </w:t>
      </w:r>
      <w:r>
        <w:rPr>
          <w:sz w:val="20"/>
        </w:rPr>
        <w:t>unavailability</w:t>
      </w:r>
      <w:r>
        <w:rPr>
          <w:spacing w:val="-2"/>
          <w:sz w:val="20"/>
        </w:rPr>
        <w:t xml:space="preserve"> </w:t>
      </w:r>
      <w:r>
        <w:rPr>
          <w:sz w:val="20"/>
        </w:rPr>
        <w:t>of</w:t>
      </w:r>
      <w:r>
        <w:rPr>
          <w:spacing w:val="-6"/>
          <w:sz w:val="20"/>
        </w:rPr>
        <w:t xml:space="preserve"> </w:t>
      </w:r>
      <w:r>
        <w:rPr>
          <w:sz w:val="20"/>
        </w:rPr>
        <w:t xml:space="preserve">its </w:t>
      </w:r>
      <w:r>
        <w:rPr>
          <w:b/>
          <w:sz w:val="20"/>
        </w:rPr>
        <w:t xml:space="preserve">Apparatus </w:t>
      </w:r>
      <w:r>
        <w:rPr>
          <w:sz w:val="20"/>
        </w:rPr>
        <w:t xml:space="preserve">resulting in a change in </w:t>
      </w:r>
      <w:r>
        <w:rPr>
          <w:b/>
          <w:sz w:val="20"/>
        </w:rPr>
        <w:t xml:space="preserve">Demand </w:t>
      </w:r>
      <w:r>
        <w:rPr>
          <w:sz w:val="20"/>
        </w:rPr>
        <w:t xml:space="preserve">of 100MW or more, for one </w:t>
      </w:r>
      <w:r>
        <w:rPr>
          <w:b/>
          <w:sz w:val="20"/>
        </w:rPr>
        <w:t xml:space="preserve">Settlement Period </w:t>
      </w:r>
      <w:r>
        <w:rPr>
          <w:sz w:val="20"/>
        </w:rPr>
        <w:t xml:space="preserve">or </w:t>
      </w:r>
      <w:commentRangeStart w:id="570"/>
      <w:commentRangeStart w:id="571"/>
      <w:r>
        <w:rPr>
          <w:sz w:val="20"/>
        </w:rPr>
        <w:t>longer</w:t>
      </w:r>
      <w:r w:rsidR="00761E67">
        <w:rPr>
          <w:sz w:val="20"/>
        </w:rPr>
        <w:t>;</w:t>
      </w:r>
      <w:r>
        <w:rPr>
          <w:sz w:val="20"/>
        </w:rPr>
        <w:t xml:space="preserve"> or</w:t>
      </w:r>
      <w:commentRangeEnd w:id="570"/>
      <w:r w:rsidR="00DF323C">
        <w:rPr>
          <w:rStyle w:val="CommentReference"/>
        </w:rPr>
        <w:commentReference w:id="570"/>
      </w:r>
      <w:commentRangeEnd w:id="571"/>
      <w:r w:rsidR="0081104E">
        <w:rPr>
          <w:rStyle w:val="CommentReference"/>
        </w:rPr>
        <w:commentReference w:id="571"/>
      </w:r>
    </w:p>
    <w:p w14:paraId="5AB4A055" w14:textId="15301937" w:rsidR="00735799" w:rsidRDefault="00474BB3" w:rsidP="00976AC3">
      <w:pPr>
        <w:pStyle w:val="ListParagraph"/>
        <w:numPr>
          <w:ilvl w:val="0"/>
          <w:numId w:val="2"/>
        </w:numPr>
        <w:tabs>
          <w:tab w:val="left" w:pos="1355"/>
        </w:tabs>
        <w:spacing w:before="118"/>
        <w:ind w:left="1985" w:right="1211" w:hanging="425"/>
      </w:pPr>
      <w:r>
        <w:rPr>
          <w:sz w:val="20"/>
        </w:rPr>
        <w:t>a</w:t>
      </w:r>
      <w:r>
        <w:rPr>
          <w:spacing w:val="-8"/>
          <w:sz w:val="20"/>
        </w:rPr>
        <w:t xml:space="preserve"> </w:t>
      </w:r>
      <w:r>
        <w:rPr>
          <w:b/>
          <w:sz w:val="20"/>
        </w:rPr>
        <w:t>Non-Embedded</w:t>
      </w:r>
      <w:r>
        <w:rPr>
          <w:b/>
          <w:spacing w:val="-7"/>
          <w:sz w:val="20"/>
        </w:rPr>
        <w:t xml:space="preserve"> </w:t>
      </w:r>
      <w:r>
        <w:rPr>
          <w:b/>
          <w:sz w:val="20"/>
        </w:rPr>
        <w:t>Customer</w:t>
      </w:r>
      <w:r>
        <w:rPr>
          <w:b/>
          <w:spacing w:val="-7"/>
          <w:sz w:val="20"/>
        </w:rPr>
        <w:t xml:space="preserve"> </w:t>
      </w:r>
      <w:r>
        <w:rPr>
          <w:sz w:val="20"/>
        </w:rPr>
        <w:t>experiences</w:t>
      </w:r>
      <w:r>
        <w:rPr>
          <w:spacing w:val="-6"/>
          <w:sz w:val="20"/>
        </w:rPr>
        <w:t xml:space="preserve"> </w:t>
      </w:r>
      <w:r>
        <w:rPr>
          <w:sz w:val="20"/>
        </w:rPr>
        <w:t>a</w:t>
      </w:r>
      <w:r>
        <w:rPr>
          <w:spacing w:val="-8"/>
          <w:sz w:val="20"/>
        </w:rPr>
        <w:t xml:space="preserve"> </w:t>
      </w:r>
      <w:r>
        <w:rPr>
          <w:sz w:val="20"/>
        </w:rPr>
        <w:t>change</w:t>
      </w:r>
      <w:r>
        <w:rPr>
          <w:spacing w:val="-8"/>
          <w:sz w:val="20"/>
        </w:rPr>
        <w:t xml:space="preserve"> </w:t>
      </w:r>
      <w:r>
        <w:rPr>
          <w:sz w:val="20"/>
        </w:rPr>
        <w:t>in</w:t>
      </w:r>
      <w:r>
        <w:rPr>
          <w:spacing w:val="-6"/>
          <w:sz w:val="20"/>
        </w:rPr>
        <w:t xml:space="preserve"> </w:t>
      </w:r>
      <w:r>
        <w:rPr>
          <w:sz w:val="20"/>
        </w:rPr>
        <w:t>the</w:t>
      </w:r>
      <w:r>
        <w:rPr>
          <w:spacing w:val="-7"/>
          <w:sz w:val="20"/>
        </w:rPr>
        <w:t xml:space="preserve"> </w:t>
      </w:r>
      <w:r>
        <w:rPr>
          <w:sz w:val="20"/>
        </w:rPr>
        <w:t>actual</w:t>
      </w:r>
      <w:r>
        <w:rPr>
          <w:spacing w:val="-7"/>
          <w:sz w:val="20"/>
        </w:rPr>
        <w:t xml:space="preserve"> </w:t>
      </w:r>
      <w:r>
        <w:rPr>
          <w:sz w:val="20"/>
        </w:rPr>
        <w:t>availability</w:t>
      </w:r>
      <w:r>
        <w:rPr>
          <w:spacing w:val="-6"/>
          <w:sz w:val="20"/>
        </w:rPr>
        <w:t xml:space="preserve"> </w:t>
      </w:r>
      <w:r>
        <w:rPr>
          <w:sz w:val="20"/>
        </w:rPr>
        <w:t>of</w:t>
      </w:r>
      <w:r>
        <w:rPr>
          <w:spacing w:val="-6"/>
          <w:sz w:val="20"/>
        </w:rPr>
        <w:t xml:space="preserve"> </w:t>
      </w:r>
      <w:r>
        <w:rPr>
          <w:sz w:val="20"/>
        </w:rPr>
        <w:t>its</w:t>
      </w:r>
      <w:r>
        <w:rPr>
          <w:spacing w:val="-1"/>
          <w:sz w:val="20"/>
        </w:rPr>
        <w:t xml:space="preserve"> </w:t>
      </w:r>
      <w:r>
        <w:rPr>
          <w:b/>
          <w:spacing w:val="-2"/>
          <w:sz w:val="20"/>
        </w:rPr>
        <w:t>Apparatus</w:t>
      </w:r>
      <w:r w:rsidR="00ED7045">
        <w:rPr>
          <w:b/>
          <w:spacing w:val="-2"/>
          <w:sz w:val="20"/>
        </w:rPr>
        <w:t xml:space="preserve"> </w:t>
      </w:r>
      <w:commentRangeStart w:id="572"/>
      <w:r>
        <w:t>resulting</w:t>
      </w:r>
      <w:r w:rsidRPr="003F1AED">
        <w:rPr>
          <w:spacing w:val="-5"/>
        </w:rPr>
        <w:t xml:space="preserve"> </w:t>
      </w:r>
      <w:r>
        <w:t>in</w:t>
      </w:r>
      <w:r w:rsidRPr="003F1AED">
        <w:rPr>
          <w:spacing w:val="-4"/>
        </w:rPr>
        <w:t xml:space="preserve"> </w:t>
      </w:r>
      <w:r>
        <w:t>a</w:t>
      </w:r>
      <w:r w:rsidRPr="003F1AED">
        <w:rPr>
          <w:spacing w:val="-6"/>
        </w:rPr>
        <w:t xml:space="preserve"> </w:t>
      </w:r>
      <w:r>
        <w:t>change</w:t>
      </w:r>
      <w:r w:rsidRPr="003F1AED">
        <w:rPr>
          <w:spacing w:val="-5"/>
        </w:rPr>
        <w:t xml:space="preserve"> </w:t>
      </w:r>
      <w:r>
        <w:t>in</w:t>
      </w:r>
      <w:r w:rsidRPr="003F1AED">
        <w:rPr>
          <w:spacing w:val="-2"/>
        </w:rPr>
        <w:t xml:space="preserve"> </w:t>
      </w:r>
      <w:r w:rsidRPr="003F1AED">
        <w:rPr>
          <w:b/>
        </w:rPr>
        <w:t>Demand</w:t>
      </w:r>
      <w:r w:rsidRPr="003F1AED">
        <w:rPr>
          <w:b/>
          <w:spacing w:val="-5"/>
        </w:rPr>
        <w:t xml:space="preserve"> </w:t>
      </w:r>
      <w:r>
        <w:t>of</w:t>
      </w:r>
      <w:r w:rsidRPr="003F1AED">
        <w:rPr>
          <w:spacing w:val="-6"/>
        </w:rPr>
        <w:t xml:space="preserve"> </w:t>
      </w:r>
      <w:r>
        <w:t>100MW</w:t>
      </w:r>
      <w:r w:rsidRPr="003F1AED">
        <w:rPr>
          <w:spacing w:val="-5"/>
        </w:rPr>
        <w:t xml:space="preserve"> </w:t>
      </w:r>
      <w:r>
        <w:t>or</w:t>
      </w:r>
      <w:r w:rsidRPr="003F1AED">
        <w:rPr>
          <w:spacing w:val="-5"/>
        </w:rPr>
        <w:t xml:space="preserve"> </w:t>
      </w:r>
      <w:r>
        <w:t>greater;</w:t>
      </w:r>
      <w:r w:rsidRPr="003F1AED">
        <w:rPr>
          <w:spacing w:val="-6"/>
        </w:rPr>
        <w:t xml:space="preserve"> </w:t>
      </w:r>
      <w:r w:rsidRPr="003F1AED">
        <w:rPr>
          <w:spacing w:val="-5"/>
        </w:rPr>
        <w:t>or</w:t>
      </w:r>
      <w:commentRangeEnd w:id="572"/>
      <w:r w:rsidR="004C3561">
        <w:rPr>
          <w:rStyle w:val="CommentReference"/>
        </w:rPr>
        <w:commentReference w:id="572"/>
      </w:r>
    </w:p>
    <w:p w14:paraId="5E77B059" w14:textId="77777777" w:rsidR="00735799" w:rsidRDefault="00735799" w:rsidP="00851B77">
      <w:pPr>
        <w:ind w:left="1644"/>
        <w:jc w:val="both"/>
        <w:sectPr w:rsidR="00735799" w:rsidSect="001C2677">
          <w:pgSz w:w="11910" w:h="16840"/>
          <w:pgMar w:top="1340" w:right="60" w:bottom="1200" w:left="1000" w:header="715" w:footer="1006" w:gutter="0"/>
          <w:cols w:space="720"/>
        </w:sectPr>
      </w:pPr>
    </w:p>
    <w:p w14:paraId="30B52D82" w14:textId="35EBA7B1" w:rsidR="00735799" w:rsidRDefault="00474BB3" w:rsidP="00976AC3">
      <w:pPr>
        <w:pStyle w:val="ListParagraph"/>
        <w:numPr>
          <w:ilvl w:val="0"/>
          <w:numId w:val="2"/>
        </w:numPr>
        <w:tabs>
          <w:tab w:val="left" w:pos="1357"/>
        </w:tabs>
        <w:spacing w:before="89" w:line="264" w:lineRule="auto"/>
        <w:ind w:left="1985" w:right="1210" w:hanging="425"/>
        <w:rPr>
          <w:sz w:val="20"/>
        </w:rPr>
      </w:pPr>
      <w:r>
        <w:rPr>
          <w:sz w:val="20"/>
        </w:rPr>
        <w:lastRenderedPageBreak/>
        <w:t>a</w:t>
      </w:r>
      <w:r>
        <w:rPr>
          <w:spacing w:val="-2"/>
          <w:sz w:val="20"/>
        </w:rPr>
        <w:t xml:space="preserve"> </w:t>
      </w:r>
      <w:r w:rsidRPr="00D916F2">
        <w:rPr>
          <w:b/>
          <w:sz w:val="20"/>
        </w:rPr>
        <w:t>Generator</w:t>
      </w:r>
      <w:r>
        <w:rPr>
          <w:b/>
          <w:color w:val="00AFEF"/>
          <w:sz w:val="20"/>
        </w:rPr>
        <w:t xml:space="preserve"> </w:t>
      </w:r>
      <w:r>
        <w:rPr>
          <w:sz w:val="20"/>
        </w:rPr>
        <w:t>experiences a</w:t>
      </w:r>
      <w:r>
        <w:rPr>
          <w:spacing w:val="-1"/>
          <w:sz w:val="20"/>
        </w:rPr>
        <w:t xml:space="preserve"> </w:t>
      </w:r>
      <w:r>
        <w:rPr>
          <w:sz w:val="20"/>
        </w:rPr>
        <w:t>planned</w:t>
      </w:r>
      <w:r>
        <w:rPr>
          <w:spacing w:val="-1"/>
          <w:sz w:val="20"/>
        </w:rPr>
        <w:t xml:space="preserve"> </w:t>
      </w:r>
      <w:r>
        <w:rPr>
          <w:sz w:val="20"/>
        </w:rPr>
        <w:t>unavailability</w:t>
      </w:r>
      <w:r>
        <w:rPr>
          <w:spacing w:val="-1"/>
          <w:sz w:val="20"/>
        </w:rPr>
        <w:t xml:space="preserve"> </w:t>
      </w:r>
      <w:r>
        <w:rPr>
          <w:sz w:val="20"/>
        </w:rPr>
        <w:t>of</w:t>
      </w:r>
      <w:r>
        <w:rPr>
          <w:spacing w:val="-1"/>
          <w:sz w:val="20"/>
        </w:rPr>
        <w:t xml:space="preserve"> </w:t>
      </w:r>
      <w:r>
        <w:rPr>
          <w:sz w:val="20"/>
        </w:rPr>
        <w:t xml:space="preserve">a </w:t>
      </w:r>
      <w:r>
        <w:rPr>
          <w:b/>
          <w:sz w:val="20"/>
        </w:rPr>
        <w:t xml:space="preserve">Generating Unit </w:t>
      </w:r>
      <w:r>
        <w:rPr>
          <w:sz w:val="20"/>
        </w:rPr>
        <w:t>resulting</w:t>
      </w:r>
      <w:r>
        <w:rPr>
          <w:spacing w:val="-1"/>
          <w:sz w:val="20"/>
        </w:rPr>
        <w:t xml:space="preserve"> </w:t>
      </w:r>
      <w:r>
        <w:rPr>
          <w:sz w:val="20"/>
        </w:rPr>
        <w:t>in</w:t>
      </w:r>
      <w:r>
        <w:rPr>
          <w:spacing w:val="-2"/>
          <w:sz w:val="20"/>
        </w:rPr>
        <w:t xml:space="preserve"> </w:t>
      </w:r>
      <w:r>
        <w:rPr>
          <w:sz w:val="20"/>
        </w:rPr>
        <w:t>a</w:t>
      </w:r>
      <w:r>
        <w:rPr>
          <w:spacing w:val="-2"/>
          <w:sz w:val="20"/>
        </w:rPr>
        <w:t xml:space="preserve"> </w:t>
      </w:r>
      <w:r>
        <w:rPr>
          <w:sz w:val="20"/>
        </w:rPr>
        <w:t>change of</w:t>
      </w:r>
      <w:r>
        <w:rPr>
          <w:spacing w:val="-14"/>
          <w:sz w:val="20"/>
        </w:rPr>
        <w:t xml:space="preserve"> </w:t>
      </w:r>
      <w:r>
        <w:rPr>
          <w:sz w:val="20"/>
        </w:rPr>
        <w:t>100MW</w:t>
      </w:r>
      <w:r>
        <w:rPr>
          <w:spacing w:val="-14"/>
          <w:sz w:val="20"/>
        </w:rPr>
        <w:t xml:space="preserve"> </w:t>
      </w:r>
      <w:r>
        <w:rPr>
          <w:sz w:val="20"/>
        </w:rPr>
        <w:t>or</w:t>
      </w:r>
      <w:r>
        <w:rPr>
          <w:spacing w:val="-14"/>
          <w:sz w:val="20"/>
        </w:rPr>
        <w:t xml:space="preserve"> </w:t>
      </w:r>
      <w:r>
        <w:rPr>
          <w:sz w:val="20"/>
        </w:rPr>
        <w:t>more</w:t>
      </w:r>
      <w:r>
        <w:rPr>
          <w:spacing w:val="-13"/>
          <w:sz w:val="20"/>
        </w:rPr>
        <w:t xml:space="preserve"> </w:t>
      </w:r>
      <w:r>
        <w:rPr>
          <w:sz w:val="20"/>
        </w:rPr>
        <w:t>in</w:t>
      </w:r>
      <w:r>
        <w:rPr>
          <w:spacing w:val="-14"/>
          <w:sz w:val="20"/>
        </w:rPr>
        <w:t xml:space="preserve"> </w:t>
      </w:r>
      <w:r>
        <w:rPr>
          <w:sz w:val="20"/>
        </w:rPr>
        <w:t>the</w:t>
      </w:r>
      <w:r>
        <w:rPr>
          <w:spacing w:val="-13"/>
          <w:sz w:val="20"/>
        </w:rPr>
        <w:t xml:space="preserve"> </w:t>
      </w:r>
      <w:r w:rsidRPr="00D916F2">
        <w:rPr>
          <w:b/>
          <w:sz w:val="20"/>
        </w:rPr>
        <w:t>Output</w:t>
      </w:r>
      <w:r w:rsidRPr="00D916F2">
        <w:rPr>
          <w:b/>
          <w:spacing w:val="-12"/>
          <w:sz w:val="20"/>
        </w:rPr>
        <w:t xml:space="preserve"> </w:t>
      </w:r>
      <w:r w:rsidRPr="00D916F2">
        <w:rPr>
          <w:b/>
          <w:sz w:val="20"/>
        </w:rPr>
        <w:t>Useable</w:t>
      </w:r>
      <w:r w:rsidRPr="00D916F2">
        <w:rPr>
          <w:b/>
          <w:spacing w:val="-14"/>
          <w:sz w:val="20"/>
        </w:rPr>
        <w:t xml:space="preserve"> </w:t>
      </w:r>
      <w:r>
        <w:rPr>
          <w:sz w:val="20"/>
        </w:rPr>
        <w:t>of</w:t>
      </w:r>
      <w:r>
        <w:rPr>
          <w:spacing w:val="-14"/>
          <w:sz w:val="20"/>
        </w:rPr>
        <w:t xml:space="preserve"> </w:t>
      </w:r>
      <w:r>
        <w:rPr>
          <w:sz w:val="20"/>
        </w:rPr>
        <w:t>the</w:t>
      </w:r>
      <w:r>
        <w:rPr>
          <w:spacing w:val="-12"/>
          <w:sz w:val="20"/>
        </w:rPr>
        <w:t xml:space="preserve"> </w:t>
      </w:r>
      <w:r>
        <w:rPr>
          <w:sz w:val="20"/>
        </w:rPr>
        <w:t>associated</w:t>
      </w:r>
      <w:r>
        <w:rPr>
          <w:spacing w:val="-13"/>
          <w:sz w:val="20"/>
        </w:rPr>
        <w:t xml:space="preserve"> </w:t>
      </w:r>
      <w:r>
        <w:rPr>
          <w:b/>
          <w:sz w:val="20"/>
        </w:rPr>
        <w:t>Power-Generating</w:t>
      </w:r>
      <w:r>
        <w:rPr>
          <w:b/>
          <w:spacing w:val="-14"/>
          <w:sz w:val="20"/>
        </w:rPr>
        <w:t xml:space="preserve"> </w:t>
      </w:r>
      <w:r>
        <w:rPr>
          <w:b/>
          <w:sz w:val="20"/>
        </w:rPr>
        <w:t>Module</w:t>
      </w:r>
      <w:r>
        <w:rPr>
          <w:b/>
          <w:spacing w:val="-12"/>
          <w:sz w:val="20"/>
        </w:rPr>
        <w:t xml:space="preserve"> </w:t>
      </w:r>
      <w:r>
        <w:rPr>
          <w:sz w:val="20"/>
        </w:rPr>
        <w:t xml:space="preserve">below its previously notified availability, which is expected to last one </w:t>
      </w:r>
      <w:r>
        <w:rPr>
          <w:b/>
          <w:sz w:val="20"/>
        </w:rPr>
        <w:t xml:space="preserve">Settlement Period </w:t>
      </w:r>
      <w:r>
        <w:rPr>
          <w:sz w:val="20"/>
        </w:rPr>
        <w:t>or longer and up to three years ahead</w:t>
      </w:r>
      <w:r w:rsidR="0081104E">
        <w:rPr>
          <w:sz w:val="20"/>
        </w:rPr>
        <w:t>;</w:t>
      </w:r>
      <w:r>
        <w:rPr>
          <w:sz w:val="20"/>
        </w:rPr>
        <w:t>or</w:t>
      </w:r>
    </w:p>
    <w:p w14:paraId="319FB2A3" w14:textId="0DB1B3FA" w:rsidR="00735799" w:rsidRDefault="00474BB3" w:rsidP="00976AC3">
      <w:pPr>
        <w:pStyle w:val="ListParagraph"/>
        <w:numPr>
          <w:ilvl w:val="0"/>
          <w:numId w:val="2"/>
        </w:numPr>
        <w:tabs>
          <w:tab w:val="left" w:pos="1355"/>
          <w:tab w:val="left" w:pos="1357"/>
        </w:tabs>
        <w:spacing w:before="121" w:line="264" w:lineRule="auto"/>
        <w:ind w:left="1985" w:right="1214" w:hanging="425"/>
        <w:rPr>
          <w:sz w:val="20"/>
        </w:rPr>
      </w:pPr>
      <w:r>
        <w:rPr>
          <w:sz w:val="20"/>
        </w:rPr>
        <w:t xml:space="preserve">a </w:t>
      </w:r>
      <w:r w:rsidRPr="00D916F2">
        <w:rPr>
          <w:b/>
          <w:sz w:val="20"/>
        </w:rPr>
        <w:t>Generator</w:t>
      </w:r>
      <w:r>
        <w:rPr>
          <w:b/>
          <w:color w:val="00AFEF"/>
          <w:sz w:val="20"/>
        </w:rPr>
        <w:t xml:space="preserve"> </w:t>
      </w:r>
      <w:r>
        <w:rPr>
          <w:sz w:val="20"/>
        </w:rPr>
        <w:t xml:space="preserve">experiences a change of 100MW or more in the </w:t>
      </w:r>
      <w:r w:rsidRPr="00D916F2">
        <w:rPr>
          <w:b/>
          <w:sz w:val="20"/>
        </w:rPr>
        <w:t xml:space="preserve">Maximum Export Limit </w:t>
      </w:r>
      <w:r>
        <w:rPr>
          <w:sz w:val="20"/>
        </w:rPr>
        <w:t xml:space="preserve">of any generating </w:t>
      </w:r>
      <w:r>
        <w:rPr>
          <w:b/>
          <w:sz w:val="20"/>
        </w:rPr>
        <w:t xml:space="preserve">Plant </w:t>
      </w:r>
      <w:r>
        <w:rPr>
          <w:sz w:val="20"/>
        </w:rPr>
        <w:t xml:space="preserve">which is expected to last one </w:t>
      </w:r>
      <w:r>
        <w:rPr>
          <w:b/>
          <w:sz w:val="20"/>
        </w:rPr>
        <w:t xml:space="preserve">Settlement Period </w:t>
      </w:r>
      <w:r>
        <w:rPr>
          <w:sz w:val="20"/>
        </w:rPr>
        <w:t>or longer</w:t>
      </w:r>
      <w:r w:rsidR="0081516A">
        <w:rPr>
          <w:sz w:val="20"/>
        </w:rPr>
        <w:t>;</w:t>
      </w:r>
      <w:r>
        <w:rPr>
          <w:sz w:val="20"/>
        </w:rPr>
        <w:t>or</w:t>
      </w:r>
    </w:p>
    <w:p w14:paraId="5694EBF5" w14:textId="261DD791" w:rsidR="00735799" w:rsidRDefault="00474BB3" w:rsidP="00976AC3">
      <w:pPr>
        <w:pStyle w:val="ListParagraph"/>
        <w:numPr>
          <w:ilvl w:val="0"/>
          <w:numId w:val="2"/>
        </w:numPr>
        <w:tabs>
          <w:tab w:val="left" w:pos="1355"/>
          <w:tab w:val="left" w:pos="1357"/>
        </w:tabs>
        <w:spacing w:before="118" w:line="264" w:lineRule="auto"/>
        <w:ind w:left="1985" w:right="1214" w:hanging="425"/>
        <w:rPr>
          <w:sz w:val="20"/>
        </w:rPr>
      </w:pPr>
      <w:r>
        <w:rPr>
          <w:sz w:val="20"/>
        </w:rPr>
        <w:t xml:space="preserve">a </w:t>
      </w:r>
      <w:r w:rsidRPr="00D916F2">
        <w:rPr>
          <w:b/>
          <w:sz w:val="20"/>
        </w:rPr>
        <w:t>Generator</w:t>
      </w:r>
      <w:r>
        <w:rPr>
          <w:b/>
          <w:color w:val="00AFEF"/>
          <w:sz w:val="20"/>
        </w:rPr>
        <w:t xml:space="preserve"> </w:t>
      </w:r>
      <w:r>
        <w:rPr>
          <w:sz w:val="20"/>
        </w:rPr>
        <w:t xml:space="preserve">experiences a planned unavailability resulting in a change of 100MW or more in its aggregated </w:t>
      </w:r>
      <w:r w:rsidRPr="00D916F2">
        <w:rPr>
          <w:b/>
          <w:sz w:val="20"/>
        </w:rPr>
        <w:t>Output Useable</w:t>
      </w:r>
      <w:r>
        <w:rPr>
          <w:b/>
          <w:color w:val="00AFEF"/>
          <w:sz w:val="20"/>
        </w:rPr>
        <w:t xml:space="preserve"> </w:t>
      </w:r>
      <w:r>
        <w:rPr>
          <w:sz w:val="20"/>
        </w:rPr>
        <w:t xml:space="preserve">below its previously notified availability for a </w:t>
      </w:r>
      <w:r>
        <w:rPr>
          <w:b/>
          <w:sz w:val="20"/>
        </w:rPr>
        <w:t xml:space="preserve">Power Station </w:t>
      </w:r>
      <w:r>
        <w:rPr>
          <w:sz w:val="20"/>
        </w:rPr>
        <w:t>with</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3"/>
          <w:sz w:val="20"/>
        </w:rPr>
        <w:t xml:space="preserve"> </w:t>
      </w:r>
      <w:r>
        <w:rPr>
          <w:sz w:val="20"/>
        </w:rPr>
        <w:t>of</w:t>
      </w:r>
      <w:r>
        <w:rPr>
          <w:spacing w:val="-5"/>
          <w:sz w:val="20"/>
        </w:rPr>
        <w:t xml:space="preserve"> </w:t>
      </w:r>
      <w:r>
        <w:rPr>
          <w:sz w:val="20"/>
        </w:rPr>
        <w:t>200MW</w:t>
      </w:r>
      <w:r>
        <w:rPr>
          <w:spacing w:val="-5"/>
          <w:sz w:val="20"/>
        </w:rPr>
        <w:t xml:space="preserve"> </w:t>
      </w:r>
      <w:r>
        <w:rPr>
          <w:sz w:val="20"/>
        </w:rPr>
        <w:t>or</w:t>
      </w:r>
      <w:r>
        <w:rPr>
          <w:spacing w:val="-5"/>
          <w:sz w:val="20"/>
        </w:rPr>
        <w:t xml:space="preserve"> </w:t>
      </w:r>
      <w:r>
        <w:rPr>
          <w:sz w:val="20"/>
        </w:rPr>
        <w:t>more</w:t>
      </w:r>
      <w:r>
        <w:rPr>
          <w:spacing w:val="-5"/>
          <w:sz w:val="20"/>
        </w:rPr>
        <w:t xml:space="preserve"> </w:t>
      </w:r>
      <w:r>
        <w:rPr>
          <w:sz w:val="20"/>
        </w:rPr>
        <w:t>and</w:t>
      </w:r>
      <w:r>
        <w:rPr>
          <w:spacing w:val="-5"/>
          <w:sz w:val="20"/>
        </w:rPr>
        <w:t xml:space="preserve"> </w:t>
      </w:r>
      <w:r>
        <w:rPr>
          <w:sz w:val="20"/>
        </w:rPr>
        <w:t>which</w:t>
      </w:r>
      <w:r>
        <w:rPr>
          <w:spacing w:val="-5"/>
          <w:sz w:val="20"/>
        </w:rPr>
        <w:t xml:space="preserve"> </w:t>
      </w:r>
      <w:r>
        <w:rPr>
          <w:sz w:val="20"/>
        </w:rPr>
        <w:t>is</w:t>
      </w:r>
      <w:r>
        <w:rPr>
          <w:spacing w:val="-4"/>
          <w:sz w:val="20"/>
        </w:rPr>
        <w:t xml:space="preserve"> </w:t>
      </w:r>
      <w:r>
        <w:rPr>
          <w:sz w:val="20"/>
        </w:rPr>
        <w:t>expected</w:t>
      </w:r>
      <w:r>
        <w:rPr>
          <w:spacing w:val="-5"/>
          <w:sz w:val="20"/>
        </w:rPr>
        <w:t xml:space="preserve"> </w:t>
      </w:r>
      <w:r>
        <w:rPr>
          <w:sz w:val="20"/>
        </w:rPr>
        <w:t>to</w:t>
      </w:r>
      <w:r>
        <w:rPr>
          <w:spacing w:val="-5"/>
          <w:sz w:val="20"/>
        </w:rPr>
        <w:t xml:space="preserve"> </w:t>
      </w:r>
      <w:r>
        <w:rPr>
          <w:sz w:val="20"/>
        </w:rPr>
        <w:t>last</w:t>
      </w:r>
      <w:r>
        <w:rPr>
          <w:spacing w:val="-5"/>
          <w:sz w:val="20"/>
        </w:rPr>
        <w:t xml:space="preserve"> </w:t>
      </w:r>
      <w:r>
        <w:rPr>
          <w:sz w:val="20"/>
        </w:rPr>
        <w:t xml:space="preserve">one </w:t>
      </w:r>
      <w:r>
        <w:rPr>
          <w:b/>
          <w:sz w:val="20"/>
        </w:rPr>
        <w:t xml:space="preserve">Settlement Period </w:t>
      </w:r>
      <w:r>
        <w:rPr>
          <w:sz w:val="20"/>
        </w:rPr>
        <w:t>or longer and up to three years ahead, save where data has been provided pursuant to OC.2.3.6</w:t>
      </w:r>
      <w:r w:rsidR="00177E06">
        <w:rPr>
          <w:sz w:val="20"/>
        </w:rPr>
        <w:t xml:space="preserve"> </w:t>
      </w:r>
      <w:r>
        <w:rPr>
          <w:sz w:val="20"/>
        </w:rPr>
        <w:t>c) above; or</w:t>
      </w:r>
    </w:p>
    <w:p w14:paraId="1B7B064E" w14:textId="26F54FE3" w:rsidR="00735799" w:rsidRPr="00976AC3" w:rsidRDefault="00474BB3" w:rsidP="00177E06">
      <w:pPr>
        <w:pStyle w:val="ListParagraph"/>
        <w:numPr>
          <w:ilvl w:val="0"/>
          <w:numId w:val="2"/>
        </w:numPr>
        <w:tabs>
          <w:tab w:val="left" w:pos="1355"/>
          <w:tab w:val="left" w:pos="1357"/>
        </w:tabs>
        <w:spacing w:line="264" w:lineRule="auto"/>
        <w:ind w:left="1985" w:right="1211" w:hanging="425"/>
        <w:jc w:val="left"/>
        <w:rPr>
          <w:sz w:val="20"/>
        </w:rPr>
      </w:pPr>
      <w:r>
        <w:rPr>
          <w:sz w:val="20"/>
        </w:rPr>
        <w:t xml:space="preserve">a </w:t>
      </w:r>
      <w:r w:rsidRPr="00D916F2">
        <w:rPr>
          <w:b/>
          <w:sz w:val="20"/>
        </w:rPr>
        <w:t>Generator</w:t>
      </w:r>
      <w:r>
        <w:rPr>
          <w:b/>
          <w:color w:val="00AFEF"/>
          <w:sz w:val="20"/>
        </w:rPr>
        <w:t xml:space="preserve"> </w:t>
      </w:r>
      <w:r>
        <w:rPr>
          <w:sz w:val="20"/>
        </w:rPr>
        <w:t xml:space="preserve">experiences a change of 100MW or more in the aggregated </w:t>
      </w:r>
      <w:r w:rsidRPr="00D916F2">
        <w:rPr>
          <w:b/>
          <w:sz w:val="20"/>
        </w:rPr>
        <w:t>Maximum Export Limit</w:t>
      </w:r>
      <w:r>
        <w:rPr>
          <w:b/>
          <w:color w:val="00AFEF"/>
          <w:sz w:val="20"/>
        </w:rPr>
        <w:t xml:space="preserve"> </w:t>
      </w:r>
      <w:r>
        <w:rPr>
          <w:sz w:val="20"/>
        </w:rPr>
        <w:t xml:space="preserve">of a </w:t>
      </w:r>
      <w:r>
        <w:rPr>
          <w:b/>
          <w:sz w:val="20"/>
        </w:rPr>
        <w:t xml:space="preserve">Power Station </w:t>
      </w:r>
      <w:r>
        <w:rPr>
          <w:sz w:val="20"/>
        </w:rPr>
        <w:t xml:space="preserve">with a </w:t>
      </w:r>
      <w:r>
        <w:rPr>
          <w:b/>
          <w:sz w:val="20"/>
        </w:rPr>
        <w:t xml:space="preserve">Registered Capacity </w:t>
      </w:r>
      <w:r>
        <w:rPr>
          <w:sz w:val="20"/>
        </w:rPr>
        <w:t xml:space="preserve">of 200MW or more, which is expected to last one </w:t>
      </w:r>
      <w:r>
        <w:rPr>
          <w:b/>
          <w:sz w:val="20"/>
        </w:rPr>
        <w:t xml:space="preserve">Settlement Period </w:t>
      </w:r>
      <w:r>
        <w:rPr>
          <w:sz w:val="20"/>
        </w:rPr>
        <w:t>or longer, save where data has been provided pursuant to OC.2.3.6</w:t>
      </w:r>
      <w:r w:rsidR="00177E06">
        <w:rPr>
          <w:sz w:val="20"/>
        </w:rPr>
        <w:t xml:space="preserve"> </w:t>
      </w:r>
      <w:r>
        <w:rPr>
          <w:sz w:val="20"/>
        </w:rPr>
        <w:t>d) above</w:t>
      </w:r>
      <w:r w:rsidR="000D6886">
        <w:rPr>
          <w:sz w:val="20"/>
        </w:rPr>
        <w:t>,</w:t>
      </w:r>
      <w:r w:rsidR="00ED7045">
        <w:rPr>
          <w:sz w:val="20"/>
        </w:rPr>
        <w:t xml:space="preserve"> </w:t>
      </w:r>
      <w:r w:rsidRPr="00976AC3">
        <w:rPr>
          <w:sz w:val="20"/>
        </w:rPr>
        <w:t xml:space="preserve">such </w:t>
      </w:r>
      <w:r w:rsidRPr="00976AC3">
        <w:rPr>
          <w:b/>
          <w:sz w:val="20"/>
        </w:rPr>
        <w:t xml:space="preserve">Non-Embedded Customer </w:t>
      </w:r>
      <w:r w:rsidRPr="00976AC3">
        <w:rPr>
          <w:sz w:val="20"/>
        </w:rPr>
        <w:t xml:space="preserve">or </w:t>
      </w:r>
      <w:r w:rsidRPr="00976AC3">
        <w:rPr>
          <w:b/>
          <w:sz w:val="20"/>
        </w:rPr>
        <w:t>Generator</w:t>
      </w:r>
      <w:r w:rsidRPr="00976AC3">
        <w:rPr>
          <w:b/>
          <w:color w:val="00AFEF"/>
          <w:sz w:val="20"/>
        </w:rPr>
        <w:t xml:space="preserve"> </w:t>
      </w:r>
      <w:r w:rsidRPr="00976AC3">
        <w:rPr>
          <w:sz w:val="20"/>
        </w:rPr>
        <w:t xml:space="preserve">shall provide </w:t>
      </w:r>
      <w:r w:rsidRPr="00976AC3">
        <w:rPr>
          <w:b/>
          <w:sz w:val="20"/>
        </w:rPr>
        <w:t xml:space="preserve">The Company </w:t>
      </w:r>
      <w:r w:rsidRPr="00976AC3">
        <w:rPr>
          <w:sz w:val="20"/>
        </w:rPr>
        <w:t xml:space="preserve">with the </w:t>
      </w:r>
      <w:r w:rsidRPr="00976AC3">
        <w:rPr>
          <w:b/>
          <w:sz w:val="20"/>
        </w:rPr>
        <w:t xml:space="preserve">EU Transparency Availability Data </w:t>
      </w:r>
      <w:r w:rsidRPr="00976AC3">
        <w:rPr>
          <w:sz w:val="20"/>
        </w:rPr>
        <w:t xml:space="preserve">in accordance with </w:t>
      </w:r>
      <w:r w:rsidRPr="00976AC3">
        <w:rPr>
          <w:b/>
          <w:sz w:val="20"/>
        </w:rPr>
        <w:t xml:space="preserve">DRC </w:t>
      </w:r>
      <w:r w:rsidRPr="00976AC3">
        <w:rPr>
          <w:sz w:val="20"/>
        </w:rPr>
        <w:t>Schedule 6 (Users’ Outage Data) using</w:t>
      </w:r>
      <w:r w:rsidRPr="00976AC3">
        <w:rPr>
          <w:spacing w:val="-7"/>
          <w:sz w:val="20"/>
        </w:rPr>
        <w:t xml:space="preserve"> </w:t>
      </w:r>
      <w:r w:rsidRPr="00976AC3">
        <w:rPr>
          <w:b/>
          <w:sz w:val="20"/>
        </w:rPr>
        <w:t>MODIS</w:t>
      </w:r>
      <w:r w:rsidRPr="00976AC3">
        <w:rPr>
          <w:b/>
          <w:spacing w:val="-9"/>
          <w:sz w:val="20"/>
        </w:rPr>
        <w:t xml:space="preserve"> </w:t>
      </w:r>
      <w:r w:rsidRPr="00976AC3">
        <w:rPr>
          <w:sz w:val="20"/>
        </w:rPr>
        <w:t>and,</w:t>
      </w:r>
      <w:r w:rsidRPr="00976AC3">
        <w:rPr>
          <w:spacing w:val="-9"/>
          <w:sz w:val="20"/>
        </w:rPr>
        <w:t xml:space="preserve"> </w:t>
      </w:r>
      <w:r w:rsidRPr="00976AC3">
        <w:rPr>
          <w:sz w:val="20"/>
        </w:rPr>
        <w:t>with</w:t>
      </w:r>
      <w:r w:rsidRPr="00976AC3">
        <w:rPr>
          <w:spacing w:val="-7"/>
          <w:sz w:val="20"/>
        </w:rPr>
        <w:t xml:space="preserve"> </w:t>
      </w:r>
      <w:r w:rsidRPr="00976AC3">
        <w:rPr>
          <w:sz w:val="20"/>
        </w:rPr>
        <w:t>reference</w:t>
      </w:r>
      <w:r w:rsidRPr="00976AC3">
        <w:rPr>
          <w:spacing w:val="-9"/>
          <w:sz w:val="20"/>
        </w:rPr>
        <w:t xml:space="preserve"> </w:t>
      </w:r>
      <w:r w:rsidRPr="00976AC3">
        <w:rPr>
          <w:sz w:val="20"/>
        </w:rPr>
        <w:t>to</w:t>
      </w:r>
      <w:r w:rsidRPr="00976AC3">
        <w:rPr>
          <w:spacing w:val="-7"/>
          <w:sz w:val="20"/>
        </w:rPr>
        <w:t xml:space="preserve"> </w:t>
      </w:r>
      <w:r w:rsidRPr="00976AC3">
        <w:rPr>
          <w:sz w:val="20"/>
        </w:rPr>
        <w:t>points</w:t>
      </w:r>
      <w:r w:rsidRPr="00976AC3">
        <w:rPr>
          <w:spacing w:val="-8"/>
          <w:sz w:val="20"/>
        </w:rPr>
        <w:t xml:space="preserve"> </w:t>
      </w:r>
      <w:r w:rsidRPr="00976AC3">
        <w:rPr>
          <w:sz w:val="20"/>
        </w:rPr>
        <w:t>OC2.3.6</w:t>
      </w:r>
      <w:r w:rsidR="00177E06">
        <w:rPr>
          <w:sz w:val="20"/>
        </w:rPr>
        <w:t xml:space="preserve"> </w:t>
      </w:r>
      <w:r w:rsidRPr="00976AC3">
        <w:rPr>
          <w:sz w:val="20"/>
        </w:rPr>
        <w:t>a)</w:t>
      </w:r>
      <w:r w:rsidRPr="00976AC3">
        <w:rPr>
          <w:spacing w:val="-6"/>
          <w:sz w:val="20"/>
        </w:rPr>
        <w:t xml:space="preserve"> </w:t>
      </w:r>
      <w:r w:rsidRPr="00976AC3">
        <w:rPr>
          <w:sz w:val="20"/>
        </w:rPr>
        <w:t>to</w:t>
      </w:r>
      <w:r w:rsidRPr="00976AC3">
        <w:rPr>
          <w:spacing w:val="-9"/>
          <w:sz w:val="20"/>
        </w:rPr>
        <w:t xml:space="preserve"> </w:t>
      </w:r>
      <w:r w:rsidRPr="00976AC3">
        <w:rPr>
          <w:sz w:val="20"/>
        </w:rPr>
        <w:t>f),</w:t>
      </w:r>
      <w:r w:rsidRPr="00976AC3">
        <w:rPr>
          <w:spacing w:val="-8"/>
          <w:sz w:val="20"/>
        </w:rPr>
        <w:t xml:space="preserve"> </w:t>
      </w:r>
      <w:ins w:id="573" w:author="Frank Kasibante (NESO)" w:date="2024-10-12T12:32:00Z">
        <w:r w:rsidR="00E11FC9">
          <w:rPr>
            <w:b/>
            <w:sz w:val="20"/>
          </w:rPr>
          <w:t xml:space="preserve">Assimilated </w:t>
        </w:r>
      </w:ins>
      <w:del w:id="574" w:author="Frank Kasibante (NESO)" w:date="2024-10-12T12:32:00Z">
        <w:r w:rsidRPr="00976AC3" w:rsidDel="00E11FC9">
          <w:rPr>
            <w:b/>
            <w:sz w:val="20"/>
          </w:rPr>
          <w:delText>Retained</w:delText>
        </w:r>
      </w:del>
      <w:r w:rsidRPr="00976AC3">
        <w:rPr>
          <w:b/>
          <w:spacing w:val="-6"/>
          <w:sz w:val="20"/>
        </w:rPr>
        <w:t xml:space="preserve"> </w:t>
      </w:r>
      <w:del w:id="575" w:author="Frank Kasibante" w:date="2024-10-14T09:40:00Z">
        <w:r w:rsidRPr="00976AC3" w:rsidDel="00516DF0">
          <w:rPr>
            <w:b/>
            <w:sz w:val="20"/>
          </w:rPr>
          <w:delText>EU</w:delText>
        </w:r>
      </w:del>
      <w:r w:rsidRPr="00976AC3">
        <w:rPr>
          <w:b/>
          <w:spacing w:val="-8"/>
          <w:sz w:val="20"/>
        </w:rPr>
        <w:t xml:space="preserve"> </w:t>
      </w:r>
      <w:r w:rsidRPr="00976AC3">
        <w:rPr>
          <w:b/>
          <w:sz w:val="20"/>
        </w:rPr>
        <w:t>Law</w:t>
      </w:r>
      <w:r w:rsidRPr="00976AC3">
        <w:rPr>
          <w:b/>
          <w:spacing w:val="-7"/>
          <w:sz w:val="20"/>
        </w:rPr>
        <w:t xml:space="preserve"> </w:t>
      </w:r>
      <w:del w:id="576" w:author="Frank Kasibante" w:date="2024-10-14T10:03:00Z">
        <w:r w:rsidRPr="00976AC3" w:rsidDel="001D53A2">
          <w:rPr>
            <w:sz w:val="20"/>
          </w:rPr>
          <w:delText>(Commission Regulation (EU)543/2013) articles 7.1(a), 7.1(b), 15.1(a), 15.1(b), 15.1(c) and 15.1(d).</w:delText>
        </w:r>
      </w:del>
    </w:p>
    <w:p w14:paraId="59AD9316" w14:textId="77777777" w:rsidR="00735799" w:rsidRDefault="00735799">
      <w:pPr>
        <w:pStyle w:val="BodyText"/>
        <w:rPr>
          <w:sz w:val="22"/>
        </w:rPr>
      </w:pPr>
    </w:p>
    <w:p w14:paraId="72F08808" w14:textId="77777777" w:rsidR="00735799" w:rsidRDefault="00735799">
      <w:pPr>
        <w:pStyle w:val="BodyText"/>
        <w:spacing w:before="10"/>
      </w:pPr>
    </w:p>
    <w:p w14:paraId="3D08E0E2" w14:textId="60E23BE2" w:rsidR="00EA07A4" w:rsidRDefault="00474BB3" w:rsidP="00976AC3">
      <w:pPr>
        <w:pStyle w:val="BodyText"/>
        <w:tabs>
          <w:tab w:val="left" w:pos="1418"/>
        </w:tabs>
        <w:ind w:left="1560" w:hanging="1276"/>
      </w:pPr>
      <w:r>
        <w:rPr>
          <w:spacing w:val="-2"/>
        </w:rPr>
        <w:t>OC2.3.7</w:t>
      </w:r>
      <w:r w:rsidR="000E5D83">
        <w:rPr>
          <w:spacing w:val="-2"/>
        </w:rPr>
        <w:t xml:space="preserve">          </w:t>
      </w:r>
      <w:r>
        <w:rPr>
          <w:b/>
        </w:rPr>
        <w:t xml:space="preserve">The Company </w:t>
      </w:r>
      <w:r w:rsidR="00DD75DA">
        <w:t>sha</w:t>
      </w:r>
      <w:r>
        <w:t xml:space="preserve">ll for each day publish the actual largest secured loss of generation </w:t>
      </w:r>
    </w:p>
    <w:p w14:paraId="218D28E2" w14:textId="6220303B" w:rsidR="00EA07A4" w:rsidRDefault="00EA07A4" w:rsidP="00105BC6">
      <w:pPr>
        <w:pStyle w:val="BodyText"/>
        <w:ind w:left="277"/>
      </w:pPr>
      <w:r>
        <w:t xml:space="preserve">                     </w:t>
      </w:r>
      <w:r w:rsidDel="000C001B">
        <w:t xml:space="preserve">  </w:t>
      </w:r>
      <w:r w:rsidR="00474BB3">
        <w:t>(ie, the loss</w:t>
      </w:r>
      <w:r w:rsidR="00474BB3">
        <w:rPr>
          <w:spacing w:val="-3"/>
        </w:rPr>
        <w:t xml:space="preserve"> </w:t>
      </w:r>
      <w:r w:rsidR="00474BB3">
        <w:t>of</w:t>
      </w:r>
      <w:r w:rsidR="00474BB3">
        <w:rPr>
          <w:spacing w:val="-4"/>
        </w:rPr>
        <w:t xml:space="preserve"> </w:t>
      </w:r>
      <w:r w:rsidR="00474BB3">
        <w:t>generation</w:t>
      </w:r>
      <w:r w:rsidR="00474BB3">
        <w:rPr>
          <w:spacing w:val="-5"/>
        </w:rPr>
        <w:t xml:space="preserve"> </w:t>
      </w:r>
      <w:r w:rsidR="00474BB3">
        <w:t>against</w:t>
      </w:r>
      <w:r w:rsidR="00474BB3">
        <w:rPr>
          <w:spacing w:val="-2"/>
        </w:rPr>
        <w:t xml:space="preserve"> </w:t>
      </w:r>
      <w:r w:rsidR="00474BB3">
        <w:t>which,</w:t>
      </w:r>
      <w:r w:rsidR="00474BB3">
        <w:rPr>
          <w:spacing w:val="-2"/>
        </w:rPr>
        <w:t xml:space="preserve"> </w:t>
      </w:r>
      <w:r w:rsidR="00474BB3">
        <w:t>as</w:t>
      </w:r>
      <w:r w:rsidR="00474BB3">
        <w:rPr>
          <w:spacing w:val="-3"/>
        </w:rPr>
        <w:t xml:space="preserve"> </w:t>
      </w:r>
      <w:r w:rsidR="00474BB3">
        <w:t>a</w:t>
      </w:r>
      <w:r w:rsidR="00474BB3">
        <w:rPr>
          <w:spacing w:val="-5"/>
        </w:rPr>
        <w:t xml:space="preserve"> </w:t>
      </w:r>
      <w:r w:rsidR="00474BB3">
        <w:t>requirement</w:t>
      </w:r>
      <w:r w:rsidR="00474BB3">
        <w:rPr>
          <w:spacing w:val="-4"/>
        </w:rPr>
        <w:t xml:space="preserve"> </w:t>
      </w:r>
      <w:r w:rsidR="00474BB3">
        <w:t>of the</w:t>
      </w:r>
      <w:r w:rsidR="00474BB3">
        <w:rPr>
          <w:spacing w:val="-5"/>
        </w:rPr>
        <w:t xml:space="preserve"> </w:t>
      </w:r>
      <w:r w:rsidR="00474BB3" w:rsidRPr="00C7507C">
        <w:rPr>
          <w:b/>
          <w:bCs/>
        </w:rPr>
        <w:t>Licence</w:t>
      </w:r>
      <w:r w:rsidR="00474BB3" w:rsidRPr="00C7507C">
        <w:rPr>
          <w:b/>
          <w:bCs/>
          <w:spacing w:val="-2"/>
        </w:rPr>
        <w:t xml:space="preserve"> </w:t>
      </w:r>
      <w:r w:rsidR="00474BB3" w:rsidRPr="00C7507C">
        <w:rPr>
          <w:b/>
          <w:bCs/>
        </w:rPr>
        <w:t>Standards</w:t>
      </w:r>
      <w:r w:rsidR="00474BB3">
        <w:t>,</w:t>
      </w:r>
      <w:r w:rsidR="00474BB3">
        <w:rPr>
          <w:spacing w:val="-4"/>
        </w:rPr>
        <w:t xml:space="preserve"> </w:t>
      </w:r>
      <w:r w:rsidR="00474BB3">
        <w:t xml:space="preserve">the </w:t>
      </w:r>
    </w:p>
    <w:p w14:paraId="3AD6C239" w14:textId="39BE07E9" w:rsidR="00EA07A4" w:rsidRDefault="00EA07A4" w:rsidP="00105BC6">
      <w:pPr>
        <w:pStyle w:val="BodyText"/>
        <w:ind w:left="277"/>
      </w:pPr>
      <w:r>
        <w:t xml:space="preserve">                     </w:t>
      </w:r>
      <w:r w:rsidDel="000C001B">
        <w:t xml:space="preserve">  </w:t>
      </w:r>
      <w:r w:rsidR="00474BB3" w:rsidRPr="00BD3133">
        <w:rPr>
          <w:b/>
        </w:rPr>
        <w:t>NETS</w:t>
      </w:r>
      <w:r w:rsidR="00474BB3">
        <w:rPr>
          <w:b/>
          <w:color w:val="00AFEF"/>
          <w:spacing w:val="-2"/>
        </w:rPr>
        <w:t xml:space="preserve"> </w:t>
      </w:r>
      <w:r w:rsidR="00474BB3">
        <w:t>must</w:t>
      </w:r>
      <w:r w:rsidR="00474BB3">
        <w:rPr>
          <w:spacing w:val="-2"/>
        </w:rPr>
        <w:t xml:space="preserve"> </w:t>
      </w:r>
      <w:r w:rsidR="00474BB3">
        <w:t>be secured) or</w:t>
      </w:r>
      <w:r>
        <w:t xml:space="preserve"> </w:t>
      </w:r>
      <w:r w:rsidR="00474BB3">
        <w:t xml:space="preserve">loss of import from </w:t>
      </w:r>
      <w:r w:rsidR="00474BB3">
        <w:rPr>
          <w:b/>
        </w:rPr>
        <w:t xml:space="preserve">External Interconnections </w:t>
      </w:r>
      <w:r w:rsidR="00474BB3">
        <w:t xml:space="preserve">for each </w:t>
      </w:r>
    </w:p>
    <w:p w14:paraId="56FCE842" w14:textId="4A42484A" w:rsidR="00735799" w:rsidRDefault="00EA07A4" w:rsidP="00C7507C">
      <w:pPr>
        <w:pStyle w:val="BodyText"/>
        <w:ind w:left="277"/>
      </w:pPr>
      <w:r>
        <w:rPr>
          <w:b/>
          <w:color w:val="00AFEF"/>
        </w:rPr>
        <w:t xml:space="preserve">                     </w:t>
      </w:r>
      <w:r w:rsidDel="000C001B">
        <w:rPr>
          <w:b/>
          <w:color w:val="00AFEF"/>
        </w:rPr>
        <w:t xml:space="preserve">  </w:t>
      </w:r>
      <w:r w:rsidR="00474BB3">
        <w:t xml:space="preserve">settlement period on </w:t>
      </w:r>
      <w:r w:rsidR="00474BB3">
        <w:rPr>
          <w:b/>
        </w:rPr>
        <w:t xml:space="preserve">The Company’s </w:t>
      </w:r>
      <w:r w:rsidR="00474BB3">
        <w:t>website.</w:t>
      </w:r>
    </w:p>
    <w:p w14:paraId="3F671686" w14:textId="77777777" w:rsidR="00735799" w:rsidRDefault="00735799">
      <w:pPr>
        <w:pStyle w:val="BodyText"/>
        <w:rPr>
          <w:sz w:val="22"/>
        </w:rPr>
      </w:pPr>
    </w:p>
    <w:p w14:paraId="70D7F7C1" w14:textId="77777777" w:rsidR="00735799" w:rsidRDefault="00735799">
      <w:pPr>
        <w:pStyle w:val="BodyText"/>
        <w:spacing w:before="1"/>
        <w:rPr>
          <w:sz w:val="21"/>
        </w:rPr>
      </w:pPr>
    </w:p>
    <w:p w14:paraId="2848A897" w14:textId="334D1E18" w:rsidR="00735799" w:rsidRPr="00202DEA" w:rsidRDefault="00474BB3" w:rsidP="00202DEA">
      <w:pPr>
        <w:pStyle w:val="Heading1"/>
      </w:pPr>
      <w:bookmarkStart w:id="577" w:name="_Toc168341998"/>
      <w:bookmarkStart w:id="578" w:name="_Toc168342660"/>
      <w:r w:rsidRPr="00202DEA">
        <w:t>OC2 APPENDIX 1</w:t>
      </w:r>
      <w:r w:rsidR="000C001B">
        <w:t xml:space="preserve"> </w:t>
      </w:r>
      <w:r w:rsidRPr="00202DEA">
        <w:t>– GENERATION PLANNING PARAMETERS</w:t>
      </w:r>
      <w:bookmarkEnd w:id="577"/>
      <w:bookmarkEnd w:id="578"/>
    </w:p>
    <w:p w14:paraId="06787DE7" w14:textId="77777777" w:rsidR="00735799" w:rsidRDefault="00474BB3" w:rsidP="00976AC3">
      <w:pPr>
        <w:pStyle w:val="BodyText"/>
        <w:tabs>
          <w:tab w:val="left" w:pos="1695"/>
        </w:tabs>
        <w:spacing w:before="269"/>
        <w:ind w:left="1560" w:hanging="1276"/>
      </w:pPr>
      <w:r>
        <w:rPr>
          <w:spacing w:val="-2"/>
        </w:rPr>
        <w:t>OC2.A.2</w:t>
      </w:r>
      <w:r>
        <w:tab/>
      </w:r>
      <w:r>
        <w:rPr>
          <w:u w:val="single"/>
        </w:rPr>
        <w:t>Generation</w:t>
      </w:r>
      <w:r>
        <w:rPr>
          <w:spacing w:val="-12"/>
          <w:u w:val="single"/>
        </w:rPr>
        <w:t xml:space="preserve"> </w:t>
      </w:r>
      <w:r>
        <w:rPr>
          <w:u w:val="single"/>
        </w:rPr>
        <w:t>Planning</w:t>
      </w:r>
      <w:r>
        <w:rPr>
          <w:spacing w:val="-12"/>
          <w:u w:val="single"/>
        </w:rPr>
        <w:t xml:space="preserve"> </w:t>
      </w:r>
      <w:r>
        <w:rPr>
          <w:spacing w:val="-2"/>
          <w:u w:val="single"/>
        </w:rPr>
        <w:t>Parameters</w:t>
      </w:r>
    </w:p>
    <w:p w14:paraId="5782C09D" w14:textId="77777777" w:rsidR="00735799" w:rsidRDefault="00474BB3" w:rsidP="00976AC3">
      <w:pPr>
        <w:pStyle w:val="BodyText"/>
        <w:spacing w:before="144"/>
        <w:ind w:left="1560"/>
      </w:pPr>
      <w:r>
        <w:t>The</w:t>
      </w:r>
      <w:r>
        <w:rPr>
          <w:spacing w:val="-9"/>
        </w:rPr>
        <w:t xml:space="preserve"> </w:t>
      </w:r>
      <w:r>
        <w:t>following</w:t>
      </w:r>
      <w:r>
        <w:rPr>
          <w:spacing w:val="-6"/>
        </w:rPr>
        <w:t xml:space="preserve"> </w:t>
      </w:r>
      <w:r>
        <w:t>parameters</w:t>
      </w:r>
      <w:r>
        <w:rPr>
          <w:spacing w:val="-7"/>
        </w:rPr>
        <w:t xml:space="preserve"> </w:t>
      </w:r>
      <w:r>
        <w:t>are</w:t>
      </w:r>
      <w:r>
        <w:rPr>
          <w:spacing w:val="-7"/>
        </w:rPr>
        <w:t xml:space="preserve"> </w:t>
      </w:r>
      <w:r>
        <w:t>required</w:t>
      </w:r>
      <w:r>
        <w:rPr>
          <w:spacing w:val="-7"/>
        </w:rPr>
        <w:t xml:space="preserve"> </w:t>
      </w:r>
      <w:r>
        <w:t>in</w:t>
      </w:r>
      <w:r>
        <w:rPr>
          <w:spacing w:val="-7"/>
        </w:rPr>
        <w:t xml:space="preserve"> </w:t>
      </w:r>
      <w:r>
        <w:t>respect</w:t>
      </w:r>
      <w:r>
        <w:rPr>
          <w:spacing w:val="-7"/>
        </w:rPr>
        <w:t xml:space="preserve"> </w:t>
      </w:r>
      <w:r>
        <w:t>of</w:t>
      </w:r>
      <w:r>
        <w:rPr>
          <w:spacing w:val="-6"/>
        </w:rPr>
        <w:t xml:space="preserve"> </w:t>
      </w:r>
      <w:r>
        <w:t>each</w:t>
      </w:r>
      <w:r>
        <w:rPr>
          <w:spacing w:val="-2"/>
        </w:rPr>
        <w:t xml:space="preserve"> </w:t>
      </w:r>
      <w:r>
        <w:rPr>
          <w:b/>
          <w:spacing w:val="-2"/>
        </w:rPr>
        <w:t>Genset</w:t>
      </w:r>
      <w:r>
        <w:rPr>
          <w:spacing w:val="-2"/>
        </w:rPr>
        <w:t>.</w:t>
      </w:r>
    </w:p>
    <w:p w14:paraId="4E241BA1" w14:textId="77777777" w:rsidR="00735799" w:rsidRDefault="00474BB3" w:rsidP="00976AC3">
      <w:pPr>
        <w:pStyle w:val="BodyText"/>
        <w:tabs>
          <w:tab w:val="left" w:pos="1695"/>
        </w:tabs>
        <w:spacing w:before="142"/>
        <w:ind w:left="1560" w:hanging="1276"/>
      </w:pPr>
      <w:r>
        <w:rPr>
          <w:spacing w:val="-2"/>
        </w:rPr>
        <w:t>OC2.A.2.1</w:t>
      </w:r>
      <w:r>
        <w:tab/>
      </w:r>
      <w:r>
        <w:rPr>
          <w:u w:val="single"/>
        </w:rPr>
        <w:t>Regime</w:t>
      </w:r>
      <w:r>
        <w:rPr>
          <w:spacing w:val="-10"/>
          <w:u w:val="single"/>
        </w:rPr>
        <w:t xml:space="preserve"> </w:t>
      </w:r>
      <w:r>
        <w:rPr>
          <w:spacing w:val="-2"/>
          <w:u w:val="single"/>
        </w:rPr>
        <w:t>Unavailability</w:t>
      </w:r>
    </w:p>
    <w:p w14:paraId="5A44CC19" w14:textId="77777777" w:rsidR="00735799" w:rsidRDefault="00474BB3" w:rsidP="00976AC3">
      <w:pPr>
        <w:pStyle w:val="BodyText"/>
        <w:spacing w:before="142"/>
        <w:ind w:left="1560"/>
      </w:pPr>
      <w:r>
        <w:t>Where</w:t>
      </w:r>
      <w:r>
        <w:rPr>
          <w:spacing w:val="-6"/>
        </w:rPr>
        <w:t xml:space="preserve"> </w:t>
      </w:r>
      <w:r>
        <w:t>applicable</w:t>
      </w:r>
      <w:r>
        <w:rPr>
          <w:spacing w:val="-8"/>
        </w:rPr>
        <w:t xml:space="preserve"> </w:t>
      </w:r>
      <w:r>
        <w:t>the</w:t>
      </w:r>
      <w:r>
        <w:rPr>
          <w:spacing w:val="-9"/>
        </w:rPr>
        <w:t xml:space="preserve"> </w:t>
      </w:r>
      <w:r>
        <w:t>following</w:t>
      </w:r>
      <w:r>
        <w:rPr>
          <w:spacing w:val="-7"/>
        </w:rPr>
        <w:t xml:space="preserve"> </w:t>
      </w:r>
      <w:r>
        <w:t>information</w:t>
      </w:r>
      <w:r>
        <w:rPr>
          <w:spacing w:val="-7"/>
        </w:rPr>
        <w:t xml:space="preserve"> </w:t>
      </w:r>
      <w:r>
        <w:t>must</w:t>
      </w:r>
      <w:r>
        <w:rPr>
          <w:spacing w:val="-8"/>
        </w:rPr>
        <w:t xml:space="preserve"> </w:t>
      </w:r>
      <w:r>
        <w:t>be</w:t>
      </w:r>
      <w:r>
        <w:rPr>
          <w:spacing w:val="-8"/>
        </w:rPr>
        <w:t xml:space="preserve"> </w:t>
      </w:r>
      <w:r>
        <w:t>recorded</w:t>
      </w:r>
      <w:r>
        <w:rPr>
          <w:spacing w:val="-9"/>
        </w:rPr>
        <w:t xml:space="preserve"> </w:t>
      </w:r>
      <w:r>
        <w:t>for</w:t>
      </w:r>
      <w:r>
        <w:rPr>
          <w:spacing w:val="-7"/>
        </w:rPr>
        <w:t xml:space="preserve"> </w:t>
      </w:r>
      <w:r>
        <w:t>each</w:t>
      </w:r>
      <w:r>
        <w:rPr>
          <w:spacing w:val="-1"/>
        </w:rPr>
        <w:t xml:space="preserve"> </w:t>
      </w:r>
      <w:r>
        <w:rPr>
          <w:b/>
          <w:spacing w:val="-2"/>
        </w:rPr>
        <w:t>Genset</w:t>
      </w:r>
      <w:r>
        <w:rPr>
          <w:spacing w:val="-2"/>
        </w:rPr>
        <w:t>.</w:t>
      </w:r>
    </w:p>
    <w:p w14:paraId="1C56C868" w14:textId="77777777" w:rsidR="00735799" w:rsidRDefault="00474BB3">
      <w:pPr>
        <w:pStyle w:val="ListParagraph"/>
        <w:numPr>
          <w:ilvl w:val="0"/>
          <w:numId w:val="1"/>
        </w:numPr>
        <w:tabs>
          <w:tab w:val="left" w:pos="2120"/>
        </w:tabs>
        <w:spacing w:before="145" w:line="388" w:lineRule="auto"/>
        <w:ind w:right="6294"/>
        <w:jc w:val="left"/>
        <w:rPr>
          <w:sz w:val="20"/>
        </w:rPr>
      </w:pPr>
      <w:commentRangeStart w:id="579"/>
      <w:r>
        <w:rPr>
          <w:sz w:val="20"/>
        </w:rPr>
        <w:t>E</w:t>
      </w:r>
      <w:commentRangeEnd w:id="579"/>
      <w:r w:rsidR="00DA4B64">
        <w:rPr>
          <w:rStyle w:val="CommentReference"/>
        </w:rPr>
        <w:commentReference w:id="579"/>
      </w:r>
      <w:r>
        <w:rPr>
          <w:sz w:val="20"/>
        </w:rPr>
        <w:t>arliest</w:t>
      </w:r>
      <w:r>
        <w:rPr>
          <w:spacing w:val="-14"/>
          <w:sz w:val="20"/>
        </w:rPr>
        <w:t xml:space="preserve"> </w:t>
      </w:r>
      <w:r>
        <w:rPr>
          <w:sz w:val="20"/>
        </w:rPr>
        <w:t>synchronising</w:t>
      </w:r>
      <w:r>
        <w:rPr>
          <w:spacing w:val="-14"/>
          <w:sz w:val="20"/>
        </w:rPr>
        <w:t xml:space="preserve"> </w:t>
      </w:r>
      <w:r>
        <w:rPr>
          <w:sz w:val="20"/>
        </w:rPr>
        <w:t xml:space="preserve">time: </w:t>
      </w:r>
      <w:r>
        <w:rPr>
          <w:spacing w:val="-2"/>
          <w:sz w:val="20"/>
        </w:rPr>
        <w:t>Monday</w:t>
      </w:r>
    </w:p>
    <w:p w14:paraId="4852F1C8" w14:textId="77777777" w:rsidR="00735799" w:rsidRDefault="00474BB3">
      <w:pPr>
        <w:pStyle w:val="BodyText"/>
        <w:spacing w:before="1" w:line="388" w:lineRule="auto"/>
        <w:ind w:left="2120" w:right="6971"/>
      </w:pPr>
      <w:r>
        <w:t>Tuesday to Friday Saturday</w:t>
      </w:r>
      <w:r>
        <w:rPr>
          <w:spacing w:val="-14"/>
        </w:rPr>
        <w:t xml:space="preserve"> </w:t>
      </w:r>
      <w:r>
        <w:t>to</w:t>
      </w:r>
      <w:r>
        <w:rPr>
          <w:spacing w:val="-14"/>
        </w:rPr>
        <w:t xml:space="preserve"> </w:t>
      </w:r>
      <w:r>
        <w:t>Sunday</w:t>
      </w:r>
    </w:p>
    <w:p w14:paraId="311261BF" w14:textId="77777777" w:rsidR="00735799" w:rsidRDefault="00474BB3">
      <w:pPr>
        <w:pStyle w:val="ListParagraph"/>
        <w:numPr>
          <w:ilvl w:val="0"/>
          <w:numId w:val="1"/>
        </w:numPr>
        <w:tabs>
          <w:tab w:val="left" w:pos="2120"/>
        </w:tabs>
        <w:spacing w:before="0" w:line="391" w:lineRule="auto"/>
        <w:ind w:right="6125"/>
        <w:jc w:val="left"/>
        <w:rPr>
          <w:sz w:val="20"/>
        </w:rPr>
      </w:pPr>
      <w:r>
        <w:rPr>
          <w:sz w:val="20"/>
        </w:rPr>
        <w:t>Latest</w:t>
      </w:r>
      <w:r>
        <w:rPr>
          <w:spacing w:val="-14"/>
          <w:sz w:val="20"/>
        </w:rPr>
        <w:t xml:space="preserve"> </w:t>
      </w:r>
      <w:r>
        <w:rPr>
          <w:sz w:val="20"/>
        </w:rPr>
        <w:t>de-synchronising</w:t>
      </w:r>
      <w:r>
        <w:rPr>
          <w:spacing w:val="-14"/>
          <w:sz w:val="20"/>
        </w:rPr>
        <w:t xml:space="preserve"> </w:t>
      </w:r>
      <w:r>
        <w:rPr>
          <w:sz w:val="20"/>
        </w:rPr>
        <w:t>time: Monday to Thursday</w:t>
      </w:r>
    </w:p>
    <w:p w14:paraId="293C98EE" w14:textId="77777777" w:rsidR="00735799" w:rsidRDefault="00474BB3">
      <w:pPr>
        <w:pStyle w:val="BodyText"/>
        <w:spacing w:line="227" w:lineRule="exact"/>
        <w:ind w:left="2120"/>
      </w:pPr>
      <w:r>
        <w:rPr>
          <w:spacing w:val="-2"/>
        </w:rPr>
        <w:t>Friday</w:t>
      </w:r>
    </w:p>
    <w:p w14:paraId="14C3B350" w14:textId="7CFE6CD0" w:rsidR="00735799" w:rsidRDefault="00474BB3" w:rsidP="00976AC3">
      <w:pPr>
        <w:pStyle w:val="BodyText"/>
        <w:tabs>
          <w:tab w:val="left" w:pos="1560"/>
        </w:tabs>
        <w:spacing w:before="144" w:line="388" w:lineRule="auto"/>
        <w:ind w:left="277" w:right="6971" w:firstLine="1843"/>
      </w:pPr>
      <w:r>
        <w:t>Saturday</w:t>
      </w:r>
      <w:r>
        <w:rPr>
          <w:spacing w:val="-14"/>
        </w:rPr>
        <w:t xml:space="preserve"> </w:t>
      </w:r>
      <w:r>
        <w:t>to</w:t>
      </w:r>
      <w:r>
        <w:rPr>
          <w:spacing w:val="-14"/>
        </w:rPr>
        <w:t xml:space="preserve"> </w:t>
      </w:r>
      <w:r>
        <w:t>Sunday OC2. A.2.2</w:t>
      </w:r>
      <w:r w:rsidR="000C001B">
        <w:tab/>
      </w:r>
      <w:r>
        <w:rPr>
          <w:u w:val="single"/>
        </w:rPr>
        <w:t>Synchronising Intervals</w:t>
      </w:r>
    </w:p>
    <w:p w14:paraId="32C2B72A" w14:textId="77777777" w:rsidR="00735799" w:rsidRDefault="00474BB3" w:rsidP="00976AC3">
      <w:pPr>
        <w:pStyle w:val="ListParagraph"/>
        <w:numPr>
          <w:ilvl w:val="1"/>
          <w:numId w:val="2"/>
        </w:numPr>
        <w:tabs>
          <w:tab w:val="left" w:pos="1985"/>
        </w:tabs>
        <w:spacing w:before="0" w:line="229" w:lineRule="exact"/>
        <w:ind w:left="1985"/>
        <w:rPr>
          <w:b/>
          <w:sz w:val="20"/>
        </w:rPr>
      </w:pPr>
      <w:r>
        <w:rPr>
          <w:sz w:val="20"/>
        </w:rPr>
        <w:t>The</w:t>
      </w:r>
      <w:r>
        <w:rPr>
          <w:spacing w:val="16"/>
          <w:sz w:val="20"/>
        </w:rPr>
        <w:t xml:space="preserve"> </w:t>
      </w:r>
      <w:r>
        <w:rPr>
          <w:sz w:val="20"/>
        </w:rPr>
        <w:t>synchronising</w:t>
      </w:r>
      <w:r>
        <w:rPr>
          <w:spacing w:val="19"/>
          <w:sz w:val="20"/>
        </w:rPr>
        <w:t xml:space="preserve"> </w:t>
      </w:r>
      <w:r>
        <w:rPr>
          <w:sz w:val="20"/>
        </w:rPr>
        <w:t>interval</w:t>
      </w:r>
      <w:r>
        <w:rPr>
          <w:spacing w:val="19"/>
          <w:sz w:val="20"/>
        </w:rPr>
        <w:t xml:space="preserve"> </w:t>
      </w:r>
      <w:r>
        <w:rPr>
          <w:sz w:val="20"/>
        </w:rPr>
        <w:t>between</w:t>
      </w:r>
      <w:r>
        <w:rPr>
          <w:spacing w:val="20"/>
          <w:sz w:val="20"/>
        </w:rPr>
        <w:t xml:space="preserve"> </w:t>
      </w:r>
      <w:r>
        <w:rPr>
          <w:b/>
          <w:sz w:val="20"/>
        </w:rPr>
        <w:t>Generating</w:t>
      </w:r>
      <w:r>
        <w:rPr>
          <w:b/>
          <w:spacing w:val="17"/>
          <w:sz w:val="20"/>
        </w:rPr>
        <w:t xml:space="preserve"> </w:t>
      </w:r>
      <w:r>
        <w:rPr>
          <w:b/>
          <w:sz w:val="20"/>
        </w:rPr>
        <w:t>Units</w:t>
      </w:r>
      <w:r>
        <w:rPr>
          <w:b/>
          <w:spacing w:val="18"/>
          <w:sz w:val="20"/>
        </w:rPr>
        <w:t xml:space="preserve"> </w:t>
      </w:r>
      <w:r>
        <w:rPr>
          <w:sz w:val="20"/>
        </w:rPr>
        <w:t>in</w:t>
      </w:r>
      <w:r>
        <w:rPr>
          <w:spacing w:val="17"/>
          <w:sz w:val="20"/>
        </w:rPr>
        <w:t xml:space="preserve"> </w:t>
      </w:r>
      <w:r>
        <w:rPr>
          <w:sz w:val="20"/>
        </w:rPr>
        <w:t>a</w:t>
      </w:r>
      <w:r>
        <w:rPr>
          <w:spacing w:val="19"/>
          <w:sz w:val="20"/>
        </w:rPr>
        <w:t xml:space="preserve"> </w:t>
      </w:r>
      <w:r>
        <w:rPr>
          <w:b/>
          <w:sz w:val="20"/>
        </w:rPr>
        <w:t>Synchronising</w:t>
      </w:r>
      <w:r>
        <w:rPr>
          <w:b/>
          <w:spacing w:val="19"/>
          <w:sz w:val="20"/>
        </w:rPr>
        <w:t xml:space="preserve"> </w:t>
      </w:r>
      <w:r>
        <w:rPr>
          <w:b/>
          <w:spacing w:val="-2"/>
          <w:sz w:val="20"/>
        </w:rPr>
        <w:t>Group</w:t>
      </w:r>
    </w:p>
    <w:p w14:paraId="72F99B73" w14:textId="77777777" w:rsidR="00735799" w:rsidRDefault="00474BB3">
      <w:pPr>
        <w:spacing w:before="24"/>
        <w:ind w:left="2120"/>
        <w:rPr>
          <w:sz w:val="20"/>
        </w:rPr>
      </w:pPr>
      <w:r>
        <w:rPr>
          <w:sz w:val="20"/>
        </w:rPr>
        <w:t>assuming</w:t>
      </w:r>
      <w:r>
        <w:rPr>
          <w:spacing w:val="-7"/>
          <w:sz w:val="20"/>
        </w:rPr>
        <w:t xml:space="preserve"> </w:t>
      </w:r>
      <w:r>
        <w:rPr>
          <w:sz w:val="20"/>
        </w:rPr>
        <w:t>all</w:t>
      </w:r>
      <w:r>
        <w:rPr>
          <w:spacing w:val="-7"/>
          <w:sz w:val="20"/>
        </w:rPr>
        <w:t xml:space="preserve"> </w:t>
      </w:r>
      <w:r>
        <w:rPr>
          <w:b/>
          <w:sz w:val="20"/>
        </w:rPr>
        <w:t>Generating</w:t>
      </w:r>
      <w:r>
        <w:rPr>
          <w:b/>
          <w:spacing w:val="-5"/>
          <w:sz w:val="20"/>
        </w:rPr>
        <w:t xml:space="preserve"> </w:t>
      </w:r>
      <w:r>
        <w:rPr>
          <w:b/>
          <w:sz w:val="20"/>
        </w:rPr>
        <w:t>Units</w:t>
      </w:r>
      <w:r>
        <w:rPr>
          <w:b/>
          <w:spacing w:val="-6"/>
          <w:sz w:val="20"/>
        </w:rPr>
        <w:t xml:space="preserve"> </w:t>
      </w:r>
      <w:r>
        <w:rPr>
          <w:sz w:val="20"/>
        </w:rPr>
        <w:t>have</w:t>
      </w:r>
      <w:r>
        <w:rPr>
          <w:spacing w:val="-5"/>
          <w:sz w:val="20"/>
        </w:rPr>
        <w:t xml:space="preserve"> </w:t>
      </w:r>
      <w:r>
        <w:rPr>
          <w:sz w:val="20"/>
        </w:rPr>
        <w:t>been</w:t>
      </w:r>
      <w:r>
        <w:rPr>
          <w:spacing w:val="-5"/>
          <w:sz w:val="20"/>
        </w:rPr>
        <w:t xml:space="preserve"> </w:t>
      </w:r>
      <w:proofErr w:type="spellStart"/>
      <w:r>
        <w:rPr>
          <w:b/>
          <w:sz w:val="20"/>
        </w:rPr>
        <w:t>Shutdown</w:t>
      </w:r>
      <w:proofErr w:type="spellEnd"/>
      <w:r>
        <w:rPr>
          <w:b/>
          <w:spacing w:val="-2"/>
          <w:sz w:val="20"/>
        </w:rPr>
        <w:t xml:space="preserve"> </w:t>
      </w:r>
      <w:r>
        <w:rPr>
          <w:sz w:val="20"/>
        </w:rPr>
        <w:t>for</w:t>
      </w:r>
      <w:r>
        <w:rPr>
          <w:spacing w:val="-7"/>
          <w:sz w:val="20"/>
        </w:rPr>
        <w:t xml:space="preserve"> </w:t>
      </w:r>
      <w:commentRangeStart w:id="580"/>
      <w:r>
        <w:rPr>
          <w:sz w:val="20"/>
        </w:rPr>
        <w:t>48</w:t>
      </w:r>
      <w:r>
        <w:rPr>
          <w:spacing w:val="-5"/>
          <w:sz w:val="20"/>
        </w:rPr>
        <w:t xml:space="preserve"> </w:t>
      </w:r>
      <w:r>
        <w:rPr>
          <w:spacing w:val="-2"/>
          <w:sz w:val="20"/>
        </w:rPr>
        <w:t>hours</w:t>
      </w:r>
      <w:commentRangeEnd w:id="580"/>
      <w:r w:rsidR="004C3561">
        <w:rPr>
          <w:rStyle w:val="CommentReference"/>
        </w:rPr>
        <w:commentReference w:id="580"/>
      </w:r>
      <w:r>
        <w:rPr>
          <w:spacing w:val="-2"/>
          <w:sz w:val="20"/>
        </w:rPr>
        <w:t>.</w:t>
      </w:r>
    </w:p>
    <w:p w14:paraId="6CCD78C5" w14:textId="77777777" w:rsidR="00735799" w:rsidRDefault="00735799">
      <w:pPr>
        <w:rPr>
          <w:sz w:val="20"/>
        </w:rPr>
        <w:sectPr w:rsidR="00735799" w:rsidSect="001C2677">
          <w:pgSz w:w="11910" w:h="16840"/>
          <w:pgMar w:top="1340" w:right="60" w:bottom="1200" w:left="1000" w:header="715" w:footer="1006" w:gutter="0"/>
          <w:cols w:space="720"/>
        </w:sectPr>
      </w:pPr>
    </w:p>
    <w:p w14:paraId="219F1049" w14:textId="77777777" w:rsidR="00735799" w:rsidRDefault="00474BB3" w:rsidP="00976AC3">
      <w:pPr>
        <w:pStyle w:val="ListParagraph"/>
        <w:numPr>
          <w:ilvl w:val="1"/>
          <w:numId w:val="2"/>
        </w:numPr>
        <w:tabs>
          <w:tab w:val="left" w:pos="1985"/>
        </w:tabs>
        <w:spacing w:before="89" w:line="264" w:lineRule="auto"/>
        <w:ind w:left="1985" w:right="1209"/>
        <w:rPr>
          <w:sz w:val="20"/>
        </w:rPr>
      </w:pPr>
      <w:r>
        <w:rPr>
          <w:sz w:val="20"/>
        </w:rPr>
        <w:lastRenderedPageBreak/>
        <w:t>The</w:t>
      </w:r>
      <w:r>
        <w:rPr>
          <w:spacing w:val="36"/>
          <w:sz w:val="20"/>
        </w:rPr>
        <w:t xml:space="preserve"> </w:t>
      </w:r>
      <w:r>
        <w:rPr>
          <w:b/>
          <w:sz w:val="20"/>
        </w:rPr>
        <w:t>Synchronising</w:t>
      </w:r>
      <w:r>
        <w:rPr>
          <w:b/>
          <w:spacing w:val="36"/>
          <w:sz w:val="20"/>
        </w:rPr>
        <w:t xml:space="preserve"> </w:t>
      </w:r>
      <w:r>
        <w:rPr>
          <w:b/>
          <w:sz w:val="20"/>
        </w:rPr>
        <w:t>Group</w:t>
      </w:r>
      <w:r>
        <w:rPr>
          <w:b/>
          <w:spacing w:val="35"/>
          <w:sz w:val="20"/>
        </w:rPr>
        <w:t xml:space="preserve"> </w:t>
      </w:r>
      <w:r>
        <w:rPr>
          <w:sz w:val="20"/>
        </w:rPr>
        <w:t>within</w:t>
      </w:r>
      <w:r>
        <w:rPr>
          <w:spacing w:val="36"/>
          <w:sz w:val="20"/>
        </w:rPr>
        <w:t xml:space="preserve"> </w:t>
      </w:r>
      <w:r>
        <w:rPr>
          <w:sz w:val="20"/>
        </w:rPr>
        <w:t>the</w:t>
      </w:r>
      <w:r>
        <w:rPr>
          <w:spacing w:val="35"/>
          <w:sz w:val="20"/>
        </w:rPr>
        <w:t xml:space="preserve"> </w:t>
      </w:r>
      <w:r>
        <w:rPr>
          <w:b/>
          <w:sz w:val="20"/>
        </w:rPr>
        <w:t>Power</w:t>
      </w:r>
      <w:r>
        <w:rPr>
          <w:b/>
          <w:spacing w:val="35"/>
          <w:sz w:val="20"/>
        </w:rPr>
        <w:t xml:space="preserve"> </w:t>
      </w:r>
      <w:r>
        <w:rPr>
          <w:b/>
          <w:sz w:val="20"/>
        </w:rPr>
        <w:t>Station</w:t>
      </w:r>
      <w:r>
        <w:rPr>
          <w:b/>
          <w:spacing w:val="36"/>
          <w:sz w:val="20"/>
        </w:rPr>
        <w:t xml:space="preserve"> </w:t>
      </w:r>
      <w:r>
        <w:rPr>
          <w:sz w:val="20"/>
        </w:rPr>
        <w:t>to</w:t>
      </w:r>
      <w:r>
        <w:rPr>
          <w:spacing w:val="33"/>
          <w:sz w:val="20"/>
        </w:rPr>
        <w:t xml:space="preserve"> </w:t>
      </w:r>
      <w:r>
        <w:rPr>
          <w:sz w:val="20"/>
        </w:rPr>
        <w:t>which</w:t>
      </w:r>
      <w:r>
        <w:rPr>
          <w:spacing w:val="36"/>
          <w:sz w:val="20"/>
        </w:rPr>
        <w:t xml:space="preserve"> </w:t>
      </w:r>
      <w:r>
        <w:rPr>
          <w:sz w:val="20"/>
        </w:rPr>
        <w:t>each</w:t>
      </w:r>
      <w:r>
        <w:rPr>
          <w:spacing w:val="38"/>
          <w:sz w:val="20"/>
        </w:rPr>
        <w:t xml:space="preserve"> </w:t>
      </w:r>
      <w:r>
        <w:rPr>
          <w:b/>
          <w:sz w:val="20"/>
        </w:rPr>
        <w:t xml:space="preserve">Generating Units </w:t>
      </w:r>
      <w:r>
        <w:rPr>
          <w:sz w:val="20"/>
        </w:rPr>
        <w:t>should be allocated.</w:t>
      </w:r>
    </w:p>
    <w:p w14:paraId="6E407797" w14:textId="77777777" w:rsidR="00735799" w:rsidRDefault="00474BB3" w:rsidP="00976AC3">
      <w:pPr>
        <w:pStyle w:val="BodyText"/>
        <w:tabs>
          <w:tab w:val="left" w:pos="1695"/>
        </w:tabs>
        <w:spacing w:before="121"/>
        <w:ind w:left="1560" w:hanging="1276"/>
      </w:pPr>
      <w:r>
        <w:rPr>
          <w:spacing w:val="-2"/>
        </w:rPr>
        <w:t>OC2.A.2.3</w:t>
      </w:r>
      <w:r>
        <w:tab/>
      </w:r>
      <w:r>
        <w:rPr>
          <w:spacing w:val="-2"/>
          <w:u w:val="single"/>
        </w:rPr>
        <w:t>De-Synchronising</w:t>
      </w:r>
      <w:r>
        <w:rPr>
          <w:spacing w:val="10"/>
          <w:u w:val="single"/>
        </w:rPr>
        <w:t xml:space="preserve"> </w:t>
      </w:r>
      <w:r>
        <w:rPr>
          <w:spacing w:val="-2"/>
          <w:u w:val="single"/>
        </w:rPr>
        <w:t>Interval</w:t>
      </w:r>
    </w:p>
    <w:p w14:paraId="3A38C91A" w14:textId="77777777" w:rsidR="00735799" w:rsidRDefault="00474BB3" w:rsidP="00976AC3">
      <w:pPr>
        <w:spacing w:before="142" w:line="266" w:lineRule="auto"/>
        <w:ind w:left="1560" w:right="1212"/>
        <w:jc w:val="both"/>
        <w:rPr>
          <w:sz w:val="20"/>
        </w:rPr>
      </w:pPr>
      <w:r>
        <w:rPr>
          <w:sz w:val="20"/>
        </w:rPr>
        <w:t xml:space="preserve">A fixed value </w:t>
      </w:r>
      <w:r>
        <w:rPr>
          <w:b/>
          <w:sz w:val="20"/>
        </w:rPr>
        <w:t xml:space="preserve">De-Synchronising </w:t>
      </w:r>
      <w:r>
        <w:rPr>
          <w:sz w:val="20"/>
        </w:rPr>
        <w:t xml:space="preserve">interval between </w:t>
      </w:r>
      <w:r>
        <w:rPr>
          <w:b/>
          <w:sz w:val="20"/>
        </w:rPr>
        <w:t xml:space="preserve">Gensets </w:t>
      </w:r>
      <w:r>
        <w:rPr>
          <w:sz w:val="20"/>
        </w:rPr>
        <w:t xml:space="preserve">within a </w:t>
      </w:r>
      <w:r>
        <w:rPr>
          <w:b/>
          <w:sz w:val="20"/>
        </w:rPr>
        <w:t xml:space="preserve">Synchronising </w:t>
      </w:r>
      <w:r>
        <w:rPr>
          <w:b/>
          <w:spacing w:val="-2"/>
          <w:sz w:val="20"/>
        </w:rPr>
        <w:t>Group</w:t>
      </w:r>
      <w:r>
        <w:rPr>
          <w:spacing w:val="-2"/>
          <w:sz w:val="20"/>
        </w:rPr>
        <w:t>.</w:t>
      </w:r>
    </w:p>
    <w:p w14:paraId="2F87BDFE" w14:textId="77777777" w:rsidR="00735799" w:rsidRDefault="00474BB3" w:rsidP="00976AC3">
      <w:pPr>
        <w:pStyle w:val="BodyText"/>
        <w:tabs>
          <w:tab w:val="left" w:pos="1695"/>
        </w:tabs>
        <w:spacing w:before="116"/>
        <w:ind w:left="1560" w:hanging="1276"/>
      </w:pPr>
      <w:r>
        <w:rPr>
          <w:spacing w:val="-2"/>
        </w:rPr>
        <w:t>OC2.A.2.4</w:t>
      </w:r>
      <w:r>
        <w:tab/>
      </w:r>
      <w:r>
        <w:rPr>
          <w:spacing w:val="-2"/>
          <w:u w:val="single"/>
        </w:rPr>
        <w:t>Synchronising</w:t>
      </w:r>
      <w:r>
        <w:rPr>
          <w:spacing w:val="8"/>
          <w:u w:val="single"/>
        </w:rPr>
        <w:t xml:space="preserve"> </w:t>
      </w:r>
      <w:r>
        <w:rPr>
          <w:spacing w:val="-2"/>
          <w:u w:val="single"/>
        </w:rPr>
        <w:t>Generation</w:t>
      </w:r>
    </w:p>
    <w:p w14:paraId="0590810F" w14:textId="77777777" w:rsidR="00735799" w:rsidRDefault="00474BB3" w:rsidP="00976AC3">
      <w:pPr>
        <w:spacing w:before="142" w:line="266" w:lineRule="auto"/>
        <w:ind w:left="1560" w:right="1211"/>
        <w:jc w:val="both"/>
        <w:rPr>
          <w:sz w:val="20"/>
        </w:rPr>
      </w:pPr>
      <w:r>
        <w:rPr>
          <w:sz w:val="20"/>
        </w:rPr>
        <w:t>The</w:t>
      </w:r>
      <w:r>
        <w:rPr>
          <w:spacing w:val="-5"/>
          <w:sz w:val="20"/>
        </w:rPr>
        <w:t xml:space="preserve"> </w:t>
      </w:r>
      <w:r>
        <w:rPr>
          <w:sz w:val="20"/>
        </w:rPr>
        <w:t>amount</w:t>
      </w:r>
      <w:r>
        <w:rPr>
          <w:spacing w:val="-3"/>
          <w:sz w:val="20"/>
        </w:rPr>
        <w:t xml:space="preserve"> </w:t>
      </w:r>
      <w:r>
        <w:rPr>
          <w:sz w:val="20"/>
        </w:rPr>
        <w:t>of</w:t>
      </w:r>
      <w:r>
        <w:rPr>
          <w:spacing w:val="-5"/>
          <w:sz w:val="20"/>
        </w:rPr>
        <w:t xml:space="preserve"> </w:t>
      </w:r>
      <w:r>
        <w:rPr>
          <w:sz w:val="20"/>
        </w:rPr>
        <w:t>MW</w:t>
      </w:r>
      <w:r>
        <w:rPr>
          <w:spacing w:val="-5"/>
          <w:sz w:val="20"/>
        </w:rPr>
        <w:t xml:space="preserve"> </w:t>
      </w:r>
      <w:r>
        <w:rPr>
          <w:sz w:val="20"/>
        </w:rPr>
        <w:t>produced</w:t>
      </w:r>
      <w:r>
        <w:rPr>
          <w:spacing w:val="-5"/>
          <w:sz w:val="20"/>
        </w:rPr>
        <w:t xml:space="preserve"> </w:t>
      </w:r>
      <w:r>
        <w:rPr>
          <w:sz w:val="20"/>
        </w:rPr>
        <w:t>at</w:t>
      </w:r>
      <w:r>
        <w:rPr>
          <w:spacing w:val="-5"/>
          <w:sz w:val="20"/>
        </w:rPr>
        <w:t xml:space="preserve"> </w:t>
      </w:r>
      <w:r>
        <w:rPr>
          <w:sz w:val="20"/>
        </w:rPr>
        <w:t>the</w:t>
      </w:r>
      <w:r>
        <w:rPr>
          <w:spacing w:val="-5"/>
          <w:sz w:val="20"/>
        </w:rPr>
        <w:t xml:space="preserve"> </w:t>
      </w:r>
      <w:r>
        <w:rPr>
          <w:sz w:val="20"/>
        </w:rPr>
        <w:t>moment</w:t>
      </w:r>
      <w:r>
        <w:rPr>
          <w:spacing w:val="-5"/>
          <w:sz w:val="20"/>
        </w:rPr>
        <w:t xml:space="preserve"> </w:t>
      </w:r>
      <w:r>
        <w:rPr>
          <w:sz w:val="20"/>
        </w:rPr>
        <w:t>of</w:t>
      </w:r>
      <w:r>
        <w:rPr>
          <w:spacing w:val="-2"/>
          <w:sz w:val="20"/>
        </w:rPr>
        <w:t xml:space="preserve"> </w:t>
      </w:r>
      <w:r>
        <w:rPr>
          <w:b/>
          <w:sz w:val="20"/>
        </w:rPr>
        <w:t>Synchronising</w:t>
      </w:r>
      <w:r>
        <w:rPr>
          <w:b/>
          <w:spacing w:val="-3"/>
          <w:sz w:val="20"/>
        </w:rPr>
        <w:t xml:space="preserve"> </w:t>
      </w:r>
      <w:r>
        <w:rPr>
          <w:sz w:val="20"/>
        </w:rPr>
        <w:t>assuming</w:t>
      </w:r>
      <w:r>
        <w:rPr>
          <w:spacing w:val="-5"/>
          <w:sz w:val="20"/>
        </w:rPr>
        <w:t xml:space="preserve"> </w:t>
      </w:r>
      <w:r>
        <w:rPr>
          <w:sz w:val="20"/>
        </w:rPr>
        <w:t>the</w:t>
      </w:r>
      <w:r>
        <w:rPr>
          <w:spacing w:val="-4"/>
          <w:sz w:val="20"/>
        </w:rPr>
        <w:t xml:space="preserve"> </w:t>
      </w:r>
      <w:r>
        <w:rPr>
          <w:b/>
          <w:sz w:val="20"/>
        </w:rPr>
        <w:t xml:space="preserve">Generating Unit </w:t>
      </w:r>
      <w:r>
        <w:rPr>
          <w:sz w:val="20"/>
        </w:rPr>
        <w:t xml:space="preserve">has been </w:t>
      </w:r>
      <w:r>
        <w:rPr>
          <w:b/>
          <w:sz w:val="20"/>
        </w:rPr>
        <w:t xml:space="preserve">Shutdown </w:t>
      </w:r>
      <w:r>
        <w:rPr>
          <w:sz w:val="20"/>
        </w:rPr>
        <w:t>for 48 hours.</w:t>
      </w:r>
    </w:p>
    <w:p w14:paraId="13B3D061" w14:textId="77777777" w:rsidR="00735799" w:rsidRPr="003A326E" w:rsidRDefault="00474BB3" w:rsidP="00976AC3">
      <w:pPr>
        <w:pStyle w:val="BodyText"/>
        <w:tabs>
          <w:tab w:val="left" w:pos="1695"/>
        </w:tabs>
        <w:spacing w:before="116"/>
        <w:ind w:left="1560" w:hanging="1276"/>
        <w:rPr>
          <w:lang w:val="pt-BR"/>
        </w:rPr>
      </w:pPr>
      <w:r w:rsidRPr="003A326E">
        <w:rPr>
          <w:spacing w:val="-2"/>
          <w:lang w:val="pt-BR"/>
        </w:rPr>
        <w:t>OC2.A.2.5</w:t>
      </w:r>
      <w:r w:rsidRPr="003A326E">
        <w:rPr>
          <w:lang w:val="pt-BR"/>
        </w:rPr>
        <w:tab/>
      </w:r>
      <w:r w:rsidRPr="003A326E">
        <w:rPr>
          <w:u w:val="single"/>
          <w:lang w:val="pt-BR"/>
        </w:rPr>
        <w:t>Minimum</w:t>
      </w:r>
      <w:r w:rsidRPr="003A326E">
        <w:rPr>
          <w:spacing w:val="-9"/>
          <w:u w:val="single"/>
          <w:lang w:val="pt-BR"/>
        </w:rPr>
        <w:t xml:space="preserve"> </w:t>
      </w:r>
      <w:r w:rsidRPr="003A326E">
        <w:rPr>
          <w:u w:val="single"/>
          <w:lang w:val="pt-BR"/>
        </w:rPr>
        <w:t>Non-zero</w:t>
      </w:r>
      <w:r w:rsidRPr="003A326E">
        <w:rPr>
          <w:spacing w:val="-8"/>
          <w:u w:val="single"/>
          <w:lang w:val="pt-BR"/>
        </w:rPr>
        <w:t xml:space="preserve"> </w:t>
      </w:r>
      <w:r w:rsidRPr="003A326E">
        <w:rPr>
          <w:u w:val="single"/>
          <w:lang w:val="pt-BR"/>
        </w:rPr>
        <w:t>time</w:t>
      </w:r>
      <w:r w:rsidRPr="003A326E">
        <w:rPr>
          <w:spacing w:val="-9"/>
          <w:u w:val="single"/>
          <w:lang w:val="pt-BR"/>
        </w:rPr>
        <w:t xml:space="preserve"> </w:t>
      </w:r>
      <w:r w:rsidRPr="003A326E">
        <w:rPr>
          <w:spacing w:val="-2"/>
          <w:u w:val="single"/>
          <w:lang w:val="pt-BR"/>
        </w:rPr>
        <w:t>(MNZT)</w:t>
      </w:r>
    </w:p>
    <w:p w14:paraId="744DC7FE" w14:textId="77777777" w:rsidR="00735799" w:rsidRDefault="00474BB3" w:rsidP="00976AC3">
      <w:pPr>
        <w:spacing w:before="144" w:line="264" w:lineRule="auto"/>
        <w:ind w:left="1560" w:right="1210"/>
        <w:jc w:val="both"/>
        <w:rPr>
          <w:sz w:val="20"/>
        </w:rPr>
      </w:pPr>
      <w:r>
        <w:rPr>
          <w:sz w:val="20"/>
        </w:rPr>
        <w:t xml:space="preserve">The minimum period on-load between </w:t>
      </w:r>
      <w:r>
        <w:rPr>
          <w:b/>
          <w:sz w:val="20"/>
        </w:rPr>
        <w:t xml:space="preserve">Synchronising </w:t>
      </w:r>
      <w:r>
        <w:rPr>
          <w:sz w:val="20"/>
        </w:rPr>
        <w:t xml:space="preserve">and </w:t>
      </w:r>
      <w:r>
        <w:rPr>
          <w:b/>
          <w:sz w:val="20"/>
        </w:rPr>
        <w:t xml:space="preserve">De-Synchronising </w:t>
      </w:r>
      <w:r>
        <w:rPr>
          <w:sz w:val="20"/>
        </w:rPr>
        <w:t xml:space="preserve">assuming the </w:t>
      </w:r>
      <w:r>
        <w:rPr>
          <w:b/>
          <w:sz w:val="20"/>
        </w:rPr>
        <w:t xml:space="preserve">Generating Unit </w:t>
      </w:r>
      <w:r>
        <w:rPr>
          <w:sz w:val="20"/>
        </w:rPr>
        <w:t xml:space="preserve">has been </w:t>
      </w:r>
      <w:r>
        <w:rPr>
          <w:b/>
          <w:sz w:val="20"/>
        </w:rPr>
        <w:t xml:space="preserve">Shutdown </w:t>
      </w:r>
      <w:r>
        <w:rPr>
          <w:sz w:val="20"/>
        </w:rPr>
        <w:t>for 48 hours.</w:t>
      </w:r>
    </w:p>
    <w:p w14:paraId="66FE424C" w14:textId="77777777" w:rsidR="00735799" w:rsidRDefault="00474BB3" w:rsidP="00976AC3">
      <w:pPr>
        <w:pStyle w:val="BodyText"/>
        <w:tabs>
          <w:tab w:val="left" w:pos="1695"/>
        </w:tabs>
        <w:spacing w:before="118"/>
        <w:ind w:left="1560" w:hanging="1276"/>
      </w:pPr>
      <w:r>
        <w:rPr>
          <w:spacing w:val="-2"/>
        </w:rPr>
        <w:t>OC2.A.2.6</w:t>
      </w:r>
      <w:r>
        <w:tab/>
      </w:r>
      <w:r>
        <w:rPr>
          <w:u w:val="single"/>
        </w:rPr>
        <w:t>Run-Up</w:t>
      </w:r>
      <w:r>
        <w:rPr>
          <w:spacing w:val="-12"/>
          <w:u w:val="single"/>
        </w:rPr>
        <w:t xml:space="preserve"> </w:t>
      </w:r>
      <w:r>
        <w:rPr>
          <w:spacing w:val="-2"/>
          <w:u w:val="single"/>
        </w:rPr>
        <w:t>rates</w:t>
      </w:r>
    </w:p>
    <w:p w14:paraId="43425485" w14:textId="77777777" w:rsidR="00735799" w:rsidRDefault="00474BB3" w:rsidP="00976AC3">
      <w:pPr>
        <w:spacing w:before="145" w:line="264" w:lineRule="auto"/>
        <w:ind w:left="1560" w:right="1209"/>
        <w:jc w:val="both"/>
        <w:rPr>
          <w:sz w:val="20"/>
        </w:rPr>
      </w:pPr>
      <w:r>
        <w:rPr>
          <w:sz w:val="20"/>
        </w:rPr>
        <w:t xml:space="preserve">A run-up characteristic consisting of up to three stages from </w:t>
      </w:r>
      <w:r>
        <w:rPr>
          <w:b/>
          <w:sz w:val="20"/>
        </w:rPr>
        <w:t xml:space="preserve">Synchronising Generation </w:t>
      </w:r>
      <w:r>
        <w:rPr>
          <w:sz w:val="20"/>
        </w:rPr>
        <w:t>to</w:t>
      </w:r>
      <w:r>
        <w:rPr>
          <w:spacing w:val="-7"/>
          <w:sz w:val="20"/>
        </w:rPr>
        <w:t xml:space="preserve"> </w:t>
      </w:r>
      <w:r w:rsidRPr="00D916F2">
        <w:rPr>
          <w:b/>
          <w:sz w:val="20"/>
        </w:rPr>
        <w:t>Output</w:t>
      </w:r>
      <w:r w:rsidRPr="00D916F2">
        <w:rPr>
          <w:b/>
          <w:spacing w:val="-4"/>
          <w:sz w:val="20"/>
        </w:rPr>
        <w:t xml:space="preserve"> </w:t>
      </w:r>
      <w:r w:rsidRPr="00D916F2">
        <w:rPr>
          <w:b/>
          <w:sz w:val="20"/>
        </w:rPr>
        <w:t>Useable</w:t>
      </w:r>
      <w:r w:rsidRPr="00D916F2">
        <w:rPr>
          <w:b/>
          <w:spacing w:val="-3"/>
          <w:sz w:val="20"/>
        </w:rPr>
        <w:t xml:space="preserve"> </w:t>
      </w:r>
      <w:r>
        <w:rPr>
          <w:sz w:val="20"/>
        </w:rPr>
        <w:t>with</w:t>
      </w:r>
      <w:r>
        <w:rPr>
          <w:spacing w:val="-5"/>
          <w:sz w:val="20"/>
        </w:rPr>
        <w:t xml:space="preserve"> </w:t>
      </w:r>
      <w:r>
        <w:rPr>
          <w:sz w:val="20"/>
        </w:rPr>
        <w:t>up</w:t>
      </w:r>
      <w:r>
        <w:rPr>
          <w:spacing w:val="-2"/>
          <w:sz w:val="20"/>
        </w:rPr>
        <w:t xml:space="preserve"> </w:t>
      </w:r>
      <w:r>
        <w:rPr>
          <w:sz w:val="20"/>
        </w:rPr>
        <w:t>to</w:t>
      </w:r>
      <w:r>
        <w:rPr>
          <w:spacing w:val="-7"/>
          <w:sz w:val="20"/>
        </w:rPr>
        <w:t xml:space="preserve"> </w:t>
      </w:r>
      <w:r>
        <w:rPr>
          <w:sz w:val="20"/>
        </w:rPr>
        <w:t>two</w:t>
      </w:r>
      <w:r>
        <w:rPr>
          <w:spacing w:val="-4"/>
          <w:sz w:val="20"/>
        </w:rPr>
        <w:t xml:space="preserve"> </w:t>
      </w:r>
      <w:r>
        <w:rPr>
          <w:sz w:val="20"/>
        </w:rPr>
        <w:t>intervening</w:t>
      </w:r>
      <w:r>
        <w:rPr>
          <w:spacing w:val="-5"/>
          <w:sz w:val="20"/>
        </w:rPr>
        <w:t xml:space="preserve"> </w:t>
      </w:r>
      <w:r>
        <w:rPr>
          <w:sz w:val="20"/>
        </w:rPr>
        <w:t>break</w:t>
      </w:r>
      <w:r>
        <w:rPr>
          <w:spacing w:val="-3"/>
          <w:sz w:val="20"/>
        </w:rPr>
        <w:t xml:space="preserve"> </w:t>
      </w:r>
      <w:r>
        <w:rPr>
          <w:sz w:val="20"/>
        </w:rPr>
        <w:t>points</w:t>
      </w:r>
      <w:r>
        <w:rPr>
          <w:spacing w:val="-6"/>
          <w:sz w:val="20"/>
        </w:rPr>
        <w:t xml:space="preserve"> </w:t>
      </w:r>
      <w:r>
        <w:rPr>
          <w:sz w:val="20"/>
        </w:rPr>
        <w:t>assuming</w:t>
      </w:r>
      <w:r>
        <w:rPr>
          <w:spacing w:val="-5"/>
          <w:sz w:val="20"/>
        </w:rPr>
        <w:t xml:space="preserve"> </w:t>
      </w:r>
      <w:r>
        <w:rPr>
          <w:sz w:val="20"/>
        </w:rPr>
        <w:t>the</w:t>
      </w:r>
      <w:r>
        <w:rPr>
          <w:spacing w:val="-4"/>
          <w:sz w:val="20"/>
        </w:rPr>
        <w:t xml:space="preserve"> </w:t>
      </w:r>
      <w:r>
        <w:rPr>
          <w:b/>
          <w:sz w:val="20"/>
        </w:rPr>
        <w:t>Generating</w:t>
      </w:r>
      <w:r>
        <w:rPr>
          <w:b/>
          <w:spacing w:val="-6"/>
          <w:sz w:val="20"/>
        </w:rPr>
        <w:t xml:space="preserve"> </w:t>
      </w:r>
      <w:r>
        <w:rPr>
          <w:b/>
          <w:sz w:val="20"/>
        </w:rPr>
        <w:t xml:space="preserve">Unit </w:t>
      </w:r>
      <w:r>
        <w:rPr>
          <w:sz w:val="20"/>
        </w:rPr>
        <w:t xml:space="preserve">has been </w:t>
      </w:r>
      <w:r>
        <w:rPr>
          <w:b/>
          <w:sz w:val="20"/>
        </w:rPr>
        <w:t xml:space="preserve">Shutdown </w:t>
      </w:r>
      <w:r>
        <w:rPr>
          <w:sz w:val="20"/>
        </w:rPr>
        <w:t>for 48 hours.</w:t>
      </w:r>
    </w:p>
    <w:p w14:paraId="62B15645" w14:textId="1A59D616" w:rsidR="00735799" w:rsidRDefault="00474BB3" w:rsidP="00976AC3">
      <w:pPr>
        <w:pStyle w:val="BodyText"/>
        <w:spacing w:before="120"/>
        <w:ind w:left="1560" w:hanging="1283"/>
        <w:jc w:val="both"/>
      </w:pPr>
      <w:r>
        <w:t>OC2.A.2.7</w:t>
      </w:r>
      <w:r>
        <w:rPr>
          <w:spacing w:val="71"/>
          <w:w w:val="150"/>
        </w:rPr>
        <w:t xml:space="preserve">  </w:t>
      </w:r>
      <w:r>
        <w:rPr>
          <w:u w:val="single"/>
        </w:rPr>
        <w:t>Run-down</w:t>
      </w:r>
      <w:r>
        <w:rPr>
          <w:spacing w:val="-1"/>
          <w:u w:val="single"/>
        </w:rPr>
        <w:t xml:space="preserve"> </w:t>
      </w:r>
      <w:r>
        <w:rPr>
          <w:spacing w:val="-2"/>
          <w:u w:val="single"/>
        </w:rPr>
        <w:t>rates</w:t>
      </w:r>
    </w:p>
    <w:p w14:paraId="48477ABE" w14:textId="77777777" w:rsidR="00735799" w:rsidRDefault="00474BB3" w:rsidP="00976AC3">
      <w:pPr>
        <w:spacing w:before="144" w:line="264" w:lineRule="auto"/>
        <w:ind w:left="1560" w:right="1211"/>
        <w:jc w:val="both"/>
        <w:rPr>
          <w:sz w:val="20"/>
        </w:rPr>
      </w:pPr>
      <w:r>
        <w:rPr>
          <w:sz w:val="20"/>
        </w:rPr>
        <w:t xml:space="preserve">A run-down characteristic consisting of up to three stages from </w:t>
      </w:r>
      <w:r w:rsidRPr="00D916F2">
        <w:rPr>
          <w:b/>
          <w:sz w:val="20"/>
        </w:rPr>
        <w:t xml:space="preserve">Output Useable </w:t>
      </w:r>
      <w:r>
        <w:rPr>
          <w:sz w:val="20"/>
        </w:rPr>
        <w:t xml:space="preserve">to </w:t>
      </w:r>
      <w:r>
        <w:rPr>
          <w:b/>
          <w:sz w:val="20"/>
        </w:rPr>
        <w:t xml:space="preserve">De- Synchronising </w:t>
      </w:r>
      <w:r>
        <w:rPr>
          <w:sz w:val="20"/>
        </w:rPr>
        <w:t>with breakpoints at up to two intermediate load levels.</w:t>
      </w:r>
    </w:p>
    <w:p w14:paraId="793CB784" w14:textId="0376D526" w:rsidR="00735799" w:rsidRDefault="00474BB3" w:rsidP="00976AC3">
      <w:pPr>
        <w:pStyle w:val="BodyText"/>
        <w:spacing w:before="118"/>
        <w:ind w:left="1560" w:hanging="1276"/>
        <w:jc w:val="both"/>
      </w:pPr>
      <w:r>
        <w:t>OC2.A.2.8</w:t>
      </w:r>
      <w:r>
        <w:rPr>
          <w:spacing w:val="70"/>
          <w:w w:val="150"/>
        </w:rPr>
        <w:t xml:space="preserve">  </w:t>
      </w:r>
      <w:r>
        <w:rPr>
          <w:u w:val="single"/>
        </w:rPr>
        <w:t>Notice</w:t>
      </w:r>
      <w:r>
        <w:rPr>
          <w:spacing w:val="1"/>
          <w:u w:val="single"/>
        </w:rPr>
        <w:t xml:space="preserve"> </w:t>
      </w:r>
      <w:r>
        <w:rPr>
          <w:u w:val="single"/>
        </w:rPr>
        <w:t>to</w:t>
      </w:r>
      <w:r>
        <w:rPr>
          <w:spacing w:val="-4"/>
          <w:u w:val="single"/>
        </w:rPr>
        <w:t xml:space="preserve"> </w:t>
      </w:r>
      <w:r>
        <w:rPr>
          <w:u w:val="single"/>
        </w:rPr>
        <w:t>Deviate</w:t>
      </w:r>
      <w:r>
        <w:rPr>
          <w:spacing w:val="-3"/>
          <w:u w:val="single"/>
        </w:rPr>
        <w:t xml:space="preserve"> </w:t>
      </w:r>
      <w:r>
        <w:rPr>
          <w:u w:val="single"/>
        </w:rPr>
        <w:t>from</w:t>
      </w:r>
      <w:r>
        <w:rPr>
          <w:spacing w:val="-2"/>
          <w:u w:val="single"/>
        </w:rPr>
        <w:t xml:space="preserve"> </w:t>
      </w:r>
      <w:r>
        <w:rPr>
          <w:u w:val="single"/>
        </w:rPr>
        <w:t>Zero</w:t>
      </w:r>
      <w:r>
        <w:rPr>
          <w:spacing w:val="-2"/>
          <w:u w:val="single"/>
        </w:rPr>
        <w:t xml:space="preserve"> (NDZ)</w:t>
      </w:r>
    </w:p>
    <w:p w14:paraId="295943C2" w14:textId="77777777" w:rsidR="00735799" w:rsidRDefault="00474BB3" w:rsidP="00976AC3">
      <w:pPr>
        <w:spacing w:before="144" w:line="264" w:lineRule="auto"/>
        <w:ind w:left="1560" w:right="1209"/>
        <w:jc w:val="both"/>
        <w:rPr>
          <w:sz w:val="20"/>
        </w:rPr>
      </w:pPr>
      <w:r>
        <w:rPr>
          <w:sz w:val="20"/>
        </w:rPr>
        <w:t xml:space="preserve">The period of time normally required to </w:t>
      </w:r>
      <w:r>
        <w:rPr>
          <w:b/>
          <w:sz w:val="20"/>
        </w:rPr>
        <w:t xml:space="preserve">Synchronise </w:t>
      </w:r>
      <w:r>
        <w:rPr>
          <w:sz w:val="20"/>
        </w:rPr>
        <w:t xml:space="preserve">a </w:t>
      </w:r>
      <w:r>
        <w:rPr>
          <w:b/>
          <w:sz w:val="20"/>
        </w:rPr>
        <w:t xml:space="preserve">Generating Unit </w:t>
      </w:r>
      <w:r>
        <w:rPr>
          <w:sz w:val="20"/>
        </w:rPr>
        <w:t>following instruction</w:t>
      </w:r>
      <w:r>
        <w:rPr>
          <w:spacing w:val="-9"/>
          <w:sz w:val="20"/>
        </w:rPr>
        <w:t xml:space="preserve"> </w:t>
      </w:r>
      <w:r>
        <w:rPr>
          <w:sz w:val="20"/>
        </w:rPr>
        <w:t>from</w:t>
      </w:r>
      <w:r>
        <w:rPr>
          <w:spacing w:val="-7"/>
          <w:sz w:val="20"/>
        </w:rPr>
        <w:t xml:space="preserve"> </w:t>
      </w:r>
      <w:r>
        <w:rPr>
          <w:b/>
          <w:sz w:val="20"/>
        </w:rPr>
        <w:t>The</w:t>
      </w:r>
      <w:r>
        <w:rPr>
          <w:b/>
          <w:spacing w:val="-11"/>
          <w:sz w:val="20"/>
        </w:rPr>
        <w:t xml:space="preserve"> </w:t>
      </w:r>
      <w:r>
        <w:rPr>
          <w:b/>
          <w:sz w:val="20"/>
        </w:rPr>
        <w:t>Company</w:t>
      </w:r>
      <w:r>
        <w:rPr>
          <w:b/>
          <w:spacing w:val="-10"/>
          <w:sz w:val="20"/>
        </w:rPr>
        <w:t xml:space="preserve"> </w:t>
      </w:r>
      <w:r>
        <w:rPr>
          <w:sz w:val="20"/>
        </w:rPr>
        <w:t>assuming</w:t>
      </w:r>
      <w:r>
        <w:rPr>
          <w:spacing w:val="-9"/>
          <w:sz w:val="20"/>
        </w:rPr>
        <w:t xml:space="preserve"> </w:t>
      </w:r>
      <w:r>
        <w:rPr>
          <w:sz w:val="20"/>
        </w:rPr>
        <w:t>the</w:t>
      </w:r>
      <w:r>
        <w:rPr>
          <w:spacing w:val="-8"/>
          <w:sz w:val="20"/>
        </w:rPr>
        <w:t xml:space="preserve"> </w:t>
      </w:r>
      <w:r>
        <w:rPr>
          <w:b/>
          <w:sz w:val="20"/>
        </w:rPr>
        <w:t>Generating</w:t>
      </w:r>
      <w:r>
        <w:rPr>
          <w:b/>
          <w:spacing w:val="-11"/>
          <w:sz w:val="20"/>
        </w:rPr>
        <w:t xml:space="preserve"> </w:t>
      </w:r>
      <w:r>
        <w:rPr>
          <w:b/>
          <w:sz w:val="20"/>
        </w:rPr>
        <w:t>Unit</w:t>
      </w:r>
      <w:r>
        <w:rPr>
          <w:b/>
          <w:spacing w:val="-9"/>
          <w:sz w:val="20"/>
        </w:rPr>
        <w:t xml:space="preserve"> </w:t>
      </w:r>
      <w:r>
        <w:rPr>
          <w:sz w:val="20"/>
        </w:rPr>
        <w:t>has</w:t>
      </w:r>
      <w:r>
        <w:rPr>
          <w:spacing w:val="-10"/>
          <w:sz w:val="20"/>
        </w:rPr>
        <w:t xml:space="preserve"> </w:t>
      </w:r>
      <w:r>
        <w:rPr>
          <w:sz w:val="20"/>
        </w:rPr>
        <w:t>been</w:t>
      </w:r>
      <w:r>
        <w:rPr>
          <w:spacing w:val="-8"/>
          <w:sz w:val="20"/>
        </w:rPr>
        <w:t xml:space="preserve"> </w:t>
      </w:r>
      <w:r>
        <w:rPr>
          <w:b/>
          <w:sz w:val="20"/>
        </w:rPr>
        <w:t>Shutdown</w:t>
      </w:r>
      <w:r>
        <w:rPr>
          <w:b/>
          <w:spacing w:val="-9"/>
          <w:sz w:val="20"/>
        </w:rPr>
        <w:t xml:space="preserve"> </w:t>
      </w:r>
      <w:r>
        <w:rPr>
          <w:sz w:val="20"/>
        </w:rPr>
        <w:t>for</w:t>
      </w:r>
      <w:r>
        <w:rPr>
          <w:spacing w:val="-8"/>
          <w:sz w:val="20"/>
        </w:rPr>
        <w:t xml:space="preserve"> </w:t>
      </w:r>
      <w:r>
        <w:rPr>
          <w:sz w:val="20"/>
        </w:rPr>
        <w:t xml:space="preserve">48 </w:t>
      </w:r>
      <w:r>
        <w:rPr>
          <w:spacing w:val="-2"/>
          <w:sz w:val="20"/>
        </w:rPr>
        <w:t>hours.</w:t>
      </w:r>
    </w:p>
    <w:p w14:paraId="6089263E" w14:textId="00DBCD67" w:rsidR="00735799" w:rsidRPr="003A326E" w:rsidRDefault="00474BB3" w:rsidP="00976AC3">
      <w:pPr>
        <w:pStyle w:val="BodyText"/>
        <w:spacing w:before="120"/>
        <w:ind w:left="1560" w:hanging="1276"/>
        <w:jc w:val="both"/>
        <w:rPr>
          <w:lang w:val="pt-BR"/>
        </w:rPr>
      </w:pPr>
      <w:r w:rsidRPr="003A326E">
        <w:rPr>
          <w:lang w:val="pt-BR"/>
        </w:rPr>
        <w:t>OC2.A.2.9</w:t>
      </w:r>
      <w:r w:rsidRPr="003A326E">
        <w:rPr>
          <w:spacing w:val="71"/>
          <w:w w:val="150"/>
          <w:lang w:val="pt-BR"/>
        </w:rPr>
        <w:t xml:space="preserve">  </w:t>
      </w:r>
      <w:r w:rsidRPr="003A326E">
        <w:rPr>
          <w:u w:val="single"/>
          <w:lang w:val="pt-BR"/>
        </w:rPr>
        <w:t>Minimum</w:t>
      </w:r>
      <w:r w:rsidRPr="003A326E">
        <w:rPr>
          <w:spacing w:val="-1"/>
          <w:u w:val="single"/>
          <w:lang w:val="pt-BR"/>
        </w:rPr>
        <w:t xml:space="preserve"> </w:t>
      </w:r>
      <w:r w:rsidRPr="003A326E">
        <w:rPr>
          <w:u w:val="single"/>
          <w:lang w:val="pt-BR"/>
        </w:rPr>
        <w:t>Zero</w:t>
      </w:r>
      <w:r w:rsidRPr="003A326E">
        <w:rPr>
          <w:spacing w:val="-3"/>
          <w:u w:val="single"/>
          <w:lang w:val="pt-BR"/>
        </w:rPr>
        <w:t xml:space="preserve"> </w:t>
      </w:r>
      <w:r w:rsidRPr="003A326E">
        <w:rPr>
          <w:u w:val="single"/>
          <w:lang w:val="pt-BR"/>
        </w:rPr>
        <w:t>time</w:t>
      </w:r>
      <w:r w:rsidRPr="003A326E">
        <w:rPr>
          <w:spacing w:val="-3"/>
          <w:u w:val="single"/>
          <w:lang w:val="pt-BR"/>
        </w:rPr>
        <w:t xml:space="preserve"> </w:t>
      </w:r>
      <w:r w:rsidRPr="003A326E">
        <w:rPr>
          <w:spacing w:val="-2"/>
          <w:u w:val="single"/>
          <w:lang w:val="pt-BR"/>
        </w:rPr>
        <w:t>(MZT)</w:t>
      </w:r>
    </w:p>
    <w:p w14:paraId="088CFE48" w14:textId="77777777" w:rsidR="00735799" w:rsidRDefault="00474BB3" w:rsidP="00976AC3">
      <w:pPr>
        <w:spacing w:before="142" w:line="266" w:lineRule="auto"/>
        <w:ind w:left="1560" w:right="1211"/>
        <w:jc w:val="both"/>
        <w:rPr>
          <w:sz w:val="20"/>
        </w:rPr>
      </w:pPr>
      <w:r>
        <w:rPr>
          <w:sz w:val="20"/>
        </w:rPr>
        <w:t xml:space="preserve">The minimum interval between </w:t>
      </w:r>
      <w:r>
        <w:rPr>
          <w:b/>
          <w:sz w:val="20"/>
        </w:rPr>
        <w:t xml:space="preserve">De-Synchronising </w:t>
      </w:r>
      <w:r>
        <w:rPr>
          <w:sz w:val="20"/>
        </w:rPr>
        <w:t xml:space="preserve">and </w:t>
      </w:r>
      <w:r>
        <w:rPr>
          <w:b/>
          <w:sz w:val="20"/>
        </w:rPr>
        <w:t xml:space="preserve">Synchronising </w:t>
      </w:r>
      <w:r>
        <w:rPr>
          <w:sz w:val="20"/>
        </w:rPr>
        <w:t xml:space="preserve">a </w:t>
      </w:r>
      <w:r>
        <w:rPr>
          <w:b/>
          <w:sz w:val="20"/>
        </w:rPr>
        <w:t xml:space="preserve">Generating </w:t>
      </w:r>
      <w:r>
        <w:rPr>
          <w:b/>
          <w:spacing w:val="-2"/>
          <w:sz w:val="20"/>
        </w:rPr>
        <w:t>Unit</w:t>
      </w:r>
      <w:r>
        <w:rPr>
          <w:spacing w:val="-2"/>
          <w:sz w:val="20"/>
        </w:rPr>
        <w:t>.</w:t>
      </w:r>
    </w:p>
    <w:p w14:paraId="3D8C4582" w14:textId="140A29C6" w:rsidR="00735799" w:rsidRDefault="00474BB3" w:rsidP="00976AC3">
      <w:pPr>
        <w:pStyle w:val="BodyText"/>
        <w:spacing w:before="116"/>
        <w:ind w:left="1560" w:hanging="1276"/>
        <w:jc w:val="both"/>
      </w:pPr>
      <w:r>
        <w:t>OC2.A.2.10</w:t>
      </w:r>
      <w:r>
        <w:rPr>
          <w:spacing w:val="65"/>
        </w:rPr>
        <w:t xml:space="preserve">  </w:t>
      </w:r>
      <w:r>
        <w:rPr>
          <w:u w:val="single"/>
        </w:rPr>
        <w:t>Gas</w:t>
      </w:r>
      <w:r>
        <w:rPr>
          <w:spacing w:val="-7"/>
          <w:u w:val="single"/>
        </w:rPr>
        <w:t xml:space="preserve"> </w:t>
      </w:r>
      <w:r>
        <w:rPr>
          <w:u w:val="single"/>
        </w:rPr>
        <w:t>Turbine</w:t>
      </w:r>
      <w:r>
        <w:rPr>
          <w:spacing w:val="-8"/>
          <w:u w:val="single"/>
        </w:rPr>
        <w:t xml:space="preserve"> </w:t>
      </w:r>
      <w:r>
        <w:rPr>
          <w:u w:val="single"/>
        </w:rPr>
        <w:t>Units</w:t>
      </w:r>
      <w:r>
        <w:rPr>
          <w:spacing w:val="-7"/>
          <w:u w:val="single"/>
        </w:rPr>
        <w:t xml:space="preserve"> </w:t>
      </w:r>
      <w:r>
        <w:rPr>
          <w:u w:val="single"/>
        </w:rPr>
        <w:t>loading</w:t>
      </w:r>
      <w:r>
        <w:rPr>
          <w:spacing w:val="-6"/>
          <w:u w:val="single"/>
        </w:rPr>
        <w:t xml:space="preserve"> </w:t>
      </w:r>
      <w:r>
        <w:rPr>
          <w:spacing w:val="-2"/>
          <w:u w:val="single"/>
        </w:rPr>
        <w:t>parameters</w:t>
      </w:r>
    </w:p>
    <w:p w14:paraId="49536FA8" w14:textId="77777777" w:rsidR="00735799" w:rsidRDefault="00474BB3">
      <w:pPr>
        <w:pStyle w:val="ListParagraph"/>
        <w:numPr>
          <w:ilvl w:val="0"/>
          <w:numId w:val="1"/>
        </w:numPr>
        <w:tabs>
          <w:tab w:val="left" w:pos="2119"/>
        </w:tabs>
        <w:spacing w:before="142"/>
        <w:ind w:left="2119" w:hanging="424"/>
        <w:rPr>
          <w:sz w:val="20"/>
        </w:rPr>
      </w:pPr>
      <w:commentRangeStart w:id="581"/>
      <w:r>
        <w:rPr>
          <w:sz w:val="20"/>
        </w:rPr>
        <w:t>Lo</w:t>
      </w:r>
      <w:commentRangeEnd w:id="581"/>
      <w:r w:rsidR="00DA4B64">
        <w:rPr>
          <w:rStyle w:val="CommentReference"/>
        </w:rPr>
        <w:commentReference w:id="581"/>
      </w:r>
      <w:r>
        <w:rPr>
          <w:sz w:val="20"/>
        </w:rPr>
        <w:t>ading</w:t>
      </w:r>
      <w:r>
        <w:rPr>
          <w:spacing w:val="-8"/>
          <w:sz w:val="20"/>
        </w:rPr>
        <w:t xml:space="preserve"> </w:t>
      </w:r>
      <w:r>
        <w:rPr>
          <w:sz w:val="20"/>
        </w:rPr>
        <w:t>rate</w:t>
      </w:r>
      <w:r>
        <w:rPr>
          <w:spacing w:val="-5"/>
          <w:sz w:val="20"/>
        </w:rPr>
        <w:t xml:space="preserve"> </w:t>
      </w:r>
      <w:r>
        <w:rPr>
          <w:sz w:val="20"/>
        </w:rPr>
        <w:t>for</w:t>
      </w:r>
      <w:r>
        <w:rPr>
          <w:spacing w:val="-6"/>
          <w:sz w:val="20"/>
        </w:rPr>
        <w:t xml:space="preserve"> </w:t>
      </w:r>
      <w:r>
        <w:rPr>
          <w:sz w:val="20"/>
        </w:rPr>
        <w:t>fast</w:t>
      </w:r>
      <w:r>
        <w:rPr>
          <w:spacing w:val="-8"/>
          <w:sz w:val="20"/>
        </w:rPr>
        <w:t xml:space="preserve"> </w:t>
      </w:r>
      <w:r>
        <w:rPr>
          <w:spacing w:val="-2"/>
          <w:sz w:val="20"/>
        </w:rPr>
        <w:t>starting</w:t>
      </w:r>
    </w:p>
    <w:p w14:paraId="20EF5B4C" w14:textId="77777777" w:rsidR="00735799" w:rsidRDefault="00474BB3">
      <w:pPr>
        <w:pStyle w:val="ListParagraph"/>
        <w:numPr>
          <w:ilvl w:val="0"/>
          <w:numId w:val="1"/>
        </w:numPr>
        <w:tabs>
          <w:tab w:val="left" w:pos="2119"/>
        </w:tabs>
        <w:spacing w:before="142"/>
        <w:ind w:left="2119" w:hanging="424"/>
        <w:rPr>
          <w:sz w:val="20"/>
        </w:rPr>
      </w:pPr>
      <w:r>
        <w:rPr>
          <w:sz w:val="20"/>
        </w:rPr>
        <w:t>Loading</w:t>
      </w:r>
      <w:r>
        <w:rPr>
          <w:spacing w:val="-8"/>
          <w:sz w:val="20"/>
        </w:rPr>
        <w:t xml:space="preserve"> </w:t>
      </w:r>
      <w:r>
        <w:rPr>
          <w:sz w:val="20"/>
        </w:rPr>
        <w:t>rate</w:t>
      </w:r>
      <w:r>
        <w:rPr>
          <w:spacing w:val="-5"/>
          <w:sz w:val="20"/>
        </w:rPr>
        <w:t xml:space="preserve"> </w:t>
      </w:r>
      <w:r>
        <w:rPr>
          <w:sz w:val="20"/>
        </w:rPr>
        <w:t>for</w:t>
      </w:r>
      <w:r>
        <w:rPr>
          <w:spacing w:val="-7"/>
          <w:sz w:val="20"/>
        </w:rPr>
        <w:t xml:space="preserve"> </w:t>
      </w:r>
      <w:r>
        <w:rPr>
          <w:sz w:val="20"/>
        </w:rPr>
        <w:t>slow</w:t>
      </w:r>
      <w:r>
        <w:rPr>
          <w:spacing w:val="-7"/>
          <w:sz w:val="20"/>
        </w:rPr>
        <w:t xml:space="preserve"> </w:t>
      </w:r>
      <w:r>
        <w:rPr>
          <w:spacing w:val="-2"/>
          <w:sz w:val="20"/>
        </w:rPr>
        <w:t>starting</w:t>
      </w:r>
    </w:p>
    <w:p w14:paraId="198E2F3B" w14:textId="77777777" w:rsidR="00735799" w:rsidRDefault="00735799">
      <w:pPr>
        <w:jc w:val="both"/>
        <w:rPr>
          <w:sz w:val="20"/>
        </w:rPr>
        <w:sectPr w:rsidR="00735799" w:rsidSect="001C2677">
          <w:pgSz w:w="11910" w:h="16840"/>
          <w:pgMar w:top="1340" w:right="60" w:bottom="1200" w:left="1000" w:header="715" w:footer="1006" w:gutter="0"/>
          <w:cols w:space="720"/>
        </w:sectPr>
      </w:pPr>
    </w:p>
    <w:p w14:paraId="7EB69BE2" w14:textId="2B9DD7FD" w:rsidR="00735799" w:rsidRPr="00202DEA" w:rsidRDefault="00474BB3" w:rsidP="00202DEA">
      <w:pPr>
        <w:pStyle w:val="Heading1"/>
      </w:pPr>
      <w:bookmarkStart w:id="582" w:name="_Toc168341999"/>
      <w:bookmarkStart w:id="583" w:name="_Toc168342661"/>
      <w:r w:rsidRPr="00202DEA">
        <w:lastRenderedPageBreak/>
        <w:t xml:space="preserve">OC2 APPENDIX 2 – </w:t>
      </w:r>
      <w:commentRangeStart w:id="584"/>
      <w:commentRangeStart w:id="585"/>
      <w:r w:rsidRPr="00202DEA">
        <w:t xml:space="preserve">PLANNING MATRIX FOR </w:t>
      </w:r>
      <w:bookmarkEnd w:id="582"/>
      <w:bookmarkEnd w:id="583"/>
      <w:commentRangeEnd w:id="584"/>
      <w:r w:rsidR="009B4F59">
        <w:rPr>
          <w:rStyle w:val="CommentReference"/>
          <w:b w:val="0"/>
          <w:bCs w:val="0"/>
        </w:rPr>
        <w:commentReference w:id="584"/>
      </w:r>
      <w:commentRangeEnd w:id="585"/>
      <w:r w:rsidR="00B6592A">
        <w:rPr>
          <w:rStyle w:val="CommentReference"/>
          <w:b w:val="0"/>
          <w:bCs w:val="0"/>
        </w:rPr>
        <w:commentReference w:id="585"/>
      </w:r>
      <w:r w:rsidR="00D62227">
        <w:t>CCG</w:t>
      </w:r>
      <w:r w:rsidR="00A61003">
        <w:t>T MODULES and SYNCHRONOUS GENERATING UNITS</w:t>
      </w:r>
    </w:p>
    <w:p w14:paraId="3E8728CF" w14:textId="77777777" w:rsidR="00735799" w:rsidRDefault="00735799">
      <w:pPr>
        <w:pStyle w:val="BodyText"/>
        <w:spacing w:before="7"/>
        <w:rPr>
          <w:b/>
          <w:sz w:val="23"/>
        </w:rPr>
      </w:pPr>
    </w:p>
    <w:p w14:paraId="623562D7" w14:textId="77777777" w:rsidR="00735799" w:rsidRDefault="00474BB3">
      <w:pPr>
        <w:pStyle w:val="BodyText"/>
        <w:spacing w:after="23"/>
        <w:ind w:left="3587"/>
      </w:pPr>
      <w:r>
        <w:rPr>
          <w:u w:val="single"/>
        </w:rPr>
        <w:t>Planning</w:t>
      </w:r>
      <w:r>
        <w:rPr>
          <w:spacing w:val="-11"/>
          <w:u w:val="single"/>
        </w:rPr>
        <w:t xml:space="preserve"> </w:t>
      </w:r>
      <w:r>
        <w:rPr>
          <w:u w:val="single"/>
        </w:rPr>
        <w:t>Matrix</w:t>
      </w:r>
      <w:r>
        <w:rPr>
          <w:spacing w:val="-9"/>
          <w:u w:val="single"/>
        </w:rPr>
        <w:t xml:space="preserve"> </w:t>
      </w:r>
      <w:r>
        <w:rPr>
          <w:u w:val="single"/>
        </w:rPr>
        <w:t>Example</w:t>
      </w:r>
      <w:r>
        <w:rPr>
          <w:spacing w:val="-10"/>
          <w:u w:val="single"/>
        </w:rPr>
        <w:t xml:space="preserve"> </w:t>
      </w:r>
      <w:r>
        <w:rPr>
          <w:spacing w:val="-4"/>
          <w:u w:val="single"/>
        </w:rPr>
        <w:t>Form</w:t>
      </w:r>
    </w:p>
    <w:tbl>
      <w:tblPr>
        <w:tblW w:w="0" w:type="auto"/>
        <w:tblInd w:w="7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662"/>
        <w:gridCol w:w="732"/>
        <w:gridCol w:w="780"/>
        <w:gridCol w:w="718"/>
        <w:gridCol w:w="763"/>
        <w:gridCol w:w="686"/>
        <w:gridCol w:w="735"/>
        <w:gridCol w:w="701"/>
        <w:gridCol w:w="687"/>
        <w:gridCol w:w="749"/>
      </w:tblGrid>
      <w:tr w:rsidR="00735799" w14:paraId="3CE50E81" w14:textId="77777777">
        <w:trPr>
          <w:trHeight w:hRule="exact" w:val="830"/>
        </w:trPr>
        <w:tc>
          <w:tcPr>
            <w:tcW w:w="2662" w:type="dxa"/>
            <w:vMerge w:val="restart"/>
            <w:tcBorders>
              <w:bottom w:val="nil"/>
            </w:tcBorders>
          </w:tcPr>
          <w:p w14:paraId="351DC38C" w14:textId="77777777" w:rsidR="00735799" w:rsidRDefault="00735799">
            <w:pPr>
              <w:pStyle w:val="TableParagraph"/>
              <w:rPr>
                <w:rFonts w:ascii="Arial"/>
              </w:rPr>
            </w:pPr>
          </w:p>
          <w:p w14:paraId="51E3ABD9" w14:textId="77777777" w:rsidR="00735799" w:rsidRDefault="00474BB3">
            <w:pPr>
              <w:pStyle w:val="TableParagraph"/>
              <w:spacing w:before="154" w:line="261" w:lineRule="auto"/>
              <w:ind w:left="887" w:right="462" w:hanging="420"/>
              <w:rPr>
                <w:rFonts w:ascii="Arial"/>
                <w:b/>
                <w:sz w:val="20"/>
              </w:rPr>
            </w:pPr>
            <w:r>
              <w:rPr>
                <w:rFonts w:ascii="Arial"/>
                <w:b/>
                <w:sz w:val="20"/>
              </w:rPr>
              <w:t>Power</w:t>
            </w:r>
            <w:r>
              <w:rPr>
                <w:rFonts w:ascii="Arial"/>
                <w:b/>
                <w:spacing w:val="-14"/>
                <w:sz w:val="20"/>
              </w:rPr>
              <w:t xml:space="preserve"> </w:t>
            </w:r>
            <w:r>
              <w:rPr>
                <w:rFonts w:ascii="Arial"/>
                <w:b/>
                <w:sz w:val="20"/>
              </w:rPr>
              <w:t xml:space="preserve">Generating </w:t>
            </w:r>
            <w:r>
              <w:rPr>
                <w:rFonts w:ascii="Arial"/>
                <w:b/>
                <w:spacing w:val="-2"/>
                <w:sz w:val="20"/>
              </w:rPr>
              <w:t>MODULE</w:t>
            </w:r>
          </w:p>
        </w:tc>
        <w:tc>
          <w:tcPr>
            <w:tcW w:w="6551" w:type="dxa"/>
            <w:gridSpan w:val="9"/>
          </w:tcPr>
          <w:p w14:paraId="26448371" w14:textId="77777777" w:rsidR="00735799" w:rsidRDefault="00735799">
            <w:pPr>
              <w:pStyle w:val="TableParagraph"/>
              <w:rPr>
                <w:rFonts w:ascii="Arial"/>
              </w:rPr>
            </w:pPr>
          </w:p>
          <w:p w14:paraId="2D735733" w14:textId="72705972" w:rsidR="00735799" w:rsidRDefault="00474BB3">
            <w:pPr>
              <w:pStyle w:val="TableParagraph"/>
              <w:spacing w:before="154"/>
              <w:ind w:left="1358"/>
              <w:rPr>
                <w:rFonts w:ascii="Arial"/>
                <w:b/>
                <w:sz w:val="20"/>
              </w:rPr>
            </w:pPr>
            <w:r>
              <w:rPr>
                <w:rFonts w:ascii="Arial"/>
                <w:b/>
                <w:spacing w:val="-7"/>
                <w:sz w:val="20"/>
              </w:rPr>
              <w:t xml:space="preserve"> </w:t>
            </w:r>
            <w:r>
              <w:rPr>
                <w:rFonts w:ascii="Arial"/>
                <w:b/>
                <w:sz w:val="20"/>
              </w:rPr>
              <w:t>GENERATING</w:t>
            </w:r>
            <w:r>
              <w:rPr>
                <w:rFonts w:ascii="Arial"/>
                <w:b/>
                <w:spacing w:val="-7"/>
                <w:sz w:val="20"/>
              </w:rPr>
              <w:t xml:space="preserve"> </w:t>
            </w:r>
            <w:r>
              <w:rPr>
                <w:rFonts w:ascii="Arial"/>
                <w:b/>
                <w:sz w:val="20"/>
              </w:rPr>
              <w:t>UNITS</w:t>
            </w:r>
            <w:r>
              <w:rPr>
                <w:rFonts w:ascii="Arial"/>
                <w:b/>
                <w:spacing w:val="-7"/>
                <w:sz w:val="20"/>
              </w:rPr>
              <w:t xml:space="preserve"> </w:t>
            </w:r>
            <w:r>
              <w:rPr>
                <w:rFonts w:ascii="Arial"/>
                <w:b/>
                <w:spacing w:val="-2"/>
                <w:sz w:val="20"/>
              </w:rPr>
              <w:t>AVAILABLE</w:t>
            </w:r>
          </w:p>
        </w:tc>
      </w:tr>
      <w:tr w:rsidR="00735799" w14:paraId="593F6F1D" w14:textId="77777777">
        <w:trPr>
          <w:trHeight w:hRule="exact" w:val="244"/>
        </w:trPr>
        <w:tc>
          <w:tcPr>
            <w:tcW w:w="2662" w:type="dxa"/>
            <w:vMerge/>
            <w:tcBorders>
              <w:top w:val="nil"/>
              <w:bottom w:val="nil"/>
            </w:tcBorders>
          </w:tcPr>
          <w:p w14:paraId="3A6A2F93" w14:textId="77777777" w:rsidR="00735799" w:rsidRDefault="00735799">
            <w:pPr>
              <w:rPr>
                <w:sz w:val="2"/>
                <w:szCs w:val="2"/>
              </w:rPr>
            </w:pPr>
          </w:p>
        </w:tc>
        <w:tc>
          <w:tcPr>
            <w:tcW w:w="732" w:type="dxa"/>
            <w:vMerge w:val="restart"/>
          </w:tcPr>
          <w:p w14:paraId="16AFE389" w14:textId="77777777" w:rsidR="00735799" w:rsidRDefault="00735799">
            <w:pPr>
              <w:pStyle w:val="TableParagraph"/>
              <w:rPr>
                <w:rFonts w:ascii="Arial"/>
              </w:rPr>
            </w:pPr>
          </w:p>
          <w:p w14:paraId="74B8BD08" w14:textId="77777777" w:rsidR="00735799" w:rsidRDefault="00474BB3">
            <w:pPr>
              <w:pStyle w:val="TableParagraph"/>
              <w:spacing w:before="156" w:line="256" w:lineRule="auto"/>
              <w:ind w:left="215" w:right="214" w:firstLine="7"/>
              <w:rPr>
                <w:rFonts w:ascii="Arial"/>
                <w:sz w:val="20"/>
              </w:rPr>
            </w:pPr>
            <w:r>
              <w:rPr>
                <w:rFonts w:ascii="Arial"/>
                <w:spacing w:val="-4"/>
                <w:sz w:val="20"/>
              </w:rPr>
              <w:t xml:space="preserve">1st </w:t>
            </w:r>
            <w:r>
              <w:rPr>
                <w:rFonts w:ascii="Arial"/>
                <w:spacing w:val="-5"/>
                <w:sz w:val="20"/>
              </w:rPr>
              <w:t>GT</w:t>
            </w:r>
          </w:p>
        </w:tc>
        <w:tc>
          <w:tcPr>
            <w:tcW w:w="780" w:type="dxa"/>
            <w:vMerge w:val="restart"/>
          </w:tcPr>
          <w:p w14:paraId="6E38D9EF" w14:textId="77777777" w:rsidR="00735799" w:rsidRDefault="00735799">
            <w:pPr>
              <w:pStyle w:val="TableParagraph"/>
              <w:rPr>
                <w:rFonts w:ascii="Arial"/>
              </w:rPr>
            </w:pPr>
          </w:p>
          <w:p w14:paraId="160D93BF" w14:textId="77777777" w:rsidR="00735799" w:rsidRDefault="00474BB3">
            <w:pPr>
              <w:pStyle w:val="TableParagraph"/>
              <w:spacing w:before="156" w:line="256" w:lineRule="auto"/>
              <w:ind w:left="242" w:right="208" w:hanging="27"/>
              <w:rPr>
                <w:rFonts w:ascii="Arial"/>
                <w:sz w:val="20"/>
              </w:rPr>
            </w:pPr>
            <w:r>
              <w:rPr>
                <w:rFonts w:ascii="Arial"/>
                <w:spacing w:val="-4"/>
                <w:sz w:val="20"/>
              </w:rPr>
              <w:t xml:space="preserve">2nd </w:t>
            </w:r>
            <w:r>
              <w:rPr>
                <w:rFonts w:ascii="Arial"/>
                <w:spacing w:val="-5"/>
                <w:sz w:val="20"/>
              </w:rPr>
              <w:t>GT</w:t>
            </w:r>
          </w:p>
        </w:tc>
        <w:tc>
          <w:tcPr>
            <w:tcW w:w="718" w:type="dxa"/>
            <w:vMerge w:val="restart"/>
          </w:tcPr>
          <w:p w14:paraId="21E9CBD9" w14:textId="77777777" w:rsidR="00735799" w:rsidRDefault="00735799">
            <w:pPr>
              <w:pStyle w:val="TableParagraph"/>
              <w:rPr>
                <w:rFonts w:ascii="Arial"/>
              </w:rPr>
            </w:pPr>
          </w:p>
          <w:p w14:paraId="213E05EC" w14:textId="77777777" w:rsidR="00735799" w:rsidRDefault="00474BB3">
            <w:pPr>
              <w:pStyle w:val="TableParagraph"/>
              <w:spacing w:before="156" w:line="256" w:lineRule="auto"/>
              <w:ind w:left="210" w:right="200" w:hanging="5"/>
              <w:rPr>
                <w:rFonts w:ascii="Arial"/>
                <w:sz w:val="20"/>
              </w:rPr>
            </w:pPr>
            <w:r>
              <w:rPr>
                <w:rFonts w:ascii="Arial"/>
                <w:spacing w:val="-4"/>
                <w:sz w:val="20"/>
              </w:rPr>
              <w:t xml:space="preserve">3rd </w:t>
            </w:r>
            <w:r>
              <w:rPr>
                <w:rFonts w:ascii="Arial"/>
                <w:spacing w:val="-5"/>
                <w:sz w:val="20"/>
              </w:rPr>
              <w:t>GT</w:t>
            </w:r>
          </w:p>
        </w:tc>
        <w:tc>
          <w:tcPr>
            <w:tcW w:w="763" w:type="dxa"/>
            <w:vMerge w:val="restart"/>
          </w:tcPr>
          <w:p w14:paraId="6375EA27" w14:textId="77777777" w:rsidR="00735799" w:rsidRDefault="00735799">
            <w:pPr>
              <w:pStyle w:val="TableParagraph"/>
              <w:rPr>
                <w:rFonts w:ascii="Arial"/>
              </w:rPr>
            </w:pPr>
          </w:p>
          <w:p w14:paraId="3DA4B595" w14:textId="77777777" w:rsidR="00735799" w:rsidRDefault="00474BB3">
            <w:pPr>
              <w:pStyle w:val="TableParagraph"/>
              <w:spacing w:before="156" w:line="256" w:lineRule="auto"/>
              <w:ind w:left="234" w:right="226"/>
              <w:rPr>
                <w:rFonts w:ascii="Arial"/>
                <w:sz w:val="20"/>
              </w:rPr>
            </w:pPr>
            <w:r>
              <w:rPr>
                <w:rFonts w:ascii="Arial"/>
                <w:spacing w:val="-4"/>
                <w:sz w:val="20"/>
              </w:rPr>
              <w:t xml:space="preserve">4th </w:t>
            </w:r>
            <w:r>
              <w:rPr>
                <w:rFonts w:ascii="Arial"/>
                <w:spacing w:val="-5"/>
                <w:sz w:val="20"/>
              </w:rPr>
              <w:t>GT</w:t>
            </w:r>
          </w:p>
        </w:tc>
        <w:tc>
          <w:tcPr>
            <w:tcW w:w="686" w:type="dxa"/>
            <w:vMerge w:val="restart"/>
          </w:tcPr>
          <w:p w14:paraId="72D6DFAE" w14:textId="77777777" w:rsidR="00735799" w:rsidRDefault="00735799">
            <w:pPr>
              <w:pStyle w:val="TableParagraph"/>
              <w:rPr>
                <w:rFonts w:ascii="Arial"/>
              </w:rPr>
            </w:pPr>
          </w:p>
          <w:p w14:paraId="38500C26" w14:textId="77777777" w:rsidR="00735799" w:rsidRDefault="00474BB3">
            <w:pPr>
              <w:pStyle w:val="TableParagraph"/>
              <w:spacing w:before="156" w:line="256" w:lineRule="auto"/>
              <w:ind w:left="196" w:right="187"/>
              <w:rPr>
                <w:rFonts w:ascii="Arial"/>
                <w:sz w:val="20"/>
              </w:rPr>
            </w:pPr>
            <w:r>
              <w:rPr>
                <w:rFonts w:ascii="Arial"/>
                <w:spacing w:val="-4"/>
                <w:sz w:val="20"/>
              </w:rPr>
              <w:t xml:space="preserve">5th </w:t>
            </w:r>
            <w:r>
              <w:rPr>
                <w:rFonts w:ascii="Arial"/>
                <w:spacing w:val="-5"/>
                <w:sz w:val="20"/>
              </w:rPr>
              <w:t>GT</w:t>
            </w:r>
          </w:p>
        </w:tc>
        <w:tc>
          <w:tcPr>
            <w:tcW w:w="735" w:type="dxa"/>
            <w:vMerge w:val="restart"/>
          </w:tcPr>
          <w:p w14:paraId="71EEE40B" w14:textId="77777777" w:rsidR="00735799" w:rsidRDefault="00735799">
            <w:pPr>
              <w:pStyle w:val="TableParagraph"/>
              <w:rPr>
                <w:rFonts w:ascii="Arial"/>
              </w:rPr>
            </w:pPr>
          </w:p>
          <w:p w14:paraId="74AF7CD1" w14:textId="77777777" w:rsidR="00735799" w:rsidRDefault="00474BB3">
            <w:pPr>
              <w:pStyle w:val="TableParagraph"/>
              <w:spacing w:before="156" w:line="256" w:lineRule="auto"/>
              <w:ind w:left="218" w:right="213" w:firstLine="2"/>
              <w:rPr>
                <w:rFonts w:ascii="Arial"/>
                <w:sz w:val="20"/>
              </w:rPr>
            </w:pPr>
            <w:r>
              <w:rPr>
                <w:rFonts w:ascii="Arial"/>
                <w:spacing w:val="-4"/>
                <w:sz w:val="20"/>
              </w:rPr>
              <w:t xml:space="preserve">6th </w:t>
            </w:r>
            <w:r>
              <w:rPr>
                <w:rFonts w:ascii="Arial"/>
                <w:spacing w:val="-5"/>
                <w:sz w:val="20"/>
              </w:rPr>
              <w:t>GT</w:t>
            </w:r>
          </w:p>
        </w:tc>
        <w:tc>
          <w:tcPr>
            <w:tcW w:w="701" w:type="dxa"/>
            <w:vMerge w:val="restart"/>
          </w:tcPr>
          <w:p w14:paraId="0B5463D4" w14:textId="77777777" w:rsidR="00735799" w:rsidRDefault="00735799">
            <w:pPr>
              <w:pStyle w:val="TableParagraph"/>
              <w:rPr>
                <w:rFonts w:ascii="Arial"/>
              </w:rPr>
            </w:pPr>
          </w:p>
          <w:p w14:paraId="3F865FE8" w14:textId="77777777" w:rsidR="00735799" w:rsidRDefault="00474BB3">
            <w:pPr>
              <w:pStyle w:val="TableParagraph"/>
              <w:spacing w:before="156" w:line="256" w:lineRule="auto"/>
              <w:ind w:left="213" w:right="203" w:hanging="5"/>
              <w:rPr>
                <w:rFonts w:ascii="Arial"/>
                <w:sz w:val="20"/>
              </w:rPr>
            </w:pPr>
            <w:r>
              <w:rPr>
                <w:rFonts w:ascii="Arial"/>
                <w:spacing w:val="-4"/>
                <w:sz w:val="20"/>
              </w:rPr>
              <w:t xml:space="preserve">1st </w:t>
            </w:r>
            <w:r>
              <w:rPr>
                <w:rFonts w:ascii="Arial"/>
                <w:spacing w:val="-5"/>
                <w:sz w:val="20"/>
              </w:rPr>
              <w:t>ST</w:t>
            </w:r>
          </w:p>
        </w:tc>
        <w:tc>
          <w:tcPr>
            <w:tcW w:w="687" w:type="dxa"/>
            <w:vMerge w:val="restart"/>
          </w:tcPr>
          <w:p w14:paraId="211A2159" w14:textId="77777777" w:rsidR="00735799" w:rsidRDefault="00735799">
            <w:pPr>
              <w:pStyle w:val="TableParagraph"/>
              <w:rPr>
                <w:rFonts w:ascii="Arial"/>
              </w:rPr>
            </w:pPr>
          </w:p>
          <w:p w14:paraId="027E138D" w14:textId="77777777" w:rsidR="00735799" w:rsidRDefault="00474BB3">
            <w:pPr>
              <w:pStyle w:val="TableParagraph"/>
              <w:spacing w:before="156" w:line="256" w:lineRule="auto"/>
              <w:ind w:left="208" w:right="161" w:hanging="39"/>
              <w:rPr>
                <w:rFonts w:ascii="Arial"/>
                <w:sz w:val="20"/>
              </w:rPr>
            </w:pPr>
            <w:r>
              <w:rPr>
                <w:rFonts w:ascii="Arial"/>
                <w:spacing w:val="-4"/>
                <w:sz w:val="20"/>
              </w:rPr>
              <w:t xml:space="preserve">2nd </w:t>
            </w:r>
            <w:r>
              <w:rPr>
                <w:rFonts w:ascii="Arial"/>
                <w:spacing w:val="-5"/>
                <w:sz w:val="20"/>
              </w:rPr>
              <w:t>ST</w:t>
            </w:r>
          </w:p>
        </w:tc>
        <w:tc>
          <w:tcPr>
            <w:tcW w:w="749" w:type="dxa"/>
            <w:vMerge w:val="restart"/>
          </w:tcPr>
          <w:p w14:paraId="39C0AEE3" w14:textId="77777777" w:rsidR="00735799" w:rsidRDefault="00735799">
            <w:pPr>
              <w:pStyle w:val="TableParagraph"/>
              <w:rPr>
                <w:rFonts w:ascii="Arial"/>
              </w:rPr>
            </w:pPr>
          </w:p>
          <w:p w14:paraId="300209D1" w14:textId="77777777" w:rsidR="00735799" w:rsidRDefault="00474BB3">
            <w:pPr>
              <w:pStyle w:val="TableParagraph"/>
              <w:spacing w:before="156" w:line="256" w:lineRule="auto"/>
              <w:ind w:left="239" w:right="214" w:hanging="17"/>
              <w:rPr>
                <w:rFonts w:ascii="Arial"/>
                <w:sz w:val="20"/>
              </w:rPr>
            </w:pPr>
            <w:r>
              <w:rPr>
                <w:rFonts w:ascii="Arial"/>
                <w:spacing w:val="-4"/>
                <w:sz w:val="20"/>
              </w:rPr>
              <w:t xml:space="preserve">3rd </w:t>
            </w:r>
            <w:r>
              <w:rPr>
                <w:rFonts w:ascii="Arial"/>
                <w:spacing w:val="-5"/>
                <w:sz w:val="20"/>
              </w:rPr>
              <w:t>ST</w:t>
            </w:r>
          </w:p>
        </w:tc>
      </w:tr>
      <w:tr w:rsidR="00735799" w14:paraId="37BC54F5" w14:textId="77777777">
        <w:trPr>
          <w:trHeight w:hRule="exact" w:val="835"/>
        </w:trPr>
        <w:tc>
          <w:tcPr>
            <w:tcW w:w="2662" w:type="dxa"/>
            <w:tcBorders>
              <w:top w:val="nil"/>
              <w:bottom w:val="nil"/>
            </w:tcBorders>
          </w:tcPr>
          <w:p w14:paraId="7196A3B8" w14:textId="77777777" w:rsidR="00735799" w:rsidRDefault="00735799">
            <w:pPr>
              <w:pStyle w:val="TableParagraph"/>
              <w:rPr>
                <w:rFonts w:ascii="Times New Roman"/>
                <w:sz w:val="20"/>
              </w:rPr>
            </w:pPr>
          </w:p>
        </w:tc>
        <w:tc>
          <w:tcPr>
            <w:tcW w:w="732" w:type="dxa"/>
            <w:vMerge/>
            <w:tcBorders>
              <w:top w:val="nil"/>
            </w:tcBorders>
          </w:tcPr>
          <w:p w14:paraId="3B13B12C" w14:textId="77777777" w:rsidR="00735799" w:rsidRDefault="00735799">
            <w:pPr>
              <w:rPr>
                <w:sz w:val="2"/>
                <w:szCs w:val="2"/>
              </w:rPr>
            </w:pPr>
          </w:p>
        </w:tc>
        <w:tc>
          <w:tcPr>
            <w:tcW w:w="780" w:type="dxa"/>
            <w:vMerge/>
            <w:tcBorders>
              <w:top w:val="nil"/>
            </w:tcBorders>
          </w:tcPr>
          <w:p w14:paraId="7D80AB0A" w14:textId="77777777" w:rsidR="00735799" w:rsidRDefault="00735799">
            <w:pPr>
              <w:rPr>
                <w:sz w:val="2"/>
                <w:szCs w:val="2"/>
              </w:rPr>
            </w:pPr>
          </w:p>
        </w:tc>
        <w:tc>
          <w:tcPr>
            <w:tcW w:w="718" w:type="dxa"/>
            <w:vMerge/>
            <w:tcBorders>
              <w:top w:val="nil"/>
            </w:tcBorders>
          </w:tcPr>
          <w:p w14:paraId="4C2E9877" w14:textId="77777777" w:rsidR="00735799" w:rsidRDefault="00735799">
            <w:pPr>
              <w:rPr>
                <w:sz w:val="2"/>
                <w:szCs w:val="2"/>
              </w:rPr>
            </w:pPr>
          </w:p>
        </w:tc>
        <w:tc>
          <w:tcPr>
            <w:tcW w:w="763" w:type="dxa"/>
            <w:vMerge/>
            <w:tcBorders>
              <w:top w:val="nil"/>
            </w:tcBorders>
          </w:tcPr>
          <w:p w14:paraId="329BF48F" w14:textId="77777777" w:rsidR="00735799" w:rsidRDefault="00735799">
            <w:pPr>
              <w:rPr>
                <w:sz w:val="2"/>
                <w:szCs w:val="2"/>
              </w:rPr>
            </w:pPr>
          </w:p>
        </w:tc>
        <w:tc>
          <w:tcPr>
            <w:tcW w:w="686" w:type="dxa"/>
            <w:vMerge/>
            <w:tcBorders>
              <w:top w:val="nil"/>
            </w:tcBorders>
          </w:tcPr>
          <w:p w14:paraId="2401D7EF" w14:textId="77777777" w:rsidR="00735799" w:rsidRDefault="00735799">
            <w:pPr>
              <w:rPr>
                <w:sz w:val="2"/>
                <w:szCs w:val="2"/>
              </w:rPr>
            </w:pPr>
          </w:p>
        </w:tc>
        <w:tc>
          <w:tcPr>
            <w:tcW w:w="735" w:type="dxa"/>
            <w:vMerge/>
            <w:tcBorders>
              <w:top w:val="nil"/>
            </w:tcBorders>
          </w:tcPr>
          <w:p w14:paraId="75C5B853" w14:textId="77777777" w:rsidR="00735799" w:rsidRDefault="00735799">
            <w:pPr>
              <w:rPr>
                <w:sz w:val="2"/>
                <w:szCs w:val="2"/>
              </w:rPr>
            </w:pPr>
          </w:p>
        </w:tc>
        <w:tc>
          <w:tcPr>
            <w:tcW w:w="701" w:type="dxa"/>
            <w:vMerge/>
            <w:tcBorders>
              <w:top w:val="nil"/>
            </w:tcBorders>
          </w:tcPr>
          <w:p w14:paraId="3D3D3373" w14:textId="77777777" w:rsidR="00735799" w:rsidRDefault="00735799">
            <w:pPr>
              <w:rPr>
                <w:sz w:val="2"/>
                <w:szCs w:val="2"/>
              </w:rPr>
            </w:pPr>
          </w:p>
        </w:tc>
        <w:tc>
          <w:tcPr>
            <w:tcW w:w="687" w:type="dxa"/>
            <w:vMerge/>
            <w:tcBorders>
              <w:top w:val="nil"/>
            </w:tcBorders>
          </w:tcPr>
          <w:p w14:paraId="6FEBA0CF" w14:textId="77777777" w:rsidR="00735799" w:rsidRDefault="00735799">
            <w:pPr>
              <w:rPr>
                <w:sz w:val="2"/>
                <w:szCs w:val="2"/>
              </w:rPr>
            </w:pPr>
          </w:p>
        </w:tc>
        <w:tc>
          <w:tcPr>
            <w:tcW w:w="749" w:type="dxa"/>
            <w:vMerge/>
            <w:tcBorders>
              <w:top w:val="nil"/>
            </w:tcBorders>
          </w:tcPr>
          <w:p w14:paraId="3D8523D4" w14:textId="77777777" w:rsidR="00735799" w:rsidRDefault="00735799">
            <w:pPr>
              <w:rPr>
                <w:sz w:val="2"/>
                <w:szCs w:val="2"/>
              </w:rPr>
            </w:pPr>
          </w:p>
        </w:tc>
      </w:tr>
      <w:tr w:rsidR="00735799" w14:paraId="56D321F3" w14:textId="77777777">
        <w:trPr>
          <w:trHeight w:hRule="exact" w:val="832"/>
        </w:trPr>
        <w:tc>
          <w:tcPr>
            <w:tcW w:w="2662" w:type="dxa"/>
            <w:tcBorders>
              <w:top w:val="nil"/>
              <w:bottom w:val="nil"/>
            </w:tcBorders>
          </w:tcPr>
          <w:p w14:paraId="4F1405C8" w14:textId="77777777" w:rsidR="00735799" w:rsidRDefault="00735799">
            <w:pPr>
              <w:pStyle w:val="TableParagraph"/>
              <w:rPr>
                <w:rFonts w:ascii="Arial"/>
              </w:rPr>
            </w:pPr>
          </w:p>
          <w:p w14:paraId="4E2EAE22" w14:textId="77777777" w:rsidR="00735799" w:rsidRDefault="00474BB3">
            <w:pPr>
              <w:pStyle w:val="TableParagraph"/>
              <w:spacing w:before="133"/>
              <w:ind w:left="397" w:right="399"/>
              <w:jc w:val="center"/>
              <w:rPr>
                <w:rFonts w:ascii="Arial"/>
                <w:b/>
                <w:sz w:val="20"/>
              </w:rPr>
            </w:pPr>
            <w:r>
              <w:rPr>
                <w:rFonts w:ascii="Arial"/>
                <w:b/>
                <w:sz w:val="20"/>
              </w:rPr>
              <w:t>OUTPUT</w:t>
            </w:r>
            <w:r>
              <w:rPr>
                <w:rFonts w:ascii="Arial"/>
                <w:b/>
                <w:spacing w:val="-10"/>
                <w:sz w:val="20"/>
              </w:rPr>
              <w:t xml:space="preserve"> </w:t>
            </w:r>
            <w:r>
              <w:rPr>
                <w:rFonts w:ascii="Arial"/>
                <w:b/>
                <w:spacing w:val="-2"/>
                <w:sz w:val="20"/>
              </w:rPr>
              <w:t>USEABLE</w:t>
            </w:r>
          </w:p>
        </w:tc>
        <w:tc>
          <w:tcPr>
            <w:tcW w:w="6551" w:type="dxa"/>
            <w:gridSpan w:val="9"/>
          </w:tcPr>
          <w:p w14:paraId="6FDB3E71" w14:textId="77777777" w:rsidR="00735799" w:rsidRDefault="00735799">
            <w:pPr>
              <w:pStyle w:val="TableParagraph"/>
              <w:rPr>
                <w:rFonts w:ascii="Arial"/>
              </w:rPr>
            </w:pPr>
          </w:p>
          <w:p w14:paraId="48F76B10" w14:textId="77777777" w:rsidR="00735799" w:rsidRDefault="00474BB3">
            <w:pPr>
              <w:pStyle w:val="TableParagraph"/>
              <w:spacing w:before="156"/>
              <w:ind w:left="2339" w:right="2346"/>
              <w:jc w:val="center"/>
              <w:rPr>
                <w:rFonts w:ascii="Arial"/>
                <w:b/>
                <w:sz w:val="20"/>
              </w:rPr>
            </w:pPr>
            <w:r>
              <w:rPr>
                <w:rFonts w:ascii="Arial"/>
                <w:b/>
                <w:sz w:val="20"/>
              </w:rPr>
              <w:t>OUTPUT</w:t>
            </w:r>
            <w:r>
              <w:rPr>
                <w:rFonts w:ascii="Arial"/>
                <w:b/>
                <w:spacing w:val="-10"/>
                <w:sz w:val="20"/>
              </w:rPr>
              <w:t xml:space="preserve"> </w:t>
            </w:r>
            <w:r>
              <w:rPr>
                <w:rFonts w:ascii="Arial"/>
                <w:b/>
                <w:spacing w:val="-2"/>
                <w:sz w:val="20"/>
              </w:rPr>
              <w:t>USEABLE</w:t>
            </w:r>
          </w:p>
        </w:tc>
      </w:tr>
      <w:tr w:rsidR="00735799" w14:paraId="5B489CD8" w14:textId="77777777">
        <w:trPr>
          <w:trHeight w:hRule="exact" w:val="919"/>
        </w:trPr>
        <w:tc>
          <w:tcPr>
            <w:tcW w:w="2662" w:type="dxa"/>
            <w:tcBorders>
              <w:top w:val="nil"/>
              <w:bottom w:val="nil"/>
            </w:tcBorders>
          </w:tcPr>
          <w:p w14:paraId="7CCA38A5" w14:textId="77777777" w:rsidR="00735799" w:rsidRDefault="00735799">
            <w:pPr>
              <w:pStyle w:val="TableParagraph"/>
              <w:rPr>
                <w:rFonts w:ascii="Times New Roman"/>
                <w:sz w:val="20"/>
              </w:rPr>
            </w:pPr>
          </w:p>
        </w:tc>
        <w:tc>
          <w:tcPr>
            <w:tcW w:w="732" w:type="dxa"/>
            <w:tcBorders>
              <w:bottom w:val="nil"/>
            </w:tcBorders>
          </w:tcPr>
          <w:p w14:paraId="210215DC" w14:textId="6183F2B3" w:rsidR="00735799" w:rsidRDefault="00735799">
            <w:pPr>
              <w:pStyle w:val="TableParagraph"/>
              <w:spacing w:before="155"/>
              <w:ind w:left="176" w:right="181"/>
              <w:jc w:val="center"/>
              <w:rPr>
                <w:rFonts w:ascii="Arial"/>
                <w:sz w:val="20"/>
              </w:rPr>
            </w:pPr>
          </w:p>
        </w:tc>
        <w:tc>
          <w:tcPr>
            <w:tcW w:w="780" w:type="dxa"/>
            <w:tcBorders>
              <w:bottom w:val="nil"/>
            </w:tcBorders>
          </w:tcPr>
          <w:p w14:paraId="65B0C341" w14:textId="79068FCD" w:rsidR="00735799" w:rsidRDefault="00735799">
            <w:pPr>
              <w:pStyle w:val="TableParagraph"/>
              <w:spacing w:before="155"/>
              <w:ind w:left="203" w:right="203"/>
              <w:jc w:val="center"/>
              <w:rPr>
                <w:rFonts w:ascii="Arial"/>
                <w:sz w:val="20"/>
              </w:rPr>
            </w:pPr>
          </w:p>
        </w:tc>
        <w:tc>
          <w:tcPr>
            <w:tcW w:w="718" w:type="dxa"/>
            <w:tcBorders>
              <w:bottom w:val="nil"/>
            </w:tcBorders>
          </w:tcPr>
          <w:p w14:paraId="22D61A4C" w14:textId="5339FE92" w:rsidR="00735799" w:rsidRDefault="00735799">
            <w:pPr>
              <w:pStyle w:val="TableParagraph"/>
              <w:spacing w:before="155"/>
              <w:ind w:left="172" w:right="172"/>
              <w:jc w:val="center"/>
              <w:rPr>
                <w:rFonts w:ascii="Arial"/>
                <w:sz w:val="20"/>
              </w:rPr>
            </w:pPr>
          </w:p>
        </w:tc>
        <w:tc>
          <w:tcPr>
            <w:tcW w:w="763" w:type="dxa"/>
            <w:vMerge w:val="restart"/>
          </w:tcPr>
          <w:p w14:paraId="0ABB8CD6" w14:textId="77777777" w:rsidR="00735799" w:rsidRDefault="00735799">
            <w:pPr>
              <w:pStyle w:val="TableParagraph"/>
              <w:rPr>
                <w:rFonts w:ascii="Times New Roman"/>
                <w:sz w:val="20"/>
              </w:rPr>
            </w:pPr>
          </w:p>
        </w:tc>
        <w:tc>
          <w:tcPr>
            <w:tcW w:w="686" w:type="dxa"/>
            <w:vMerge w:val="restart"/>
          </w:tcPr>
          <w:p w14:paraId="58169C32" w14:textId="77777777" w:rsidR="00735799" w:rsidRDefault="00735799">
            <w:pPr>
              <w:pStyle w:val="TableParagraph"/>
              <w:rPr>
                <w:rFonts w:ascii="Times New Roman"/>
                <w:sz w:val="20"/>
              </w:rPr>
            </w:pPr>
          </w:p>
        </w:tc>
        <w:tc>
          <w:tcPr>
            <w:tcW w:w="735" w:type="dxa"/>
            <w:vMerge w:val="restart"/>
          </w:tcPr>
          <w:p w14:paraId="76731BAD" w14:textId="77777777" w:rsidR="00735799" w:rsidRDefault="00735799">
            <w:pPr>
              <w:pStyle w:val="TableParagraph"/>
              <w:rPr>
                <w:rFonts w:ascii="Times New Roman"/>
                <w:sz w:val="20"/>
              </w:rPr>
            </w:pPr>
          </w:p>
        </w:tc>
        <w:tc>
          <w:tcPr>
            <w:tcW w:w="701" w:type="dxa"/>
            <w:tcBorders>
              <w:bottom w:val="nil"/>
            </w:tcBorders>
          </w:tcPr>
          <w:p w14:paraId="60C12442" w14:textId="575E5382" w:rsidR="00735799" w:rsidRDefault="00735799">
            <w:pPr>
              <w:pStyle w:val="TableParagraph"/>
              <w:spacing w:before="155"/>
              <w:ind w:left="162" w:right="164"/>
              <w:jc w:val="center"/>
              <w:rPr>
                <w:rFonts w:ascii="Arial"/>
                <w:sz w:val="20"/>
              </w:rPr>
            </w:pPr>
          </w:p>
        </w:tc>
        <w:tc>
          <w:tcPr>
            <w:tcW w:w="687" w:type="dxa"/>
            <w:vMerge w:val="restart"/>
          </w:tcPr>
          <w:p w14:paraId="6C98D76F" w14:textId="77777777" w:rsidR="00735799" w:rsidRDefault="00735799">
            <w:pPr>
              <w:pStyle w:val="TableParagraph"/>
              <w:rPr>
                <w:rFonts w:ascii="Times New Roman"/>
                <w:sz w:val="20"/>
              </w:rPr>
            </w:pPr>
          </w:p>
        </w:tc>
        <w:tc>
          <w:tcPr>
            <w:tcW w:w="749" w:type="dxa"/>
            <w:vMerge w:val="restart"/>
          </w:tcPr>
          <w:p w14:paraId="3E8DA6E6" w14:textId="77777777" w:rsidR="00735799" w:rsidRDefault="00735799">
            <w:pPr>
              <w:pStyle w:val="TableParagraph"/>
              <w:rPr>
                <w:rFonts w:ascii="Times New Roman"/>
                <w:sz w:val="20"/>
              </w:rPr>
            </w:pPr>
          </w:p>
        </w:tc>
      </w:tr>
      <w:tr w:rsidR="00735799" w14:paraId="16494BF2" w14:textId="77777777">
        <w:trPr>
          <w:trHeight w:hRule="exact" w:val="682"/>
        </w:trPr>
        <w:tc>
          <w:tcPr>
            <w:tcW w:w="2662" w:type="dxa"/>
            <w:tcBorders>
              <w:top w:val="nil"/>
            </w:tcBorders>
          </w:tcPr>
          <w:p w14:paraId="0BB5FBC4" w14:textId="77777777" w:rsidR="00735799" w:rsidRDefault="00735799">
            <w:pPr>
              <w:pStyle w:val="TableParagraph"/>
              <w:spacing w:before="2"/>
              <w:rPr>
                <w:rFonts w:ascii="Arial"/>
                <w:sz w:val="23"/>
              </w:rPr>
            </w:pPr>
          </w:p>
          <w:p w14:paraId="5F8833E4" w14:textId="77777777" w:rsidR="00735799" w:rsidRDefault="00474BB3">
            <w:pPr>
              <w:pStyle w:val="TableParagraph"/>
              <w:ind w:left="397" w:right="399"/>
              <w:jc w:val="center"/>
              <w:rPr>
                <w:rFonts w:ascii="Arial"/>
                <w:b/>
                <w:sz w:val="20"/>
              </w:rPr>
            </w:pPr>
            <w:r>
              <w:rPr>
                <w:rFonts w:ascii="Arial"/>
                <w:b/>
                <w:spacing w:val="-5"/>
                <w:sz w:val="20"/>
              </w:rPr>
              <w:t>MW</w:t>
            </w:r>
          </w:p>
        </w:tc>
        <w:tc>
          <w:tcPr>
            <w:tcW w:w="732" w:type="dxa"/>
            <w:tcBorders>
              <w:top w:val="nil"/>
            </w:tcBorders>
          </w:tcPr>
          <w:p w14:paraId="073B99AF" w14:textId="77777777" w:rsidR="00735799" w:rsidRDefault="00735799">
            <w:pPr>
              <w:pStyle w:val="TableParagraph"/>
              <w:rPr>
                <w:rFonts w:ascii="Times New Roman"/>
                <w:sz w:val="20"/>
              </w:rPr>
            </w:pPr>
          </w:p>
        </w:tc>
        <w:tc>
          <w:tcPr>
            <w:tcW w:w="780" w:type="dxa"/>
            <w:tcBorders>
              <w:top w:val="nil"/>
            </w:tcBorders>
          </w:tcPr>
          <w:p w14:paraId="1483789D" w14:textId="77777777" w:rsidR="00735799" w:rsidRDefault="00735799">
            <w:pPr>
              <w:pStyle w:val="TableParagraph"/>
              <w:rPr>
                <w:rFonts w:ascii="Times New Roman"/>
                <w:sz w:val="20"/>
              </w:rPr>
            </w:pPr>
          </w:p>
        </w:tc>
        <w:tc>
          <w:tcPr>
            <w:tcW w:w="718" w:type="dxa"/>
            <w:tcBorders>
              <w:top w:val="nil"/>
            </w:tcBorders>
          </w:tcPr>
          <w:p w14:paraId="12B6CEB1" w14:textId="77777777" w:rsidR="00735799" w:rsidRDefault="00735799">
            <w:pPr>
              <w:pStyle w:val="TableParagraph"/>
              <w:rPr>
                <w:rFonts w:ascii="Times New Roman"/>
                <w:sz w:val="20"/>
              </w:rPr>
            </w:pPr>
          </w:p>
        </w:tc>
        <w:tc>
          <w:tcPr>
            <w:tcW w:w="763" w:type="dxa"/>
            <w:vMerge/>
            <w:tcBorders>
              <w:top w:val="nil"/>
            </w:tcBorders>
          </w:tcPr>
          <w:p w14:paraId="0A2423DC" w14:textId="77777777" w:rsidR="00735799" w:rsidRDefault="00735799">
            <w:pPr>
              <w:rPr>
                <w:sz w:val="2"/>
                <w:szCs w:val="2"/>
              </w:rPr>
            </w:pPr>
          </w:p>
        </w:tc>
        <w:tc>
          <w:tcPr>
            <w:tcW w:w="686" w:type="dxa"/>
            <w:vMerge/>
            <w:tcBorders>
              <w:top w:val="nil"/>
            </w:tcBorders>
          </w:tcPr>
          <w:p w14:paraId="2780744F" w14:textId="77777777" w:rsidR="00735799" w:rsidRDefault="00735799">
            <w:pPr>
              <w:rPr>
                <w:sz w:val="2"/>
                <w:szCs w:val="2"/>
              </w:rPr>
            </w:pPr>
          </w:p>
        </w:tc>
        <w:tc>
          <w:tcPr>
            <w:tcW w:w="735" w:type="dxa"/>
            <w:vMerge/>
            <w:tcBorders>
              <w:top w:val="nil"/>
            </w:tcBorders>
          </w:tcPr>
          <w:p w14:paraId="05FAB5D2" w14:textId="77777777" w:rsidR="00735799" w:rsidRDefault="00735799">
            <w:pPr>
              <w:rPr>
                <w:sz w:val="2"/>
                <w:szCs w:val="2"/>
              </w:rPr>
            </w:pPr>
          </w:p>
        </w:tc>
        <w:tc>
          <w:tcPr>
            <w:tcW w:w="701" w:type="dxa"/>
            <w:tcBorders>
              <w:top w:val="nil"/>
            </w:tcBorders>
          </w:tcPr>
          <w:p w14:paraId="7E1DF8D3" w14:textId="77777777" w:rsidR="00735799" w:rsidRDefault="00735799">
            <w:pPr>
              <w:pStyle w:val="TableParagraph"/>
              <w:rPr>
                <w:rFonts w:ascii="Times New Roman"/>
                <w:sz w:val="20"/>
              </w:rPr>
            </w:pPr>
          </w:p>
        </w:tc>
        <w:tc>
          <w:tcPr>
            <w:tcW w:w="687" w:type="dxa"/>
            <w:vMerge/>
            <w:tcBorders>
              <w:top w:val="nil"/>
            </w:tcBorders>
          </w:tcPr>
          <w:p w14:paraId="5EDFB80D" w14:textId="77777777" w:rsidR="00735799" w:rsidRDefault="00735799">
            <w:pPr>
              <w:rPr>
                <w:sz w:val="2"/>
                <w:szCs w:val="2"/>
              </w:rPr>
            </w:pPr>
          </w:p>
        </w:tc>
        <w:tc>
          <w:tcPr>
            <w:tcW w:w="749" w:type="dxa"/>
            <w:vMerge/>
            <w:tcBorders>
              <w:top w:val="nil"/>
            </w:tcBorders>
          </w:tcPr>
          <w:p w14:paraId="47A4BF3C" w14:textId="77777777" w:rsidR="00735799" w:rsidRDefault="00735799">
            <w:pPr>
              <w:rPr>
                <w:sz w:val="2"/>
                <w:szCs w:val="2"/>
              </w:rPr>
            </w:pPr>
          </w:p>
        </w:tc>
      </w:tr>
      <w:tr w:rsidR="00735799" w14:paraId="7FF4BD4B" w14:textId="77777777">
        <w:trPr>
          <w:trHeight w:hRule="exact" w:val="979"/>
        </w:trPr>
        <w:tc>
          <w:tcPr>
            <w:tcW w:w="2662" w:type="dxa"/>
          </w:tcPr>
          <w:p w14:paraId="14F35304" w14:textId="77777777" w:rsidR="00735799" w:rsidRDefault="00735799">
            <w:pPr>
              <w:pStyle w:val="TableParagraph"/>
              <w:spacing w:before="4"/>
              <w:rPr>
                <w:rFonts w:ascii="Arial"/>
                <w:sz w:val="24"/>
              </w:rPr>
            </w:pPr>
          </w:p>
          <w:p w14:paraId="55C47A99" w14:textId="77777777" w:rsidR="00735799" w:rsidRDefault="00474BB3">
            <w:pPr>
              <w:pStyle w:val="TableParagraph"/>
              <w:ind w:left="397" w:right="397"/>
              <w:jc w:val="center"/>
              <w:rPr>
                <w:rFonts w:ascii="Arial"/>
                <w:sz w:val="20"/>
              </w:rPr>
            </w:pPr>
            <w:r>
              <w:rPr>
                <w:rFonts w:ascii="Arial"/>
                <w:sz w:val="20"/>
              </w:rPr>
              <w:t>0MW</w:t>
            </w:r>
            <w:r>
              <w:rPr>
                <w:rFonts w:ascii="Arial"/>
                <w:spacing w:val="-4"/>
                <w:sz w:val="20"/>
              </w:rPr>
              <w:t xml:space="preserve"> </w:t>
            </w:r>
            <w:r>
              <w:rPr>
                <w:rFonts w:ascii="Arial"/>
                <w:sz w:val="20"/>
              </w:rPr>
              <w:t>to</w:t>
            </w:r>
            <w:r>
              <w:rPr>
                <w:rFonts w:ascii="Arial"/>
                <w:spacing w:val="-4"/>
                <w:sz w:val="20"/>
              </w:rPr>
              <w:t xml:space="preserve"> </w:t>
            </w:r>
            <w:r>
              <w:rPr>
                <w:rFonts w:ascii="Arial"/>
                <w:spacing w:val="-2"/>
                <w:sz w:val="20"/>
              </w:rPr>
              <w:t>150MW</w:t>
            </w:r>
          </w:p>
        </w:tc>
        <w:tc>
          <w:tcPr>
            <w:tcW w:w="732" w:type="dxa"/>
          </w:tcPr>
          <w:p w14:paraId="58475172" w14:textId="0F0E5AC1" w:rsidR="00735799" w:rsidRDefault="00735799">
            <w:pPr>
              <w:pStyle w:val="TableParagraph"/>
              <w:ind w:right="2"/>
              <w:jc w:val="center"/>
              <w:rPr>
                <w:rFonts w:ascii="Arial"/>
                <w:sz w:val="20"/>
              </w:rPr>
            </w:pPr>
          </w:p>
        </w:tc>
        <w:tc>
          <w:tcPr>
            <w:tcW w:w="780" w:type="dxa"/>
          </w:tcPr>
          <w:p w14:paraId="430C5596" w14:textId="77777777" w:rsidR="00735799" w:rsidRDefault="00735799">
            <w:pPr>
              <w:pStyle w:val="TableParagraph"/>
              <w:rPr>
                <w:rFonts w:ascii="Times New Roman"/>
                <w:sz w:val="20"/>
              </w:rPr>
            </w:pPr>
          </w:p>
        </w:tc>
        <w:tc>
          <w:tcPr>
            <w:tcW w:w="718" w:type="dxa"/>
          </w:tcPr>
          <w:p w14:paraId="4B3C26CB" w14:textId="77777777" w:rsidR="00735799" w:rsidRDefault="00735799">
            <w:pPr>
              <w:pStyle w:val="TableParagraph"/>
              <w:rPr>
                <w:rFonts w:ascii="Times New Roman"/>
                <w:sz w:val="20"/>
              </w:rPr>
            </w:pPr>
          </w:p>
        </w:tc>
        <w:tc>
          <w:tcPr>
            <w:tcW w:w="763" w:type="dxa"/>
          </w:tcPr>
          <w:p w14:paraId="5DA928A3" w14:textId="77777777" w:rsidR="00735799" w:rsidRDefault="00735799">
            <w:pPr>
              <w:pStyle w:val="TableParagraph"/>
              <w:rPr>
                <w:rFonts w:ascii="Times New Roman"/>
                <w:sz w:val="20"/>
              </w:rPr>
            </w:pPr>
          </w:p>
        </w:tc>
        <w:tc>
          <w:tcPr>
            <w:tcW w:w="686" w:type="dxa"/>
          </w:tcPr>
          <w:p w14:paraId="3D88EED3" w14:textId="77777777" w:rsidR="00735799" w:rsidRDefault="00735799">
            <w:pPr>
              <w:pStyle w:val="TableParagraph"/>
              <w:rPr>
                <w:rFonts w:ascii="Times New Roman"/>
                <w:sz w:val="20"/>
              </w:rPr>
            </w:pPr>
          </w:p>
        </w:tc>
        <w:tc>
          <w:tcPr>
            <w:tcW w:w="735" w:type="dxa"/>
          </w:tcPr>
          <w:p w14:paraId="493EE6EC" w14:textId="77777777" w:rsidR="00735799" w:rsidRDefault="00735799">
            <w:pPr>
              <w:pStyle w:val="TableParagraph"/>
              <w:rPr>
                <w:rFonts w:ascii="Times New Roman"/>
                <w:sz w:val="20"/>
              </w:rPr>
            </w:pPr>
          </w:p>
        </w:tc>
        <w:tc>
          <w:tcPr>
            <w:tcW w:w="701" w:type="dxa"/>
          </w:tcPr>
          <w:p w14:paraId="0D2DD683" w14:textId="77777777" w:rsidR="00735799" w:rsidRDefault="00735799">
            <w:pPr>
              <w:pStyle w:val="TableParagraph"/>
              <w:rPr>
                <w:rFonts w:ascii="Times New Roman"/>
                <w:sz w:val="20"/>
              </w:rPr>
            </w:pPr>
          </w:p>
        </w:tc>
        <w:tc>
          <w:tcPr>
            <w:tcW w:w="687" w:type="dxa"/>
          </w:tcPr>
          <w:p w14:paraId="328B0CD9" w14:textId="77777777" w:rsidR="00735799" w:rsidRDefault="00735799">
            <w:pPr>
              <w:pStyle w:val="TableParagraph"/>
              <w:rPr>
                <w:rFonts w:ascii="Times New Roman"/>
                <w:sz w:val="20"/>
              </w:rPr>
            </w:pPr>
          </w:p>
        </w:tc>
        <w:tc>
          <w:tcPr>
            <w:tcW w:w="749" w:type="dxa"/>
          </w:tcPr>
          <w:p w14:paraId="1B78AF96" w14:textId="77777777" w:rsidR="00735799" w:rsidRDefault="00735799">
            <w:pPr>
              <w:pStyle w:val="TableParagraph"/>
              <w:rPr>
                <w:rFonts w:ascii="Times New Roman"/>
                <w:sz w:val="20"/>
              </w:rPr>
            </w:pPr>
          </w:p>
        </w:tc>
      </w:tr>
      <w:tr w:rsidR="00735799" w14:paraId="2A3C3269" w14:textId="77777777">
        <w:trPr>
          <w:trHeight w:hRule="exact" w:val="981"/>
        </w:trPr>
        <w:tc>
          <w:tcPr>
            <w:tcW w:w="2662" w:type="dxa"/>
          </w:tcPr>
          <w:p w14:paraId="6B0EE21A" w14:textId="77777777" w:rsidR="00735799" w:rsidRDefault="00735799">
            <w:pPr>
              <w:pStyle w:val="TableParagraph"/>
              <w:spacing w:before="4"/>
              <w:rPr>
                <w:rFonts w:ascii="Arial"/>
                <w:sz w:val="24"/>
              </w:rPr>
            </w:pPr>
          </w:p>
          <w:p w14:paraId="3504E307" w14:textId="77777777" w:rsidR="00735799" w:rsidRDefault="00474BB3">
            <w:pPr>
              <w:pStyle w:val="TableParagraph"/>
              <w:ind w:left="396" w:right="399"/>
              <w:jc w:val="center"/>
              <w:rPr>
                <w:rFonts w:ascii="Arial"/>
                <w:sz w:val="20"/>
              </w:rPr>
            </w:pPr>
            <w:r>
              <w:rPr>
                <w:rFonts w:ascii="Arial"/>
                <w:sz w:val="20"/>
              </w:rPr>
              <w:t>151MW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250MW</w:t>
            </w:r>
          </w:p>
        </w:tc>
        <w:tc>
          <w:tcPr>
            <w:tcW w:w="732" w:type="dxa"/>
          </w:tcPr>
          <w:p w14:paraId="4738A647" w14:textId="5E0FE50E" w:rsidR="00735799" w:rsidRDefault="00735799">
            <w:pPr>
              <w:pStyle w:val="TableParagraph"/>
              <w:ind w:right="2"/>
              <w:jc w:val="center"/>
              <w:rPr>
                <w:rFonts w:ascii="Arial"/>
                <w:sz w:val="20"/>
              </w:rPr>
            </w:pPr>
          </w:p>
        </w:tc>
        <w:tc>
          <w:tcPr>
            <w:tcW w:w="780" w:type="dxa"/>
          </w:tcPr>
          <w:p w14:paraId="634FC077" w14:textId="77777777" w:rsidR="00735799" w:rsidRDefault="00735799">
            <w:pPr>
              <w:pStyle w:val="TableParagraph"/>
              <w:rPr>
                <w:rFonts w:ascii="Times New Roman"/>
                <w:sz w:val="20"/>
              </w:rPr>
            </w:pPr>
          </w:p>
        </w:tc>
        <w:tc>
          <w:tcPr>
            <w:tcW w:w="718" w:type="dxa"/>
          </w:tcPr>
          <w:p w14:paraId="05978ACC" w14:textId="77777777" w:rsidR="00735799" w:rsidRDefault="00735799">
            <w:pPr>
              <w:pStyle w:val="TableParagraph"/>
              <w:rPr>
                <w:rFonts w:ascii="Times New Roman"/>
                <w:sz w:val="20"/>
              </w:rPr>
            </w:pPr>
          </w:p>
        </w:tc>
        <w:tc>
          <w:tcPr>
            <w:tcW w:w="763" w:type="dxa"/>
          </w:tcPr>
          <w:p w14:paraId="21B4675D" w14:textId="77777777" w:rsidR="00735799" w:rsidRDefault="00735799">
            <w:pPr>
              <w:pStyle w:val="TableParagraph"/>
              <w:rPr>
                <w:rFonts w:ascii="Times New Roman"/>
                <w:sz w:val="20"/>
              </w:rPr>
            </w:pPr>
          </w:p>
        </w:tc>
        <w:tc>
          <w:tcPr>
            <w:tcW w:w="686" w:type="dxa"/>
          </w:tcPr>
          <w:p w14:paraId="20EE178E" w14:textId="77777777" w:rsidR="00735799" w:rsidRDefault="00735799">
            <w:pPr>
              <w:pStyle w:val="TableParagraph"/>
              <w:rPr>
                <w:rFonts w:ascii="Times New Roman"/>
                <w:sz w:val="20"/>
              </w:rPr>
            </w:pPr>
          </w:p>
        </w:tc>
        <w:tc>
          <w:tcPr>
            <w:tcW w:w="735" w:type="dxa"/>
          </w:tcPr>
          <w:p w14:paraId="690A61F9" w14:textId="77777777" w:rsidR="00735799" w:rsidRDefault="00735799">
            <w:pPr>
              <w:pStyle w:val="TableParagraph"/>
              <w:rPr>
                <w:rFonts w:ascii="Times New Roman"/>
                <w:sz w:val="20"/>
              </w:rPr>
            </w:pPr>
          </w:p>
        </w:tc>
        <w:tc>
          <w:tcPr>
            <w:tcW w:w="701" w:type="dxa"/>
          </w:tcPr>
          <w:p w14:paraId="32333A27" w14:textId="6D52F6B3" w:rsidR="00735799" w:rsidRDefault="00735799">
            <w:pPr>
              <w:pStyle w:val="TableParagraph"/>
              <w:jc w:val="center"/>
              <w:rPr>
                <w:rFonts w:ascii="Arial"/>
                <w:sz w:val="20"/>
              </w:rPr>
            </w:pPr>
          </w:p>
        </w:tc>
        <w:tc>
          <w:tcPr>
            <w:tcW w:w="687" w:type="dxa"/>
          </w:tcPr>
          <w:p w14:paraId="724AC581" w14:textId="77777777" w:rsidR="00735799" w:rsidRDefault="00735799">
            <w:pPr>
              <w:pStyle w:val="TableParagraph"/>
              <w:rPr>
                <w:rFonts w:ascii="Times New Roman"/>
                <w:sz w:val="20"/>
              </w:rPr>
            </w:pPr>
          </w:p>
        </w:tc>
        <w:tc>
          <w:tcPr>
            <w:tcW w:w="749" w:type="dxa"/>
          </w:tcPr>
          <w:p w14:paraId="3987CFD0" w14:textId="77777777" w:rsidR="00735799" w:rsidRDefault="00735799">
            <w:pPr>
              <w:pStyle w:val="TableParagraph"/>
              <w:rPr>
                <w:rFonts w:ascii="Times New Roman"/>
                <w:sz w:val="20"/>
              </w:rPr>
            </w:pPr>
          </w:p>
        </w:tc>
      </w:tr>
      <w:tr w:rsidR="00735799" w14:paraId="4BBE8ACC" w14:textId="77777777">
        <w:trPr>
          <w:trHeight w:hRule="exact" w:val="979"/>
        </w:trPr>
        <w:tc>
          <w:tcPr>
            <w:tcW w:w="2662" w:type="dxa"/>
          </w:tcPr>
          <w:p w14:paraId="6266A36F" w14:textId="77777777" w:rsidR="00735799" w:rsidRDefault="00735799">
            <w:pPr>
              <w:pStyle w:val="TableParagraph"/>
              <w:spacing w:before="2"/>
              <w:rPr>
                <w:rFonts w:ascii="Arial"/>
                <w:sz w:val="24"/>
              </w:rPr>
            </w:pPr>
          </w:p>
          <w:p w14:paraId="1698C97F" w14:textId="77777777" w:rsidR="00735799" w:rsidRDefault="00474BB3">
            <w:pPr>
              <w:pStyle w:val="TableParagraph"/>
              <w:ind w:left="396" w:right="399"/>
              <w:jc w:val="center"/>
              <w:rPr>
                <w:rFonts w:ascii="Arial"/>
                <w:sz w:val="20"/>
              </w:rPr>
            </w:pPr>
            <w:r>
              <w:rPr>
                <w:rFonts w:ascii="Arial"/>
                <w:sz w:val="20"/>
              </w:rPr>
              <w:t>251MW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300MW</w:t>
            </w:r>
          </w:p>
        </w:tc>
        <w:tc>
          <w:tcPr>
            <w:tcW w:w="732" w:type="dxa"/>
          </w:tcPr>
          <w:p w14:paraId="0D94E7EC" w14:textId="4DE7F583" w:rsidR="00735799" w:rsidRDefault="00735799">
            <w:pPr>
              <w:pStyle w:val="TableParagraph"/>
              <w:ind w:right="2"/>
              <w:jc w:val="center"/>
              <w:rPr>
                <w:rFonts w:ascii="Arial"/>
                <w:sz w:val="20"/>
              </w:rPr>
            </w:pPr>
          </w:p>
        </w:tc>
        <w:tc>
          <w:tcPr>
            <w:tcW w:w="780" w:type="dxa"/>
          </w:tcPr>
          <w:p w14:paraId="4894A594" w14:textId="7295A963" w:rsidR="00735799" w:rsidRDefault="00735799">
            <w:pPr>
              <w:pStyle w:val="TableParagraph"/>
              <w:jc w:val="center"/>
              <w:rPr>
                <w:rFonts w:ascii="Arial"/>
                <w:sz w:val="20"/>
              </w:rPr>
            </w:pPr>
          </w:p>
        </w:tc>
        <w:tc>
          <w:tcPr>
            <w:tcW w:w="718" w:type="dxa"/>
          </w:tcPr>
          <w:p w14:paraId="09A0F84F" w14:textId="77777777" w:rsidR="00735799" w:rsidRDefault="00735799">
            <w:pPr>
              <w:pStyle w:val="TableParagraph"/>
              <w:rPr>
                <w:rFonts w:ascii="Times New Roman"/>
                <w:sz w:val="20"/>
              </w:rPr>
            </w:pPr>
          </w:p>
        </w:tc>
        <w:tc>
          <w:tcPr>
            <w:tcW w:w="763" w:type="dxa"/>
          </w:tcPr>
          <w:p w14:paraId="7F62A47F" w14:textId="77777777" w:rsidR="00735799" w:rsidRDefault="00735799">
            <w:pPr>
              <w:pStyle w:val="TableParagraph"/>
              <w:rPr>
                <w:rFonts w:ascii="Times New Roman"/>
                <w:sz w:val="20"/>
              </w:rPr>
            </w:pPr>
          </w:p>
        </w:tc>
        <w:tc>
          <w:tcPr>
            <w:tcW w:w="686" w:type="dxa"/>
          </w:tcPr>
          <w:p w14:paraId="064D8604" w14:textId="77777777" w:rsidR="00735799" w:rsidRDefault="00735799">
            <w:pPr>
              <w:pStyle w:val="TableParagraph"/>
              <w:rPr>
                <w:rFonts w:ascii="Times New Roman"/>
                <w:sz w:val="20"/>
              </w:rPr>
            </w:pPr>
          </w:p>
        </w:tc>
        <w:tc>
          <w:tcPr>
            <w:tcW w:w="735" w:type="dxa"/>
          </w:tcPr>
          <w:p w14:paraId="671AEDE4" w14:textId="77777777" w:rsidR="00735799" w:rsidRDefault="00735799">
            <w:pPr>
              <w:pStyle w:val="TableParagraph"/>
              <w:rPr>
                <w:rFonts w:ascii="Times New Roman"/>
                <w:sz w:val="20"/>
              </w:rPr>
            </w:pPr>
          </w:p>
        </w:tc>
        <w:tc>
          <w:tcPr>
            <w:tcW w:w="701" w:type="dxa"/>
          </w:tcPr>
          <w:p w14:paraId="0F2524A4" w14:textId="77777777" w:rsidR="00735799" w:rsidRDefault="00735799">
            <w:pPr>
              <w:pStyle w:val="TableParagraph"/>
              <w:rPr>
                <w:rFonts w:ascii="Times New Roman"/>
                <w:sz w:val="20"/>
              </w:rPr>
            </w:pPr>
          </w:p>
        </w:tc>
        <w:tc>
          <w:tcPr>
            <w:tcW w:w="687" w:type="dxa"/>
          </w:tcPr>
          <w:p w14:paraId="1EFB4EC5" w14:textId="77777777" w:rsidR="00735799" w:rsidRDefault="00735799">
            <w:pPr>
              <w:pStyle w:val="TableParagraph"/>
              <w:rPr>
                <w:rFonts w:ascii="Times New Roman"/>
                <w:sz w:val="20"/>
              </w:rPr>
            </w:pPr>
          </w:p>
        </w:tc>
        <w:tc>
          <w:tcPr>
            <w:tcW w:w="749" w:type="dxa"/>
          </w:tcPr>
          <w:p w14:paraId="2A098EF8" w14:textId="77777777" w:rsidR="00735799" w:rsidRDefault="00735799">
            <w:pPr>
              <w:pStyle w:val="TableParagraph"/>
              <w:rPr>
                <w:rFonts w:ascii="Times New Roman"/>
                <w:sz w:val="20"/>
              </w:rPr>
            </w:pPr>
          </w:p>
        </w:tc>
      </w:tr>
      <w:tr w:rsidR="00735799" w14:paraId="6B6E9938" w14:textId="77777777">
        <w:trPr>
          <w:trHeight w:hRule="exact" w:val="979"/>
        </w:trPr>
        <w:tc>
          <w:tcPr>
            <w:tcW w:w="2662" w:type="dxa"/>
          </w:tcPr>
          <w:p w14:paraId="67DF919E" w14:textId="77777777" w:rsidR="00735799" w:rsidRDefault="00735799">
            <w:pPr>
              <w:pStyle w:val="TableParagraph"/>
              <w:spacing w:before="1"/>
              <w:rPr>
                <w:rFonts w:ascii="Arial"/>
                <w:sz w:val="24"/>
              </w:rPr>
            </w:pPr>
          </w:p>
          <w:p w14:paraId="06E24E9E" w14:textId="77777777" w:rsidR="00735799" w:rsidRDefault="00474BB3">
            <w:pPr>
              <w:pStyle w:val="TableParagraph"/>
              <w:ind w:left="396" w:right="399"/>
              <w:jc w:val="center"/>
              <w:rPr>
                <w:rFonts w:ascii="Arial"/>
                <w:sz w:val="20"/>
              </w:rPr>
            </w:pPr>
            <w:r>
              <w:rPr>
                <w:rFonts w:ascii="Arial"/>
                <w:sz w:val="20"/>
              </w:rPr>
              <w:t>301MW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400MW</w:t>
            </w:r>
          </w:p>
        </w:tc>
        <w:tc>
          <w:tcPr>
            <w:tcW w:w="732" w:type="dxa"/>
          </w:tcPr>
          <w:p w14:paraId="249D302B" w14:textId="319752A3" w:rsidR="00735799" w:rsidRDefault="00735799">
            <w:pPr>
              <w:pStyle w:val="TableParagraph"/>
              <w:ind w:right="2"/>
              <w:jc w:val="center"/>
              <w:rPr>
                <w:rFonts w:ascii="Arial"/>
                <w:sz w:val="20"/>
              </w:rPr>
            </w:pPr>
          </w:p>
        </w:tc>
        <w:tc>
          <w:tcPr>
            <w:tcW w:w="780" w:type="dxa"/>
          </w:tcPr>
          <w:p w14:paraId="1E94E893" w14:textId="718AC3B6" w:rsidR="00735799" w:rsidRDefault="00735799">
            <w:pPr>
              <w:pStyle w:val="TableParagraph"/>
              <w:jc w:val="center"/>
              <w:rPr>
                <w:rFonts w:ascii="Arial"/>
                <w:sz w:val="20"/>
              </w:rPr>
            </w:pPr>
          </w:p>
        </w:tc>
        <w:tc>
          <w:tcPr>
            <w:tcW w:w="718" w:type="dxa"/>
          </w:tcPr>
          <w:p w14:paraId="51AB0E57" w14:textId="77777777" w:rsidR="00735799" w:rsidRDefault="00735799">
            <w:pPr>
              <w:pStyle w:val="TableParagraph"/>
              <w:rPr>
                <w:rFonts w:ascii="Times New Roman"/>
                <w:sz w:val="20"/>
              </w:rPr>
            </w:pPr>
          </w:p>
        </w:tc>
        <w:tc>
          <w:tcPr>
            <w:tcW w:w="763" w:type="dxa"/>
          </w:tcPr>
          <w:p w14:paraId="2A520FA0" w14:textId="77777777" w:rsidR="00735799" w:rsidRDefault="00735799">
            <w:pPr>
              <w:pStyle w:val="TableParagraph"/>
              <w:rPr>
                <w:rFonts w:ascii="Times New Roman"/>
                <w:sz w:val="20"/>
              </w:rPr>
            </w:pPr>
          </w:p>
        </w:tc>
        <w:tc>
          <w:tcPr>
            <w:tcW w:w="686" w:type="dxa"/>
          </w:tcPr>
          <w:p w14:paraId="292E35CF" w14:textId="77777777" w:rsidR="00735799" w:rsidRDefault="00735799">
            <w:pPr>
              <w:pStyle w:val="TableParagraph"/>
              <w:rPr>
                <w:rFonts w:ascii="Times New Roman"/>
                <w:sz w:val="20"/>
              </w:rPr>
            </w:pPr>
          </w:p>
        </w:tc>
        <w:tc>
          <w:tcPr>
            <w:tcW w:w="735" w:type="dxa"/>
          </w:tcPr>
          <w:p w14:paraId="6CD30104" w14:textId="77777777" w:rsidR="00735799" w:rsidRDefault="00735799">
            <w:pPr>
              <w:pStyle w:val="TableParagraph"/>
              <w:rPr>
                <w:rFonts w:ascii="Times New Roman"/>
                <w:sz w:val="20"/>
              </w:rPr>
            </w:pPr>
          </w:p>
        </w:tc>
        <w:tc>
          <w:tcPr>
            <w:tcW w:w="701" w:type="dxa"/>
          </w:tcPr>
          <w:p w14:paraId="7228F7EC" w14:textId="1B4D1B62" w:rsidR="00735799" w:rsidRDefault="00735799">
            <w:pPr>
              <w:pStyle w:val="TableParagraph"/>
              <w:jc w:val="center"/>
              <w:rPr>
                <w:rFonts w:ascii="Arial"/>
                <w:sz w:val="20"/>
              </w:rPr>
            </w:pPr>
          </w:p>
        </w:tc>
        <w:tc>
          <w:tcPr>
            <w:tcW w:w="687" w:type="dxa"/>
          </w:tcPr>
          <w:p w14:paraId="28BC11F8" w14:textId="77777777" w:rsidR="00735799" w:rsidRDefault="00735799">
            <w:pPr>
              <w:pStyle w:val="TableParagraph"/>
              <w:rPr>
                <w:rFonts w:ascii="Times New Roman"/>
                <w:sz w:val="20"/>
              </w:rPr>
            </w:pPr>
          </w:p>
        </w:tc>
        <w:tc>
          <w:tcPr>
            <w:tcW w:w="749" w:type="dxa"/>
          </w:tcPr>
          <w:p w14:paraId="520A2D09" w14:textId="77777777" w:rsidR="00735799" w:rsidRDefault="00735799">
            <w:pPr>
              <w:pStyle w:val="TableParagraph"/>
              <w:rPr>
                <w:rFonts w:ascii="Times New Roman"/>
                <w:sz w:val="20"/>
              </w:rPr>
            </w:pPr>
          </w:p>
        </w:tc>
      </w:tr>
      <w:tr w:rsidR="00735799" w14:paraId="1DAE268C" w14:textId="77777777">
        <w:trPr>
          <w:trHeight w:hRule="exact" w:val="979"/>
        </w:trPr>
        <w:tc>
          <w:tcPr>
            <w:tcW w:w="2662" w:type="dxa"/>
          </w:tcPr>
          <w:p w14:paraId="0CF8E937" w14:textId="77777777" w:rsidR="00735799" w:rsidRDefault="00735799">
            <w:pPr>
              <w:pStyle w:val="TableParagraph"/>
              <w:spacing w:before="1"/>
              <w:rPr>
                <w:rFonts w:ascii="Arial"/>
                <w:sz w:val="24"/>
              </w:rPr>
            </w:pPr>
          </w:p>
          <w:p w14:paraId="44179DCD" w14:textId="77777777" w:rsidR="00735799" w:rsidRDefault="00474BB3">
            <w:pPr>
              <w:pStyle w:val="TableParagraph"/>
              <w:ind w:left="396" w:right="399"/>
              <w:jc w:val="center"/>
              <w:rPr>
                <w:rFonts w:ascii="Arial"/>
                <w:sz w:val="20"/>
              </w:rPr>
            </w:pPr>
            <w:r>
              <w:rPr>
                <w:rFonts w:ascii="Arial"/>
                <w:sz w:val="20"/>
              </w:rPr>
              <w:t>401MW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450MW</w:t>
            </w:r>
          </w:p>
        </w:tc>
        <w:tc>
          <w:tcPr>
            <w:tcW w:w="732" w:type="dxa"/>
          </w:tcPr>
          <w:p w14:paraId="59D447C1" w14:textId="47B9B2E2" w:rsidR="00735799" w:rsidRDefault="00735799">
            <w:pPr>
              <w:pStyle w:val="TableParagraph"/>
              <w:ind w:right="2"/>
              <w:jc w:val="center"/>
              <w:rPr>
                <w:rFonts w:ascii="Arial"/>
                <w:sz w:val="20"/>
              </w:rPr>
            </w:pPr>
          </w:p>
        </w:tc>
        <w:tc>
          <w:tcPr>
            <w:tcW w:w="780" w:type="dxa"/>
          </w:tcPr>
          <w:p w14:paraId="5DA72C97" w14:textId="6C8DCE57" w:rsidR="00735799" w:rsidRDefault="00735799">
            <w:pPr>
              <w:pStyle w:val="TableParagraph"/>
              <w:jc w:val="center"/>
              <w:rPr>
                <w:rFonts w:ascii="Arial"/>
                <w:sz w:val="20"/>
              </w:rPr>
            </w:pPr>
          </w:p>
        </w:tc>
        <w:tc>
          <w:tcPr>
            <w:tcW w:w="718" w:type="dxa"/>
          </w:tcPr>
          <w:p w14:paraId="15B01049" w14:textId="4D4DB696" w:rsidR="00735799" w:rsidRDefault="00735799">
            <w:pPr>
              <w:pStyle w:val="TableParagraph"/>
              <w:jc w:val="center"/>
              <w:rPr>
                <w:rFonts w:ascii="Arial"/>
                <w:sz w:val="20"/>
              </w:rPr>
            </w:pPr>
          </w:p>
        </w:tc>
        <w:tc>
          <w:tcPr>
            <w:tcW w:w="763" w:type="dxa"/>
          </w:tcPr>
          <w:p w14:paraId="1E6D829C" w14:textId="77777777" w:rsidR="00735799" w:rsidRDefault="00735799">
            <w:pPr>
              <w:pStyle w:val="TableParagraph"/>
              <w:rPr>
                <w:rFonts w:ascii="Times New Roman"/>
                <w:sz w:val="20"/>
              </w:rPr>
            </w:pPr>
          </w:p>
        </w:tc>
        <w:tc>
          <w:tcPr>
            <w:tcW w:w="686" w:type="dxa"/>
          </w:tcPr>
          <w:p w14:paraId="6A386D17" w14:textId="77777777" w:rsidR="00735799" w:rsidRDefault="00735799">
            <w:pPr>
              <w:pStyle w:val="TableParagraph"/>
              <w:rPr>
                <w:rFonts w:ascii="Times New Roman"/>
                <w:sz w:val="20"/>
              </w:rPr>
            </w:pPr>
          </w:p>
        </w:tc>
        <w:tc>
          <w:tcPr>
            <w:tcW w:w="735" w:type="dxa"/>
          </w:tcPr>
          <w:p w14:paraId="11BE0411" w14:textId="77777777" w:rsidR="00735799" w:rsidRDefault="00735799">
            <w:pPr>
              <w:pStyle w:val="TableParagraph"/>
              <w:rPr>
                <w:rFonts w:ascii="Times New Roman"/>
                <w:sz w:val="20"/>
              </w:rPr>
            </w:pPr>
          </w:p>
        </w:tc>
        <w:tc>
          <w:tcPr>
            <w:tcW w:w="701" w:type="dxa"/>
          </w:tcPr>
          <w:p w14:paraId="41AECB8E" w14:textId="77777777" w:rsidR="00735799" w:rsidRDefault="00735799">
            <w:pPr>
              <w:pStyle w:val="TableParagraph"/>
              <w:rPr>
                <w:rFonts w:ascii="Times New Roman"/>
                <w:sz w:val="20"/>
              </w:rPr>
            </w:pPr>
          </w:p>
        </w:tc>
        <w:tc>
          <w:tcPr>
            <w:tcW w:w="687" w:type="dxa"/>
          </w:tcPr>
          <w:p w14:paraId="69C3D615" w14:textId="77777777" w:rsidR="00735799" w:rsidRDefault="00735799">
            <w:pPr>
              <w:pStyle w:val="TableParagraph"/>
              <w:rPr>
                <w:rFonts w:ascii="Times New Roman"/>
                <w:sz w:val="20"/>
              </w:rPr>
            </w:pPr>
          </w:p>
        </w:tc>
        <w:tc>
          <w:tcPr>
            <w:tcW w:w="749" w:type="dxa"/>
          </w:tcPr>
          <w:p w14:paraId="18F8D91F" w14:textId="77777777" w:rsidR="00735799" w:rsidRDefault="00735799">
            <w:pPr>
              <w:pStyle w:val="TableParagraph"/>
              <w:rPr>
                <w:rFonts w:ascii="Times New Roman"/>
                <w:sz w:val="20"/>
              </w:rPr>
            </w:pPr>
          </w:p>
        </w:tc>
      </w:tr>
      <w:tr w:rsidR="00735799" w14:paraId="6FA47B96" w14:textId="77777777">
        <w:trPr>
          <w:trHeight w:hRule="exact" w:val="979"/>
        </w:trPr>
        <w:tc>
          <w:tcPr>
            <w:tcW w:w="2662" w:type="dxa"/>
          </w:tcPr>
          <w:p w14:paraId="3D0989BF" w14:textId="77777777" w:rsidR="00735799" w:rsidRDefault="00735799">
            <w:pPr>
              <w:pStyle w:val="TableParagraph"/>
              <w:spacing w:before="1"/>
              <w:rPr>
                <w:rFonts w:ascii="Arial"/>
                <w:sz w:val="24"/>
              </w:rPr>
            </w:pPr>
          </w:p>
          <w:p w14:paraId="31F649C4" w14:textId="77777777" w:rsidR="00735799" w:rsidRDefault="00474BB3">
            <w:pPr>
              <w:pStyle w:val="TableParagraph"/>
              <w:ind w:left="396" w:right="399"/>
              <w:jc w:val="center"/>
              <w:rPr>
                <w:rFonts w:ascii="Arial"/>
                <w:sz w:val="20"/>
              </w:rPr>
            </w:pPr>
            <w:r>
              <w:rPr>
                <w:rFonts w:ascii="Arial"/>
                <w:sz w:val="20"/>
              </w:rPr>
              <w:t>451MW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550MW</w:t>
            </w:r>
          </w:p>
        </w:tc>
        <w:tc>
          <w:tcPr>
            <w:tcW w:w="732" w:type="dxa"/>
          </w:tcPr>
          <w:p w14:paraId="2E5001F6" w14:textId="634EDCD5" w:rsidR="00735799" w:rsidRDefault="00735799">
            <w:pPr>
              <w:pStyle w:val="TableParagraph"/>
              <w:ind w:right="2"/>
              <w:jc w:val="center"/>
              <w:rPr>
                <w:rFonts w:ascii="Arial"/>
                <w:sz w:val="20"/>
              </w:rPr>
            </w:pPr>
          </w:p>
        </w:tc>
        <w:tc>
          <w:tcPr>
            <w:tcW w:w="780" w:type="dxa"/>
          </w:tcPr>
          <w:p w14:paraId="360BD3B2" w14:textId="4117E0F0" w:rsidR="00735799" w:rsidRDefault="00735799">
            <w:pPr>
              <w:pStyle w:val="TableParagraph"/>
              <w:jc w:val="center"/>
              <w:rPr>
                <w:rFonts w:ascii="Arial"/>
                <w:sz w:val="20"/>
              </w:rPr>
            </w:pPr>
          </w:p>
        </w:tc>
        <w:tc>
          <w:tcPr>
            <w:tcW w:w="718" w:type="dxa"/>
          </w:tcPr>
          <w:p w14:paraId="1C842849" w14:textId="72775F3E" w:rsidR="00735799" w:rsidRDefault="00735799">
            <w:pPr>
              <w:pStyle w:val="TableParagraph"/>
              <w:jc w:val="center"/>
              <w:rPr>
                <w:rFonts w:ascii="Arial"/>
                <w:sz w:val="20"/>
              </w:rPr>
            </w:pPr>
          </w:p>
        </w:tc>
        <w:tc>
          <w:tcPr>
            <w:tcW w:w="763" w:type="dxa"/>
          </w:tcPr>
          <w:p w14:paraId="150A4985" w14:textId="77777777" w:rsidR="00735799" w:rsidRDefault="00735799">
            <w:pPr>
              <w:pStyle w:val="TableParagraph"/>
              <w:rPr>
                <w:rFonts w:ascii="Times New Roman"/>
                <w:sz w:val="20"/>
              </w:rPr>
            </w:pPr>
          </w:p>
        </w:tc>
        <w:tc>
          <w:tcPr>
            <w:tcW w:w="686" w:type="dxa"/>
          </w:tcPr>
          <w:p w14:paraId="46B3345B" w14:textId="77777777" w:rsidR="00735799" w:rsidRDefault="00735799">
            <w:pPr>
              <w:pStyle w:val="TableParagraph"/>
              <w:rPr>
                <w:rFonts w:ascii="Times New Roman"/>
                <w:sz w:val="20"/>
              </w:rPr>
            </w:pPr>
          </w:p>
        </w:tc>
        <w:tc>
          <w:tcPr>
            <w:tcW w:w="735" w:type="dxa"/>
          </w:tcPr>
          <w:p w14:paraId="63EC5402" w14:textId="77777777" w:rsidR="00735799" w:rsidRDefault="00735799">
            <w:pPr>
              <w:pStyle w:val="TableParagraph"/>
              <w:rPr>
                <w:rFonts w:ascii="Times New Roman"/>
                <w:sz w:val="20"/>
              </w:rPr>
            </w:pPr>
          </w:p>
        </w:tc>
        <w:tc>
          <w:tcPr>
            <w:tcW w:w="701" w:type="dxa"/>
          </w:tcPr>
          <w:p w14:paraId="63CAED4A" w14:textId="27033E71" w:rsidR="00735799" w:rsidRDefault="00735799">
            <w:pPr>
              <w:pStyle w:val="TableParagraph"/>
              <w:jc w:val="center"/>
              <w:rPr>
                <w:rFonts w:ascii="Arial"/>
                <w:sz w:val="20"/>
              </w:rPr>
            </w:pPr>
          </w:p>
        </w:tc>
        <w:tc>
          <w:tcPr>
            <w:tcW w:w="687" w:type="dxa"/>
          </w:tcPr>
          <w:p w14:paraId="7AFE20DF" w14:textId="77777777" w:rsidR="00735799" w:rsidRDefault="00735799">
            <w:pPr>
              <w:pStyle w:val="TableParagraph"/>
              <w:rPr>
                <w:rFonts w:ascii="Times New Roman"/>
                <w:sz w:val="20"/>
              </w:rPr>
            </w:pPr>
          </w:p>
        </w:tc>
        <w:tc>
          <w:tcPr>
            <w:tcW w:w="749" w:type="dxa"/>
          </w:tcPr>
          <w:p w14:paraId="0240164F" w14:textId="77777777" w:rsidR="00735799" w:rsidRDefault="00735799">
            <w:pPr>
              <w:pStyle w:val="TableParagraph"/>
              <w:rPr>
                <w:rFonts w:ascii="Times New Roman"/>
                <w:sz w:val="20"/>
              </w:rPr>
            </w:pPr>
          </w:p>
        </w:tc>
      </w:tr>
    </w:tbl>
    <w:p w14:paraId="14260DC0" w14:textId="77777777" w:rsidR="00735799" w:rsidRDefault="00735799">
      <w:pPr>
        <w:rPr>
          <w:rFonts w:ascii="Times New Roman"/>
          <w:sz w:val="20"/>
        </w:rPr>
        <w:sectPr w:rsidR="00735799" w:rsidSect="001C2677">
          <w:pgSz w:w="11910" w:h="16840"/>
          <w:pgMar w:top="1340" w:right="60" w:bottom="1200" w:left="1000" w:header="715" w:footer="1006" w:gutter="0"/>
          <w:cols w:space="720"/>
        </w:sectPr>
      </w:pPr>
    </w:p>
    <w:p w14:paraId="12EA4AA8" w14:textId="77777777" w:rsidR="00735799" w:rsidRPr="00202DEA" w:rsidRDefault="00474BB3" w:rsidP="00202DEA">
      <w:pPr>
        <w:pStyle w:val="Heading1"/>
      </w:pPr>
      <w:bookmarkStart w:id="586" w:name="_Toc168342000"/>
      <w:bookmarkStart w:id="587" w:name="_Toc168342662"/>
      <w:r w:rsidRPr="00202DEA">
        <w:lastRenderedPageBreak/>
        <w:t>OC2 APPENDIX 3 – POWER PARK MODULE PLANNING MATRIX</w:t>
      </w:r>
      <w:bookmarkEnd w:id="586"/>
      <w:bookmarkEnd w:id="587"/>
    </w:p>
    <w:p w14:paraId="413EC295" w14:textId="77777777" w:rsidR="00735799" w:rsidRDefault="00735799">
      <w:pPr>
        <w:pStyle w:val="BodyText"/>
        <w:spacing w:before="7"/>
        <w:rPr>
          <w:b/>
          <w:sz w:val="23"/>
        </w:rPr>
      </w:pPr>
    </w:p>
    <w:p w14:paraId="1FBBA6C5" w14:textId="77777777" w:rsidR="00735799" w:rsidRDefault="00474BB3">
      <w:pPr>
        <w:pStyle w:val="BodyText"/>
        <w:ind w:right="940"/>
        <w:jc w:val="center"/>
      </w:pPr>
      <w:r>
        <w:rPr>
          <w:u w:val="single"/>
        </w:rPr>
        <w:t>Power</w:t>
      </w:r>
      <w:r>
        <w:rPr>
          <w:spacing w:val="-7"/>
          <w:u w:val="single"/>
        </w:rPr>
        <w:t xml:space="preserve"> </w:t>
      </w:r>
      <w:r>
        <w:rPr>
          <w:u w:val="single"/>
        </w:rPr>
        <w:t>Park</w:t>
      </w:r>
      <w:r>
        <w:rPr>
          <w:spacing w:val="-7"/>
          <w:u w:val="single"/>
        </w:rPr>
        <w:t xml:space="preserve"> </w:t>
      </w:r>
      <w:r>
        <w:rPr>
          <w:u w:val="single"/>
        </w:rPr>
        <w:t>Module</w:t>
      </w:r>
      <w:r>
        <w:rPr>
          <w:spacing w:val="-7"/>
          <w:u w:val="single"/>
        </w:rPr>
        <w:t xml:space="preserve"> </w:t>
      </w:r>
      <w:r>
        <w:rPr>
          <w:u w:val="single"/>
        </w:rPr>
        <w:t>Planning</w:t>
      </w:r>
      <w:r>
        <w:rPr>
          <w:spacing w:val="-9"/>
          <w:u w:val="single"/>
        </w:rPr>
        <w:t xml:space="preserve"> </w:t>
      </w:r>
      <w:r>
        <w:rPr>
          <w:u w:val="single"/>
        </w:rPr>
        <w:t>Matrix</w:t>
      </w:r>
      <w:r>
        <w:rPr>
          <w:spacing w:val="-8"/>
          <w:u w:val="single"/>
        </w:rPr>
        <w:t xml:space="preserve"> </w:t>
      </w:r>
      <w:r>
        <w:rPr>
          <w:u w:val="single"/>
        </w:rPr>
        <w:t>Example</w:t>
      </w:r>
      <w:r>
        <w:rPr>
          <w:spacing w:val="-9"/>
          <w:u w:val="single"/>
        </w:rPr>
        <w:t xml:space="preserve"> </w:t>
      </w:r>
      <w:r>
        <w:rPr>
          <w:spacing w:val="-4"/>
          <w:u w:val="single"/>
        </w:rPr>
        <w:t>Form</w:t>
      </w:r>
    </w:p>
    <w:p w14:paraId="7CF9A8D5" w14:textId="77777777" w:rsidR="00735799" w:rsidRDefault="00735799">
      <w:pPr>
        <w:pStyle w:val="BodyText"/>
        <w:spacing w:before="10"/>
        <w:rPr>
          <w:sz w:val="23"/>
        </w:rPr>
      </w:pPr>
    </w:p>
    <w:tbl>
      <w:tblPr>
        <w:tblW w:w="0" w:type="auto"/>
        <w:jc w:val="center"/>
        <w:tblLayout w:type="fixed"/>
        <w:tblCellMar>
          <w:left w:w="120" w:type="dxa"/>
          <w:right w:w="120" w:type="dxa"/>
        </w:tblCellMar>
        <w:tblLook w:val="0000" w:firstRow="0" w:lastRow="0" w:firstColumn="0" w:lastColumn="0" w:noHBand="0" w:noVBand="0"/>
      </w:tblPr>
      <w:tblGrid>
        <w:gridCol w:w="2517"/>
        <w:gridCol w:w="1433"/>
        <w:gridCol w:w="1434"/>
        <w:gridCol w:w="1434"/>
        <w:gridCol w:w="1435"/>
      </w:tblGrid>
      <w:tr w:rsidR="00BC6308" w:rsidRPr="009803FF" w14:paraId="1D9E74DC"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474ADA1D"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BM Unit</w:t>
            </w:r>
            <w:r w:rsidRPr="009803FF">
              <w:t xml:space="preserve"> Name</w:t>
            </w:r>
          </w:p>
        </w:tc>
      </w:tr>
      <w:tr w:rsidR="00BC6308" w:rsidRPr="009803FF" w14:paraId="0F6F3C33"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62F5EC18"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Power Park Module</w:t>
            </w:r>
            <w:r w:rsidRPr="009803FF">
              <w:t xml:space="preserve"> [unique identifier]</w:t>
            </w:r>
          </w:p>
        </w:tc>
      </w:tr>
      <w:tr w:rsidR="00BC6308" w:rsidRPr="009803FF" w14:paraId="2D8DF7C1" w14:textId="77777777" w:rsidTr="00F95691">
        <w:trPr>
          <w:cantSplit/>
          <w:trHeight w:val="321"/>
          <w:jc w:val="center"/>
        </w:trPr>
        <w:tc>
          <w:tcPr>
            <w:tcW w:w="2517" w:type="dxa"/>
            <w:vMerge w:val="restart"/>
            <w:tcBorders>
              <w:top w:val="single" w:sz="4" w:space="0" w:color="auto"/>
              <w:left w:val="single" w:sz="4" w:space="0" w:color="auto"/>
            </w:tcBorders>
            <w:vAlign w:val="center"/>
          </w:tcPr>
          <w:p w14:paraId="39651E16"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POWER PARK</w:t>
            </w:r>
          </w:p>
          <w:p w14:paraId="773FF640"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 xml:space="preserve">UNIT </w:t>
            </w:r>
            <w:r w:rsidRPr="009803FF">
              <w:t>AVAILABILITY</w:t>
            </w:r>
          </w:p>
        </w:tc>
        <w:tc>
          <w:tcPr>
            <w:tcW w:w="5736" w:type="dxa"/>
            <w:gridSpan w:val="4"/>
            <w:tcBorders>
              <w:top w:val="single" w:sz="4" w:space="0" w:color="auto"/>
              <w:left w:val="single" w:sz="4" w:space="0" w:color="auto"/>
              <w:bottom w:val="single" w:sz="4" w:space="0" w:color="auto"/>
              <w:right w:val="single" w:sz="4" w:space="0" w:color="auto"/>
            </w:tcBorders>
            <w:vAlign w:val="center"/>
          </w:tcPr>
          <w:p w14:paraId="6BD6E14B" w14:textId="77777777" w:rsidR="00BC6308" w:rsidRPr="009803FF" w:rsidRDefault="00BC6308" w:rsidP="00F95691">
            <w:pPr>
              <w:keepNext/>
              <w:tabs>
                <w:tab w:val="center" w:pos="168"/>
                <w:tab w:val="left" w:pos="1480"/>
                <w:tab w:val="left" w:pos="2104"/>
                <w:tab w:val="left" w:pos="3649"/>
                <w:tab w:val="left" w:pos="4273"/>
                <w:tab w:val="left" w:pos="4834"/>
              </w:tabs>
              <w:spacing w:after="58"/>
              <w:jc w:val="center"/>
            </w:pPr>
            <w:r w:rsidRPr="009803FF">
              <w:rPr>
                <w:b/>
              </w:rPr>
              <w:t>POWER PARK UNITS</w:t>
            </w:r>
          </w:p>
        </w:tc>
      </w:tr>
      <w:tr w:rsidR="00BC6308" w:rsidRPr="009803FF" w14:paraId="35682AD3" w14:textId="77777777" w:rsidTr="00F95691">
        <w:trPr>
          <w:cantSplit/>
          <w:trHeight w:val="426"/>
          <w:jc w:val="center"/>
        </w:trPr>
        <w:tc>
          <w:tcPr>
            <w:tcW w:w="2517" w:type="dxa"/>
            <w:vMerge/>
            <w:tcBorders>
              <w:left w:val="single" w:sz="4" w:space="0" w:color="auto"/>
            </w:tcBorders>
          </w:tcPr>
          <w:p w14:paraId="3A66642E"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p>
        </w:tc>
        <w:tc>
          <w:tcPr>
            <w:tcW w:w="1433" w:type="dxa"/>
            <w:tcBorders>
              <w:top w:val="single" w:sz="4" w:space="0" w:color="auto"/>
              <w:left w:val="single" w:sz="4" w:space="0" w:color="auto"/>
              <w:right w:val="single" w:sz="4" w:space="0" w:color="auto"/>
            </w:tcBorders>
          </w:tcPr>
          <w:p w14:paraId="051E13F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A</w:t>
            </w:r>
          </w:p>
        </w:tc>
        <w:tc>
          <w:tcPr>
            <w:tcW w:w="1434" w:type="dxa"/>
            <w:tcBorders>
              <w:left w:val="nil"/>
              <w:right w:val="single" w:sz="7" w:space="0" w:color="000000"/>
            </w:tcBorders>
          </w:tcPr>
          <w:p w14:paraId="6DF11A6F"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B</w:t>
            </w:r>
          </w:p>
        </w:tc>
        <w:tc>
          <w:tcPr>
            <w:tcW w:w="1434" w:type="dxa"/>
            <w:tcBorders>
              <w:left w:val="single" w:sz="7" w:space="0" w:color="000000"/>
              <w:right w:val="single" w:sz="7" w:space="0" w:color="000000"/>
            </w:tcBorders>
          </w:tcPr>
          <w:p w14:paraId="55901281"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C</w:t>
            </w:r>
          </w:p>
        </w:tc>
        <w:tc>
          <w:tcPr>
            <w:tcW w:w="1434" w:type="dxa"/>
            <w:tcBorders>
              <w:left w:val="single" w:sz="7" w:space="0" w:color="000000"/>
              <w:right w:val="single" w:sz="7" w:space="0" w:color="000000"/>
            </w:tcBorders>
          </w:tcPr>
          <w:p w14:paraId="1322B436"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D</w:t>
            </w:r>
          </w:p>
        </w:tc>
      </w:tr>
      <w:tr w:rsidR="00BC6308" w:rsidRPr="009803FF" w14:paraId="6C13C589" w14:textId="77777777" w:rsidTr="00F95691">
        <w:trPr>
          <w:cantSplit/>
          <w:trHeight w:val="770"/>
          <w:jc w:val="center"/>
        </w:trPr>
        <w:tc>
          <w:tcPr>
            <w:tcW w:w="2517" w:type="dxa"/>
            <w:tcBorders>
              <w:top w:val="single" w:sz="4" w:space="0" w:color="auto"/>
              <w:left w:val="single" w:sz="4" w:space="0" w:color="auto"/>
              <w:bottom w:val="single" w:sz="4" w:space="0" w:color="auto"/>
              <w:right w:val="single" w:sz="4" w:space="0" w:color="auto"/>
            </w:tcBorders>
          </w:tcPr>
          <w:p w14:paraId="783FA4C2"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Pr>
                <w:noProof/>
              </w:rPr>
              <mc:AlternateContent>
                <mc:Choice Requires="wps">
                  <w:drawing>
                    <wp:anchor distT="0" distB="0" distL="114300" distR="114300" simplePos="0" relativeHeight="251658253" behindDoc="0" locked="0" layoutInCell="0" allowOverlap="1" wp14:anchorId="5FF98595" wp14:editId="028693F4">
                      <wp:simplePos x="0" y="0"/>
                      <wp:positionH relativeFrom="column">
                        <wp:posOffset>6328769</wp:posOffset>
                      </wp:positionH>
                      <wp:positionV relativeFrom="paragraph">
                        <wp:posOffset>229428</wp:posOffset>
                      </wp:positionV>
                      <wp:extent cx="29817" cy="200439"/>
                      <wp:effectExtent l="0" t="0" r="0" b="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7" cy="200439"/>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AE5F6D6" id="Straight Connector 35" o:spid="_x0000_s1026" style="position:absolute;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35pt,18.05pt" to="500.7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" o:allowincell="f" stroked="f"/>
                  </w:pict>
                </mc:Fallback>
              </mc:AlternateContent>
            </w:r>
            <w:r>
              <w:rPr>
                <w:noProof/>
              </w:rPr>
              <mc:AlternateContent>
                <mc:Choice Requires="wps">
                  <w:drawing>
                    <wp:anchor distT="0" distB="0" distL="114300" distR="114300" simplePos="0" relativeHeight="251658252" behindDoc="0" locked="0" layoutInCell="0" allowOverlap="1" wp14:anchorId="7FE69D8D" wp14:editId="4D3726FB">
                      <wp:simplePos x="0" y="0"/>
                      <wp:positionH relativeFrom="column">
                        <wp:posOffset>6299835</wp:posOffset>
                      </wp:positionH>
                      <wp:positionV relativeFrom="paragraph">
                        <wp:posOffset>243205</wp:posOffset>
                      </wp:positionV>
                      <wp:extent cx="0" cy="190500"/>
                      <wp:effectExtent l="0" t="0" r="0" b="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2EE73B1" id="Straight Connector 36"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05pt,19.15pt" to="496.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" o:allowincell="f" stroked="f"/>
                  </w:pict>
                </mc:Fallback>
              </mc:AlternateContent>
            </w:r>
            <w:r w:rsidRPr="009803FF">
              <w:t>Description</w:t>
            </w:r>
          </w:p>
          <w:p w14:paraId="3CA0AAF3"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(Make/Model)</w:t>
            </w:r>
          </w:p>
        </w:tc>
        <w:tc>
          <w:tcPr>
            <w:tcW w:w="1433" w:type="dxa"/>
            <w:tcBorders>
              <w:top w:val="single" w:sz="4" w:space="0" w:color="auto"/>
              <w:left w:val="single" w:sz="4" w:space="0" w:color="auto"/>
              <w:bottom w:val="single" w:sz="4" w:space="0" w:color="auto"/>
              <w:right w:val="single" w:sz="4" w:space="0" w:color="auto"/>
            </w:tcBorders>
          </w:tcPr>
          <w:p w14:paraId="7ACB0B8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5A85754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4CF048B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39221887"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3BB21B2E" w14:textId="77777777" w:rsidTr="00F95691">
        <w:trPr>
          <w:cantSplit/>
          <w:trHeight w:val="369"/>
          <w:jc w:val="center"/>
        </w:trPr>
        <w:tc>
          <w:tcPr>
            <w:tcW w:w="2517" w:type="dxa"/>
            <w:tcBorders>
              <w:top w:val="single" w:sz="4" w:space="0" w:color="auto"/>
              <w:left w:val="single" w:sz="4" w:space="0" w:color="auto"/>
              <w:bottom w:val="single" w:sz="4" w:space="0" w:color="auto"/>
              <w:right w:val="single" w:sz="4" w:space="0" w:color="auto"/>
            </w:tcBorders>
          </w:tcPr>
          <w:p w14:paraId="4D8E1872"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Number of units</w:t>
            </w:r>
          </w:p>
        </w:tc>
        <w:tc>
          <w:tcPr>
            <w:tcW w:w="1433" w:type="dxa"/>
            <w:tcBorders>
              <w:top w:val="single" w:sz="4" w:space="0" w:color="auto"/>
              <w:left w:val="single" w:sz="4" w:space="0" w:color="auto"/>
              <w:bottom w:val="single" w:sz="4" w:space="0" w:color="auto"/>
              <w:right w:val="single" w:sz="4" w:space="0" w:color="auto"/>
            </w:tcBorders>
          </w:tcPr>
          <w:p w14:paraId="5F4CBB08"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1DB0182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079B0F0C"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629CFD66"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605F565E"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3AC9877B"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Power Park Module</w:t>
            </w:r>
            <w:r w:rsidRPr="009803FF">
              <w:t xml:space="preserve"> [unique identifier]</w:t>
            </w:r>
          </w:p>
        </w:tc>
      </w:tr>
      <w:tr w:rsidR="00BC6308" w:rsidRPr="009803FF" w14:paraId="6862611E" w14:textId="77777777" w:rsidTr="00F95691">
        <w:trPr>
          <w:cantSplit/>
          <w:trHeight w:val="321"/>
          <w:jc w:val="center"/>
        </w:trPr>
        <w:tc>
          <w:tcPr>
            <w:tcW w:w="2517" w:type="dxa"/>
            <w:vMerge w:val="restart"/>
            <w:tcBorders>
              <w:top w:val="single" w:sz="4" w:space="0" w:color="auto"/>
              <w:left w:val="single" w:sz="4" w:space="0" w:color="auto"/>
            </w:tcBorders>
            <w:vAlign w:val="center"/>
          </w:tcPr>
          <w:p w14:paraId="44814870"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POWER PARK</w:t>
            </w:r>
          </w:p>
          <w:p w14:paraId="2EC4C6EE"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 xml:space="preserve">UNIT </w:t>
            </w:r>
            <w:r w:rsidRPr="009803FF">
              <w:t>AVAILABILITY</w:t>
            </w:r>
          </w:p>
        </w:tc>
        <w:tc>
          <w:tcPr>
            <w:tcW w:w="5736" w:type="dxa"/>
            <w:gridSpan w:val="4"/>
            <w:tcBorders>
              <w:top w:val="single" w:sz="4" w:space="0" w:color="auto"/>
              <w:left w:val="single" w:sz="4" w:space="0" w:color="auto"/>
              <w:bottom w:val="single" w:sz="4" w:space="0" w:color="auto"/>
              <w:right w:val="single" w:sz="4" w:space="0" w:color="auto"/>
            </w:tcBorders>
            <w:vAlign w:val="center"/>
          </w:tcPr>
          <w:p w14:paraId="4E1074EC" w14:textId="77777777" w:rsidR="00BC6308" w:rsidRPr="009803FF" w:rsidRDefault="00BC6308" w:rsidP="00F95691">
            <w:pPr>
              <w:keepNext/>
              <w:tabs>
                <w:tab w:val="center" w:pos="168"/>
                <w:tab w:val="left" w:pos="1480"/>
                <w:tab w:val="left" w:pos="2104"/>
                <w:tab w:val="left" w:pos="3649"/>
                <w:tab w:val="left" w:pos="4273"/>
                <w:tab w:val="left" w:pos="4834"/>
              </w:tabs>
              <w:spacing w:after="58"/>
              <w:jc w:val="center"/>
            </w:pPr>
            <w:r w:rsidRPr="009803FF">
              <w:rPr>
                <w:b/>
              </w:rPr>
              <w:t>POWER PARK UNITS</w:t>
            </w:r>
          </w:p>
        </w:tc>
      </w:tr>
      <w:tr w:rsidR="00BC6308" w:rsidRPr="009803FF" w14:paraId="6FC0C8CF" w14:textId="77777777" w:rsidTr="00F95691">
        <w:trPr>
          <w:cantSplit/>
          <w:trHeight w:val="149"/>
          <w:jc w:val="center"/>
        </w:trPr>
        <w:tc>
          <w:tcPr>
            <w:tcW w:w="2517" w:type="dxa"/>
            <w:vMerge/>
            <w:tcBorders>
              <w:left w:val="single" w:sz="4" w:space="0" w:color="auto"/>
            </w:tcBorders>
          </w:tcPr>
          <w:p w14:paraId="21349E82"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p>
        </w:tc>
        <w:tc>
          <w:tcPr>
            <w:tcW w:w="1433" w:type="dxa"/>
            <w:tcBorders>
              <w:top w:val="single" w:sz="4" w:space="0" w:color="auto"/>
              <w:left w:val="single" w:sz="4" w:space="0" w:color="auto"/>
              <w:right w:val="single" w:sz="4" w:space="0" w:color="auto"/>
            </w:tcBorders>
          </w:tcPr>
          <w:p w14:paraId="7AB19633"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A</w:t>
            </w:r>
          </w:p>
        </w:tc>
        <w:tc>
          <w:tcPr>
            <w:tcW w:w="1434" w:type="dxa"/>
            <w:tcBorders>
              <w:left w:val="nil"/>
              <w:right w:val="single" w:sz="7" w:space="0" w:color="000000"/>
            </w:tcBorders>
          </w:tcPr>
          <w:p w14:paraId="09DC0C7B"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B</w:t>
            </w:r>
          </w:p>
        </w:tc>
        <w:tc>
          <w:tcPr>
            <w:tcW w:w="1434" w:type="dxa"/>
            <w:tcBorders>
              <w:left w:val="single" w:sz="7" w:space="0" w:color="000000"/>
              <w:right w:val="single" w:sz="7" w:space="0" w:color="000000"/>
            </w:tcBorders>
          </w:tcPr>
          <w:p w14:paraId="59D7782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C</w:t>
            </w:r>
          </w:p>
        </w:tc>
        <w:tc>
          <w:tcPr>
            <w:tcW w:w="1434" w:type="dxa"/>
            <w:tcBorders>
              <w:left w:val="single" w:sz="7" w:space="0" w:color="000000"/>
              <w:right w:val="single" w:sz="7" w:space="0" w:color="000000"/>
            </w:tcBorders>
          </w:tcPr>
          <w:p w14:paraId="3A29C6E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D</w:t>
            </w:r>
          </w:p>
        </w:tc>
      </w:tr>
      <w:tr w:rsidR="00BC6308" w:rsidRPr="009803FF" w14:paraId="761260A9" w14:textId="77777777" w:rsidTr="00F95691">
        <w:trPr>
          <w:cantSplit/>
          <w:trHeight w:val="754"/>
          <w:jc w:val="center"/>
        </w:trPr>
        <w:tc>
          <w:tcPr>
            <w:tcW w:w="2517" w:type="dxa"/>
            <w:tcBorders>
              <w:top w:val="single" w:sz="4" w:space="0" w:color="auto"/>
              <w:left w:val="single" w:sz="4" w:space="0" w:color="auto"/>
              <w:bottom w:val="single" w:sz="4" w:space="0" w:color="auto"/>
              <w:right w:val="single" w:sz="4" w:space="0" w:color="auto"/>
            </w:tcBorders>
          </w:tcPr>
          <w:p w14:paraId="51E4AA2E"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Pr>
                <w:noProof/>
              </w:rPr>
              <mc:AlternateContent>
                <mc:Choice Requires="wps">
                  <w:drawing>
                    <wp:anchor distT="0" distB="0" distL="114300" distR="114300" simplePos="0" relativeHeight="251658255" behindDoc="0" locked="0" layoutInCell="0" allowOverlap="1" wp14:anchorId="57DF4638" wp14:editId="2B95C6C9">
                      <wp:simplePos x="0" y="0"/>
                      <wp:positionH relativeFrom="column">
                        <wp:posOffset>6328410</wp:posOffset>
                      </wp:positionH>
                      <wp:positionV relativeFrom="paragraph">
                        <wp:posOffset>233680</wp:posOffset>
                      </wp:positionV>
                      <wp:extent cx="9525" cy="200025"/>
                      <wp:effectExtent l="0" t="0" r="0" b="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C8EB765" id="Straight Connector 37"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3pt,18.4pt" to="499.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" o:allowincell="f" stroked="f"/>
                  </w:pict>
                </mc:Fallback>
              </mc:AlternateContent>
            </w:r>
            <w:r>
              <w:rPr>
                <w:noProof/>
              </w:rPr>
              <mc:AlternateContent>
                <mc:Choice Requires="wps">
                  <w:drawing>
                    <wp:anchor distT="0" distB="0" distL="114300" distR="114300" simplePos="0" relativeHeight="251658254" behindDoc="0" locked="0" layoutInCell="0" allowOverlap="1" wp14:anchorId="2BF7CAD6" wp14:editId="5C2D47F6">
                      <wp:simplePos x="0" y="0"/>
                      <wp:positionH relativeFrom="column">
                        <wp:posOffset>6299835</wp:posOffset>
                      </wp:positionH>
                      <wp:positionV relativeFrom="paragraph">
                        <wp:posOffset>243205</wp:posOffset>
                      </wp:positionV>
                      <wp:extent cx="0" cy="190500"/>
                      <wp:effectExtent l="0" t="0" r="0" b="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FB61039" id="Straight Connector 38" o:spid="_x0000_s1026" style="position:absolute;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05pt,19.15pt" to="496.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" o:allowincell="f" stroked="f"/>
                  </w:pict>
                </mc:Fallback>
              </mc:AlternateContent>
            </w:r>
            <w:r w:rsidRPr="009803FF">
              <w:t>Description</w:t>
            </w:r>
          </w:p>
          <w:p w14:paraId="4C617FA6"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(Make/Model)</w:t>
            </w:r>
          </w:p>
        </w:tc>
        <w:tc>
          <w:tcPr>
            <w:tcW w:w="1433" w:type="dxa"/>
            <w:tcBorders>
              <w:top w:val="single" w:sz="4" w:space="0" w:color="auto"/>
              <w:left w:val="single" w:sz="4" w:space="0" w:color="auto"/>
              <w:bottom w:val="single" w:sz="4" w:space="0" w:color="auto"/>
              <w:right w:val="single" w:sz="4" w:space="0" w:color="auto"/>
            </w:tcBorders>
          </w:tcPr>
          <w:p w14:paraId="536AF47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49309DE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692623EB"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773CE461"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7B289C1A" w14:textId="77777777" w:rsidTr="00F95691">
        <w:trPr>
          <w:cantSplit/>
          <w:trHeight w:val="401"/>
          <w:jc w:val="center"/>
        </w:trPr>
        <w:tc>
          <w:tcPr>
            <w:tcW w:w="2517" w:type="dxa"/>
            <w:tcBorders>
              <w:top w:val="single" w:sz="4" w:space="0" w:color="auto"/>
              <w:left w:val="single" w:sz="4" w:space="0" w:color="auto"/>
              <w:bottom w:val="single" w:sz="4" w:space="0" w:color="auto"/>
              <w:right w:val="single" w:sz="4" w:space="0" w:color="auto"/>
            </w:tcBorders>
          </w:tcPr>
          <w:p w14:paraId="3A132450"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Number of units</w:t>
            </w:r>
          </w:p>
        </w:tc>
        <w:tc>
          <w:tcPr>
            <w:tcW w:w="1433" w:type="dxa"/>
            <w:tcBorders>
              <w:top w:val="single" w:sz="4" w:space="0" w:color="auto"/>
              <w:left w:val="single" w:sz="4" w:space="0" w:color="auto"/>
              <w:bottom w:val="single" w:sz="4" w:space="0" w:color="auto"/>
              <w:right w:val="single" w:sz="4" w:space="0" w:color="auto"/>
            </w:tcBorders>
          </w:tcPr>
          <w:p w14:paraId="0B64E0B7"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380D832E"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796E461D"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1684AE8A"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bl>
    <w:p w14:paraId="7CC8322E" w14:textId="77777777" w:rsidR="00735799" w:rsidRDefault="00735799">
      <w:pPr>
        <w:pStyle w:val="BodyText"/>
        <w:rPr>
          <w:sz w:val="22"/>
        </w:rPr>
      </w:pPr>
    </w:p>
    <w:p w14:paraId="2739FB0F" w14:textId="77777777" w:rsidR="00735799" w:rsidRDefault="00735799">
      <w:pPr>
        <w:pStyle w:val="BodyText"/>
        <w:spacing w:before="3"/>
        <w:rPr>
          <w:sz w:val="22"/>
        </w:rPr>
      </w:pPr>
    </w:p>
    <w:p w14:paraId="76613B19" w14:textId="77777777" w:rsidR="00735799" w:rsidRDefault="00474BB3">
      <w:pPr>
        <w:spacing w:line="264" w:lineRule="auto"/>
        <w:ind w:left="277" w:right="1210"/>
        <w:jc w:val="both"/>
        <w:rPr>
          <w:sz w:val="20"/>
        </w:rPr>
      </w:pPr>
      <w:r>
        <w:rPr>
          <w:sz w:val="20"/>
        </w:rPr>
        <w:t xml:space="preserve">The </w:t>
      </w:r>
      <w:r>
        <w:rPr>
          <w:b/>
          <w:sz w:val="20"/>
        </w:rPr>
        <w:t xml:space="preserve">Power Park Module Planning Matrix </w:t>
      </w:r>
      <w:r>
        <w:rPr>
          <w:sz w:val="20"/>
        </w:rPr>
        <w:t xml:space="preserve">may have as many columns as are required to provide information on the different make and model for each type of </w:t>
      </w:r>
      <w:r>
        <w:rPr>
          <w:b/>
          <w:sz w:val="20"/>
        </w:rPr>
        <w:t xml:space="preserve">Power Park Unit </w:t>
      </w:r>
      <w:r>
        <w:rPr>
          <w:sz w:val="20"/>
        </w:rPr>
        <w:t xml:space="preserve">in a </w:t>
      </w:r>
      <w:r>
        <w:rPr>
          <w:b/>
          <w:sz w:val="20"/>
        </w:rPr>
        <w:t xml:space="preserve">Power Park Module </w:t>
      </w:r>
      <w:r>
        <w:rPr>
          <w:sz w:val="20"/>
        </w:rPr>
        <w:t xml:space="preserve">and as many rows as are required to provide information on the </w:t>
      </w:r>
      <w:r>
        <w:rPr>
          <w:b/>
          <w:sz w:val="20"/>
        </w:rPr>
        <w:t xml:space="preserve">Power Park Modules </w:t>
      </w:r>
      <w:r>
        <w:rPr>
          <w:sz w:val="20"/>
        </w:rPr>
        <w:t xml:space="preserve">within each </w:t>
      </w:r>
      <w:r>
        <w:rPr>
          <w:b/>
          <w:sz w:val="20"/>
        </w:rPr>
        <w:t>BM Unit</w:t>
      </w:r>
      <w:r>
        <w:rPr>
          <w:sz w:val="20"/>
        </w:rPr>
        <w:t xml:space="preserve">. The description is required to assist identification of the </w:t>
      </w:r>
      <w:r>
        <w:rPr>
          <w:b/>
          <w:sz w:val="20"/>
        </w:rPr>
        <w:t xml:space="preserve">Power Park Units </w:t>
      </w:r>
      <w:r>
        <w:rPr>
          <w:sz w:val="20"/>
        </w:rPr>
        <w:t xml:space="preserve">within the </w:t>
      </w:r>
      <w:r>
        <w:rPr>
          <w:b/>
          <w:sz w:val="20"/>
        </w:rPr>
        <w:t xml:space="preserve">Power Park Module </w:t>
      </w:r>
      <w:r>
        <w:rPr>
          <w:sz w:val="20"/>
        </w:rPr>
        <w:t xml:space="preserve">and correlation with data provided under the </w:t>
      </w:r>
      <w:r>
        <w:rPr>
          <w:b/>
          <w:sz w:val="20"/>
        </w:rPr>
        <w:t>Planning Code</w:t>
      </w:r>
      <w:r>
        <w:rPr>
          <w:sz w:val="20"/>
        </w:rPr>
        <w:t>.</w:t>
      </w:r>
    </w:p>
    <w:p w14:paraId="0B252752" w14:textId="77777777" w:rsidR="00735799" w:rsidRDefault="00735799">
      <w:pPr>
        <w:pStyle w:val="BodyText"/>
        <w:rPr>
          <w:sz w:val="22"/>
        </w:rPr>
      </w:pPr>
    </w:p>
    <w:p w14:paraId="2B62245F" w14:textId="77777777" w:rsidR="00735799" w:rsidRDefault="00735799">
      <w:pPr>
        <w:pStyle w:val="BodyText"/>
        <w:spacing w:before="10"/>
      </w:pPr>
    </w:p>
    <w:p w14:paraId="6F1A1119" w14:textId="77777777" w:rsidR="00735799" w:rsidRDefault="00474BB3">
      <w:pPr>
        <w:pStyle w:val="Heading4"/>
        <w:ind w:left="0" w:right="857"/>
        <w:jc w:val="center"/>
      </w:pPr>
      <w:r>
        <w:t>&lt;</w:t>
      </w:r>
      <w:r>
        <w:rPr>
          <w:spacing w:val="-5"/>
        </w:rPr>
        <w:t xml:space="preserve"> </w:t>
      </w:r>
      <w:commentRangeStart w:id="588"/>
      <w:commentRangeStart w:id="589"/>
      <w:r>
        <w:t>END</w:t>
      </w:r>
      <w:r>
        <w:rPr>
          <w:spacing w:val="-5"/>
        </w:rPr>
        <w:t xml:space="preserve"> </w:t>
      </w:r>
      <w:r>
        <w:t>OF</w:t>
      </w:r>
      <w:r>
        <w:rPr>
          <w:spacing w:val="-4"/>
        </w:rPr>
        <w:t xml:space="preserve"> </w:t>
      </w:r>
      <w:r>
        <w:t>OPERATING</w:t>
      </w:r>
      <w:r>
        <w:rPr>
          <w:spacing w:val="-4"/>
        </w:rPr>
        <w:t xml:space="preserve"> </w:t>
      </w:r>
      <w:r>
        <w:t>CODE</w:t>
      </w:r>
      <w:r>
        <w:rPr>
          <w:spacing w:val="-5"/>
        </w:rPr>
        <w:t xml:space="preserve"> </w:t>
      </w:r>
      <w:r>
        <w:t>NO.</w:t>
      </w:r>
      <w:r>
        <w:rPr>
          <w:spacing w:val="-5"/>
        </w:rPr>
        <w:t xml:space="preserve"> </w:t>
      </w:r>
      <w:r>
        <w:t>2</w:t>
      </w:r>
      <w:r>
        <w:rPr>
          <w:spacing w:val="-3"/>
        </w:rPr>
        <w:t xml:space="preserve"> </w:t>
      </w:r>
      <w:commentRangeEnd w:id="588"/>
      <w:r w:rsidR="002B03E5">
        <w:rPr>
          <w:rStyle w:val="CommentReference"/>
          <w:b w:val="0"/>
          <w:bCs w:val="0"/>
        </w:rPr>
        <w:commentReference w:id="588"/>
      </w:r>
      <w:commentRangeEnd w:id="589"/>
      <w:r w:rsidR="009865F4">
        <w:rPr>
          <w:rStyle w:val="CommentReference"/>
          <w:b w:val="0"/>
          <w:bCs w:val="0"/>
        </w:rPr>
        <w:commentReference w:id="589"/>
      </w:r>
      <w:r>
        <w:rPr>
          <w:spacing w:val="-10"/>
        </w:rPr>
        <w:t>&gt;</w:t>
      </w:r>
    </w:p>
    <w:p w14:paraId="49FCEC5B" w14:textId="5974FE63" w:rsidR="00EB1DEA" w:rsidRDefault="00EB1DEA">
      <w:pPr>
        <w:pStyle w:val="BodyText"/>
        <w:spacing w:before="144"/>
        <w:ind w:left="277"/>
        <w:jc w:val="both"/>
      </w:pPr>
    </w:p>
    <w:sectPr w:rsidR="00EB1DEA">
      <w:pgSz w:w="11910" w:h="16840"/>
      <w:pgMar w:top="1340" w:right="60" w:bottom="1200" w:left="1000" w:header="715" w:footer="100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Creighton, Alan (Northern Powergrid)" w:date="2025-01-09T09:18:00Z" w:initials="AC">
    <w:p w14:paraId="56A22BA0" w14:textId="77777777" w:rsidR="003158C4" w:rsidRDefault="003158C4" w:rsidP="003158C4">
      <w:pPr>
        <w:pStyle w:val="CommentText"/>
      </w:pPr>
      <w:r>
        <w:rPr>
          <w:rStyle w:val="CommentReference"/>
        </w:rPr>
        <w:annotationRef/>
      </w:r>
      <w:r>
        <w:t>Need to be removed from the final version</w:t>
      </w:r>
    </w:p>
  </w:comment>
  <w:comment w:id="7" w:author="Creighton, Alan (Northern Powergrid)" w:date="2025-01-15T09:07:00Z" w:initials="AC">
    <w:p w14:paraId="6AF42A2C" w14:textId="77777777" w:rsidR="007A2C0D" w:rsidRDefault="007A2C0D" w:rsidP="007A2C0D">
      <w:pPr>
        <w:pStyle w:val="CommentText"/>
      </w:pPr>
      <w:r>
        <w:rPr>
          <w:rStyle w:val="CommentReference"/>
        </w:rPr>
        <w:annotationRef/>
      </w:r>
      <w:r>
        <w:t>Check LHS alignment</w:t>
      </w:r>
    </w:p>
  </w:comment>
  <w:comment w:id="55" w:author="Deborah Spencer (ESO)" w:date="2024-07-15T11:52:00Z" w:initials="DS(">
    <w:p w14:paraId="28812836" w14:textId="1714F646" w:rsidR="00CC7548" w:rsidRDefault="00CC7548" w:rsidP="00F95691">
      <w:pPr>
        <w:pStyle w:val="CommentText"/>
      </w:pPr>
      <w:r>
        <w:rPr>
          <w:rStyle w:val="CommentReference"/>
        </w:rPr>
        <w:annotationRef/>
      </w:r>
      <w:r>
        <w:t xml:space="preserve">Alans comment - </w:t>
      </w:r>
      <w:r>
        <w:rPr>
          <w:color w:val="000000"/>
        </w:rPr>
        <w:t>To enable the coordination.....</w:t>
      </w:r>
    </w:p>
  </w:comment>
  <w:comment w:id="56" w:author="Frank Kasibante (ESO)" w:date="2024-07-18T16:35:00Z" w:initials="FK(">
    <w:p w14:paraId="41484D3E" w14:textId="77777777" w:rsidR="00EE526C" w:rsidRDefault="00EE526C" w:rsidP="00F95691">
      <w:pPr>
        <w:pStyle w:val="CommentText"/>
      </w:pPr>
      <w:r>
        <w:rPr>
          <w:rStyle w:val="CommentReference"/>
        </w:rPr>
        <w:annotationRef/>
      </w:r>
      <w:r>
        <w:t>Agree. Amended accordingly</w:t>
      </w:r>
    </w:p>
  </w:comment>
  <w:comment w:id="57" w:author="Deborah Spencer (ESO)" w:date="2024-07-15T11:49:00Z" w:initials="DS(">
    <w:p w14:paraId="458CEA39" w14:textId="5E63FA61" w:rsidR="001D081F" w:rsidRDefault="001D081F" w:rsidP="00F95691">
      <w:pPr>
        <w:pStyle w:val="CommentText"/>
      </w:pPr>
      <w:r>
        <w:rPr>
          <w:rStyle w:val="CommentReference"/>
        </w:rPr>
        <w:annotationRef/>
      </w:r>
      <w:r>
        <w:t xml:space="preserve">Alans comment  - </w:t>
      </w:r>
      <w:r>
        <w:rPr>
          <w:color w:val="000000"/>
        </w:rPr>
        <w:t>generation output....</w:t>
      </w:r>
    </w:p>
  </w:comment>
  <w:comment w:id="58" w:author="Frank Kasibante (ESO)" w:date="2024-07-26T10:15:00Z" w:initials="FK(">
    <w:p w14:paraId="48DC1F63" w14:textId="77777777" w:rsidR="00D661BB" w:rsidRDefault="00D661BB" w:rsidP="00F95691">
      <w:pPr>
        <w:pStyle w:val="CommentText"/>
      </w:pPr>
      <w:r>
        <w:rPr>
          <w:rStyle w:val="CommentReference"/>
        </w:rPr>
        <w:annotationRef/>
      </w:r>
      <w:r>
        <w:t>Agree. Amended</w:t>
      </w:r>
    </w:p>
  </w:comment>
  <w:comment w:id="59" w:author="Frank Kasibante (ESO)" w:date="2024-07-19T14:17:00Z" w:initials="FK(">
    <w:p w14:paraId="041EEAAC" w14:textId="4A608A38" w:rsidR="00C15101" w:rsidRDefault="00A93E4A" w:rsidP="00F95691">
      <w:pPr>
        <w:pStyle w:val="CommentText"/>
      </w:pPr>
      <w:r>
        <w:rPr>
          <w:rStyle w:val="CommentReference"/>
        </w:rPr>
        <w:annotationRef/>
      </w:r>
      <w:r w:rsidR="00C15101">
        <w:t>Alans comment - Un bold full stop.</w:t>
      </w:r>
    </w:p>
  </w:comment>
  <w:comment w:id="60" w:author="Frank Kasibante (ESO)" w:date="2024-07-19T14:18:00Z" w:initials="FK(">
    <w:p w14:paraId="25AE0DC5" w14:textId="57B56CBB" w:rsidR="00C15101" w:rsidRDefault="00C15101" w:rsidP="00F95691">
      <w:pPr>
        <w:pStyle w:val="CommentText"/>
      </w:pPr>
      <w:r>
        <w:rPr>
          <w:rStyle w:val="CommentReference"/>
        </w:rPr>
        <w:annotationRef/>
      </w:r>
      <w:r>
        <w:t>Agree. Unbolded</w:t>
      </w:r>
    </w:p>
  </w:comment>
  <w:comment w:id="61" w:author="Creighton, Alan (Northern Powergrid)" w:date="2025-01-09T09:22:00Z" w:initials="AC">
    <w:p w14:paraId="33605270" w14:textId="77777777" w:rsidR="00D202A6" w:rsidRDefault="00D202A6" w:rsidP="00D202A6">
      <w:pPr>
        <w:pStyle w:val="CommentText"/>
      </w:pPr>
      <w:r>
        <w:rPr>
          <w:rStyle w:val="CommentReference"/>
        </w:rPr>
        <w:annotationRef/>
      </w:r>
      <w:r>
        <w:t>Is ‘also’ necessary?</w:t>
      </w:r>
    </w:p>
  </w:comment>
  <w:comment w:id="62" w:author="Deborah Spencer (ESO)" w:date="2024-07-15T11:53:00Z" w:initials="DS(">
    <w:p w14:paraId="1AF13822" w14:textId="03DEE916" w:rsidR="00BD70DA" w:rsidRDefault="00BD70DA" w:rsidP="00BD70DA">
      <w:pPr>
        <w:pStyle w:val="CommentText"/>
      </w:pPr>
      <w:r>
        <w:rPr>
          <w:rStyle w:val="CommentReference"/>
        </w:rPr>
        <w:annotationRef/>
      </w:r>
      <w:r>
        <w:t xml:space="preserve">Alans comment - </w:t>
      </w:r>
      <w:r>
        <w:rPr>
          <w:color w:val="000000"/>
        </w:rPr>
        <w:t>Would this sit more comfortably immediately before or after OC2.1.3?</w:t>
      </w:r>
    </w:p>
  </w:comment>
  <w:comment w:id="63" w:author="Frank Kasibante (ESO)" w:date="2024-08-08T10:23:00Z" w:initials="FK(">
    <w:p w14:paraId="2EDD6F37" w14:textId="77777777" w:rsidR="00257042" w:rsidRDefault="00D849A2">
      <w:pPr>
        <w:pStyle w:val="CommentText"/>
      </w:pPr>
      <w:r>
        <w:rPr>
          <w:rStyle w:val="CommentReference"/>
        </w:rPr>
        <w:annotationRef/>
      </w:r>
      <w:r w:rsidR="00257042">
        <w:t>Agree. Has been moved from OC2.1.8 to immediately after OC.2.1.3</w:t>
      </w:r>
    </w:p>
  </w:comment>
  <w:comment w:id="64" w:author="Creighton, Alan (Northern Powergrid)" w:date="2025-01-09T09:26:00Z" w:initials="AC">
    <w:p w14:paraId="67D48300" w14:textId="77777777" w:rsidR="007A2C0D" w:rsidRDefault="00D202A6" w:rsidP="007A2C0D">
      <w:pPr>
        <w:pStyle w:val="CommentText"/>
      </w:pPr>
      <w:r>
        <w:rPr>
          <w:rStyle w:val="CommentReference"/>
        </w:rPr>
        <w:annotationRef/>
      </w:r>
      <w:r w:rsidR="007A2C0D">
        <w:t>Is this reference to a RC need as a RC will be a Generator or Interconnector Owner?  If it adds clarity then perhaps it should be added to the list of parties at the end of the sentence as well.</w:t>
      </w:r>
    </w:p>
    <w:p w14:paraId="44D2DC8A" w14:textId="77777777" w:rsidR="007A2C0D" w:rsidRDefault="007A2C0D" w:rsidP="007A2C0D">
      <w:pPr>
        <w:pStyle w:val="CommentText"/>
      </w:pPr>
      <w:r>
        <w:t>Consistency.</w:t>
      </w:r>
    </w:p>
  </w:comment>
  <w:comment w:id="65" w:author="Deborah Spencer (ESO)" w:date="2024-07-15T11:51:00Z" w:initials="DS(">
    <w:p w14:paraId="6DB8C0AF" w14:textId="02AA8B39" w:rsidR="00147B16" w:rsidRDefault="00147B16" w:rsidP="00F95691">
      <w:pPr>
        <w:pStyle w:val="CommentText"/>
      </w:pPr>
      <w:r>
        <w:rPr>
          <w:rStyle w:val="CommentReference"/>
        </w:rPr>
        <w:annotationRef/>
      </w:r>
      <w:r>
        <w:t xml:space="preserve">Alans comment - </w:t>
      </w:r>
      <w:r>
        <w:rPr>
          <w:color w:val="000000"/>
        </w:rPr>
        <w:t>...possible, with .....</w:t>
      </w:r>
    </w:p>
  </w:comment>
  <w:comment w:id="66" w:author="Deborah Spencer (ESO)" w:date="2024-07-15T11:51:00Z" w:initials="DS(">
    <w:p w14:paraId="203698CE" w14:textId="77777777" w:rsidR="00147B16" w:rsidRDefault="00147B16" w:rsidP="00F95691">
      <w:pPr>
        <w:pStyle w:val="CommentText"/>
      </w:pPr>
      <w:r>
        <w:rPr>
          <w:rStyle w:val="CommentReference"/>
        </w:rPr>
        <w:annotationRef/>
      </w:r>
      <w:r>
        <w:t>Doesnt make sense?</w:t>
      </w:r>
    </w:p>
  </w:comment>
  <w:comment w:id="67" w:author="Frank Kasibante (ESO)" w:date="2024-07-19T14:44:00Z" w:initials="FK(">
    <w:p w14:paraId="2AC910F9" w14:textId="77777777" w:rsidR="008F0CAE" w:rsidRDefault="008F0CAE" w:rsidP="00F95691">
      <w:pPr>
        <w:pStyle w:val="CommentText"/>
      </w:pPr>
      <w:r>
        <w:rPr>
          <w:rStyle w:val="CommentReference"/>
        </w:rPr>
        <w:annotationRef/>
      </w:r>
      <w:r>
        <w:t>Agree. Amended</w:t>
      </w:r>
    </w:p>
  </w:comment>
  <w:comment w:id="68" w:author="Creighton, Alan (Northern Powergrid)" w:date="2025-01-09T09:31:00Z" w:initials="AC">
    <w:p w14:paraId="002898EC" w14:textId="77777777" w:rsidR="00D202A6" w:rsidRDefault="00D202A6" w:rsidP="00D202A6">
      <w:pPr>
        <w:pStyle w:val="CommentText"/>
      </w:pPr>
      <w:r>
        <w:rPr>
          <w:rStyle w:val="CommentReference"/>
        </w:rPr>
        <w:annotationRef/>
      </w:r>
      <w:r>
        <w:t>In OC2, for the…..</w:t>
      </w:r>
    </w:p>
  </w:comment>
  <w:comment w:id="69" w:author="Creighton, Alan (Northern Powergrid)" w:date="2025-01-09T09:33:00Z" w:initials="AC">
    <w:p w14:paraId="3F5277B5" w14:textId="77777777" w:rsidR="00F61272" w:rsidRDefault="00423C14" w:rsidP="00F61272">
      <w:pPr>
        <w:pStyle w:val="CommentText"/>
      </w:pPr>
      <w:r>
        <w:rPr>
          <w:rStyle w:val="CommentReference"/>
        </w:rPr>
        <w:annotationRef/>
      </w:r>
      <w:r w:rsidR="00F61272">
        <w:t>...</w:t>
      </w:r>
      <w:r w:rsidR="00F61272">
        <w:rPr>
          <w:b/>
          <w:bCs/>
        </w:rPr>
        <w:t>Generator</w:t>
      </w:r>
      <w:r w:rsidR="00F61272">
        <w:t xml:space="preserve">, </w:t>
      </w:r>
      <w:r w:rsidR="00F61272">
        <w:rPr>
          <w:b/>
          <w:bCs/>
        </w:rPr>
        <w:t>Interconnector</w:t>
      </w:r>
      <w:r w:rsidR="00F61272">
        <w:t>….</w:t>
      </w:r>
    </w:p>
  </w:comment>
  <w:comment w:id="70" w:author="Creighton, Alan (Northern Powergrid)" w:date="2025-01-09T09:35:00Z" w:initials="AC">
    <w:p w14:paraId="3F8A275C" w14:textId="532DB352" w:rsidR="00423C14" w:rsidRDefault="00423C14" w:rsidP="00423C14">
      <w:pPr>
        <w:pStyle w:val="CommentText"/>
      </w:pPr>
      <w:r>
        <w:rPr>
          <w:rStyle w:val="CommentReference"/>
        </w:rPr>
        <w:annotationRef/>
      </w:r>
      <w:r>
        <w:t>Missing full stop.</w:t>
      </w:r>
    </w:p>
  </w:comment>
  <w:comment w:id="71" w:author="Creighton, Alan (Northern Powergrid)" w:date="2025-01-09T09:35:00Z" w:initials="AC">
    <w:p w14:paraId="1DB26E65" w14:textId="77777777" w:rsidR="00423C14" w:rsidRDefault="00423C14" w:rsidP="00423C14">
      <w:pPr>
        <w:pStyle w:val="CommentText"/>
      </w:pPr>
      <w:r>
        <w:rPr>
          <w:rStyle w:val="CommentReference"/>
        </w:rPr>
        <w:annotationRef/>
      </w:r>
      <w:r>
        <w:t>‘a’ is superflous</w:t>
      </w:r>
    </w:p>
  </w:comment>
  <w:comment w:id="74" w:author="Creighton, Alan (Northern Powergrid)" w:date="2025-01-09T09:38:00Z" w:initials="AC">
    <w:p w14:paraId="7C9B337D" w14:textId="77777777" w:rsidR="007A2C0D" w:rsidRDefault="00423C14" w:rsidP="007A2C0D">
      <w:pPr>
        <w:pStyle w:val="CommentText"/>
      </w:pPr>
      <w:r>
        <w:rPr>
          <w:rStyle w:val="CommentReference"/>
        </w:rPr>
        <w:annotationRef/>
      </w:r>
      <w:r w:rsidR="007A2C0D">
        <w:t>Is it possible to be consistent in the document about whether items in a list have a ‘.’ or a ‘,’ or preferably a ‘;’ at the end?</w:t>
      </w:r>
    </w:p>
  </w:comment>
  <w:comment w:id="75" w:author="Creighton, Alan (Northern Powergrid)" w:date="2025-01-09T09:40:00Z" w:initials="AC">
    <w:p w14:paraId="3A04B240" w14:textId="77777777" w:rsidR="007A2C0D" w:rsidRDefault="00423C14" w:rsidP="007A2C0D">
      <w:pPr>
        <w:pStyle w:val="CommentText"/>
      </w:pPr>
      <w:r>
        <w:rPr>
          <w:rStyle w:val="CommentReference"/>
        </w:rPr>
        <w:annotationRef/>
      </w:r>
      <w:r w:rsidR="007A2C0D">
        <w:t xml:space="preserve">...provided under their </w:t>
      </w:r>
      <w:r w:rsidR="007A2C0D">
        <w:rPr>
          <w:b/>
          <w:bCs/>
        </w:rPr>
        <w:t>User</w:t>
      </w:r>
      <w:r w:rsidR="007A2C0D">
        <w:t xml:space="preserve"> role in …..</w:t>
      </w:r>
    </w:p>
  </w:comment>
  <w:comment w:id="76" w:author="Creighton, Alan (Northern Powergrid)" w:date="2025-01-09T09:42:00Z" w:initials="AC">
    <w:p w14:paraId="5807B2A4" w14:textId="6F85C95D" w:rsidR="00423C14" w:rsidRDefault="00423C14" w:rsidP="00423C14">
      <w:pPr>
        <w:pStyle w:val="CommentText"/>
      </w:pPr>
      <w:r>
        <w:rPr>
          <w:rStyle w:val="CommentReference"/>
        </w:rPr>
        <w:annotationRef/>
      </w:r>
      <w:r>
        <w:t>Replace . with :</w:t>
      </w:r>
    </w:p>
  </w:comment>
  <w:comment w:id="77" w:author="Creighton, Alan (Northern Powergrid)" w:date="2025-01-09T09:42:00Z" w:initials="AC">
    <w:p w14:paraId="6562A6A7" w14:textId="77777777" w:rsidR="00423C14" w:rsidRDefault="00423C14" w:rsidP="00423C14">
      <w:pPr>
        <w:pStyle w:val="CommentText"/>
      </w:pPr>
      <w:r>
        <w:rPr>
          <w:rStyle w:val="CommentReference"/>
        </w:rPr>
        <w:annotationRef/>
      </w:r>
      <w:r>
        <w:t>Is there a need for these brackets - this is a list.</w:t>
      </w:r>
    </w:p>
  </w:comment>
  <w:comment w:id="82" w:author="Deborah Spencer (ESO)" w:date="2024-07-15T11:54:00Z" w:initials="DS(">
    <w:p w14:paraId="2D9C9EEC" w14:textId="7C3433A8" w:rsidR="00464688" w:rsidRDefault="00464688" w:rsidP="00F95691">
      <w:pPr>
        <w:pStyle w:val="CommentText"/>
      </w:pPr>
      <w:r>
        <w:rPr>
          <w:rStyle w:val="CommentReference"/>
        </w:rPr>
        <w:annotationRef/>
      </w:r>
      <w:r>
        <w:t xml:space="preserve">Alans comment  - </w:t>
      </w:r>
      <w:r>
        <w:rPr>
          <w:color w:val="000000"/>
        </w:rPr>
        <w:t>Given that in the LHS column the generator comes before the interconnector owner, it would be better in the RHS column if their plant followed the same order</w:t>
      </w:r>
    </w:p>
  </w:comment>
  <w:comment w:id="83" w:author="Frank Kasibante (ESO)" w:date="2024-07-19T14:49:00Z" w:initials="FK(">
    <w:p w14:paraId="40569317" w14:textId="77777777" w:rsidR="000575B8" w:rsidRDefault="000575B8" w:rsidP="00F95691">
      <w:pPr>
        <w:pStyle w:val="CommentText"/>
      </w:pPr>
      <w:r>
        <w:rPr>
          <w:rStyle w:val="CommentReference"/>
        </w:rPr>
        <w:annotationRef/>
      </w:r>
      <w:r>
        <w:t>Agree. Amended accordingly</w:t>
      </w:r>
    </w:p>
  </w:comment>
  <w:comment w:id="84" w:author="Deborah Spencer (ESO)" w:date="2024-07-15T11:55:00Z" w:initials="DS(">
    <w:p w14:paraId="7693B216" w14:textId="349E61D8" w:rsidR="006D2867" w:rsidRDefault="006D2867" w:rsidP="00F95691">
      <w:pPr>
        <w:pStyle w:val="CommentText"/>
      </w:pPr>
      <w:r>
        <w:rPr>
          <w:rStyle w:val="CommentReference"/>
        </w:rPr>
        <w:annotationRef/>
      </w:r>
      <w:r>
        <w:t>Alans comment  - i</w:t>
      </w:r>
      <w:r>
        <w:rPr>
          <w:color w:val="000000"/>
        </w:rPr>
        <w:t>nconsistent spacing between c) and d)</w:t>
      </w:r>
    </w:p>
  </w:comment>
  <w:comment w:id="85" w:author="Frank Kasibante (ESO)" w:date="2024-07-26T10:18:00Z" w:initials="FK(">
    <w:p w14:paraId="64D14D08" w14:textId="77777777" w:rsidR="0075294E" w:rsidRDefault="0075294E">
      <w:pPr>
        <w:pStyle w:val="CommentText"/>
      </w:pPr>
      <w:r>
        <w:rPr>
          <w:rStyle w:val="CommentReference"/>
        </w:rPr>
        <w:annotationRef/>
      </w:r>
      <w:r>
        <w:t>Agree. Resolved</w:t>
      </w:r>
    </w:p>
  </w:comment>
  <w:comment w:id="86" w:author="Deborah Spencer (ESO)" w:date="2024-07-15T11:55:00Z" w:initials="DS(">
    <w:p w14:paraId="3341D978" w14:textId="600358EE" w:rsidR="00657E5F" w:rsidRDefault="00657E5F" w:rsidP="00F95691">
      <w:pPr>
        <w:pStyle w:val="CommentText"/>
      </w:pPr>
      <w:r>
        <w:rPr>
          <w:rStyle w:val="CommentReference"/>
        </w:rPr>
        <w:annotationRef/>
      </w:r>
      <w:r>
        <w:t xml:space="preserve">Alans comment - </w:t>
      </w:r>
      <w:r>
        <w:rPr>
          <w:color w:val="000000"/>
        </w:rPr>
        <w:t>The concept of Output Usable is confusing to me if only as it implies that there is some generation output that may not be usable.</w:t>
      </w:r>
    </w:p>
  </w:comment>
  <w:comment w:id="87" w:author="Frank Kasibante (ESO)" w:date="2024-07-19T14:59:00Z" w:initials="FK(">
    <w:p w14:paraId="7FEBECD9" w14:textId="77777777" w:rsidR="008C1630" w:rsidRDefault="00D40722" w:rsidP="0035669C">
      <w:pPr>
        <w:pStyle w:val="CommentText"/>
      </w:pPr>
      <w:r>
        <w:rPr>
          <w:rStyle w:val="CommentReference"/>
        </w:rPr>
        <w:annotationRef/>
      </w:r>
      <w:r w:rsidR="008C1630">
        <w:t>Agree. SME proposes to leave as is because of unintended consequences that could otherwise arise.</w:t>
      </w:r>
    </w:p>
  </w:comment>
  <w:comment w:id="88" w:author="Creighton, Alan (Northern Powergrid)" w:date="2025-01-09T10:27:00Z" w:initials="AC">
    <w:p w14:paraId="7E97B0B5" w14:textId="77777777" w:rsidR="004654EE" w:rsidRDefault="004654EE" w:rsidP="004654EE">
      <w:pPr>
        <w:pStyle w:val="CommentText"/>
      </w:pPr>
      <w:r>
        <w:rPr>
          <w:rStyle w:val="CommentReference"/>
        </w:rPr>
        <w:annotationRef/>
      </w:r>
      <w:r>
        <w:t>Unbold comma</w:t>
      </w:r>
    </w:p>
  </w:comment>
  <w:comment w:id="91" w:author="Creighton, Alan (Northern Powergrid)" w:date="2025-01-09T10:29:00Z" w:initials="AC">
    <w:p w14:paraId="34F94B41" w14:textId="77777777" w:rsidR="004654EE" w:rsidRDefault="004654EE" w:rsidP="004654EE">
      <w:pPr>
        <w:pStyle w:val="CommentText"/>
      </w:pPr>
      <w:r>
        <w:rPr>
          <w:rStyle w:val="CommentReference"/>
        </w:rPr>
        <w:annotationRef/>
      </w:r>
      <w:r>
        <w:t>Delete space</w:t>
      </w:r>
    </w:p>
  </w:comment>
  <w:comment w:id="93" w:author="Creighton, Alan (Northern Powergrid)" w:date="2025-01-09T10:30:00Z" w:initials="AC">
    <w:p w14:paraId="43414881" w14:textId="77777777" w:rsidR="004654EE" w:rsidRDefault="004654EE" w:rsidP="004654EE">
      <w:pPr>
        <w:pStyle w:val="CommentText"/>
      </w:pPr>
      <w:r>
        <w:rPr>
          <w:rStyle w:val="CommentReference"/>
        </w:rPr>
        <w:annotationRef/>
      </w:r>
      <w:r>
        <w:t>...</w:t>
      </w:r>
      <w:r>
        <w:rPr>
          <w:b/>
          <w:bCs/>
        </w:rPr>
        <w:t>Contractors</w:t>
      </w:r>
      <w:r>
        <w:t>….  (plural)</w:t>
      </w:r>
    </w:p>
  </w:comment>
  <w:comment w:id="94" w:author="Deborah Spencer (ESO)" w:date="2024-07-15T11:58:00Z" w:initials="DS(">
    <w:p w14:paraId="2FF45BED" w14:textId="7F3E1ECB" w:rsidR="001131BA" w:rsidRDefault="001131BA" w:rsidP="00F95691">
      <w:pPr>
        <w:pStyle w:val="CommentText"/>
      </w:pPr>
      <w:r>
        <w:rPr>
          <w:rStyle w:val="CommentReference"/>
        </w:rPr>
        <w:annotationRef/>
      </w:r>
      <w:r>
        <w:t xml:space="preserve">Alans comment - </w:t>
      </w:r>
      <w:r>
        <w:rPr>
          <w:color w:val="000000"/>
        </w:rPr>
        <w:t>delete 'level' as elsewhere the term availability is used on its own.</w:t>
      </w:r>
      <w:r>
        <w:t xml:space="preserve"> </w:t>
      </w:r>
    </w:p>
  </w:comment>
  <w:comment w:id="95" w:author="Frank Kasibante (ESO)" w:date="2024-07-19T15:13:00Z" w:initials="FK(">
    <w:p w14:paraId="10309182" w14:textId="77777777" w:rsidR="007874C8" w:rsidRDefault="007874C8" w:rsidP="00F95691">
      <w:pPr>
        <w:pStyle w:val="CommentText"/>
      </w:pPr>
      <w:r>
        <w:rPr>
          <w:rStyle w:val="CommentReference"/>
        </w:rPr>
        <w:annotationRef/>
      </w:r>
      <w:r>
        <w:t>Agree. Deleted</w:t>
      </w:r>
    </w:p>
  </w:comment>
  <w:comment w:id="96" w:author="Creighton, Alan (Northern Powergrid)" w:date="2025-01-09T10:31:00Z" w:initials="AC">
    <w:p w14:paraId="5CDEE9AC" w14:textId="77777777" w:rsidR="004654EE" w:rsidRDefault="004654EE" w:rsidP="004654EE">
      <w:pPr>
        <w:pStyle w:val="CommentText"/>
      </w:pPr>
      <w:r>
        <w:rPr>
          <w:rStyle w:val="CommentReference"/>
        </w:rPr>
        <w:annotationRef/>
      </w:r>
      <w:r>
        <w:t>..</w:t>
      </w:r>
      <w:r>
        <w:rPr>
          <w:b/>
          <w:bCs/>
        </w:rPr>
        <w:t>Contractors</w:t>
      </w:r>
      <w:r>
        <w:t>….  (plural)</w:t>
      </w:r>
    </w:p>
  </w:comment>
  <w:comment w:id="101" w:author="Creighton, Alan (Northern Powergrid)" w:date="2025-01-09T10:34:00Z" w:initials="AC">
    <w:p w14:paraId="269118D0" w14:textId="77777777" w:rsidR="004654EE" w:rsidRDefault="004654EE" w:rsidP="004654EE">
      <w:pPr>
        <w:pStyle w:val="CommentText"/>
      </w:pPr>
      <w:r>
        <w:rPr>
          <w:rStyle w:val="CommentReference"/>
        </w:rPr>
        <w:annotationRef/>
      </w:r>
      <w:r>
        <w:t>Consistent spacing between parags</w:t>
      </w:r>
    </w:p>
  </w:comment>
  <w:comment w:id="102" w:author="Creighton, Alan (Northern Powergrid)" w:date="2025-01-09T10:35:00Z" w:initials="AC">
    <w:p w14:paraId="6CCFE9EA" w14:textId="77777777" w:rsidR="009A0E94" w:rsidRDefault="009A0E94" w:rsidP="009A0E94">
      <w:pPr>
        <w:pStyle w:val="CommentText"/>
      </w:pPr>
      <w:r>
        <w:rPr>
          <w:rStyle w:val="CommentReference"/>
        </w:rPr>
        <w:annotationRef/>
      </w:r>
      <w:r>
        <w:t xml:space="preserve">...which have generating </w:t>
      </w:r>
      <w:r>
        <w:rPr>
          <w:b/>
          <w:bCs/>
        </w:rPr>
        <w:t>Plant</w:t>
      </w:r>
      <w:r>
        <w:t xml:space="preserve"> subject…..</w:t>
      </w:r>
    </w:p>
    <w:p w14:paraId="7F4DA1FA" w14:textId="77777777" w:rsidR="009A0E94" w:rsidRDefault="009A0E94" w:rsidP="009A0E94">
      <w:pPr>
        <w:pStyle w:val="CommentText"/>
      </w:pPr>
    </w:p>
    <w:p w14:paraId="04CE342E" w14:textId="77777777" w:rsidR="009A0E94" w:rsidRDefault="009A0E94" w:rsidP="009A0E94">
      <w:pPr>
        <w:pStyle w:val="CommentText"/>
      </w:pPr>
      <w:r>
        <w:t>Plant rather than people are subject to outages</w:t>
      </w:r>
    </w:p>
  </w:comment>
  <w:comment w:id="104" w:author="Deborah Spencer (ESO)" w:date="2024-07-15T12:00:00Z" w:initials="DS(">
    <w:p w14:paraId="254FA346" w14:textId="5B67ACBD" w:rsidR="001A7804" w:rsidRDefault="001A7804" w:rsidP="00F95691">
      <w:pPr>
        <w:pStyle w:val="CommentText"/>
      </w:pPr>
      <w:r>
        <w:rPr>
          <w:rStyle w:val="CommentReference"/>
        </w:rPr>
        <w:annotationRef/>
      </w:r>
      <w:r>
        <w:t xml:space="preserve">Alans comment - </w:t>
      </w:r>
      <w:r>
        <w:rPr>
          <w:color w:val="000000"/>
        </w:rPr>
        <w:t>Is the GCode style for the first parag refs to be a), b),  c) etc not (i), (ii)?</w:t>
      </w:r>
    </w:p>
  </w:comment>
  <w:comment w:id="105" w:author="Frank Kasibante (ESO)" w:date="2024-07-26T10:39:00Z" w:initials="FK(">
    <w:p w14:paraId="3340602A" w14:textId="77777777" w:rsidR="00965B30" w:rsidRDefault="0056486D">
      <w:pPr>
        <w:pStyle w:val="CommentText"/>
      </w:pPr>
      <w:r>
        <w:rPr>
          <w:rStyle w:val="CommentReference"/>
        </w:rPr>
        <w:annotationRef/>
      </w:r>
      <w:r w:rsidR="00965B30">
        <w:t>Agree. Looked at house style across the entire text to amend for consistency</w:t>
      </w:r>
    </w:p>
  </w:comment>
  <w:comment w:id="107" w:author="Creighton, Alan (Northern Powergrid)" w:date="2025-01-09T10:39:00Z" w:initials="AC">
    <w:p w14:paraId="70F97FFC" w14:textId="77777777" w:rsidR="009A0E94" w:rsidRDefault="009A0E94" w:rsidP="009A0E94">
      <w:pPr>
        <w:pStyle w:val="CommentText"/>
      </w:pPr>
      <w:r>
        <w:rPr>
          <w:rStyle w:val="CommentReference"/>
        </w:rPr>
        <w:annotationRef/>
      </w:r>
      <w:r>
        <w:t>‘and’ should be replaced by a comma</w:t>
      </w:r>
    </w:p>
  </w:comment>
  <w:comment w:id="108" w:author="Creighton, Alan (Northern Powergrid)" w:date="2025-01-09T10:38:00Z" w:initials="AC">
    <w:p w14:paraId="44A42B84" w14:textId="1296E733" w:rsidR="009A0E94" w:rsidRDefault="009A0E94" w:rsidP="009A0E94">
      <w:pPr>
        <w:pStyle w:val="CommentText"/>
      </w:pPr>
      <w:r>
        <w:rPr>
          <w:rStyle w:val="CommentReference"/>
        </w:rPr>
        <w:annotationRef/>
      </w:r>
      <w:r>
        <w:t>plural</w:t>
      </w:r>
    </w:p>
  </w:comment>
  <w:comment w:id="109" w:author="Deborah Spencer (ESO)" w:date="2024-07-15T12:00:00Z" w:initials="DS(">
    <w:p w14:paraId="18CEC412" w14:textId="21274E96" w:rsidR="009B0F2B" w:rsidRDefault="009B0F2B" w:rsidP="00F95691">
      <w:pPr>
        <w:pStyle w:val="CommentText"/>
      </w:pPr>
      <w:r>
        <w:rPr>
          <w:rStyle w:val="CommentReference"/>
        </w:rPr>
        <w:annotationRef/>
      </w:r>
      <w:r>
        <w:t xml:space="preserve">Alan comment - </w:t>
      </w:r>
      <w:r>
        <w:rPr>
          <w:color w:val="000000"/>
        </w:rPr>
        <w:t>Check the house style</w:t>
      </w:r>
    </w:p>
  </w:comment>
  <w:comment w:id="110" w:author="Deborah Spencer (ESO)" w:date="2024-07-15T12:01:00Z" w:initials="DS(">
    <w:p w14:paraId="2E7A8F78" w14:textId="77777777" w:rsidR="002562D8" w:rsidRDefault="002562D8" w:rsidP="00F95691">
      <w:pPr>
        <w:pStyle w:val="CommentText"/>
      </w:pPr>
      <w:r>
        <w:rPr>
          <w:rStyle w:val="CommentReference"/>
        </w:rPr>
        <w:annotationRef/>
      </w:r>
      <w:r>
        <w:t xml:space="preserve">Alans comment - </w:t>
      </w:r>
      <w:r>
        <w:rPr>
          <w:color w:val="000000"/>
        </w:rPr>
        <w:t>Suggest delete as the acronym isn't used.</w:t>
      </w:r>
    </w:p>
  </w:comment>
  <w:comment w:id="111" w:author="Frank Kasibante (ESO)" w:date="2024-07-19T15:58:00Z" w:initials="FK(">
    <w:p w14:paraId="4C9DEF5A" w14:textId="77777777" w:rsidR="00271AA1" w:rsidRDefault="00271AA1" w:rsidP="00F95691">
      <w:pPr>
        <w:pStyle w:val="CommentText"/>
      </w:pPr>
      <w:r>
        <w:rPr>
          <w:rStyle w:val="CommentReference"/>
        </w:rPr>
        <w:annotationRef/>
      </w:r>
      <w:r>
        <w:t>Agree. Acronym has been deleted</w:t>
      </w:r>
    </w:p>
  </w:comment>
  <w:comment w:id="114" w:author="Frank Kasibante (NESO)" w:date="2024-10-07T14:10:00Z" w:initials="FK(">
    <w:p w14:paraId="0CAFBBB6" w14:textId="77777777" w:rsidR="001E7393" w:rsidRDefault="001E7393">
      <w:pPr>
        <w:pStyle w:val="CommentText"/>
      </w:pPr>
      <w:r>
        <w:rPr>
          <w:rStyle w:val="CommentReference"/>
        </w:rPr>
        <w:annotationRef/>
      </w:r>
      <w:r>
        <w:t>Align formatting</w:t>
      </w:r>
    </w:p>
  </w:comment>
  <w:comment w:id="115" w:author="Frank Kasibante (NESO)" w:date="2024-10-11T12:04:00Z" w:initials="FK(">
    <w:p w14:paraId="55025659" w14:textId="77777777" w:rsidR="009A7DC8" w:rsidRDefault="009A7DC8">
      <w:pPr>
        <w:pStyle w:val="CommentText"/>
      </w:pPr>
      <w:r>
        <w:rPr>
          <w:rStyle w:val="CommentReference"/>
        </w:rPr>
        <w:annotationRef/>
      </w:r>
      <w:r>
        <w:t>Done</w:t>
      </w:r>
    </w:p>
  </w:comment>
  <w:comment w:id="116" w:author="Deborah Spencer (ESO)" w:date="2024-07-15T12:02:00Z" w:initials="DS(">
    <w:p w14:paraId="3BADDB14" w14:textId="7DBB7B40" w:rsidR="00C46107" w:rsidRDefault="00C46107" w:rsidP="00F95691">
      <w:pPr>
        <w:pStyle w:val="CommentText"/>
      </w:pPr>
      <w:r>
        <w:rPr>
          <w:rStyle w:val="CommentReference"/>
        </w:rPr>
        <w:annotationRef/>
      </w:r>
      <w:r>
        <w:t xml:space="preserve">Alans comments - </w:t>
      </w:r>
      <w:r>
        <w:rPr>
          <w:color w:val="000000"/>
        </w:rPr>
        <w:t>This is a continuation of the sentence so shouldn't be upper case.</w:t>
      </w:r>
    </w:p>
  </w:comment>
  <w:comment w:id="117" w:author="Frank Kasibante (ESO)" w:date="2024-07-21T14:38:00Z" w:initials="FK(">
    <w:p w14:paraId="67DF1C8D" w14:textId="77777777" w:rsidR="009E79B2" w:rsidRDefault="009E79B2" w:rsidP="00F95691">
      <w:pPr>
        <w:pStyle w:val="CommentText"/>
      </w:pPr>
      <w:r>
        <w:rPr>
          <w:rStyle w:val="CommentReference"/>
        </w:rPr>
        <w:annotationRef/>
      </w:r>
      <w:r>
        <w:t>Agree. Amended accordingly.</w:t>
      </w:r>
    </w:p>
  </w:comment>
  <w:comment w:id="118" w:author="Creighton, Alan (Northern Powergrid)" w:date="2025-01-09T10:40:00Z" w:initials="AC">
    <w:p w14:paraId="055AFADD" w14:textId="77777777" w:rsidR="009A0E94" w:rsidRDefault="009A0E94" w:rsidP="009A0E94">
      <w:pPr>
        <w:pStyle w:val="CommentText"/>
      </w:pPr>
      <w:r>
        <w:rPr>
          <w:rStyle w:val="CommentReference"/>
        </w:rPr>
        <w:annotationRef/>
      </w:r>
      <w:r>
        <w:t>‘and’ should be replaced by a comma</w:t>
      </w:r>
    </w:p>
  </w:comment>
  <w:comment w:id="119" w:author="Creighton, Alan (Northern Powergrid)" w:date="2025-01-09T10:42:00Z" w:initials="AC">
    <w:p w14:paraId="52219ABE" w14:textId="77777777" w:rsidR="009A0E94" w:rsidRDefault="009A0E94" w:rsidP="009A0E94">
      <w:pPr>
        <w:pStyle w:val="CommentText"/>
      </w:pPr>
      <w:r>
        <w:rPr>
          <w:rStyle w:val="CommentReference"/>
        </w:rPr>
        <w:annotationRef/>
      </w:r>
      <w:r>
        <w:t>‘and’ should be replaced by a comma</w:t>
      </w:r>
    </w:p>
  </w:comment>
  <w:comment w:id="120" w:author="Deborah Spencer (ESO)" w:date="2024-07-15T12:02:00Z" w:initials="DS(">
    <w:p w14:paraId="562E94A2" w14:textId="4957AE59" w:rsidR="00E212CB" w:rsidRDefault="00E212CB" w:rsidP="00F95691">
      <w:pPr>
        <w:pStyle w:val="CommentText"/>
      </w:pPr>
      <w:r>
        <w:rPr>
          <w:rStyle w:val="CommentReference"/>
        </w:rPr>
        <w:annotationRef/>
      </w:r>
      <w:r>
        <w:t xml:space="preserve">Alans comment - </w:t>
      </w:r>
      <w:r>
        <w:rPr>
          <w:color w:val="000000"/>
        </w:rPr>
        <w:t>House style</w:t>
      </w:r>
    </w:p>
  </w:comment>
  <w:comment w:id="121" w:author="Frank Kasibante (ESO)" w:date="2024-07-26T10:50:00Z" w:initials="FK(">
    <w:p w14:paraId="38B12BCD" w14:textId="77777777" w:rsidR="00764EAB" w:rsidRDefault="00764EAB">
      <w:pPr>
        <w:pStyle w:val="CommentText"/>
      </w:pPr>
      <w:r>
        <w:rPr>
          <w:rStyle w:val="CommentReference"/>
        </w:rPr>
        <w:annotationRef/>
      </w:r>
      <w:r>
        <w:t>Agree. Has been amended</w:t>
      </w:r>
    </w:p>
  </w:comment>
  <w:comment w:id="122" w:author="Deborah Spencer (ESO)" w:date="2024-07-15T12:03:00Z" w:initials="DS(">
    <w:p w14:paraId="46EF15EF" w14:textId="5F4C54DA" w:rsidR="00632205" w:rsidRDefault="00632205">
      <w:pPr>
        <w:pStyle w:val="CommentText"/>
      </w:pPr>
      <w:r>
        <w:rPr>
          <w:rStyle w:val="CommentReference"/>
        </w:rPr>
        <w:annotationRef/>
      </w:r>
      <w:r>
        <w:t xml:space="preserve">Alans comment - </w:t>
      </w:r>
      <w:r>
        <w:rPr>
          <w:color w:val="000000"/>
        </w:rPr>
        <w:t>I know this is the existing text, but the dentition of output usable refers to Gensets and the definition of Gensets is wider than just Generating units - eg includes Power Part Modules.</w:t>
      </w:r>
    </w:p>
    <w:p w14:paraId="5D295E18" w14:textId="77777777" w:rsidR="00632205" w:rsidRDefault="00632205">
      <w:pPr>
        <w:pStyle w:val="CommentText"/>
      </w:pPr>
    </w:p>
    <w:p w14:paraId="58213886" w14:textId="77777777" w:rsidR="00632205" w:rsidRDefault="00632205" w:rsidP="00F95691">
      <w:pPr>
        <w:pStyle w:val="CommentText"/>
      </w:pPr>
      <w:r>
        <w:rPr>
          <w:color w:val="000000"/>
        </w:rPr>
        <w:t>Are we sure this is correct?</w:t>
      </w:r>
    </w:p>
  </w:comment>
  <w:comment w:id="123" w:author="Frank Kasibante (ESO)" w:date="2024-07-25T15:27:00Z" w:initials="FK(">
    <w:p w14:paraId="6926FF28" w14:textId="77777777" w:rsidR="0051272B" w:rsidRDefault="0051272B" w:rsidP="00F95691">
      <w:pPr>
        <w:pStyle w:val="CommentText"/>
      </w:pPr>
      <w:r>
        <w:rPr>
          <w:rStyle w:val="CommentReference"/>
        </w:rPr>
        <w:annotationRef/>
      </w:r>
      <w:r>
        <w:t>Generating Units are subsets of Gensets, thus covered under Output Usable definition</w:t>
      </w:r>
    </w:p>
  </w:comment>
  <w:comment w:id="124" w:author="Deborah Spencer (ESO)" w:date="2024-07-15T12:04:00Z" w:initials="DS(">
    <w:p w14:paraId="0CBF2E95" w14:textId="4713791C" w:rsidR="00B559F7" w:rsidRDefault="00B559F7" w:rsidP="00F95691">
      <w:pPr>
        <w:pStyle w:val="CommentText"/>
      </w:pPr>
      <w:r>
        <w:rPr>
          <w:rStyle w:val="CommentReference"/>
        </w:rPr>
        <w:annotationRef/>
      </w:r>
      <w:r>
        <w:t xml:space="preserve">Alans comment - ditto </w:t>
      </w:r>
    </w:p>
  </w:comment>
  <w:comment w:id="125" w:author="Frank Kasibante (ESO)" w:date="2024-07-25T15:27:00Z" w:initials="FK(">
    <w:p w14:paraId="2F1CF95A" w14:textId="77777777" w:rsidR="003D4A5F" w:rsidRDefault="0051272B" w:rsidP="00F95691">
      <w:pPr>
        <w:pStyle w:val="CommentText"/>
      </w:pPr>
      <w:r>
        <w:rPr>
          <w:rStyle w:val="CommentReference"/>
        </w:rPr>
        <w:annotationRef/>
      </w:r>
      <w:r w:rsidR="003D4A5F">
        <w:t>Generating Units are a subset of Gensets as covered above</w:t>
      </w:r>
    </w:p>
  </w:comment>
  <w:comment w:id="126" w:author="Deborah Spencer (ESO)" w:date="2024-07-15T12:04:00Z" w:initials="DS(">
    <w:p w14:paraId="3BF68930" w14:textId="78E37839" w:rsidR="008552BB" w:rsidRDefault="008552BB" w:rsidP="00F95691">
      <w:pPr>
        <w:pStyle w:val="CommentText"/>
      </w:pPr>
      <w:r>
        <w:rPr>
          <w:rStyle w:val="CommentReference"/>
        </w:rPr>
        <w:annotationRef/>
      </w:r>
      <w:r>
        <w:t xml:space="preserve">Alans Comment - ditto </w:t>
      </w:r>
    </w:p>
  </w:comment>
  <w:comment w:id="127" w:author="Frank Kasibante (ESO)" w:date="2024-07-25T15:28:00Z" w:initials="FK(">
    <w:p w14:paraId="5BB5EAE0" w14:textId="77777777" w:rsidR="003D4A5F" w:rsidRDefault="003D4A5F" w:rsidP="00F95691">
      <w:pPr>
        <w:pStyle w:val="CommentText"/>
      </w:pPr>
      <w:r>
        <w:rPr>
          <w:rStyle w:val="CommentReference"/>
        </w:rPr>
        <w:annotationRef/>
      </w:r>
      <w:r>
        <w:t>Generating Units are a subset of Gensets as covered above</w:t>
      </w:r>
    </w:p>
  </w:comment>
  <w:comment w:id="128" w:author="Deborah Spencer (ESO)" w:date="2024-07-15T12:18:00Z" w:initials="DS(">
    <w:p w14:paraId="14CD88A0" w14:textId="4AC448CA" w:rsidR="00A60BAF" w:rsidRDefault="00A60BAF">
      <w:pPr>
        <w:pStyle w:val="CommentText"/>
      </w:pPr>
      <w:r>
        <w:rPr>
          <w:rStyle w:val="CommentReference"/>
        </w:rPr>
        <w:annotationRef/>
      </w:r>
      <w:r>
        <w:t xml:space="preserve">Alans comment - </w:t>
      </w:r>
      <w:r>
        <w:rPr>
          <w:color w:val="000000"/>
        </w:rPr>
        <w:t>This is not a defined term.  Surplus is.</w:t>
      </w:r>
    </w:p>
    <w:p w14:paraId="2BFF16BA" w14:textId="77777777" w:rsidR="00A60BAF" w:rsidRDefault="00A60BAF">
      <w:pPr>
        <w:pStyle w:val="CommentText"/>
      </w:pPr>
    </w:p>
    <w:p w14:paraId="451457E8" w14:textId="77777777" w:rsidR="00A60BAF" w:rsidRDefault="00A60BAF" w:rsidP="00F95691">
      <w:pPr>
        <w:pStyle w:val="CommentText"/>
      </w:pPr>
      <w:r>
        <w:rPr>
          <w:color w:val="000000"/>
        </w:rPr>
        <w:t xml:space="preserve">I think this should be ..generating </w:t>
      </w:r>
      <w:r>
        <w:rPr>
          <w:b/>
          <w:bCs/>
          <w:color w:val="000000"/>
        </w:rPr>
        <w:t>Surplus</w:t>
      </w:r>
      <w:r>
        <w:rPr>
          <w:color w:val="000000"/>
        </w:rPr>
        <w:t>...</w:t>
      </w:r>
    </w:p>
  </w:comment>
  <w:comment w:id="129" w:author="Frank Kasibante (ESO)" w:date="2024-07-21T14:40:00Z" w:initials="FK(">
    <w:p w14:paraId="50E8EF77" w14:textId="77777777" w:rsidR="00A1377C" w:rsidRDefault="00A1377C" w:rsidP="00F95691">
      <w:pPr>
        <w:pStyle w:val="CommentText"/>
      </w:pPr>
      <w:r>
        <w:rPr>
          <w:rStyle w:val="CommentReference"/>
        </w:rPr>
        <w:annotationRef/>
      </w:r>
      <w:r>
        <w:t>Agree. Amended accordingly</w:t>
      </w:r>
    </w:p>
  </w:comment>
  <w:comment w:id="130" w:author="Creighton, Alan (Northern Powergrid)" w:date="2025-01-09T10:42:00Z" w:initials="AC">
    <w:p w14:paraId="3EC0AE25" w14:textId="77777777" w:rsidR="009A0E94" w:rsidRDefault="009A0E94" w:rsidP="009A0E94">
      <w:pPr>
        <w:pStyle w:val="CommentText"/>
      </w:pPr>
      <w:r>
        <w:rPr>
          <w:rStyle w:val="CommentReference"/>
        </w:rPr>
        <w:annotationRef/>
      </w:r>
      <w:r>
        <w:t>This (or this)</w:t>
      </w:r>
    </w:p>
  </w:comment>
  <w:comment w:id="132" w:author="Deborah Spencer (ESO)" w:date="2024-07-15T12:19:00Z" w:initials="DS(">
    <w:p w14:paraId="5FFD0BB5" w14:textId="01D0EE21" w:rsidR="00F6303F" w:rsidRDefault="00F6303F" w:rsidP="00F95691">
      <w:pPr>
        <w:pStyle w:val="CommentText"/>
      </w:pPr>
      <w:r>
        <w:rPr>
          <w:rStyle w:val="CommentReference"/>
        </w:rPr>
        <w:annotationRef/>
      </w:r>
      <w:r>
        <w:t xml:space="preserve">Alans comment - </w:t>
      </w:r>
      <w:r>
        <w:rPr>
          <w:color w:val="000000"/>
        </w:rPr>
        <w:t>Indent alignment</w:t>
      </w:r>
    </w:p>
  </w:comment>
  <w:comment w:id="133" w:author="Frank Kasibante (ESO)" w:date="2024-07-26T10:53:00Z" w:initials="FK(">
    <w:p w14:paraId="7E2965D1" w14:textId="77777777" w:rsidR="00161A5D" w:rsidRDefault="00161A5D">
      <w:pPr>
        <w:pStyle w:val="CommentText"/>
      </w:pPr>
      <w:r>
        <w:rPr>
          <w:rStyle w:val="CommentReference"/>
        </w:rPr>
        <w:annotationRef/>
      </w:r>
      <w:r>
        <w:t>Agree. Amended</w:t>
      </w:r>
    </w:p>
  </w:comment>
  <w:comment w:id="134" w:author="Creighton, Alan (Northern Powergrid)" w:date="2025-01-09T10:45:00Z" w:initials="AC">
    <w:p w14:paraId="698D45CB" w14:textId="77777777" w:rsidR="00B27438" w:rsidRDefault="00B27438" w:rsidP="00B27438">
      <w:pPr>
        <w:pStyle w:val="CommentText"/>
      </w:pPr>
      <w:r>
        <w:rPr>
          <w:rStyle w:val="CommentReference"/>
        </w:rPr>
        <w:annotationRef/>
      </w:r>
      <w:r>
        <w:t>Do we mean OC2.3.1.2.6.b) rather than ii (yes)</w:t>
      </w:r>
    </w:p>
  </w:comment>
  <w:comment w:id="135" w:author="Creighton, Alan (Northern Powergrid)" w:date="2025-01-09T10:46:00Z" w:initials="AC">
    <w:p w14:paraId="514A5BE0" w14:textId="77777777" w:rsidR="00B27438" w:rsidRDefault="00B27438" w:rsidP="00B27438">
      <w:pPr>
        <w:pStyle w:val="CommentText"/>
      </w:pPr>
      <w:r>
        <w:rPr>
          <w:rStyle w:val="CommentReference"/>
        </w:rPr>
        <w:annotationRef/>
      </w:r>
      <w:r>
        <w:t>Space between paragraphs should be consistent.</w:t>
      </w:r>
    </w:p>
  </w:comment>
  <w:comment w:id="136" w:author="Frank Kasibante (NESO)" w:date="2024-10-07T14:10:00Z" w:initials="FK(">
    <w:p w14:paraId="2D4017AA" w14:textId="2E66F8C6" w:rsidR="005737B3" w:rsidRDefault="007231B5" w:rsidP="00397CC5">
      <w:pPr>
        <w:pStyle w:val="CommentText"/>
      </w:pPr>
      <w:r>
        <w:rPr>
          <w:rStyle w:val="CommentReference"/>
        </w:rPr>
        <w:annotationRef/>
      </w:r>
      <w:r w:rsidR="005737B3">
        <w:t>Close paragraph spacing below</w:t>
      </w:r>
    </w:p>
  </w:comment>
  <w:comment w:id="137" w:author="Frank Kasibante (NESO)" w:date="2024-10-11T12:13:00Z" w:initials="FK(">
    <w:p w14:paraId="6F32DAD5" w14:textId="77777777" w:rsidR="005737B3" w:rsidRDefault="00301B7C" w:rsidP="005A6139">
      <w:pPr>
        <w:pStyle w:val="CommentText"/>
      </w:pPr>
      <w:r>
        <w:rPr>
          <w:rStyle w:val="CommentReference"/>
        </w:rPr>
        <w:annotationRef/>
      </w:r>
      <w:r w:rsidR="005737B3">
        <w:t>Appears that way with 'Mark up'  but looks okay 'without mark up'</w:t>
      </w:r>
    </w:p>
  </w:comment>
  <w:comment w:id="139" w:author="Creighton, Alan (Northern Powergrid)" w:date="2025-01-09T10:46:00Z" w:initials="AC">
    <w:p w14:paraId="2EC93F01" w14:textId="77777777" w:rsidR="00B27438" w:rsidRDefault="00B27438" w:rsidP="00B27438">
      <w:pPr>
        <w:pStyle w:val="CommentText"/>
      </w:pPr>
      <w:r>
        <w:rPr>
          <w:rStyle w:val="CommentReference"/>
        </w:rPr>
        <w:annotationRef/>
      </w:r>
      <w:r>
        <w:t>‘and’ should be replaced by a comma</w:t>
      </w:r>
    </w:p>
  </w:comment>
  <w:comment w:id="140" w:author="Deborah Spencer (ESO)" w:date="2024-07-15T12:23:00Z" w:initials="DS(">
    <w:p w14:paraId="0C3AD28E" w14:textId="0F5109EC" w:rsidR="00102DBF" w:rsidRDefault="00102DBF" w:rsidP="00F95691">
      <w:pPr>
        <w:pStyle w:val="CommentText"/>
      </w:pPr>
      <w:r>
        <w:rPr>
          <w:rStyle w:val="CommentReference"/>
        </w:rPr>
        <w:annotationRef/>
      </w:r>
      <w:r>
        <w:t xml:space="preserve">Alans comment  - House style </w:t>
      </w:r>
    </w:p>
  </w:comment>
  <w:comment w:id="141" w:author="Frank Kasibante (ESO)" w:date="2024-07-26T10:55:00Z" w:initials="FK(">
    <w:p w14:paraId="336D0CE1" w14:textId="77777777" w:rsidR="008515F3" w:rsidRDefault="008515F3">
      <w:pPr>
        <w:pStyle w:val="CommentText"/>
      </w:pPr>
      <w:r>
        <w:rPr>
          <w:rStyle w:val="CommentReference"/>
        </w:rPr>
        <w:annotationRef/>
      </w:r>
      <w:r>
        <w:t>Amended</w:t>
      </w:r>
    </w:p>
  </w:comment>
  <w:comment w:id="142" w:author="Creighton, Alan (Northern Powergrid)" w:date="2025-01-09T10:47:00Z" w:initials="AC">
    <w:p w14:paraId="0D42395C" w14:textId="77777777" w:rsidR="00B27438" w:rsidRDefault="00B27438" w:rsidP="00B27438">
      <w:pPr>
        <w:pStyle w:val="CommentText"/>
      </w:pPr>
      <w:r>
        <w:rPr>
          <w:rStyle w:val="CommentReference"/>
        </w:rPr>
        <w:annotationRef/>
      </w:r>
      <w:r>
        <w:t>….</w:t>
      </w:r>
      <w:r>
        <w:rPr>
          <w:b/>
          <w:bCs/>
        </w:rPr>
        <w:t>Generator</w:t>
      </w:r>
      <w:r>
        <w:t xml:space="preserve">, </w:t>
      </w:r>
      <w:r>
        <w:rPr>
          <w:b/>
          <w:bCs/>
        </w:rPr>
        <w:t>Interconnector Owner</w:t>
      </w:r>
      <w:r>
        <w:t xml:space="preserve">, </w:t>
      </w:r>
      <w:r>
        <w:rPr>
          <w:b/>
          <w:bCs/>
        </w:rPr>
        <w:t>Network Operator</w:t>
      </w:r>
      <w:r>
        <w:t xml:space="preserve"> or </w:t>
      </w:r>
      <w:r>
        <w:rPr>
          <w:b/>
          <w:bCs/>
        </w:rPr>
        <w:t>Restoration Contractor ...</w:t>
      </w:r>
    </w:p>
  </w:comment>
  <w:comment w:id="143" w:author="Creighton, Alan (Northern Powergrid)" w:date="2025-01-09T10:50:00Z" w:initials="AC">
    <w:p w14:paraId="16214213" w14:textId="77777777" w:rsidR="00B27438" w:rsidRDefault="00B27438" w:rsidP="00B27438">
      <w:pPr>
        <w:pStyle w:val="CommentText"/>
      </w:pPr>
      <w:r>
        <w:rPr>
          <w:rStyle w:val="CommentReference"/>
        </w:rPr>
        <w:annotationRef/>
      </w:r>
      <w:r>
        <w:t>Delete extra space</w:t>
      </w:r>
    </w:p>
  </w:comment>
  <w:comment w:id="144" w:author="Creighton, Alan (Northern Powergrid)" w:date="2025-01-09T10:49:00Z" w:initials="AC">
    <w:p w14:paraId="74125685" w14:textId="3A6003DF" w:rsidR="00B27438" w:rsidRDefault="00B27438" w:rsidP="00B27438">
      <w:pPr>
        <w:pStyle w:val="CommentText"/>
      </w:pPr>
      <w:r>
        <w:rPr>
          <w:rStyle w:val="CommentReference"/>
        </w:rPr>
        <w:annotationRef/>
      </w:r>
      <w:r>
        <w:t>‘or’ should be replaced by a comma</w:t>
      </w:r>
    </w:p>
  </w:comment>
  <w:comment w:id="145" w:author="Creighton, Alan (Northern Powergrid)" w:date="2025-01-09T10:50:00Z" w:initials="AC">
    <w:p w14:paraId="1CB4E417" w14:textId="77777777" w:rsidR="00B27438" w:rsidRDefault="00B27438" w:rsidP="00B27438">
      <w:pPr>
        <w:pStyle w:val="CommentText"/>
      </w:pPr>
      <w:r>
        <w:rPr>
          <w:rStyle w:val="CommentReference"/>
        </w:rPr>
        <w:annotationRef/>
      </w:r>
      <w:r>
        <w:t>delete</w:t>
      </w:r>
    </w:p>
  </w:comment>
  <w:comment w:id="146" w:author="Creighton, Alan (Northern Powergrid)" w:date="2025-01-09T10:51:00Z" w:initials="AC">
    <w:p w14:paraId="57B565EF" w14:textId="77777777" w:rsidR="00B27438" w:rsidRDefault="00B27438" w:rsidP="00B27438">
      <w:pPr>
        <w:pStyle w:val="CommentText"/>
      </w:pPr>
      <w:r>
        <w:rPr>
          <w:rStyle w:val="CommentReference"/>
        </w:rPr>
        <w:annotationRef/>
      </w:r>
      <w:r>
        <w:t>Delete extra space</w:t>
      </w:r>
    </w:p>
  </w:comment>
  <w:comment w:id="147" w:author="Deborah Spencer (ESO)" w:date="2024-07-15T12:23:00Z" w:initials="DS(">
    <w:p w14:paraId="4FBA5DD8" w14:textId="21A2183B" w:rsidR="001A2173" w:rsidRDefault="001A2173" w:rsidP="00F95691">
      <w:pPr>
        <w:pStyle w:val="CommentText"/>
      </w:pPr>
      <w:r>
        <w:rPr>
          <w:rStyle w:val="CommentReference"/>
        </w:rPr>
        <w:annotationRef/>
      </w:r>
      <w:r>
        <w:t xml:space="preserve">Alans comments - ditto </w:t>
      </w:r>
    </w:p>
  </w:comment>
  <w:comment w:id="148" w:author="Frank Kasibante (ESO)" w:date="2024-07-26T10:55:00Z" w:initials="FK(">
    <w:p w14:paraId="65EF4498" w14:textId="77777777" w:rsidR="006565B8" w:rsidRDefault="006565B8">
      <w:pPr>
        <w:pStyle w:val="CommentText"/>
      </w:pPr>
      <w:r>
        <w:rPr>
          <w:rStyle w:val="CommentReference"/>
        </w:rPr>
        <w:annotationRef/>
      </w:r>
      <w:r>
        <w:t>Amended</w:t>
      </w:r>
    </w:p>
  </w:comment>
  <w:comment w:id="149" w:author="Creighton, Alan (Northern Powergrid)" w:date="2025-01-09T10:55:00Z" w:initials="AC">
    <w:p w14:paraId="41C16C25" w14:textId="77777777" w:rsidR="00BC3A0D" w:rsidRDefault="00BC3A0D" w:rsidP="00BC3A0D">
      <w:pPr>
        <w:pStyle w:val="CommentText"/>
      </w:pPr>
      <w:r>
        <w:rPr>
          <w:rStyle w:val="CommentReference"/>
        </w:rPr>
        <w:annotationRef/>
      </w:r>
      <w:r>
        <w:t>Bold</w:t>
      </w:r>
    </w:p>
  </w:comment>
  <w:comment w:id="150" w:author="Deborah Spencer (ESO)" w:date="2024-07-15T12:50:00Z" w:initials="DS(">
    <w:p w14:paraId="4656A0EB" w14:textId="5F47CA38" w:rsidR="00A56059" w:rsidRDefault="00A56059" w:rsidP="00F95691">
      <w:pPr>
        <w:pStyle w:val="CommentText"/>
      </w:pPr>
      <w:r>
        <w:rPr>
          <w:rStyle w:val="CommentReference"/>
        </w:rPr>
        <w:annotationRef/>
      </w:r>
      <w:r>
        <w:t xml:space="preserve">Alans comments - </w:t>
      </w:r>
      <w:r>
        <w:rPr>
          <w:color w:val="000000"/>
        </w:rPr>
        <w:t>Close up space to the next parag</w:t>
      </w:r>
    </w:p>
  </w:comment>
  <w:comment w:id="151" w:author="Frank Kasibante (ESO)" w:date="2024-07-21T14:43:00Z" w:initials="FK(">
    <w:p w14:paraId="3CD32E0F" w14:textId="77777777" w:rsidR="009E5AA4" w:rsidRDefault="009E5AA4" w:rsidP="00F95691">
      <w:pPr>
        <w:pStyle w:val="CommentText"/>
      </w:pPr>
      <w:r>
        <w:rPr>
          <w:rStyle w:val="CommentReference"/>
        </w:rPr>
        <w:annotationRef/>
      </w:r>
      <w:r>
        <w:t>Agree. Amended. Can be seen with 'no mark up'</w:t>
      </w:r>
    </w:p>
  </w:comment>
  <w:comment w:id="152" w:author="Deborah Spencer (ESO)" w:date="2024-07-15T12:51:00Z" w:initials="DS(">
    <w:p w14:paraId="5AE02E1F" w14:textId="4C294F73" w:rsidR="002F10ED" w:rsidRDefault="002F10ED" w:rsidP="00F95691">
      <w:pPr>
        <w:pStyle w:val="CommentText"/>
      </w:pPr>
      <w:r>
        <w:rPr>
          <w:rStyle w:val="CommentReference"/>
        </w:rPr>
        <w:annotationRef/>
      </w:r>
      <w:r>
        <w:t xml:space="preserve">Alans comments - </w:t>
      </w:r>
      <w:r>
        <w:rPr>
          <w:color w:val="000000"/>
        </w:rPr>
        <w:t>We've formally added NETS as a definition, but only started to use it here.</w:t>
      </w:r>
    </w:p>
  </w:comment>
  <w:comment w:id="153" w:author="Frank Kasibante (ESO)" w:date="2024-07-21T14:50:00Z" w:initials="FK(">
    <w:p w14:paraId="256915DD" w14:textId="77777777" w:rsidR="00364076" w:rsidRDefault="00364076" w:rsidP="00F95691">
      <w:pPr>
        <w:pStyle w:val="CommentText"/>
      </w:pPr>
      <w:r>
        <w:rPr>
          <w:rStyle w:val="CommentReference"/>
        </w:rPr>
        <w:annotationRef/>
      </w:r>
      <w:r>
        <w:t>NETS definition has been updated in areas where necessary</w:t>
      </w:r>
    </w:p>
  </w:comment>
  <w:comment w:id="154" w:author="Deborah Spencer (ESO)" w:date="2024-07-15T12:51:00Z" w:initials="DS(">
    <w:p w14:paraId="54BF2905" w14:textId="6E88FA47" w:rsidR="00F141EB" w:rsidRDefault="00F141EB" w:rsidP="00F95691">
      <w:pPr>
        <w:pStyle w:val="CommentText"/>
      </w:pPr>
      <w:r>
        <w:rPr>
          <w:rStyle w:val="CommentReference"/>
        </w:rPr>
        <w:annotationRef/>
      </w:r>
      <w:r>
        <w:t>Alans comment - delete 'as'</w:t>
      </w:r>
    </w:p>
  </w:comment>
  <w:comment w:id="155" w:author="Frank Kasibante (ESO)" w:date="2024-07-26T10:58:00Z" w:initials="FK(">
    <w:p w14:paraId="3AAC201F" w14:textId="77777777" w:rsidR="004F483B" w:rsidRDefault="004F483B">
      <w:pPr>
        <w:pStyle w:val="CommentText"/>
      </w:pPr>
      <w:r>
        <w:rPr>
          <w:rStyle w:val="CommentReference"/>
        </w:rPr>
        <w:annotationRef/>
      </w:r>
      <w:r>
        <w:t>Agree. Amended</w:t>
      </w:r>
    </w:p>
  </w:comment>
  <w:comment w:id="179" w:author="Deborah Spencer (ESO)" w:date="2024-07-15T12:52:00Z" w:initials="DS(">
    <w:p w14:paraId="02B0D1C1" w14:textId="77777777" w:rsidR="005701B8" w:rsidRDefault="005701B8" w:rsidP="00F95691">
      <w:pPr>
        <w:pStyle w:val="CommentText"/>
      </w:pPr>
      <w:r>
        <w:rPr>
          <w:rStyle w:val="CommentReference"/>
        </w:rPr>
        <w:annotationRef/>
      </w:r>
      <w:r>
        <w:t xml:space="preserve">Alans comment  - </w:t>
      </w:r>
      <w:r>
        <w:rPr>
          <w:color w:val="000000"/>
        </w:rPr>
        <w:t>..required for construction or ...</w:t>
      </w:r>
    </w:p>
  </w:comment>
  <w:comment w:id="180" w:author="Frank Kasibante (ESO)" w:date="2024-07-21T14:51:00Z" w:initials="FK(">
    <w:p w14:paraId="4CA63DE8" w14:textId="77777777" w:rsidR="0094314E" w:rsidRDefault="0094314E" w:rsidP="00F95691">
      <w:pPr>
        <w:pStyle w:val="CommentText"/>
      </w:pPr>
      <w:r>
        <w:rPr>
          <w:rStyle w:val="CommentReference"/>
        </w:rPr>
        <w:annotationRef/>
      </w:r>
      <w:r>
        <w:t>Agree. Amended accordingly</w:t>
      </w:r>
    </w:p>
  </w:comment>
  <w:comment w:id="181" w:author="Creighton, Alan (Northern Powergrid)" w:date="2025-01-09T10:56:00Z" w:initials="AC">
    <w:p w14:paraId="3B2FFC1F" w14:textId="77777777" w:rsidR="00BC3A0D" w:rsidRDefault="00BC3A0D" w:rsidP="00BC3A0D">
      <w:pPr>
        <w:pStyle w:val="CommentText"/>
      </w:pPr>
      <w:r>
        <w:rPr>
          <w:rStyle w:val="CommentReference"/>
        </w:rPr>
        <w:annotationRef/>
      </w:r>
      <w:r>
        <w:t>...</w:t>
      </w:r>
      <w:r>
        <w:rPr>
          <w:b/>
          <w:bCs/>
        </w:rPr>
        <w:t>Owner’s</w:t>
      </w:r>
      <w:r>
        <w:t>...</w:t>
      </w:r>
    </w:p>
  </w:comment>
  <w:comment w:id="182" w:author="Deborah Spencer (ESO)" w:date="2024-07-15T12:53:00Z" w:initials="DS(">
    <w:p w14:paraId="05261F5F" w14:textId="43554CE9" w:rsidR="00A609BA" w:rsidRDefault="00A609BA" w:rsidP="00F95691">
      <w:pPr>
        <w:pStyle w:val="CommentText"/>
      </w:pPr>
      <w:r>
        <w:rPr>
          <w:rStyle w:val="CommentReference"/>
        </w:rPr>
        <w:annotationRef/>
      </w:r>
      <w:r>
        <w:t xml:space="preserve">Alans comment - </w:t>
      </w:r>
      <w:r>
        <w:rPr>
          <w:color w:val="000000"/>
        </w:rPr>
        <w:t>..planned outages?</w:t>
      </w:r>
    </w:p>
  </w:comment>
  <w:comment w:id="183" w:author="Frank Kasibante (ESO)" w:date="2024-07-21T14:52:00Z" w:initials="FK(">
    <w:p w14:paraId="0B9D047B" w14:textId="77777777" w:rsidR="00091335" w:rsidRDefault="00091335" w:rsidP="00F95691">
      <w:pPr>
        <w:pStyle w:val="CommentText"/>
      </w:pPr>
      <w:r>
        <w:rPr>
          <w:rStyle w:val="CommentReference"/>
        </w:rPr>
        <w:annotationRef/>
      </w:r>
      <w:r>
        <w:t>Agree. Amended accordingly</w:t>
      </w:r>
    </w:p>
  </w:comment>
  <w:comment w:id="184" w:author="Creighton, Alan (Northern Powergrid)" w:date="2025-01-09T10:57:00Z" w:initials="AC">
    <w:p w14:paraId="624B137D" w14:textId="77777777" w:rsidR="00BC3A0D" w:rsidRDefault="00BC3A0D" w:rsidP="00BC3A0D">
      <w:pPr>
        <w:pStyle w:val="CommentText"/>
      </w:pPr>
      <w:r>
        <w:rPr>
          <w:rStyle w:val="CommentReference"/>
        </w:rPr>
        <w:annotationRef/>
      </w:r>
      <w:r>
        <w:t>Elsewhere one space between sentences</w:t>
      </w:r>
    </w:p>
  </w:comment>
  <w:comment w:id="185" w:author="Creighton, Alan (Northern Powergrid)" w:date="2025-01-09T10:58:00Z" w:initials="AC">
    <w:p w14:paraId="5335EEAD" w14:textId="77777777" w:rsidR="00BC3A0D" w:rsidRDefault="00BC3A0D" w:rsidP="00BC3A0D">
      <w:pPr>
        <w:pStyle w:val="CommentText"/>
      </w:pPr>
      <w:r>
        <w:rPr>
          <w:rStyle w:val="CommentReference"/>
        </w:rPr>
        <w:annotationRef/>
      </w:r>
      <w:r>
        <w:t>...tables….</w:t>
      </w:r>
    </w:p>
  </w:comment>
  <w:comment w:id="186" w:author="Creighton, Alan (Northern Powergrid)" w:date="2025-01-09T10:58:00Z" w:initials="AC">
    <w:p w14:paraId="232B1E41" w14:textId="3D8999D6" w:rsidR="00BC3A0D" w:rsidRDefault="00BC3A0D" w:rsidP="00BC3A0D">
      <w:pPr>
        <w:pStyle w:val="CommentText"/>
      </w:pPr>
      <w:r>
        <w:rPr>
          <w:rStyle w:val="CommentReference"/>
        </w:rPr>
        <w:annotationRef/>
      </w:r>
      <w:r>
        <w:t>Delete ‘and navigate’  or explain what navigation means</w:t>
      </w:r>
    </w:p>
  </w:comment>
  <w:comment w:id="187" w:author="Creighton, Alan (Northern Powergrid)" w:date="2025-01-09T10:59:00Z" w:initials="AC">
    <w:p w14:paraId="0A8D477A" w14:textId="77777777" w:rsidR="00BC3A0D" w:rsidRDefault="00BC3A0D" w:rsidP="00BC3A0D">
      <w:pPr>
        <w:pStyle w:val="CommentText"/>
      </w:pPr>
      <w:r>
        <w:rPr>
          <w:rStyle w:val="CommentReference"/>
        </w:rPr>
        <w:annotationRef/>
      </w:r>
      <w:r>
        <w:t>Delete ‘more’ as it’s a comparator and we don’t say more easily than what)</w:t>
      </w:r>
    </w:p>
  </w:comment>
  <w:comment w:id="188" w:author="Creighton, Alan (Northern Powergrid)" w:date="2025-01-09T10:59:00Z" w:initials="AC">
    <w:p w14:paraId="77EDCEAE" w14:textId="77777777" w:rsidR="00F61272" w:rsidRDefault="00BC3A0D" w:rsidP="00F61272">
      <w:pPr>
        <w:pStyle w:val="CommentText"/>
      </w:pPr>
      <w:r>
        <w:rPr>
          <w:rStyle w:val="CommentReference"/>
        </w:rPr>
        <w:annotationRef/>
      </w:r>
      <w:r w:rsidR="00F61272">
        <w:t>..the obligations as described in the text prevail.</w:t>
      </w:r>
    </w:p>
  </w:comment>
  <w:comment w:id="189" w:author="Deborah Spencer (ESO)" w:date="2024-07-15T12:53:00Z" w:initials="DS(">
    <w:p w14:paraId="3671CF98" w14:textId="654AF641" w:rsidR="00630A85" w:rsidRDefault="00630A85">
      <w:pPr>
        <w:pStyle w:val="CommentText"/>
      </w:pPr>
      <w:r>
        <w:rPr>
          <w:rStyle w:val="CommentReference"/>
        </w:rPr>
        <w:annotationRef/>
      </w:r>
      <w:r>
        <w:t xml:space="preserve">Alans comment - </w:t>
      </w:r>
      <w:r>
        <w:rPr>
          <w:color w:val="000000"/>
        </w:rPr>
        <w:t>The key has plurals of 'provides' and  'receives' where as in Fig 1 the singular is used 'provides' etc.</w:t>
      </w:r>
    </w:p>
    <w:p w14:paraId="4735D2A2" w14:textId="77777777" w:rsidR="00630A85" w:rsidRDefault="00630A85">
      <w:pPr>
        <w:pStyle w:val="CommentText"/>
      </w:pPr>
    </w:p>
    <w:p w14:paraId="76DE7793" w14:textId="77777777" w:rsidR="00630A85" w:rsidRDefault="00630A85">
      <w:pPr>
        <w:pStyle w:val="CommentText"/>
      </w:pPr>
      <w:r>
        <w:rPr>
          <w:color w:val="000000"/>
        </w:rPr>
        <w:t>Consistency</w:t>
      </w:r>
    </w:p>
    <w:p w14:paraId="4F9E43BA" w14:textId="77777777" w:rsidR="00630A85" w:rsidRDefault="00630A85">
      <w:pPr>
        <w:pStyle w:val="CommentText"/>
      </w:pPr>
    </w:p>
    <w:p w14:paraId="3FF6B6FE" w14:textId="77777777" w:rsidR="00630A85" w:rsidRDefault="00630A85" w:rsidP="00F95691">
      <w:pPr>
        <w:pStyle w:val="CommentText"/>
      </w:pPr>
      <w:r>
        <w:rPr>
          <w:color w:val="000000"/>
        </w:rPr>
        <w:t>Ditto for all the keys</w:t>
      </w:r>
    </w:p>
  </w:comment>
  <w:comment w:id="190" w:author="Frank Kasibante (ESO)" w:date="2024-07-23T09:51:00Z" w:initials="FK(">
    <w:p w14:paraId="09F1EE7C" w14:textId="77777777" w:rsidR="0067421C" w:rsidRDefault="0067421C" w:rsidP="00F95691">
      <w:pPr>
        <w:pStyle w:val="CommentText"/>
      </w:pPr>
      <w:r>
        <w:rPr>
          <w:rStyle w:val="CommentReference"/>
        </w:rPr>
        <w:annotationRef/>
      </w:r>
      <w:r>
        <w:t>Agree. Tables have been updated to reflect the tense in the keys</w:t>
      </w:r>
    </w:p>
  </w:comment>
  <w:comment w:id="193" w:author="Deborah Spencer (ESO)" w:date="2024-07-15T12:58:00Z" w:initials="DS(">
    <w:p w14:paraId="0FBE34AA" w14:textId="6004396D" w:rsidR="0071797E" w:rsidRDefault="0071797E">
      <w:pPr>
        <w:pStyle w:val="CommentText"/>
      </w:pPr>
      <w:r>
        <w:rPr>
          <w:rStyle w:val="CommentReference"/>
        </w:rPr>
        <w:annotationRef/>
      </w:r>
      <w:r>
        <w:t xml:space="preserve">Alans comment relates to the NETS in figure 1 - </w:t>
      </w:r>
      <w:r>
        <w:rPr>
          <w:color w:val="000000"/>
        </w:rPr>
        <w:t>The key has plurals of 'provides' and  'receives' where as in Fig 1 the singular is used 'provides' etc.</w:t>
      </w:r>
    </w:p>
    <w:p w14:paraId="0EF70D7E" w14:textId="77777777" w:rsidR="0071797E" w:rsidRDefault="0071797E">
      <w:pPr>
        <w:pStyle w:val="CommentText"/>
      </w:pPr>
    </w:p>
    <w:p w14:paraId="36CD42F0" w14:textId="77777777" w:rsidR="0071797E" w:rsidRDefault="0071797E">
      <w:pPr>
        <w:pStyle w:val="CommentText"/>
      </w:pPr>
      <w:r>
        <w:rPr>
          <w:color w:val="000000"/>
        </w:rPr>
        <w:t>Consistency</w:t>
      </w:r>
    </w:p>
    <w:p w14:paraId="7B8DB272" w14:textId="77777777" w:rsidR="0071797E" w:rsidRDefault="0071797E">
      <w:pPr>
        <w:pStyle w:val="CommentText"/>
      </w:pPr>
    </w:p>
    <w:p w14:paraId="0603C7A3" w14:textId="77777777" w:rsidR="0071797E" w:rsidRDefault="0071797E">
      <w:pPr>
        <w:pStyle w:val="CommentText"/>
      </w:pPr>
      <w:r>
        <w:rPr>
          <w:color w:val="000000"/>
        </w:rPr>
        <w:t>Ditto for all the keys</w:t>
      </w:r>
    </w:p>
    <w:p w14:paraId="5A0E7462" w14:textId="77777777" w:rsidR="0071797E" w:rsidRDefault="0071797E">
      <w:pPr>
        <w:pStyle w:val="CommentText"/>
      </w:pPr>
    </w:p>
    <w:p w14:paraId="7CDC554C" w14:textId="77777777" w:rsidR="0071797E" w:rsidRDefault="0071797E" w:rsidP="00F95691">
      <w:pPr>
        <w:pStyle w:val="CommentText"/>
      </w:pPr>
    </w:p>
  </w:comment>
  <w:comment w:id="194" w:author="Frank Kasibante (ESO)" w:date="2024-07-21T15:13:00Z" w:initials="FK(">
    <w:p w14:paraId="6446C7E7" w14:textId="77777777" w:rsidR="0038055D" w:rsidRDefault="0038055D" w:rsidP="00F95691">
      <w:pPr>
        <w:pStyle w:val="CommentText"/>
      </w:pPr>
      <w:r>
        <w:rPr>
          <w:rStyle w:val="CommentReference"/>
        </w:rPr>
        <w:annotationRef/>
      </w:r>
      <w:r>
        <w:t>Agree. All keys have been reviewed for consistency</w:t>
      </w:r>
    </w:p>
  </w:comment>
  <w:comment w:id="195" w:author="Creighton, Alan (Northern Powergrid)" w:date="2025-01-09T11:02:00Z" w:initials="AC">
    <w:p w14:paraId="5C2BC644" w14:textId="77777777" w:rsidR="00BC3A0D" w:rsidRDefault="00BC3A0D" w:rsidP="00BC3A0D">
      <w:pPr>
        <w:pStyle w:val="CommentText"/>
      </w:pPr>
      <w:r>
        <w:rPr>
          <w:rStyle w:val="CommentReference"/>
        </w:rPr>
        <w:annotationRef/>
      </w:r>
      <w:r>
        <w:t>In the LHS column, Restoration Contractor should be singular for consistency with other parties in the table.</w:t>
      </w:r>
    </w:p>
    <w:p w14:paraId="16620668" w14:textId="77777777" w:rsidR="00BC3A0D" w:rsidRDefault="00BC3A0D" w:rsidP="00BC3A0D">
      <w:pPr>
        <w:pStyle w:val="CommentText"/>
      </w:pPr>
    </w:p>
    <w:p w14:paraId="59F96671" w14:textId="77777777" w:rsidR="00BC3A0D" w:rsidRDefault="00BC3A0D" w:rsidP="00BC3A0D">
      <w:pPr>
        <w:pStyle w:val="CommentText"/>
      </w:pPr>
      <w:r>
        <w:t>Ditto for multiple instances in similar tables and process flow diagrams</w:t>
      </w:r>
    </w:p>
  </w:comment>
  <w:comment w:id="196" w:author="Creighton, Alan (Northern Powergrid)" w:date="2025-01-09T11:03:00Z" w:initials="AC">
    <w:p w14:paraId="59EE3687" w14:textId="77777777" w:rsidR="00F61272" w:rsidRDefault="00BC3A0D" w:rsidP="00F61272">
      <w:pPr>
        <w:pStyle w:val="CommentText"/>
      </w:pPr>
      <w:r>
        <w:rPr>
          <w:rStyle w:val="CommentReference"/>
        </w:rPr>
        <w:annotationRef/>
      </w:r>
      <w:r w:rsidR="00F61272">
        <w:t>Worth confirming that the text in this diagram is readable in all published formats of the GCode</w:t>
      </w:r>
    </w:p>
  </w:comment>
  <w:comment w:id="197" w:author="Frank Kasibante (ESO)" w:date="2024-08-07T15:35:00Z" w:initials="FK(">
    <w:p w14:paraId="5043F844" w14:textId="4F6F5934" w:rsidR="00D7088C" w:rsidRDefault="00101A2F">
      <w:pPr>
        <w:pStyle w:val="CommentText"/>
      </w:pPr>
      <w:r>
        <w:rPr>
          <w:rStyle w:val="CommentReference"/>
        </w:rPr>
        <w:annotationRef/>
      </w:r>
      <w:r w:rsidR="00D7088C">
        <w:t>Chart and clauses checked and amended to reflect accurately what is in the current text</w:t>
      </w:r>
    </w:p>
  </w:comment>
  <w:comment w:id="200" w:author="Deborah Spencer (ESO)" w:date="2024-07-15T12:59:00Z" w:initials="DS(">
    <w:p w14:paraId="01279056" w14:textId="66BE9220" w:rsidR="002C67DB" w:rsidRDefault="002C67DB" w:rsidP="00F95691">
      <w:pPr>
        <w:pStyle w:val="CommentText"/>
      </w:pPr>
      <w:r>
        <w:rPr>
          <w:rStyle w:val="CommentReference"/>
        </w:rPr>
        <w:annotationRef/>
      </w:r>
      <w:r>
        <w:t xml:space="preserve">Alans comment - </w:t>
      </w:r>
      <w:r>
        <w:rPr>
          <w:color w:val="000000"/>
        </w:rPr>
        <w:t>NETS isn't in bold in Figure .</w:t>
      </w:r>
    </w:p>
  </w:comment>
  <w:comment w:id="201" w:author="Frank Kasibante (ESO)" w:date="2024-07-21T15:14:00Z" w:initials="FK(">
    <w:p w14:paraId="7CE3D346" w14:textId="77777777" w:rsidR="00773C74" w:rsidRDefault="00773C74" w:rsidP="00F95691">
      <w:pPr>
        <w:pStyle w:val="CommentText"/>
      </w:pPr>
      <w:r>
        <w:rPr>
          <w:rStyle w:val="CommentReference"/>
        </w:rPr>
        <w:annotationRef/>
      </w:r>
      <w:r>
        <w:t>Agree. Amended accordingly</w:t>
      </w:r>
    </w:p>
  </w:comment>
  <w:comment w:id="202" w:author="Deborah Spencer (ESO)" w:date="2024-07-15T13:01:00Z" w:initials="DS(">
    <w:p w14:paraId="2E684EA9" w14:textId="0444A63A" w:rsidR="00FA2D3F" w:rsidRDefault="00FA2D3F" w:rsidP="00F95691">
      <w:pPr>
        <w:pStyle w:val="CommentText"/>
      </w:pPr>
      <w:r>
        <w:rPr>
          <w:rStyle w:val="CommentReference"/>
        </w:rPr>
        <w:annotationRef/>
      </w:r>
      <w:r>
        <w:t xml:space="preserve">Alans comment - </w:t>
      </w:r>
      <w:r>
        <w:rPr>
          <w:color w:val="000000"/>
        </w:rPr>
        <w:t>Check house style</w:t>
      </w:r>
    </w:p>
  </w:comment>
  <w:comment w:id="203" w:author="Deborah Spencer (ESO)" w:date="2024-07-15T13:01:00Z" w:initials="DS(">
    <w:p w14:paraId="29C51F9F" w14:textId="77777777" w:rsidR="00EE2AFF" w:rsidRDefault="00EE2AFF" w:rsidP="00F95691">
      <w:pPr>
        <w:pStyle w:val="CommentText"/>
      </w:pPr>
      <w:r>
        <w:rPr>
          <w:rStyle w:val="CommentReference"/>
        </w:rPr>
        <w:annotationRef/>
      </w:r>
      <w:r>
        <w:t xml:space="preserve">Alans comment  - </w:t>
      </w:r>
      <w:r>
        <w:rPr>
          <w:color w:val="000000"/>
        </w:rPr>
        <w:t>Consistent capitalization of week -</w:t>
      </w:r>
    </w:p>
  </w:comment>
  <w:comment w:id="204" w:author="Frank Kasibante (ESO)" w:date="2024-07-21T15:28:00Z" w:initials="FK(">
    <w:p w14:paraId="1CDA0EB9" w14:textId="77777777" w:rsidR="006D480C" w:rsidRDefault="00CE3017" w:rsidP="0035669C">
      <w:pPr>
        <w:pStyle w:val="CommentText"/>
      </w:pPr>
      <w:r>
        <w:rPr>
          <w:rStyle w:val="CommentReference"/>
        </w:rPr>
        <w:annotationRef/>
      </w:r>
      <w:r w:rsidR="006D480C">
        <w:t>Agree. FK to look at before WG</w:t>
      </w:r>
    </w:p>
  </w:comment>
  <w:comment w:id="205" w:author="Deborah Spencer (ESO)" w:date="2024-07-15T13:02:00Z" w:initials="DS(">
    <w:p w14:paraId="02618B29" w14:textId="08ECD7A7" w:rsidR="00894FF9" w:rsidRDefault="00894FF9" w:rsidP="00F95691">
      <w:pPr>
        <w:pStyle w:val="CommentText"/>
      </w:pPr>
      <w:r>
        <w:rPr>
          <w:rStyle w:val="CommentReference"/>
        </w:rPr>
        <w:annotationRef/>
      </w:r>
      <w:r>
        <w:t xml:space="preserve">Alans comments - </w:t>
      </w:r>
      <w:r>
        <w:rPr>
          <w:color w:val="000000"/>
        </w:rPr>
        <w:t>In this, and similar instances, is the appropriate word 'shall' rather than 'will?</w:t>
      </w:r>
    </w:p>
  </w:comment>
  <w:comment w:id="206" w:author="Frank Kasibante (ESO)" w:date="2024-07-21T15:33:00Z" w:initials="FK(">
    <w:p w14:paraId="5E01D68C" w14:textId="77777777" w:rsidR="00080EF3" w:rsidRDefault="00080EF3" w:rsidP="00F95691">
      <w:pPr>
        <w:pStyle w:val="CommentText"/>
      </w:pPr>
      <w:r>
        <w:rPr>
          <w:rStyle w:val="CommentReference"/>
        </w:rPr>
        <w:annotationRef/>
      </w:r>
      <w:r>
        <w:t>Consulting to understand intention in original drafting. WG could advise. Used apx 90 times.</w:t>
      </w:r>
    </w:p>
  </w:comment>
  <w:comment w:id="207" w:author="Deborah Spencer (ESO)" w:date="2024-07-15T13:03:00Z" w:initials="DS(">
    <w:p w14:paraId="60C95A1B" w14:textId="6D61F5AE" w:rsidR="000E0B5F" w:rsidRDefault="000E0B5F" w:rsidP="00F95691">
      <w:pPr>
        <w:pStyle w:val="CommentText"/>
      </w:pPr>
      <w:r>
        <w:rPr>
          <w:rStyle w:val="CommentReference"/>
        </w:rPr>
        <w:annotationRef/>
      </w:r>
      <w:r>
        <w:t xml:space="preserve">Alans comment in relation to the bullet point  - </w:t>
      </w:r>
      <w:r>
        <w:rPr>
          <w:color w:val="000000"/>
        </w:rPr>
        <w:t>Check house style</w:t>
      </w:r>
    </w:p>
  </w:comment>
  <w:comment w:id="208" w:author="Deborah Spencer (ESO)" w:date="2024-07-15T13:03:00Z" w:initials="DS(">
    <w:p w14:paraId="1C7F48EF" w14:textId="150C78A3" w:rsidR="00820B42" w:rsidRDefault="00820B42" w:rsidP="00F95691">
      <w:pPr>
        <w:pStyle w:val="CommentText"/>
      </w:pPr>
      <w:r>
        <w:rPr>
          <w:rStyle w:val="CommentReference"/>
        </w:rPr>
        <w:annotationRef/>
      </w:r>
      <w:r>
        <w:t xml:space="preserve">Alans comment - </w:t>
      </w:r>
      <w:r>
        <w:rPr>
          <w:color w:val="000000"/>
        </w:rPr>
        <w:t>Check for consistency where we use the term Year w-x, that the Y is capitalised or not (it isn't in OC2.3.1.3.1</w:t>
      </w:r>
    </w:p>
  </w:comment>
  <w:comment w:id="209" w:author="Frank Kasibante (ESO)" w:date="2024-07-21T15:48:00Z" w:initials="FK(">
    <w:p w14:paraId="1EE11A68" w14:textId="77777777" w:rsidR="00497DAE" w:rsidRDefault="00497DAE" w:rsidP="00F95691">
      <w:pPr>
        <w:pStyle w:val="CommentText"/>
      </w:pPr>
      <w:r>
        <w:rPr>
          <w:rStyle w:val="CommentReference"/>
        </w:rPr>
        <w:annotationRef/>
      </w:r>
      <w:r>
        <w:t>Consistency checked where Year w-x has been used. OC2.3.1.3.1. has been amended as well.</w:t>
      </w:r>
    </w:p>
  </w:comment>
  <w:comment w:id="210" w:author="Creighton, Alan (Northern Powergrid)" w:date="2025-01-09T11:08:00Z" w:initials="AC">
    <w:p w14:paraId="4B4B423A" w14:textId="77777777" w:rsidR="00513797" w:rsidRDefault="00513797" w:rsidP="00513797">
      <w:pPr>
        <w:pStyle w:val="CommentText"/>
      </w:pPr>
      <w:r>
        <w:rPr>
          <w:rStyle w:val="CommentReference"/>
        </w:rPr>
        <w:annotationRef/>
      </w:r>
      <w:r>
        <w:t>Consistency i.e. 2-5 or 2 - 5</w:t>
      </w:r>
    </w:p>
  </w:comment>
  <w:comment w:id="211" w:author="Deborah Spencer (ESO)" w:date="2024-07-15T13:04:00Z" w:initials="DS(">
    <w:p w14:paraId="27272AB0" w14:textId="11A66399" w:rsidR="004C4236" w:rsidRDefault="004C4236" w:rsidP="00F95691">
      <w:pPr>
        <w:pStyle w:val="CommentText"/>
      </w:pPr>
      <w:r>
        <w:rPr>
          <w:rStyle w:val="CommentReference"/>
        </w:rPr>
        <w:annotationRef/>
      </w:r>
      <w:r>
        <w:t xml:space="preserve">Alans comment  - </w:t>
      </w:r>
      <w:r>
        <w:rPr>
          <w:color w:val="000000"/>
        </w:rPr>
        <w:t>...its</w:t>
      </w:r>
      <w:r>
        <w:rPr>
          <w:b/>
          <w:bCs/>
          <w:color w:val="000000"/>
        </w:rPr>
        <w:t xml:space="preserve"> User System</w:t>
      </w:r>
      <w:r>
        <w:rPr>
          <w:color w:val="000000"/>
        </w:rPr>
        <w:t>...</w:t>
      </w:r>
    </w:p>
  </w:comment>
  <w:comment w:id="212" w:author="Frank Kasibante (ESO)" w:date="2024-07-21T15:48:00Z" w:initials="FK(">
    <w:p w14:paraId="613FD663" w14:textId="77777777" w:rsidR="00386A3D" w:rsidRDefault="00386A3D" w:rsidP="00F95691">
      <w:pPr>
        <w:pStyle w:val="CommentText"/>
      </w:pPr>
      <w:r>
        <w:rPr>
          <w:rStyle w:val="CommentReference"/>
        </w:rPr>
        <w:annotationRef/>
      </w:r>
      <w:r>
        <w:t>Agree.  Amended accordingly</w:t>
      </w:r>
    </w:p>
  </w:comment>
  <w:comment w:id="213" w:author="Deborah Spencer (ESO)" w:date="2024-07-15T13:05:00Z" w:initials="DS(">
    <w:p w14:paraId="1CECEBF3" w14:textId="2AACAEC1" w:rsidR="00190935" w:rsidRDefault="00190935" w:rsidP="00F95691">
      <w:pPr>
        <w:pStyle w:val="CommentText"/>
      </w:pPr>
      <w:r>
        <w:rPr>
          <w:rStyle w:val="CommentReference"/>
        </w:rPr>
        <w:annotationRef/>
      </w:r>
      <w:r>
        <w:t xml:space="preserve">Alans comment - </w:t>
      </w:r>
      <w:r>
        <w:rPr>
          <w:color w:val="000000"/>
        </w:rPr>
        <w:t>...outages and any....</w:t>
      </w:r>
    </w:p>
  </w:comment>
  <w:comment w:id="214" w:author="Frank Kasibante (ESO)" w:date="2024-07-21T15:51:00Z" w:initials="FK(">
    <w:p w14:paraId="369FA6D7" w14:textId="77777777" w:rsidR="007B7F58" w:rsidRDefault="007B7F58" w:rsidP="00F95691">
      <w:pPr>
        <w:pStyle w:val="CommentText"/>
      </w:pPr>
      <w:r>
        <w:rPr>
          <w:rStyle w:val="CommentReference"/>
        </w:rPr>
        <w:annotationRef/>
      </w:r>
      <w:r>
        <w:t>Agree. Amended accordingly.</w:t>
      </w:r>
    </w:p>
  </w:comment>
  <w:comment w:id="215" w:author="Creighton, Alan (Northern Powergrid)" w:date="2025-01-09T11:58:00Z" w:initials="AC">
    <w:p w14:paraId="7142E367" w14:textId="77777777" w:rsidR="00702116" w:rsidRDefault="00702116" w:rsidP="00702116">
      <w:pPr>
        <w:pStyle w:val="CommentText"/>
      </w:pPr>
      <w:r>
        <w:rPr>
          <w:rStyle w:val="CommentReference"/>
        </w:rPr>
        <w:annotationRef/>
      </w:r>
      <w:r>
        <w:t>See later comment on capitalisation of the first letter</w:t>
      </w:r>
    </w:p>
  </w:comment>
  <w:comment w:id="216" w:author="Creighton, Alan (Northern Powergrid)" w:date="2025-01-09T11:12:00Z" w:initials="AC">
    <w:p w14:paraId="199E51C3" w14:textId="0B7C5EE2" w:rsidR="00513797" w:rsidRDefault="00513797" w:rsidP="00513797">
      <w:pPr>
        <w:pStyle w:val="CommentText"/>
      </w:pPr>
      <w:r>
        <w:rPr>
          <w:rStyle w:val="CommentReference"/>
        </w:rPr>
        <w:annotationRef/>
      </w:r>
      <w:r>
        <w:t>Fig 2 refers to Generators and Interconnector Owners - consistency</w:t>
      </w:r>
    </w:p>
  </w:comment>
  <w:comment w:id="217" w:author="Deborah Spencer (ESO)" w:date="2024-07-15T13:06:00Z" w:initials="DS(">
    <w:p w14:paraId="266D5900" w14:textId="6D2FC7E6" w:rsidR="00785FE8" w:rsidRDefault="00785FE8" w:rsidP="00F95691">
      <w:pPr>
        <w:pStyle w:val="CommentText"/>
      </w:pPr>
      <w:r>
        <w:rPr>
          <w:rStyle w:val="CommentReference"/>
        </w:rPr>
        <w:annotationRef/>
      </w:r>
      <w:r>
        <w:t xml:space="preserve">Alans comment - </w:t>
      </w:r>
      <w:r>
        <w:rPr>
          <w:color w:val="000000"/>
        </w:rPr>
        <w:t>check house style etc</w:t>
      </w:r>
    </w:p>
  </w:comment>
  <w:comment w:id="218" w:author="Creighton, Alan (Northern Powergrid)" w:date="2025-01-09T11:16:00Z" w:initials="AC">
    <w:p w14:paraId="5AB9EA2D" w14:textId="77777777" w:rsidR="00543149" w:rsidRDefault="00543149" w:rsidP="00543149">
      <w:pPr>
        <w:pStyle w:val="CommentText"/>
      </w:pPr>
      <w:r>
        <w:rPr>
          <w:rStyle w:val="CommentReference"/>
        </w:rPr>
        <w:annotationRef/>
      </w:r>
      <w:r>
        <w:t>Consistent spacing between parags</w:t>
      </w:r>
    </w:p>
  </w:comment>
  <w:comment w:id="219" w:author="Deborah Spencer (ESO)" w:date="2024-07-15T13:06:00Z" w:initials="DS(">
    <w:p w14:paraId="1DBAFF49" w14:textId="7154DA88" w:rsidR="0067525D" w:rsidRDefault="0067525D" w:rsidP="00F95691">
      <w:pPr>
        <w:pStyle w:val="CommentText"/>
      </w:pPr>
      <w:r>
        <w:rPr>
          <w:rStyle w:val="CommentReference"/>
        </w:rPr>
        <w:annotationRef/>
      </w:r>
      <w:r>
        <w:t>Alans comment - check house style etc</w:t>
      </w:r>
    </w:p>
  </w:comment>
  <w:comment w:id="220" w:author="Deborah Spencer (ESO)" w:date="2024-07-15T13:07:00Z" w:initials="DS(">
    <w:p w14:paraId="4A9EC27E" w14:textId="1F484CBD" w:rsidR="00B66336" w:rsidRDefault="00B66336" w:rsidP="00F95691">
      <w:pPr>
        <w:pStyle w:val="CommentText"/>
      </w:pPr>
      <w:r>
        <w:rPr>
          <w:rStyle w:val="CommentReference"/>
        </w:rPr>
        <w:annotationRef/>
      </w:r>
      <w:r>
        <w:t xml:space="preserve">Alans comment - </w:t>
      </w:r>
      <w:r>
        <w:rPr>
          <w:color w:val="000000"/>
        </w:rPr>
        <w:t>OC2.3.1.2.6 iii) and iv)</w:t>
      </w:r>
    </w:p>
  </w:comment>
  <w:comment w:id="221" w:author="Frank Kasibante (ESO)" w:date="2024-07-21T15:53:00Z" w:initials="FK(">
    <w:p w14:paraId="2FAB46A3" w14:textId="77777777" w:rsidR="003732C5" w:rsidRDefault="003732C5" w:rsidP="00F95691">
      <w:pPr>
        <w:pStyle w:val="CommentText"/>
      </w:pPr>
      <w:r>
        <w:rPr>
          <w:rStyle w:val="CommentReference"/>
        </w:rPr>
        <w:annotationRef/>
      </w:r>
      <w:r>
        <w:t>Agree. Addition to clause has been made.</w:t>
      </w:r>
    </w:p>
  </w:comment>
  <w:comment w:id="222" w:author="Creighton, Alan (Northern Powergrid)" w:date="2025-01-09T11:16:00Z" w:initials="AC">
    <w:p w14:paraId="2DD9D66E" w14:textId="77777777" w:rsidR="007A2C0D" w:rsidRDefault="00543149" w:rsidP="007A2C0D">
      <w:pPr>
        <w:pStyle w:val="CommentText"/>
      </w:pPr>
      <w:r>
        <w:rPr>
          <w:rStyle w:val="CommentReference"/>
        </w:rPr>
        <w:annotationRef/>
      </w:r>
      <w:r w:rsidR="007A2C0D">
        <w:t>Ref to OC2.3.1.2.2 looks wrong - worth checking</w:t>
      </w:r>
    </w:p>
  </w:comment>
  <w:comment w:id="223" w:author="Creighton, Alan (Northern Powergrid)" w:date="2025-01-09T11:17:00Z" w:initials="AC">
    <w:p w14:paraId="324FDC34" w14:textId="3A9A4845" w:rsidR="00543149" w:rsidRDefault="00543149" w:rsidP="00543149">
      <w:pPr>
        <w:pStyle w:val="CommentText"/>
      </w:pPr>
      <w:r>
        <w:rPr>
          <w:rStyle w:val="CommentReference"/>
        </w:rPr>
        <w:annotationRef/>
      </w:r>
      <w:r>
        <w:t>Ditto previous comments</w:t>
      </w:r>
    </w:p>
  </w:comment>
  <w:comment w:id="224" w:author="Creighton, Alan (Northern Powergrid)" w:date="2025-01-09T11:28:00Z" w:initials="AC">
    <w:p w14:paraId="0C66EF88" w14:textId="77777777" w:rsidR="00E64DA1" w:rsidRDefault="00E64DA1" w:rsidP="00E64DA1">
      <w:pPr>
        <w:pStyle w:val="CommentText"/>
      </w:pPr>
      <w:r>
        <w:rPr>
          <w:rStyle w:val="CommentReference"/>
        </w:rPr>
        <w:annotationRef/>
      </w:r>
      <w:r>
        <w:t>Consistent font for headings</w:t>
      </w:r>
    </w:p>
  </w:comment>
  <w:comment w:id="225" w:author="Deborah Spencer (ESO)" w:date="2024-07-15T13:08:00Z" w:initials="DS(">
    <w:p w14:paraId="4BC7359F" w14:textId="5BACD2DA" w:rsidR="00297350" w:rsidRDefault="00297350">
      <w:pPr>
        <w:pStyle w:val="CommentText"/>
      </w:pPr>
      <w:r>
        <w:rPr>
          <w:rStyle w:val="CommentReference"/>
        </w:rPr>
        <w:annotationRef/>
      </w:r>
      <w:r>
        <w:t xml:space="preserve">Alans comment - </w:t>
      </w:r>
      <w:r>
        <w:rPr>
          <w:color w:val="000000"/>
        </w:rPr>
        <w:t>...Year 1 ahead</w:t>
      </w:r>
    </w:p>
    <w:p w14:paraId="3460F798" w14:textId="77777777" w:rsidR="00297350" w:rsidRDefault="00297350">
      <w:pPr>
        <w:pStyle w:val="CommentText"/>
      </w:pPr>
    </w:p>
    <w:p w14:paraId="6B5C822F" w14:textId="77777777" w:rsidR="00297350" w:rsidRDefault="00297350" w:rsidP="00F95691">
      <w:pPr>
        <w:pStyle w:val="CommentText"/>
      </w:pPr>
      <w:r>
        <w:rPr>
          <w:color w:val="000000"/>
        </w:rPr>
        <w:t>Consistency with previous section heading</w:t>
      </w:r>
    </w:p>
  </w:comment>
  <w:comment w:id="226" w:author="Frank Kasibante (ESO)" w:date="2024-07-21T15:58:00Z" w:initials="FK(">
    <w:p w14:paraId="290A2425" w14:textId="77777777" w:rsidR="006B1A1A" w:rsidRDefault="006B1A1A" w:rsidP="00F95691">
      <w:pPr>
        <w:pStyle w:val="CommentText"/>
      </w:pPr>
      <w:r>
        <w:rPr>
          <w:rStyle w:val="CommentReference"/>
        </w:rPr>
        <w:annotationRef/>
      </w:r>
      <w:r>
        <w:t>Agree. Amended</w:t>
      </w:r>
    </w:p>
  </w:comment>
  <w:comment w:id="227" w:author="Deborah Spencer (ESO)" w:date="2024-07-15T13:08:00Z" w:initials="DS(">
    <w:p w14:paraId="7F62D7E8" w14:textId="25638BCD" w:rsidR="00087DF3" w:rsidRDefault="00087DF3" w:rsidP="00F95691">
      <w:pPr>
        <w:pStyle w:val="CommentText"/>
      </w:pPr>
      <w:r>
        <w:rPr>
          <w:rStyle w:val="CommentReference"/>
        </w:rPr>
        <w:annotationRef/>
      </w:r>
      <w:r>
        <w:t xml:space="preserve">Alans comment - </w:t>
      </w:r>
      <w:r>
        <w:rPr>
          <w:color w:val="000000"/>
        </w:rPr>
        <w:t>...taking into account....</w:t>
      </w:r>
    </w:p>
  </w:comment>
  <w:comment w:id="228" w:author="Frank Kasibante (ESO)" w:date="2024-07-21T15:58:00Z" w:initials="FK(">
    <w:p w14:paraId="7152458B" w14:textId="77777777" w:rsidR="006B1A1A" w:rsidRDefault="006B1A1A" w:rsidP="00F95691">
      <w:pPr>
        <w:pStyle w:val="CommentText"/>
      </w:pPr>
      <w:r>
        <w:rPr>
          <w:rStyle w:val="CommentReference"/>
        </w:rPr>
        <w:annotationRef/>
      </w:r>
      <w:r>
        <w:t>Agree. Amended</w:t>
      </w:r>
    </w:p>
  </w:comment>
  <w:comment w:id="229" w:author="Creighton, Alan (Northern Powergrid)" w:date="2025-01-09T11:28:00Z" w:initials="AC">
    <w:p w14:paraId="3BE4CA0A" w14:textId="77777777" w:rsidR="00E64DA1" w:rsidRDefault="00E64DA1" w:rsidP="00E64DA1">
      <w:pPr>
        <w:pStyle w:val="CommentText"/>
      </w:pPr>
      <w:r>
        <w:rPr>
          <w:rStyle w:val="CommentReference"/>
        </w:rPr>
        <w:annotationRef/>
      </w:r>
      <w:r>
        <w:t>Delete extra spaced</w:t>
      </w:r>
    </w:p>
  </w:comment>
  <w:comment w:id="230" w:author="Deborah Spencer (ESO)" w:date="2024-07-15T13:14:00Z" w:initials="DS(">
    <w:p w14:paraId="5E9BA1FB" w14:textId="5ED42151" w:rsidR="0006779E" w:rsidRDefault="0006779E" w:rsidP="00F95691">
      <w:pPr>
        <w:pStyle w:val="CommentText"/>
      </w:pPr>
      <w:r>
        <w:rPr>
          <w:rStyle w:val="CommentReference"/>
        </w:rPr>
        <w:annotationRef/>
      </w:r>
      <w:r>
        <w:t xml:space="preserve">Alans comment - </w:t>
      </w:r>
      <w:r>
        <w:rPr>
          <w:color w:val="000000"/>
        </w:rPr>
        <w:t>...required for maintenance work....</w:t>
      </w:r>
    </w:p>
  </w:comment>
  <w:comment w:id="231" w:author="Frank Kasibante (ESO)" w:date="2024-07-21T16:00:00Z" w:initials="FK(">
    <w:p w14:paraId="48761DBB" w14:textId="77777777" w:rsidR="00B35A00" w:rsidRDefault="00B35A00" w:rsidP="00F95691">
      <w:pPr>
        <w:pStyle w:val="CommentText"/>
      </w:pPr>
      <w:r>
        <w:rPr>
          <w:rStyle w:val="CommentReference"/>
        </w:rPr>
        <w:annotationRef/>
      </w:r>
      <w:r>
        <w:t>Agree. Sentence altered to read better</w:t>
      </w:r>
    </w:p>
  </w:comment>
  <w:comment w:id="232" w:author="Creighton, Alan (Northern Powergrid)" w:date="2025-01-09T11:29:00Z" w:initials="AC">
    <w:p w14:paraId="04A4C6E9" w14:textId="77777777" w:rsidR="00E64DA1" w:rsidRDefault="00E64DA1" w:rsidP="00E64DA1">
      <w:pPr>
        <w:pStyle w:val="CommentText"/>
      </w:pPr>
      <w:r>
        <w:rPr>
          <w:rStyle w:val="CommentReference"/>
        </w:rPr>
        <w:annotationRef/>
      </w:r>
      <w:r>
        <w:t>Check the that the key is the same size each time its used.</w:t>
      </w:r>
    </w:p>
  </w:comment>
  <w:comment w:id="233" w:author="Creighton, Alan (Northern Powergrid)" w:date="2025-01-09T11:30:00Z" w:initials="AC">
    <w:p w14:paraId="4AFAF3EA" w14:textId="77777777" w:rsidR="00E64DA1" w:rsidRDefault="00E64DA1" w:rsidP="00E64DA1">
      <w:pPr>
        <w:pStyle w:val="CommentText"/>
      </w:pPr>
      <w:r>
        <w:rPr>
          <w:rStyle w:val="CommentReference"/>
        </w:rPr>
        <w:annotationRef/>
      </w:r>
      <w:r>
        <w:t>Revise the column width such that the word ‘Receives’ fits on one line</w:t>
      </w:r>
    </w:p>
  </w:comment>
  <w:comment w:id="234" w:author="Deborah Spencer (ESO)" w:date="2024-07-15T13:24:00Z" w:initials="DS(">
    <w:p w14:paraId="4568792B" w14:textId="6C64EED1" w:rsidR="00752A24" w:rsidRDefault="00752A24" w:rsidP="00F95691">
      <w:pPr>
        <w:pStyle w:val="CommentText"/>
      </w:pPr>
      <w:r>
        <w:rPr>
          <w:rStyle w:val="CommentReference"/>
        </w:rPr>
        <w:annotationRef/>
      </w:r>
      <w:r>
        <w:t xml:space="preserve">Alans comment relates to Fig 1  - </w:t>
      </w:r>
      <w:r>
        <w:rPr>
          <w:color w:val="000000"/>
        </w:rPr>
        <w:t>Title of the figure is not consistent with Fig 3.</w:t>
      </w:r>
    </w:p>
  </w:comment>
  <w:comment w:id="235" w:author="Frank Kasibante (ESO)" w:date="2024-07-31T09:49:00Z" w:initials="FK(">
    <w:p w14:paraId="2EB43A2F" w14:textId="77777777" w:rsidR="007047A9" w:rsidRDefault="007047A9">
      <w:pPr>
        <w:pStyle w:val="CommentText"/>
      </w:pPr>
      <w:r>
        <w:rPr>
          <w:rStyle w:val="CommentReference"/>
        </w:rPr>
        <w:annotationRef/>
      </w:r>
      <w:r>
        <w:t>Agree. Titles amended for consistency</w:t>
      </w:r>
    </w:p>
  </w:comment>
  <w:comment w:id="238" w:author="Deborah Spencer (ESO)" w:date="2024-07-15T13:42:00Z" w:initials="DS(">
    <w:p w14:paraId="11F118CF" w14:textId="14D50CC3" w:rsidR="00A42EDF" w:rsidRDefault="00A42EDF">
      <w:pPr>
        <w:pStyle w:val="CommentText"/>
      </w:pPr>
      <w:r>
        <w:rPr>
          <w:rStyle w:val="CommentReference"/>
        </w:rPr>
        <w:annotationRef/>
      </w:r>
      <w:r>
        <w:t xml:space="preserve">Alans comment - </w:t>
      </w:r>
      <w:r>
        <w:rPr>
          <w:color w:val="000000"/>
        </w:rPr>
        <w:t>Similar points as Fig 2.</w:t>
      </w:r>
    </w:p>
    <w:p w14:paraId="6951873A" w14:textId="77777777" w:rsidR="00A42EDF" w:rsidRDefault="00A42EDF">
      <w:pPr>
        <w:pStyle w:val="CommentText"/>
      </w:pPr>
    </w:p>
    <w:p w14:paraId="77BDA797" w14:textId="77777777" w:rsidR="00A42EDF" w:rsidRDefault="00A42EDF">
      <w:pPr>
        <w:pStyle w:val="CommentText"/>
      </w:pPr>
      <w:r>
        <w:rPr>
          <w:color w:val="000000"/>
        </w:rPr>
        <w:t>No reference to Interconnector Owners - is this correct?</w:t>
      </w:r>
    </w:p>
    <w:p w14:paraId="41D33ECC" w14:textId="77777777" w:rsidR="00A42EDF" w:rsidRDefault="00A42EDF">
      <w:pPr>
        <w:pStyle w:val="CommentText"/>
      </w:pPr>
    </w:p>
    <w:p w14:paraId="601CE429" w14:textId="77777777" w:rsidR="00A42EDF" w:rsidRDefault="00A42EDF">
      <w:pPr>
        <w:pStyle w:val="CommentText"/>
      </w:pPr>
      <w:r>
        <w:rPr>
          <w:color w:val="000000"/>
        </w:rPr>
        <w:t>In fig 1 the word 'submit' is used rather than 'inform; which is used here in clause (a).  Consistency.</w:t>
      </w:r>
    </w:p>
    <w:p w14:paraId="4F69E0BF" w14:textId="77777777" w:rsidR="00A42EDF" w:rsidRDefault="00A42EDF">
      <w:pPr>
        <w:pStyle w:val="CommentText"/>
      </w:pPr>
    </w:p>
    <w:p w14:paraId="2BDFCFC9" w14:textId="77777777" w:rsidR="00A42EDF" w:rsidRDefault="00A42EDF">
      <w:pPr>
        <w:pStyle w:val="CommentText"/>
      </w:pPr>
      <w:r>
        <w:rPr>
          <w:color w:val="000000"/>
        </w:rPr>
        <w:t>There are no arrows between clause  (a) , clause (b), clause (c) boxes etc.  Consistency with Figure 2.</w:t>
      </w:r>
    </w:p>
    <w:p w14:paraId="4433280A" w14:textId="77777777" w:rsidR="00A42EDF" w:rsidRDefault="00A42EDF">
      <w:pPr>
        <w:pStyle w:val="CommentText"/>
      </w:pPr>
    </w:p>
    <w:p w14:paraId="7993CF30" w14:textId="77777777" w:rsidR="00A42EDF" w:rsidRDefault="00A42EDF">
      <w:pPr>
        <w:pStyle w:val="CommentText"/>
      </w:pPr>
      <w:r>
        <w:rPr>
          <w:color w:val="000000"/>
        </w:rPr>
        <w:t>Inconsistent capitalization of Y in year</w:t>
      </w:r>
    </w:p>
    <w:p w14:paraId="3680502F" w14:textId="77777777" w:rsidR="00A42EDF" w:rsidRDefault="00A42EDF">
      <w:pPr>
        <w:pStyle w:val="CommentText"/>
      </w:pPr>
    </w:p>
    <w:p w14:paraId="7390FCB4" w14:textId="77777777" w:rsidR="00A42EDF" w:rsidRDefault="00A42EDF">
      <w:pPr>
        <w:pStyle w:val="CommentText"/>
      </w:pPr>
      <w:r>
        <w:rPr>
          <w:color w:val="000000"/>
        </w:rPr>
        <w:t>Clause (d) 'Will draw up' compared to 'drafts' in figure 1.  Inconsistent language.</w:t>
      </w:r>
    </w:p>
    <w:p w14:paraId="1C3B793B" w14:textId="77777777" w:rsidR="00A42EDF" w:rsidRDefault="00A42EDF">
      <w:pPr>
        <w:pStyle w:val="CommentText"/>
      </w:pPr>
    </w:p>
    <w:p w14:paraId="3AF3D4F2" w14:textId="77777777" w:rsidR="00A42EDF" w:rsidRDefault="00A42EDF" w:rsidP="00F95691">
      <w:pPr>
        <w:pStyle w:val="CommentText"/>
      </w:pPr>
      <w:r>
        <w:rPr>
          <w:color w:val="000000"/>
        </w:rPr>
        <w:t>Clause (d) do we really need to include text ''for the avoidance of doubt" in a summary flowchart? Especially as it's not in the main text....</w:t>
      </w:r>
    </w:p>
  </w:comment>
  <w:comment w:id="239" w:author="Frank Kasibante (ESO)" w:date="2024-07-31T11:16:00Z" w:initials="FK(">
    <w:p w14:paraId="7B05686A" w14:textId="77777777" w:rsidR="00C757A3" w:rsidRDefault="005D47A3">
      <w:pPr>
        <w:pStyle w:val="CommentText"/>
      </w:pPr>
      <w:r>
        <w:rPr>
          <w:rStyle w:val="CommentReference"/>
        </w:rPr>
        <w:annotationRef/>
      </w:r>
      <w:r w:rsidR="00C757A3">
        <w:t>Text in chart amended. FK to correct content of clause c) to reflect what is in the text</w:t>
      </w:r>
    </w:p>
  </w:comment>
  <w:comment w:id="240" w:author="Frank Kasibante (ESO)" w:date="2024-08-08T12:49:00Z" w:initials="FK(">
    <w:p w14:paraId="6A1161FC" w14:textId="77777777" w:rsidR="00FE738B" w:rsidRDefault="00FE738B">
      <w:pPr>
        <w:pStyle w:val="CommentText"/>
      </w:pPr>
      <w:r>
        <w:rPr>
          <w:rStyle w:val="CommentReference"/>
        </w:rPr>
        <w:annotationRef/>
      </w:r>
      <w:r>
        <w:t>Checked and amended</w:t>
      </w:r>
    </w:p>
  </w:comment>
  <w:comment w:id="243" w:author="Deborah Spencer (ESO)" w:date="2024-07-15T13:42:00Z" w:initials="DS(">
    <w:p w14:paraId="6E103BE5" w14:textId="5B8F8587" w:rsidR="00806477" w:rsidRDefault="00806477" w:rsidP="00F95691">
      <w:pPr>
        <w:pStyle w:val="CommentText"/>
      </w:pPr>
      <w:r>
        <w:rPr>
          <w:rStyle w:val="CommentReference"/>
        </w:rPr>
        <w:annotationRef/>
      </w:r>
      <w:r>
        <w:t xml:space="preserve">Alans comment  - </w:t>
      </w:r>
      <w:r>
        <w:rPr>
          <w:color w:val="000000"/>
        </w:rPr>
        <w:t>Capital W for week - consistency?</w:t>
      </w:r>
    </w:p>
  </w:comment>
  <w:comment w:id="244" w:author="Frank Kasibante (ESO)" w:date="2024-07-23T10:05:00Z" w:initials="FK(">
    <w:p w14:paraId="7E6A4408" w14:textId="77777777" w:rsidR="007F11F8" w:rsidRDefault="007F11F8" w:rsidP="00F95691">
      <w:pPr>
        <w:pStyle w:val="CommentText"/>
      </w:pPr>
      <w:r>
        <w:rPr>
          <w:rStyle w:val="CommentReference"/>
        </w:rPr>
        <w:annotationRef/>
      </w:r>
      <w:r>
        <w:t>Agree. Amended in Fig title</w:t>
      </w:r>
    </w:p>
  </w:comment>
  <w:comment w:id="245" w:author="Deborah Spencer (ESO)" w:date="2024-07-15T13:43:00Z" w:initials="DS(">
    <w:p w14:paraId="728C87AB" w14:textId="4E5C9C92" w:rsidR="00B64BEC" w:rsidRDefault="00B64BEC" w:rsidP="00F95691">
      <w:pPr>
        <w:pStyle w:val="CommentText"/>
      </w:pPr>
      <w:r>
        <w:rPr>
          <w:rStyle w:val="CommentReference"/>
        </w:rPr>
        <w:annotationRef/>
      </w:r>
      <w:r>
        <w:t xml:space="preserve">Alans comment - </w:t>
      </w:r>
      <w:r>
        <w:rPr>
          <w:color w:val="000000"/>
        </w:rPr>
        <w:t>Fig title isn't consistent with fig 2</w:t>
      </w:r>
    </w:p>
  </w:comment>
  <w:comment w:id="246" w:author="Creighton, Alan (Northern Powergrid)" w:date="2025-01-09T12:19:00Z" w:initials="AC">
    <w:p w14:paraId="04A1E2DF" w14:textId="77777777" w:rsidR="00F61272" w:rsidRDefault="00DF110F" w:rsidP="00F61272">
      <w:pPr>
        <w:pStyle w:val="CommentText"/>
      </w:pPr>
      <w:r>
        <w:rPr>
          <w:rStyle w:val="CommentReference"/>
        </w:rPr>
        <w:annotationRef/>
      </w:r>
      <w:r w:rsidR="00F61272">
        <w:t>In Figs 2 and 4 ‘Generators and Interconnectors’ are combined.  In other similar figures they are teased out separately.  Consistency.</w:t>
      </w:r>
    </w:p>
  </w:comment>
  <w:comment w:id="247" w:author="Creighton, Alan (Northern Powergrid)" w:date="2025-01-09T11:39:00Z" w:initials="AC">
    <w:p w14:paraId="277FFB4D" w14:textId="0BC0C0A6" w:rsidR="00354728" w:rsidRDefault="00354728" w:rsidP="00354728">
      <w:pPr>
        <w:pStyle w:val="CommentText"/>
      </w:pPr>
      <w:r>
        <w:rPr>
          <w:rStyle w:val="CommentReference"/>
        </w:rPr>
        <w:annotationRef/>
      </w:r>
      <w:r>
        <w:t>Fig 4 refers to Generators and Interconnector Owners - consistency</w:t>
      </w:r>
    </w:p>
  </w:comment>
  <w:comment w:id="248" w:author="Creighton, Alan (Northern Powergrid)" w:date="2025-01-09T11:38:00Z" w:initials="AC">
    <w:p w14:paraId="1470184F" w14:textId="7268F80D" w:rsidR="00354728" w:rsidRDefault="00354728" w:rsidP="00354728">
      <w:pPr>
        <w:pStyle w:val="CommentText"/>
      </w:pPr>
      <w:r>
        <w:rPr>
          <w:rStyle w:val="CommentReference"/>
        </w:rPr>
        <w:annotationRef/>
      </w:r>
      <w:r>
        <w:t>Unbold and delete space</w:t>
      </w:r>
    </w:p>
  </w:comment>
  <w:comment w:id="249" w:author="Deborah Spencer (ESO)" w:date="2024-07-15T13:43:00Z" w:initials="DS(">
    <w:p w14:paraId="21559993" w14:textId="18536BAA" w:rsidR="009B484B" w:rsidRDefault="009B484B" w:rsidP="00F95691">
      <w:pPr>
        <w:pStyle w:val="CommentText"/>
      </w:pPr>
      <w:r>
        <w:rPr>
          <w:rStyle w:val="CommentReference"/>
        </w:rPr>
        <w:annotationRef/>
      </w:r>
      <w:r>
        <w:t xml:space="preserve">Alans comment - </w:t>
      </w:r>
      <w:r>
        <w:rPr>
          <w:color w:val="000000"/>
        </w:rPr>
        <w:t>As per previous comment 'shall' is a more appropriate word when a party has an obligation.</w:t>
      </w:r>
    </w:p>
  </w:comment>
  <w:comment w:id="250" w:author="Frank Kasibante (ESO)" w:date="2024-07-23T10:27:00Z" w:initials="FK(">
    <w:p w14:paraId="340A070F" w14:textId="77777777" w:rsidR="0090631C" w:rsidRDefault="0090631C" w:rsidP="00F95691">
      <w:pPr>
        <w:pStyle w:val="CommentText"/>
      </w:pPr>
      <w:r>
        <w:rPr>
          <w:rStyle w:val="CommentReference"/>
        </w:rPr>
        <w:annotationRef/>
      </w:r>
      <w:r>
        <w:t>Agree. Amended</w:t>
      </w:r>
    </w:p>
  </w:comment>
  <w:comment w:id="251" w:author="Creighton, Alan (Northern Powergrid)" w:date="2025-01-09T11:40:00Z" w:initials="AC">
    <w:p w14:paraId="10370A18" w14:textId="77777777" w:rsidR="00354728" w:rsidRDefault="00354728" w:rsidP="00354728">
      <w:pPr>
        <w:pStyle w:val="CommentText"/>
      </w:pPr>
      <w:r>
        <w:rPr>
          <w:rStyle w:val="CommentReference"/>
        </w:rPr>
        <w:annotationRef/>
      </w:r>
      <w:r>
        <w:t>Fig 4  refers to Generators and Interconnector Owners - consistency</w:t>
      </w:r>
    </w:p>
  </w:comment>
  <w:comment w:id="252" w:author="Deborah Spencer (ESO)" w:date="2024-07-15T13:44:00Z" w:initials="DS(">
    <w:p w14:paraId="0DB0A42F" w14:textId="576D6D33" w:rsidR="009B484B" w:rsidRDefault="009B484B" w:rsidP="00F95691">
      <w:pPr>
        <w:pStyle w:val="CommentText"/>
      </w:pPr>
      <w:r>
        <w:rPr>
          <w:rStyle w:val="CommentReference"/>
        </w:rPr>
        <w:annotationRef/>
      </w:r>
      <w:r>
        <w:t xml:space="preserve">Alans comment - </w:t>
      </w:r>
      <w:r>
        <w:rPr>
          <w:color w:val="000000"/>
        </w:rPr>
        <w:t>delete a superfluous (</w:t>
      </w:r>
    </w:p>
  </w:comment>
  <w:comment w:id="253" w:author="Frank Kasibante (ESO)" w:date="2024-07-23T10:28:00Z" w:initials="FK(">
    <w:p w14:paraId="075E5F0B" w14:textId="77777777" w:rsidR="004D3950" w:rsidRDefault="004D3950" w:rsidP="00F95691">
      <w:pPr>
        <w:pStyle w:val="CommentText"/>
      </w:pPr>
      <w:r>
        <w:rPr>
          <w:rStyle w:val="CommentReference"/>
        </w:rPr>
        <w:annotationRef/>
      </w:r>
      <w:r>
        <w:t>Agree. Deleted</w:t>
      </w:r>
    </w:p>
  </w:comment>
  <w:comment w:id="254" w:author="Creighton, Alan (Northern Powergrid)" w:date="2025-01-09T11:42:00Z" w:initials="AC">
    <w:p w14:paraId="1B7CB924" w14:textId="77777777" w:rsidR="00354728" w:rsidRDefault="00354728" w:rsidP="00354728">
      <w:pPr>
        <w:pStyle w:val="CommentText"/>
      </w:pPr>
      <w:r>
        <w:rPr>
          <w:rStyle w:val="CommentReference"/>
        </w:rPr>
        <w:annotationRef/>
      </w:r>
      <w:r>
        <w:t>Unbold the .</w:t>
      </w:r>
    </w:p>
  </w:comment>
  <w:comment w:id="255" w:author="Deborah Spencer (ESO)" w:date="2024-07-15T13:44:00Z" w:initials="DS(">
    <w:p w14:paraId="52F4734F" w14:textId="53C43327" w:rsidR="0088158D" w:rsidRDefault="0088158D" w:rsidP="00F95691">
      <w:pPr>
        <w:pStyle w:val="CommentText"/>
      </w:pPr>
      <w:r>
        <w:rPr>
          <w:rStyle w:val="CommentReference"/>
        </w:rPr>
        <w:annotationRef/>
      </w:r>
      <w:r>
        <w:t xml:space="preserve">Alans comments - </w:t>
      </w:r>
      <w:r>
        <w:rPr>
          <w:color w:val="000000"/>
        </w:rPr>
        <w:t>This sentence isn't correct as it refers only to Generator owned apparatus and there is no reference to not Non Embedded Customer owned assets.</w:t>
      </w:r>
    </w:p>
  </w:comment>
  <w:comment w:id="256" w:author="Frank Kasibante (ESO)" w:date="2024-07-23T10:35:00Z" w:initials="FK(">
    <w:p w14:paraId="17150C02" w14:textId="77777777" w:rsidR="005C5448" w:rsidRDefault="005C5448" w:rsidP="00F95691">
      <w:pPr>
        <w:pStyle w:val="CommentText"/>
      </w:pPr>
      <w:r>
        <w:rPr>
          <w:rStyle w:val="CommentReference"/>
        </w:rPr>
        <w:annotationRef/>
      </w:r>
      <w:r>
        <w:t>Agree. Amended</w:t>
      </w:r>
    </w:p>
  </w:comment>
  <w:comment w:id="257" w:author="Creighton, Alan (Northern Powergrid)" w:date="2025-01-09T11:43:00Z" w:initials="AC">
    <w:p w14:paraId="680DE455" w14:textId="77777777" w:rsidR="00354728" w:rsidRDefault="00354728" w:rsidP="00354728">
      <w:pPr>
        <w:pStyle w:val="CommentText"/>
      </w:pPr>
      <w:r>
        <w:rPr>
          <w:rStyle w:val="CommentReference"/>
        </w:rPr>
        <w:annotationRef/>
      </w:r>
      <w:r>
        <w:rPr>
          <w:b/>
          <w:bCs/>
        </w:rPr>
        <w:t>Grid Supply Point</w:t>
      </w:r>
    </w:p>
  </w:comment>
  <w:comment w:id="258" w:author="Deborah Spencer (ESO)" w:date="2024-07-15T13:45:00Z" w:initials="DS(">
    <w:p w14:paraId="07B48B87" w14:textId="2E5F2260" w:rsidR="005C68FA" w:rsidRDefault="005C68FA" w:rsidP="00F95691">
      <w:pPr>
        <w:pStyle w:val="CommentText"/>
      </w:pPr>
      <w:r>
        <w:rPr>
          <w:rStyle w:val="CommentReference"/>
        </w:rPr>
        <w:annotationRef/>
      </w:r>
      <w:r>
        <w:t xml:space="preserve">Alans comments - </w:t>
      </w:r>
      <w:r>
        <w:rPr>
          <w:color w:val="000000"/>
        </w:rPr>
        <w:t>...</w:t>
      </w:r>
      <w:r>
        <w:rPr>
          <w:b/>
          <w:bCs/>
          <w:color w:val="000000"/>
        </w:rPr>
        <w:t>The Company</w:t>
      </w:r>
      <w:r>
        <w:rPr>
          <w:color w:val="000000"/>
        </w:rPr>
        <w:t xml:space="preserve"> of:</w:t>
      </w:r>
    </w:p>
  </w:comment>
  <w:comment w:id="259" w:author="Frank Kasibante (ESO)" w:date="2024-07-23T10:28:00Z" w:initials="FK(">
    <w:p w14:paraId="6E6120B8" w14:textId="77777777" w:rsidR="004D3950" w:rsidRDefault="004D3950" w:rsidP="00F95691">
      <w:pPr>
        <w:pStyle w:val="CommentText"/>
      </w:pPr>
      <w:r>
        <w:rPr>
          <w:rStyle w:val="CommentReference"/>
        </w:rPr>
        <w:annotationRef/>
      </w:r>
      <w:r>
        <w:t>Agree. Amended</w:t>
      </w:r>
    </w:p>
  </w:comment>
  <w:comment w:id="260" w:author="Creighton, Alan (Northern Powergrid)" w:date="2025-01-09T11:44:00Z" w:initials="AC">
    <w:p w14:paraId="61381BFE" w14:textId="77777777" w:rsidR="00354728" w:rsidRDefault="00354728" w:rsidP="00354728">
      <w:pPr>
        <w:pStyle w:val="CommentText"/>
      </w:pPr>
      <w:r>
        <w:rPr>
          <w:rStyle w:val="CommentReference"/>
        </w:rPr>
        <w:annotationRef/>
      </w:r>
      <w:r>
        <w:t>Unbold :</w:t>
      </w:r>
    </w:p>
  </w:comment>
  <w:comment w:id="261" w:author="Deborah Spencer (ESO)" w:date="2024-07-15T13:54:00Z" w:initials="DS(">
    <w:p w14:paraId="1AC5E7EF" w14:textId="48C36F9F" w:rsidR="004C710E" w:rsidRDefault="004C710E" w:rsidP="00F95691">
      <w:pPr>
        <w:pStyle w:val="CommentText"/>
      </w:pPr>
      <w:r>
        <w:rPr>
          <w:rStyle w:val="CommentReference"/>
        </w:rPr>
        <w:annotationRef/>
      </w:r>
      <w:r>
        <w:t xml:space="preserve">Alans comments - </w:t>
      </w:r>
      <w:r>
        <w:rPr>
          <w:color w:val="000000"/>
        </w:rPr>
        <w:t>remove full stop</w:t>
      </w:r>
    </w:p>
  </w:comment>
  <w:comment w:id="262" w:author="Frank Kasibante (ESO)" w:date="2024-07-23T10:38:00Z" w:initials="FK(">
    <w:p w14:paraId="2EB5301B" w14:textId="77777777" w:rsidR="00D236DF" w:rsidRDefault="00D236DF" w:rsidP="00F95691">
      <w:pPr>
        <w:pStyle w:val="CommentText"/>
      </w:pPr>
      <w:r>
        <w:rPr>
          <w:rStyle w:val="CommentReference"/>
        </w:rPr>
        <w:annotationRef/>
      </w:r>
      <w:r>
        <w:t>Agree. Removed</w:t>
      </w:r>
    </w:p>
  </w:comment>
  <w:comment w:id="263" w:author="Creighton, Alan (Northern Powergrid)" w:date="2025-01-09T11:46:00Z" w:initials="AC">
    <w:p w14:paraId="6B2738A5" w14:textId="77777777" w:rsidR="00354728" w:rsidRDefault="00354728" w:rsidP="00354728">
      <w:pPr>
        <w:pStyle w:val="CommentText"/>
      </w:pPr>
      <w:r>
        <w:rPr>
          <w:rStyle w:val="CommentReference"/>
        </w:rPr>
        <w:annotationRef/>
      </w:r>
      <w:r>
        <w:t>See previous comment about punctuation at the end of bullets</w:t>
      </w:r>
    </w:p>
  </w:comment>
  <w:comment w:id="264" w:author="Creighton, Alan (Northern Powergrid)" w:date="2025-01-09T11:45:00Z" w:initials="AC">
    <w:p w14:paraId="7C4BF781" w14:textId="77777777" w:rsidR="00F61272" w:rsidRDefault="00354728" w:rsidP="00F61272">
      <w:pPr>
        <w:pStyle w:val="CommentText"/>
      </w:pPr>
      <w:r>
        <w:rPr>
          <w:rStyle w:val="CommentReference"/>
        </w:rPr>
        <w:annotationRef/>
      </w:r>
      <w:r w:rsidR="00F61272">
        <w:t>Lower case i  - for consistency</w:t>
      </w:r>
    </w:p>
  </w:comment>
  <w:comment w:id="265" w:author="Deborah Spencer (ESO)" w:date="2024-07-15T13:54:00Z" w:initials="DS(">
    <w:p w14:paraId="49CE24DD" w14:textId="1AD23CBA" w:rsidR="000B0C7F" w:rsidRDefault="000B0C7F" w:rsidP="00F95691">
      <w:pPr>
        <w:pStyle w:val="CommentText"/>
      </w:pPr>
      <w:r>
        <w:rPr>
          <w:rStyle w:val="CommentReference"/>
        </w:rPr>
        <w:annotationRef/>
      </w:r>
      <w:r>
        <w:t xml:space="preserve">Alans comment  - </w:t>
      </w:r>
      <w:r>
        <w:rPr>
          <w:color w:val="000000"/>
        </w:rPr>
        <w:t>...outages and any....</w:t>
      </w:r>
    </w:p>
  </w:comment>
  <w:comment w:id="266" w:author="Frank Kasibante (ESO)" w:date="2024-07-23T10:29:00Z" w:initials="FK(">
    <w:p w14:paraId="2C0020B8" w14:textId="77777777" w:rsidR="00150100" w:rsidRDefault="00150100" w:rsidP="00F95691">
      <w:pPr>
        <w:pStyle w:val="CommentText"/>
      </w:pPr>
      <w:r>
        <w:rPr>
          <w:rStyle w:val="CommentReference"/>
        </w:rPr>
        <w:annotationRef/>
      </w:r>
      <w:r>
        <w:t>Agree. Amended</w:t>
      </w:r>
    </w:p>
  </w:comment>
  <w:comment w:id="267" w:author="Deborah Spencer (ESO)" w:date="2024-07-15T13:55:00Z" w:initials="DS(">
    <w:p w14:paraId="30C04973" w14:textId="490629AA" w:rsidR="00EE3DD4" w:rsidRDefault="00EE3DD4" w:rsidP="00F95691">
      <w:pPr>
        <w:pStyle w:val="CommentText"/>
      </w:pPr>
      <w:r>
        <w:rPr>
          <w:rStyle w:val="CommentReference"/>
        </w:rPr>
        <w:annotationRef/>
      </w:r>
      <w:r>
        <w:t xml:space="preserve">Alans comment  - </w:t>
      </w:r>
      <w:r>
        <w:rPr>
          <w:color w:val="000000"/>
        </w:rPr>
        <w:t>remove space before 'any'</w:t>
      </w:r>
    </w:p>
  </w:comment>
  <w:comment w:id="268" w:author="Frank Kasibante (ESO)" w:date="2024-07-23T10:10:00Z" w:initials="FK(">
    <w:p w14:paraId="5D4B791B" w14:textId="77777777" w:rsidR="00024634" w:rsidRDefault="00024634" w:rsidP="00F95691">
      <w:pPr>
        <w:pStyle w:val="CommentText"/>
      </w:pPr>
      <w:r>
        <w:rPr>
          <w:rStyle w:val="CommentReference"/>
        </w:rPr>
        <w:annotationRef/>
      </w:r>
      <w:r>
        <w:t>Agree. Removed</w:t>
      </w:r>
    </w:p>
  </w:comment>
  <w:comment w:id="269" w:author="Creighton, Alan (Northern Powergrid)" w:date="2025-01-09T11:47:00Z" w:initials="AC">
    <w:p w14:paraId="1873FDDF" w14:textId="77777777" w:rsidR="00C51B42" w:rsidRDefault="00C51B42" w:rsidP="00C51B42">
      <w:pPr>
        <w:pStyle w:val="CommentText"/>
      </w:pPr>
      <w:r>
        <w:rPr>
          <w:rStyle w:val="CommentReference"/>
        </w:rPr>
        <w:annotationRef/>
      </w:r>
      <w:r>
        <w:t>unbold</w:t>
      </w:r>
    </w:p>
  </w:comment>
  <w:comment w:id="270" w:author="Deborah Spencer (ESO)" w:date="2024-07-15T13:56:00Z" w:initials="DS(">
    <w:p w14:paraId="406B5D13" w14:textId="167B3198" w:rsidR="00B97690" w:rsidRDefault="00B97690" w:rsidP="00F95691">
      <w:pPr>
        <w:pStyle w:val="CommentText"/>
      </w:pPr>
      <w:r>
        <w:rPr>
          <w:rStyle w:val="CommentReference"/>
        </w:rPr>
        <w:annotationRef/>
      </w:r>
      <w:r>
        <w:t xml:space="preserve">Alans comment - </w:t>
      </w:r>
      <w:r>
        <w:rPr>
          <w:color w:val="000000"/>
        </w:rPr>
        <w:t>close up space between item c) and d)</w:t>
      </w:r>
    </w:p>
  </w:comment>
  <w:comment w:id="271" w:author="Frank Kasibante (ESO)" w:date="2024-07-21T16:21:00Z" w:initials="FK(">
    <w:p w14:paraId="03169E4E" w14:textId="77777777" w:rsidR="00C0170B" w:rsidRDefault="00C0170B" w:rsidP="00F95691">
      <w:pPr>
        <w:pStyle w:val="CommentText"/>
      </w:pPr>
      <w:r>
        <w:rPr>
          <w:rStyle w:val="CommentReference"/>
        </w:rPr>
        <w:annotationRef/>
      </w:r>
      <w:r>
        <w:t>Space is closed up in 'no mark up'  version.</w:t>
      </w:r>
    </w:p>
  </w:comment>
  <w:comment w:id="272" w:author="Deborah Spencer (ESO)" w:date="2024-07-15T13:56:00Z" w:initials="DS(">
    <w:p w14:paraId="194D01F8" w14:textId="7BB2103F" w:rsidR="00F559CA" w:rsidRDefault="00F559CA" w:rsidP="00F95691">
      <w:pPr>
        <w:pStyle w:val="CommentText"/>
      </w:pPr>
      <w:r>
        <w:rPr>
          <w:rStyle w:val="CommentReference"/>
        </w:rPr>
        <w:annotationRef/>
      </w:r>
      <w:r>
        <w:t xml:space="preserve">Alans comment - </w:t>
      </w:r>
      <w:r>
        <w:rPr>
          <w:color w:val="000000"/>
        </w:rPr>
        <w:t>doesn't this just mean 'by the end of week 34'?</w:t>
      </w:r>
    </w:p>
  </w:comment>
  <w:comment w:id="273" w:author="Frank Kasibante (ESO)" w:date="2024-07-21T16:37:00Z" w:initials="FK(">
    <w:p w14:paraId="5C6D3F14" w14:textId="77777777" w:rsidR="001E1676" w:rsidRDefault="001E1676" w:rsidP="00F95691">
      <w:pPr>
        <w:pStyle w:val="CommentText"/>
      </w:pPr>
      <w:r>
        <w:rPr>
          <w:rStyle w:val="CommentReference"/>
        </w:rPr>
        <w:annotationRef/>
      </w:r>
      <w:r>
        <w:t xml:space="preserve">It can also be implied as such. The text was kept to retain the flow similar to the one in the current OC2 text. </w:t>
      </w:r>
    </w:p>
  </w:comment>
  <w:comment w:id="274" w:author="Creighton, Alan (Northern Powergrid)" w:date="2025-01-09T11:48:00Z" w:initials="AC">
    <w:p w14:paraId="332F4C4E" w14:textId="77777777" w:rsidR="00C51B42" w:rsidRDefault="00C51B42" w:rsidP="00C51B42">
      <w:pPr>
        <w:pStyle w:val="CommentText"/>
      </w:pPr>
      <w:r>
        <w:rPr>
          <w:rStyle w:val="CommentReference"/>
        </w:rPr>
        <w:annotationRef/>
      </w:r>
      <w:r>
        <w:t>Delete ‘the’</w:t>
      </w:r>
    </w:p>
  </w:comment>
  <w:comment w:id="275" w:author="Deborah Spencer (ESO)" w:date="2024-07-15T13:57:00Z" w:initials="DS(">
    <w:p w14:paraId="6B791C29" w14:textId="785B2C75" w:rsidR="009A6C32" w:rsidRDefault="009A6C32" w:rsidP="009A6C32">
      <w:pPr>
        <w:pStyle w:val="CommentText"/>
      </w:pPr>
      <w:r>
        <w:rPr>
          <w:rStyle w:val="CommentReference"/>
        </w:rPr>
        <w:annotationRef/>
      </w:r>
      <w:r>
        <w:t>Alans comment - T</w:t>
      </w:r>
      <w:r>
        <w:rPr>
          <w:color w:val="000000"/>
        </w:rPr>
        <w:t>he wording of these summary boxes could be reduced eg delete 'in particular' from clause (e), 'Owner shall provide'.</w:t>
      </w:r>
    </w:p>
    <w:p w14:paraId="203A3D05" w14:textId="77777777" w:rsidR="009A6C32" w:rsidRDefault="009A6C32" w:rsidP="009A6C32">
      <w:pPr>
        <w:pStyle w:val="CommentText"/>
      </w:pPr>
    </w:p>
    <w:p w14:paraId="7543A07C" w14:textId="77777777" w:rsidR="009A6C32" w:rsidRDefault="009A6C32" w:rsidP="009A6C32">
      <w:pPr>
        <w:pStyle w:val="CommentText"/>
      </w:pPr>
      <w:r>
        <w:rPr>
          <w:color w:val="000000"/>
        </w:rPr>
        <w:t>Language should be consistent with other similar figures.</w:t>
      </w:r>
    </w:p>
  </w:comment>
  <w:comment w:id="276" w:author="Frank Kasibante (ESO)" w:date="2024-08-07T16:20:00Z" w:initials="FK(">
    <w:p w14:paraId="3E70B3AD" w14:textId="77777777" w:rsidR="009A6C32" w:rsidRDefault="009A6C32" w:rsidP="009A6C32">
      <w:pPr>
        <w:pStyle w:val="CommentText"/>
      </w:pPr>
      <w:r>
        <w:rPr>
          <w:rStyle w:val="CommentReference"/>
        </w:rPr>
        <w:annotationRef/>
      </w:r>
      <w:r>
        <w:t>FK to resolve this ahead of WG</w:t>
      </w:r>
    </w:p>
  </w:comment>
  <w:comment w:id="279" w:author="Creighton, Alan (Northern Powergrid)" w:date="2025-01-09T11:57:00Z" w:initials="AC">
    <w:p w14:paraId="715BB980" w14:textId="77777777" w:rsidR="00702116" w:rsidRDefault="00702116" w:rsidP="00702116">
      <w:pPr>
        <w:pStyle w:val="CommentText"/>
      </w:pPr>
      <w:r>
        <w:rPr>
          <w:rStyle w:val="CommentReference"/>
        </w:rPr>
        <w:annotationRef/>
      </w:r>
      <w:r>
        <w:t>Consistency as to whether clauses like these should start with a capital or lower case letter - they are effectively a continuation of the  introductory sentence.</w:t>
      </w:r>
    </w:p>
  </w:comment>
  <w:comment w:id="280" w:author="Creighton, Alan (Northern Powergrid)" w:date="2025-01-09T11:55:00Z" w:initials="AC">
    <w:p w14:paraId="17E33BD8" w14:textId="7280E18D" w:rsidR="00C51B42" w:rsidRDefault="00C51B42" w:rsidP="00C51B42">
      <w:pPr>
        <w:pStyle w:val="CommentText"/>
      </w:pPr>
      <w:r>
        <w:rPr>
          <w:rStyle w:val="CommentReference"/>
        </w:rPr>
        <w:annotationRef/>
      </w:r>
      <w:r>
        <w:t>unbold</w:t>
      </w:r>
    </w:p>
  </w:comment>
  <w:comment w:id="282" w:author="Creighton, Alan (Northern Powergrid)" w:date="2025-01-09T11:55:00Z" w:initials="AC">
    <w:p w14:paraId="3481E635" w14:textId="77777777" w:rsidR="00C51B42" w:rsidRDefault="00C51B42" w:rsidP="00C51B42">
      <w:pPr>
        <w:pStyle w:val="CommentText"/>
      </w:pPr>
      <w:r>
        <w:rPr>
          <w:rStyle w:val="CommentReference"/>
        </w:rPr>
        <w:annotationRef/>
      </w:r>
      <w:r>
        <w:t>unbold</w:t>
      </w:r>
    </w:p>
  </w:comment>
  <w:comment w:id="283" w:author="Deborah Spencer (ESO)" w:date="2024-07-15T13:58:00Z" w:initials="DS(">
    <w:p w14:paraId="10D19CE0" w14:textId="10F6B280" w:rsidR="0027019F" w:rsidRDefault="0027019F" w:rsidP="00F95691">
      <w:pPr>
        <w:pStyle w:val="CommentText"/>
      </w:pPr>
      <w:r>
        <w:rPr>
          <w:rStyle w:val="CommentReference"/>
        </w:rPr>
        <w:annotationRef/>
      </w:r>
      <w:r>
        <w:t xml:space="preserve">Alans comment - </w:t>
      </w:r>
      <w:r>
        <w:rPr>
          <w:color w:val="000000"/>
        </w:rPr>
        <w:t>unbold</w:t>
      </w:r>
    </w:p>
  </w:comment>
  <w:comment w:id="284" w:author="Frank Kasibante (ESO)" w:date="2024-07-21T16:38:00Z" w:initials="FK(">
    <w:p w14:paraId="47DF4A64" w14:textId="77777777" w:rsidR="00261EB2" w:rsidRDefault="00261EB2" w:rsidP="00F95691">
      <w:pPr>
        <w:pStyle w:val="CommentText"/>
      </w:pPr>
      <w:r>
        <w:rPr>
          <w:rStyle w:val="CommentReference"/>
        </w:rPr>
        <w:annotationRef/>
      </w:r>
      <w:r>
        <w:t>Agree. Unbolded</w:t>
      </w:r>
    </w:p>
  </w:comment>
  <w:comment w:id="285" w:author="Creighton, Alan (Northern Powergrid)" w:date="2025-01-09T12:16:00Z" w:initials="AC">
    <w:p w14:paraId="76ADCDD6" w14:textId="77777777" w:rsidR="00DF110F" w:rsidRDefault="00DF110F" w:rsidP="00DF110F">
      <w:pPr>
        <w:pStyle w:val="CommentText"/>
      </w:pPr>
      <w:r>
        <w:rPr>
          <w:rStyle w:val="CommentReference"/>
        </w:rPr>
        <w:annotationRef/>
      </w:r>
      <w:r>
        <w:t>c)</w:t>
      </w:r>
    </w:p>
  </w:comment>
  <w:comment w:id="286" w:author="Deborah Spencer (ESO)" w:date="2024-07-15T14:00:00Z" w:initials="DS(">
    <w:p w14:paraId="27F7B40F" w14:textId="6D305929" w:rsidR="00FB484A" w:rsidRDefault="00FB484A" w:rsidP="00F95691">
      <w:pPr>
        <w:pStyle w:val="CommentText"/>
      </w:pPr>
      <w:r>
        <w:rPr>
          <w:rStyle w:val="CommentReference"/>
        </w:rPr>
        <w:annotationRef/>
      </w:r>
      <w:r>
        <w:t xml:space="preserve">Alans comment - </w:t>
      </w:r>
      <w:r>
        <w:rPr>
          <w:color w:val="000000"/>
        </w:rPr>
        <w:t>I didn't follow this (despite it being existing text) as item c) only relates to information from the Network Operator</w:t>
      </w:r>
    </w:p>
  </w:comment>
  <w:comment w:id="287" w:author="Frank Kasibante (ESO)" w:date="2024-07-21T16:54:00Z" w:initials="FK(">
    <w:p w14:paraId="77D050D0" w14:textId="77777777" w:rsidR="007908A5" w:rsidRDefault="00B70AEF" w:rsidP="0035669C">
      <w:pPr>
        <w:pStyle w:val="CommentText"/>
      </w:pPr>
      <w:r>
        <w:rPr>
          <w:rStyle w:val="CommentReference"/>
        </w:rPr>
        <w:annotationRef/>
      </w:r>
      <w:r w:rsidR="007908A5">
        <w:t>Information from a Network Operator shared with The Company cannot be shared back to the originator. Not brilliant text but agreed to retain</w:t>
      </w:r>
    </w:p>
  </w:comment>
  <w:comment w:id="288" w:author="Deborah Spencer (ESO)" w:date="2024-07-15T14:02:00Z" w:initials="DS(">
    <w:p w14:paraId="75DB84E2" w14:textId="36583700" w:rsidR="00C1102D" w:rsidRDefault="00C1102D" w:rsidP="00F95691">
      <w:pPr>
        <w:pStyle w:val="CommentText"/>
      </w:pPr>
      <w:r>
        <w:rPr>
          <w:rStyle w:val="CommentReference"/>
        </w:rPr>
        <w:annotationRef/>
      </w:r>
      <w:r>
        <w:t xml:space="preserve">Alans comment - </w:t>
      </w:r>
      <w:r>
        <w:rPr>
          <w:color w:val="000000"/>
        </w:rPr>
        <w:t>bold</w:t>
      </w:r>
    </w:p>
  </w:comment>
  <w:comment w:id="289" w:author="Frank Kasibante (ESO)" w:date="2024-07-23T10:11:00Z" w:initials="FK(">
    <w:p w14:paraId="1BA632F3" w14:textId="77777777" w:rsidR="008224DE" w:rsidRDefault="008224DE" w:rsidP="00F95691">
      <w:pPr>
        <w:pStyle w:val="CommentText"/>
      </w:pPr>
      <w:r>
        <w:rPr>
          <w:rStyle w:val="CommentReference"/>
        </w:rPr>
        <w:annotationRef/>
      </w:r>
      <w:r>
        <w:t>Agree. Bolded</w:t>
      </w:r>
    </w:p>
  </w:comment>
  <w:comment w:id="290" w:author="Deborah Spencer (ESO)" w:date="2024-07-15T14:03:00Z" w:initials="DS(">
    <w:p w14:paraId="1457CC30" w14:textId="492BCF9D" w:rsidR="00C22706" w:rsidRDefault="00C22706" w:rsidP="00F95691">
      <w:pPr>
        <w:pStyle w:val="CommentText"/>
      </w:pPr>
      <w:r>
        <w:rPr>
          <w:rStyle w:val="CommentReference"/>
        </w:rPr>
        <w:annotationRef/>
      </w:r>
      <w:r>
        <w:t xml:space="preserve">Alans comment -  </w:t>
      </w:r>
      <w:r>
        <w:rPr>
          <w:color w:val="000000"/>
        </w:rPr>
        <w:t>bold</w:t>
      </w:r>
    </w:p>
  </w:comment>
  <w:comment w:id="291" w:author="Frank Kasibante (ESO)" w:date="2024-07-23T10:11:00Z" w:initials="FK(">
    <w:p w14:paraId="7C615038" w14:textId="77777777" w:rsidR="008224DE" w:rsidRDefault="008224DE" w:rsidP="00F95691">
      <w:pPr>
        <w:pStyle w:val="CommentText"/>
      </w:pPr>
      <w:r>
        <w:rPr>
          <w:rStyle w:val="CommentReference"/>
        </w:rPr>
        <w:annotationRef/>
      </w:r>
      <w:r>
        <w:t>Agree. Bolded</w:t>
      </w:r>
    </w:p>
  </w:comment>
  <w:comment w:id="292" w:author="Deborah Spencer (ESO)" w:date="2024-07-15T14:04:00Z" w:initials="DS(">
    <w:p w14:paraId="31D3E782" w14:textId="0432FD7E" w:rsidR="003C0CC0" w:rsidRDefault="003C0CC0" w:rsidP="00F95691">
      <w:pPr>
        <w:pStyle w:val="CommentText"/>
      </w:pPr>
      <w:r>
        <w:rPr>
          <w:rStyle w:val="CommentReference"/>
        </w:rPr>
        <w:annotationRef/>
      </w:r>
      <w:r>
        <w:t xml:space="preserve">Alans comment - </w:t>
      </w:r>
      <w:r>
        <w:rPr>
          <w:color w:val="000000"/>
        </w:rPr>
        <w:t>bold</w:t>
      </w:r>
    </w:p>
  </w:comment>
  <w:comment w:id="293" w:author="Frank Kasibante (ESO)" w:date="2024-07-23T10:15:00Z" w:initials="FK(">
    <w:p w14:paraId="2FDDC2E8" w14:textId="77777777" w:rsidR="00992CDA" w:rsidRDefault="00992CDA" w:rsidP="00F95691">
      <w:pPr>
        <w:pStyle w:val="CommentText"/>
      </w:pPr>
      <w:r>
        <w:rPr>
          <w:rStyle w:val="CommentReference"/>
        </w:rPr>
        <w:annotationRef/>
      </w:r>
      <w:r>
        <w:t>Agree. Bolded</w:t>
      </w:r>
    </w:p>
  </w:comment>
  <w:comment w:id="294" w:author="Deborah Spencer (ESO)" w:date="2024-07-15T14:09:00Z" w:initials="DS(">
    <w:p w14:paraId="5319AAD5" w14:textId="79D86DC8" w:rsidR="005B4AA8" w:rsidRDefault="005B4AA8" w:rsidP="00F95691">
      <w:pPr>
        <w:pStyle w:val="CommentText"/>
      </w:pPr>
      <w:r>
        <w:rPr>
          <w:rStyle w:val="CommentReference"/>
        </w:rPr>
        <w:annotationRef/>
      </w:r>
      <w:r>
        <w:t xml:space="preserve">Alans comment - </w:t>
      </w:r>
      <w:r>
        <w:rPr>
          <w:color w:val="000000"/>
        </w:rPr>
        <w:t>This doesn't seem to align with the wording in clause (f) in Fig 5</w:t>
      </w:r>
    </w:p>
  </w:comment>
  <w:comment w:id="295" w:author="Frank Kasibante (ESO)" w:date="2024-08-07T16:33:00Z" w:initials="FK(">
    <w:p w14:paraId="2F9198B2" w14:textId="77777777" w:rsidR="00695823" w:rsidRDefault="007749EC">
      <w:pPr>
        <w:pStyle w:val="CommentText"/>
      </w:pPr>
      <w:r>
        <w:rPr>
          <w:rStyle w:val="CommentReference"/>
        </w:rPr>
        <w:annotationRef/>
      </w:r>
      <w:r w:rsidR="00695823">
        <w:t>Agree. Amended to reflect clause f)accurately</w:t>
      </w:r>
    </w:p>
  </w:comment>
  <w:comment w:id="296" w:author="Deborah Spencer (ESO)" w:date="2024-07-15T14:10:00Z" w:initials="DS(">
    <w:p w14:paraId="0A2BF0BB" w14:textId="523FD699" w:rsidR="000D3E1A" w:rsidRDefault="000D3E1A" w:rsidP="00F95691">
      <w:pPr>
        <w:pStyle w:val="CommentText"/>
      </w:pPr>
      <w:r>
        <w:rPr>
          <w:rStyle w:val="CommentReference"/>
        </w:rPr>
        <w:annotationRef/>
      </w:r>
      <w:r>
        <w:t xml:space="preserve">Alans comment - </w:t>
      </w:r>
      <w:r>
        <w:rPr>
          <w:color w:val="000000"/>
        </w:rPr>
        <w:t>parts iii) and iv)</w:t>
      </w:r>
    </w:p>
  </w:comment>
  <w:comment w:id="297" w:author="Frank Kasibante (ESO)" w:date="2024-07-23T10:42:00Z" w:initials="FK(">
    <w:p w14:paraId="506DCC38" w14:textId="77777777" w:rsidR="007113C5" w:rsidRDefault="007113C5" w:rsidP="00F95691">
      <w:pPr>
        <w:pStyle w:val="CommentText"/>
      </w:pPr>
      <w:r>
        <w:rPr>
          <w:rStyle w:val="CommentReference"/>
        </w:rPr>
        <w:annotationRef/>
      </w:r>
      <w:r>
        <w:t>Agree. Amended</w:t>
      </w:r>
    </w:p>
  </w:comment>
  <w:comment w:id="298" w:author="Creighton, Alan (Northern Powergrid)" w:date="2025-01-09T12:27:00Z" w:initials="AC">
    <w:p w14:paraId="723F0155" w14:textId="77777777" w:rsidR="008A5104" w:rsidRDefault="008A5104" w:rsidP="008A5104">
      <w:pPr>
        <w:pStyle w:val="CommentText"/>
      </w:pPr>
      <w:r>
        <w:rPr>
          <w:rStyle w:val="CommentReference"/>
        </w:rPr>
        <w:annotationRef/>
      </w:r>
      <w:r>
        <w:t>Consistency througout the document Week or week?</w:t>
      </w:r>
    </w:p>
  </w:comment>
  <w:comment w:id="299" w:author="Deborah Spencer (ESO)" w:date="2024-07-15T14:11:00Z" w:initials="DS(">
    <w:p w14:paraId="50AA3A08" w14:textId="3332A941" w:rsidR="00273A2E" w:rsidRDefault="00273A2E" w:rsidP="00F95691">
      <w:pPr>
        <w:pStyle w:val="CommentText"/>
      </w:pPr>
      <w:r>
        <w:rPr>
          <w:rStyle w:val="CommentReference"/>
        </w:rPr>
        <w:annotationRef/>
      </w:r>
      <w:r>
        <w:t xml:space="preserve">Alans comment - </w:t>
      </w:r>
      <w:r>
        <w:rPr>
          <w:color w:val="000000"/>
        </w:rPr>
        <w:t>...and the end of week 49?</w:t>
      </w:r>
    </w:p>
  </w:comment>
  <w:comment w:id="300" w:author="Frank Kasibante (ESO)" w:date="2024-07-21T16:56:00Z" w:initials="FK(">
    <w:p w14:paraId="2E80B7EC" w14:textId="77777777" w:rsidR="007225C8" w:rsidRDefault="007225C8" w:rsidP="00F95691">
      <w:pPr>
        <w:pStyle w:val="CommentText"/>
      </w:pPr>
      <w:r>
        <w:rPr>
          <w:rStyle w:val="CommentReference"/>
        </w:rPr>
        <w:annotationRef/>
      </w:r>
      <w:r>
        <w:t>Propose that WG discusses the implied difference between the use of 'by' as compared to 'at'</w:t>
      </w:r>
    </w:p>
  </w:comment>
  <w:comment w:id="303" w:author="Deborah Spencer (ESO)" w:date="2024-07-15T14:11:00Z" w:initials="DS(">
    <w:p w14:paraId="69C95E53" w14:textId="1BA64DBF" w:rsidR="00581315" w:rsidRDefault="00581315" w:rsidP="00F95691">
      <w:pPr>
        <w:pStyle w:val="CommentText"/>
      </w:pPr>
      <w:r>
        <w:rPr>
          <w:rStyle w:val="CommentReference"/>
        </w:rPr>
        <w:annotationRef/>
      </w:r>
      <w:r>
        <w:t xml:space="preserve">Alans comment - </w:t>
      </w:r>
      <w:r>
        <w:rPr>
          <w:color w:val="000000"/>
        </w:rPr>
        <w:t>Shouldn't the heading be after the figure?</w:t>
      </w:r>
    </w:p>
  </w:comment>
  <w:comment w:id="304" w:author="Frank Kasibante (ESO)" w:date="2024-07-22T09:59:00Z" w:initials="FK(">
    <w:p w14:paraId="204EA293" w14:textId="77777777" w:rsidR="007C10C3" w:rsidRDefault="007C10C3" w:rsidP="00F95691">
      <w:pPr>
        <w:pStyle w:val="CommentText"/>
      </w:pPr>
      <w:r>
        <w:rPr>
          <w:rStyle w:val="CommentReference"/>
        </w:rPr>
        <w:annotationRef/>
      </w:r>
      <w:r>
        <w:t>Agree. Amended accordingly</w:t>
      </w:r>
    </w:p>
  </w:comment>
  <w:comment w:id="305" w:author="Deborah Spencer (ESO)" w:date="2024-07-15T14:13:00Z" w:initials="DS(">
    <w:p w14:paraId="3628DC6C" w14:textId="31EFD06A" w:rsidR="00E306BB" w:rsidRDefault="00E306BB" w:rsidP="00F95691">
      <w:pPr>
        <w:pStyle w:val="CommentText"/>
      </w:pPr>
      <w:r>
        <w:rPr>
          <w:rStyle w:val="CommentReference"/>
        </w:rPr>
        <w:annotationRef/>
      </w:r>
      <w:r>
        <w:t xml:space="preserve">Alans comment  re bullet point - </w:t>
      </w:r>
      <w:r>
        <w:rPr>
          <w:color w:val="000000"/>
        </w:rPr>
        <w:t>check house style</w:t>
      </w:r>
    </w:p>
  </w:comment>
  <w:comment w:id="306" w:author="Deborah Spencer (ESO)" w:date="2024-07-15T14:15:00Z" w:initials="DS(">
    <w:p w14:paraId="6F3D99BA" w14:textId="77777777" w:rsidR="00AC7085" w:rsidRDefault="00AC7085" w:rsidP="00F95691">
      <w:pPr>
        <w:pStyle w:val="CommentText"/>
      </w:pPr>
      <w:r>
        <w:rPr>
          <w:rStyle w:val="CommentReference"/>
        </w:rPr>
        <w:annotationRef/>
      </w:r>
      <w:r>
        <w:t xml:space="preserve">Alans comment - unbold </w:t>
      </w:r>
    </w:p>
  </w:comment>
  <w:comment w:id="307" w:author="Frank Kasibante (ESO)" w:date="2024-07-22T10:00:00Z" w:initials="FK(">
    <w:p w14:paraId="68A4E084" w14:textId="77777777" w:rsidR="00CC597D" w:rsidRDefault="00CC597D" w:rsidP="00F95691">
      <w:pPr>
        <w:pStyle w:val="CommentText"/>
      </w:pPr>
      <w:r>
        <w:rPr>
          <w:rStyle w:val="CommentReference"/>
        </w:rPr>
        <w:annotationRef/>
      </w:r>
      <w:r>
        <w:t>Agree. Unbolded</w:t>
      </w:r>
    </w:p>
  </w:comment>
  <w:comment w:id="308" w:author="Deborah Spencer (ESO)" w:date="2024-07-15T14:14:00Z" w:initials="DS(">
    <w:p w14:paraId="038CD1E8" w14:textId="616CFF5B" w:rsidR="0079251C" w:rsidRDefault="0079251C" w:rsidP="00F95691">
      <w:pPr>
        <w:pStyle w:val="CommentText"/>
      </w:pPr>
      <w:r>
        <w:rPr>
          <w:rStyle w:val="CommentReference"/>
        </w:rPr>
        <w:annotationRef/>
      </w:r>
      <w:r>
        <w:t xml:space="preserve">Alans comment - unbold </w:t>
      </w:r>
    </w:p>
  </w:comment>
  <w:comment w:id="309" w:author="Frank Kasibante (ESO)" w:date="2024-07-22T10:00:00Z" w:initials="FK(">
    <w:p w14:paraId="154635DD" w14:textId="77777777" w:rsidR="00A63FBB" w:rsidRDefault="00A63FBB" w:rsidP="00F95691">
      <w:pPr>
        <w:pStyle w:val="CommentText"/>
      </w:pPr>
      <w:r>
        <w:rPr>
          <w:rStyle w:val="CommentReference"/>
        </w:rPr>
        <w:annotationRef/>
      </w:r>
      <w:r>
        <w:t>Agree. Unbolded</w:t>
      </w:r>
    </w:p>
  </w:comment>
  <w:comment w:id="310" w:author="Deborah Spencer (ESO)" w:date="2024-07-15T14:15:00Z" w:initials="DS(">
    <w:p w14:paraId="2805B3E4" w14:textId="4CCFA21E" w:rsidR="00326CBF" w:rsidRDefault="00326CBF">
      <w:pPr>
        <w:pStyle w:val="CommentText"/>
      </w:pPr>
      <w:r>
        <w:rPr>
          <w:rStyle w:val="CommentReference"/>
        </w:rPr>
        <w:annotationRef/>
      </w:r>
      <w:r>
        <w:t xml:space="preserve">Alans comment - </w:t>
      </w:r>
      <w:r>
        <w:rPr>
          <w:color w:val="000000"/>
        </w:rPr>
        <w:t>Consistency with OC2.3.1.3.2 e).</w:t>
      </w:r>
    </w:p>
    <w:p w14:paraId="7DD2FBDB" w14:textId="77777777" w:rsidR="00326CBF" w:rsidRDefault="00326CBF">
      <w:pPr>
        <w:pStyle w:val="CommentText"/>
      </w:pPr>
    </w:p>
    <w:p w14:paraId="7CFB5B3C" w14:textId="77777777" w:rsidR="00326CBF" w:rsidRDefault="00326CBF" w:rsidP="00F95691">
      <w:pPr>
        <w:pStyle w:val="CommentText"/>
      </w:pPr>
      <w:r>
        <w:rPr>
          <w:color w:val="000000"/>
        </w:rPr>
        <w:t>That clause doesn't have this detail  (although existing GCode text has the same words in each case)</w:t>
      </w:r>
    </w:p>
  </w:comment>
  <w:comment w:id="311" w:author="Frank Kasibante (ESO)" w:date="2024-07-22T10:14:00Z" w:initials="FK(">
    <w:p w14:paraId="4223B611" w14:textId="77777777" w:rsidR="00784D16" w:rsidRDefault="005D4CA3">
      <w:pPr>
        <w:pStyle w:val="CommentText"/>
      </w:pPr>
      <w:r>
        <w:rPr>
          <w:rStyle w:val="CommentReference"/>
        </w:rPr>
        <w:annotationRef/>
      </w:r>
      <w:r w:rsidR="00784D16">
        <w:t>Amended to reflect existing text.</w:t>
      </w:r>
    </w:p>
  </w:comment>
  <w:comment w:id="312" w:author="Creighton, Alan (Northern Powergrid)" w:date="2025-01-09T12:23:00Z" w:initials="AC">
    <w:p w14:paraId="23BD6A8B" w14:textId="77777777" w:rsidR="008A5104" w:rsidRDefault="008A5104" w:rsidP="008A5104">
      <w:pPr>
        <w:pStyle w:val="CommentText"/>
      </w:pPr>
      <w:r>
        <w:rPr>
          <w:rStyle w:val="CommentReference"/>
        </w:rPr>
        <w:annotationRef/>
      </w:r>
      <w:r>
        <w:t>Is this the correct reference?</w:t>
      </w:r>
    </w:p>
  </w:comment>
  <w:comment w:id="313" w:author="Deborah Spencer (ESO)" w:date="2024-07-15T14:16:00Z" w:initials="DS(">
    <w:p w14:paraId="539E74EA" w14:textId="4BBD3AB7" w:rsidR="00DD1AC1" w:rsidRDefault="00DD1AC1" w:rsidP="00F95691">
      <w:pPr>
        <w:pStyle w:val="CommentText"/>
      </w:pPr>
      <w:r>
        <w:rPr>
          <w:rStyle w:val="CommentReference"/>
        </w:rPr>
        <w:annotationRef/>
      </w:r>
      <w:r>
        <w:t xml:space="preserve">Alans comment - </w:t>
      </w:r>
      <w:r>
        <w:rPr>
          <w:color w:val="000000"/>
        </w:rPr>
        <w:t>I think the right word here is the defined term '</w:t>
      </w:r>
      <w:r>
        <w:rPr>
          <w:b/>
          <w:bCs/>
          <w:color w:val="000000"/>
        </w:rPr>
        <w:t>System</w:t>
      </w:r>
      <w:r>
        <w:rPr>
          <w:color w:val="000000"/>
        </w:rPr>
        <w:t>'</w:t>
      </w:r>
    </w:p>
  </w:comment>
  <w:comment w:id="314" w:author="Frank Kasibante (ESO)" w:date="2024-07-23T10:51:00Z" w:initials="FK(">
    <w:p w14:paraId="248E7A1D" w14:textId="77777777" w:rsidR="00E75733" w:rsidRDefault="00E75733" w:rsidP="00F95691">
      <w:pPr>
        <w:pStyle w:val="CommentText"/>
      </w:pPr>
      <w:r>
        <w:rPr>
          <w:rStyle w:val="CommentReference"/>
        </w:rPr>
        <w:annotationRef/>
      </w:r>
      <w:r>
        <w:t>Agree.</w:t>
      </w:r>
    </w:p>
  </w:comment>
  <w:comment w:id="315" w:author="Deborah Spencer (ESO)" w:date="2024-07-15T14:38:00Z" w:initials="DS(">
    <w:p w14:paraId="4FF2768E" w14:textId="5BCE4881" w:rsidR="00F02480" w:rsidRDefault="00F02480" w:rsidP="00F95691">
      <w:pPr>
        <w:pStyle w:val="CommentText"/>
      </w:pPr>
      <w:r>
        <w:rPr>
          <w:rStyle w:val="CommentReference"/>
        </w:rPr>
        <w:annotationRef/>
      </w:r>
      <w:r>
        <w:t xml:space="preserve">Alans comments - </w:t>
      </w:r>
      <w:r>
        <w:rPr>
          <w:color w:val="000000"/>
        </w:rPr>
        <w:t>check house style - as drafted its just i, not (i)</w:t>
      </w:r>
    </w:p>
  </w:comment>
  <w:comment w:id="316" w:author="Frank Kasibante (ESO)" w:date="2024-07-23T10:52:00Z" w:initials="FK(">
    <w:p w14:paraId="570480B5" w14:textId="77777777" w:rsidR="00295AFF" w:rsidRDefault="00295AFF" w:rsidP="00F95691">
      <w:pPr>
        <w:pStyle w:val="CommentText"/>
      </w:pPr>
      <w:r>
        <w:rPr>
          <w:rStyle w:val="CommentReference"/>
        </w:rPr>
        <w:annotationRef/>
      </w:r>
      <w:r>
        <w:t>Agree. Amended</w:t>
      </w:r>
    </w:p>
  </w:comment>
  <w:comment w:id="317" w:author="Creighton, Alan (Northern Powergrid)" w:date="2025-01-09T12:25:00Z" w:initials="AC">
    <w:p w14:paraId="2BA88319" w14:textId="77777777" w:rsidR="008A5104" w:rsidRDefault="008A5104" w:rsidP="008A5104">
      <w:pPr>
        <w:pStyle w:val="CommentText"/>
      </w:pPr>
      <w:r>
        <w:rPr>
          <w:rStyle w:val="CommentReference"/>
        </w:rPr>
        <w:annotationRef/>
      </w:r>
      <w:r>
        <w:t>Paragraph referencing here is unclear - the current GCode uses x, y and z to be clear.</w:t>
      </w:r>
    </w:p>
  </w:comment>
  <w:comment w:id="318" w:author="Deborah Spencer (ESO)" w:date="2024-07-15T14:46:00Z" w:initials="DS(">
    <w:p w14:paraId="355ABA9F" w14:textId="6BE050AB" w:rsidR="00E11A6E" w:rsidRDefault="00E11A6E">
      <w:pPr>
        <w:pStyle w:val="CommentText"/>
      </w:pPr>
      <w:r>
        <w:rPr>
          <w:rStyle w:val="CommentReference"/>
        </w:rPr>
        <w:annotationRef/>
      </w:r>
      <w:r>
        <w:t xml:space="preserve">Aans comments - </w:t>
      </w:r>
      <w:r>
        <w:rPr>
          <w:color w:val="000000"/>
        </w:rPr>
        <w:t>I don't understand which paragraphs (a) (b) and (c) actually are - I don't think that that relate to a) to i) in this section  - which is why they are referred to as x) y) and z) in the existing text.</w:t>
      </w:r>
    </w:p>
    <w:p w14:paraId="74B63B41" w14:textId="77777777" w:rsidR="00E11A6E" w:rsidRDefault="00E11A6E">
      <w:pPr>
        <w:pStyle w:val="CommentText"/>
      </w:pPr>
    </w:p>
    <w:p w14:paraId="1AEA77A1" w14:textId="77777777" w:rsidR="00E11A6E" w:rsidRDefault="00E11A6E" w:rsidP="00F95691">
      <w:pPr>
        <w:pStyle w:val="CommentText"/>
      </w:pPr>
      <w:r>
        <w:rPr>
          <w:color w:val="000000"/>
        </w:rPr>
        <w:t>This need to be clear</w:t>
      </w:r>
    </w:p>
  </w:comment>
  <w:comment w:id="319" w:author="Frank Kasibante (ESO)" w:date="2024-07-22T10:26:00Z" w:initials="FK(">
    <w:p w14:paraId="6BEA9C0C" w14:textId="77777777" w:rsidR="0033484C" w:rsidRDefault="00C30431">
      <w:pPr>
        <w:pStyle w:val="CommentText"/>
      </w:pPr>
      <w:r>
        <w:rPr>
          <w:rStyle w:val="CommentReference"/>
        </w:rPr>
        <w:annotationRef/>
      </w:r>
      <w:r w:rsidR="0033484C">
        <w:t>Paragraphs amended to accurately reflect existing text</w:t>
      </w:r>
    </w:p>
  </w:comment>
  <w:comment w:id="321" w:author="Deborah Spencer (ESO)" w:date="2024-07-15T14:48:00Z" w:initials="DS(">
    <w:p w14:paraId="175AD652" w14:textId="0EABD46A" w:rsidR="005D0E41" w:rsidRDefault="005D0E41" w:rsidP="00F95691">
      <w:pPr>
        <w:pStyle w:val="CommentText"/>
      </w:pPr>
      <w:r>
        <w:rPr>
          <w:rStyle w:val="CommentReference"/>
        </w:rPr>
        <w:annotationRef/>
      </w:r>
      <w:r>
        <w:t xml:space="preserve">Alan comments - </w:t>
      </w:r>
      <w:r>
        <w:rPr>
          <w:color w:val="000000"/>
        </w:rPr>
        <w:t>..paragraphs...</w:t>
      </w:r>
    </w:p>
  </w:comment>
  <w:comment w:id="322" w:author="Frank Kasibante (ESO)" w:date="2024-07-22T10:26:00Z" w:initials="FK(">
    <w:p w14:paraId="37C34DB9" w14:textId="77777777" w:rsidR="00F15CBB" w:rsidRDefault="00F15CBB" w:rsidP="00F95691">
      <w:pPr>
        <w:pStyle w:val="CommentText"/>
      </w:pPr>
      <w:r>
        <w:rPr>
          <w:rStyle w:val="CommentReference"/>
        </w:rPr>
        <w:annotationRef/>
      </w:r>
      <w:r>
        <w:t>Agree. Amended accordingly</w:t>
      </w:r>
    </w:p>
  </w:comment>
  <w:comment w:id="320" w:author="Creighton, Alan (Northern Powergrid)" w:date="2025-01-09T12:25:00Z" w:initials="AC">
    <w:p w14:paraId="5136506B" w14:textId="77777777" w:rsidR="00F61272" w:rsidRDefault="008A5104" w:rsidP="00F61272">
      <w:pPr>
        <w:pStyle w:val="CommentText"/>
      </w:pPr>
      <w:r>
        <w:rPr>
          <w:rStyle w:val="CommentReference"/>
        </w:rPr>
        <w:annotationRef/>
      </w:r>
      <w:r w:rsidR="00F61272">
        <w:t>Ditto - where is c)?</w:t>
      </w:r>
    </w:p>
  </w:comment>
  <w:comment w:id="324" w:author="Deborah Spencer (ESO)" w:date="2024-07-15T14:48:00Z" w:initials="DS(">
    <w:p w14:paraId="4204831D" w14:textId="020AF955" w:rsidR="00A666A3" w:rsidRDefault="00A666A3" w:rsidP="00F95691">
      <w:pPr>
        <w:pStyle w:val="CommentText"/>
      </w:pPr>
      <w:r>
        <w:rPr>
          <w:rStyle w:val="CommentReference"/>
        </w:rPr>
        <w:annotationRef/>
      </w:r>
      <w:r>
        <w:t xml:space="preserve">Alans comments - </w:t>
      </w:r>
      <w:r>
        <w:rPr>
          <w:color w:val="000000"/>
        </w:rPr>
        <w:t>Is it clear what the difference is between this data exchange and the data provided as part of Planning Code?</w:t>
      </w:r>
    </w:p>
  </w:comment>
  <w:comment w:id="325" w:author="Frank Kasibante (ESO)" w:date="2024-08-07T16:56:00Z" w:initials="FK(">
    <w:p w14:paraId="69330616" w14:textId="77777777" w:rsidR="00424AE6" w:rsidRDefault="00424AE6" w:rsidP="0035669C">
      <w:pPr>
        <w:pStyle w:val="CommentText"/>
      </w:pPr>
      <w:r>
        <w:rPr>
          <w:rStyle w:val="CommentReference"/>
        </w:rPr>
        <w:annotationRef/>
      </w:r>
      <w:r>
        <w:t>Agreed to retain as is with AC</w:t>
      </w:r>
    </w:p>
  </w:comment>
  <w:comment w:id="326" w:author="Deborah Spencer (ESO)" w:date="2024-07-15T14:49:00Z" w:initials="DS(">
    <w:p w14:paraId="7E921C8B" w14:textId="77777777" w:rsidR="00D844F4" w:rsidRDefault="00D844F4" w:rsidP="00F95691">
      <w:pPr>
        <w:pStyle w:val="CommentText"/>
      </w:pPr>
      <w:r>
        <w:rPr>
          <w:rStyle w:val="CommentReference"/>
        </w:rPr>
        <w:annotationRef/>
      </w:r>
      <w:r>
        <w:t xml:space="preserve">Alans comment  - </w:t>
      </w:r>
      <w:r>
        <w:rPr>
          <w:color w:val="000000"/>
        </w:rPr>
        <w:t>Example of inconsistency between Week and week</w:t>
      </w:r>
    </w:p>
  </w:comment>
  <w:comment w:id="327" w:author="Frank Kasibante (ESO)" w:date="2024-07-22T10:31:00Z" w:initials="FK(">
    <w:p w14:paraId="69CE855A" w14:textId="77777777" w:rsidR="00514A1C" w:rsidRDefault="00514A1C" w:rsidP="00F95691">
      <w:pPr>
        <w:pStyle w:val="CommentText"/>
      </w:pPr>
      <w:r>
        <w:rPr>
          <w:rStyle w:val="CommentReference"/>
        </w:rPr>
        <w:annotationRef/>
      </w:r>
      <w:r>
        <w:t>Agree. Amended</w:t>
      </w:r>
    </w:p>
  </w:comment>
  <w:comment w:id="328" w:author="Creighton, Alan (Northern Powergrid)" w:date="2025-01-09T12:28:00Z" w:initials="AC">
    <w:p w14:paraId="45D17A36" w14:textId="77777777" w:rsidR="007E71F3" w:rsidRDefault="008A5104" w:rsidP="007E71F3">
      <w:pPr>
        <w:pStyle w:val="CommentText"/>
      </w:pPr>
      <w:r>
        <w:rPr>
          <w:rStyle w:val="CommentReference"/>
        </w:rPr>
        <w:annotationRef/>
      </w:r>
      <w:r w:rsidR="007E71F3">
        <w:t>Not really been completely addressed…...</w:t>
      </w:r>
    </w:p>
  </w:comment>
  <w:comment w:id="329" w:author="Creighton, Alan (Northern Powergrid)" w:date="2025-01-09T14:26:00Z" w:initials="AC">
    <w:p w14:paraId="08551BBD" w14:textId="77777777" w:rsidR="007E71F3" w:rsidRDefault="007E71F3" w:rsidP="007E71F3">
      <w:pPr>
        <w:pStyle w:val="CommentText"/>
      </w:pPr>
      <w:r>
        <w:rPr>
          <w:rStyle w:val="CommentReference"/>
        </w:rPr>
        <w:annotationRef/>
      </w:r>
      <w:r>
        <w:t>Check indentation</w:t>
      </w:r>
    </w:p>
  </w:comment>
  <w:comment w:id="330" w:author="Creighton, Alan (Northern Powergrid)" w:date="2025-01-09T14:28:00Z" w:initials="AC">
    <w:p w14:paraId="7BD977CF" w14:textId="77777777" w:rsidR="007E71F3" w:rsidRDefault="007E71F3" w:rsidP="007E71F3">
      <w:pPr>
        <w:pStyle w:val="CommentText"/>
      </w:pPr>
      <w:r>
        <w:rPr>
          <w:rStyle w:val="CommentReference"/>
        </w:rPr>
        <w:annotationRef/>
      </w:r>
      <w:r>
        <w:t>Shouldn’t this be a defined term same as in ii) below?</w:t>
      </w:r>
    </w:p>
  </w:comment>
  <w:comment w:id="331" w:author="Creighton, Alan (Northern Powergrid)" w:date="2025-01-09T14:27:00Z" w:initials="AC">
    <w:p w14:paraId="0E36921E" w14:textId="417C63FB" w:rsidR="007E71F3" w:rsidRDefault="007E71F3" w:rsidP="007E71F3">
      <w:pPr>
        <w:pStyle w:val="CommentText"/>
      </w:pPr>
      <w:r>
        <w:rPr>
          <w:rStyle w:val="CommentReference"/>
        </w:rPr>
        <w:annotationRef/>
      </w:r>
      <w:r>
        <w:t>Delete space</w:t>
      </w:r>
    </w:p>
  </w:comment>
  <w:comment w:id="332" w:author="Creighton, Alan (Northern Powergrid)" w:date="2025-01-09T14:28:00Z" w:initials="AC">
    <w:p w14:paraId="5E8962B1" w14:textId="77777777" w:rsidR="007E71F3" w:rsidRDefault="007E71F3" w:rsidP="007E71F3">
      <w:pPr>
        <w:pStyle w:val="CommentText"/>
      </w:pPr>
      <w:r>
        <w:rPr>
          <w:rStyle w:val="CommentReference"/>
        </w:rPr>
        <w:annotationRef/>
      </w:r>
      <w:r>
        <w:t>Delete carriage return</w:t>
      </w:r>
    </w:p>
  </w:comment>
  <w:comment w:id="333" w:author="Creighton, Alan (Northern Powergrid)" w:date="2025-01-09T14:29:00Z" w:initials="AC">
    <w:p w14:paraId="0A0E76B8" w14:textId="77777777" w:rsidR="00341920" w:rsidRDefault="00341920" w:rsidP="00341920">
      <w:pPr>
        <w:pStyle w:val="CommentText"/>
      </w:pPr>
      <w:r>
        <w:rPr>
          <w:rStyle w:val="CommentReference"/>
        </w:rPr>
        <w:annotationRef/>
      </w:r>
      <w:r>
        <w:t>:</w:t>
      </w:r>
    </w:p>
  </w:comment>
  <w:comment w:id="334" w:author="Deborah Spencer (ESO)" w:date="2024-07-15T14:50:00Z" w:initials="DS(">
    <w:p w14:paraId="7333E11A" w14:textId="5AAB9417" w:rsidR="00160E79" w:rsidRDefault="00160E79" w:rsidP="00F95691">
      <w:pPr>
        <w:pStyle w:val="CommentText"/>
      </w:pPr>
      <w:r>
        <w:rPr>
          <w:rStyle w:val="CommentReference"/>
        </w:rPr>
        <w:annotationRef/>
      </w:r>
      <w:r>
        <w:t xml:space="preserve">Alans comment - </w:t>
      </w:r>
      <w:r>
        <w:rPr>
          <w:color w:val="000000"/>
        </w:rPr>
        <w:t>Not a defined term</w:t>
      </w:r>
    </w:p>
  </w:comment>
  <w:comment w:id="335" w:author="Frank Kasibante (ESO)" w:date="2024-07-22T10:38:00Z" w:initials="FK(">
    <w:p w14:paraId="01AA795F" w14:textId="77777777" w:rsidR="00D80962" w:rsidRDefault="00FA7237" w:rsidP="00F95691">
      <w:pPr>
        <w:pStyle w:val="CommentText"/>
      </w:pPr>
      <w:r>
        <w:rPr>
          <w:rStyle w:val="CommentReference"/>
        </w:rPr>
        <w:annotationRef/>
      </w:r>
      <w:r w:rsidR="00D80962">
        <w:rPr>
          <w:b/>
          <w:bCs/>
          <w:color w:val="000000"/>
        </w:rPr>
        <w:t>National Electricity Transmission System Study Network Data File</w:t>
      </w:r>
      <w:r w:rsidR="00D80962">
        <w:rPr>
          <w:color w:val="000000"/>
        </w:rPr>
        <w:t xml:space="preserve"> is a defined term - Propose to amend all elements in G&amp;D to reflect the change of 'National Electricity Transmission System' to 'NETS' if WG is happy with that.</w:t>
      </w:r>
      <w:r w:rsidR="00D80962">
        <w:rPr>
          <w:color w:val="FFFFFF"/>
          <w:highlight w:val="black"/>
        </w:rPr>
        <w:br/>
      </w:r>
    </w:p>
  </w:comment>
  <w:comment w:id="336" w:author="Deborah Spencer (ESO)" w:date="2024-07-15T14:51:00Z" w:initials="DS(">
    <w:p w14:paraId="21DCBF90" w14:textId="36015B9F" w:rsidR="00161D88" w:rsidRDefault="00161D88" w:rsidP="00F95691">
      <w:pPr>
        <w:pStyle w:val="CommentText"/>
      </w:pPr>
      <w:r>
        <w:rPr>
          <w:rStyle w:val="CommentReference"/>
        </w:rPr>
        <w:annotationRef/>
      </w:r>
      <w:r>
        <w:t xml:space="preserve">Alans comment - </w:t>
      </w:r>
      <w:r>
        <w:rPr>
          <w:color w:val="000000"/>
        </w:rPr>
        <w:t>Not a defined term</w:t>
      </w:r>
    </w:p>
  </w:comment>
  <w:comment w:id="337" w:author="Frank Kasibante (ESO)" w:date="2024-07-22T10:40:00Z" w:initials="FK(">
    <w:p w14:paraId="594D46AF" w14:textId="77777777" w:rsidR="00D80962" w:rsidRDefault="00D80962" w:rsidP="00F95691">
      <w:pPr>
        <w:pStyle w:val="CommentText"/>
      </w:pPr>
      <w:r>
        <w:rPr>
          <w:rStyle w:val="CommentReference"/>
        </w:rPr>
        <w:annotationRef/>
      </w:r>
      <w:r>
        <w:t>Ditto as above.</w:t>
      </w:r>
    </w:p>
  </w:comment>
  <w:comment w:id="338" w:author="Creighton, Alan (Northern Powergrid)" w:date="2025-01-09T14:33:00Z" w:initials="AC">
    <w:p w14:paraId="3D4E3FC4" w14:textId="77777777" w:rsidR="00F61272" w:rsidRDefault="00341920" w:rsidP="00F61272">
      <w:pPr>
        <w:pStyle w:val="CommentText"/>
      </w:pPr>
      <w:r>
        <w:rPr>
          <w:rStyle w:val="CommentReference"/>
        </w:rPr>
        <w:annotationRef/>
      </w:r>
      <w:r w:rsidR="00F61272">
        <w:t>In the current GCode, this is text forms a separate point ie 5.  Has this text been intentionally combined?</w:t>
      </w:r>
    </w:p>
  </w:comment>
  <w:comment w:id="339" w:author="Deborah Spencer (ESO)" w:date="2024-07-15T15:12:00Z" w:initials="DS(">
    <w:p w14:paraId="67BC97B4" w14:textId="54ACF950" w:rsidR="008F5867" w:rsidRDefault="008F5867" w:rsidP="00F95691">
      <w:pPr>
        <w:pStyle w:val="CommentText"/>
      </w:pPr>
      <w:r>
        <w:rPr>
          <w:rStyle w:val="CommentReference"/>
        </w:rPr>
        <w:annotationRef/>
      </w:r>
      <w:r>
        <w:t xml:space="preserve">Alans comment - </w:t>
      </w:r>
      <w:r>
        <w:rPr>
          <w:color w:val="000000"/>
        </w:rPr>
        <w:t>Not a defined term</w:t>
      </w:r>
    </w:p>
  </w:comment>
  <w:comment w:id="340" w:author="Frank Kasibante (ESO)" w:date="2024-07-22T11:09:00Z" w:initials="FK(">
    <w:p w14:paraId="405B1968" w14:textId="77777777" w:rsidR="007F7BB5" w:rsidRDefault="007F7BB5" w:rsidP="00F95691">
      <w:pPr>
        <w:pStyle w:val="CommentText"/>
      </w:pPr>
      <w:r>
        <w:rPr>
          <w:rStyle w:val="CommentReference"/>
        </w:rPr>
        <w:annotationRef/>
      </w:r>
      <w:r>
        <w:t>Ditto as above</w:t>
      </w:r>
    </w:p>
  </w:comment>
  <w:comment w:id="341" w:author="Deborah Spencer (ESO)" w:date="2024-07-15T15:13:00Z" w:initials="DS(">
    <w:p w14:paraId="78F92263" w14:textId="23697932" w:rsidR="008E777A" w:rsidRDefault="008E777A" w:rsidP="00F95691">
      <w:pPr>
        <w:pStyle w:val="CommentText"/>
      </w:pPr>
      <w:r>
        <w:rPr>
          <w:rStyle w:val="CommentReference"/>
        </w:rPr>
        <w:annotationRef/>
      </w:r>
      <w:r>
        <w:t xml:space="preserve">Alans comment - ditto </w:t>
      </w:r>
    </w:p>
  </w:comment>
  <w:comment w:id="342" w:author="Frank Kasibante (ESO)" w:date="2024-07-22T11:10:00Z" w:initials="FK(">
    <w:p w14:paraId="50EAB8B1" w14:textId="77777777" w:rsidR="007F7BB5" w:rsidRDefault="007F7BB5" w:rsidP="00F95691">
      <w:pPr>
        <w:pStyle w:val="CommentText"/>
      </w:pPr>
      <w:r>
        <w:rPr>
          <w:rStyle w:val="CommentReference"/>
        </w:rPr>
        <w:annotationRef/>
      </w:r>
      <w:r>
        <w:t>Ditto as above</w:t>
      </w:r>
    </w:p>
  </w:comment>
  <w:comment w:id="343" w:author="Deborah Spencer (ESO)" w:date="2024-07-15T15:13:00Z" w:initials="DS(">
    <w:p w14:paraId="13A49DD4" w14:textId="6A07D8F5" w:rsidR="009B5796" w:rsidRDefault="009B5796" w:rsidP="00F95691">
      <w:pPr>
        <w:pStyle w:val="CommentText"/>
      </w:pPr>
      <w:r>
        <w:rPr>
          <w:rStyle w:val="CommentReference"/>
        </w:rPr>
        <w:annotationRef/>
      </w:r>
      <w:r>
        <w:t xml:space="preserve">Alans comment - </w:t>
      </w:r>
      <w:r>
        <w:rPr>
          <w:color w:val="000000"/>
        </w:rPr>
        <w:t>I couldn't see the footnote.</w:t>
      </w:r>
    </w:p>
  </w:comment>
  <w:comment w:id="344" w:author="Frank Kasibante (ESO)" w:date="2024-07-22T11:10:00Z" w:initials="FK(">
    <w:p w14:paraId="2394AE16" w14:textId="77777777" w:rsidR="00490666" w:rsidRDefault="00490666" w:rsidP="00F95691">
      <w:pPr>
        <w:pStyle w:val="CommentText"/>
      </w:pPr>
      <w:r>
        <w:rPr>
          <w:rStyle w:val="CommentReference"/>
        </w:rPr>
        <w:annotationRef/>
      </w:r>
      <w:r>
        <w:t>Ditto as above regarding footnotes</w:t>
      </w:r>
    </w:p>
  </w:comment>
  <w:comment w:id="345" w:author="Creighton, Alan (Northern Powergrid)" w:date="2025-01-09T14:30:00Z" w:initials="AC">
    <w:p w14:paraId="4BF1CFF1" w14:textId="77777777" w:rsidR="00341920" w:rsidRDefault="00341920" w:rsidP="00341920">
      <w:pPr>
        <w:pStyle w:val="CommentText"/>
      </w:pPr>
      <w:r>
        <w:rPr>
          <w:rStyle w:val="CommentReference"/>
        </w:rPr>
        <w:annotationRef/>
      </w:r>
      <w:r>
        <w:t>Is this relevant / the correct reference?</w:t>
      </w:r>
    </w:p>
  </w:comment>
  <w:comment w:id="346" w:author="Deborah Spencer (ESO)" w:date="2024-07-15T15:13:00Z" w:initials="DS(">
    <w:p w14:paraId="272B9D25" w14:textId="6848F98D" w:rsidR="00EE1C7D" w:rsidRDefault="00EE1C7D" w:rsidP="00F95691">
      <w:pPr>
        <w:pStyle w:val="CommentText"/>
      </w:pPr>
      <w:r>
        <w:rPr>
          <w:rStyle w:val="CommentReference"/>
        </w:rPr>
        <w:annotationRef/>
      </w:r>
      <w:r>
        <w:t xml:space="preserve">Alan comments - </w:t>
      </w:r>
      <w:r>
        <w:rPr>
          <w:color w:val="000000"/>
        </w:rPr>
        <w:t>ditto</w:t>
      </w:r>
    </w:p>
  </w:comment>
  <w:comment w:id="347" w:author="Frank Kasibante (ESO)" w:date="2024-07-22T11:11:00Z" w:initials="FK(">
    <w:p w14:paraId="1722498A" w14:textId="77777777" w:rsidR="00490666" w:rsidRDefault="00490666" w:rsidP="00F95691">
      <w:pPr>
        <w:pStyle w:val="CommentText"/>
      </w:pPr>
      <w:r>
        <w:rPr>
          <w:rStyle w:val="CommentReference"/>
        </w:rPr>
        <w:annotationRef/>
      </w:r>
      <w:r>
        <w:t>Ditto as above</w:t>
      </w:r>
    </w:p>
  </w:comment>
  <w:comment w:id="348" w:author="Deborah Spencer (ESO)" w:date="2024-07-15T15:14:00Z" w:initials="DS(">
    <w:p w14:paraId="124FB4D5" w14:textId="7ACCB068" w:rsidR="006E4F89" w:rsidRDefault="006E4F89" w:rsidP="00F95691">
      <w:pPr>
        <w:pStyle w:val="CommentText"/>
      </w:pPr>
      <w:r>
        <w:rPr>
          <w:rStyle w:val="CommentReference"/>
        </w:rPr>
        <w:annotationRef/>
      </w:r>
      <w:r>
        <w:t xml:space="preserve">Alans comments - </w:t>
      </w:r>
      <w:r>
        <w:rPr>
          <w:color w:val="000000"/>
        </w:rPr>
        <w:t>I didn't follow this</w:t>
      </w:r>
    </w:p>
  </w:comment>
  <w:comment w:id="349" w:author="Frank Kasibante (ESO)" w:date="2024-07-22T11:15:00Z" w:initials="FK(">
    <w:p w14:paraId="68EE0EAE" w14:textId="77777777" w:rsidR="00403F61" w:rsidRDefault="00DB32AA">
      <w:pPr>
        <w:pStyle w:val="CommentText"/>
      </w:pPr>
      <w:r>
        <w:rPr>
          <w:rStyle w:val="CommentReference"/>
        </w:rPr>
        <w:annotationRef/>
      </w:r>
      <w:r w:rsidR="00403F61">
        <w:t>Agree. Reference corrected</w:t>
      </w:r>
    </w:p>
  </w:comment>
  <w:comment w:id="350" w:author="Deborah Spencer (ESO)" w:date="2024-07-15T15:15:00Z" w:initials="DS(">
    <w:p w14:paraId="60B136EF" w14:textId="34AA55AD" w:rsidR="00971AD0" w:rsidRDefault="00971AD0" w:rsidP="00F95691">
      <w:pPr>
        <w:pStyle w:val="CommentText"/>
      </w:pPr>
      <w:r>
        <w:rPr>
          <w:rStyle w:val="CommentReference"/>
        </w:rPr>
        <w:annotationRef/>
      </w:r>
      <w:r>
        <w:t xml:space="preserve">Alans comment - </w:t>
      </w:r>
      <w:r>
        <w:rPr>
          <w:color w:val="000000"/>
        </w:rPr>
        <w:t>ditto</w:t>
      </w:r>
    </w:p>
  </w:comment>
  <w:comment w:id="351" w:author="Frank Kasibante (ESO)" w:date="2024-07-22T11:15:00Z" w:initials="FK(">
    <w:p w14:paraId="44E360FB" w14:textId="77777777" w:rsidR="001D2706" w:rsidRDefault="001D2706" w:rsidP="00F95691">
      <w:pPr>
        <w:pStyle w:val="CommentText"/>
      </w:pPr>
      <w:r>
        <w:rPr>
          <w:rStyle w:val="CommentReference"/>
        </w:rPr>
        <w:annotationRef/>
      </w:r>
      <w:r>
        <w:t>Ditto as above</w:t>
      </w:r>
    </w:p>
  </w:comment>
  <w:comment w:id="352" w:author="Deborah Spencer (ESO)" w:date="2024-07-15T15:15:00Z" w:initials="DS(">
    <w:p w14:paraId="1B2BEF35" w14:textId="4AD4771C" w:rsidR="00871FD6" w:rsidRDefault="00871FD6" w:rsidP="00F95691">
      <w:pPr>
        <w:pStyle w:val="CommentText"/>
      </w:pPr>
      <w:r>
        <w:rPr>
          <w:rStyle w:val="CommentReference"/>
        </w:rPr>
        <w:annotationRef/>
      </w:r>
      <w:r>
        <w:t xml:space="preserve">Alans comment - </w:t>
      </w:r>
      <w:r>
        <w:rPr>
          <w:color w:val="000000"/>
        </w:rPr>
        <w:t>House style (2) or 2.?</w:t>
      </w:r>
    </w:p>
  </w:comment>
  <w:comment w:id="353" w:author="Creighton, Alan (Northern Powergrid)" w:date="2025-01-09T14:34:00Z" w:initials="AC">
    <w:p w14:paraId="58137F9D" w14:textId="77777777" w:rsidR="00341920" w:rsidRDefault="00341920" w:rsidP="00341920">
      <w:pPr>
        <w:pStyle w:val="CommentText"/>
      </w:pPr>
      <w:r>
        <w:rPr>
          <w:rStyle w:val="CommentReference"/>
        </w:rPr>
        <w:annotationRef/>
      </w:r>
      <w:r>
        <w:t>Consistent spacing between sections.</w:t>
      </w:r>
    </w:p>
  </w:comment>
  <w:comment w:id="354" w:author="Creighton, Alan (Northern Powergrid)" w:date="2025-01-09T14:34:00Z" w:initials="AC">
    <w:p w14:paraId="0AFBA2D7" w14:textId="77777777" w:rsidR="00341920" w:rsidRDefault="00341920" w:rsidP="00341920">
      <w:pPr>
        <w:pStyle w:val="CommentText"/>
      </w:pPr>
      <w:r>
        <w:rPr>
          <w:rStyle w:val="CommentReference"/>
        </w:rPr>
        <w:annotationRef/>
      </w:r>
      <w:r>
        <w:t>Check indent</w:t>
      </w:r>
    </w:p>
  </w:comment>
  <w:comment w:id="359" w:author="Deborah Spencer (ESO)" w:date="2024-07-15T15:18:00Z" w:initials="DS(">
    <w:p w14:paraId="726D846C" w14:textId="103F5E7C" w:rsidR="00603CE2" w:rsidRDefault="00603CE2" w:rsidP="00F95691">
      <w:pPr>
        <w:pStyle w:val="CommentText"/>
      </w:pPr>
      <w:r>
        <w:rPr>
          <w:rStyle w:val="CommentReference"/>
        </w:rPr>
        <w:annotationRef/>
      </w:r>
      <w:r>
        <w:t xml:space="preserve">Alans comment in relation to Figure 7  - </w:t>
      </w:r>
      <w:r>
        <w:rPr>
          <w:color w:val="000000"/>
        </w:rPr>
        <w:t>See comments on previous figures, many of which apply here.</w:t>
      </w:r>
    </w:p>
  </w:comment>
  <w:comment w:id="360" w:author="Deborah Spencer (ESO)" w:date="2024-07-15T15:19:00Z" w:initials="DS(">
    <w:p w14:paraId="5A5ECCD2" w14:textId="77777777" w:rsidR="00893888" w:rsidRDefault="00893888" w:rsidP="00F95691">
      <w:pPr>
        <w:pStyle w:val="CommentText"/>
      </w:pPr>
      <w:r>
        <w:rPr>
          <w:rStyle w:val="CommentReference"/>
        </w:rPr>
        <w:annotationRef/>
      </w:r>
      <w:r>
        <w:t xml:space="preserve">Alans comment in relation to the word Financial - </w:t>
      </w:r>
      <w:r>
        <w:rPr>
          <w:color w:val="000000"/>
        </w:rPr>
        <w:t>Financial?</w:t>
      </w:r>
    </w:p>
  </w:comment>
  <w:comment w:id="361" w:author="Frank Kasibante (ESO)" w:date="2024-07-22T11:16:00Z" w:initials="FK(">
    <w:p w14:paraId="4CC41FC6" w14:textId="77777777" w:rsidR="0091112E" w:rsidRDefault="0091112E" w:rsidP="00F95691">
      <w:pPr>
        <w:pStyle w:val="CommentText"/>
      </w:pPr>
      <w:r>
        <w:rPr>
          <w:rStyle w:val="CommentReference"/>
        </w:rPr>
        <w:annotationRef/>
      </w:r>
      <w:r>
        <w:t>Agree. Amended accordingly</w:t>
      </w:r>
    </w:p>
  </w:comment>
  <w:comment w:id="364" w:author="Deborah Spencer (ESO)" w:date="2024-07-15T15:19:00Z" w:initials="DS(">
    <w:p w14:paraId="6C53CB0C" w14:textId="177E1243" w:rsidR="00FD6307" w:rsidRDefault="00FD6307">
      <w:pPr>
        <w:pStyle w:val="CommentText"/>
      </w:pPr>
      <w:r>
        <w:rPr>
          <w:rStyle w:val="CommentReference"/>
        </w:rPr>
        <w:annotationRef/>
      </w:r>
      <w:r>
        <w:t xml:space="preserve">Alans comment - </w:t>
      </w:r>
      <w:r>
        <w:rPr>
          <w:color w:val="000000"/>
        </w:rPr>
        <w:t>...by the passage of time...</w:t>
      </w:r>
    </w:p>
    <w:p w14:paraId="69E1B235" w14:textId="77777777" w:rsidR="00FD6307" w:rsidRDefault="00FD6307" w:rsidP="00F95691">
      <w:pPr>
        <w:pStyle w:val="CommentText"/>
      </w:pPr>
      <w:r>
        <w:rPr>
          <w:color w:val="000000"/>
        </w:rPr>
        <w:t>Consistency</w:t>
      </w:r>
    </w:p>
  </w:comment>
  <w:comment w:id="365" w:author="Frank Kasibante (ESO)" w:date="2024-07-22T11:17:00Z" w:initials="FK(">
    <w:p w14:paraId="2B131567" w14:textId="77777777" w:rsidR="00294277" w:rsidRDefault="00294277" w:rsidP="00F95691">
      <w:pPr>
        <w:pStyle w:val="CommentText"/>
      </w:pPr>
      <w:r>
        <w:rPr>
          <w:rStyle w:val="CommentReference"/>
        </w:rPr>
        <w:annotationRef/>
      </w:r>
      <w:r>
        <w:t>Agree. Amended accordingly.</w:t>
      </w:r>
    </w:p>
  </w:comment>
  <w:comment w:id="366" w:author="Deborah Spencer (ESO)" w:date="2024-07-15T15:20:00Z" w:initials="DS(">
    <w:p w14:paraId="065B696B" w14:textId="44E57CF5" w:rsidR="00182A1F" w:rsidRDefault="00182A1F">
      <w:pPr>
        <w:pStyle w:val="CommentText"/>
      </w:pPr>
      <w:r>
        <w:rPr>
          <w:rStyle w:val="CommentReference"/>
        </w:rPr>
        <w:annotationRef/>
      </w:r>
      <w:r>
        <w:t xml:space="preserve">Alans comment - </w:t>
      </w:r>
      <w:r>
        <w:rPr>
          <w:color w:val="000000"/>
        </w:rPr>
        <w:t>In the first column delete the words 'in writing' - this isn't stated in the body of the text.</w:t>
      </w:r>
    </w:p>
    <w:p w14:paraId="7BE7CF96" w14:textId="77777777" w:rsidR="00182A1F" w:rsidRDefault="00182A1F">
      <w:pPr>
        <w:pStyle w:val="CommentText"/>
      </w:pPr>
    </w:p>
    <w:p w14:paraId="12DDC79D" w14:textId="77777777" w:rsidR="00182A1F" w:rsidRDefault="00182A1F" w:rsidP="00F95691">
      <w:pPr>
        <w:pStyle w:val="CommentText"/>
      </w:pPr>
      <w:r>
        <w:rPr>
          <w:color w:val="000000"/>
        </w:rPr>
        <w:t>it would be good to review all these similar figures to make sure that the language is consistent (and simple) and make sure that the titles are consistent.</w:t>
      </w:r>
    </w:p>
  </w:comment>
  <w:comment w:id="367" w:author="Frank Kasibante (ESO)" w:date="2024-08-07T14:22:00Z" w:initials="FK(">
    <w:p w14:paraId="1CA2CC6F" w14:textId="77777777" w:rsidR="000239E5" w:rsidRDefault="005F04B5">
      <w:pPr>
        <w:pStyle w:val="CommentText"/>
      </w:pPr>
      <w:r>
        <w:rPr>
          <w:rStyle w:val="CommentReference"/>
        </w:rPr>
        <w:annotationRef/>
      </w:r>
      <w:r w:rsidR="000239E5">
        <w:t>Agree. FK Rationalise text in the boxes since this is an overview</w:t>
      </w:r>
    </w:p>
    <w:p w14:paraId="2C898A74" w14:textId="77777777" w:rsidR="000239E5" w:rsidRDefault="000239E5">
      <w:pPr>
        <w:pStyle w:val="CommentText"/>
      </w:pPr>
    </w:p>
    <w:p w14:paraId="340775DE" w14:textId="77777777" w:rsidR="000239E5" w:rsidRDefault="000239E5">
      <w:pPr>
        <w:pStyle w:val="CommentText"/>
      </w:pPr>
      <w:r>
        <w:t>Remove the word 'in' in the 3rd box in column 1</w:t>
      </w:r>
    </w:p>
  </w:comment>
  <w:comment w:id="368" w:author="Frank Kasibante (ESO)" w:date="2024-08-13T17:59:00Z" w:initials="FK(">
    <w:p w14:paraId="23DF0F78" w14:textId="77777777" w:rsidR="0004200F" w:rsidRDefault="0004200F">
      <w:pPr>
        <w:pStyle w:val="CommentText"/>
      </w:pPr>
      <w:r>
        <w:rPr>
          <w:rStyle w:val="CommentReference"/>
        </w:rPr>
        <w:annotationRef/>
      </w:r>
      <w:r>
        <w:t>Table amended. Text has been rationalised further</w:t>
      </w:r>
    </w:p>
  </w:comment>
  <w:comment w:id="371" w:author="Deborah Spencer (ESO)" w:date="2024-07-15T15:20:00Z" w:initials="DS(">
    <w:p w14:paraId="18A7EE34" w14:textId="1A750E05" w:rsidR="000E4346" w:rsidRDefault="000E4346" w:rsidP="00F95691">
      <w:pPr>
        <w:pStyle w:val="CommentText"/>
      </w:pPr>
      <w:r>
        <w:rPr>
          <w:rStyle w:val="CommentReference"/>
        </w:rPr>
        <w:annotationRef/>
      </w:r>
      <w:r>
        <w:t xml:space="preserve">Alans comment - </w:t>
      </w:r>
      <w:r>
        <w:rPr>
          <w:color w:val="000000"/>
        </w:rPr>
        <w:t>...may, at....</w:t>
      </w:r>
    </w:p>
  </w:comment>
  <w:comment w:id="372" w:author="Frank Kasibante (ESO)" w:date="2024-07-22T11:50:00Z" w:initials="FK(">
    <w:p w14:paraId="36080299" w14:textId="77777777" w:rsidR="003A616B" w:rsidRDefault="003A616B" w:rsidP="00F95691">
      <w:pPr>
        <w:pStyle w:val="CommentText"/>
      </w:pPr>
      <w:r>
        <w:rPr>
          <w:rStyle w:val="CommentReference"/>
        </w:rPr>
        <w:annotationRef/>
      </w:r>
      <w:r>
        <w:t>Agree. Amended accordingly</w:t>
      </w:r>
    </w:p>
  </w:comment>
  <w:comment w:id="373" w:author="Deborah Spencer (ESO)" w:date="2024-07-15T15:21:00Z" w:initials="DS(">
    <w:p w14:paraId="084A48A0" w14:textId="37F6A229" w:rsidR="0066512A" w:rsidRDefault="0066512A" w:rsidP="00F95691">
      <w:pPr>
        <w:pStyle w:val="CommentText"/>
      </w:pPr>
      <w:r>
        <w:rPr>
          <w:rStyle w:val="CommentReference"/>
        </w:rPr>
        <w:annotationRef/>
      </w:r>
      <w:r>
        <w:t xml:space="preserve">Alans comment - </w:t>
      </w:r>
      <w:r>
        <w:rPr>
          <w:color w:val="000000"/>
        </w:rPr>
        <w:t>Isn't Network Operator's User System the correct defined term?</w:t>
      </w:r>
    </w:p>
  </w:comment>
  <w:comment w:id="374" w:author="Frank Kasibante (ESO)" w:date="2024-07-22T11:53:00Z" w:initials="FK(">
    <w:p w14:paraId="3B3BAA13" w14:textId="77777777" w:rsidR="003B4FA3" w:rsidRDefault="003B4FA3" w:rsidP="00F95691">
      <w:pPr>
        <w:pStyle w:val="CommentText"/>
      </w:pPr>
      <w:r>
        <w:rPr>
          <w:rStyle w:val="CommentReference"/>
        </w:rPr>
        <w:annotationRef/>
      </w:r>
      <w:r>
        <w:t>Agree. Amended accordingly</w:t>
      </w:r>
    </w:p>
  </w:comment>
  <w:comment w:id="375" w:author="Creighton, Alan (Northern Powergrid)" w:date="2025-01-09T14:38:00Z" w:initials="AC">
    <w:p w14:paraId="65944733" w14:textId="77777777" w:rsidR="00341920" w:rsidRDefault="00341920" w:rsidP="00341920">
      <w:pPr>
        <w:pStyle w:val="CommentText"/>
      </w:pPr>
      <w:r>
        <w:rPr>
          <w:rStyle w:val="CommentReference"/>
        </w:rPr>
        <w:annotationRef/>
      </w:r>
      <w:r>
        <w:t>Unbold full stop</w:t>
      </w:r>
    </w:p>
  </w:comment>
  <w:comment w:id="376" w:author="Deborah Spencer (ESO)" w:date="2024-07-15T15:22:00Z" w:initials="DS(">
    <w:p w14:paraId="1C3AD3A5" w14:textId="7F954647" w:rsidR="002529B4" w:rsidRDefault="002529B4" w:rsidP="00F95691">
      <w:pPr>
        <w:pStyle w:val="CommentText"/>
      </w:pPr>
      <w:r>
        <w:rPr>
          <w:rStyle w:val="CommentReference"/>
        </w:rPr>
        <w:annotationRef/>
      </w:r>
      <w:r>
        <w:t xml:space="preserve">Alans comment - </w:t>
      </w:r>
      <w:r>
        <w:rPr>
          <w:color w:val="000000"/>
        </w:rPr>
        <w:t>Close the space between (b) and (c)</w:t>
      </w:r>
    </w:p>
  </w:comment>
  <w:comment w:id="377" w:author="Frank Kasibante (ESO)" w:date="2024-07-22T11:55:00Z" w:initials="FK(">
    <w:p w14:paraId="722CD14F" w14:textId="77777777" w:rsidR="00786912" w:rsidRDefault="00786912" w:rsidP="00F95691">
      <w:pPr>
        <w:pStyle w:val="CommentText"/>
      </w:pPr>
      <w:r>
        <w:rPr>
          <w:rStyle w:val="CommentReference"/>
        </w:rPr>
        <w:annotationRef/>
      </w:r>
      <w:r>
        <w:t>Closed when in 'No mark up' status</w:t>
      </w:r>
    </w:p>
  </w:comment>
  <w:comment w:id="378" w:author="Deborah Spencer (ESO)" w:date="2024-07-15T15:22:00Z" w:initials="DS(">
    <w:p w14:paraId="4592F9F5" w14:textId="38249B76" w:rsidR="00EA202E" w:rsidRDefault="00EA202E" w:rsidP="00F95691">
      <w:pPr>
        <w:pStyle w:val="CommentText"/>
      </w:pPr>
      <w:r>
        <w:rPr>
          <w:rStyle w:val="CommentReference"/>
        </w:rPr>
        <w:annotationRef/>
      </w:r>
      <w:r>
        <w:t xml:space="preserve">Alans comment - </w:t>
      </w:r>
      <w:r>
        <w:rPr>
          <w:color w:val="000000"/>
        </w:rPr>
        <w:t>bold -  a defined term.</w:t>
      </w:r>
    </w:p>
  </w:comment>
  <w:comment w:id="379" w:author="Frank Kasibante (ESO)" w:date="2024-07-22T11:56:00Z" w:initials="FK(">
    <w:p w14:paraId="7607712E" w14:textId="77777777" w:rsidR="008B7E06" w:rsidRDefault="008B7E06" w:rsidP="00F95691">
      <w:pPr>
        <w:pStyle w:val="CommentText"/>
      </w:pPr>
      <w:r>
        <w:rPr>
          <w:rStyle w:val="CommentReference"/>
        </w:rPr>
        <w:annotationRef/>
      </w:r>
      <w:r>
        <w:t>Agree. Amended accordingly</w:t>
      </w:r>
    </w:p>
  </w:comment>
  <w:comment w:id="380" w:author="Deborah Spencer (ESO)" w:date="2024-07-15T15:23:00Z" w:initials="DS(">
    <w:p w14:paraId="214E1308" w14:textId="059D9274" w:rsidR="00CA7AB7" w:rsidRDefault="00CA7AB7" w:rsidP="00F95691">
      <w:pPr>
        <w:pStyle w:val="CommentText"/>
      </w:pPr>
      <w:r>
        <w:rPr>
          <w:rStyle w:val="CommentReference"/>
        </w:rPr>
        <w:annotationRef/>
      </w:r>
      <w:r>
        <w:t xml:space="preserve">Alans comments - </w:t>
      </w:r>
      <w:r>
        <w:rPr>
          <w:color w:val="000000"/>
        </w:rPr>
        <w:t xml:space="preserve">Do we really mean Interfaced Point here.  Interface Points refer to the offshore transmission system, where as  OC2.3.1.4 (c) refers to </w:t>
      </w:r>
    </w:p>
  </w:comment>
  <w:comment w:id="381" w:author="Frank Kasibante (ESO)" w:date="2024-07-22T12:00:00Z" w:initials="FK(">
    <w:p w14:paraId="57FBE9E6" w14:textId="77777777" w:rsidR="00132014" w:rsidRDefault="00132014" w:rsidP="00F95691">
      <w:pPr>
        <w:pStyle w:val="CommentText"/>
      </w:pPr>
      <w:r>
        <w:rPr>
          <w:rStyle w:val="CommentReference"/>
        </w:rPr>
        <w:annotationRef/>
      </w:r>
      <w:r>
        <w:t>Agree. As section deals with Network Operators. Amended accordingly.</w:t>
      </w:r>
    </w:p>
  </w:comment>
  <w:comment w:id="382" w:author="Creighton, Alan (Northern Powergrid)" w:date="2025-01-09T14:42:00Z" w:initials="AC">
    <w:p w14:paraId="30675F01" w14:textId="77777777" w:rsidR="00D60012" w:rsidRDefault="00D60012" w:rsidP="00D60012">
      <w:pPr>
        <w:pStyle w:val="CommentText"/>
      </w:pPr>
      <w:r>
        <w:rPr>
          <w:rStyle w:val="CommentReference"/>
        </w:rPr>
        <w:annotationRef/>
      </w:r>
      <w:r>
        <w:t>Is this the correct reference?</w:t>
      </w:r>
    </w:p>
    <w:p w14:paraId="3FC27E5F" w14:textId="77777777" w:rsidR="00D60012" w:rsidRDefault="00D60012" w:rsidP="00D60012">
      <w:pPr>
        <w:pStyle w:val="CommentText"/>
      </w:pPr>
      <w:r>
        <w:t>OC2.3.1.4 i) ?  But then I don’t see what a) and b) relate to.</w:t>
      </w:r>
    </w:p>
  </w:comment>
  <w:comment w:id="383" w:author="Creighton, Alan (Northern Powergrid)" w:date="2025-01-09T14:45:00Z" w:initials="AC">
    <w:p w14:paraId="4B94C06C" w14:textId="77777777" w:rsidR="00D60012" w:rsidRDefault="00D60012" w:rsidP="00D60012">
      <w:pPr>
        <w:pStyle w:val="CommentText"/>
      </w:pPr>
      <w:r>
        <w:rPr>
          <w:rStyle w:val="CommentReference"/>
        </w:rPr>
        <w:annotationRef/>
      </w:r>
      <w:r>
        <w:t>i)</w:t>
      </w:r>
    </w:p>
  </w:comment>
  <w:comment w:id="384" w:author="Creighton, Alan (Northern Powergrid)" w:date="2025-01-09T14:46:00Z" w:initials="AC">
    <w:p w14:paraId="7874573C" w14:textId="77777777" w:rsidR="00D60012" w:rsidRDefault="00D60012" w:rsidP="00D60012">
      <w:pPr>
        <w:pStyle w:val="CommentText"/>
      </w:pPr>
      <w:r>
        <w:rPr>
          <w:rStyle w:val="CommentReference"/>
        </w:rPr>
        <w:annotationRef/>
      </w:r>
      <w:r>
        <w:t>I can’t just find the c) reference.</w:t>
      </w:r>
    </w:p>
  </w:comment>
  <w:comment w:id="385" w:author="Creighton, Alan (Northern Powergrid)" w:date="2025-01-09T14:46:00Z" w:initials="AC">
    <w:p w14:paraId="42BEBDD3" w14:textId="77777777" w:rsidR="00D60012" w:rsidRDefault="00D60012" w:rsidP="00D60012">
      <w:pPr>
        <w:pStyle w:val="CommentText"/>
      </w:pPr>
      <w:r>
        <w:rPr>
          <w:rStyle w:val="CommentReference"/>
        </w:rPr>
        <w:annotationRef/>
      </w:r>
      <w:r>
        <w:t>ditto</w:t>
      </w:r>
    </w:p>
  </w:comment>
  <w:comment w:id="386" w:author="Deborah Spencer (ESO)" w:date="2024-07-15T15:39:00Z" w:initials="DS(">
    <w:p w14:paraId="7D9ED4B6" w14:textId="0EBE774D" w:rsidR="00A85063" w:rsidRDefault="00A85063" w:rsidP="00F95691">
      <w:pPr>
        <w:pStyle w:val="CommentText"/>
      </w:pPr>
      <w:r>
        <w:rPr>
          <w:rStyle w:val="CommentReference"/>
        </w:rPr>
        <w:annotationRef/>
      </w:r>
      <w:r>
        <w:t xml:space="preserve">Alans comment - </w:t>
      </w:r>
      <w:r>
        <w:rPr>
          <w:color w:val="000000"/>
        </w:rPr>
        <w:t>ditto</w:t>
      </w:r>
    </w:p>
  </w:comment>
  <w:comment w:id="387" w:author="Frank Kasibante (ESO)" w:date="2024-07-22T12:01:00Z" w:initials="FK(">
    <w:p w14:paraId="5E904F55" w14:textId="77777777" w:rsidR="00E3586C" w:rsidRDefault="00E3586C" w:rsidP="00F95691">
      <w:pPr>
        <w:pStyle w:val="CommentText"/>
      </w:pPr>
      <w:r>
        <w:rPr>
          <w:rStyle w:val="CommentReference"/>
        </w:rPr>
        <w:annotationRef/>
      </w:r>
      <w:r>
        <w:t>Ditto as regarding amending the G&amp;Ds</w:t>
      </w:r>
    </w:p>
  </w:comment>
  <w:comment w:id="388" w:author="Deborah Spencer (ESO)" w:date="2024-07-15T15:40:00Z" w:initials="DS(">
    <w:p w14:paraId="14ABA6FE" w14:textId="586D8BEA" w:rsidR="00570525" w:rsidRDefault="00570525" w:rsidP="00F95691">
      <w:pPr>
        <w:pStyle w:val="CommentText"/>
      </w:pPr>
      <w:r>
        <w:rPr>
          <w:rStyle w:val="CommentReference"/>
        </w:rPr>
        <w:annotationRef/>
      </w:r>
      <w:r>
        <w:t>Alans comment - ditto</w:t>
      </w:r>
    </w:p>
  </w:comment>
  <w:comment w:id="389" w:author="Frank Kasibante (ESO)" w:date="2024-07-22T12:01:00Z" w:initials="FK(">
    <w:p w14:paraId="458D2BDE" w14:textId="77777777" w:rsidR="00116C9B" w:rsidRDefault="00116C9B" w:rsidP="00F95691">
      <w:pPr>
        <w:pStyle w:val="CommentText"/>
      </w:pPr>
      <w:r>
        <w:rPr>
          <w:rStyle w:val="CommentReference"/>
        </w:rPr>
        <w:annotationRef/>
      </w:r>
      <w:r>
        <w:t>Ditto as above</w:t>
      </w:r>
    </w:p>
  </w:comment>
  <w:comment w:id="390" w:author="Deborah Spencer (ESO)" w:date="2024-07-15T15:41:00Z" w:initials="DS(">
    <w:p w14:paraId="36DF591D" w14:textId="0F7592D7" w:rsidR="00BF05DA" w:rsidRDefault="00BF05DA" w:rsidP="00F95691">
      <w:pPr>
        <w:pStyle w:val="CommentText"/>
      </w:pPr>
      <w:r>
        <w:rPr>
          <w:rStyle w:val="CommentReference"/>
        </w:rPr>
        <w:annotationRef/>
      </w:r>
      <w:r>
        <w:t xml:space="preserve">Alans comment - ditto </w:t>
      </w:r>
    </w:p>
  </w:comment>
  <w:comment w:id="391" w:author="Frank Kasibante (ESO)" w:date="2024-07-22T12:02:00Z" w:initials="FK(">
    <w:p w14:paraId="434B71A6" w14:textId="77777777" w:rsidR="00116C9B" w:rsidRDefault="00116C9B" w:rsidP="00F95691">
      <w:pPr>
        <w:pStyle w:val="CommentText"/>
      </w:pPr>
      <w:r>
        <w:rPr>
          <w:rStyle w:val="CommentReference"/>
        </w:rPr>
        <w:annotationRef/>
      </w:r>
      <w:r>
        <w:t>Ditto as above</w:t>
      </w:r>
    </w:p>
  </w:comment>
  <w:comment w:id="392" w:author="Deborah Spencer (ESO)" w:date="2024-07-15T15:41:00Z" w:initials="DS(">
    <w:p w14:paraId="0C1516C2" w14:textId="2FCDEA07" w:rsidR="00BF05DA" w:rsidRDefault="00BF05DA" w:rsidP="00F95691">
      <w:pPr>
        <w:pStyle w:val="CommentText"/>
      </w:pPr>
      <w:r>
        <w:rPr>
          <w:rStyle w:val="CommentReference"/>
        </w:rPr>
        <w:annotationRef/>
      </w:r>
      <w:r>
        <w:t>Alans comment - ditto</w:t>
      </w:r>
    </w:p>
  </w:comment>
  <w:comment w:id="393" w:author="Frank Kasibante (ESO)" w:date="2024-07-22T12:02:00Z" w:initials="FK(">
    <w:p w14:paraId="6DF2A1AA" w14:textId="77777777" w:rsidR="00D51BF3" w:rsidRDefault="00D51BF3" w:rsidP="00F95691">
      <w:pPr>
        <w:pStyle w:val="CommentText"/>
      </w:pPr>
      <w:r>
        <w:rPr>
          <w:rStyle w:val="CommentReference"/>
        </w:rPr>
        <w:annotationRef/>
      </w:r>
      <w:r>
        <w:t>Ditto as above</w:t>
      </w:r>
    </w:p>
  </w:comment>
  <w:comment w:id="394" w:author="Creighton, Alan (Northern Powergrid)" w:date="2025-01-09T14:48:00Z" w:initials="AC">
    <w:p w14:paraId="69E503DD" w14:textId="77777777" w:rsidR="00D60012" w:rsidRDefault="00D60012" w:rsidP="00D60012">
      <w:pPr>
        <w:pStyle w:val="CommentText"/>
      </w:pPr>
      <w:r>
        <w:rPr>
          <w:rStyle w:val="CommentReference"/>
        </w:rPr>
        <w:annotationRef/>
      </w:r>
      <w:r>
        <w:t>This type of referencing id not clear / user friendly.</w:t>
      </w:r>
    </w:p>
  </w:comment>
  <w:comment w:id="395" w:author="Creighton, Alan (Northern Powergrid)" w:date="2025-01-09T14:47:00Z" w:initials="AC">
    <w:p w14:paraId="4698BFDF" w14:textId="44E16830" w:rsidR="00D60012" w:rsidRDefault="00D60012" w:rsidP="00D60012">
      <w:pPr>
        <w:pStyle w:val="CommentText"/>
      </w:pPr>
      <w:r>
        <w:rPr>
          <w:rStyle w:val="CommentReference"/>
        </w:rPr>
        <w:annotationRef/>
      </w:r>
      <w:r>
        <w:t>There isn’t a point 5</w:t>
      </w:r>
    </w:p>
  </w:comment>
  <w:comment w:id="396" w:author="Deborah Spencer (ESO)" w:date="2024-07-15T15:41:00Z" w:initials="DS(">
    <w:p w14:paraId="4EED860A" w14:textId="0E6FB350" w:rsidR="00B55BDC" w:rsidRDefault="00B55BDC" w:rsidP="00F95691">
      <w:pPr>
        <w:pStyle w:val="CommentText"/>
      </w:pPr>
      <w:r>
        <w:rPr>
          <w:rStyle w:val="CommentReference"/>
        </w:rPr>
        <w:annotationRef/>
      </w:r>
      <w:r>
        <w:t xml:space="preserve">Alans comment - </w:t>
      </w:r>
      <w:r>
        <w:rPr>
          <w:color w:val="000000"/>
        </w:rPr>
        <w:t>OC2.3.1.5 (d)</w:t>
      </w:r>
    </w:p>
  </w:comment>
  <w:comment w:id="397" w:author="Frank Kasibante (ESO)" w:date="2024-07-22T12:03:00Z" w:initials="FK(">
    <w:p w14:paraId="053946EC" w14:textId="77777777" w:rsidR="00D7768F" w:rsidRDefault="00D51BF3">
      <w:pPr>
        <w:pStyle w:val="CommentText"/>
      </w:pPr>
      <w:r>
        <w:rPr>
          <w:rStyle w:val="CommentReference"/>
        </w:rPr>
        <w:annotationRef/>
      </w:r>
      <w:r w:rsidR="00D7768F">
        <w:t>Agree. Reference accuracy checked and amended</w:t>
      </w:r>
    </w:p>
  </w:comment>
  <w:comment w:id="398" w:author="Deborah Spencer (ESO)" w:date="2024-07-15T15:42:00Z" w:initials="DS(">
    <w:p w14:paraId="0719A28B" w14:textId="7E254736" w:rsidR="009B28C3" w:rsidRDefault="009B28C3" w:rsidP="00F95691">
      <w:pPr>
        <w:pStyle w:val="CommentText"/>
      </w:pPr>
      <w:r>
        <w:rPr>
          <w:rStyle w:val="CommentReference"/>
        </w:rPr>
        <w:annotationRef/>
      </w:r>
      <w:r>
        <w:t xml:space="preserve">Alans comment - </w:t>
      </w:r>
      <w:r>
        <w:rPr>
          <w:color w:val="000000"/>
        </w:rPr>
        <w:t>I don't think this level of detail is included in earlier references to BC2.  Consistency.</w:t>
      </w:r>
    </w:p>
  </w:comment>
  <w:comment w:id="399" w:author="Frank Kasibante (ESO)" w:date="2024-07-22T12:40:00Z" w:initials="FK(">
    <w:p w14:paraId="31D51159" w14:textId="77777777" w:rsidR="00C62FA8" w:rsidRDefault="003F333B">
      <w:pPr>
        <w:pStyle w:val="CommentText"/>
      </w:pPr>
      <w:r>
        <w:rPr>
          <w:rStyle w:val="CommentReference"/>
        </w:rPr>
        <w:annotationRef/>
      </w:r>
      <w:r w:rsidR="00C62FA8">
        <w:t>Agree. WG has agreed to retain text as is.</w:t>
      </w:r>
    </w:p>
    <w:p w14:paraId="5607498A" w14:textId="77777777" w:rsidR="00C62FA8" w:rsidRDefault="00C62FA8">
      <w:pPr>
        <w:pStyle w:val="CommentText"/>
      </w:pPr>
    </w:p>
    <w:p w14:paraId="16FC46CD" w14:textId="77777777" w:rsidR="00C62FA8" w:rsidRDefault="00C62FA8">
      <w:pPr>
        <w:pStyle w:val="CommentText"/>
      </w:pPr>
      <w:r>
        <w:t>FK to check against all other similar references</w:t>
      </w:r>
    </w:p>
  </w:comment>
  <w:comment w:id="400" w:author="Frank Kasibante (ESO)" w:date="2024-08-19T11:45:00Z" w:initials="FK(">
    <w:p w14:paraId="36D83B28" w14:textId="77777777" w:rsidR="00C62FA8" w:rsidRDefault="00C62FA8">
      <w:pPr>
        <w:pStyle w:val="CommentText"/>
      </w:pPr>
      <w:r>
        <w:rPr>
          <w:rStyle w:val="CommentReference"/>
        </w:rPr>
        <w:annotationRef/>
      </w:r>
      <w:r>
        <w:t>Amended according;y</w:t>
      </w:r>
    </w:p>
  </w:comment>
  <w:comment w:id="403" w:author="Creighton, Alan (Northern Powergrid)" w:date="2025-01-09T14:52:00Z" w:initials="AC">
    <w:p w14:paraId="167D0A0F" w14:textId="77777777" w:rsidR="0070538E" w:rsidRDefault="0070538E" w:rsidP="0070538E">
      <w:pPr>
        <w:pStyle w:val="CommentText"/>
      </w:pPr>
      <w:r>
        <w:rPr>
          <w:rStyle w:val="CommentReference"/>
        </w:rPr>
        <w:annotationRef/>
      </w:r>
      <w:r>
        <w:t>Replace with a comma</w:t>
      </w:r>
    </w:p>
  </w:comment>
  <w:comment w:id="401" w:author="Deborah Spencer (ESO)" w:date="2024-07-15T15:43:00Z" w:initials="DS(">
    <w:p w14:paraId="5FA93BB5" w14:textId="3F820B10" w:rsidR="000C5501" w:rsidRDefault="000C5501" w:rsidP="00F95691">
      <w:pPr>
        <w:pStyle w:val="CommentText"/>
      </w:pPr>
      <w:r>
        <w:rPr>
          <w:rStyle w:val="CommentReference"/>
        </w:rPr>
        <w:annotationRef/>
      </w:r>
      <w:r>
        <w:t xml:space="preserve">Alans comment - </w:t>
      </w:r>
      <w:r>
        <w:rPr>
          <w:color w:val="000000"/>
        </w:rPr>
        <w:t>Does the Network Operator get informed via another mechanism?</w:t>
      </w:r>
    </w:p>
  </w:comment>
  <w:comment w:id="402" w:author="Frank Kasibante (ESO)" w:date="2024-07-22T12:52:00Z" w:initials="FK(">
    <w:p w14:paraId="6E0EA513" w14:textId="77777777" w:rsidR="0070131C" w:rsidRDefault="000C5AD5">
      <w:pPr>
        <w:pStyle w:val="CommentText"/>
      </w:pPr>
      <w:r>
        <w:rPr>
          <w:rStyle w:val="CommentReference"/>
        </w:rPr>
        <w:annotationRef/>
      </w:r>
      <w:r w:rsidR="0070131C">
        <w:t>Existing text retained.</w:t>
      </w:r>
    </w:p>
  </w:comment>
  <w:comment w:id="404" w:author="Deborah Spencer (ESO)" w:date="2024-07-15T15:43:00Z" w:initials="DS(">
    <w:p w14:paraId="56E4C008" w14:textId="1E0E380C" w:rsidR="00ED5414" w:rsidRDefault="00ED5414" w:rsidP="00F95691">
      <w:pPr>
        <w:pStyle w:val="CommentText"/>
      </w:pPr>
      <w:r>
        <w:rPr>
          <w:rStyle w:val="CommentReference"/>
        </w:rPr>
        <w:annotationRef/>
      </w:r>
      <w:r>
        <w:t xml:space="preserve">Alans comment - </w:t>
      </w:r>
      <w:r>
        <w:rPr>
          <w:color w:val="000000"/>
        </w:rPr>
        <w:t>elsewhere its referred to as being an outage programme rather than a plan. Consistency.</w:t>
      </w:r>
      <w:r w:rsidR="00C7641A">
        <w:rPr>
          <w:color w:val="000000"/>
        </w:rPr>
        <w:t>n</w:t>
      </w:r>
    </w:p>
  </w:comment>
  <w:comment w:id="405" w:author="Frank Kasibante (ESO)" w:date="2024-07-22T13:00:00Z" w:initials="FK(">
    <w:p w14:paraId="26710579" w14:textId="77777777" w:rsidR="0050450E" w:rsidRDefault="00DB6858">
      <w:pPr>
        <w:pStyle w:val="CommentText"/>
      </w:pPr>
      <w:r>
        <w:rPr>
          <w:rStyle w:val="CommentReference"/>
        </w:rPr>
        <w:annotationRef/>
      </w:r>
      <w:r w:rsidR="0050450E">
        <w:t xml:space="preserve">Propose to retain 'plan' as in current text. </w:t>
      </w:r>
    </w:p>
    <w:p w14:paraId="58EBC54D" w14:textId="77777777" w:rsidR="0050450E" w:rsidRDefault="0050450E">
      <w:pPr>
        <w:pStyle w:val="CommentText"/>
      </w:pPr>
    </w:p>
    <w:p w14:paraId="2C524649" w14:textId="77777777" w:rsidR="0050450E" w:rsidRDefault="0050450E">
      <w:pPr>
        <w:pStyle w:val="CommentText"/>
      </w:pPr>
      <w:r>
        <w:t>FK to check with AK and agree difference btn 'Plan' and 'Programme'</w:t>
      </w:r>
    </w:p>
  </w:comment>
  <w:comment w:id="406" w:author="Frank Kasibante (ESO)" w:date="2024-08-19T14:32:00Z" w:initials="FK(">
    <w:p w14:paraId="75116050" w14:textId="77777777" w:rsidR="00E7294F" w:rsidRDefault="00627BED">
      <w:pPr>
        <w:pStyle w:val="CommentText"/>
      </w:pPr>
      <w:r>
        <w:rPr>
          <w:rStyle w:val="CommentReference"/>
        </w:rPr>
        <w:annotationRef/>
      </w:r>
      <w:r w:rsidR="00E7294F">
        <w:t xml:space="preserve">FK consulted the NAP team - </w:t>
      </w:r>
    </w:p>
    <w:p w14:paraId="36A8E642" w14:textId="77777777" w:rsidR="00E7294F" w:rsidRDefault="00E7294F">
      <w:pPr>
        <w:pStyle w:val="CommentText"/>
      </w:pPr>
    </w:p>
    <w:p w14:paraId="08963BEF" w14:textId="77777777" w:rsidR="00E7294F" w:rsidRDefault="00E7294F">
      <w:pPr>
        <w:pStyle w:val="CommentText"/>
      </w:pPr>
      <w:r>
        <w:t xml:space="preserve">Programming Phase is 'In-Week'. </w:t>
      </w:r>
    </w:p>
    <w:p w14:paraId="0685FE05" w14:textId="77777777" w:rsidR="00E7294F" w:rsidRDefault="00E7294F">
      <w:pPr>
        <w:pStyle w:val="CommentText"/>
      </w:pPr>
    </w:p>
    <w:p w14:paraId="5D6EB026" w14:textId="77777777" w:rsidR="00E7294F" w:rsidRDefault="00E7294F">
      <w:pPr>
        <w:pStyle w:val="CommentText"/>
      </w:pPr>
      <w:r>
        <w:t>4Wk - 52Wk ahead inclusive is medium phase (Planning Phase)</w:t>
      </w:r>
    </w:p>
    <w:p w14:paraId="7A6893B1" w14:textId="77777777" w:rsidR="00E7294F" w:rsidRDefault="00E7294F">
      <w:pPr>
        <w:pStyle w:val="CommentText"/>
      </w:pPr>
    </w:p>
    <w:p w14:paraId="18F6F11A" w14:textId="77777777" w:rsidR="00E7294F" w:rsidRDefault="00E7294F">
      <w:pPr>
        <w:pStyle w:val="CommentText"/>
      </w:pPr>
      <w:r>
        <w:t xml:space="preserve">(3Weeks ahead to day ahead is delivery timescales). </w:t>
      </w:r>
    </w:p>
    <w:p w14:paraId="548C3967" w14:textId="77777777" w:rsidR="00E7294F" w:rsidRDefault="00E7294F">
      <w:pPr>
        <w:pStyle w:val="CommentText"/>
      </w:pPr>
    </w:p>
    <w:p w14:paraId="2282FEC9" w14:textId="77777777" w:rsidR="00E7294F" w:rsidRDefault="00E7294F">
      <w:pPr>
        <w:pStyle w:val="CommentText"/>
      </w:pPr>
      <w:r>
        <w:t>NB part of current Yr could imply both planning &amp; programming.</w:t>
      </w:r>
    </w:p>
    <w:p w14:paraId="16751ABF" w14:textId="77777777" w:rsidR="00E7294F" w:rsidRDefault="00E7294F">
      <w:pPr>
        <w:pStyle w:val="CommentText"/>
      </w:pPr>
    </w:p>
    <w:p w14:paraId="1C135F2A" w14:textId="77777777" w:rsidR="00E7294F" w:rsidRDefault="00E7294F">
      <w:pPr>
        <w:pStyle w:val="CommentText"/>
      </w:pPr>
      <w:r>
        <w:t>No inconsistencies and propose to retain text</w:t>
      </w:r>
    </w:p>
  </w:comment>
  <w:comment w:id="407" w:author="Frank Kasibante (ESO)" w:date="2024-07-18T08:43:00Z" w:initials="FK(">
    <w:p w14:paraId="4DDC4764" w14:textId="18DBF450" w:rsidR="001325B7" w:rsidRDefault="00ED0D36" w:rsidP="00F95691">
      <w:pPr>
        <w:pStyle w:val="CommentText"/>
      </w:pPr>
      <w:r>
        <w:rPr>
          <w:rStyle w:val="CommentReference"/>
        </w:rPr>
        <w:annotationRef/>
      </w:r>
      <w:r w:rsidR="001325B7">
        <w:t>Alans comment - Not bold</w:t>
      </w:r>
    </w:p>
  </w:comment>
  <w:comment w:id="408" w:author="Frank Kasibante (ESO)" w:date="2024-07-18T08:44:00Z" w:initials="FK(">
    <w:p w14:paraId="2BA18F11" w14:textId="77777777" w:rsidR="00741636" w:rsidRDefault="00324047" w:rsidP="00F95691">
      <w:pPr>
        <w:pStyle w:val="CommentText"/>
      </w:pPr>
      <w:r>
        <w:rPr>
          <w:rStyle w:val="CommentReference"/>
        </w:rPr>
        <w:annotationRef/>
      </w:r>
      <w:r w:rsidR="00741636">
        <w:t>Alans comment - Ditto, previous comments about the key</w:t>
      </w:r>
    </w:p>
  </w:comment>
  <w:comment w:id="409" w:author="Frank Kasibante (ESO)" w:date="2024-07-23T11:46:00Z" w:initials="FK(">
    <w:p w14:paraId="3CF6DEC8" w14:textId="77777777" w:rsidR="00741636" w:rsidRDefault="00741636" w:rsidP="00F95691">
      <w:pPr>
        <w:pStyle w:val="CommentText"/>
      </w:pPr>
      <w:r>
        <w:rPr>
          <w:rStyle w:val="CommentReference"/>
        </w:rPr>
        <w:annotationRef/>
      </w:r>
      <w:r>
        <w:t>Agree. Unbolded</w:t>
      </w:r>
    </w:p>
  </w:comment>
  <w:comment w:id="414" w:author="Frank Kasibante (ESO)" w:date="2024-07-18T09:16:00Z" w:initials="FK(">
    <w:p w14:paraId="138221E7" w14:textId="09A369A7" w:rsidR="001325B7" w:rsidRDefault="00E31C5F" w:rsidP="00F95691">
      <w:pPr>
        <w:pStyle w:val="CommentText"/>
      </w:pPr>
      <w:r>
        <w:rPr>
          <w:rStyle w:val="CommentReference"/>
        </w:rPr>
        <w:annotationRef/>
      </w:r>
      <w:r w:rsidR="001325B7">
        <w:t>Alans comment - Different fonts in the boxes</w:t>
      </w:r>
    </w:p>
  </w:comment>
  <w:comment w:id="415" w:author="Frank Kasibante (ESO)" w:date="2024-07-18T09:18:00Z" w:initials="FK(">
    <w:p w14:paraId="30BC43DA" w14:textId="77777777" w:rsidR="00C6712F" w:rsidRDefault="006D0B5F">
      <w:pPr>
        <w:pStyle w:val="CommentText"/>
      </w:pPr>
      <w:r>
        <w:rPr>
          <w:rStyle w:val="CommentReference"/>
        </w:rPr>
        <w:annotationRef/>
      </w:r>
      <w:r w:rsidR="00C6712F">
        <w:t>Alans comment - Is this different to (a) (i) above?</w:t>
      </w:r>
    </w:p>
  </w:comment>
  <w:comment w:id="416" w:author="Frank Kasibante (ESO)" w:date="2024-07-22T13:03:00Z" w:initials="FK(">
    <w:p w14:paraId="050E7CE5" w14:textId="424A9144" w:rsidR="00BA4196" w:rsidRDefault="000D0A29">
      <w:pPr>
        <w:pStyle w:val="CommentText"/>
      </w:pPr>
      <w:r>
        <w:rPr>
          <w:rStyle w:val="CommentReference"/>
        </w:rPr>
        <w:annotationRef/>
      </w:r>
      <w:r w:rsidR="00BA4196">
        <w:t>Agree. Seems like a repetition. Propose to provisional deletion if WG is happy with it.</w:t>
      </w:r>
    </w:p>
  </w:comment>
  <w:comment w:id="417" w:author="Frank Kasibante (ESO)" w:date="2024-08-08T15:43:00Z" w:initials="FK(">
    <w:p w14:paraId="38E46ED6" w14:textId="77777777" w:rsidR="00456494" w:rsidRDefault="00456494">
      <w:pPr>
        <w:pStyle w:val="CommentText"/>
      </w:pPr>
      <w:r>
        <w:rPr>
          <w:rStyle w:val="CommentReference"/>
        </w:rPr>
        <w:annotationRef/>
      </w:r>
      <w:r>
        <w:t>SW to review if redraft to check for accuracy and retention of obligations</w:t>
      </w:r>
    </w:p>
  </w:comment>
  <w:comment w:id="418" w:author="Frank Kasibante (ESO)" w:date="2024-08-19T13:10:00Z" w:initials="FK(">
    <w:p w14:paraId="29FC226E" w14:textId="77777777" w:rsidR="00113113" w:rsidRDefault="00113113">
      <w:pPr>
        <w:pStyle w:val="CommentText"/>
      </w:pPr>
      <w:r>
        <w:rPr>
          <w:rStyle w:val="CommentReference"/>
        </w:rPr>
        <w:annotationRef/>
      </w:r>
      <w:r>
        <w:t>SW Response via email (19/08/2024) - 'cannot see anything that has been missed from the current version to the new proposed version. My only comment is that there is a mixture of will and Shall, some of which are different from the original OC2 document – is this on purpose or does either word imply a difference?'</w:t>
      </w:r>
    </w:p>
  </w:comment>
  <w:comment w:id="419" w:author="Frank Kasibante (ESO)" w:date="2024-08-19T13:11:00Z" w:initials="FK(">
    <w:p w14:paraId="23610120" w14:textId="77777777" w:rsidR="00A92A8D" w:rsidRDefault="00A92A8D">
      <w:pPr>
        <w:pStyle w:val="CommentText"/>
      </w:pPr>
      <w:r>
        <w:rPr>
          <w:rStyle w:val="CommentReference"/>
        </w:rPr>
        <w:annotationRef/>
      </w:r>
      <w:r>
        <w:t>All areas with 'will' were replaced with 'shall' across the entire text where relevant</w:t>
      </w:r>
    </w:p>
  </w:comment>
  <w:comment w:id="422" w:author="Creighton, Alan (Northern Powergrid)" w:date="2025-01-09T14:52:00Z" w:initials="AC">
    <w:p w14:paraId="1EB0BF67" w14:textId="77777777" w:rsidR="0070538E" w:rsidRDefault="0070538E" w:rsidP="0070538E">
      <w:pPr>
        <w:pStyle w:val="CommentText"/>
      </w:pPr>
      <w:r>
        <w:rPr>
          <w:rStyle w:val="CommentReference"/>
        </w:rPr>
        <w:annotationRef/>
      </w:r>
      <w:r>
        <w:t>i)</w:t>
      </w:r>
    </w:p>
  </w:comment>
  <w:comment w:id="420" w:author="Frank Kasibante (ESO)" w:date="2024-07-18T09:20:00Z" w:initials="FK(">
    <w:p w14:paraId="33D2744F" w14:textId="45684EE5" w:rsidR="001325B7" w:rsidRDefault="008534F8" w:rsidP="00F95691">
      <w:pPr>
        <w:pStyle w:val="CommentText"/>
      </w:pPr>
      <w:r>
        <w:rPr>
          <w:rStyle w:val="CommentReference"/>
        </w:rPr>
        <w:annotationRef/>
      </w:r>
      <w:r w:rsidR="001325B7">
        <w:t>Alans comment - OC2.3.1.4.(i) (a) (b)</w:t>
      </w:r>
    </w:p>
  </w:comment>
  <w:comment w:id="421" w:author="Frank Kasibante (ESO)" w:date="2024-07-22T13:09:00Z" w:initials="FK(">
    <w:p w14:paraId="028C21E4" w14:textId="77777777" w:rsidR="00F4160F" w:rsidRDefault="00F572FD">
      <w:pPr>
        <w:pStyle w:val="CommentText"/>
      </w:pPr>
      <w:r>
        <w:rPr>
          <w:rStyle w:val="CommentReference"/>
        </w:rPr>
        <w:annotationRef/>
      </w:r>
      <w:r w:rsidR="00F4160F">
        <w:t>Propose to retain OC2.3.1.4 i) 1.&amp; 2. which refers to updates</w:t>
      </w:r>
    </w:p>
  </w:comment>
  <w:comment w:id="423" w:author="Creighton, Alan (Northern Powergrid)" w:date="2025-01-09T14:53:00Z" w:initials="AC">
    <w:p w14:paraId="37583C92" w14:textId="77777777" w:rsidR="0070538E" w:rsidRDefault="0070538E" w:rsidP="0070538E">
      <w:pPr>
        <w:pStyle w:val="CommentText"/>
      </w:pPr>
      <w:r>
        <w:rPr>
          <w:rStyle w:val="CommentReference"/>
        </w:rPr>
        <w:annotationRef/>
      </w:r>
      <w:r>
        <w:t>I couldn’t see a 1 or 2</w:t>
      </w:r>
    </w:p>
  </w:comment>
  <w:comment w:id="424" w:author="Frank Kasibante (ESO)" w:date="2024-07-18T09:21:00Z" w:initials="FK(">
    <w:p w14:paraId="708B2584" w14:textId="6C2201D8" w:rsidR="001325B7" w:rsidRDefault="008F77AC" w:rsidP="00F95691">
      <w:pPr>
        <w:pStyle w:val="CommentText"/>
      </w:pPr>
      <w:r>
        <w:rPr>
          <w:rStyle w:val="CommentReference"/>
        </w:rPr>
        <w:annotationRef/>
      </w:r>
      <w:r w:rsidR="001325B7">
        <w:t>Alans comment - House style</w:t>
      </w:r>
    </w:p>
  </w:comment>
  <w:comment w:id="425" w:author="Creighton, Alan (Northern Powergrid)" w:date="2025-01-09T14:53:00Z" w:initials="AC">
    <w:p w14:paraId="1EB5693D" w14:textId="77777777" w:rsidR="0070538E" w:rsidRDefault="0070538E" w:rsidP="0070538E">
      <w:pPr>
        <w:pStyle w:val="CommentText"/>
      </w:pPr>
      <w:r>
        <w:rPr>
          <w:rStyle w:val="CommentReference"/>
        </w:rPr>
        <w:annotationRef/>
      </w:r>
      <w:r>
        <w:t>See comments above about this referencing</w:t>
      </w:r>
    </w:p>
  </w:comment>
  <w:comment w:id="427" w:author="Frank Kasibante (ESO)" w:date="2024-07-18T09:21:00Z" w:initials="FK(">
    <w:p w14:paraId="77CACB26" w14:textId="688411E5" w:rsidR="001325B7" w:rsidRDefault="009F7DB6" w:rsidP="00F95691">
      <w:pPr>
        <w:pStyle w:val="CommentText"/>
      </w:pPr>
      <w:r>
        <w:rPr>
          <w:rStyle w:val="CommentReference"/>
        </w:rPr>
        <w:annotationRef/>
      </w:r>
      <w:r w:rsidR="001325B7">
        <w:t>Alans comment - Not a defined term</w:t>
      </w:r>
    </w:p>
  </w:comment>
  <w:comment w:id="428" w:author="Frank Kasibante (ESO)" w:date="2024-07-22T13:12:00Z" w:initials="FK(">
    <w:p w14:paraId="3396EE12" w14:textId="77777777" w:rsidR="00E63B95" w:rsidRDefault="00B80C15">
      <w:pPr>
        <w:pStyle w:val="CommentText"/>
      </w:pPr>
      <w:r>
        <w:rPr>
          <w:rStyle w:val="CommentReference"/>
        </w:rPr>
        <w:annotationRef/>
      </w:r>
      <w:r w:rsidR="00E63B95">
        <w:t>Has been proposed in the G&amp;D changes.</w:t>
      </w:r>
    </w:p>
  </w:comment>
  <w:comment w:id="429" w:author="Frank Kasibante (ESO)" w:date="2024-07-18T09:22:00Z" w:initials="FK(">
    <w:p w14:paraId="2BCF8F43" w14:textId="32B1CAC2" w:rsidR="001325B7" w:rsidRDefault="00584614" w:rsidP="00F95691">
      <w:pPr>
        <w:pStyle w:val="CommentText"/>
      </w:pPr>
      <w:r>
        <w:rPr>
          <w:rStyle w:val="CommentReference"/>
        </w:rPr>
        <w:annotationRef/>
      </w:r>
      <w:r w:rsidR="001325B7">
        <w:t>Alans comment - Not a defined term</w:t>
      </w:r>
    </w:p>
  </w:comment>
  <w:comment w:id="430" w:author="Frank Kasibante (ESO)" w:date="2024-07-22T13:13:00Z" w:initials="FK(">
    <w:p w14:paraId="0C62C2E3" w14:textId="77777777" w:rsidR="00B80C15" w:rsidRDefault="00B80C15" w:rsidP="00F95691">
      <w:pPr>
        <w:pStyle w:val="CommentText"/>
      </w:pPr>
      <w:r>
        <w:rPr>
          <w:rStyle w:val="CommentReference"/>
        </w:rPr>
        <w:annotationRef/>
      </w:r>
      <w:r>
        <w:t>Ditto as above</w:t>
      </w:r>
    </w:p>
  </w:comment>
  <w:comment w:id="431" w:author="Creighton, Alan (Northern Powergrid)" w:date="2025-01-09T14:56:00Z" w:initials="AC">
    <w:p w14:paraId="0605FF68" w14:textId="77777777" w:rsidR="0070538E" w:rsidRDefault="0070538E" w:rsidP="0070538E">
      <w:pPr>
        <w:pStyle w:val="CommentText"/>
      </w:pPr>
      <w:r>
        <w:rPr>
          <w:rStyle w:val="CommentReference"/>
        </w:rPr>
        <w:annotationRef/>
      </w:r>
      <w:r>
        <w:t>Once again I’m struggling to find these cross references</w:t>
      </w:r>
    </w:p>
  </w:comment>
  <w:comment w:id="432" w:author="Frank Kasibante (ESO)" w:date="2024-07-18T09:23:00Z" w:initials="FK(">
    <w:p w14:paraId="5BAE2AC7" w14:textId="05177634" w:rsidR="001325B7" w:rsidRDefault="00623A6F" w:rsidP="00F95691">
      <w:pPr>
        <w:pStyle w:val="CommentText"/>
      </w:pPr>
      <w:r>
        <w:rPr>
          <w:rStyle w:val="CommentReference"/>
        </w:rPr>
        <w:annotationRef/>
      </w:r>
      <w:r w:rsidR="001325B7">
        <w:t>Alans comment - Not a defined term</w:t>
      </w:r>
    </w:p>
  </w:comment>
  <w:comment w:id="433" w:author="Frank Kasibante (ESO)" w:date="2024-07-22T13:13:00Z" w:initials="FK(">
    <w:p w14:paraId="1574A138" w14:textId="77777777" w:rsidR="00B80C15" w:rsidRDefault="00B80C15" w:rsidP="00F95691">
      <w:pPr>
        <w:pStyle w:val="CommentText"/>
      </w:pPr>
      <w:r>
        <w:rPr>
          <w:rStyle w:val="CommentReference"/>
        </w:rPr>
        <w:annotationRef/>
      </w:r>
      <w:r>
        <w:t>Ditto as above</w:t>
      </w:r>
    </w:p>
  </w:comment>
  <w:comment w:id="437" w:author="Creighton, Alan (Northern Powergrid)" w:date="2025-01-09T14:58:00Z" w:initials="AC">
    <w:p w14:paraId="27B3BE55" w14:textId="77777777" w:rsidR="0070538E" w:rsidRDefault="0070538E" w:rsidP="0070538E">
      <w:pPr>
        <w:pStyle w:val="CommentText"/>
      </w:pPr>
      <w:r>
        <w:rPr>
          <w:rStyle w:val="CommentReference"/>
        </w:rPr>
        <w:annotationRef/>
      </w:r>
      <w:r>
        <w:t>bold</w:t>
      </w:r>
    </w:p>
  </w:comment>
  <w:comment w:id="434" w:author="Frank Kasibante (ESO)" w:date="2024-07-18T09:33:00Z" w:initials="FK(">
    <w:p w14:paraId="4710118A" w14:textId="1F2A91CD" w:rsidR="001325B7" w:rsidRDefault="00B9455F" w:rsidP="00F95691">
      <w:pPr>
        <w:pStyle w:val="CommentText"/>
      </w:pPr>
      <w:r>
        <w:rPr>
          <w:rStyle w:val="CommentReference"/>
        </w:rPr>
        <w:annotationRef/>
      </w:r>
      <w:r w:rsidR="001325B7">
        <w:t>Alans comment - Ditto previous comments about the detail associated with BC2</w:t>
      </w:r>
    </w:p>
  </w:comment>
  <w:comment w:id="435" w:author="Frank Kasibante (ESO)" w:date="2024-07-22T13:43:00Z" w:initials="FK(">
    <w:p w14:paraId="165756BE" w14:textId="77777777" w:rsidR="004D3A80" w:rsidRDefault="001E751D">
      <w:pPr>
        <w:pStyle w:val="CommentText"/>
      </w:pPr>
      <w:r>
        <w:rPr>
          <w:rStyle w:val="CommentReference"/>
        </w:rPr>
        <w:annotationRef/>
      </w:r>
      <w:r w:rsidR="004D3A80">
        <w:t xml:space="preserve">Text was retain as per current OC2 version. Happy to amend/rationalise if WG agrees. </w:t>
      </w:r>
    </w:p>
  </w:comment>
  <w:comment w:id="436" w:author="Frank Kasibante (ESO)" w:date="2024-08-19T12:00:00Z" w:initials="FK(">
    <w:p w14:paraId="3301FEDA" w14:textId="77777777" w:rsidR="004D3A80" w:rsidRDefault="004D3A80">
      <w:pPr>
        <w:pStyle w:val="CommentText"/>
      </w:pPr>
      <w:r>
        <w:rPr>
          <w:rStyle w:val="CommentReference"/>
        </w:rPr>
        <w:annotationRef/>
      </w:r>
      <w:r>
        <w:t>Amended for consistency as proposed by WG</w:t>
      </w:r>
    </w:p>
  </w:comment>
  <w:comment w:id="438" w:author="Frank Kasibante (ESO)" w:date="2024-07-18T09:33:00Z" w:initials="FK(">
    <w:p w14:paraId="421F744D" w14:textId="451671F1" w:rsidR="001325B7" w:rsidRDefault="008A5D01" w:rsidP="00F95691">
      <w:pPr>
        <w:pStyle w:val="CommentText"/>
      </w:pPr>
      <w:r>
        <w:rPr>
          <w:rStyle w:val="CommentReference"/>
        </w:rPr>
        <w:annotationRef/>
      </w:r>
      <w:r w:rsidR="001325B7">
        <w:t>Alans comment - shall</w:t>
      </w:r>
    </w:p>
  </w:comment>
  <w:comment w:id="439" w:author="Frank Kasibante (ESO)" w:date="2024-07-23T12:08:00Z" w:initials="FK(">
    <w:p w14:paraId="3C53B418" w14:textId="77777777" w:rsidR="00E86ADA" w:rsidRDefault="00E86ADA" w:rsidP="00F95691">
      <w:pPr>
        <w:pStyle w:val="CommentText"/>
      </w:pPr>
      <w:r>
        <w:rPr>
          <w:rStyle w:val="CommentReference"/>
        </w:rPr>
        <w:annotationRef/>
      </w:r>
      <w:r>
        <w:t>Agree. Amended</w:t>
      </w:r>
    </w:p>
  </w:comment>
  <w:comment w:id="440" w:author="Frank Kasibante (ESO)" w:date="2024-07-18T09:36:00Z" w:initials="FK(">
    <w:p w14:paraId="3F11BD44" w14:textId="7CB461B3" w:rsidR="000F196F" w:rsidRDefault="0095653D" w:rsidP="00F95691">
      <w:pPr>
        <w:pStyle w:val="CommentText"/>
      </w:pPr>
      <w:r>
        <w:rPr>
          <w:rStyle w:val="CommentReference"/>
        </w:rPr>
        <w:annotationRef/>
      </w:r>
      <w:r w:rsidR="000F196F">
        <w:t>Alans comment - Bold - although I think User System is the correct defined term</w:t>
      </w:r>
    </w:p>
  </w:comment>
  <w:comment w:id="441" w:author="Frank Kasibante (ESO)" w:date="2024-07-22T13:46:00Z" w:initials="FK(">
    <w:p w14:paraId="51501D14" w14:textId="77777777" w:rsidR="009458D5" w:rsidRDefault="009458D5" w:rsidP="00F95691">
      <w:pPr>
        <w:pStyle w:val="CommentText"/>
      </w:pPr>
      <w:r>
        <w:rPr>
          <w:rStyle w:val="CommentReference"/>
        </w:rPr>
        <w:annotationRef/>
      </w:r>
      <w:r>
        <w:t>Agree. Amended accordingly</w:t>
      </w:r>
    </w:p>
  </w:comment>
  <w:comment w:id="444" w:author="Creighton, Alan (Northern Powergrid)" w:date="2025-01-09T15:29:00Z" w:initials="AC">
    <w:p w14:paraId="63C691CF" w14:textId="77777777" w:rsidR="000D12EC" w:rsidRDefault="000D12EC" w:rsidP="000D12EC">
      <w:pPr>
        <w:pStyle w:val="CommentText"/>
      </w:pPr>
      <w:r>
        <w:rPr>
          <w:rStyle w:val="CommentReference"/>
        </w:rPr>
        <w:annotationRef/>
      </w:r>
      <w:r>
        <w:t>Other third level headings are not in this font.</w:t>
      </w:r>
    </w:p>
  </w:comment>
  <w:comment w:id="445" w:author="Frank Kasibante (ESO)" w:date="2024-07-18T09:37:00Z" w:initials="FK(">
    <w:p w14:paraId="014E9F1B" w14:textId="706EBE8D" w:rsidR="000F196F" w:rsidRDefault="005F09F7" w:rsidP="00F95691">
      <w:pPr>
        <w:pStyle w:val="CommentText"/>
      </w:pPr>
      <w:r>
        <w:rPr>
          <w:rStyle w:val="CommentReference"/>
        </w:rPr>
        <w:annotationRef/>
      </w:r>
      <w:r w:rsidR="000F196F">
        <w:t>Alans comment - Bold. Statement of Readiness is the defined term</w:t>
      </w:r>
    </w:p>
  </w:comment>
  <w:comment w:id="446" w:author="Frank Kasibante (ESO)" w:date="2024-07-22T13:48:00Z" w:initials="FK(">
    <w:p w14:paraId="4791AC62" w14:textId="77777777" w:rsidR="00230BDA" w:rsidRDefault="00230BDA" w:rsidP="00F95691">
      <w:pPr>
        <w:pStyle w:val="CommentText"/>
      </w:pPr>
      <w:r>
        <w:rPr>
          <w:rStyle w:val="CommentReference"/>
        </w:rPr>
        <w:annotationRef/>
      </w:r>
      <w:r>
        <w:t>Agree. Amended accordingly</w:t>
      </w:r>
    </w:p>
  </w:comment>
  <w:comment w:id="447" w:author="Creighton, Alan (Northern Powergrid)" w:date="2025-01-09T15:02:00Z" w:initials="AC">
    <w:p w14:paraId="31863EEE" w14:textId="77777777" w:rsidR="00BB6077" w:rsidRDefault="00BB6077" w:rsidP="00BB6077">
      <w:pPr>
        <w:pStyle w:val="CommentText"/>
      </w:pPr>
      <w:r>
        <w:rPr>
          <w:rStyle w:val="CommentReference"/>
        </w:rPr>
        <w:annotationRef/>
      </w:r>
      <w:r>
        <w:t>:</w:t>
      </w:r>
    </w:p>
  </w:comment>
  <w:comment w:id="448" w:author="Frank Kasibante (ESO)" w:date="2024-07-18T09:38:00Z" w:initials="FK(">
    <w:p w14:paraId="34674393" w14:textId="4E65F4C0" w:rsidR="000F196F" w:rsidRDefault="00A04056" w:rsidP="00F95691">
      <w:pPr>
        <w:pStyle w:val="CommentText"/>
      </w:pPr>
      <w:r>
        <w:rPr>
          <w:rStyle w:val="CommentReference"/>
        </w:rPr>
        <w:annotationRef/>
      </w:r>
      <w:r w:rsidR="000F196F">
        <w:t>Alans comment - Closing bracket missing</w:t>
      </w:r>
    </w:p>
  </w:comment>
  <w:comment w:id="449" w:author="Frank Kasibante (ESO)" w:date="2024-07-22T13:50:00Z" w:initials="FK(">
    <w:p w14:paraId="3C760D37" w14:textId="77777777" w:rsidR="001716A7" w:rsidRDefault="001716A7" w:rsidP="00F95691">
      <w:pPr>
        <w:pStyle w:val="CommentText"/>
      </w:pPr>
      <w:r>
        <w:rPr>
          <w:rStyle w:val="CommentReference"/>
        </w:rPr>
        <w:annotationRef/>
      </w:r>
      <w:r>
        <w:t xml:space="preserve">Agree. Amended </w:t>
      </w:r>
    </w:p>
  </w:comment>
  <w:comment w:id="450" w:author="Frank Kasibante (ESO)" w:date="2024-07-18T09:40:00Z" w:initials="FK(">
    <w:p w14:paraId="69A56F3C" w14:textId="7D7A3082" w:rsidR="000F196F" w:rsidRDefault="004855F6" w:rsidP="00F95691">
      <w:pPr>
        <w:pStyle w:val="CommentText"/>
      </w:pPr>
      <w:r>
        <w:rPr>
          <w:rStyle w:val="CommentReference"/>
        </w:rPr>
        <w:annotationRef/>
      </w:r>
      <w:r w:rsidR="000F196F">
        <w:t xml:space="preserve">Alans comment - Are we confident that referring to Generating Units here is correct and that this redrafted clause is equivalent to the current requirements? </w:t>
      </w:r>
    </w:p>
  </w:comment>
  <w:comment w:id="451" w:author="Frank Kasibante (ESO)" w:date="2024-08-19T12:49:00Z" w:initials="FK(">
    <w:p w14:paraId="02FFE2EE" w14:textId="77777777" w:rsidR="00841017" w:rsidRDefault="00841017">
      <w:pPr>
        <w:pStyle w:val="CommentText"/>
      </w:pPr>
      <w:r>
        <w:rPr>
          <w:rStyle w:val="CommentReference"/>
        </w:rPr>
        <w:annotationRef/>
      </w:r>
      <w:r>
        <w:t>Amended to Gensets as per current text</w:t>
      </w:r>
    </w:p>
  </w:comment>
  <w:comment w:id="452" w:author="Frank Kasibante (ESO)" w:date="2024-07-18T09:42:00Z" w:initials="FK(">
    <w:p w14:paraId="76778760" w14:textId="637AD714" w:rsidR="00433122" w:rsidRDefault="00D26B48" w:rsidP="00F95691">
      <w:pPr>
        <w:pStyle w:val="CommentText"/>
      </w:pPr>
      <w:r>
        <w:rPr>
          <w:rStyle w:val="CommentReference"/>
        </w:rPr>
        <w:annotationRef/>
      </w:r>
      <w:r w:rsidR="00433122">
        <w:t>Schedule 2 doesn't detail Generator Performance Charts - only Generator Planning Parameters - the proposed text is incorrect</w:t>
      </w:r>
    </w:p>
  </w:comment>
  <w:comment w:id="453" w:author="Frank Kasibante (ESO)" w:date="2024-07-22T13:54:00Z" w:initials="FK(">
    <w:p w14:paraId="276788A0" w14:textId="77777777" w:rsidR="00C7659B" w:rsidRDefault="00C7659B" w:rsidP="00F95691">
      <w:pPr>
        <w:pStyle w:val="CommentText"/>
      </w:pPr>
      <w:r>
        <w:rPr>
          <w:rStyle w:val="CommentReference"/>
        </w:rPr>
        <w:annotationRef/>
      </w:r>
      <w:r>
        <w:t>Agree. Text has been amended to align with current version of OC2.</w:t>
      </w:r>
    </w:p>
  </w:comment>
  <w:comment w:id="454" w:author="Frank Kasibante (ESO)" w:date="2024-07-18T10:00:00Z" w:initials="FK(">
    <w:p w14:paraId="56744060" w14:textId="5935EB04" w:rsidR="004542CB" w:rsidRDefault="000A5FBB" w:rsidP="00F95691">
      <w:pPr>
        <w:pStyle w:val="CommentText"/>
      </w:pPr>
      <w:r>
        <w:rPr>
          <w:rStyle w:val="CommentReference"/>
        </w:rPr>
        <w:annotationRef/>
      </w:r>
      <w:r w:rsidR="004542CB">
        <w:t>Alans comment - Not convinced that this is the correct term in the context of power park modules. The performance chart relates to the PPM (windfarm) rather than a wind turbine</w:t>
      </w:r>
    </w:p>
  </w:comment>
  <w:comment w:id="455" w:author="Frank Kasibante (ESO)" w:date="2024-08-08T15:48:00Z" w:initials="FK(">
    <w:p w14:paraId="3B30343F" w14:textId="77777777" w:rsidR="00CC7505" w:rsidRDefault="00266D3B">
      <w:pPr>
        <w:pStyle w:val="CommentText"/>
      </w:pPr>
      <w:r>
        <w:rPr>
          <w:rStyle w:val="CommentReference"/>
        </w:rPr>
        <w:annotationRef/>
      </w:r>
      <w:r w:rsidR="00CC7505">
        <w:t>Existing text uses Genset</w:t>
      </w:r>
    </w:p>
  </w:comment>
  <w:comment w:id="456" w:author="Frank Kasibante (ESO)" w:date="2024-07-18T10:01:00Z" w:initials="FK(">
    <w:p w14:paraId="36B57C2B" w14:textId="6F97F470" w:rsidR="004542CB" w:rsidRDefault="00B929A4" w:rsidP="00F95691">
      <w:pPr>
        <w:pStyle w:val="CommentText"/>
      </w:pPr>
      <w:r>
        <w:rPr>
          <w:rStyle w:val="CommentReference"/>
        </w:rPr>
        <w:annotationRef/>
      </w:r>
      <w:r w:rsidR="004542CB">
        <w:t>Alans comment - bold</w:t>
      </w:r>
    </w:p>
  </w:comment>
  <w:comment w:id="457" w:author="Frank Kasibante (ESO)" w:date="2024-07-22T14:36:00Z" w:initials="FK(">
    <w:p w14:paraId="4AF109D2" w14:textId="77777777" w:rsidR="000F7DE5" w:rsidRDefault="000F7DE5" w:rsidP="00F95691">
      <w:pPr>
        <w:pStyle w:val="CommentText"/>
      </w:pPr>
      <w:r>
        <w:rPr>
          <w:rStyle w:val="CommentReference"/>
        </w:rPr>
        <w:annotationRef/>
      </w:r>
      <w:r>
        <w:t>Agree. Amended</w:t>
      </w:r>
    </w:p>
  </w:comment>
  <w:comment w:id="458" w:author="Frank Kasibante (ESO)" w:date="2024-07-18T10:08:00Z" w:initials="FK(">
    <w:p w14:paraId="743A9729" w14:textId="0C285B23" w:rsidR="004542CB" w:rsidRDefault="008148BB" w:rsidP="00F95691">
      <w:pPr>
        <w:pStyle w:val="CommentText"/>
      </w:pPr>
      <w:r>
        <w:rPr>
          <w:rStyle w:val="CommentReference"/>
        </w:rPr>
        <w:annotationRef/>
      </w:r>
      <w:r w:rsidR="004542CB">
        <w:t>Alans comment - Who is 'they' - The Company or the Generator?</w:t>
      </w:r>
    </w:p>
  </w:comment>
  <w:comment w:id="459" w:author="Frank Kasibante (ESO)" w:date="2024-07-18T10:13:00Z" w:initials="FK(">
    <w:p w14:paraId="53A2083E" w14:textId="77777777" w:rsidR="004542CB" w:rsidRDefault="00694964" w:rsidP="00F95691">
      <w:pPr>
        <w:pStyle w:val="CommentText"/>
      </w:pPr>
      <w:r>
        <w:rPr>
          <w:rStyle w:val="CommentReference"/>
        </w:rPr>
        <w:annotationRef/>
      </w:r>
      <w:r w:rsidR="004542CB">
        <w:t>Alans comment - This looks like a new requirement - it could be that this is replacing a requirement in the PCs, but this proposed text refers to Module Planning Matrices which aren't mentioned in OC2 thus far and not required under OC2.3.2.1 (b), so this is quite confusing</w:t>
      </w:r>
    </w:p>
  </w:comment>
  <w:comment w:id="460" w:author="Frank Kasibante (ESO)" w:date="2024-07-22T14:42:00Z" w:initials="FK(">
    <w:p w14:paraId="427B5C05" w14:textId="77777777" w:rsidR="00AC3F58" w:rsidRDefault="00AC3F58" w:rsidP="00F95691">
      <w:pPr>
        <w:pStyle w:val="CommentText"/>
      </w:pPr>
      <w:r>
        <w:rPr>
          <w:rStyle w:val="CommentReference"/>
        </w:rPr>
        <w:annotationRef/>
      </w:r>
      <w:r>
        <w:t>Agree. Text has been amended to reflect existing OC2</w:t>
      </w:r>
    </w:p>
  </w:comment>
  <w:comment w:id="461" w:author="Frank Kasibante (ESO)" w:date="2024-07-18T10:15:00Z" w:initials="FK(">
    <w:p w14:paraId="67BC534A" w14:textId="5A2FDE8A" w:rsidR="004542CB" w:rsidRDefault="005D43E3" w:rsidP="00F95691">
      <w:pPr>
        <w:pStyle w:val="CommentText"/>
      </w:pPr>
      <w:r>
        <w:rPr>
          <w:rStyle w:val="CommentReference"/>
        </w:rPr>
        <w:annotationRef/>
      </w:r>
      <w:r w:rsidR="004542CB">
        <w:t>Alans comment - There is only (i) to (iii) below items 4 and 5 seem to have disappeared</w:t>
      </w:r>
    </w:p>
  </w:comment>
  <w:comment w:id="462" w:author="Frank Kasibante (ESO)" w:date="2024-07-22T14:44:00Z" w:initials="FK(">
    <w:p w14:paraId="48CA0949" w14:textId="77777777" w:rsidR="00AD3284" w:rsidRDefault="00AD3284" w:rsidP="00F95691">
      <w:pPr>
        <w:pStyle w:val="CommentText"/>
      </w:pPr>
      <w:r>
        <w:rPr>
          <w:rStyle w:val="CommentReference"/>
        </w:rPr>
        <w:annotationRef/>
      </w:r>
      <w:r>
        <w:t>Agree. Text has been updated to reflect current OC2 text.</w:t>
      </w:r>
    </w:p>
  </w:comment>
  <w:comment w:id="463" w:author="Frank Kasibante (ESO)" w:date="2024-07-18T10:17:00Z" w:initials="FK(">
    <w:p w14:paraId="7118D0E4" w14:textId="404A74A0" w:rsidR="004542CB" w:rsidRDefault="00A91233" w:rsidP="00F95691">
      <w:pPr>
        <w:pStyle w:val="CommentText"/>
      </w:pPr>
      <w:r>
        <w:rPr>
          <w:rStyle w:val="CommentReference"/>
        </w:rPr>
        <w:annotationRef/>
      </w:r>
      <w:r w:rsidR="004542CB">
        <w:t>Alans comment - Close up space before iii)</w:t>
      </w:r>
    </w:p>
  </w:comment>
  <w:comment w:id="464" w:author="Frank Kasibante (ESO)" w:date="2024-07-22T14:50:00Z" w:initials="FK(">
    <w:p w14:paraId="6D8B1F62" w14:textId="77777777" w:rsidR="00117376" w:rsidRDefault="00117376" w:rsidP="00F95691">
      <w:pPr>
        <w:pStyle w:val="CommentText"/>
      </w:pPr>
      <w:r>
        <w:rPr>
          <w:rStyle w:val="CommentReference"/>
        </w:rPr>
        <w:annotationRef/>
      </w:r>
      <w:r>
        <w:t>Agree. Amended</w:t>
      </w:r>
    </w:p>
  </w:comment>
  <w:comment w:id="465" w:author="Creighton, Alan (Northern Powergrid)" w:date="2025-01-09T15:06:00Z" w:initials="AC">
    <w:p w14:paraId="44B9E017" w14:textId="77777777" w:rsidR="00BB6077" w:rsidRDefault="00BB6077" w:rsidP="00BB6077">
      <w:pPr>
        <w:pStyle w:val="CommentText"/>
      </w:pPr>
      <w:r>
        <w:rPr>
          <w:rStyle w:val="CommentReference"/>
        </w:rPr>
        <w:annotationRef/>
      </w:r>
      <w:r>
        <w:t>Delete space</w:t>
      </w:r>
    </w:p>
  </w:comment>
  <w:comment w:id="466" w:author="Frank Kasibante (ESO)" w:date="2024-07-18T10:19:00Z" w:initials="FK(">
    <w:p w14:paraId="0E82B259" w14:textId="7217F4EA" w:rsidR="00C5063D" w:rsidRDefault="00E7236A" w:rsidP="00F95691">
      <w:pPr>
        <w:pStyle w:val="CommentText"/>
      </w:pPr>
      <w:r>
        <w:rPr>
          <w:rStyle w:val="CommentReference"/>
        </w:rPr>
        <w:annotationRef/>
      </w:r>
      <w:r w:rsidR="00C5063D">
        <w:t>Alans comment - Not convinced this is correct - the current list of kit has been truncated</w:t>
      </w:r>
    </w:p>
  </w:comment>
  <w:comment w:id="467" w:author="Frank Kasibante (ESO)" w:date="2024-07-22T14:55:00Z" w:initials="FK(">
    <w:p w14:paraId="7532F042" w14:textId="77777777" w:rsidR="00AF789C" w:rsidRDefault="00C5063D">
      <w:pPr>
        <w:pStyle w:val="CommentText"/>
      </w:pPr>
      <w:r>
        <w:rPr>
          <w:rStyle w:val="CommentReference"/>
        </w:rPr>
        <w:annotationRef/>
      </w:r>
      <w:r w:rsidR="00AF789C">
        <w:t>Agree. Reverted to existing text.</w:t>
      </w:r>
    </w:p>
  </w:comment>
  <w:comment w:id="468" w:author="Creighton, Alan (Northern Powergrid)" w:date="2025-01-09T15:08:00Z" w:initials="AC">
    <w:p w14:paraId="50480586" w14:textId="77777777" w:rsidR="00BB6077" w:rsidRDefault="00BB6077" w:rsidP="00BB6077">
      <w:pPr>
        <w:pStyle w:val="CommentText"/>
      </w:pPr>
      <w:r>
        <w:rPr>
          <w:rStyle w:val="CommentReference"/>
        </w:rPr>
        <w:annotationRef/>
      </w:r>
      <w:r>
        <w:t>Do the two RHS boxes need to be so large?</w:t>
      </w:r>
    </w:p>
  </w:comment>
  <w:comment w:id="471" w:author="Frank Kasibante (ESO)" w:date="2024-07-18T10:21:00Z" w:initials="FK(">
    <w:p w14:paraId="7E59C150" w14:textId="2A22C4D9" w:rsidR="004542CB" w:rsidRDefault="00FC6B15" w:rsidP="00F95691">
      <w:pPr>
        <w:pStyle w:val="CommentText"/>
      </w:pPr>
      <w:r>
        <w:rPr>
          <w:rStyle w:val="CommentReference"/>
        </w:rPr>
        <w:annotationRef/>
      </w:r>
      <w:r w:rsidR="004542CB">
        <w:t>Alans comment - Worth checking the reference</w:t>
      </w:r>
    </w:p>
  </w:comment>
  <w:comment w:id="472" w:author="Frank Kasibante (ESO)" w:date="2024-07-22T14:59:00Z" w:initials="FK(">
    <w:p w14:paraId="5BDF4CD3" w14:textId="77777777" w:rsidR="00A925E2" w:rsidRDefault="00A925E2" w:rsidP="00F95691">
      <w:pPr>
        <w:pStyle w:val="CommentText"/>
      </w:pPr>
      <w:r>
        <w:rPr>
          <w:rStyle w:val="CommentReference"/>
        </w:rPr>
        <w:annotationRef/>
      </w:r>
      <w:r>
        <w:t>Agree. Checked and amended</w:t>
      </w:r>
    </w:p>
  </w:comment>
  <w:comment w:id="473" w:author="Creighton, Alan (Northern Powergrid)" w:date="2025-01-09T15:08:00Z" w:initials="AC">
    <w:p w14:paraId="3671DA78" w14:textId="77777777" w:rsidR="00BB6077" w:rsidRDefault="00BB6077" w:rsidP="00BB6077">
      <w:pPr>
        <w:pStyle w:val="CommentText"/>
      </w:pPr>
      <w:r>
        <w:rPr>
          <w:rStyle w:val="CommentReference"/>
        </w:rPr>
        <w:annotationRef/>
      </w:r>
      <w:r>
        <w:t>Are these two section breaks needed?</w:t>
      </w:r>
    </w:p>
  </w:comment>
  <w:comment w:id="474" w:author="Frank Kasibante (ESO)" w:date="2024-07-18T10:25:00Z" w:initials="FK(">
    <w:p w14:paraId="14808E74" w14:textId="659E19C4" w:rsidR="00CF3C6D" w:rsidRDefault="00724502" w:rsidP="00F95691">
      <w:pPr>
        <w:pStyle w:val="CommentText"/>
      </w:pPr>
      <w:r>
        <w:rPr>
          <w:rStyle w:val="CommentReference"/>
        </w:rPr>
        <w:annotationRef/>
      </w:r>
      <w:r w:rsidR="00CF3C6D">
        <w:t>Alans comment - Delete space between 2. and A</w:t>
      </w:r>
    </w:p>
  </w:comment>
  <w:comment w:id="475" w:author="Frank Kasibante (ESO)" w:date="2024-07-23T12:32:00Z" w:initials="FK(">
    <w:p w14:paraId="09D2C646" w14:textId="77777777" w:rsidR="000C7B44" w:rsidRDefault="000C7B44" w:rsidP="00F95691">
      <w:pPr>
        <w:pStyle w:val="CommentText"/>
      </w:pPr>
      <w:r>
        <w:rPr>
          <w:rStyle w:val="CommentReference"/>
        </w:rPr>
        <w:annotationRef/>
      </w:r>
      <w:r>
        <w:t>Agree. Deleted</w:t>
      </w:r>
    </w:p>
  </w:comment>
  <w:comment w:id="476" w:author="Creighton, Alan (Northern Powergrid)" w:date="2025-01-15T09:13:00Z" w:initials="AC">
    <w:p w14:paraId="25F5175B" w14:textId="77777777" w:rsidR="007A2C0D" w:rsidRDefault="007A2C0D" w:rsidP="007A2C0D">
      <w:pPr>
        <w:pStyle w:val="CommentText"/>
      </w:pPr>
      <w:r>
        <w:rPr>
          <w:rStyle w:val="CommentReference"/>
        </w:rPr>
        <w:annotationRef/>
      </w:r>
      <w:r>
        <w:t>This sentence would be better under the diagram</w:t>
      </w:r>
    </w:p>
  </w:comment>
  <w:comment w:id="477" w:author="Creighton, Alan (Northern Powergrid)" w:date="2025-01-09T15:24:00Z" w:initials="AC">
    <w:p w14:paraId="681C5C87" w14:textId="261014D8" w:rsidR="000D12EC" w:rsidRDefault="000D12EC" w:rsidP="000D12EC">
      <w:pPr>
        <w:pStyle w:val="CommentText"/>
      </w:pPr>
      <w:r>
        <w:rPr>
          <w:rStyle w:val="CommentReference"/>
        </w:rPr>
        <w:annotationRef/>
      </w:r>
      <w:r>
        <w:t>Should there be some red underlining in the RHS box?</w:t>
      </w:r>
    </w:p>
  </w:comment>
  <w:comment w:id="478" w:author="Frank Kasibante (ESO)" w:date="2024-07-18T10:26:00Z" w:initials="FK(">
    <w:p w14:paraId="06EB4DEA" w14:textId="54791EFE" w:rsidR="00CF3C6D" w:rsidRDefault="00FD3165" w:rsidP="00F95691">
      <w:pPr>
        <w:pStyle w:val="CommentText"/>
      </w:pPr>
      <w:r>
        <w:rPr>
          <w:rStyle w:val="CommentReference"/>
        </w:rPr>
        <w:annotationRef/>
      </w:r>
      <w:r w:rsidR="00CF3C6D">
        <w:t>Alans comment - Better if the diagram didn't cut across parag (l)</w:t>
      </w:r>
    </w:p>
  </w:comment>
  <w:comment w:id="479" w:author="Frank Kasibante (ESO)" w:date="2024-07-23T12:39:00Z" w:initials="FK(">
    <w:p w14:paraId="6CF680B7" w14:textId="77777777" w:rsidR="00B413FF" w:rsidRDefault="00B413FF" w:rsidP="00F95691">
      <w:pPr>
        <w:pStyle w:val="CommentText"/>
      </w:pPr>
      <w:r>
        <w:rPr>
          <w:rStyle w:val="CommentReference"/>
        </w:rPr>
        <w:annotationRef/>
      </w:r>
      <w:r>
        <w:t>Agree. The diagram has been repositioned</w:t>
      </w:r>
    </w:p>
  </w:comment>
  <w:comment w:id="480" w:author="Creighton, Alan (Northern Powergrid)" w:date="2025-01-09T15:10:00Z" w:initials="AC">
    <w:p w14:paraId="34DB3EAA" w14:textId="77777777" w:rsidR="009313A3" w:rsidRDefault="009313A3" w:rsidP="009313A3">
      <w:pPr>
        <w:pStyle w:val="CommentText"/>
      </w:pPr>
      <w:r>
        <w:rPr>
          <w:rStyle w:val="CommentReference"/>
        </w:rPr>
        <w:annotationRef/>
      </w:r>
      <w:r>
        <w:t>Shouldn’t the titles for Fig 11 and 12 be different?</w:t>
      </w:r>
    </w:p>
  </w:comment>
  <w:comment w:id="483" w:author="Frank Kasibante (ESO)" w:date="2024-07-18T10:28:00Z" w:initials="FK(">
    <w:p w14:paraId="5FBD5987" w14:textId="1AE00FC3" w:rsidR="00CF3C6D" w:rsidRDefault="003C5D34" w:rsidP="00F95691">
      <w:pPr>
        <w:pStyle w:val="CommentText"/>
      </w:pPr>
      <w:r>
        <w:rPr>
          <w:rStyle w:val="CommentReference"/>
        </w:rPr>
        <w:annotationRef/>
      </w:r>
      <w:r w:rsidR="00CF3C6D">
        <w:t>Alans comment - The title of the figure isn't really consistent with that of Fig 11</w:t>
      </w:r>
    </w:p>
  </w:comment>
  <w:comment w:id="484" w:author="Frank Kasibante (ESO)" w:date="2024-08-08T08:40:00Z" w:initials="FK(">
    <w:p w14:paraId="11B0EF66" w14:textId="77777777" w:rsidR="003719A5" w:rsidRDefault="003719A5">
      <w:pPr>
        <w:pStyle w:val="CommentText"/>
      </w:pPr>
      <w:r>
        <w:rPr>
          <w:rStyle w:val="CommentReference"/>
        </w:rPr>
        <w:annotationRef/>
      </w:r>
      <w:r>
        <w:t>Agree. Amended for consistency</w:t>
      </w:r>
    </w:p>
  </w:comment>
  <w:comment w:id="485" w:author="Frank Kasibante (ESO)" w:date="2024-07-18T10:31:00Z" w:initials="FK(">
    <w:p w14:paraId="6E56F51A" w14:textId="783EB4AB" w:rsidR="00CF3C6D" w:rsidRDefault="00F23E8D" w:rsidP="00F95691">
      <w:pPr>
        <w:pStyle w:val="CommentText"/>
      </w:pPr>
      <w:r>
        <w:rPr>
          <w:rStyle w:val="CommentReference"/>
        </w:rPr>
        <w:annotationRef/>
      </w:r>
      <w:r w:rsidR="00CF3C6D">
        <w:t>Alans comment - The existing requirement to provide a graph of the MW output and how it varies with a intermittent energy source has disappeared - is this intentional?</w:t>
      </w:r>
    </w:p>
  </w:comment>
  <w:comment w:id="486" w:author="Frank Kasibante (ESO)" w:date="2024-07-25T09:55:00Z" w:initials="FK(">
    <w:p w14:paraId="52B0D187" w14:textId="77777777" w:rsidR="00FB10A8" w:rsidRDefault="00FB10A8" w:rsidP="00F95691">
      <w:pPr>
        <w:pStyle w:val="CommentText"/>
      </w:pPr>
      <w:r>
        <w:rPr>
          <w:rStyle w:val="CommentReference"/>
        </w:rPr>
        <w:annotationRef/>
      </w:r>
      <w:r>
        <w:t>Agree. Unintentional. Amended accordingly</w:t>
      </w:r>
    </w:p>
  </w:comment>
  <w:comment w:id="487" w:author="Creighton, Alan (Northern Powergrid)" w:date="2025-01-09T15:25:00Z" w:initials="AC">
    <w:p w14:paraId="08BC951E" w14:textId="77777777" w:rsidR="000D12EC" w:rsidRDefault="000D12EC" w:rsidP="000D12EC">
      <w:pPr>
        <w:pStyle w:val="CommentText"/>
      </w:pPr>
      <w:r>
        <w:rPr>
          <w:rStyle w:val="CommentReference"/>
        </w:rPr>
        <w:annotationRef/>
      </w:r>
      <w:r>
        <w:t>Unbold</w:t>
      </w:r>
    </w:p>
  </w:comment>
  <w:comment w:id="488" w:author="Creighton, Alan (Northern Powergrid)" w:date="2025-01-09T15:26:00Z" w:initials="AC">
    <w:p w14:paraId="467440FF" w14:textId="77777777" w:rsidR="007A2C0D" w:rsidRDefault="000D12EC" w:rsidP="007A2C0D">
      <w:pPr>
        <w:pStyle w:val="CommentText"/>
      </w:pPr>
      <w:r>
        <w:rPr>
          <w:rStyle w:val="CommentReference"/>
        </w:rPr>
        <w:annotationRef/>
      </w:r>
      <w:r w:rsidR="007A2C0D">
        <w:t>Capital L?</w:t>
      </w:r>
    </w:p>
    <w:p w14:paraId="74EE4DDA" w14:textId="77777777" w:rsidR="007A2C0D" w:rsidRDefault="007A2C0D" w:rsidP="007A2C0D">
      <w:pPr>
        <w:pStyle w:val="CommentText"/>
      </w:pPr>
    </w:p>
    <w:p w14:paraId="7D237435" w14:textId="77777777" w:rsidR="007A2C0D" w:rsidRDefault="007A2C0D" w:rsidP="007A2C0D">
      <w:pPr>
        <w:pStyle w:val="CommentText"/>
      </w:pPr>
      <w:r>
        <w:t>Do we mean ‘ a level target voltage level instruction’? - repetition of ‘level’</w:t>
      </w:r>
    </w:p>
  </w:comment>
  <w:comment w:id="489" w:author="Creighton, Alan (Northern Powergrid)" w:date="2025-01-09T15:28:00Z" w:initials="AC">
    <w:p w14:paraId="122F63B9" w14:textId="6FC15490" w:rsidR="000D12EC" w:rsidRDefault="000D12EC" w:rsidP="000D12EC">
      <w:pPr>
        <w:pStyle w:val="CommentText"/>
      </w:pPr>
      <w:r>
        <w:rPr>
          <w:rStyle w:val="CommentReference"/>
        </w:rPr>
        <w:annotationRef/>
      </w:r>
      <w:r>
        <w:t>Bold</w:t>
      </w:r>
    </w:p>
  </w:comment>
  <w:comment w:id="490" w:author="Frank Kasibante (ESO)" w:date="2024-07-18T10:35:00Z" w:initials="FK(">
    <w:p w14:paraId="2207BD03" w14:textId="0F814A3F" w:rsidR="00CF3C6D" w:rsidRDefault="001A0AAD" w:rsidP="00F95691">
      <w:pPr>
        <w:pStyle w:val="CommentText"/>
      </w:pPr>
      <w:r>
        <w:rPr>
          <w:rStyle w:val="CommentReference"/>
        </w:rPr>
        <w:annotationRef/>
      </w:r>
      <w:r w:rsidR="00CF3C6D">
        <w:t>Alans comment - Defined term</w:t>
      </w:r>
    </w:p>
  </w:comment>
  <w:comment w:id="491" w:author="Frank Kasibante (ESO)" w:date="2024-07-25T09:56:00Z" w:initials="FK(">
    <w:p w14:paraId="563C468B" w14:textId="77777777" w:rsidR="00FB10A8" w:rsidRDefault="00FB10A8" w:rsidP="00F95691">
      <w:pPr>
        <w:pStyle w:val="CommentText"/>
      </w:pPr>
      <w:r>
        <w:rPr>
          <w:rStyle w:val="CommentReference"/>
        </w:rPr>
        <w:annotationRef/>
      </w:r>
      <w:r>
        <w:t>Agree. Amended</w:t>
      </w:r>
    </w:p>
  </w:comment>
  <w:comment w:id="492" w:author="Frank Kasibante (ESO)" w:date="2024-07-18T10:36:00Z" w:initials="FK(">
    <w:p w14:paraId="678580BA" w14:textId="460BA208" w:rsidR="00CF3C6D" w:rsidRDefault="00C451F6" w:rsidP="00F95691">
      <w:pPr>
        <w:pStyle w:val="CommentText"/>
      </w:pPr>
      <w:r>
        <w:rPr>
          <w:rStyle w:val="CommentReference"/>
        </w:rPr>
        <w:annotationRef/>
      </w:r>
      <w:r w:rsidR="00CF3C6D">
        <w:t>Alans comment - How can 'data required' apply?</w:t>
      </w:r>
    </w:p>
  </w:comment>
  <w:comment w:id="493" w:author="Frank Kasibante (ESO)" w:date="2024-07-25T16:25:00Z" w:initials="FK(">
    <w:p w14:paraId="7441D1AE" w14:textId="77777777" w:rsidR="007F5E63" w:rsidRDefault="007F5E63" w:rsidP="00F95691">
      <w:pPr>
        <w:pStyle w:val="CommentText"/>
      </w:pPr>
      <w:r>
        <w:rPr>
          <w:rStyle w:val="CommentReference"/>
        </w:rPr>
        <w:annotationRef/>
      </w:r>
      <w:r>
        <w:t>Agree. Text updated</w:t>
      </w:r>
    </w:p>
  </w:comment>
  <w:comment w:id="494" w:author="Frank Kasibante (ESO)" w:date="2024-07-18T10:36:00Z" w:initials="FK(">
    <w:p w14:paraId="5A35394E" w14:textId="7A7B9140" w:rsidR="00CF3C6D" w:rsidRDefault="00DD257C" w:rsidP="00F95691">
      <w:pPr>
        <w:pStyle w:val="CommentText"/>
      </w:pPr>
      <w:r>
        <w:rPr>
          <w:rStyle w:val="CommentReference"/>
        </w:rPr>
        <w:annotationRef/>
      </w:r>
      <w:r w:rsidR="00CF3C6D">
        <w:t>Alans comment - Unbold</w:t>
      </w:r>
    </w:p>
  </w:comment>
  <w:comment w:id="495" w:author="Frank Kasibante (ESO)" w:date="2024-07-25T10:21:00Z" w:initials="FK(">
    <w:p w14:paraId="30DB3BBF" w14:textId="77777777" w:rsidR="00331930" w:rsidRDefault="00331930" w:rsidP="00F95691">
      <w:pPr>
        <w:pStyle w:val="CommentText"/>
      </w:pPr>
      <w:r>
        <w:rPr>
          <w:rStyle w:val="CommentReference"/>
        </w:rPr>
        <w:annotationRef/>
      </w:r>
      <w:r>
        <w:t>Agree. Full stop has been unbolded</w:t>
      </w:r>
    </w:p>
  </w:comment>
  <w:comment w:id="498" w:author="Frank Kasibante (NESO)" w:date="2024-10-11T16:24:00Z" w:initials="FK(">
    <w:p w14:paraId="5447FA21" w14:textId="77777777" w:rsidR="00025CF3" w:rsidRDefault="00041500" w:rsidP="00D1166C">
      <w:pPr>
        <w:pStyle w:val="CommentText"/>
      </w:pPr>
      <w:r>
        <w:rPr>
          <w:rStyle w:val="CommentReference"/>
        </w:rPr>
        <w:annotationRef/>
      </w:r>
      <w:r w:rsidR="00025CF3">
        <w:t>Has become 'Assimilated Law'</w:t>
      </w:r>
    </w:p>
  </w:comment>
  <w:comment w:id="503" w:author="Creighton, Alan (Northern Powergrid)" w:date="2025-01-09T15:30:00Z" w:initials="AC">
    <w:p w14:paraId="357D6F71" w14:textId="77777777" w:rsidR="000D12EC" w:rsidRDefault="000D12EC" w:rsidP="000D12EC">
      <w:pPr>
        <w:pStyle w:val="CommentText"/>
      </w:pPr>
      <w:r>
        <w:rPr>
          <w:rStyle w:val="CommentReference"/>
        </w:rPr>
        <w:annotationRef/>
      </w:r>
      <w:r>
        <w:t>Other third level headings are not in this font.</w:t>
      </w:r>
    </w:p>
  </w:comment>
  <w:comment w:id="504" w:author="Frank Kasibante (ESO)" w:date="2024-07-18T10:38:00Z" w:initials="FK(">
    <w:p w14:paraId="570826DA" w14:textId="157A42DA" w:rsidR="00CF3C6D" w:rsidRDefault="008028D9" w:rsidP="00F95691">
      <w:pPr>
        <w:pStyle w:val="CommentText"/>
      </w:pPr>
      <w:r>
        <w:rPr>
          <w:rStyle w:val="CommentReference"/>
        </w:rPr>
        <w:annotationRef/>
      </w:r>
      <w:r w:rsidR="00CF3C6D">
        <w:t>Alans comment - Check house style and indents etc.</w:t>
      </w:r>
    </w:p>
  </w:comment>
  <w:comment w:id="505" w:author="Frank Kasibante (ESO)" w:date="2024-08-14T09:51:00Z" w:initials="FK(">
    <w:p w14:paraId="02E9B117" w14:textId="77777777" w:rsidR="00787F24" w:rsidRDefault="00787F24">
      <w:pPr>
        <w:pStyle w:val="CommentText"/>
      </w:pPr>
      <w:r>
        <w:rPr>
          <w:rStyle w:val="CommentReference"/>
        </w:rPr>
        <w:annotationRef/>
      </w:r>
      <w:r>
        <w:t>Checked. Amended</w:t>
      </w:r>
    </w:p>
  </w:comment>
  <w:comment w:id="506" w:author="Frank Kasibante (ESO)" w:date="2024-07-18T10:39:00Z" w:initials="FK(">
    <w:p w14:paraId="307A38D7" w14:textId="3D3A050B" w:rsidR="00CF3C6D" w:rsidRDefault="002866C0" w:rsidP="00F95691">
      <w:pPr>
        <w:pStyle w:val="CommentText"/>
      </w:pPr>
      <w:r>
        <w:rPr>
          <w:rStyle w:val="CommentReference"/>
        </w:rPr>
        <w:annotationRef/>
      </w:r>
      <w:r w:rsidR="00CF3C6D">
        <w:t>Alans comment - House style</w:t>
      </w:r>
    </w:p>
  </w:comment>
  <w:comment w:id="507" w:author="Frank Kasibante (ESO)" w:date="2024-08-14T09:54:00Z" w:initials="FK(">
    <w:p w14:paraId="69628F77" w14:textId="77777777" w:rsidR="00A34870" w:rsidRDefault="00A34870">
      <w:pPr>
        <w:pStyle w:val="CommentText"/>
      </w:pPr>
      <w:r>
        <w:rPr>
          <w:rStyle w:val="CommentReference"/>
        </w:rPr>
        <w:annotationRef/>
      </w:r>
      <w:r>
        <w:t>Agree. Amended</w:t>
      </w:r>
    </w:p>
  </w:comment>
  <w:comment w:id="508" w:author="Frank Kasibante (ESO)" w:date="2024-07-18T10:40:00Z" w:initials="FK(">
    <w:p w14:paraId="513680F6" w14:textId="4656FBF1" w:rsidR="00CF3C6D" w:rsidRDefault="009B3099" w:rsidP="00F95691">
      <w:pPr>
        <w:pStyle w:val="CommentText"/>
      </w:pPr>
      <w:r>
        <w:rPr>
          <w:rStyle w:val="CommentReference"/>
        </w:rPr>
        <w:annotationRef/>
      </w:r>
      <w:r w:rsidR="00CF3C6D">
        <w:t>Alans comment - But not interconnector owner?</w:t>
      </w:r>
    </w:p>
  </w:comment>
  <w:comment w:id="509" w:author="Frank Kasibante (ESO)" w:date="2024-07-23T15:37:00Z" w:initials="FK(">
    <w:p w14:paraId="12499C63" w14:textId="77777777" w:rsidR="002E62A7" w:rsidRDefault="006F040D" w:rsidP="00F95691">
      <w:pPr>
        <w:pStyle w:val="CommentText"/>
      </w:pPr>
      <w:r>
        <w:rPr>
          <w:rStyle w:val="CommentReference"/>
        </w:rPr>
        <w:annotationRef/>
      </w:r>
      <w:r w:rsidR="002E62A7">
        <w:t>Agree. I/C Owner has been added</w:t>
      </w:r>
    </w:p>
  </w:comment>
  <w:comment w:id="510" w:author="Frank Kasibante (ESO)" w:date="2024-07-18T10:42:00Z" w:initials="FK(">
    <w:p w14:paraId="2BF5B6BF" w14:textId="153ABAE4" w:rsidR="00CF3C6D" w:rsidRDefault="00435B33" w:rsidP="00F95691">
      <w:pPr>
        <w:pStyle w:val="CommentText"/>
      </w:pPr>
      <w:r>
        <w:rPr>
          <w:rStyle w:val="CommentReference"/>
        </w:rPr>
        <w:annotationRef/>
      </w:r>
      <w:r w:rsidR="00CF3C6D">
        <w:t>Alans comment - But no longer contact Interconnector Owners?</w:t>
      </w:r>
    </w:p>
  </w:comment>
  <w:comment w:id="511" w:author="Frank Kasibante (ESO)" w:date="2024-07-23T15:37:00Z" w:initials="FK(">
    <w:p w14:paraId="72F8B0EB" w14:textId="77777777" w:rsidR="002E62A7" w:rsidRDefault="002E62A7" w:rsidP="00F95691">
      <w:pPr>
        <w:pStyle w:val="CommentText"/>
      </w:pPr>
      <w:r>
        <w:rPr>
          <w:rStyle w:val="CommentReference"/>
        </w:rPr>
        <w:annotationRef/>
      </w:r>
      <w:r>
        <w:t>Agree. I/C Owner has been added</w:t>
      </w:r>
    </w:p>
  </w:comment>
  <w:comment w:id="512" w:author="Creighton, Alan (Northern Powergrid)" w:date="2025-01-09T16:33:00Z" w:initials="AC">
    <w:p w14:paraId="338A2FDE" w14:textId="77777777" w:rsidR="004C3561" w:rsidRDefault="004C3561" w:rsidP="004C3561">
      <w:pPr>
        <w:pStyle w:val="CommentText"/>
      </w:pPr>
      <w:r>
        <w:rPr>
          <w:rStyle w:val="CommentReference"/>
        </w:rPr>
        <w:annotationRef/>
      </w:r>
      <w:r>
        <w:t>..shall raise….</w:t>
      </w:r>
    </w:p>
  </w:comment>
  <w:comment w:id="513" w:author="Frank Kasibante (ESO)" w:date="2024-07-18T10:43:00Z" w:initials="FK(">
    <w:p w14:paraId="12FFC3EF" w14:textId="301F0FE7" w:rsidR="00CF3C6D" w:rsidRDefault="0021616D" w:rsidP="00F95691">
      <w:pPr>
        <w:pStyle w:val="CommentText"/>
      </w:pPr>
      <w:r>
        <w:rPr>
          <w:rStyle w:val="CommentReference"/>
        </w:rPr>
        <w:annotationRef/>
      </w:r>
      <w:r w:rsidR="00CF3C6D">
        <w:t>Alans comment - But no longer interconnector operators?</w:t>
      </w:r>
    </w:p>
  </w:comment>
  <w:comment w:id="514" w:author="Frank Kasibante (ESO)" w:date="2024-07-23T15:37:00Z" w:initials="FK(">
    <w:p w14:paraId="0AD7AD4E" w14:textId="77777777" w:rsidR="002E62A7" w:rsidRDefault="002E62A7" w:rsidP="00F95691">
      <w:pPr>
        <w:pStyle w:val="CommentText"/>
      </w:pPr>
      <w:r>
        <w:rPr>
          <w:rStyle w:val="CommentReference"/>
        </w:rPr>
        <w:annotationRef/>
      </w:r>
      <w:r>
        <w:t>Agree. I/C Owner has been added</w:t>
      </w:r>
    </w:p>
  </w:comment>
  <w:comment w:id="515" w:author="Creighton, Alan (Northern Powergrid)" w:date="2025-01-09T16:34:00Z" w:initials="AC">
    <w:p w14:paraId="04AF997F" w14:textId="77777777" w:rsidR="004C3561" w:rsidRDefault="004C3561" w:rsidP="004C3561">
      <w:pPr>
        <w:pStyle w:val="CommentText"/>
      </w:pPr>
      <w:r>
        <w:rPr>
          <w:rStyle w:val="CommentReference"/>
        </w:rPr>
        <w:annotationRef/>
      </w:r>
      <w:r>
        <w:t>Missing punctuation            ; and</w:t>
      </w:r>
    </w:p>
  </w:comment>
  <w:comment w:id="516" w:author="Creighton, Alan (Northern Powergrid)" w:date="2025-01-09T16:35:00Z" w:initials="AC">
    <w:p w14:paraId="131FDD1D" w14:textId="77777777" w:rsidR="004C3561" w:rsidRDefault="004C3561" w:rsidP="004C3561">
      <w:pPr>
        <w:pStyle w:val="CommentText"/>
      </w:pPr>
      <w:r>
        <w:rPr>
          <w:rStyle w:val="CommentReference"/>
        </w:rPr>
        <w:annotationRef/>
      </w:r>
      <w:r>
        <w:t>Inflexibility is the word at the end of point i not the start of ii</w:t>
      </w:r>
    </w:p>
  </w:comment>
  <w:comment w:id="517" w:author="Frank Kasibante (ESO)" w:date="2024-07-18T10:46:00Z" w:initials="FK(">
    <w:p w14:paraId="27886565" w14:textId="0F4824AB" w:rsidR="00223438" w:rsidRDefault="001D20EE" w:rsidP="00F95691">
      <w:pPr>
        <w:pStyle w:val="CommentText"/>
      </w:pPr>
      <w:r>
        <w:rPr>
          <w:rStyle w:val="CommentReference"/>
        </w:rPr>
        <w:annotationRef/>
      </w:r>
      <w:r w:rsidR="00223438">
        <w:t>Alans comment - formatting</w:t>
      </w:r>
    </w:p>
  </w:comment>
  <w:comment w:id="518" w:author="Frank Kasibante (ESO)" w:date="2024-08-14T09:57:00Z" w:initials="FK(">
    <w:p w14:paraId="3DA64951" w14:textId="77777777" w:rsidR="001B2B4C" w:rsidRDefault="001B2B4C">
      <w:pPr>
        <w:pStyle w:val="CommentText"/>
      </w:pPr>
      <w:r>
        <w:rPr>
          <w:rStyle w:val="CommentReference"/>
        </w:rPr>
        <w:annotationRef/>
      </w:r>
      <w:r>
        <w:t>Agree. Format amended</w:t>
      </w:r>
    </w:p>
  </w:comment>
  <w:comment w:id="519" w:author="Creighton, Alan (Northern Powergrid)" w:date="2025-01-09T16:36:00Z" w:initials="AC">
    <w:p w14:paraId="05961B80" w14:textId="77777777" w:rsidR="004C3561" w:rsidRDefault="004C3561" w:rsidP="004C3561">
      <w:pPr>
        <w:pStyle w:val="CommentText"/>
      </w:pPr>
      <w:r>
        <w:rPr>
          <w:rStyle w:val="CommentReference"/>
        </w:rPr>
        <w:annotationRef/>
      </w:r>
      <w:r>
        <w:t>Consistent spacing between parags</w:t>
      </w:r>
    </w:p>
  </w:comment>
  <w:comment w:id="520" w:author="Frank Kasibante (ESO)" w:date="2024-07-18T10:47:00Z" w:initials="FK(">
    <w:p w14:paraId="2A5B3165" w14:textId="2360E2A1" w:rsidR="00223438" w:rsidRDefault="00234B9D">
      <w:pPr>
        <w:pStyle w:val="CommentText"/>
      </w:pPr>
      <w:r>
        <w:rPr>
          <w:rStyle w:val="CommentReference"/>
        </w:rPr>
        <w:annotationRef/>
      </w:r>
      <w:r w:rsidR="00223438">
        <w:t xml:space="preserve">Alans comment - But not an interconnector owner? </w:t>
      </w:r>
    </w:p>
    <w:p w14:paraId="0782C6B0" w14:textId="77777777" w:rsidR="00223438" w:rsidRDefault="00223438">
      <w:pPr>
        <w:pStyle w:val="CommentText"/>
      </w:pPr>
    </w:p>
    <w:p w14:paraId="694ECE71" w14:textId="77777777" w:rsidR="00223438" w:rsidRDefault="00223438" w:rsidP="00F95691">
      <w:pPr>
        <w:pStyle w:val="CommentText"/>
      </w:pPr>
      <w:r>
        <w:t>Multiple instances</w:t>
      </w:r>
    </w:p>
  </w:comment>
  <w:comment w:id="521" w:author="Frank Kasibante (ESO)" w:date="2024-07-23T15:37:00Z" w:initials="FK(">
    <w:p w14:paraId="3E41DA57" w14:textId="77777777" w:rsidR="00E73350" w:rsidRDefault="00E73350" w:rsidP="00F95691">
      <w:pPr>
        <w:pStyle w:val="CommentText"/>
      </w:pPr>
      <w:r>
        <w:rPr>
          <w:rStyle w:val="CommentReference"/>
        </w:rPr>
        <w:annotationRef/>
      </w:r>
      <w:r>
        <w:t>Agree. I/C Owner has been added</w:t>
      </w:r>
    </w:p>
  </w:comment>
  <w:comment w:id="522" w:author="Creighton, Alan (Northern Powergrid)" w:date="2025-01-09T16:37:00Z" w:initials="AC">
    <w:p w14:paraId="56BF8B05" w14:textId="77777777" w:rsidR="004C3561" w:rsidRDefault="004C3561" w:rsidP="004C3561">
      <w:pPr>
        <w:pStyle w:val="CommentText"/>
      </w:pPr>
      <w:r>
        <w:rPr>
          <w:rStyle w:val="CommentReference"/>
        </w:rPr>
        <w:annotationRef/>
      </w:r>
      <w:r>
        <w:t>unbold</w:t>
      </w:r>
    </w:p>
  </w:comment>
  <w:comment w:id="523" w:author="Creighton, Alan (Northern Powergrid)" w:date="2025-01-09T16:38:00Z" w:initials="AC">
    <w:p w14:paraId="6204E7F5" w14:textId="77777777" w:rsidR="004C3561" w:rsidRDefault="004C3561" w:rsidP="004C3561">
      <w:pPr>
        <w:pStyle w:val="CommentText"/>
      </w:pPr>
      <w:r>
        <w:rPr>
          <w:rStyle w:val="CommentReference"/>
        </w:rPr>
        <w:annotationRef/>
      </w:r>
      <w:r>
        <w:t>Close up space</w:t>
      </w:r>
    </w:p>
  </w:comment>
  <w:comment w:id="526" w:author="Creighton, Alan (Northern Powergrid)" w:date="2025-01-09T16:40:00Z" w:initials="AC">
    <w:p w14:paraId="18822C8D" w14:textId="77777777" w:rsidR="004C3561" w:rsidRDefault="004C3561" w:rsidP="004C3561">
      <w:pPr>
        <w:pStyle w:val="CommentText"/>
      </w:pPr>
      <w:r>
        <w:rPr>
          <w:rStyle w:val="CommentReference"/>
        </w:rPr>
        <w:annotationRef/>
      </w:r>
      <w:r>
        <w:t>Check font consistency</w:t>
      </w:r>
    </w:p>
  </w:comment>
  <w:comment w:id="527" w:author="Frank Kasibante (ESO)" w:date="2024-07-18T10:51:00Z" w:initials="FK(">
    <w:p w14:paraId="34BA5375" w14:textId="1C6A263C" w:rsidR="00223438" w:rsidRDefault="00EC7AEB">
      <w:pPr>
        <w:pStyle w:val="CommentText"/>
      </w:pPr>
      <w:r>
        <w:rPr>
          <w:rStyle w:val="CommentReference"/>
        </w:rPr>
        <w:annotationRef/>
      </w:r>
      <w:r w:rsidR="00223438">
        <w:t>Alans comment - See previous comments on similar diagrams</w:t>
      </w:r>
    </w:p>
    <w:p w14:paraId="6B20916F" w14:textId="77777777" w:rsidR="00223438" w:rsidRDefault="00223438">
      <w:pPr>
        <w:pStyle w:val="CommentText"/>
      </w:pPr>
    </w:p>
    <w:p w14:paraId="50A035A0" w14:textId="77777777" w:rsidR="00223438" w:rsidRDefault="00223438" w:rsidP="00F95691">
      <w:pPr>
        <w:pStyle w:val="CommentText"/>
      </w:pPr>
      <w:r>
        <w:t>Is anything being guaranteed?</w:t>
      </w:r>
    </w:p>
  </w:comment>
  <w:comment w:id="528" w:author="Frank Kasibante (ESO)" w:date="2024-07-23T15:43:00Z" w:initials="FK(">
    <w:p w14:paraId="3B2C488A" w14:textId="77777777" w:rsidR="007D6D39" w:rsidRDefault="00C97FB9">
      <w:pPr>
        <w:pStyle w:val="CommentText"/>
      </w:pPr>
      <w:r>
        <w:rPr>
          <w:rStyle w:val="CommentReference"/>
        </w:rPr>
        <w:annotationRef/>
      </w:r>
      <w:r w:rsidR="007D6D39">
        <w:t>Agree. Title and text have been amended for consistency</w:t>
      </w:r>
    </w:p>
  </w:comment>
  <w:comment w:id="531" w:author="Frank Kasibante (ESO)" w:date="2024-07-18T11:00:00Z" w:initials="FK(">
    <w:p w14:paraId="253BF77D" w14:textId="77D90632" w:rsidR="00223438" w:rsidRDefault="000A0FCA">
      <w:pPr>
        <w:pStyle w:val="CommentText"/>
      </w:pPr>
      <w:r>
        <w:rPr>
          <w:rStyle w:val="CommentReference"/>
        </w:rPr>
        <w:annotationRef/>
      </w:r>
      <w:r w:rsidR="00223438">
        <w:t>Alans comment - Do Interconnector owners have a role here?</w:t>
      </w:r>
    </w:p>
    <w:p w14:paraId="08924B3C" w14:textId="77777777" w:rsidR="00223438" w:rsidRDefault="00223438">
      <w:pPr>
        <w:pStyle w:val="CommentText"/>
      </w:pPr>
    </w:p>
    <w:p w14:paraId="459A0664" w14:textId="77777777" w:rsidR="00223438" w:rsidRDefault="00223438" w:rsidP="00F95691">
      <w:pPr>
        <w:pStyle w:val="CommentText"/>
      </w:pPr>
      <w:r>
        <w:t>These words in these boxes could probably be simplified - they are intended to a high level summary</w:t>
      </w:r>
    </w:p>
  </w:comment>
  <w:comment w:id="532" w:author="Frank Kasibante (ESO)" w:date="2024-07-23T15:46:00Z" w:initials="FK(">
    <w:p w14:paraId="2150DE9A" w14:textId="77777777" w:rsidR="00AF771B" w:rsidRDefault="00226EA8">
      <w:pPr>
        <w:pStyle w:val="CommentText"/>
      </w:pPr>
      <w:r>
        <w:rPr>
          <w:rStyle w:val="CommentReference"/>
        </w:rPr>
        <w:annotationRef/>
      </w:r>
      <w:r w:rsidR="00AF771B">
        <w:t xml:space="preserve">I/Cs not mentioned as playing a role in current OC2 text. Change could introduce requirements that do not exist in the existing text </w:t>
      </w:r>
    </w:p>
    <w:p w14:paraId="36788AA5" w14:textId="77777777" w:rsidR="00AF771B" w:rsidRDefault="00AF771B">
      <w:pPr>
        <w:pStyle w:val="CommentText"/>
      </w:pPr>
    </w:p>
    <w:p w14:paraId="7DEBDD32" w14:textId="77777777" w:rsidR="00AF771B" w:rsidRDefault="00AF771B">
      <w:pPr>
        <w:pStyle w:val="CommentText"/>
      </w:pPr>
      <w:r>
        <w:t>Text has been further rationalised</w:t>
      </w:r>
    </w:p>
  </w:comment>
  <w:comment w:id="535" w:author="Frank Kasibante (ESO)" w:date="2024-07-18T11:01:00Z" w:initials="FK(">
    <w:p w14:paraId="5DA64610" w14:textId="42048408" w:rsidR="00223438" w:rsidRDefault="0035608C" w:rsidP="00F95691">
      <w:pPr>
        <w:pStyle w:val="CommentText"/>
      </w:pPr>
      <w:r>
        <w:rPr>
          <w:rStyle w:val="CommentReference"/>
        </w:rPr>
        <w:annotationRef/>
      </w:r>
      <w:r w:rsidR="00223438">
        <w:t>Alans comment - The paragraph references don't align with the first line of the parag.</w:t>
      </w:r>
    </w:p>
  </w:comment>
  <w:comment w:id="536" w:author="Frank Kasibante (ESO)" w:date="2024-08-14T16:07:00Z" w:initials="FK(">
    <w:p w14:paraId="66C225A7" w14:textId="77777777" w:rsidR="001F767D" w:rsidRDefault="001F767D">
      <w:pPr>
        <w:pStyle w:val="CommentText"/>
      </w:pPr>
      <w:r>
        <w:rPr>
          <w:rStyle w:val="CommentReference"/>
        </w:rPr>
        <w:annotationRef/>
      </w:r>
      <w:r>
        <w:t>Agree. Amended accordingly.</w:t>
      </w:r>
    </w:p>
  </w:comment>
  <w:comment w:id="537" w:author="Frank Kasibante (ESO)" w:date="2024-07-18T11:02:00Z" w:initials="FK(">
    <w:p w14:paraId="3538A6A6" w14:textId="3D3B14BF" w:rsidR="00223438" w:rsidRDefault="00604D9F" w:rsidP="00F95691">
      <w:pPr>
        <w:pStyle w:val="CommentText"/>
      </w:pPr>
      <w:r>
        <w:rPr>
          <w:rStyle w:val="CommentReference"/>
        </w:rPr>
        <w:annotationRef/>
      </w:r>
      <w:r w:rsidR="00223438">
        <w:t>Alans comment - Parag formatting</w:t>
      </w:r>
    </w:p>
  </w:comment>
  <w:comment w:id="538" w:author="Frank Kasibante (ESO)" w:date="2024-08-14T16:07:00Z" w:initials="FK(">
    <w:p w14:paraId="2C09673A" w14:textId="77777777" w:rsidR="00DC0B75" w:rsidRDefault="00DC0B75">
      <w:pPr>
        <w:pStyle w:val="CommentText"/>
      </w:pPr>
      <w:r>
        <w:rPr>
          <w:rStyle w:val="CommentReference"/>
        </w:rPr>
        <w:annotationRef/>
      </w:r>
      <w:r>
        <w:t>Agree. Paragraph formatted.</w:t>
      </w:r>
    </w:p>
  </w:comment>
  <w:comment w:id="539" w:author="Frank Kasibante (ESO)" w:date="2024-07-18T11:02:00Z" w:initials="FK(">
    <w:p w14:paraId="73F6607F" w14:textId="374C753A" w:rsidR="00223438" w:rsidRDefault="00F55124" w:rsidP="00F95691">
      <w:pPr>
        <w:pStyle w:val="CommentText"/>
      </w:pPr>
      <w:r>
        <w:rPr>
          <w:rStyle w:val="CommentReference"/>
        </w:rPr>
        <w:annotationRef/>
      </w:r>
      <w:r w:rsidR="00223438">
        <w:t>Alans comment - Defined term</w:t>
      </w:r>
    </w:p>
  </w:comment>
  <w:comment w:id="540" w:author="Frank Kasibante (ESO)" w:date="2024-07-25T08:35:00Z" w:initials="FK(">
    <w:p w14:paraId="7A90A800" w14:textId="77777777" w:rsidR="003E3E4C" w:rsidRDefault="003E3E4C" w:rsidP="00F95691">
      <w:pPr>
        <w:pStyle w:val="CommentText"/>
      </w:pPr>
      <w:r>
        <w:rPr>
          <w:rStyle w:val="CommentReference"/>
        </w:rPr>
        <w:annotationRef/>
      </w:r>
      <w:r>
        <w:t>Agree. Amended</w:t>
      </w:r>
    </w:p>
  </w:comment>
  <w:comment w:id="541" w:author="Frank Kasibante (ESO)" w:date="2024-07-18T11:03:00Z" w:initials="FK(">
    <w:p w14:paraId="5F0AE94B" w14:textId="78438E8D" w:rsidR="00223438" w:rsidRDefault="00172987" w:rsidP="00F95691">
      <w:pPr>
        <w:pStyle w:val="CommentText"/>
      </w:pPr>
      <w:r>
        <w:rPr>
          <w:rStyle w:val="CommentReference"/>
        </w:rPr>
        <w:annotationRef/>
      </w:r>
      <w:r w:rsidR="00223438">
        <w:t>Alans comment - Close up the gap to the next parag</w:t>
      </w:r>
    </w:p>
  </w:comment>
  <w:comment w:id="542" w:author="Frank Kasibante (ESO)" w:date="2024-08-14T16:06:00Z" w:initials="FK(">
    <w:p w14:paraId="62B99C99" w14:textId="77777777" w:rsidR="002722F2" w:rsidRDefault="002722F2">
      <w:pPr>
        <w:pStyle w:val="CommentText"/>
      </w:pPr>
      <w:r>
        <w:rPr>
          <w:rStyle w:val="CommentReference"/>
        </w:rPr>
        <w:annotationRef/>
      </w:r>
      <w:r>
        <w:t>Agree. Amended accordingly.</w:t>
      </w:r>
    </w:p>
  </w:comment>
  <w:comment w:id="543" w:author="Frank Kasibante (ESO)" w:date="2024-07-18T11:01:00Z" w:initials="FK(">
    <w:p w14:paraId="5F99F6D7" w14:textId="66D66C36" w:rsidR="003E479B" w:rsidRDefault="003E479B" w:rsidP="003E479B">
      <w:pPr>
        <w:pStyle w:val="CommentText"/>
      </w:pPr>
      <w:r>
        <w:rPr>
          <w:rStyle w:val="CommentReference"/>
        </w:rPr>
        <w:annotationRef/>
      </w:r>
      <w:r>
        <w:t>Alans comment - The paragraph references don't align with the first line of the parag.</w:t>
      </w:r>
    </w:p>
  </w:comment>
  <w:comment w:id="544" w:author="Frank Kasibante (ESO)" w:date="2024-08-14T15:44:00Z" w:initials="FK(">
    <w:p w14:paraId="3ACE102C" w14:textId="77777777" w:rsidR="00300E6E" w:rsidRDefault="00300E6E">
      <w:pPr>
        <w:pStyle w:val="CommentText"/>
      </w:pPr>
      <w:r>
        <w:rPr>
          <w:rStyle w:val="CommentReference"/>
        </w:rPr>
        <w:annotationRef/>
      </w:r>
      <w:r>
        <w:t>Agree. Amended to align.</w:t>
      </w:r>
    </w:p>
  </w:comment>
  <w:comment w:id="545" w:author="Creighton, Alan (Northern Powergrid)" w:date="2025-01-09T16:40:00Z" w:initials="AC">
    <w:p w14:paraId="29CD0480" w14:textId="77777777" w:rsidR="004C3561" w:rsidRDefault="004C3561" w:rsidP="004C3561">
      <w:pPr>
        <w:pStyle w:val="CommentText"/>
      </w:pPr>
      <w:r>
        <w:rPr>
          <w:rStyle w:val="CommentReference"/>
        </w:rPr>
        <w:annotationRef/>
      </w:r>
      <w:r>
        <w:t>Close up spaces</w:t>
      </w:r>
    </w:p>
  </w:comment>
  <w:comment w:id="546" w:author="Frank Kasibante (ESO)" w:date="2024-07-18T11:01:00Z" w:initials="FK(">
    <w:p w14:paraId="4D195BA4" w14:textId="291C84EB" w:rsidR="003E479B" w:rsidRDefault="003E479B" w:rsidP="003E479B">
      <w:pPr>
        <w:pStyle w:val="CommentText"/>
      </w:pPr>
      <w:r>
        <w:rPr>
          <w:rStyle w:val="CommentReference"/>
        </w:rPr>
        <w:annotationRef/>
      </w:r>
      <w:r>
        <w:t>Alans comment - The paragraph references don't align with the first line of the parag.</w:t>
      </w:r>
    </w:p>
  </w:comment>
  <w:comment w:id="547" w:author="Frank Kasibante (ESO)" w:date="2024-08-14T15:44:00Z" w:initials="FK(">
    <w:p w14:paraId="0F75C8E2" w14:textId="77777777" w:rsidR="00300E6E" w:rsidRDefault="00300E6E">
      <w:pPr>
        <w:pStyle w:val="CommentText"/>
      </w:pPr>
      <w:r>
        <w:rPr>
          <w:rStyle w:val="CommentReference"/>
        </w:rPr>
        <w:annotationRef/>
      </w:r>
      <w:r>
        <w:t>Agree. Amended to align.</w:t>
      </w:r>
    </w:p>
  </w:comment>
  <w:comment w:id="548" w:author="Frank Kasibante (ESO)" w:date="2024-07-18T11:06:00Z" w:initials="FK(">
    <w:p w14:paraId="26490D7B" w14:textId="310A7A93" w:rsidR="00113C63" w:rsidRDefault="00113C63" w:rsidP="00113C63">
      <w:pPr>
        <w:pStyle w:val="CommentText"/>
      </w:pPr>
      <w:r>
        <w:rPr>
          <w:rStyle w:val="CommentReference"/>
        </w:rPr>
        <w:annotationRef/>
      </w:r>
      <w:r>
        <w:t>Alans comment - The current text is 'may' is this change intentional?</w:t>
      </w:r>
    </w:p>
  </w:comment>
  <w:comment w:id="549" w:author="Frank Kasibante (ESO)" w:date="2024-07-25T08:40:00Z" w:initials="FK(">
    <w:p w14:paraId="5B96EDBD" w14:textId="77777777" w:rsidR="00053273" w:rsidRDefault="00113C63">
      <w:pPr>
        <w:pStyle w:val="CommentText"/>
      </w:pPr>
      <w:r>
        <w:rPr>
          <w:rStyle w:val="CommentReference"/>
        </w:rPr>
        <w:annotationRef/>
      </w:r>
      <w:r w:rsidR="00053273">
        <w:t>Agree. Text has been reinstated.</w:t>
      </w:r>
    </w:p>
  </w:comment>
  <w:comment w:id="550" w:author="Frank Kasibante (ESO)" w:date="2024-07-18T11:07:00Z" w:initials="FK(">
    <w:p w14:paraId="482B657E" w14:textId="32C91D0E" w:rsidR="00113C63" w:rsidRDefault="00113C63" w:rsidP="00113C63">
      <w:pPr>
        <w:pStyle w:val="CommentText"/>
      </w:pPr>
      <w:r>
        <w:rPr>
          <w:rStyle w:val="CommentReference"/>
        </w:rPr>
        <w:annotationRef/>
      </w:r>
      <w:r>
        <w:t>Alans comment - The collateral in the existing OC2.4.5 has disappeared - is this intentional?</w:t>
      </w:r>
    </w:p>
  </w:comment>
  <w:comment w:id="551" w:author="Frank Kasibante (ESO)" w:date="2024-08-14T16:05:00Z" w:initials="FK(">
    <w:p w14:paraId="386C2DEE" w14:textId="77777777" w:rsidR="006131D7" w:rsidRDefault="006131D7">
      <w:pPr>
        <w:pStyle w:val="CommentText"/>
      </w:pPr>
      <w:r>
        <w:rPr>
          <w:rStyle w:val="CommentReference"/>
        </w:rPr>
        <w:annotationRef/>
      </w:r>
      <w:r>
        <w:t>Agree. Original text has been reinstated</w:t>
      </w:r>
    </w:p>
  </w:comment>
  <w:comment w:id="557" w:author="Frank Kasibante (ESO)" w:date="2024-07-18T11:07:00Z" w:initials="FK(">
    <w:p w14:paraId="7DBC81FB" w14:textId="15DFCB24" w:rsidR="00223438" w:rsidRDefault="00AB69B6" w:rsidP="00F95691">
      <w:pPr>
        <w:pStyle w:val="CommentText"/>
      </w:pPr>
      <w:r>
        <w:rPr>
          <w:rStyle w:val="CommentReference"/>
        </w:rPr>
        <w:annotationRef/>
      </w:r>
      <w:r w:rsidR="00223438">
        <w:t>Alans comment - See similar comments on the key and the table</w:t>
      </w:r>
    </w:p>
  </w:comment>
  <w:comment w:id="558" w:author="Frank Kasibante (ESO)" w:date="2024-07-23T12:31:00Z" w:initials="FK(">
    <w:p w14:paraId="2359B5BD" w14:textId="77777777" w:rsidR="004E7117" w:rsidRDefault="00021EE4">
      <w:pPr>
        <w:pStyle w:val="CommentText"/>
      </w:pPr>
      <w:r>
        <w:rPr>
          <w:rStyle w:val="CommentReference"/>
        </w:rPr>
        <w:annotationRef/>
      </w:r>
      <w:r w:rsidR="004E7117">
        <w:t>Agree. Titles and fonts amended</w:t>
      </w:r>
    </w:p>
  </w:comment>
  <w:comment w:id="563" w:author="Frank Kasibante (ESO)" w:date="2024-07-18T11:09:00Z" w:initials="FK(">
    <w:p w14:paraId="7351EB86" w14:textId="38A03A1F" w:rsidR="00223438" w:rsidRDefault="0013263F">
      <w:pPr>
        <w:pStyle w:val="CommentText"/>
      </w:pPr>
      <w:r>
        <w:rPr>
          <w:rStyle w:val="CommentReference"/>
        </w:rPr>
        <w:annotationRef/>
      </w:r>
      <w:r w:rsidR="00223438">
        <w:t>Alans comment - See previous comments on similar figures. The text could be simplified /rationalised .</w:t>
      </w:r>
    </w:p>
    <w:p w14:paraId="7371A9AB" w14:textId="77777777" w:rsidR="00223438" w:rsidRDefault="00223438" w:rsidP="00F95691">
      <w:pPr>
        <w:pStyle w:val="CommentText"/>
      </w:pPr>
      <w:r>
        <w:t>What does the text 'Modifications to relay settings' in the figure mean?</w:t>
      </w:r>
    </w:p>
  </w:comment>
  <w:comment w:id="564" w:author="Frank Kasibante (ESO)" w:date="2024-08-14T16:00:00Z" w:initials="FK(">
    <w:p w14:paraId="0CC26729" w14:textId="77777777" w:rsidR="00917664" w:rsidRDefault="00917664">
      <w:pPr>
        <w:pStyle w:val="CommentText"/>
      </w:pPr>
      <w:r>
        <w:rPr>
          <w:rStyle w:val="CommentReference"/>
        </w:rPr>
        <w:annotationRef/>
      </w:r>
      <w:r>
        <w:t>Agree. Text has been rationalised.</w:t>
      </w:r>
    </w:p>
    <w:p w14:paraId="18FC4ACA" w14:textId="77777777" w:rsidR="00917664" w:rsidRDefault="00917664">
      <w:pPr>
        <w:pStyle w:val="CommentText"/>
      </w:pPr>
    </w:p>
    <w:p w14:paraId="04124419" w14:textId="77777777" w:rsidR="00917664" w:rsidRDefault="00917664">
      <w:pPr>
        <w:pStyle w:val="CommentText"/>
      </w:pPr>
      <w:r>
        <w:t>'modifications to relay settings' text has been rationalised</w:t>
      </w:r>
    </w:p>
  </w:comment>
  <w:comment w:id="565" w:author="Frank Kasibante (ESO)" w:date="2024-07-18T11:10:00Z" w:initials="FK(">
    <w:p w14:paraId="5E838BEE" w14:textId="75BE88A3" w:rsidR="00223438" w:rsidRDefault="005B3D23" w:rsidP="00F95691">
      <w:pPr>
        <w:pStyle w:val="CommentText"/>
      </w:pPr>
      <w:r>
        <w:rPr>
          <w:rStyle w:val="CommentReference"/>
        </w:rPr>
        <w:annotationRef/>
      </w:r>
      <w:r w:rsidR="00223438">
        <w:t>Alans comment - Is this acronym actually used?</w:t>
      </w:r>
    </w:p>
  </w:comment>
  <w:comment w:id="566" w:author="Frank Kasibante (ESO)" w:date="2024-07-25T08:44:00Z" w:initials="FK(">
    <w:p w14:paraId="2DB1DF84" w14:textId="77777777" w:rsidR="00976AC3" w:rsidRDefault="00F33695">
      <w:pPr>
        <w:pStyle w:val="CommentText"/>
      </w:pPr>
      <w:r>
        <w:rPr>
          <w:rStyle w:val="CommentReference"/>
        </w:rPr>
        <w:annotationRef/>
      </w:r>
      <w:r w:rsidR="00976AC3">
        <w:t>Agree. Propose to delete.</w:t>
      </w:r>
    </w:p>
  </w:comment>
  <w:comment w:id="567" w:author="Frank Kasibante (ESO)" w:date="2024-07-18T11:40:00Z" w:initials="FK(">
    <w:p w14:paraId="58171DB2" w14:textId="7A2B206B" w:rsidR="00223438" w:rsidRDefault="006C7111" w:rsidP="00F95691">
      <w:pPr>
        <w:pStyle w:val="CommentText"/>
      </w:pPr>
      <w:r>
        <w:rPr>
          <w:rStyle w:val="CommentReference"/>
        </w:rPr>
        <w:annotationRef/>
      </w:r>
      <w:r w:rsidR="00223438">
        <w:t>Alans comment - shorten</w:t>
      </w:r>
    </w:p>
  </w:comment>
  <w:comment w:id="568" w:author="Frank Kasibante (ESO)" w:date="2024-07-25T10:25:00Z" w:initials="FK(">
    <w:p w14:paraId="2118EC63" w14:textId="77777777" w:rsidR="00903C70" w:rsidRDefault="00903C70" w:rsidP="00F95691">
      <w:pPr>
        <w:pStyle w:val="CommentText"/>
      </w:pPr>
      <w:r>
        <w:rPr>
          <w:rStyle w:val="CommentReference"/>
        </w:rPr>
        <w:annotationRef/>
      </w:r>
      <w:r>
        <w:t>Agree. Shortened</w:t>
      </w:r>
    </w:p>
  </w:comment>
  <w:comment w:id="570" w:author="Frank Kasibante (ESO)" w:date="2024-07-18T11:41:00Z" w:initials="FK(">
    <w:p w14:paraId="2A0678B6" w14:textId="4AB25E05" w:rsidR="00223438" w:rsidRDefault="00DF323C" w:rsidP="00F95691">
      <w:pPr>
        <w:pStyle w:val="CommentText"/>
      </w:pPr>
      <w:r>
        <w:rPr>
          <w:rStyle w:val="CommentReference"/>
        </w:rPr>
        <w:annotationRef/>
      </w:r>
      <w:r w:rsidR="00223438">
        <w:t>Alans comment - ...longer; or…..</w:t>
      </w:r>
    </w:p>
  </w:comment>
  <w:comment w:id="571" w:author="Frank Kasibante (ESO)" w:date="2024-07-25T10:26:00Z" w:initials="FK(">
    <w:p w14:paraId="396619F2" w14:textId="77777777" w:rsidR="0081104E" w:rsidRDefault="0081104E" w:rsidP="00F95691">
      <w:pPr>
        <w:pStyle w:val="CommentText"/>
      </w:pPr>
      <w:r>
        <w:rPr>
          <w:rStyle w:val="CommentReference"/>
        </w:rPr>
        <w:annotationRef/>
      </w:r>
      <w:r>
        <w:t>Agree. Amended</w:t>
      </w:r>
    </w:p>
  </w:comment>
  <w:comment w:id="572" w:author="Creighton, Alan (Northern Powergrid)" w:date="2025-01-09T16:42:00Z" w:initials="AC">
    <w:p w14:paraId="0D420ED3" w14:textId="77777777" w:rsidR="004C3561" w:rsidRDefault="004C3561" w:rsidP="004C3561">
      <w:pPr>
        <w:pStyle w:val="CommentText"/>
      </w:pPr>
      <w:r>
        <w:rPr>
          <w:rStyle w:val="CommentReference"/>
        </w:rPr>
        <w:annotationRef/>
      </w:r>
      <w:r>
        <w:t>Looks like a different font</w:t>
      </w:r>
    </w:p>
  </w:comment>
  <w:comment w:id="579" w:author="Creighton, Alan (Northern Powergrid)" w:date="2025-01-09T16:44:00Z" w:initials="AC">
    <w:p w14:paraId="1F35C832" w14:textId="77777777" w:rsidR="00DA4B64" w:rsidRDefault="00DA4B64" w:rsidP="00DA4B64">
      <w:pPr>
        <w:pStyle w:val="CommentText"/>
      </w:pPr>
      <w:r>
        <w:rPr>
          <w:rStyle w:val="CommentReference"/>
        </w:rPr>
        <w:annotationRef/>
      </w:r>
      <w:r>
        <w:t>Should this be bullet a) etc</w:t>
      </w:r>
    </w:p>
  </w:comment>
  <w:comment w:id="580" w:author="Creighton, Alan (Northern Powergrid)" w:date="2025-01-09T16:43:00Z" w:initials="AC">
    <w:p w14:paraId="62C06521" w14:textId="7EB3EB83" w:rsidR="004C3561" w:rsidRDefault="004C3561" w:rsidP="004C3561">
      <w:pPr>
        <w:pStyle w:val="CommentText"/>
      </w:pPr>
      <w:r>
        <w:rPr>
          <w:rStyle w:val="CommentReference"/>
        </w:rPr>
        <w:annotationRef/>
      </w:r>
      <w:r>
        <w:t>Is the section break needed?</w:t>
      </w:r>
    </w:p>
  </w:comment>
  <w:comment w:id="581" w:author="Creighton, Alan (Northern Powergrid)" w:date="2025-01-09T16:45:00Z" w:initials="AC">
    <w:p w14:paraId="7882202F" w14:textId="77777777" w:rsidR="00DA4B64" w:rsidRDefault="00DA4B64" w:rsidP="00DA4B64">
      <w:pPr>
        <w:pStyle w:val="CommentText"/>
      </w:pPr>
      <w:r>
        <w:rPr>
          <w:rStyle w:val="CommentReference"/>
        </w:rPr>
        <w:annotationRef/>
      </w:r>
      <w:r>
        <w:t>Should this be bullet a) etc</w:t>
      </w:r>
    </w:p>
  </w:comment>
  <w:comment w:id="584" w:author="Frank Kasibante (ESO)" w:date="2024-07-18T11:44:00Z" w:initials="FK(">
    <w:p w14:paraId="0EE7E06C" w14:textId="468D7B65" w:rsidR="00223438" w:rsidRDefault="009B4F59" w:rsidP="00F95691">
      <w:pPr>
        <w:pStyle w:val="CommentText"/>
      </w:pPr>
      <w:r>
        <w:rPr>
          <w:rStyle w:val="CommentReference"/>
        </w:rPr>
        <w:annotationRef/>
      </w:r>
      <w:r w:rsidR="00223438">
        <w:t>Alans comment - CCGT MODULE PLANNING MATRIX</w:t>
      </w:r>
    </w:p>
  </w:comment>
  <w:comment w:id="585" w:author="Frank Kasibante (ESO)" w:date="2024-07-25T10:36:00Z" w:initials="FK(">
    <w:p w14:paraId="3BF4E64C" w14:textId="77777777" w:rsidR="00B6592A" w:rsidRDefault="00B6592A">
      <w:pPr>
        <w:pStyle w:val="CommentText"/>
      </w:pPr>
      <w:r>
        <w:rPr>
          <w:rStyle w:val="CommentReference"/>
        </w:rPr>
        <w:annotationRef/>
      </w:r>
      <w:r>
        <w:t>ASRW proposed to combine CCGT and Synchronous Power Generating Module Planning Matrices into one.</w:t>
      </w:r>
    </w:p>
    <w:p w14:paraId="3D33CA06" w14:textId="77777777" w:rsidR="00B6592A" w:rsidRDefault="00B6592A">
      <w:pPr>
        <w:pStyle w:val="CommentText"/>
      </w:pPr>
    </w:p>
    <w:p w14:paraId="5A1986DA" w14:textId="77777777" w:rsidR="00B6592A" w:rsidRDefault="00B6592A" w:rsidP="00F95691">
      <w:pPr>
        <w:pStyle w:val="CommentText"/>
      </w:pPr>
      <w:r>
        <w:t xml:space="preserve">Propose WG to discuss more appropriate tiltle </w:t>
      </w:r>
    </w:p>
  </w:comment>
  <w:comment w:id="588" w:author="Frank Kasibante (ESO)" w:date="2024-07-18T11:45:00Z" w:initials="FK(">
    <w:p w14:paraId="1E29E986" w14:textId="7B46553E" w:rsidR="00223438" w:rsidRDefault="002B03E5" w:rsidP="00F95691">
      <w:pPr>
        <w:pStyle w:val="CommentText"/>
      </w:pPr>
      <w:r>
        <w:rPr>
          <w:rStyle w:val="CommentReference"/>
        </w:rPr>
        <w:annotationRef/>
      </w:r>
      <w:r w:rsidR="00223438">
        <w:t>Alans comment - The former Appendix 5 seems to have disappeared. Is this intentional?</w:t>
      </w:r>
    </w:p>
  </w:comment>
  <w:comment w:id="589" w:author="Frank Kasibante (ESO)" w:date="2024-07-25T10:39:00Z" w:initials="FK(">
    <w:p w14:paraId="32799E70" w14:textId="77777777" w:rsidR="00976AC3" w:rsidRDefault="009865F4">
      <w:pPr>
        <w:pStyle w:val="CommentText"/>
      </w:pPr>
      <w:r>
        <w:rPr>
          <w:rStyle w:val="CommentReference"/>
        </w:rPr>
        <w:annotationRef/>
      </w:r>
      <w:r w:rsidR="00976AC3">
        <w:t>Appendix 5 and 3 are similar, apart from the title. ASRW agreed to combine them into one.</w:t>
      </w:r>
    </w:p>
    <w:p w14:paraId="3C3EBB17" w14:textId="77777777" w:rsidR="00976AC3" w:rsidRDefault="00976AC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A22BA0" w15:done="0"/>
  <w15:commentEx w15:paraId="6AF42A2C" w15:done="0"/>
  <w15:commentEx w15:paraId="28812836" w15:done="1"/>
  <w15:commentEx w15:paraId="41484D3E" w15:paraIdParent="28812836" w15:done="1"/>
  <w15:commentEx w15:paraId="458CEA39" w15:done="1"/>
  <w15:commentEx w15:paraId="48DC1F63" w15:paraIdParent="458CEA39" w15:done="1"/>
  <w15:commentEx w15:paraId="041EEAAC" w15:done="1"/>
  <w15:commentEx w15:paraId="25AE0DC5" w15:paraIdParent="041EEAAC" w15:done="1"/>
  <w15:commentEx w15:paraId="33605270" w15:done="0"/>
  <w15:commentEx w15:paraId="1AF13822" w15:done="1"/>
  <w15:commentEx w15:paraId="2EDD6F37" w15:paraIdParent="1AF13822" w15:done="1"/>
  <w15:commentEx w15:paraId="44D2DC8A" w15:done="0"/>
  <w15:commentEx w15:paraId="6DB8C0AF" w15:done="1"/>
  <w15:commentEx w15:paraId="203698CE" w15:paraIdParent="6DB8C0AF" w15:done="1"/>
  <w15:commentEx w15:paraId="2AC910F9" w15:paraIdParent="6DB8C0AF" w15:done="1"/>
  <w15:commentEx w15:paraId="002898EC" w15:done="0"/>
  <w15:commentEx w15:paraId="3F5277B5" w15:done="0"/>
  <w15:commentEx w15:paraId="3F8A275C" w15:done="0"/>
  <w15:commentEx w15:paraId="1DB26E65" w15:done="0"/>
  <w15:commentEx w15:paraId="7C9B337D" w15:done="0"/>
  <w15:commentEx w15:paraId="3A04B240" w15:done="0"/>
  <w15:commentEx w15:paraId="5807B2A4" w15:done="0"/>
  <w15:commentEx w15:paraId="6562A6A7" w15:done="0"/>
  <w15:commentEx w15:paraId="2D9C9EEC" w15:done="1"/>
  <w15:commentEx w15:paraId="40569317" w15:paraIdParent="2D9C9EEC" w15:done="1"/>
  <w15:commentEx w15:paraId="7693B216" w15:done="1"/>
  <w15:commentEx w15:paraId="64D14D08" w15:paraIdParent="7693B216" w15:done="1"/>
  <w15:commentEx w15:paraId="3341D978" w15:done="1"/>
  <w15:commentEx w15:paraId="7FEBECD9" w15:paraIdParent="3341D978" w15:done="1"/>
  <w15:commentEx w15:paraId="7E97B0B5" w15:done="0"/>
  <w15:commentEx w15:paraId="34F94B41" w15:done="0"/>
  <w15:commentEx w15:paraId="43414881" w15:done="0"/>
  <w15:commentEx w15:paraId="2FF45BED" w15:done="1"/>
  <w15:commentEx w15:paraId="10309182" w15:paraIdParent="2FF45BED" w15:done="1"/>
  <w15:commentEx w15:paraId="5CDEE9AC" w15:done="0"/>
  <w15:commentEx w15:paraId="269118D0" w15:done="0"/>
  <w15:commentEx w15:paraId="04CE342E" w15:done="0"/>
  <w15:commentEx w15:paraId="254FA346" w15:done="1"/>
  <w15:commentEx w15:paraId="3340602A" w15:paraIdParent="254FA346" w15:done="1"/>
  <w15:commentEx w15:paraId="70F97FFC" w15:done="0"/>
  <w15:commentEx w15:paraId="44A42B84" w15:done="0"/>
  <w15:commentEx w15:paraId="18CEC412" w15:done="1"/>
  <w15:commentEx w15:paraId="2E7A8F78" w15:done="1"/>
  <w15:commentEx w15:paraId="4C9DEF5A" w15:paraIdParent="2E7A8F78" w15:done="1"/>
  <w15:commentEx w15:paraId="0CAFBBB6" w15:done="1"/>
  <w15:commentEx w15:paraId="55025659" w15:paraIdParent="0CAFBBB6" w15:done="1"/>
  <w15:commentEx w15:paraId="3BADDB14" w15:done="1"/>
  <w15:commentEx w15:paraId="67DF1C8D" w15:paraIdParent="3BADDB14" w15:done="1"/>
  <w15:commentEx w15:paraId="055AFADD" w15:done="0"/>
  <w15:commentEx w15:paraId="52219ABE" w15:done="0"/>
  <w15:commentEx w15:paraId="562E94A2" w15:done="1"/>
  <w15:commentEx w15:paraId="38B12BCD" w15:paraIdParent="562E94A2" w15:done="1"/>
  <w15:commentEx w15:paraId="58213886" w15:done="1"/>
  <w15:commentEx w15:paraId="6926FF28" w15:paraIdParent="58213886" w15:done="1"/>
  <w15:commentEx w15:paraId="0CBF2E95" w15:done="1"/>
  <w15:commentEx w15:paraId="2F1CF95A" w15:paraIdParent="0CBF2E95" w15:done="1"/>
  <w15:commentEx w15:paraId="3BF68930" w15:done="1"/>
  <w15:commentEx w15:paraId="5BB5EAE0" w15:paraIdParent="3BF68930" w15:done="1"/>
  <w15:commentEx w15:paraId="451457E8" w15:done="1"/>
  <w15:commentEx w15:paraId="50E8EF77" w15:paraIdParent="451457E8" w15:done="1"/>
  <w15:commentEx w15:paraId="3EC0AE25" w15:done="0"/>
  <w15:commentEx w15:paraId="5FFD0BB5" w15:done="1"/>
  <w15:commentEx w15:paraId="7E2965D1" w15:paraIdParent="5FFD0BB5" w15:done="1"/>
  <w15:commentEx w15:paraId="698D45CB" w15:done="0"/>
  <w15:commentEx w15:paraId="514A5BE0" w15:done="0"/>
  <w15:commentEx w15:paraId="2D4017AA" w15:done="1"/>
  <w15:commentEx w15:paraId="6F32DAD5" w15:paraIdParent="2D4017AA" w15:done="1"/>
  <w15:commentEx w15:paraId="2EC93F01" w15:done="0"/>
  <w15:commentEx w15:paraId="0C3AD28E" w15:done="1"/>
  <w15:commentEx w15:paraId="336D0CE1" w15:paraIdParent="0C3AD28E" w15:done="1"/>
  <w15:commentEx w15:paraId="0D42395C" w15:done="0"/>
  <w15:commentEx w15:paraId="16214213" w15:done="0"/>
  <w15:commentEx w15:paraId="74125685" w15:done="0"/>
  <w15:commentEx w15:paraId="1CB4E417" w15:done="0"/>
  <w15:commentEx w15:paraId="57B565EF" w15:done="0"/>
  <w15:commentEx w15:paraId="4FBA5DD8" w15:done="1"/>
  <w15:commentEx w15:paraId="65EF4498" w15:paraIdParent="4FBA5DD8" w15:done="1"/>
  <w15:commentEx w15:paraId="41C16C25" w15:done="0"/>
  <w15:commentEx w15:paraId="4656A0EB" w15:done="1"/>
  <w15:commentEx w15:paraId="3CD32E0F" w15:paraIdParent="4656A0EB" w15:done="1"/>
  <w15:commentEx w15:paraId="5AE02E1F" w15:done="1"/>
  <w15:commentEx w15:paraId="256915DD" w15:paraIdParent="5AE02E1F" w15:done="1"/>
  <w15:commentEx w15:paraId="54BF2905" w15:done="1"/>
  <w15:commentEx w15:paraId="3AAC201F" w15:paraIdParent="54BF2905" w15:done="1"/>
  <w15:commentEx w15:paraId="02B0D1C1" w15:done="1"/>
  <w15:commentEx w15:paraId="4CA63DE8" w15:paraIdParent="02B0D1C1" w15:done="1"/>
  <w15:commentEx w15:paraId="3B2FFC1F" w15:done="0"/>
  <w15:commentEx w15:paraId="05261F5F" w15:done="1"/>
  <w15:commentEx w15:paraId="0B9D047B" w15:paraIdParent="05261F5F" w15:done="1"/>
  <w15:commentEx w15:paraId="624B137D" w15:done="0"/>
  <w15:commentEx w15:paraId="5335EEAD" w15:done="0"/>
  <w15:commentEx w15:paraId="232B1E41" w15:done="0"/>
  <w15:commentEx w15:paraId="0A8D477A" w15:done="0"/>
  <w15:commentEx w15:paraId="77EDCEAE" w15:done="0"/>
  <w15:commentEx w15:paraId="3FF6B6FE" w15:done="1"/>
  <w15:commentEx w15:paraId="09F1EE7C" w15:paraIdParent="3FF6B6FE" w15:done="1"/>
  <w15:commentEx w15:paraId="7CDC554C" w15:done="1"/>
  <w15:commentEx w15:paraId="6446C7E7" w15:paraIdParent="7CDC554C" w15:done="1"/>
  <w15:commentEx w15:paraId="59F96671" w15:done="0"/>
  <w15:commentEx w15:paraId="59EE3687" w15:done="0"/>
  <w15:commentEx w15:paraId="5043F844" w15:done="1"/>
  <w15:commentEx w15:paraId="01279056" w15:done="1"/>
  <w15:commentEx w15:paraId="7CE3D346" w15:paraIdParent="01279056" w15:done="1"/>
  <w15:commentEx w15:paraId="2E684EA9" w15:done="1"/>
  <w15:commentEx w15:paraId="29C51F9F" w15:done="1"/>
  <w15:commentEx w15:paraId="1CDA0EB9" w15:paraIdParent="29C51F9F" w15:done="1"/>
  <w15:commentEx w15:paraId="02618B29" w15:done="1"/>
  <w15:commentEx w15:paraId="5E01D68C" w15:paraIdParent="02618B29" w15:done="1"/>
  <w15:commentEx w15:paraId="60C95A1B" w15:done="1"/>
  <w15:commentEx w15:paraId="1C7F48EF" w15:done="1"/>
  <w15:commentEx w15:paraId="1EE11A68" w15:paraIdParent="1C7F48EF" w15:done="1"/>
  <w15:commentEx w15:paraId="4B4B423A" w15:done="0"/>
  <w15:commentEx w15:paraId="27272AB0" w15:done="1"/>
  <w15:commentEx w15:paraId="613FD663" w15:paraIdParent="27272AB0" w15:done="1"/>
  <w15:commentEx w15:paraId="1CECEBF3" w15:done="1"/>
  <w15:commentEx w15:paraId="369FA6D7" w15:paraIdParent="1CECEBF3" w15:done="1"/>
  <w15:commentEx w15:paraId="7142E367" w15:done="0"/>
  <w15:commentEx w15:paraId="199E51C3" w15:done="0"/>
  <w15:commentEx w15:paraId="266D5900" w15:done="1"/>
  <w15:commentEx w15:paraId="5AB9EA2D" w15:done="0"/>
  <w15:commentEx w15:paraId="1DBAFF49" w15:done="1"/>
  <w15:commentEx w15:paraId="4A9EC27E" w15:done="1"/>
  <w15:commentEx w15:paraId="2FAB46A3" w15:paraIdParent="4A9EC27E" w15:done="1"/>
  <w15:commentEx w15:paraId="2DD9D66E" w15:done="0"/>
  <w15:commentEx w15:paraId="324FDC34" w15:done="0"/>
  <w15:commentEx w15:paraId="0C66EF88" w15:done="0"/>
  <w15:commentEx w15:paraId="6B5C822F" w15:done="1"/>
  <w15:commentEx w15:paraId="290A2425" w15:paraIdParent="6B5C822F" w15:done="1"/>
  <w15:commentEx w15:paraId="7F62D7E8" w15:done="1"/>
  <w15:commentEx w15:paraId="7152458B" w15:paraIdParent="7F62D7E8" w15:done="1"/>
  <w15:commentEx w15:paraId="3BE4CA0A" w15:done="0"/>
  <w15:commentEx w15:paraId="5E9BA1FB" w15:done="1"/>
  <w15:commentEx w15:paraId="48761DBB" w15:paraIdParent="5E9BA1FB" w15:done="1"/>
  <w15:commentEx w15:paraId="04A4C6E9" w15:done="0"/>
  <w15:commentEx w15:paraId="4AFAF3EA" w15:done="0"/>
  <w15:commentEx w15:paraId="4568792B" w15:done="1"/>
  <w15:commentEx w15:paraId="2EB43A2F" w15:paraIdParent="4568792B" w15:done="1"/>
  <w15:commentEx w15:paraId="3AF3D4F2" w15:done="1"/>
  <w15:commentEx w15:paraId="7B05686A" w15:paraIdParent="3AF3D4F2" w15:done="1"/>
  <w15:commentEx w15:paraId="6A1161FC" w15:paraIdParent="3AF3D4F2" w15:done="1"/>
  <w15:commentEx w15:paraId="6E103BE5" w15:done="1"/>
  <w15:commentEx w15:paraId="7E6A4408" w15:paraIdParent="6E103BE5" w15:done="1"/>
  <w15:commentEx w15:paraId="728C87AB" w15:done="1"/>
  <w15:commentEx w15:paraId="04A1E2DF" w15:done="0"/>
  <w15:commentEx w15:paraId="277FFB4D" w15:done="0"/>
  <w15:commentEx w15:paraId="1470184F" w15:done="0"/>
  <w15:commentEx w15:paraId="21559993" w15:done="1"/>
  <w15:commentEx w15:paraId="340A070F" w15:paraIdParent="21559993" w15:done="1"/>
  <w15:commentEx w15:paraId="10370A18" w15:done="0"/>
  <w15:commentEx w15:paraId="0DB0A42F" w15:done="1"/>
  <w15:commentEx w15:paraId="075E5F0B" w15:paraIdParent="0DB0A42F" w15:done="1"/>
  <w15:commentEx w15:paraId="1B7CB924" w15:done="0"/>
  <w15:commentEx w15:paraId="52F4734F" w15:done="1"/>
  <w15:commentEx w15:paraId="17150C02" w15:paraIdParent="52F4734F" w15:done="1"/>
  <w15:commentEx w15:paraId="680DE455" w15:done="0"/>
  <w15:commentEx w15:paraId="07B48B87" w15:done="1"/>
  <w15:commentEx w15:paraId="6E6120B8" w15:paraIdParent="07B48B87" w15:done="1"/>
  <w15:commentEx w15:paraId="61381BFE" w15:done="0"/>
  <w15:commentEx w15:paraId="1AC5E7EF" w15:done="1"/>
  <w15:commentEx w15:paraId="2EB5301B" w15:paraIdParent="1AC5E7EF" w15:done="1"/>
  <w15:commentEx w15:paraId="6B2738A5" w15:done="0"/>
  <w15:commentEx w15:paraId="7C4BF781" w15:done="0"/>
  <w15:commentEx w15:paraId="49CE24DD" w15:done="1"/>
  <w15:commentEx w15:paraId="2C0020B8" w15:paraIdParent="49CE24DD" w15:done="1"/>
  <w15:commentEx w15:paraId="30C04973" w15:done="1"/>
  <w15:commentEx w15:paraId="5D4B791B" w15:paraIdParent="30C04973" w15:done="1"/>
  <w15:commentEx w15:paraId="1873FDDF" w15:done="0"/>
  <w15:commentEx w15:paraId="406B5D13" w15:done="1"/>
  <w15:commentEx w15:paraId="03169E4E" w15:paraIdParent="406B5D13" w15:done="1"/>
  <w15:commentEx w15:paraId="194D01F8" w15:done="1"/>
  <w15:commentEx w15:paraId="5C6D3F14" w15:paraIdParent="194D01F8" w15:done="1"/>
  <w15:commentEx w15:paraId="332F4C4E" w15:done="0"/>
  <w15:commentEx w15:paraId="7543A07C" w15:done="1"/>
  <w15:commentEx w15:paraId="3E70B3AD" w15:paraIdParent="7543A07C" w15:done="1"/>
  <w15:commentEx w15:paraId="715BB980" w15:done="0"/>
  <w15:commentEx w15:paraId="17E33BD8" w15:done="0"/>
  <w15:commentEx w15:paraId="3481E635" w15:done="0"/>
  <w15:commentEx w15:paraId="10D19CE0" w15:done="1"/>
  <w15:commentEx w15:paraId="47DF4A64" w15:paraIdParent="10D19CE0" w15:done="1"/>
  <w15:commentEx w15:paraId="76ADCDD6" w15:done="0"/>
  <w15:commentEx w15:paraId="27F7B40F" w15:done="1"/>
  <w15:commentEx w15:paraId="77D050D0" w15:paraIdParent="27F7B40F" w15:done="1"/>
  <w15:commentEx w15:paraId="75DB84E2" w15:done="1"/>
  <w15:commentEx w15:paraId="1BA632F3" w15:paraIdParent="75DB84E2" w15:done="1"/>
  <w15:commentEx w15:paraId="1457CC30" w15:done="1"/>
  <w15:commentEx w15:paraId="7C615038" w15:paraIdParent="1457CC30" w15:done="1"/>
  <w15:commentEx w15:paraId="31D3E782" w15:done="1"/>
  <w15:commentEx w15:paraId="2FDDC2E8" w15:paraIdParent="31D3E782" w15:done="1"/>
  <w15:commentEx w15:paraId="5319AAD5" w15:done="1"/>
  <w15:commentEx w15:paraId="2F9198B2" w15:paraIdParent="5319AAD5" w15:done="1"/>
  <w15:commentEx w15:paraId="0A2BF0BB" w15:done="1"/>
  <w15:commentEx w15:paraId="506DCC38" w15:paraIdParent="0A2BF0BB" w15:done="1"/>
  <w15:commentEx w15:paraId="723F0155" w15:done="0"/>
  <w15:commentEx w15:paraId="50AA3A08" w15:done="1"/>
  <w15:commentEx w15:paraId="2E80B7EC" w15:paraIdParent="50AA3A08" w15:done="1"/>
  <w15:commentEx w15:paraId="69C95E53" w15:done="1"/>
  <w15:commentEx w15:paraId="204EA293" w15:paraIdParent="69C95E53" w15:done="1"/>
  <w15:commentEx w15:paraId="3628DC6C" w15:done="1"/>
  <w15:commentEx w15:paraId="6F3D99BA" w15:done="1"/>
  <w15:commentEx w15:paraId="68A4E084" w15:paraIdParent="6F3D99BA" w15:done="1"/>
  <w15:commentEx w15:paraId="038CD1E8" w15:done="1"/>
  <w15:commentEx w15:paraId="154635DD" w15:paraIdParent="038CD1E8" w15:done="1"/>
  <w15:commentEx w15:paraId="7CFB5B3C" w15:done="1"/>
  <w15:commentEx w15:paraId="4223B611" w15:paraIdParent="7CFB5B3C" w15:done="1"/>
  <w15:commentEx w15:paraId="23BD6A8B" w15:done="0"/>
  <w15:commentEx w15:paraId="539E74EA" w15:done="1"/>
  <w15:commentEx w15:paraId="248E7A1D" w15:paraIdParent="539E74EA" w15:done="1"/>
  <w15:commentEx w15:paraId="4FF2768E" w15:done="1"/>
  <w15:commentEx w15:paraId="570480B5" w15:paraIdParent="4FF2768E" w15:done="1"/>
  <w15:commentEx w15:paraId="2BA88319" w15:done="0"/>
  <w15:commentEx w15:paraId="1AEA77A1" w15:done="1"/>
  <w15:commentEx w15:paraId="6BEA9C0C" w15:paraIdParent="1AEA77A1" w15:done="1"/>
  <w15:commentEx w15:paraId="175AD652" w15:done="1"/>
  <w15:commentEx w15:paraId="37C34DB9" w15:paraIdParent="175AD652" w15:done="1"/>
  <w15:commentEx w15:paraId="5136506B" w15:done="0"/>
  <w15:commentEx w15:paraId="4204831D" w15:done="1"/>
  <w15:commentEx w15:paraId="69330616" w15:paraIdParent="4204831D" w15:done="1"/>
  <w15:commentEx w15:paraId="7E921C8B" w15:done="0"/>
  <w15:commentEx w15:paraId="69CE855A" w15:paraIdParent="7E921C8B" w15:done="0"/>
  <w15:commentEx w15:paraId="45D17A36" w15:paraIdParent="7E921C8B" w15:done="0"/>
  <w15:commentEx w15:paraId="08551BBD" w15:done="0"/>
  <w15:commentEx w15:paraId="7BD977CF" w15:done="0"/>
  <w15:commentEx w15:paraId="0E36921E" w15:done="0"/>
  <w15:commentEx w15:paraId="5E8962B1" w15:done="0"/>
  <w15:commentEx w15:paraId="0A0E76B8" w15:done="0"/>
  <w15:commentEx w15:paraId="7333E11A" w15:done="1"/>
  <w15:commentEx w15:paraId="01AA795F" w15:paraIdParent="7333E11A" w15:done="1"/>
  <w15:commentEx w15:paraId="21DCBF90" w15:done="1"/>
  <w15:commentEx w15:paraId="594D46AF" w15:paraIdParent="21DCBF90" w15:done="1"/>
  <w15:commentEx w15:paraId="3D4E3FC4" w15:done="0"/>
  <w15:commentEx w15:paraId="67BC97B4" w15:done="1"/>
  <w15:commentEx w15:paraId="405B1968" w15:paraIdParent="67BC97B4" w15:done="1"/>
  <w15:commentEx w15:paraId="78F92263" w15:done="1"/>
  <w15:commentEx w15:paraId="50EAB8B1" w15:paraIdParent="78F92263" w15:done="1"/>
  <w15:commentEx w15:paraId="13A49DD4" w15:done="1"/>
  <w15:commentEx w15:paraId="2394AE16" w15:paraIdParent="13A49DD4" w15:done="1"/>
  <w15:commentEx w15:paraId="4BF1CFF1" w15:done="0"/>
  <w15:commentEx w15:paraId="272B9D25" w15:done="1"/>
  <w15:commentEx w15:paraId="1722498A" w15:paraIdParent="272B9D25" w15:done="1"/>
  <w15:commentEx w15:paraId="124FB4D5" w15:done="1"/>
  <w15:commentEx w15:paraId="68EE0EAE" w15:paraIdParent="124FB4D5" w15:done="1"/>
  <w15:commentEx w15:paraId="60B136EF" w15:done="1"/>
  <w15:commentEx w15:paraId="44E360FB" w15:paraIdParent="60B136EF" w15:done="1"/>
  <w15:commentEx w15:paraId="1B2BEF35" w15:done="1"/>
  <w15:commentEx w15:paraId="58137F9D" w15:done="0"/>
  <w15:commentEx w15:paraId="0AFBA2D7" w15:done="0"/>
  <w15:commentEx w15:paraId="726D846C" w15:done="1"/>
  <w15:commentEx w15:paraId="5A5ECCD2" w15:paraIdParent="726D846C" w15:done="1"/>
  <w15:commentEx w15:paraId="4CC41FC6" w15:paraIdParent="726D846C" w15:done="1"/>
  <w15:commentEx w15:paraId="69E1B235" w15:done="1"/>
  <w15:commentEx w15:paraId="2B131567" w15:paraIdParent="69E1B235" w15:done="1"/>
  <w15:commentEx w15:paraId="12DDC79D" w15:done="1"/>
  <w15:commentEx w15:paraId="340775DE" w15:paraIdParent="12DDC79D" w15:done="1"/>
  <w15:commentEx w15:paraId="23DF0F78" w15:paraIdParent="12DDC79D" w15:done="1"/>
  <w15:commentEx w15:paraId="18A7EE34" w15:done="1"/>
  <w15:commentEx w15:paraId="36080299" w15:paraIdParent="18A7EE34" w15:done="1"/>
  <w15:commentEx w15:paraId="084A48A0" w15:done="1"/>
  <w15:commentEx w15:paraId="3B3BAA13" w15:paraIdParent="084A48A0" w15:done="1"/>
  <w15:commentEx w15:paraId="65944733" w15:done="0"/>
  <w15:commentEx w15:paraId="1C3AD3A5" w15:done="1"/>
  <w15:commentEx w15:paraId="722CD14F" w15:paraIdParent="1C3AD3A5" w15:done="1"/>
  <w15:commentEx w15:paraId="4592F9F5" w15:done="1"/>
  <w15:commentEx w15:paraId="7607712E" w15:paraIdParent="4592F9F5" w15:done="1"/>
  <w15:commentEx w15:paraId="214E1308" w15:done="1"/>
  <w15:commentEx w15:paraId="57FBE9E6" w15:paraIdParent="214E1308" w15:done="1"/>
  <w15:commentEx w15:paraId="3FC27E5F" w15:done="0"/>
  <w15:commentEx w15:paraId="4B94C06C" w15:done="0"/>
  <w15:commentEx w15:paraId="7874573C" w15:done="0"/>
  <w15:commentEx w15:paraId="42BEBDD3" w15:done="0"/>
  <w15:commentEx w15:paraId="7D9ED4B6" w15:done="1"/>
  <w15:commentEx w15:paraId="5E904F55" w15:paraIdParent="7D9ED4B6" w15:done="1"/>
  <w15:commentEx w15:paraId="14ABA6FE" w15:done="1"/>
  <w15:commentEx w15:paraId="458D2BDE" w15:paraIdParent="14ABA6FE" w15:done="1"/>
  <w15:commentEx w15:paraId="36DF591D" w15:done="1"/>
  <w15:commentEx w15:paraId="434B71A6" w15:paraIdParent="36DF591D" w15:done="1"/>
  <w15:commentEx w15:paraId="0C1516C2" w15:done="1"/>
  <w15:commentEx w15:paraId="6DF2A1AA" w15:paraIdParent="0C1516C2" w15:done="1"/>
  <w15:commentEx w15:paraId="69E503DD" w15:done="0"/>
  <w15:commentEx w15:paraId="4698BFDF" w15:done="0"/>
  <w15:commentEx w15:paraId="4EED860A" w15:done="1"/>
  <w15:commentEx w15:paraId="053946EC" w15:paraIdParent="4EED860A" w15:done="1"/>
  <w15:commentEx w15:paraId="0719A28B" w15:done="1"/>
  <w15:commentEx w15:paraId="16FC46CD" w15:paraIdParent="0719A28B" w15:done="1"/>
  <w15:commentEx w15:paraId="36D83B28" w15:paraIdParent="0719A28B" w15:done="1"/>
  <w15:commentEx w15:paraId="167D0A0F" w15:done="0"/>
  <w15:commentEx w15:paraId="5FA93BB5" w15:done="1"/>
  <w15:commentEx w15:paraId="6E0EA513" w15:paraIdParent="5FA93BB5" w15:done="1"/>
  <w15:commentEx w15:paraId="56E4C008" w15:done="1"/>
  <w15:commentEx w15:paraId="2C524649" w15:paraIdParent="56E4C008" w15:done="1"/>
  <w15:commentEx w15:paraId="1C135F2A" w15:paraIdParent="56E4C008" w15:done="1"/>
  <w15:commentEx w15:paraId="4DDC4764" w15:done="1"/>
  <w15:commentEx w15:paraId="2BA18F11" w15:paraIdParent="4DDC4764" w15:done="1"/>
  <w15:commentEx w15:paraId="3CF6DEC8" w15:paraIdParent="4DDC4764" w15:done="1"/>
  <w15:commentEx w15:paraId="138221E7" w15:done="1"/>
  <w15:commentEx w15:paraId="30BC43DA" w15:done="1"/>
  <w15:commentEx w15:paraId="050E7CE5" w15:paraIdParent="30BC43DA" w15:done="1"/>
  <w15:commentEx w15:paraId="38E46ED6" w15:paraIdParent="30BC43DA" w15:done="1"/>
  <w15:commentEx w15:paraId="29FC226E" w15:paraIdParent="30BC43DA" w15:done="1"/>
  <w15:commentEx w15:paraId="23610120" w15:paraIdParent="30BC43DA" w15:done="1"/>
  <w15:commentEx w15:paraId="1EB0BF67" w15:done="0"/>
  <w15:commentEx w15:paraId="33D2744F" w15:done="1"/>
  <w15:commentEx w15:paraId="028C21E4" w15:paraIdParent="33D2744F" w15:done="1"/>
  <w15:commentEx w15:paraId="37583C92" w15:done="0"/>
  <w15:commentEx w15:paraId="708B2584" w15:done="1"/>
  <w15:commentEx w15:paraId="1EB5693D" w15:done="0"/>
  <w15:commentEx w15:paraId="77CACB26" w15:done="1"/>
  <w15:commentEx w15:paraId="3396EE12" w15:paraIdParent="77CACB26" w15:done="1"/>
  <w15:commentEx w15:paraId="2BCF8F43" w15:done="1"/>
  <w15:commentEx w15:paraId="0C62C2E3" w15:paraIdParent="2BCF8F43" w15:done="1"/>
  <w15:commentEx w15:paraId="0605FF68" w15:done="0"/>
  <w15:commentEx w15:paraId="5BAE2AC7" w15:done="1"/>
  <w15:commentEx w15:paraId="1574A138" w15:paraIdParent="5BAE2AC7" w15:done="1"/>
  <w15:commentEx w15:paraId="27B3BE55" w15:done="0"/>
  <w15:commentEx w15:paraId="4710118A" w15:done="1"/>
  <w15:commentEx w15:paraId="165756BE" w15:paraIdParent="4710118A" w15:done="1"/>
  <w15:commentEx w15:paraId="3301FEDA" w15:paraIdParent="4710118A" w15:done="1"/>
  <w15:commentEx w15:paraId="421F744D" w15:done="1"/>
  <w15:commentEx w15:paraId="3C53B418" w15:paraIdParent="421F744D" w15:done="1"/>
  <w15:commentEx w15:paraId="3F11BD44" w15:done="1"/>
  <w15:commentEx w15:paraId="51501D14" w15:paraIdParent="3F11BD44" w15:done="1"/>
  <w15:commentEx w15:paraId="63C691CF" w15:done="0"/>
  <w15:commentEx w15:paraId="014E9F1B" w15:done="1"/>
  <w15:commentEx w15:paraId="4791AC62" w15:paraIdParent="014E9F1B" w15:done="1"/>
  <w15:commentEx w15:paraId="31863EEE" w15:done="0"/>
  <w15:commentEx w15:paraId="34674393" w15:done="1"/>
  <w15:commentEx w15:paraId="3C760D37" w15:paraIdParent="34674393" w15:done="1"/>
  <w15:commentEx w15:paraId="69A56F3C" w15:done="1"/>
  <w15:commentEx w15:paraId="02FFE2EE" w15:paraIdParent="69A56F3C" w15:done="1"/>
  <w15:commentEx w15:paraId="76778760" w15:done="1"/>
  <w15:commentEx w15:paraId="276788A0" w15:paraIdParent="76778760" w15:done="1"/>
  <w15:commentEx w15:paraId="56744060" w15:done="1"/>
  <w15:commentEx w15:paraId="3B30343F" w15:paraIdParent="56744060" w15:done="1"/>
  <w15:commentEx w15:paraId="36B57C2B" w15:done="1"/>
  <w15:commentEx w15:paraId="4AF109D2" w15:paraIdParent="36B57C2B" w15:done="1"/>
  <w15:commentEx w15:paraId="743A9729" w15:done="1"/>
  <w15:commentEx w15:paraId="53A2083E" w15:done="1"/>
  <w15:commentEx w15:paraId="427B5C05" w15:paraIdParent="53A2083E" w15:done="1"/>
  <w15:commentEx w15:paraId="67BC534A" w15:done="1"/>
  <w15:commentEx w15:paraId="48CA0949" w15:paraIdParent="67BC534A" w15:done="1"/>
  <w15:commentEx w15:paraId="7118D0E4" w15:done="1"/>
  <w15:commentEx w15:paraId="6D8B1F62" w15:paraIdParent="7118D0E4" w15:done="1"/>
  <w15:commentEx w15:paraId="44B9E017" w15:done="0"/>
  <w15:commentEx w15:paraId="0E82B259" w15:done="1"/>
  <w15:commentEx w15:paraId="7532F042" w15:paraIdParent="0E82B259" w15:done="1"/>
  <w15:commentEx w15:paraId="50480586" w15:done="0"/>
  <w15:commentEx w15:paraId="7E59C150" w15:done="1"/>
  <w15:commentEx w15:paraId="5BDF4CD3" w15:paraIdParent="7E59C150" w15:done="1"/>
  <w15:commentEx w15:paraId="3671DA78" w15:done="0"/>
  <w15:commentEx w15:paraId="14808E74" w15:done="1"/>
  <w15:commentEx w15:paraId="09D2C646" w15:paraIdParent="14808E74" w15:done="1"/>
  <w15:commentEx w15:paraId="25F5175B" w15:done="0"/>
  <w15:commentEx w15:paraId="681C5C87" w15:done="0"/>
  <w15:commentEx w15:paraId="06EB4DEA" w15:done="1"/>
  <w15:commentEx w15:paraId="6CF680B7" w15:paraIdParent="06EB4DEA" w15:done="1"/>
  <w15:commentEx w15:paraId="34DB3EAA" w15:done="0"/>
  <w15:commentEx w15:paraId="5FBD5987" w15:done="1"/>
  <w15:commentEx w15:paraId="11B0EF66" w15:paraIdParent="5FBD5987" w15:done="1"/>
  <w15:commentEx w15:paraId="6E56F51A" w15:done="1"/>
  <w15:commentEx w15:paraId="52B0D187" w15:paraIdParent="6E56F51A" w15:done="1"/>
  <w15:commentEx w15:paraId="08BC951E" w15:done="0"/>
  <w15:commentEx w15:paraId="7D237435" w15:done="0"/>
  <w15:commentEx w15:paraId="122F63B9" w15:done="0"/>
  <w15:commentEx w15:paraId="2207BD03" w15:done="1"/>
  <w15:commentEx w15:paraId="563C468B" w15:paraIdParent="2207BD03" w15:done="1"/>
  <w15:commentEx w15:paraId="678580BA" w15:done="1"/>
  <w15:commentEx w15:paraId="7441D1AE" w15:paraIdParent="678580BA" w15:done="1"/>
  <w15:commentEx w15:paraId="5A35394E" w15:done="1"/>
  <w15:commentEx w15:paraId="30DB3BBF" w15:paraIdParent="5A35394E" w15:done="1"/>
  <w15:commentEx w15:paraId="5447FA21" w15:done="1"/>
  <w15:commentEx w15:paraId="357D6F71" w15:done="0"/>
  <w15:commentEx w15:paraId="570826DA" w15:done="1"/>
  <w15:commentEx w15:paraId="02E9B117" w15:paraIdParent="570826DA" w15:done="1"/>
  <w15:commentEx w15:paraId="307A38D7" w15:done="1"/>
  <w15:commentEx w15:paraId="69628F77" w15:paraIdParent="307A38D7" w15:done="1"/>
  <w15:commentEx w15:paraId="513680F6" w15:done="1"/>
  <w15:commentEx w15:paraId="12499C63" w15:paraIdParent="513680F6" w15:done="1"/>
  <w15:commentEx w15:paraId="2BF5B6BF" w15:done="1"/>
  <w15:commentEx w15:paraId="72F8B0EB" w15:paraIdParent="2BF5B6BF" w15:done="1"/>
  <w15:commentEx w15:paraId="338A2FDE" w15:done="0"/>
  <w15:commentEx w15:paraId="12FFC3EF" w15:done="1"/>
  <w15:commentEx w15:paraId="0AD7AD4E" w15:paraIdParent="12FFC3EF" w15:done="1"/>
  <w15:commentEx w15:paraId="04AF997F" w15:done="0"/>
  <w15:commentEx w15:paraId="131FDD1D" w15:done="0"/>
  <w15:commentEx w15:paraId="27886565" w15:done="1"/>
  <w15:commentEx w15:paraId="3DA64951" w15:paraIdParent="27886565" w15:done="1"/>
  <w15:commentEx w15:paraId="05961B80" w15:done="0"/>
  <w15:commentEx w15:paraId="694ECE71" w15:done="1"/>
  <w15:commentEx w15:paraId="3E41DA57" w15:paraIdParent="694ECE71" w15:done="1"/>
  <w15:commentEx w15:paraId="56BF8B05" w15:done="0"/>
  <w15:commentEx w15:paraId="6204E7F5" w15:done="0"/>
  <w15:commentEx w15:paraId="18822C8D" w15:done="0"/>
  <w15:commentEx w15:paraId="50A035A0" w15:done="1"/>
  <w15:commentEx w15:paraId="3B2C488A" w15:paraIdParent="50A035A0" w15:done="1"/>
  <w15:commentEx w15:paraId="459A0664" w15:done="1"/>
  <w15:commentEx w15:paraId="7DEBDD32" w15:paraIdParent="459A0664" w15:done="1"/>
  <w15:commentEx w15:paraId="5DA64610" w15:done="1"/>
  <w15:commentEx w15:paraId="66C225A7" w15:paraIdParent="5DA64610" w15:done="1"/>
  <w15:commentEx w15:paraId="3538A6A6" w15:done="1"/>
  <w15:commentEx w15:paraId="2C09673A" w15:paraIdParent="3538A6A6" w15:done="1"/>
  <w15:commentEx w15:paraId="73F6607F" w15:done="1"/>
  <w15:commentEx w15:paraId="7A90A800" w15:paraIdParent="73F6607F" w15:done="1"/>
  <w15:commentEx w15:paraId="5F0AE94B" w15:done="1"/>
  <w15:commentEx w15:paraId="62B99C99" w15:paraIdParent="5F0AE94B" w15:done="1"/>
  <w15:commentEx w15:paraId="5F99F6D7" w15:done="1"/>
  <w15:commentEx w15:paraId="3ACE102C" w15:paraIdParent="5F99F6D7" w15:done="1"/>
  <w15:commentEx w15:paraId="29CD0480" w15:done="0"/>
  <w15:commentEx w15:paraId="4D195BA4" w15:done="1"/>
  <w15:commentEx w15:paraId="0F75C8E2" w15:paraIdParent="4D195BA4" w15:done="1"/>
  <w15:commentEx w15:paraId="26490D7B" w15:done="1"/>
  <w15:commentEx w15:paraId="5B96EDBD" w15:paraIdParent="26490D7B" w15:done="1"/>
  <w15:commentEx w15:paraId="482B657E" w15:done="1"/>
  <w15:commentEx w15:paraId="386C2DEE" w15:paraIdParent="482B657E" w15:done="1"/>
  <w15:commentEx w15:paraId="7DBC81FB" w15:done="1"/>
  <w15:commentEx w15:paraId="2359B5BD" w15:paraIdParent="7DBC81FB" w15:done="1"/>
  <w15:commentEx w15:paraId="7371A9AB" w15:done="1"/>
  <w15:commentEx w15:paraId="04124419" w15:paraIdParent="7371A9AB" w15:done="1"/>
  <w15:commentEx w15:paraId="5E838BEE" w15:done="1"/>
  <w15:commentEx w15:paraId="2DB1DF84" w15:paraIdParent="5E838BEE" w15:done="1"/>
  <w15:commentEx w15:paraId="58171DB2" w15:done="1"/>
  <w15:commentEx w15:paraId="2118EC63" w15:paraIdParent="58171DB2" w15:done="1"/>
  <w15:commentEx w15:paraId="2A0678B6" w15:done="1"/>
  <w15:commentEx w15:paraId="396619F2" w15:paraIdParent="2A0678B6" w15:done="1"/>
  <w15:commentEx w15:paraId="0D420ED3" w15:done="0"/>
  <w15:commentEx w15:paraId="1F35C832" w15:done="0"/>
  <w15:commentEx w15:paraId="62C06521" w15:done="0"/>
  <w15:commentEx w15:paraId="7882202F" w15:done="0"/>
  <w15:commentEx w15:paraId="0EE7E06C" w15:done="1"/>
  <w15:commentEx w15:paraId="5A1986DA" w15:paraIdParent="0EE7E06C" w15:done="1"/>
  <w15:commentEx w15:paraId="1E29E986" w15:done="1"/>
  <w15:commentEx w15:paraId="3C3EBB17" w15:paraIdParent="1E29E9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CE2CF8" w16cex:dateUtc="2025-01-09T09:18:00Z"/>
  <w16cex:commentExtensible w16cex:durableId="06E3C54D" w16cex:dateUtc="2025-01-15T09:07:00Z"/>
  <w16cex:commentExtensible w16cex:durableId="2A3F8C17" w16cex:dateUtc="2024-07-15T10:52:00Z"/>
  <w16cex:commentExtensible w16cex:durableId="2A43C312" w16cex:dateUtc="2024-07-18T15:35:00Z"/>
  <w16cex:commentExtensible w16cex:durableId="2A3F8B5D" w16cex:dateUtc="2024-07-15T10:49:00Z"/>
  <w16cex:commentExtensible w16cex:durableId="2A4DF6BC" w16cex:dateUtc="2024-07-26T09:15:00Z"/>
  <w16cex:commentExtensible w16cex:durableId="2A44F3F8" w16cex:dateUtc="2024-07-19T13:17:00Z"/>
  <w16cex:commentExtensible w16cex:durableId="2A44F43B" w16cex:dateUtc="2024-07-19T13:18:00Z"/>
  <w16cex:commentExtensible w16cex:durableId="648A350E" w16cex:dateUtc="2025-01-09T09:22:00Z"/>
  <w16cex:commentExtensible w16cex:durableId="2A5F1AC8" w16cex:dateUtc="2024-07-15T10:53:00Z"/>
  <w16cex:commentExtensible w16cex:durableId="2A5F1B35" w16cex:dateUtc="2024-08-08T09:23:00Z"/>
  <w16cex:commentExtensible w16cex:durableId="5B6721B7" w16cex:dateUtc="2025-01-09T09:26:00Z"/>
  <w16cex:commentExtensible w16cex:durableId="2A3F8BCD" w16cex:dateUtc="2024-07-15T10:51:00Z"/>
  <w16cex:commentExtensible w16cex:durableId="2A3F8BDC" w16cex:dateUtc="2024-07-15T10:51:00Z"/>
  <w16cex:commentExtensible w16cex:durableId="2A44FA39" w16cex:dateUtc="2024-07-19T13:44:00Z"/>
  <w16cex:commentExtensible w16cex:durableId="354898AD" w16cex:dateUtc="2025-01-09T09:31:00Z"/>
  <w16cex:commentExtensible w16cex:durableId="1163B219" w16cex:dateUtc="2025-01-09T09:33:00Z"/>
  <w16cex:commentExtensible w16cex:durableId="33162561" w16cex:dateUtc="2025-01-09T09:35:00Z"/>
  <w16cex:commentExtensible w16cex:durableId="7DCE91C7" w16cex:dateUtc="2025-01-09T09:35:00Z"/>
  <w16cex:commentExtensible w16cex:durableId="1B15804B" w16cex:dateUtc="2025-01-09T09:38:00Z"/>
  <w16cex:commentExtensible w16cex:durableId="79A3FF08" w16cex:dateUtc="2025-01-09T09:40:00Z"/>
  <w16cex:commentExtensible w16cex:durableId="4FBD4783" w16cex:dateUtc="2025-01-09T09:42:00Z"/>
  <w16cex:commentExtensible w16cex:durableId="5689B6B6" w16cex:dateUtc="2025-01-09T09:42:00Z"/>
  <w16cex:commentExtensible w16cex:durableId="2A3F8C74" w16cex:dateUtc="2024-07-15T10:54:00Z"/>
  <w16cex:commentExtensible w16cex:durableId="2A44FB6C" w16cex:dateUtc="2024-07-19T13:49:00Z"/>
  <w16cex:commentExtensible w16cex:durableId="2A3F8C9D" w16cex:dateUtc="2024-07-15T10:55:00Z"/>
  <w16cex:commentExtensible w16cex:durableId="2A4DF7F2" w16cex:dateUtc="2024-07-26T09:18:00Z"/>
  <w16cex:commentExtensible w16cex:durableId="2A3F8CCC" w16cex:dateUtc="2024-07-15T10:55:00Z"/>
  <w16cex:commentExtensible w16cex:durableId="2A44FDD7" w16cex:dateUtc="2024-07-19T13:59:00Z"/>
  <w16cex:commentExtensible w16cex:durableId="202CE947" w16cex:dateUtc="2025-01-09T10:27:00Z"/>
  <w16cex:commentExtensible w16cex:durableId="7C3674A2" w16cex:dateUtc="2025-01-09T10:29:00Z"/>
  <w16cex:commentExtensible w16cex:durableId="58C7FF27" w16cex:dateUtc="2025-01-09T10:30:00Z"/>
  <w16cex:commentExtensible w16cex:durableId="2A3F8D53" w16cex:dateUtc="2024-07-15T10:58:00Z"/>
  <w16cex:commentExtensible w16cex:durableId="2A45010B" w16cex:dateUtc="2024-07-19T14:13:00Z"/>
  <w16cex:commentExtensible w16cex:durableId="43A0B810" w16cex:dateUtc="2025-01-09T10:31:00Z"/>
  <w16cex:commentExtensible w16cex:durableId="6598F07C" w16cex:dateUtc="2025-01-09T10:34:00Z"/>
  <w16cex:commentExtensible w16cex:durableId="07264058" w16cex:dateUtc="2025-01-09T10:35:00Z"/>
  <w16cex:commentExtensible w16cex:durableId="2A3F8DC9" w16cex:dateUtc="2024-07-15T11:00:00Z"/>
  <w16cex:commentExtensible w16cex:durableId="2A4DFB6A" w16cex:dateUtc="2024-07-26T09:39:00Z"/>
  <w16cex:commentExtensible w16cex:durableId="1931B432" w16cex:dateUtc="2025-01-09T10:39:00Z"/>
  <w16cex:commentExtensible w16cex:durableId="3743692E" w16cex:dateUtc="2025-01-09T10:38:00Z"/>
  <w16cex:commentExtensible w16cex:durableId="2A3F8DF5" w16cex:dateUtc="2024-07-15T11:00:00Z"/>
  <w16cex:commentExtensible w16cex:durableId="2A3F8E14" w16cex:dateUtc="2024-07-15T11:01:00Z"/>
  <w16cex:commentExtensible w16cex:durableId="2A450BA3" w16cex:dateUtc="2024-07-19T14:58:00Z"/>
  <w16cex:commentExtensible w16cex:durableId="2AAE6A3A" w16cex:dateUtc="2024-10-07T13:10:00Z"/>
  <w16cex:commentExtensible w16cex:durableId="2AB3964B" w16cex:dateUtc="2024-10-11T11:04:00Z"/>
  <w16cex:commentExtensible w16cex:durableId="2A3F8E38" w16cex:dateUtc="2024-07-15T11:02:00Z"/>
  <w16cex:commentExtensible w16cex:durableId="2A479BF6" w16cex:dateUtc="2024-07-21T13:38:00Z"/>
  <w16cex:commentExtensible w16cex:durableId="091CE13D" w16cex:dateUtc="2025-01-09T10:40:00Z"/>
  <w16cex:commentExtensible w16cex:durableId="00125490" w16cex:dateUtc="2025-01-09T10:42:00Z"/>
  <w16cex:commentExtensible w16cex:durableId="2A3F8E54" w16cex:dateUtc="2024-07-15T11:02:00Z"/>
  <w16cex:commentExtensible w16cex:durableId="2A4DFE06" w16cex:dateUtc="2024-07-26T09:50:00Z"/>
  <w16cex:commentExtensible w16cex:durableId="2A3F8E81" w16cex:dateUtc="2024-07-15T11:03:00Z"/>
  <w16cex:commentExtensible w16cex:durableId="2A4CED6B" w16cex:dateUtc="2024-07-25T14:27:00Z"/>
  <w16cex:commentExtensible w16cex:durableId="2A3F8EBB" w16cex:dateUtc="2024-07-15T11:04:00Z"/>
  <w16cex:commentExtensible w16cex:durableId="2A4CED7C" w16cex:dateUtc="2024-07-25T14:27:00Z"/>
  <w16cex:commentExtensible w16cex:durableId="2A3F8ED1" w16cex:dateUtc="2024-07-15T11:04:00Z"/>
  <w16cex:commentExtensible w16cex:durableId="2A4CEDA7" w16cex:dateUtc="2024-07-25T14:28:00Z"/>
  <w16cex:commentExtensible w16cex:durableId="2A3F922F" w16cex:dateUtc="2024-07-15T11:18:00Z"/>
  <w16cex:commentExtensible w16cex:durableId="2A479C58" w16cex:dateUtc="2024-07-21T13:40:00Z"/>
  <w16cex:commentExtensible w16cex:durableId="48E1094F" w16cex:dateUtc="2025-01-09T10:42:00Z"/>
  <w16cex:commentExtensible w16cex:durableId="2A3F924F" w16cex:dateUtc="2024-07-15T11:19:00Z"/>
  <w16cex:commentExtensible w16cex:durableId="2A4DFEB4" w16cex:dateUtc="2024-07-26T09:53:00Z"/>
  <w16cex:commentExtensible w16cex:durableId="2216088D" w16cex:dateUtc="2025-01-09T10:45:00Z"/>
  <w16cex:commentExtensible w16cex:durableId="193A91DF" w16cex:dateUtc="2025-01-09T10:46:00Z"/>
  <w16cex:commentExtensible w16cex:durableId="2AAE6A63" w16cex:dateUtc="2024-10-07T13:10:00Z"/>
  <w16cex:commentExtensible w16cex:durableId="2AB398C4" w16cex:dateUtc="2024-10-11T11:13:00Z"/>
  <w16cex:commentExtensible w16cex:durableId="7020C58A" w16cex:dateUtc="2025-01-09T10:46:00Z"/>
  <w16cex:commentExtensible w16cex:durableId="2A3F9324" w16cex:dateUtc="2024-07-15T11:23:00Z"/>
  <w16cex:commentExtensible w16cex:durableId="2A4DFF12" w16cex:dateUtc="2024-07-26T09:55:00Z"/>
  <w16cex:commentExtensible w16cex:durableId="39E20895" w16cex:dateUtc="2025-01-09T10:47:00Z"/>
  <w16cex:commentExtensible w16cex:durableId="173BB81F" w16cex:dateUtc="2025-01-09T10:50:00Z"/>
  <w16cex:commentExtensible w16cex:durableId="1954D199" w16cex:dateUtc="2025-01-09T10:49:00Z"/>
  <w16cex:commentExtensible w16cex:durableId="2647A56D" w16cex:dateUtc="2025-01-09T10:50:00Z"/>
  <w16cex:commentExtensible w16cex:durableId="3DB4DB22" w16cex:dateUtc="2025-01-09T10:51:00Z"/>
  <w16cex:commentExtensible w16cex:durableId="2A3F9339" w16cex:dateUtc="2024-07-15T11:23:00Z"/>
  <w16cex:commentExtensible w16cex:durableId="2A4DFF3D" w16cex:dateUtc="2024-07-26T09:55:00Z"/>
  <w16cex:commentExtensible w16cex:durableId="484D2901" w16cex:dateUtc="2025-01-09T10:55:00Z"/>
  <w16cex:commentExtensible w16cex:durableId="2A3F9993" w16cex:dateUtc="2024-07-15T11:50:00Z"/>
  <w16cex:commentExtensible w16cex:durableId="2A479D19" w16cex:dateUtc="2024-07-21T13:43:00Z"/>
  <w16cex:commentExtensible w16cex:durableId="2A3F99BB" w16cex:dateUtc="2024-07-15T11:51:00Z"/>
  <w16cex:commentExtensible w16cex:durableId="2A479EA1" w16cex:dateUtc="2024-07-21T13:50:00Z"/>
  <w16cex:commentExtensible w16cex:durableId="2A3F99E5" w16cex:dateUtc="2024-07-15T11:51:00Z"/>
  <w16cex:commentExtensible w16cex:durableId="2A4DFFC0" w16cex:dateUtc="2024-07-26T09:58:00Z"/>
  <w16cex:commentExtensible w16cex:durableId="2A3F9A09" w16cex:dateUtc="2024-07-15T11:52:00Z"/>
  <w16cex:commentExtensible w16cex:durableId="2A479ED9" w16cex:dateUtc="2024-07-21T13:51:00Z"/>
  <w16cex:commentExtensible w16cex:durableId="3C28797D" w16cex:dateUtc="2025-01-09T10:56:00Z"/>
  <w16cex:commentExtensible w16cex:durableId="2A3F9A33" w16cex:dateUtc="2024-07-15T11:53:00Z"/>
  <w16cex:commentExtensible w16cex:durableId="2A479F10" w16cex:dateUtc="2024-07-21T13:52:00Z"/>
  <w16cex:commentExtensible w16cex:durableId="77281C59" w16cex:dateUtc="2025-01-09T10:57:00Z"/>
  <w16cex:commentExtensible w16cex:durableId="76093C4D" w16cex:dateUtc="2025-01-09T10:58:00Z"/>
  <w16cex:commentExtensible w16cex:durableId="091B828C" w16cex:dateUtc="2025-01-09T10:58:00Z"/>
  <w16cex:commentExtensible w16cex:durableId="6CEE8C1F" w16cex:dateUtc="2025-01-09T10:59:00Z"/>
  <w16cex:commentExtensible w16cex:durableId="043A7151" w16cex:dateUtc="2025-01-09T10:59:00Z"/>
  <w16cex:commentExtensible w16cex:durableId="2A3F9A5C" w16cex:dateUtc="2024-07-15T11:53:00Z"/>
  <w16cex:commentExtensible w16cex:durableId="2A49FBA7" w16cex:dateUtc="2024-07-23T08:51:00Z"/>
  <w16cex:commentExtensible w16cex:durableId="2A3F9B90" w16cex:dateUtc="2024-07-15T11:58:00Z"/>
  <w16cex:commentExtensible w16cex:durableId="2A47A42F" w16cex:dateUtc="2024-07-21T14:13:00Z"/>
  <w16cex:commentExtensible w16cex:durableId="4A2FB16C" w16cex:dateUtc="2025-01-09T11:02:00Z"/>
  <w16cex:commentExtensible w16cex:durableId="055885A5" w16cex:dateUtc="2025-01-09T11:03:00Z"/>
  <w16cex:commentExtensible w16cex:durableId="2A5E12DC" w16cex:dateUtc="2024-08-07T14:35:00Z"/>
  <w16cex:commentExtensible w16cex:durableId="2A3F9BC2" w16cex:dateUtc="2024-07-15T11:59:00Z"/>
  <w16cex:commentExtensible w16cex:durableId="2A47A45C" w16cex:dateUtc="2024-07-21T14:14:00Z"/>
  <w16cex:commentExtensible w16cex:durableId="2A3F9C19" w16cex:dateUtc="2024-07-15T12:01:00Z"/>
  <w16cex:commentExtensible w16cex:durableId="2A3F9C36" w16cex:dateUtc="2024-07-15T12:01:00Z"/>
  <w16cex:commentExtensible w16cex:durableId="2A47A7B6" w16cex:dateUtc="2024-07-21T14:28:00Z"/>
  <w16cex:commentExtensible w16cex:durableId="2A3F9C58" w16cex:dateUtc="2024-07-15T12:02:00Z"/>
  <w16cex:commentExtensible w16cex:durableId="2A47A8DD" w16cex:dateUtc="2024-07-21T14:33:00Z"/>
  <w16cex:commentExtensible w16cex:durableId="2A3F9CB2" w16cex:dateUtc="2024-07-15T12:03:00Z"/>
  <w16cex:commentExtensible w16cex:durableId="2A3F9C87" w16cex:dateUtc="2024-07-15T12:03:00Z"/>
  <w16cex:commentExtensible w16cex:durableId="2A47AC32" w16cex:dateUtc="2024-07-21T14:48:00Z"/>
  <w16cex:commentExtensible w16cex:durableId="4725BBA6" w16cex:dateUtc="2025-01-09T11:08:00Z"/>
  <w16cex:commentExtensible w16cex:durableId="2A3F9CE1" w16cex:dateUtc="2024-07-15T12:04:00Z"/>
  <w16cex:commentExtensible w16cex:durableId="2A47AC57" w16cex:dateUtc="2024-07-21T14:48:00Z"/>
  <w16cex:commentExtensible w16cex:durableId="2A3F9D21" w16cex:dateUtc="2024-07-15T12:05:00Z"/>
  <w16cex:commentExtensible w16cex:durableId="2A47ACE4" w16cex:dateUtc="2024-07-21T14:51:00Z"/>
  <w16cex:commentExtensible w16cex:durableId="4738879A" w16cex:dateUtc="2025-01-09T11:58:00Z"/>
  <w16cex:commentExtensible w16cex:durableId="5C9FD990" w16cex:dateUtc="2025-01-09T11:12:00Z"/>
  <w16cex:commentExtensible w16cex:durableId="2A3F9D45" w16cex:dateUtc="2024-07-15T12:06:00Z"/>
  <w16cex:commentExtensible w16cex:durableId="645AC5A8" w16cex:dateUtc="2025-01-09T11:16:00Z"/>
  <w16cex:commentExtensible w16cex:durableId="2A3F9D68" w16cex:dateUtc="2024-07-15T12:06:00Z"/>
  <w16cex:commentExtensible w16cex:durableId="2A3F9D92" w16cex:dateUtc="2024-07-15T12:07:00Z"/>
  <w16cex:commentExtensible w16cex:durableId="2A47AD6D" w16cex:dateUtc="2024-07-21T14:53:00Z"/>
  <w16cex:commentExtensible w16cex:durableId="3AF71EA0" w16cex:dateUtc="2025-01-09T11:16:00Z"/>
  <w16cex:commentExtensible w16cex:durableId="74B1287F" w16cex:dateUtc="2025-01-09T11:17:00Z"/>
  <w16cex:commentExtensible w16cex:durableId="64B0B1E1" w16cex:dateUtc="2025-01-09T11:28:00Z"/>
  <w16cex:commentExtensible w16cex:durableId="2A3F9DBB" w16cex:dateUtc="2024-07-15T12:08:00Z"/>
  <w16cex:commentExtensible w16cex:durableId="2A47AE95" w16cex:dateUtc="2024-07-21T14:58:00Z"/>
  <w16cex:commentExtensible w16cex:durableId="2A3F9DE3" w16cex:dateUtc="2024-07-15T12:08:00Z"/>
  <w16cex:commentExtensible w16cex:durableId="2A47AEB5" w16cex:dateUtc="2024-07-21T14:58:00Z"/>
  <w16cex:commentExtensible w16cex:durableId="5F6B3B04" w16cex:dateUtc="2025-01-09T11:28:00Z"/>
  <w16cex:commentExtensible w16cex:durableId="2A3F9F42" w16cex:dateUtc="2024-07-15T12:14:00Z"/>
  <w16cex:commentExtensible w16cex:durableId="2A47AF15" w16cex:dateUtc="2024-07-21T15:00:00Z"/>
  <w16cex:commentExtensible w16cex:durableId="3B440A83" w16cex:dateUtc="2025-01-09T11:29:00Z"/>
  <w16cex:commentExtensible w16cex:durableId="4F19D0F0" w16cex:dateUtc="2025-01-09T11:30:00Z"/>
  <w16cex:commentExtensible w16cex:durableId="2A3FA192" w16cex:dateUtc="2024-07-15T12:24:00Z"/>
  <w16cex:commentExtensible w16cex:durableId="2A54878D" w16cex:dateUtc="2024-07-31T08:49:00Z"/>
  <w16cex:commentExtensible w16cex:durableId="2A3FA5A8" w16cex:dateUtc="2024-07-15T12:42:00Z"/>
  <w16cex:commentExtensible w16cex:durableId="2A549BA7" w16cex:dateUtc="2024-07-31T10:16:00Z"/>
  <w16cex:commentExtensible w16cex:durableId="2A5F3D74" w16cex:dateUtc="2024-08-08T11:49:00Z"/>
  <w16cex:commentExtensible w16cex:durableId="2A3FA5C5" w16cex:dateUtc="2024-07-15T12:42:00Z"/>
  <w16cex:commentExtensible w16cex:durableId="2A49FEFE" w16cex:dateUtc="2024-07-23T09:05:00Z"/>
  <w16cex:commentExtensible w16cex:durableId="2A3FA5E9" w16cex:dateUtc="2024-07-15T12:43:00Z"/>
  <w16cex:commentExtensible w16cex:durableId="446BB148" w16cex:dateUtc="2025-01-09T12:19:00Z"/>
  <w16cex:commentExtensible w16cex:durableId="1C31055E" w16cex:dateUtc="2025-01-09T11:39:00Z"/>
  <w16cex:commentExtensible w16cex:durableId="14D4E265" w16cex:dateUtc="2025-01-09T11:38:00Z"/>
  <w16cex:commentExtensible w16cex:durableId="2A3FA607" w16cex:dateUtc="2024-07-15T12:43:00Z"/>
  <w16cex:commentExtensible w16cex:durableId="2A4A0450" w16cex:dateUtc="2024-07-23T09:27:00Z"/>
  <w16cex:commentExtensible w16cex:durableId="04BDF790" w16cex:dateUtc="2025-01-09T11:40:00Z"/>
  <w16cex:commentExtensible w16cex:durableId="2A3FA622" w16cex:dateUtc="2024-07-15T12:44:00Z"/>
  <w16cex:commentExtensible w16cex:durableId="2A4A0461" w16cex:dateUtc="2024-07-23T09:28:00Z"/>
  <w16cex:commentExtensible w16cex:durableId="701354ED" w16cex:dateUtc="2025-01-09T11:42:00Z"/>
  <w16cex:commentExtensible w16cex:durableId="2A3FA646" w16cex:dateUtc="2024-07-15T12:44:00Z"/>
  <w16cex:commentExtensible w16cex:durableId="2A4A05DF" w16cex:dateUtc="2024-07-23T09:35:00Z"/>
  <w16cex:commentExtensible w16cex:durableId="337E6335" w16cex:dateUtc="2025-01-09T11:43:00Z"/>
  <w16cex:commentExtensible w16cex:durableId="2A3FA660" w16cex:dateUtc="2024-07-15T12:45:00Z"/>
  <w16cex:commentExtensible w16cex:durableId="2A4A0451" w16cex:dateUtc="2024-07-23T09:28:00Z"/>
  <w16cex:commentExtensible w16cex:durableId="2EC62E52" w16cex:dateUtc="2025-01-09T11:44:00Z"/>
  <w16cex:commentExtensible w16cex:durableId="2A3FA88F" w16cex:dateUtc="2024-07-15T12:54:00Z"/>
  <w16cex:commentExtensible w16cex:durableId="2A4A069E" w16cex:dateUtc="2024-07-23T09:38:00Z"/>
  <w16cex:commentExtensible w16cex:durableId="6C2450D8" w16cex:dateUtc="2025-01-09T11:46:00Z"/>
  <w16cex:commentExtensible w16cex:durableId="1DA08904" w16cex:dateUtc="2025-01-09T11:45:00Z"/>
  <w16cex:commentExtensible w16cex:durableId="2A3FA8B0" w16cex:dateUtc="2024-07-15T12:54:00Z"/>
  <w16cex:commentExtensible w16cex:durableId="2A4A0495" w16cex:dateUtc="2024-07-23T09:29:00Z"/>
  <w16cex:commentExtensible w16cex:durableId="2A3FA8D4" w16cex:dateUtc="2024-07-15T12:55:00Z"/>
  <w16cex:commentExtensible w16cex:durableId="2A4A0002" w16cex:dateUtc="2024-07-23T09:10:00Z"/>
  <w16cex:commentExtensible w16cex:durableId="3398AA6C" w16cex:dateUtc="2025-01-09T11:47:00Z"/>
  <w16cex:commentExtensible w16cex:durableId="2A3FA8F8" w16cex:dateUtc="2024-07-15T12:56:00Z"/>
  <w16cex:commentExtensible w16cex:durableId="2A47B3F5" w16cex:dateUtc="2024-07-21T15:21:00Z"/>
  <w16cex:commentExtensible w16cex:durableId="2A3FA929" w16cex:dateUtc="2024-07-15T12:56:00Z"/>
  <w16cex:commentExtensible w16cex:durableId="2A47B7E2" w16cex:dateUtc="2024-07-21T15:37:00Z"/>
  <w16cex:commentExtensible w16cex:durableId="593D5DAA" w16cex:dateUtc="2025-01-09T11:48:00Z"/>
  <w16cex:commentExtensible w16cex:durableId="2A5F335E" w16cex:dateUtc="2024-07-15T12:57:00Z"/>
  <w16cex:commentExtensible w16cex:durableId="2A5F335D" w16cex:dateUtc="2024-08-07T15:20:00Z"/>
  <w16cex:commentExtensible w16cex:durableId="4211E819" w16cex:dateUtc="2025-01-09T11:57:00Z"/>
  <w16cex:commentExtensible w16cex:durableId="33CE83CA" w16cex:dateUtc="2025-01-09T11:55:00Z"/>
  <w16cex:commentExtensible w16cex:durableId="544344F8" w16cex:dateUtc="2025-01-09T11:55:00Z"/>
  <w16cex:commentExtensible w16cex:durableId="2A3FA989" w16cex:dateUtc="2024-07-15T12:58:00Z"/>
  <w16cex:commentExtensible w16cex:durableId="2A47B81C" w16cex:dateUtc="2024-07-21T15:38:00Z"/>
  <w16cex:commentExtensible w16cex:durableId="37C2D643" w16cex:dateUtc="2025-01-09T12:16:00Z"/>
  <w16cex:commentExtensible w16cex:durableId="2A3FA9FC" w16cex:dateUtc="2024-07-15T13:00:00Z"/>
  <w16cex:commentExtensible w16cex:durableId="2A47BBAC" w16cex:dateUtc="2024-07-21T15:54:00Z"/>
  <w16cex:commentExtensible w16cex:durableId="2A3FAA92" w16cex:dateUtc="2024-07-15T13:02:00Z"/>
  <w16cex:commentExtensible w16cex:durableId="2A4A0057" w16cex:dateUtc="2024-07-23T09:11:00Z"/>
  <w16cex:commentExtensible w16cex:durableId="2A3FAABD" w16cex:dateUtc="2024-07-15T13:03:00Z"/>
  <w16cex:commentExtensible w16cex:durableId="2A4A006B" w16cex:dateUtc="2024-07-23T09:11:00Z"/>
  <w16cex:commentExtensible w16cex:durableId="2A3FAAD8" w16cex:dateUtc="2024-07-15T13:04:00Z"/>
  <w16cex:commentExtensible w16cex:durableId="2A4A0152" w16cex:dateUtc="2024-07-23T09:15:00Z"/>
  <w16cex:commentExtensible w16cex:durableId="2A3FAC37" w16cex:dateUtc="2024-07-15T13:09:00Z"/>
  <w16cex:commentExtensible w16cex:durableId="2A5E2049" w16cex:dateUtc="2024-08-07T15:33:00Z"/>
  <w16cex:commentExtensible w16cex:durableId="2A3FAC53" w16cex:dateUtc="2024-07-15T13:10:00Z"/>
  <w16cex:commentExtensible w16cex:durableId="2A4A078D" w16cex:dateUtc="2024-07-23T09:42:00Z"/>
  <w16cex:commentExtensible w16cex:durableId="3DC5AF46" w16cex:dateUtc="2025-01-09T12:27:00Z"/>
  <w16cex:commentExtensible w16cex:durableId="2A3FAC79" w16cex:dateUtc="2024-07-15T13:11:00Z"/>
  <w16cex:commentExtensible w16cex:durableId="2A47BC28" w16cex:dateUtc="2024-07-21T15:56:00Z"/>
  <w16cex:commentExtensible w16cex:durableId="2A3FAC9D" w16cex:dateUtc="2024-07-15T13:11:00Z"/>
  <w16cex:commentExtensible w16cex:durableId="2A48AC13" w16cex:dateUtc="2024-07-22T08:59:00Z"/>
  <w16cex:commentExtensible w16cex:durableId="2A3FACF4" w16cex:dateUtc="2024-07-15T13:13:00Z"/>
  <w16cex:commentExtensible w16cex:durableId="2A3FAD65" w16cex:dateUtc="2024-07-15T13:15:00Z"/>
  <w16cex:commentExtensible w16cex:durableId="2A48AC54" w16cex:dateUtc="2024-07-22T09:00:00Z"/>
  <w16cex:commentExtensible w16cex:durableId="2A3FAD4A" w16cex:dateUtc="2024-07-15T13:14:00Z"/>
  <w16cex:commentExtensible w16cex:durableId="2A48AC34" w16cex:dateUtc="2024-07-22T09:00:00Z"/>
  <w16cex:commentExtensible w16cex:durableId="2A3FAD8A" w16cex:dateUtc="2024-07-15T13:15:00Z"/>
  <w16cex:commentExtensible w16cex:durableId="2A48AFA0" w16cex:dateUtc="2024-07-22T09:14:00Z"/>
  <w16cex:commentExtensible w16cex:durableId="11F909A8" w16cex:dateUtc="2025-01-09T12:23:00Z"/>
  <w16cex:commentExtensible w16cex:durableId="2A3FADC1" w16cex:dateUtc="2024-07-15T13:16:00Z"/>
  <w16cex:commentExtensible w16cex:durableId="2A4A09B5" w16cex:dateUtc="2024-07-23T09:51:00Z"/>
  <w16cex:commentExtensible w16cex:durableId="2A3FB2DC" w16cex:dateUtc="2024-07-15T13:38:00Z"/>
  <w16cex:commentExtensible w16cex:durableId="2A4A09E7" w16cex:dateUtc="2024-07-23T09:52:00Z"/>
  <w16cex:commentExtensible w16cex:durableId="6C8BC861" w16cex:dateUtc="2025-01-09T12:25:00Z"/>
  <w16cex:commentExtensible w16cex:durableId="2A3FB4D3" w16cex:dateUtc="2024-07-15T13:46:00Z"/>
  <w16cex:commentExtensible w16cex:durableId="2A48B24D" w16cex:dateUtc="2024-07-22T09:26:00Z"/>
  <w16cex:commentExtensible w16cex:durableId="2A3FB540" w16cex:dateUtc="2024-07-15T13:48:00Z"/>
  <w16cex:commentExtensible w16cex:durableId="2A48B26B" w16cex:dateUtc="2024-07-22T09:26:00Z"/>
  <w16cex:commentExtensible w16cex:durableId="222B4B6C" w16cex:dateUtc="2025-01-09T12:25:00Z"/>
  <w16cex:commentExtensible w16cex:durableId="2A3FB55A" w16cex:dateUtc="2024-07-15T13:48:00Z"/>
  <w16cex:commentExtensible w16cex:durableId="2A5E2651" w16cex:dateUtc="2024-08-07T15:56:00Z"/>
  <w16cex:commentExtensible w16cex:durableId="2A3FB581" w16cex:dateUtc="2024-07-15T13:49:00Z"/>
  <w16cex:commentExtensible w16cex:durableId="2A48B36D" w16cex:dateUtc="2024-07-22T09:31:00Z"/>
  <w16cex:commentExtensible w16cex:durableId="0814252D" w16cex:dateUtc="2025-01-09T12:28:00Z"/>
  <w16cex:commentExtensible w16cex:durableId="18BAC57B" w16cex:dateUtc="2025-01-09T14:26:00Z"/>
  <w16cex:commentExtensible w16cex:durableId="63D1BF3C" w16cex:dateUtc="2025-01-09T14:28:00Z"/>
  <w16cex:commentExtensible w16cex:durableId="234B4619" w16cex:dateUtc="2025-01-09T14:27:00Z"/>
  <w16cex:commentExtensible w16cex:durableId="2524C657" w16cex:dateUtc="2025-01-09T14:28:00Z"/>
  <w16cex:commentExtensible w16cex:durableId="6DD908BC" w16cex:dateUtc="2025-01-09T14:29:00Z"/>
  <w16cex:commentExtensible w16cex:durableId="2A3FB5C7" w16cex:dateUtc="2024-07-15T13:50:00Z"/>
  <w16cex:commentExtensible w16cex:durableId="2A48B52B" w16cex:dateUtc="2024-07-22T09:38:00Z"/>
  <w16cex:commentExtensible w16cex:durableId="2A3FB5EB" w16cex:dateUtc="2024-07-15T13:51:00Z"/>
  <w16cex:commentExtensible w16cex:durableId="2A48B58D" w16cex:dateUtc="2024-07-22T09:40:00Z"/>
  <w16cex:commentExtensible w16cex:durableId="4A496E8F" w16cex:dateUtc="2025-01-09T14:33:00Z"/>
  <w16cex:commentExtensible w16cex:durableId="2A3FBADF" w16cex:dateUtc="2024-07-15T14:12:00Z"/>
  <w16cex:commentExtensible w16cex:durableId="2A48BC85" w16cex:dateUtc="2024-07-22T10:09:00Z"/>
  <w16cex:commentExtensible w16cex:durableId="2A3FBAFD" w16cex:dateUtc="2024-07-15T14:13:00Z"/>
  <w16cex:commentExtensible w16cex:durableId="2A48BC93" w16cex:dateUtc="2024-07-22T10:10:00Z"/>
  <w16cex:commentExtensible w16cex:durableId="2A3FBB18" w16cex:dateUtc="2024-07-15T14:13:00Z"/>
  <w16cex:commentExtensible w16cex:durableId="2A48BCBA" w16cex:dateUtc="2024-07-22T10:10:00Z"/>
  <w16cex:commentExtensible w16cex:durableId="76BC8761" w16cex:dateUtc="2025-01-09T14:30:00Z"/>
  <w16cex:commentExtensible w16cex:durableId="2A3FBB36" w16cex:dateUtc="2024-07-15T14:13:00Z"/>
  <w16cex:commentExtensible w16cex:durableId="2A48BCCB" w16cex:dateUtc="2024-07-22T10:11:00Z"/>
  <w16cex:commentExtensible w16cex:durableId="2A3FBB5E" w16cex:dateUtc="2024-07-15T14:14:00Z"/>
  <w16cex:commentExtensible w16cex:durableId="2A48BDBF" w16cex:dateUtc="2024-07-22T10:15:00Z"/>
  <w16cex:commentExtensible w16cex:durableId="2A3FBB7A" w16cex:dateUtc="2024-07-15T14:15:00Z"/>
  <w16cex:commentExtensible w16cex:durableId="2A48BDD1" w16cex:dateUtc="2024-07-22T10:15:00Z"/>
  <w16cex:commentExtensible w16cex:durableId="2A3FBB99" w16cex:dateUtc="2024-07-15T14:15:00Z"/>
  <w16cex:commentExtensible w16cex:durableId="78FA98A1" w16cex:dateUtc="2025-01-09T14:34:00Z"/>
  <w16cex:commentExtensible w16cex:durableId="6103F24D" w16cex:dateUtc="2025-01-09T14:34:00Z"/>
  <w16cex:commentExtensible w16cex:durableId="2A3FBC2A" w16cex:dateUtc="2024-07-15T14:18:00Z"/>
  <w16cex:commentExtensible w16cex:durableId="2A3FBC68" w16cex:dateUtc="2024-07-15T14:19:00Z"/>
  <w16cex:commentExtensible w16cex:durableId="2A48BE1C" w16cex:dateUtc="2024-07-22T10:16:00Z"/>
  <w16cex:commentExtensible w16cex:durableId="2A3FBC83" w16cex:dateUtc="2024-07-15T14:19:00Z"/>
  <w16cex:commentExtensible w16cex:durableId="2A48BE46" w16cex:dateUtc="2024-07-22T10:17:00Z"/>
  <w16cex:commentExtensible w16cex:durableId="2A3FBCB4" w16cex:dateUtc="2024-07-15T14:20:00Z"/>
  <w16cex:commentExtensible w16cex:durableId="2A5E01BF" w16cex:dateUtc="2024-08-07T13:22:00Z"/>
  <w16cex:commentExtensible w16cex:durableId="2A661D9C" w16cex:dateUtc="2024-08-13T16:59:00Z"/>
  <w16cex:commentExtensible w16cex:durableId="2A3FBCD5" w16cex:dateUtc="2024-07-15T14:20:00Z"/>
  <w16cex:commentExtensible w16cex:durableId="2A48C601" w16cex:dateUtc="2024-07-22T10:50:00Z"/>
  <w16cex:commentExtensible w16cex:durableId="2A3FBCF8" w16cex:dateUtc="2024-07-15T14:21:00Z"/>
  <w16cex:commentExtensible w16cex:durableId="2A48C6B4" w16cex:dateUtc="2024-07-22T10:53:00Z"/>
  <w16cex:commentExtensible w16cex:durableId="26E451E8" w16cex:dateUtc="2025-01-09T14:38:00Z"/>
  <w16cex:commentExtensible w16cex:durableId="2A3FBD20" w16cex:dateUtc="2024-07-15T14:22:00Z"/>
  <w16cex:commentExtensible w16cex:durableId="2A48C73C" w16cex:dateUtc="2024-07-22T10:55:00Z"/>
  <w16cex:commentExtensible w16cex:durableId="2A3FBD39" w16cex:dateUtc="2024-07-15T14:22:00Z"/>
  <w16cex:commentExtensible w16cex:durableId="2A48C758" w16cex:dateUtc="2024-07-22T10:56:00Z"/>
  <w16cex:commentExtensible w16cex:durableId="2A3FBD5F" w16cex:dateUtc="2024-07-15T14:23:00Z"/>
  <w16cex:commentExtensible w16cex:durableId="2A48C87B" w16cex:dateUtc="2024-07-22T11:00:00Z"/>
  <w16cex:commentExtensible w16cex:durableId="29E7C5B3" w16cex:dateUtc="2025-01-09T14:42:00Z"/>
  <w16cex:commentExtensible w16cex:durableId="6885B097" w16cex:dateUtc="2025-01-09T14:45:00Z"/>
  <w16cex:commentExtensible w16cex:durableId="08ABFC8A" w16cex:dateUtc="2025-01-09T14:46:00Z"/>
  <w16cex:commentExtensible w16cex:durableId="2FA72FE3" w16cex:dateUtc="2025-01-09T14:46:00Z"/>
  <w16cex:commentExtensible w16cex:durableId="2A3FC14C" w16cex:dateUtc="2024-07-15T14:39:00Z"/>
  <w16cex:commentExtensible w16cex:durableId="2A48C89F" w16cex:dateUtc="2024-07-22T11:01:00Z"/>
  <w16cex:commentExtensible w16cex:durableId="2A3FC166" w16cex:dateUtc="2024-07-15T14:40:00Z"/>
  <w16cex:commentExtensible w16cex:durableId="2A48C8B4" w16cex:dateUtc="2024-07-22T11:01:00Z"/>
  <w16cex:commentExtensible w16cex:durableId="2A3FC18C" w16cex:dateUtc="2024-07-15T14:41:00Z"/>
  <w16cex:commentExtensible w16cex:durableId="2A48C8BD" w16cex:dateUtc="2024-07-22T11:02:00Z"/>
  <w16cex:commentExtensible w16cex:durableId="2A3FC199" w16cex:dateUtc="2024-07-15T14:41:00Z"/>
  <w16cex:commentExtensible w16cex:durableId="2A48C8E5" w16cex:dateUtc="2024-07-22T11:02:00Z"/>
  <w16cex:commentExtensible w16cex:durableId="5FD587B6" w16cex:dateUtc="2025-01-09T14:48:00Z"/>
  <w16cex:commentExtensible w16cex:durableId="6D7C011D" w16cex:dateUtc="2025-01-09T14:47:00Z"/>
  <w16cex:commentExtensible w16cex:durableId="2A3FC1B4" w16cex:dateUtc="2024-07-15T14:41:00Z"/>
  <w16cex:commentExtensible w16cex:durableId="2A48C8F6" w16cex:dateUtc="2024-07-22T11:03:00Z"/>
  <w16cex:commentExtensible w16cex:durableId="2A3FC1DF" w16cex:dateUtc="2024-07-15T14:42:00Z"/>
  <w16cex:commentExtensible w16cex:durableId="2A48D1D3" w16cex:dateUtc="2024-07-22T11:40:00Z"/>
  <w16cex:commentExtensible w16cex:durableId="2A6DAEC0" w16cex:dateUtc="2024-08-19T10:45:00Z"/>
  <w16cex:commentExtensible w16cex:durableId="24505FB0" w16cex:dateUtc="2025-01-09T14:52:00Z"/>
  <w16cex:commentExtensible w16cex:durableId="2A3FC209" w16cex:dateUtc="2024-07-15T14:43:00Z"/>
  <w16cex:commentExtensible w16cex:durableId="2A48D49D" w16cex:dateUtc="2024-07-22T11:52:00Z"/>
  <w16cex:commentExtensible w16cex:durableId="2A3FC22D" w16cex:dateUtc="2024-07-15T14:43:00Z"/>
  <w16cex:commentExtensible w16cex:durableId="2A48D664" w16cex:dateUtc="2024-07-22T12:00:00Z"/>
  <w16cex:commentExtensible w16cex:durableId="2A6DD5EE" w16cex:dateUtc="2024-08-19T13:32:00Z"/>
  <w16cex:commentExtensible w16cex:durableId="2A43544E" w16cex:dateUtc="2024-07-18T07:43:00Z"/>
  <w16cex:commentExtensible w16cex:durableId="2A435481" w16cex:dateUtc="2024-07-18T07:44:00Z"/>
  <w16cex:commentExtensible w16cex:durableId="2A4A1684" w16cex:dateUtc="2024-07-23T10:46:00Z"/>
  <w16cex:commentExtensible w16cex:durableId="2A435BE6" w16cex:dateUtc="2024-07-18T08:16:00Z"/>
  <w16cex:commentExtensible w16cex:durableId="2A435C5B" w16cex:dateUtc="2024-07-18T08:18:00Z"/>
  <w16cex:commentExtensible w16cex:durableId="2A48D70D" w16cex:dateUtc="2024-07-22T12:03:00Z"/>
  <w16cex:commentExtensible w16cex:durableId="2A5F660F" w16cex:dateUtc="2024-08-08T14:43:00Z"/>
  <w16cex:commentExtensible w16cex:durableId="2A6DC2AE" w16cex:dateUtc="2024-08-19T12:10:00Z"/>
  <w16cex:commentExtensible w16cex:durableId="2A6DC303" w16cex:dateUtc="2024-08-19T12:11:00Z"/>
  <w16cex:commentExtensible w16cex:durableId="03CFD241" w16cex:dateUtc="2025-01-09T14:52:00Z"/>
  <w16cex:commentExtensible w16cex:durableId="2A435CC9" w16cex:dateUtc="2024-07-18T08:20:00Z"/>
  <w16cex:commentExtensible w16cex:durableId="2A48D88B" w16cex:dateUtc="2024-07-22T12:09:00Z"/>
  <w16cex:commentExtensible w16cex:durableId="7FBD52A3" w16cex:dateUtc="2025-01-09T14:53:00Z"/>
  <w16cex:commentExtensible w16cex:durableId="2A435D08" w16cex:dateUtc="2024-07-18T08:21:00Z"/>
  <w16cex:commentExtensible w16cex:durableId="7AD5B4C3" w16cex:dateUtc="2025-01-09T14:53:00Z"/>
  <w16cex:commentExtensible w16cex:durableId="2A435D2E" w16cex:dateUtc="2024-07-18T08:21:00Z"/>
  <w16cex:commentExtensible w16cex:durableId="2A48D950" w16cex:dateUtc="2024-07-22T12:12:00Z"/>
  <w16cex:commentExtensible w16cex:durableId="2A435D4B" w16cex:dateUtc="2024-07-18T08:22:00Z"/>
  <w16cex:commentExtensible w16cex:durableId="2A48D95E" w16cex:dateUtc="2024-07-22T12:13:00Z"/>
  <w16cex:commentExtensible w16cex:durableId="619CA62D" w16cex:dateUtc="2025-01-09T14:56:00Z"/>
  <w16cex:commentExtensible w16cex:durableId="2A435D82" w16cex:dateUtc="2024-07-18T08:23:00Z"/>
  <w16cex:commentExtensible w16cex:durableId="2A48D967" w16cex:dateUtc="2024-07-22T12:13:00Z"/>
  <w16cex:commentExtensible w16cex:durableId="68BFAC24" w16cex:dateUtc="2025-01-09T14:58:00Z"/>
  <w16cex:commentExtensible w16cex:durableId="2A435FD4" w16cex:dateUtc="2024-07-18T08:33:00Z"/>
  <w16cex:commentExtensible w16cex:durableId="2A48E093" w16cex:dateUtc="2024-07-22T12:43:00Z"/>
  <w16cex:commentExtensible w16cex:durableId="2A6DB26D" w16cex:dateUtc="2024-08-19T11:00:00Z"/>
  <w16cex:commentExtensible w16cex:durableId="2A435FEC" w16cex:dateUtc="2024-07-18T08:33:00Z"/>
  <w16cex:commentExtensible w16cex:durableId="2A4A1BC2" w16cex:dateUtc="2024-07-23T11:08:00Z"/>
  <w16cex:commentExtensible w16cex:durableId="2A436082" w16cex:dateUtc="2024-07-18T08:36:00Z"/>
  <w16cex:commentExtensible w16cex:durableId="2A48E131" w16cex:dateUtc="2024-07-22T12:46:00Z"/>
  <w16cex:commentExtensible w16cex:durableId="55877475" w16cex:dateUtc="2025-01-09T15:29:00Z"/>
  <w16cex:commentExtensible w16cex:durableId="2A4360CF" w16cex:dateUtc="2024-07-18T08:37:00Z"/>
  <w16cex:commentExtensible w16cex:durableId="2A48E190" w16cex:dateUtc="2024-07-22T12:48:00Z"/>
  <w16cex:commentExtensible w16cex:durableId="1D48FDE7" w16cex:dateUtc="2025-01-09T15:02:00Z"/>
  <w16cex:commentExtensible w16cex:durableId="2A4360F9" w16cex:dateUtc="2024-07-18T08:38:00Z"/>
  <w16cex:commentExtensible w16cex:durableId="2A48E224" w16cex:dateUtc="2024-07-22T12:50:00Z"/>
  <w16cex:commentExtensible w16cex:durableId="2A436176" w16cex:dateUtc="2024-07-18T08:40:00Z"/>
  <w16cex:commentExtensible w16cex:durableId="2A6DBDBC" w16cex:dateUtc="2024-08-19T11:49:00Z"/>
  <w16cex:commentExtensible w16cex:durableId="2A4361EC" w16cex:dateUtc="2024-07-18T08:42:00Z"/>
  <w16cex:commentExtensible w16cex:durableId="2A48E317" w16cex:dateUtc="2024-07-22T12:54:00Z"/>
  <w16cex:commentExtensible w16cex:durableId="2A436658" w16cex:dateUtc="2024-07-18T09:00:00Z"/>
  <w16cex:commentExtensible w16cex:durableId="2A5F6752" w16cex:dateUtc="2024-08-08T14:48:00Z"/>
  <w16cex:commentExtensible w16cex:durableId="2A43666E" w16cex:dateUtc="2024-07-18T09:01:00Z"/>
  <w16cex:commentExtensible w16cex:durableId="2A48ECDF" w16cex:dateUtc="2024-07-22T13:36:00Z"/>
  <w16cex:commentExtensible w16cex:durableId="2A436800" w16cex:dateUtc="2024-07-18T09:08:00Z"/>
  <w16cex:commentExtensible w16cex:durableId="2A436950" w16cex:dateUtc="2024-07-18T09:13:00Z"/>
  <w16cex:commentExtensible w16cex:durableId="2A48EE64" w16cex:dateUtc="2024-07-22T13:42:00Z"/>
  <w16cex:commentExtensible w16cex:durableId="2A4369AA" w16cex:dateUtc="2024-07-18T09:15:00Z"/>
  <w16cex:commentExtensible w16cex:durableId="2A48EEE1" w16cex:dateUtc="2024-07-22T13:44:00Z"/>
  <w16cex:commentExtensible w16cex:durableId="2A436A29" w16cex:dateUtc="2024-07-18T09:17:00Z"/>
  <w16cex:commentExtensible w16cex:durableId="2A48F03A" w16cex:dateUtc="2024-07-22T13:50:00Z"/>
  <w16cex:commentExtensible w16cex:durableId="00631C8E" w16cex:dateUtc="2025-01-09T15:06:00Z"/>
  <w16cex:commentExtensible w16cex:durableId="2A436AB9" w16cex:dateUtc="2024-07-18T09:19:00Z"/>
  <w16cex:commentExtensible w16cex:durableId="2A48F147" w16cex:dateUtc="2024-07-22T13:55:00Z"/>
  <w16cex:commentExtensible w16cex:durableId="6AC157A4" w16cex:dateUtc="2025-01-09T15:08:00Z"/>
  <w16cex:commentExtensible w16cex:durableId="2A436B25" w16cex:dateUtc="2024-07-18T09:21:00Z"/>
  <w16cex:commentExtensible w16cex:durableId="2A48F259" w16cex:dateUtc="2024-07-22T13:59:00Z"/>
  <w16cex:commentExtensible w16cex:durableId="5BDA9C54" w16cex:dateUtc="2025-01-09T15:08:00Z"/>
  <w16cex:commentExtensible w16cex:durableId="2A436C20" w16cex:dateUtc="2024-07-18T09:25:00Z"/>
  <w16cex:commentExtensible w16cex:durableId="2A4A2164" w16cex:dateUtc="2024-07-23T11:32:00Z"/>
  <w16cex:commentExtensible w16cex:durableId="1E1DE7C5" w16cex:dateUtc="2025-01-15T09:13:00Z"/>
  <w16cex:commentExtensible w16cex:durableId="43378309" w16cex:dateUtc="2025-01-09T15:24:00Z"/>
  <w16cex:commentExtensible w16cex:durableId="2A436C72" w16cex:dateUtc="2024-07-18T09:26:00Z"/>
  <w16cex:commentExtensible w16cex:durableId="2A4A22EC" w16cex:dateUtc="2024-07-23T11:39:00Z"/>
  <w16cex:commentExtensible w16cex:durableId="2428E347" w16cex:dateUtc="2025-01-09T15:10:00Z"/>
  <w16cex:commentExtensible w16cex:durableId="2A436CE6" w16cex:dateUtc="2024-07-18T09:28:00Z"/>
  <w16cex:commentExtensible w16cex:durableId="2A5F031B" w16cex:dateUtc="2024-08-08T07:40:00Z"/>
  <w16cex:commentExtensible w16cex:durableId="2A436D86" w16cex:dateUtc="2024-07-18T09:31:00Z"/>
  <w16cex:commentExtensible w16cex:durableId="2A4C9FAA" w16cex:dateUtc="2024-07-25T08:55:00Z"/>
  <w16cex:commentExtensible w16cex:durableId="78D997B6" w16cex:dateUtc="2025-01-09T15:25:00Z"/>
  <w16cex:commentExtensible w16cex:durableId="42B69E55" w16cex:dateUtc="2025-01-09T15:26:00Z"/>
  <w16cex:commentExtensible w16cex:durableId="71F54165" w16cex:dateUtc="2025-01-09T15:28:00Z"/>
  <w16cex:commentExtensible w16cex:durableId="2A436E58" w16cex:dateUtc="2024-07-18T09:35:00Z"/>
  <w16cex:commentExtensible w16cex:durableId="2A4C9FC2" w16cex:dateUtc="2024-07-25T08:56:00Z"/>
  <w16cex:commentExtensible w16cex:durableId="2A436E94" w16cex:dateUtc="2024-07-18T09:36:00Z"/>
  <w16cex:commentExtensible w16cex:durableId="2A4CFB14" w16cex:dateUtc="2024-07-25T15:25:00Z"/>
  <w16cex:commentExtensible w16cex:durableId="2A436EBA" w16cex:dateUtc="2024-07-18T09:36:00Z"/>
  <w16cex:commentExtensible w16cex:durableId="2A4CA592" w16cex:dateUtc="2024-07-25T09:21:00Z"/>
  <w16cex:commentExtensible w16cex:durableId="2AB3CFD2" w16cex:dateUtc="2024-10-11T15:24:00Z"/>
  <w16cex:commentExtensible w16cex:durableId="1E27E11E" w16cex:dateUtc="2025-01-09T15:30:00Z"/>
  <w16cex:commentExtensible w16cex:durableId="2A436F21" w16cex:dateUtc="2024-07-18T09:38:00Z"/>
  <w16cex:commentExtensible w16cex:durableId="2A66FCBE" w16cex:dateUtc="2024-08-14T08:51:00Z"/>
  <w16cex:commentExtensible w16cex:durableId="2A436F47" w16cex:dateUtc="2024-07-18T09:39:00Z"/>
  <w16cex:commentExtensible w16cex:durableId="2A66FD6B" w16cex:dateUtc="2024-08-14T08:54:00Z"/>
  <w16cex:commentExtensible w16cex:durableId="2A436F91" w16cex:dateUtc="2024-07-18T09:40:00Z"/>
  <w16cex:commentExtensible w16cex:durableId="2A4A4C9C" w16cex:dateUtc="2024-07-23T14:37:00Z"/>
  <w16cex:commentExtensible w16cex:durableId="2A436FFE" w16cex:dateUtc="2024-07-18T09:42:00Z"/>
  <w16cex:commentExtensible w16cex:durableId="2A4A4CB1" w16cex:dateUtc="2024-07-23T14:37:00Z"/>
  <w16cex:commentExtensible w16cex:durableId="7197F925" w16cex:dateUtc="2025-01-09T16:33:00Z"/>
  <w16cex:commentExtensible w16cex:durableId="2A437035" w16cex:dateUtc="2024-07-18T09:43:00Z"/>
  <w16cex:commentExtensible w16cex:durableId="2A4A4CB9" w16cex:dateUtc="2024-07-23T14:37:00Z"/>
  <w16cex:commentExtensible w16cex:durableId="6F1ECF0E" w16cex:dateUtc="2025-01-09T16:34:00Z"/>
  <w16cex:commentExtensible w16cex:durableId="5F5A0A12" w16cex:dateUtc="2025-01-09T16:35:00Z"/>
  <w16cex:commentExtensible w16cex:durableId="2A4370F0" w16cex:dateUtc="2024-07-18T09:46:00Z"/>
  <w16cex:commentExtensible w16cex:durableId="2A66FDFB" w16cex:dateUtc="2024-08-14T08:57:00Z"/>
  <w16cex:commentExtensible w16cex:durableId="61954817" w16cex:dateUtc="2025-01-09T16:36:00Z"/>
  <w16cex:commentExtensible w16cex:durableId="2A437133" w16cex:dateUtc="2024-07-18T09:47:00Z"/>
  <w16cex:commentExtensible w16cex:durableId="2A4A4CD6" w16cex:dateUtc="2024-07-23T14:37:00Z"/>
  <w16cex:commentExtensible w16cex:durableId="3E5AB6B0" w16cex:dateUtc="2025-01-09T16:37:00Z"/>
  <w16cex:commentExtensible w16cex:durableId="6B8CAB93" w16cex:dateUtc="2025-01-09T16:38:00Z"/>
  <w16cex:commentExtensible w16cex:durableId="6F397DA4" w16cex:dateUtc="2025-01-09T16:40:00Z"/>
  <w16cex:commentExtensible w16cex:durableId="2A437247" w16cex:dateUtc="2024-07-18T09:51:00Z"/>
  <w16cex:commentExtensible w16cex:durableId="2A4A4E09" w16cex:dateUtc="2024-07-23T14:43:00Z"/>
  <w16cex:commentExtensible w16cex:durableId="2A437431" w16cex:dateUtc="2024-07-18T10:00:00Z"/>
  <w16cex:commentExtensible w16cex:durableId="2A4A4EC0" w16cex:dateUtc="2024-07-23T14:46:00Z"/>
  <w16cex:commentExtensible w16cex:durableId="2A437492" w16cex:dateUtc="2024-07-18T10:01:00Z"/>
  <w16cex:commentExtensible w16cex:durableId="2A6754D8" w16cex:dateUtc="2024-08-14T15:07:00Z"/>
  <w16cex:commentExtensible w16cex:durableId="2A4374B7" w16cex:dateUtc="2024-07-18T10:02:00Z"/>
  <w16cex:commentExtensible w16cex:durableId="2A6754A5" w16cex:dateUtc="2024-08-14T15:07:00Z"/>
  <w16cex:commentExtensible w16cex:durableId="2A4374D5" w16cex:dateUtc="2024-07-18T10:02:00Z"/>
  <w16cex:commentExtensible w16cex:durableId="2A4C8CB7" w16cex:dateUtc="2024-07-25T07:35:00Z"/>
  <w16cex:commentExtensible w16cex:durableId="2A4374F3" w16cex:dateUtc="2024-07-18T10:03:00Z"/>
  <w16cex:commentExtensible w16cex:durableId="2A675484" w16cex:dateUtc="2024-08-14T15:06:00Z"/>
  <w16cex:commentExtensible w16cex:durableId="2A4E0C8A" w16cex:dateUtc="2024-07-18T10:01:00Z"/>
  <w16cex:commentExtensible w16cex:durableId="2A674F58" w16cex:dateUtc="2024-08-14T14:44:00Z"/>
  <w16cex:commentExtensible w16cex:durableId="4DC87CC7" w16cex:dateUtc="2025-01-09T16:40:00Z"/>
  <w16cex:commentExtensible w16cex:durableId="2A4E0C8F" w16cex:dateUtc="2024-07-18T10:01:00Z"/>
  <w16cex:commentExtensible w16cex:durableId="2A674F6C" w16cex:dateUtc="2024-08-14T14:44:00Z"/>
  <w16cex:commentExtensible w16cex:durableId="2A4E0CBB" w16cex:dateUtc="2024-07-18T10:06:00Z"/>
  <w16cex:commentExtensible w16cex:durableId="2A4E0CBA" w16cex:dateUtc="2024-07-25T07:40:00Z"/>
  <w16cex:commentExtensible w16cex:durableId="2A4E0CB9" w16cex:dateUtc="2024-07-18T10:07:00Z"/>
  <w16cex:commentExtensible w16cex:durableId="2A675446" w16cex:dateUtc="2024-08-14T15:05:00Z"/>
  <w16cex:commentExtensible w16cex:durableId="2A437604" w16cex:dateUtc="2024-07-18T10:07:00Z"/>
  <w16cex:commentExtensible w16cex:durableId="2A4A2117" w16cex:dateUtc="2024-07-23T11:31:00Z"/>
  <w16cex:commentExtensible w16cex:durableId="2A437671" w16cex:dateUtc="2024-07-18T10:09:00Z"/>
  <w16cex:commentExtensible w16cex:durableId="2A675305" w16cex:dateUtc="2024-08-14T15:00:00Z"/>
  <w16cex:commentExtensible w16cex:durableId="2A4376A0" w16cex:dateUtc="2024-07-18T10:10:00Z"/>
  <w16cex:commentExtensible w16cex:durableId="2A4C8EEA" w16cex:dateUtc="2024-07-25T07:44:00Z"/>
  <w16cex:commentExtensible w16cex:durableId="2A437DBE" w16cex:dateUtc="2024-07-18T10:40:00Z"/>
  <w16cex:commentExtensible w16cex:durableId="2A4CA6A3" w16cex:dateUtc="2024-07-25T09:25:00Z"/>
  <w16cex:commentExtensible w16cex:durableId="2A437E07" w16cex:dateUtc="2024-07-18T10:41:00Z"/>
  <w16cex:commentExtensible w16cex:durableId="2A4CA6D2" w16cex:dateUtc="2024-07-25T09:26:00Z"/>
  <w16cex:commentExtensible w16cex:durableId="323DF618" w16cex:dateUtc="2025-01-09T16:42:00Z"/>
  <w16cex:commentExtensible w16cex:durableId="3A677D7D" w16cex:dateUtc="2025-01-09T16:44:00Z"/>
  <w16cex:commentExtensible w16cex:durableId="17F5F775" w16cex:dateUtc="2025-01-09T16:43:00Z"/>
  <w16cex:commentExtensible w16cex:durableId="3D219745" w16cex:dateUtc="2025-01-09T16:45:00Z"/>
  <w16cex:commentExtensible w16cex:durableId="2A437E96" w16cex:dateUtc="2024-07-18T10:44:00Z"/>
  <w16cex:commentExtensible w16cex:durableId="2A4CA92C" w16cex:dateUtc="2024-07-25T09:36:00Z"/>
  <w16cex:commentExtensible w16cex:durableId="2A437EDD" w16cex:dateUtc="2024-07-18T10:45:00Z"/>
  <w16cex:commentExtensible w16cex:durableId="2A4CA9ED" w16cex:dateUtc="2024-07-25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A22BA0" w16cid:durableId="3FCE2CF8"/>
  <w16cid:commentId w16cid:paraId="6AF42A2C" w16cid:durableId="06E3C54D"/>
  <w16cid:commentId w16cid:paraId="28812836" w16cid:durableId="2A3F8C17"/>
  <w16cid:commentId w16cid:paraId="41484D3E" w16cid:durableId="2A43C312"/>
  <w16cid:commentId w16cid:paraId="458CEA39" w16cid:durableId="2A3F8B5D"/>
  <w16cid:commentId w16cid:paraId="48DC1F63" w16cid:durableId="2A4DF6BC"/>
  <w16cid:commentId w16cid:paraId="041EEAAC" w16cid:durableId="2A44F3F8"/>
  <w16cid:commentId w16cid:paraId="25AE0DC5" w16cid:durableId="2A44F43B"/>
  <w16cid:commentId w16cid:paraId="33605270" w16cid:durableId="648A350E"/>
  <w16cid:commentId w16cid:paraId="1AF13822" w16cid:durableId="2A5F1AC8"/>
  <w16cid:commentId w16cid:paraId="2EDD6F37" w16cid:durableId="2A5F1B35"/>
  <w16cid:commentId w16cid:paraId="44D2DC8A" w16cid:durableId="5B6721B7"/>
  <w16cid:commentId w16cid:paraId="6DB8C0AF" w16cid:durableId="2A3F8BCD"/>
  <w16cid:commentId w16cid:paraId="203698CE" w16cid:durableId="2A3F8BDC"/>
  <w16cid:commentId w16cid:paraId="2AC910F9" w16cid:durableId="2A44FA39"/>
  <w16cid:commentId w16cid:paraId="002898EC" w16cid:durableId="354898AD"/>
  <w16cid:commentId w16cid:paraId="3F5277B5" w16cid:durableId="1163B219"/>
  <w16cid:commentId w16cid:paraId="3F8A275C" w16cid:durableId="33162561"/>
  <w16cid:commentId w16cid:paraId="1DB26E65" w16cid:durableId="7DCE91C7"/>
  <w16cid:commentId w16cid:paraId="7C9B337D" w16cid:durableId="1B15804B"/>
  <w16cid:commentId w16cid:paraId="3A04B240" w16cid:durableId="79A3FF08"/>
  <w16cid:commentId w16cid:paraId="5807B2A4" w16cid:durableId="4FBD4783"/>
  <w16cid:commentId w16cid:paraId="6562A6A7" w16cid:durableId="5689B6B6"/>
  <w16cid:commentId w16cid:paraId="2D9C9EEC" w16cid:durableId="2A3F8C74"/>
  <w16cid:commentId w16cid:paraId="40569317" w16cid:durableId="2A44FB6C"/>
  <w16cid:commentId w16cid:paraId="7693B216" w16cid:durableId="2A3F8C9D"/>
  <w16cid:commentId w16cid:paraId="64D14D08" w16cid:durableId="2A4DF7F2"/>
  <w16cid:commentId w16cid:paraId="3341D978" w16cid:durableId="2A3F8CCC"/>
  <w16cid:commentId w16cid:paraId="7FEBECD9" w16cid:durableId="2A44FDD7"/>
  <w16cid:commentId w16cid:paraId="7E97B0B5" w16cid:durableId="202CE947"/>
  <w16cid:commentId w16cid:paraId="34F94B41" w16cid:durableId="7C3674A2"/>
  <w16cid:commentId w16cid:paraId="43414881" w16cid:durableId="58C7FF27"/>
  <w16cid:commentId w16cid:paraId="2FF45BED" w16cid:durableId="2A3F8D53"/>
  <w16cid:commentId w16cid:paraId="10309182" w16cid:durableId="2A45010B"/>
  <w16cid:commentId w16cid:paraId="5CDEE9AC" w16cid:durableId="43A0B810"/>
  <w16cid:commentId w16cid:paraId="269118D0" w16cid:durableId="6598F07C"/>
  <w16cid:commentId w16cid:paraId="04CE342E" w16cid:durableId="07264058"/>
  <w16cid:commentId w16cid:paraId="254FA346" w16cid:durableId="2A3F8DC9"/>
  <w16cid:commentId w16cid:paraId="3340602A" w16cid:durableId="2A4DFB6A"/>
  <w16cid:commentId w16cid:paraId="70F97FFC" w16cid:durableId="1931B432"/>
  <w16cid:commentId w16cid:paraId="44A42B84" w16cid:durableId="3743692E"/>
  <w16cid:commentId w16cid:paraId="18CEC412" w16cid:durableId="2A3F8DF5"/>
  <w16cid:commentId w16cid:paraId="2E7A8F78" w16cid:durableId="2A3F8E14"/>
  <w16cid:commentId w16cid:paraId="4C9DEF5A" w16cid:durableId="2A450BA3"/>
  <w16cid:commentId w16cid:paraId="0CAFBBB6" w16cid:durableId="2AAE6A3A"/>
  <w16cid:commentId w16cid:paraId="55025659" w16cid:durableId="2AB3964B"/>
  <w16cid:commentId w16cid:paraId="3BADDB14" w16cid:durableId="2A3F8E38"/>
  <w16cid:commentId w16cid:paraId="67DF1C8D" w16cid:durableId="2A479BF6"/>
  <w16cid:commentId w16cid:paraId="055AFADD" w16cid:durableId="091CE13D"/>
  <w16cid:commentId w16cid:paraId="52219ABE" w16cid:durableId="00125490"/>
  <w16cid:commentId w16cid:paraId="562E94A2" w16cid:durableId="2A3F8E54"/>
  <w16cid:commentId w16cid:paraId="38B12BCD" w16cid:durableId="2A4DFE06"/>
  <w16cid:commentId w16cid:paraId="58213886" w16cid:durableId="2A3F8E81"/>
  <w16cid:commentId w16cid:paraId="6926FF28" w16cid:durableId="2A4CED6B"/>
  <w16cid:commentId w16cid:paraId="0CBF2E95" w16cid:durableId="2A3F8EBB"/>
  <w16cid:commentId w16cid:paraId="2F1CF95A" w16cid:durableId="2A4CED7C"/>
  <w16cid:commentId w16cid:paraId="3BF68930" w16cid:durableId="2A3F8ED1"/>
  <w16cid:commentId w16cid:paraId="5BB5EAE0" w16cid:durableId="2A4CEDA7"/>
  <w16cid:commentId w16cid:paraId="451457E8" w16cid:durableId="2A3F922F"/>
  <w16cid:commentId w16cid:paraId="50E8EF77" w16cid:durableId="2A479C58"/>
  <w16cid:commentId w16cid:paraId="3EC0AE25" w16cid:durableId="48E1094F"/>
  <w16cid:commentId w16cid:paraId="5FFD0BB5" w16cid:durableId="2A3F924F"/>
  <w16cid:commentId w16cid:paraId="7E2965D1" w16cid:durableId="2A4DFEB4"/>
  <w16cid:commentId w16cid:paraId="698D45CB" w16cid:durableId="2216088D"/>
  <w16cid:commentId w16cid:paraId="514A5BE0" w16cid:durableId="193A91DF"/>
  <w16cid:commentId w16cid:paraId="2D4017AA" w16cid:durableId="2AAE6A63"/>
  <w16cid:commentId w16cid:paraId="6F32DAD5" w16cid:durableId="2AB398C4"/>
  <w16cid:commentId w16cid:paraId="2EC93F01" w16cid:durableId="7020C58A"/>
  <w16cid:commentId w16cid:paraId="0C3AD28E" w16cid:durableId="2A3F9324"/>
  <w16cid:commentId w16cid:paraId="336D0CE1" w16cid:durableId="2A4DFF12"/>
  <w16cid:commentId w16cid:paraId="0D42395C" w16cid:durableId="39E20895"/>
  <w16cid:commentId w16cid:paraId="16214213" w16cid:durableId="173BB81F"/>
  <w16cid:commentId w16cid:paraId="74125685" w16cid:durableId="1954D199"/>
  <w16cid:commentId w16cid:paraId="1CB4E417" w16cid:durableId="2647A56D"/>
  <w16cid:commentId w16cid:paraId="57B565EF" w16cid:durableId="3DB4DB22"/>
  <w16cid:commentId w16cid:paraId="4FBA5DD8" w16cid:durableId="2A3F9339"/>
  <w16cid:commentId w16cid:paraId="65EF4498" w16cid:durableId="2A4DFF3D"/>
  <w16cid:commentId w16cid:paraId="41C16C25" w16cid:durableId="484D2901"/>
  <w16cid:commentId w16cid:paraId="4656A0EB" w16cid:durableId="2A3F9993"/>
  <w16cid:commentId w16cid:paraId="3CD32E0F" w16cid:durableId="2A479D19"/>
  <w16cid:commentId w16cid:paraId="5AE02E1F" w16cid:durableId="2A3F99BB"/>
  <w16cid:commentId w16cid:paraId="256915DD" w16cid:durableId="2A479EA1"/>
  <w16cid:commentId w16cid:paraId="54BF2905" w16cid:durableId="2A3F99E5"/>
  <w16cid:commentId w16cid:paraId="3AAC201F" w16cid:durableId="2A4DFFC0"/>
  <w16cid:commentId w16cid:paraId="02B0D1C1" w16cid:durableId="2A3F9A09"/>
  <w16cid:commentId w16cid:paraId="4CA63DE8" w16cid:durableId="2A479ED9"/>
  <w16cid:commentId w16cid:paraId="3B2FFC1F" w16cid:durableId="3C28797D"/>
  <w16cid:commentId w16cid:paraId="05261F5F" w16cid:durableId="2A3F9A33"/>
  <w16cid:commentId w16cid:paraId="0B9D047B" w16cid:durableId="2A479F10"/>
  <w16cid:commentId w16cid:paraId="624B137D" w16cid:durableId="77281C59"/>
  <w16cid:commentId w16cid:paraId="5335EEAD" w16cid:durableId="76093C4D"/>
  <w16cid:commentId w16cid:paraId="232B1E41" w16cid:durableId="091B828C"/>
  <w16cid:commentId w16cid:paraId="0A8D477A" w16cid:durableId="6CEE8C1F"/>
  <w16cid:commentId w16cid:paraId="77EDCEAE" w16cid:durableId="043A7151"/>
  <w16cid:commentId w16cid:paraId="3FF6B6FE" w16cid:durableId="2A3F9A5C"/>
  <w16cid:commentId w16cid:paraId="09F1EE7C" w16cid:durableId="2A49FBA7"/>
  <w16cid:commentId w16cid:paraId="7CDC554C" w16cid:durableId="2A3F9B90"/>
  <w16cid:commentId w16cid:paraId="6446C7E7" w16cid:durableId="2A47A42F"/>
  <w16cid:commentId w16cid:paraId="59F96671" w16cid:durableId="4A2FB16C"/>
  <w16cid:commentId w16cid:paraId="59EE3687" w16cid:durableId="055885A5"/>
  <w16cid:commentId w16cid:paraId="5043F844" w16cid:durableId="2A5E12DC"/>
  <w16cid:commentId w16cid:paraId="01279056" w16cid:durableId="2A3F9BC2"/>
  <w16cid:commentId w16cid:paraId="7CE3D346" w16cid:durableId="2A47A45C"/>
  <w16cid:commentId w16cid:paraId="2E684EA9" w16cid:durableId="2A3F9C19"/>
  <w16cid:commentId w16cid:paraId="29C51F9F" w16cid:durableId="2A3F9C36"/>
  <w16cid:commentId w16cid:paraId="1CDA0EB9" w16cid:durableId="2A47A7B6"/>
  <w16cid:commentId w16cid:paraId="02618B29" w16cid:durableId="2A3F9C58"/>
  <w16cid:commentId w16cid:paraId="5E01D68C" w16cid:durableId="2A47A8DD"/>
  <w16cid:commentId w16cid:paraId="60C95A1B" w16cid:durableId="2A3F9CB2"/>
  <w16cid:commentId w16cid:paraId="1C7F48EF" w16cid:durableId="2A3F9C87"/>
  <w16cid:commentId w16cid:paraId="1EE11A68" w16cid:durableId="2A47AC32"/>
  <w16cid:commentId w16cid:paraId="4B4B423A" w16cid:durableId="4725BBA6"/>
  <w16cid:commentId w16cid:paraId="27272AB0" w16cid:durableId="2A3F9CE1"/>
  <w16cid:commentId w16cid:paraId="613FD663" w16cid:durableId="2A47AC57"/>
  <w16cid:commentId w16cid:paraId="1CECEBF3" w16cid:durableId="2A3F9D21"/>
  <w16cid:commentId w16cid:paraId="369FA6D7" w16cid:durableId="2A47ACE4"/>
  <w16cid:commentId w16cid:paraId="7142E367" w16cid:durableId="4738879A"/>
  <w16cid:commentId w16cid:paraId="199E51C3" w16cid:durableId="5C9FD990"/>
  <w16cid:commentId w16cid:paraId="266D5900" w16cid:durableId="2A3F9D45"/>
  <w16cid:commentId w16cid:paraId="5AB9EA2D" w16cid:durableId="645AC5A8"/>
  <w16cid:commentId w16cid:paraId="1DBAFF49" w16cid:durableId="2A3F9D68"/>
  <w16cid:commentId w16cid:paraId="4A9EC27E" w16cid:durableId="2A3F9D92"/>
  <w16cid:commentId w16cid:paraId="2FAB46A3" w16cid:durableId="2A47AD6D"/>
  <w16cid:commentId w16cid:paraId="2DD9D66E" w16cid:durableId="3AF71EA0"/>
  <w16cid:commentId w16cid:paraId="324FDC34" w16cid:durableId="74B1287F"/>
  <w16cid:commentId w16cid:paraId="0C66EF88" w16cid:durableId="64B0B1E1"/>
  <w16cid:commentId w16cid:paraId="6B5C822F" w16cid:durableId="2A3F9DBB"/>
  <w16cid:commentId w16cid:paraId="290A2425" w16cid:durableId="2A47AE95"/>
  <w16cid:commentId w16cid:paraId="7F62D7E8" w16cid:durableId="2A3F9DE3"/>
  <w16cid:commentId w16cid:paraId="7152458B" w16cid:durableId="2A47AEB5"/>
  <w16cid:commentId w16cid:paraId="3BE4CA0A" w16cid:durableId="5F6B3B04"/>
  <w16cid:commentId w16cid:paraId="5E9BA1FB" w16cid:durableId="2A3F9F42"/>
  <w16cid:commentId w16cid:paraId="48761DBB" w16cid:durableId="2A47AF15"/>
  <w16cid:commentId w16cid:paraId="04A4C6E9" w16cid:durableId="3B440A83"/>
  <w16cid:commentId w16cid:paraId="4AFAF3EA" w16cid:durableId="4F19D0F0"/>
  <w16cid:commentId w16cid:paraId="4568792B" w16cid:durableId="2A3FA192"/>
  <w16cid:commentId w16cid:paraId="2EB43A2F" w16cid:durableId="2A54878D"/>
  <w16cid:commentId w16cid:paraId="3AF3D4F2" w16cid:durableId="2A3FA5A8"/>
  <w16cid:commentId w16cid:paraId="7B05686A" w16cid:durableId="2A549BA7"/>
  <w16cid:commentId w16cid:paraId="6A1161FC" w16cid:durableId="2A5F3D74"/>
  <w16cid:commentId w16cid:paraId="6E103BE5" w16cid:durableId="2A3FA5C5"/>
  <w16cid:commentId w16cid:paraId="7E6A4408" w16cid:durableId="2A49FEFE"/>
  <w16cid:commentId w16cid:paraId="728C87AB" w16cid:durableId="2A3FA5E9"/>
  <w16cid:commentId w16cid:paraId="04A1E2DF" w16cid:durableId="446BB148"/>
  <w16cid:commentId w16cid:paraId="277FFB4D" w16cid:durableId="1C31055E"/>
  <w16cid:commentId w16cid:paraId="1470184F" w16cid:durableId="14D4E265"/>
  <w16cid:commentId w16cid:paraId="21559993" w16cid:durableId="2A3FA607"/>
  <w16cid:commentId w16cid:paraId="340A070F" w16cid:durableId="2A4A0450"/>
  <w16cid:commentId w16cid:paraId="10370A18" w16cid:durableId="04BDF790"/>
  <w16cid:commentId w16cid:paraId="0DB0A42F" w16cid:durableId="2A3FA622"/>
  <w16cid:commentId w16cid:paraId="075E5F0B" w16cid:durableId="2A4A0461"/>
  <w16cid:commentId w16cid:paraId="1B7CB924" w16cid:durableId="701354ED"/>
  <w16cid:commentId w16cid:paraId="52F4734F" w16cid:durableId="2A3FA646"/>
  <w16cid:commentId w16cid:paraId="17150C02" w16cid:durableId="2A4A05DF"/>
  <w16cid:commentId w16cid:paraId="680DE455" w16cid:durableId="337E6335"/>
  <w16cid:commentId w16cid:paraId="07B48B87" w16cid:durableId="2A3FA660"/>
  <w16cid:commentId w16cid:paraId="6E6120B8" w16cid:durableId="2A4A0451"/>
  <w16cid:commentId w16cid:paraId="61381BFE" w16cid:durableId="2EC62E52"/>
  <w16cid:commentId w16cid:paraId="1AC5E7EF" w16cid:durableId="2A3FA88F"/>
  <w16cid:commentId w16cid:paraId="2EB5301B" w16cid:durableId="2A4A069E"/>
  <w16cid:commentId w16cid:paraId="6B2738A5" w16cid:durableId="6C2450D8"/>
  <w16cid:commentId w16cid:paraId="7C4BF781" w16cid:durableId="1DA08904"/>
  <w16cid:commentId w16cid:paraId="49CE24DD" w16cid:durableId="2A3FA8B0"/>
  <w16cid:commentId w16cid:paraId="2C0020B8" w16cid:durableId="2A4A0495"/>
  <w16cid:commentId w16cid:paraId="30C04973" w16cid:durableId="2A3FA8D4"/>
  <w16cid:commentId w16cid:paraId="5D4B791B" w16cid:durableId="2A4A0002"/>
  <w16cid:commentId w16cid:paraId="1873FDDF" w16cid:durableId="3398AA6C"/>
  <w16cid:commentId w16cid:paraId="406B5D13" w16cid:durableId="2A3FA8F8"/>
  <w16cid:commentId w16cid:paraId="03169E4E" w16cid:durableId="2A47B3F5"/>
  <w16cid:commentId w16cid:paraId="194D01F8" w16cid:durableId="2A3FA929"/>
  <w16cid:commentId w16cid:paraId="5C6D3F14" w16cid:durableId="2A47B7E2"/>
  <w16cid:commentId w16cid:paraId="332F4C4E" w16cid:durableId="593D5DAA"/>
  <w16cid:commentId w16cid:paraId="7543A07C" w16cid:durableId="2A5F335E"/>
  <w16cid:commentId w16cid:paraId="3E70B3AD" w16cid:durableId="2A5F335D"/>
  <w16cid:commentId w16cid:paraId="715BB980" w16cid:durableId="4211E819"/>
  <w16cid:commentId w16cid:paraId="17E33BD8" w16cid:durableId="33CE83CA"/>
  <w16cid:commentId w16cid:paraId="3481E635" w16cid:durableId="544344F8"/>
  <w16cid:commentId w16cid:paraId="10D19CE0" w16cid:durableId="2A3FA989"/>
  <w16cid:commentId w16cid:paraId="47DF4A64" w16cid:durableId="2A47B81C"/>
  <w16cid:commentId w16cid:paraId="76ADCDD6" w16cid:durableId="37C2D643"/>
  <w16cid:commentId w16cid:paraId="27F7B40F" w16cid:durableId="2A3FA9FC"/>
  <w16cid:commentId w16cid:paraId="77D050D0" w16cid:durableId="2A47BBAC"/>
  <w16cid:commentId w16cid:paraId="75DB84E2" w16cid:durableId="2A3FAA92"/>
  <w16cid:commentId w16cid:paraId="1BA632F3" w16cid:durableId="2A4A0057"/>
  <w16cid:commentId w16cid:paraId="1457CC30" w16cid:durableId="2A3FAABD"/>
  <w16cid:commentId w16cid:paraId="7C615038" w16cid:durableId="2A4A006B"/>
  <w16cid:commentId w16cid:paraId="31D3E782" w16cid:durableId="2A3FAAD8"/>
  <w16cid:commentId w16cid:paraId="2FDDC2E8" w16cid:durableId="2A4A0152"/>
  <w16cid:commentId w16cid:paraId="5319AAD5" w16cid:durableId="2A3FAC37"/>
  <w16cid:commentId w16cid:paraId="2F9198B2" w16cid:durableId="2A5E2049"/>
  <w16cid:commentId w16cid:paraId="0A2BF0BB" w16cid:durableId="2A3FAC53"/>
  <w16cid:commentId w16cid:paraId="506DCC38" w16cid:durableId="2A4A078D"/>
  <w16cid:commentId w16cid:paraId="723F0155" w16cid:durableId="3DC5AF46"/>
  <w16cid:commentId w16cid:paraId="50AA3A08" w16cid:durableId="2A3FAC79"/>
  <w16cid:commentId w16cid:paraId="2E80B7EC" w16cid:durableId="2A47BC28"/>
  <w16cid:commentId w16cid:paraId="69C95E53" w16cid:durableId="2A3FAC9D"/>
  <w16cid:commentId w16cid:paraId="204EA293" w16cid:durableId="2A48AC13"/>
  <w16cid:commentId w16cid:paraId="3628DC6C" w16cid:durableId="2A3FACF4"/>
  <w16cid:commentId w16cid:paraId="6F3D99BA" w16cid:durableId="2A3FAD65"/>
  <w16cid:commentId w16cid:paraId="68A4E084" w16cid:durableId="2A48AC54"/>
  <w16cid:commentId w16cid:paraId="038CD1E8" w16cid:durableId="2A3FAD4A"/>
  <w16cid:commentId w16cid:paraId="154635DD" w16cid:durableId="2A48AC34"/>
  <w16cid:commentId w16cid:paraId="7CFB5B3C" w16cid:durableId="2A3FAD8A"/>
  <w16cid:commentId w16cid:paraId="4223B611" w16cid:durableId="2A48AFA0"/>
  <w16cid:commentId w16cid:paraId="23BD6A8B" w16cid:durableId="11F909A8"/>
  <w16cid:commentId w16cid:paraId="539E74EA" w16cid:durableId="2A3FADC1"/>
  <w16cid:commentId w16cid:paraId="248E7A1D" w16cid:durableId="2A4A09B5"/>
  <w16cid:commentId w16cid:paraId="4FF2768E" w16cid:durableId="2A3FB2DC"/>
  <w16cid:commentId w16cid:paraId="570480B5" w16cid:durableId="2A4A09E7"/>
  <w16cid:commentId w16cid:paraId="2BA88319" w16cid:durableId="6C8BC861"/>
  <w16cid:commentId w16cid:paraId="1AEA77A1" w16cid:durableId="2A3FB4D3"/>
  <w16cid:commentId w16cid:paraId="6BEA9C0C" w16cid:durableId="2A48B24D"/>
  <w16cid:commentId w16cid:paraId="175AD652" w16cid:durableId="2A3FB540"/>
  <w16cid:commentId w16cid:paraId="37C34DB9" w16cid:durableId="2A48B26B"/>
  <w16cid:commentId w16cid:paraId="5136506B" w16cid:durableId="222B4B6C"/>
  <w16cid:commentId w16cid:paraId="4204831D" w16cid:durableId="2A3FB55A"/>
  <w16cid:commentId w16cid:paraId="69330616" w16cid:durableId="2A5E2651"/>
  <w16cid:commentId w16cid:paraId="7E921C8B" w16cid:durableId="2A3FB581"/>
  <w16cid:commentId w16cid:paraId="69CE855A" w16cid:durableId="2A48B36D"/>
  <w16cid:commentId w16cid:paraId="45D17A36" w16cid:durableId="0814252D"/>
  <w16cid:commentId w16cid:paraId="08551BBD" w16cid:durableId="18BAC57B"/>
  <w16cid:commentId w16cid:paraId="7BD977CF" w16cid:durableId="63D1BF3C"/>
  <w16cid:commentId w16cid:paraId="0E36921E" w16cid:durableId="234B4619"/>
  <w16cid:commentId w16cid:paraId="5E8962B1" w16cid:durableId="2524C657"/>
  <w16cid:commentId w16cid:paraId="0A0E76B8" w16cid:durableId="6DD908BC"/>
  <w16cid:commentId w16cid:paraId="7333E11A" w16cid:durableId="2A3FB5C7"/>
  <w16cid:commentId w16cid:paraId="01AA795F" w16cid:durableId="2A48B52B"/>
  <w16cid:commentId w16cid:paraId="21DCBF90" w16cid:durableId="2A3FB5EB"/>
  <w16cid:commentId w16cid:paraId="594D46AF" w16cid:durableId="2A48B58D"/>
  <w16cid:commentId w16cid:paraId="3D4E3FC4" w16cid:durableId="4A496E8F"/>
  <w16cid:commentId w16cid:paraId="67BC97B4" w16cid:durableId="2A3FBADF"/>
  <w16cid:commentId w16cid:paraId="405B1968" w16cid:durableId="2A48BC85"/>
  <w16cid:commentId w16cid:paraId="78F92263" w16cid:durableId="2A3FBAFD"/>
  <w16cid:commentId w16cid:paraId="50EAB8B1" w16cid:durableId="2A48BC93"/>
  <w16cid:commentId w16cid:paraId="13A49DD4" w16cid:durableId="2A3FBB18"/>
  <w16cid:commentId w16cid:paraId="2394AE16" w16cid:durableId="2A48BCBA"/>
  <w16cid:commentId w16cid:paraId="4BF1CFF1" w16cid:durableId="76BC8761"/>
  <w16cid:commentId w16cid:paraId="272B9D25" w16cid:durableId="2A3FBB36"/>
  <w16cid:commentId w16cid:paraId="1722498A" w16cid:durableId="2A48BCCB"/>
  <w16cid:commentId w16cid:paraId="124FB4D5" w16cid:durableId="2A3FBB5E"/>
  <w16cid:commentId w16cid:paraId="68EE0EAE" w16cid:durableId="2A48BDBF"/>
  <w16cid:commentId w16cid:paraId="60B136EF" w16cid:durableId="2A3FBB7A"/>
  <w16cid:commentId w16cid:paraId="44E360FB" w16cid:durableId="2A48BDD1"/>
  <w16cid:commentId w16cid:paraId="1B2BEF35" w16cid:durableId="2A3FBB99"/>
  <w16cid:commentId w16cid:paraId="58137F9D" w16cid:durableId="78FA98A1"/>
  <w16cid:commentId w16cid:paraId="0AFBA2D7" w16cid:durableId="6103F24D"/>
  <w16cid:commentId w16cid:paraId="726D846C" w16cid:durableId="2A3FBC2A"/>
  <w16cid:commentId w16cid:paraId="5A5ECCD2" w16cid:durableId="2A3FBC68"/>
  <w16cid:commentId w16cid:paraId="4CC41FC6" w16cid:durableId="2A48BE1C"/>
  <w16cid:commentId w16cid:paraId="69E1B235" w16cid:durableId="2A3FBC83"/>
  <w16cid:commentId w16cid:paraId="2B131567" w16cid:durableId="2A48BE46"/>
  <w16cid:commentId w16cid:paraId="12DDC79D" w16cid:durableId="2A3FBCB4"/>
  <w16cid:commentId w16cid:paraId="340775DE" w16cid:durableId="2A5E01BF"/>
  <w16cid:commentId w16cid:paraId="23DF0F78" w16cid:durableId="2A661D9C"/>
  <w16cid:commentId w16cid:paraId="18A7EE34" w16cid:durableId="2A3FBCD5"/>
  <w16cid:commentId w16cid:paraId="36080299" w16cid:durableId="2A48C601"/>
  <w16cid:commentId w16cid:paraId="084A48A0" w16cid:durableId="2A3FBCF8"/>
  <w16cid:commentId w16cid:paraId="3B3BAA13" w16cid:durableId="2A48C6B4"/>
  <w16cid:commentId w16cid:paraId="65944733" w16cid:durableId="26E451E8"/>
  <w16cid:commentId w16cid:paraId="1C3AD3A5" w16cid:durableId="2A3FBD20"/>
  <w16cid:commentId w16cid:paraId="722CD14F" w16cid:durableId="2A48C73C"/>
  <w16cid:commentId w16cid:paraId="4592F9F5" w16cid:durableId="2A3FBD39"/>
  <w16cid:commentId w16cid:paraId="7607712E" w16cid:durableId="2A48C758"/>
  <w16cid:commentId w16cid:paraId="214E1308" w16cid:durableId="2A3FBD5F"/>
  <w16cid:commentId w16cid:paraId="57FBE9E6" w16cid:durableId="2A48C87B"/>
  <w16cid:commentId w16cid:paraId="3FC27E5F" w16cid:durableId="29E7C5B3"/>
  <w16cid:commentId w16cid:paraId="4B94C06C" w16cid:durableId="6885B097"/>
  <w16cid:commentId w16cid:paraId="7874573C" w16cid:durableId="08ABFC8A"/>
  <w16cid:commentId w16cid:paraId="42BEBDD3" w16cid:durableId="2FA72FE3"/>
  <w16cid:commentId w16cid:paraId="7D9ED4B6" w16cid:durableId="2A3FC14C"/>
  <w16cid:commentId w16cid:paraId="5E904F55" w16cid:durableId="2A48C89F"/>
  <w16cid:commentId w16cid:paraId="14ABA6FE" w16cid:durableId="2A3FC166"/>
  <w16cid:commentId w16cid:paraId="458D2BDE" w16cid:durableId="2A48C8B4"/>
  <w16cid:commentId w16cid:paraId="36DF591D" w16cid:durableId="2A3FC18C"/>
  <w16cid:commentId w16cid:paraId="434B71A6" w16cid:durableId="2A48C8BD"/>
  <w16cid:commentId w16cid:paraId="0C1516C2" w16cid:durableId="2A3FC199"/>
  <w16cid:commentId w16cid:paraId="6DF2A1AA" w16cid:durableId="2A48C8E5"/>
  <w16cid:commentId w16cid:paraId="69E503DD" w16cid:durableId="5FD587B6"/>
  <w16cid:commentId w16cid:paraId="4698BFDF" w16cid:durableId="6D7C011D"/>
  <w16cid:commentId w16cid:paraId="4EED860A" w16cid:durableId="2A3FC1B4"/>
  <w16cid:commentId w16cid:paraId="053946EC" w16cid:durableId="2A48C8F6"/>
  <w16cid:commentId w16cid:paraId="0719A28B" w16cid:durableId="2A3FC1DF"/>
  <w16cid:commentId w16cid:paraId="16FC46CD" w16cid:durableId="2A48D1D3"/>
  <w16cid:commentId w16cid:paraId="36D83B28" w16cid:durableId="2A6DAEC0"/>
  <w16cid:commentId w16cid:paraId="167D0A0F" w16cid:durableId="24505FB0"/>
  <w16cid:commentId w16cid:paraId="5FA93BB5" w16cid:durableId="2A3FC209"/>
  <w16cid:commentId w16cid:paraId="6E0EA513" w16cid:durableId="2A48D49D"/>
  <w16cid:commentId w16cid:paraId="56E4C008" w16cid:durableId="2A3FC22D"/>
  <w16cid:commentId w16cid:paraId="2C524649" w16cid:durableId="2A48D664"/>
  <w16cid:commentId w16cid:paraId="1C135F2A" w16cid:durableId="2A6DD5EE"/>
  <w16cid:commentId w16cid:paraId="4DDC4764" w16cid:durableId="2A43544E"/>
  <w16cid:commentId w16cid:paraId="2BA18F11" w16cid:durableId="2A435481"/>
  <w16cid:commentId w16cid:paraId="3CF6DEC8" w16cid:durableId="2A4A1684"/>
  <w16cid:commentId w16cid:paraId="138221E7" w16cid:durableId="2A435BE6"/>
  <w16cid:commentId w16cid:paraId="30BC43DA" w16cid:durableId="2A435C5B"/>
  <w16cid:commentId w16cid:paraId="050E7CE5" w16cid:durableId="2A48D70D"/>
  <w16cid:commentId w16cid:paraId="38E46ED6" w16cid:durableId="2A5F660F"/>
  <w16cid:commentId w16cid:paraId="29FC226E" w16cid:durableId="2A6DC2AE"/>
  <w16cid:commentId w16cid:paraId="23610120" w16cid:durableId="2A6DC303"/>
  <w16cid:commentId w16cid:paraId="1EB0BF67" w16cid:durableId="03CFD241"/>
  <w16cid:commentId w16cid:paraId="33D2744F" w16cid:durableId="2A435CC9"/>
  <w16cid:commentId w16cid:paraId="028C21E4" w16cid:durableId="2A48D88B"/>
  <w16cid:commentId w16cid:paraId="37583C92" w16cid:durableId="7FBD52A3"/>
  <w16cid:commentId w16cid:paraId="708B2584" w16cid:durableId="2A435D08"/>
  <w16cid:commentId w16cid:paraId="1EB5693D" w16cid:durableId="7AD5B4C3"/>
  <w16cid:commentId w16cid:paraId="77CACB26" w16cid:durableId="2A435D2E"/>
  <w16cid:commentId w16cid:paraId="3396EE12" w16cid:durableId="2A48D950"/>
  <w16cid:commentId w16cid:paraId="2BCF8F43" w16cid:durableId="2A435D4B"/>
  <w16cid:commentId w16cid:paraId="0C62C2E3" w16cid:durableId="2A48D95E"/>
  <w16cid:commentId w16cid:paraId="0605FF68" w16cid:durableId="619CA62D"/>
  <w16cid:commentId w16cid:paraId="5BAE2AC7" w16cid:durableId="2A435D82"/>
  <w16cid:commentId w16cid:paraId="1574A138" w16cid:durableId="2A48D967"/>
  <w16cid:commentId w16cid:paraId="27B3BE55" w16cid:durableId="68BFAC24"/>
  <w16cid:commentId w16cid:paraId="4710118A" w16cid:durableId="2A435FD4"/>
  <w16cid:commentId w16cid:paraId="165756BE" w16cid:durableId="2A48E093"/>
  <w16cid:commentId w16cid:paraId="3301FEDA" w16cid:durableId="2A6DB26D"/>
  <w16cid:commentId w16cid:paraId="421F744D" w16cid:durableId="2A435FEC"/>
  <w16cid:commentId w16cid:paraId="3C53B418" w16cid:durableId="2A4A1BC2"/>
  <w16cid:commentId w16cid:paraId="3F11BD44" w16cid:durableId="2A436082"/>
  <w16cid:commentId w16cid:paraId="51501D14" w16cid:durableId="2A48E131"/>
  <w16cid:commentId w16cid:paraId="63C691CF" w16cid:durableId="55877475"/>
  <w16cid:commentId w16cid:paraId="014E9F1B" w16cid:durableId="2A4360CF"/>
  <w16cid:commentId w16cid:paraId="4791AC62" w16cid:durableId="2A48E190"/>
  <w16cid:commentId w16cid:paraId="31863EEE" w16cid:durableId="1D48FDE7"/>
  <w16cid:commentId w16cid:paraId="34674393" w16cid:durableId="2A4360F9"/>
  <w16cid:commentId w16cid:paraId="3C760D37" w16cid:durableId="2A48E224"/>
  <w16cid:commentId w16cid:paraId="69A56F3C" w16cid:durableId="2A436176"/>
  <w16cid:commentId w16cid:paraId="02FFE2EE" w16cid:durableId="2A6DBDBC"/>
  <w16cid:commentId w16cid:paraId="76778760" w16cid:durableId="2A4361EC"/>
  <w16cid:commentId w16cid:paraId="276788A0" w16cid:durableId="2A48E317"/>
  <w16cid:commentId w16cid:paraId="56744060" w16cid:durableId="2A436658"/>
  <w16cid:commentId w16cid:paraId="3B30343F" w16cid:durableId="2A5F6752"/>
  <w16cid:commentId w16cid:paraId="36B57C2B" w16cid:durableId="2A43666E"/>
  <w16cid:commentId w16cid:paraId="4AF109D2" w16cid:durableId="2A48ECDF"/>
  <w16cid:commentId w16cid:paraId="743A9729" w16cid:durableId="2A436800"/>
  <w16cid:commentId w16cid:paraId="53A2083E" w16cid:durableId="2A436950"/>
  <w16cid:commentId w16cid:paraId="427B5C05" w16cid:durableId="2A48EE64"/>
  <w16cid:commentId w16cid:paraId="67BC534A" w16cid:durableId="2A4369AA"/>
  <w16cid:commentId w16cid:paraId="48CA0949" w16cid:durableId="2A48EEE1"/>
  <w16cid:commentId w16cid:paraId="7118D0E4" w16cid:durableId="2A436A29"/>
  <w16cid:commentId w16cid:paraId="6D8B1F62" w16cid:durableId="2A48F03A"/>
  <w16cid:commentId w16cid:paraId="44B9E017" w16cid:durableId="00631C8E"/>
  <w16cid:commentId w16cid:paraId="0E82B259" w16cid:durableId="2A436AB9"/>
  <w16cid:commentId w16cid:paraId="7532F042" w16cid:durableId="2A48F147"/>
  <w16cid:commentId w16cid:paraId="50480586" w16cid:durableId="6AC157A4"/>
  <w16cid:commentId w16cid:paraId="7E59C150" w16cid:durableId="2A436B25"/>
  <w16cid:commentId w16cid:paraId="5BDF4CD3" w16cid:durableId="2A48F259"/>
  <w16cid:commentId w16cid:paraId="3671DA78" w16cid:durableId="5BDA9C54"/>
  <w16cid:commentId w16cid:paraId="14808E74" w16cid:durableId="2A436C20"/>
  <w16cid:commentId w16cid:paraId="09D2C646" w16cid:durableId="2A4A2164"/>
  <w16cid:commentId w16cid:paraId="25F5175B" w16cid:durableId="1E1DE7C5"/>
  <w16cid:commentId w16cid:paraId="681C5C87" w16cid:durableId="43378309"/>
  <w16cid:commentId w16cid:paraId="06EB4DEA" w16cid:durableId="2A436C72"/>
  <w16cid:commentId w16cid:paraId="6CF680B7" w16cid:durableId="2A4A22EC"/>
  <w16cid:commentId w16cid:paraId="34DB3EAA" w16cid:durableId="2428E347"/>
  <w16cid:commentId w16cid:paraId="5FBD5987" w16cid:durableId="2A436CE6"/>
  <w16cid:commentId w16cid:paraId="11B0EF66" w16cid:durableId="2A5F031B"/>
  <w16cid:commentId w16cid:paraId="6E56F51A" w16cid:durableId="2A436D86"/>
  <w16cid:commentId w16cid:paraId="52B0D187" w16cid:durableId="2A4C9FAA"/>
  <w16cid:commentId w16cid:paraId="08BC951E" w16cid:durableId="78D997B6"/>
  <w16cid:commentId w16cid:paraId="7D237435" w16cid:durableId="42B69E55"/>
  <w16cid:commentId w16cid:paraId="122F63B9" w16cid:durableId="71F54165"/>
  <w16cid:commentId w16cid:paraId="2207BD03" w16cid:durableId="2A436E58"/>
  <w16cid:commentId w16cid:paraId="563C468B" w16cid:durableId="2A4C9FC2"/>
  <w16cid:commentId w16cid:paraId="678580BA" w16cid:durableId="2A436E94"/>
  <w16cid:commentId w16cid:paraId="7441D1AE" w16cid:durableId="2A4CFB14"/>
  <w16cid:commentId w16cid:paraId="5A35394E" w16cid:durableId="2A436EBA"/>
  <w16cid:commentId w16cid:paraId="30DB3BBF" w16cid:durableId="2A4CA592"/>
  <w16cid:commentId w16cid:paraId="5447FA21" w16cid:durableId="2AB3CFD2"/>
  <w16cid:commentId w16cid:paraId="357D6F71" w16cid:durableId="1E27E11E"/>
  <w16cid:commentId w16cid:paraId="570826DA" w16cid:durableId="2A436F21"/>
  <w16cid:commentId w16cid:paraId="02E9B117" w16cid:durableId="2A66FCBE"/>
  <w16cid:commentId w16cid:paraId="307A38D7" w16cid:durableId="2A436F47"/>
  <w16cid:commentId w16cid:paraId="69628F77" w16cid:durableId="2A66FD6B"/>
  <w16cid:commentId w16cid:paraId="513680F6" w16cid:durableId="2A436F91"/>
  <w16cid:commentId w16cid:paraId="12499C63" w16cid:durableId="2A4A4C9C"/>
  <w16cid:commentId w16cid:paraId="2BF5B6BF" w16cid:durableId="2A436FFE"/>
  <w16cid:commentId w16cid:paraId="72F8B0EB" w16cid:durableId="2A4A4CB1"/>
  <w16cid:commentId w16cid:paraId="338A2FDE" w16cid:durableId="7197F925"/>
  <w16cid:commentId w16cid:paraId="12FFC3EF" w16cid:durableId="2A437035"/>
  <w16cid:commentId w16cid:paraId="0AD7AD4E" w16cid:durableId="2A4A4CB9"/>
  <w16cid:commentId w16cid:paraId="04AF997F" w16cid:durableId="6F1ECF0E"/>
  <w16cid:commentId w16cid:paraId="131FDD1D" w16cid:durableId="5F5A0A12"/>
  <w16cid:commentId w16cid:paraId="27886565" w16cid:durableId="2A4370F0"/>
  <w16cid:commentId w16cid:paraId="3DA64951" w16cid:durableId="2A66FDFB"/>
  <w16cid:commentId w16cid:paraId="05961B80" w16cid:durableId="61954817"/>
  <w16cid:commentId w16cid:paraId="694ECE71" w16cid:durableId="2A437133"/>
  <w16cid:commentId w16cid:paraId="3E41DA57" w16cid:durableId="2A4A4CD6"/>
  <w16cid:commentId w16cid:paraId="56BF8B05" w16cid:durableId="3E5AB6B0"/>
  <w16cid:commentId w16cid:paraId="6204E7F5" w16cid:durableId="6B8CAB93"/>
  <w16cid:commentId w16cid:paraId="18822C8D" w16cid:durableId="6F397DA4"/>
  <w16cid:commentId w16cid:paraId="50A035A0" w16cid:durableId="2A437247"/>
  <w16cid:commentId w16cid:paraId="3B2C488A" w16cid:durableId="2A4A4E09"/>
  <w16cid:commentId w16cid:paraId="459A0664" w16cid:durableId="2A437431"/>
  <w16cid:commentId w16cid:paraId="7DEBDD32" w16cid:durableId="2A4A4EC0"/>
  <w16cid:commentId w16cid:paraId="5DA64610" w16cid:durableId="2A437492"/>
  <w16cid:commentId w16cid:paraId="66C225A7" w16cid:durableId="2A6754D8"/>
  <w16cid:commentId w16cid:paraId="3538A6A6" w16cid:durableId="2A4374B7"/>
  <w16cid:commentId w16cid:paraId="2C09673A" w16cid:durableId="2A6754A5"/>
  <w16cid:commentId w16cid:paraId="73F6607F" w16cid:durableId="2A4374D5"/>
  <w16cid:commentId w16cid:paraId="7A90A800" w16cid:durableId="2A4C8CB7"/>
  <w16cid:commentId w16cid:paraId="5F0AE94B" w16cid:durableId="2A4374F3"/>
  <w16cid:commentId w16cid:paraId="62B99C99" w16cid:durableId="2A675484"/>
  <w16cid:commentId w16cid:paraId="5F99F6D7" w16cid:durableId="2A4E0C8A"/>
  <w16cid:commentId w16cid:paraId="3ACE102C" w16cid:durableId="2A674F58"/>
  <w16cid:commentId w16cid:paraId="29CD0480" w16cid:durableId="4DC87CC7"/>
  <w16cid:commentId w16cid:paraId="4D195BA4" w16cid:durableId="2A4E0C8F"/>
  <w16cid:commentId w16cid:paraId="0F75C8E2" w16cid:durableId="2A674F6C"/>
  <w16cid:commentId w16cid:paraId="26490D7B" w16cid:durableId="2A4E0CBB"/>
  <w16cid:commentId w16cid:paraId="5B96EDBD" w16cid:durableId="2A4E0CBA"/>
  <w16cid:commentId w16cid:paraId="482B657E" w16cid:durableId="2A4E0CB9"/>
  <w16cid:commentId w16cid:paraId="386C2DEE" w16cid:durableId="2A675446"/>
  <w16cid:commentId w16cid:paraId="7DBC81FB" w16cid:durableId="2A437604"/>
  <w16cid:commentId w16cid:paraId="2359B5BD" w16cid:durableId="2A4A2117"/>
  <w16cid:commentId w16cid:paraId="7371A9AB" w16cid:durableId="2A437671"/>
  <w16cid:commentId w16cid:paraId="04124419" w16cid:durableId="2A675305"/>
  <w16cid:commentId w16cid:paraId="5E838BEE" w16cid:durableId="2A4376A0"/>
  <w16cid:commentId w16cid:paraId="2DB1DF84" w16cid:durableId="2A4C8EEA"/>
  <w16cid:commentId w16cid:paraId="58171DB2" w16cid:durableId="2A437DBE"/>
  <w16cid:commentId w16cid:paraId="2118EC63" w16cid:durableId="2A4CA6A3"/>
  <w16cid:commentId w16cid:paraId="2A0678B6" w16cid:durableId="2A437E07"/>
  <w16cid:commentId w16cid:paraId="396619F2" w16cid:durableId="2A4CA6D2"/>
  <w16cid:commentId w16cid:paraId="0D420ED3" w16cid:durableId="323DF618"/>
  <w16cid:commentId w16cid:paraId="1F35C832" w16cid:durableId="3A677D7D"/>
  <w16cid:commentId w16cid:paraId="62C06521" w16cid:durableId="17F5F775"/>
  <w16cid:commentId w16cid:paraId="7882202F" w16cid:durableId="3D219745"/>
  <w16cid:commentId w16cid:paraId="0EE7E06C" w16cid:durableId="2A437E96"/>
  <w16cid:commentId w16cid:paraId="5A1986DA" w16cid:durableId="2A4CA92C"/>
  <w16cid:commentId w16cid:paraId="1E29E986" w16cid:durableId="2A437EDD"/>
  <w16cid:commentId w16cid:paraId="3C3EBB17" w16cid:durableId="2A4CA9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3384E" w14:textId="77777777" w:rsidR="008278EF" w:rsidRDefault="008278EF">
      <w:r>
        <w:separator/>
      </w:r>
    </w:p>
  </w:endnote>
  <w:endnote w:type="continuationSeparator" w:id="0">
    <w:p w14:paraId="34958FFC" w14:textId="77777777" w:rsidR="008278EF" w:rsidRDefault="008278EF">
      <w:r>
        <w:continuationSeparator/>
      </w:r>
    </w:p>
  </w:endnote>
  <w:endnote w:type="continuationNotice" w:id="1">
    <w:p w14:paraId="656550C8" w14:textId="77777777" w:rsidR="008278EF" w:rsidRDefault="00827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4FCAF" w14:textId="77777777" w:rsidR="00735799" w:rsidRDefault="00474BB3">
    <w:pPr>
      <w:pStyle w:val="BodyText"/>
      <w:spacing w:line="14" w:lineRule="auto"/>
    </w:pPr>
    <w:r>
      <w:rPr>
        <w:noProof/>
      </w:rPr>
      <mc:AlternateContent>
        <mc:Choice Requires="wps">
          <w:drawing>
            <wp:anchor distT="0" distB="0" distL="0" distR="0" simplePos="0" relativeHeight="251658241" behindDoc="1" locked="0" layoutInCell="1" allowOverlap="1" wp14:anchorId="289761B7" wp14:editId="528C6785">
              <wp:simplePos x="0" y="0"/>
              <wp:positionH relativeFrom="page">
                <wp:posOffset>3671951</wp:posOffset>
              </wp:positionH>
              <wp:positionV relativeFrom="page">
                <wp:posOffset>9914121</wp:posOffset>
              </wp:positionV>
              <wp:extent cx="229235" cy="1670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7005"/>
                      </a:xfrm>
                      <a:prstGeom prst="rect">
                        <a:avLst/>
                      </a:prstGeom>
                    </wps:spPr>
                    <wps:txbx>
                      <w:txbxContent>
                        <w:p w14:paraId="4D594FA5" w14:textId="77777777" w:rsidR="00735799" w:rsidRDefault="00474BB3">
                          <w:pPr>
                            <w:pStyle w:val="BodyText"/>
                            <w:spacing w:before="12"/>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89761B7" id="_x0000_t202" coordsize="21600,21600" o:spt="202" path="m,l,21600r21600,l21600,xe">
              <v:stroke joinstyle="miter"/>
              <v:path gradientshapeok="t" o:connecttype="rect"/>
            </v:shapetype>
            <v:shape id="Text Box 3" o:spid="_x0000_s1036" type="#_x0000_t202" style="position:absolute;margin-left:289.15pt;margin-top:780.65pt;width:18.05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" filled="f" stroked="f">
              <v:textbox inset="0,0,0,0">
                <w:txbxContent>
                  <w:p w14:paraId="4D594FA5" w14:textId="77777777" w:rsidR="00735799" w:rsidRDefault="00474BB3">
                    <w:pPr>
                      <w:pStyle w:val="BodyText"/>
                      <w:spacing w:before="12"/>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F6C4270" wp14:editId="273DBCD3">
              <wp:simplePos x="0" y="0"/>
              <wp:positionH relativeFrom="page">
                <wp:posOffset>798372</wp:posOffset>
              </wp:positionH>
              <wp:positionV relativeFrom="page">
                <wp:posOffset>10074446</wp:posOffset>
              </wp:positionV>
              <wp:extent cx="737870" cy="16700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7870" cy="167005"/>
                      </a:xfrm>
                      <a:prstGeom prst="rect">
                        <a:avLst/>
                      </a:prstGeom>
                    </wps:spPr>
                    <wps:txbx>
                      <w:txbxContent>
                        <w:p w14:paraId="29F7F718" w14:textId="77777777" w:rsidR="00735799" w:rsidRDefault="00474BB3">
                          <w:pPr>
                            <w:pStyle w:val="BodyText"/>
                            <w:spacing w:before="12"/>
                            <w:ind w:left="20"/>
                          </w:pPr>
                          <w:r>
                            <w:t>OC2</w:t>
                          </w:r>
                          <w:r>
                            <w:rPr>
                              <w:spacing w:val="-6"/>
                            </w:rPr>
                            <w:t xml:space="preserve"> </w:t>
                          </w:r>
                          <w:r>
                            <w:rPr>
                              <w:spacing w:val="-2"/>
                            </w:rPr>
                            <w:t>Redraft</w:t>
                          </w:r>
                        </w:p>
                      </w:txbxContent>
                    </wps:txbx>
                    <wps:bodyPr wrap="square" lIns="0" tIns="0" rIns="0" bIns="0" rtlCol="0">
                      <a:noAutofit/>
                    </wps:bodyPr>
                  </wps:wsp>
                </a:graphicData>
              </a:graphic>
            </wp:anchor>
          </w:drawing>
        </mc:Choice>
        <mc:Fallback>
          <w:pict>
            <v:shape w14:anchorId="6F6C4270" id="Text Box 4" o:spid="_x0000_s1037" type="#_x0000_t202" style="position:absolute;margin-left:62.85pt;margin-top:793.25pt;width:58.1pt;height:13.1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" filled="f" stroked="f">
              <v:textbox inset="0,0,0,0">
                <w:txbxContent>
                  <w:p w14:paraId="29F7F718" w14:textId="77777777" w:rsidR="00735799" w:rsidRDefault="00474BB3">
                    <w:pPr>
                      <w:pStyle w:val="BodyText"/>
                      <w:spacing w:before="12"/>
                      <w:ind w:left="20"/>
                    </w:pPr>
                    <w:r>
                      <w:t>OC2</w:t>
                    </w:r>
                    <w:r>
                      <w:rPr>
                        <w:spacing w:val="-6"/>
                      </w:rPr>
                      <w:t xml:space="preserve"> </w:t>
                    </w:r>
                    <w:r>
                      <w:rPr>
                        <w:spacing w:val="-2"/>
                      </w:rPr>
                      <w:t>Redraft</w:t>
                    </w:r>
                  </w:p>
                </w:txbxContent>
              </v:textbox>
              <w10:wrap anchorx="page" anchory="page"/>
            </v:shape>
          </w:pict>
        </mc:Fallback>
      </mc:AlternateContent>
    </w:r>
    <w:r>
      <w:rPr>
        <w:noProof/>
      </w:rPr>
      <mc:AlternateContent>
        <mc:Choice Requires="wps">
          <w:drawing>
            <wp:anchor distT="0" distB="0" distL="0" distR="0" simplePos="0" relativeHeight="251658243" behindDoc="1" locked="0" layoutInCell="1" allowOverlap="1" wp14:anchorId="0681A121" wp14:editId="360F247D">
              <wp:simplePos x="0" y="0"/>
              <wp:positionH relativeFrom="page">
                <wp:posOffset>5287136</wp:posOffset>
              </wp:positionH>
              <wp:positionV relativeFrom="page">
                <wp:posOffset>10074446</wp:posOffset>
              </wp:positionV>
              <wp:extent cx="181610" cy="16700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 cy="167005"/>
                      </a:xfrm>
                      <a:prstGeom prst="rect">
                        <a:avLst/>
                      </a:prstGeom>
                    </wps:spPr>
                    <wps:txbx>
                      <w:txbxContent>
                        <w:p w14:paraId="2B87417D" w14:textId="71A71D2C" w:rsidR="00735799" w:rsidRDefault="00474BB3">
                          <w:pPr>
                            <w:pStyle w:val="BodyText"/>
                            <w:spacing w:before="12"/>
                            <w:ind w:left="20"/>
                          </w:pPr>
                          <w:r>
                            <w:rPr>
                              <w:spacing w:val="-5"/>
                            </w:rPr>
                            <w:t>V</w:t>
                          </w:r>
                          <w:r w:rsidR="00AE3DC3">
                            <w:rPr>
                              <w:spacing w:val="-5"/>
                            </w:rPr>
                            <w:t>7</w:t>
                          </w:r>
                          <w:del w:id="50" w:author="Frank Kasibante (NESO)" w:date="2024-10-11T12:30:00Z">
                            <w:r w:rsidR="00B77B55" w:rsidDel="00AE3DC3">
                              <w:rPr>
                                <w:spacing w:val="-5"/>
                              </w:rPr>
                              <w:delText>6</w:delText>
                            </w:r>
                          </w:del>
                          <w:del w:id="51" w:author="Frank Kasibante (ESO)" w:date="2024-07-21T16:10:00Z">
                            <w:r w:rsidDel="00CA3313">
                              <w:rPr>
                                <w:spacing w:val="-5"/>
                              </w:rPr>
                              <w:delText>9</w:delText>
                            </w:r>
                          </w:del>
                        </w:p>
                      </w:txbxContent>
                    </wps:txbx>
                    <wps:bodyPr wrap="square" lIns="0" tIns="0" rIns="0" bIns="0" rtlCol="0">
                      <a:noAutofit/>
                    </wps:bodyPr>
                  </wps:wsp>
                </a:graphicData>
              </a:graphic>
            </wp:anchor>
          </w:drawing>
        </mc:Choice>
        <mc:Fallback>
          <w:pict>
            <v:shapetype w14:anchorId="0681A121" id="_x0000_t202" coordsize="21600,21600" o:spt="202" path="m,l,21600r21600,l21600,xe">
              <v:stroke joinstyle="miter"/>
              <v:path gradientshapeok="t" o:connecttype="rect"/>
            </v:shapetype>
            <v:shape id="Text Box 5" o:spid="_x0000_s1038" type="#_x0000_t202" style="position:absolute;margin-left:416.3pt;margin-top:793.25pt;width:14.3pt;height:13.1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" filled="f" stroked="f">
              <v:textbox inset="0,0,0,0">
                <w:txbxContent>
                  <w:p w14:paraId="2B87417D" w14:textId="71A71D2C" w:rsidR="00735799" w:rsidRDefault="00474BB3">
                    <w:pPr>
                      <w:pStyle w:val="BodyText"/>
                      <w:spacing w:before="12"/>
                      <w:ind w:left="20"/>
                    </w:pPr>
                    <w:r>
                      <w:rPr>
                        <w:spacing w:val="-5"/>
                      </w:rPr>
                      <w:t>V</w:t>
                    </w:r>
                    <w:r w:rsidR="00AE3DC3">
                      <w:rPr>
                        <w:spacing w:val="-5"/>
                      </w:rPr>
                      <w:t>7</w:t>
                    </w:r>
                    <w:del w:id="51" w:author="Frank Kasibante (NESO)" w:date="2024-10-11T12:30:00Z">
                      <w:r w:rsidR="00B77B55" w:rsidDel="00AE3DC3">
                        <w:rPr>
                          <w:spacing w:val="-5"/>
                        </w:rPr>
                        <w:delText>6</w:delText>
                      </w:r>
                    </w:del>
                    <w:del w:id="52" w:author="Frank Kasibante (ESO)" w:date="2024-07-21T16:10:00Z">
                      <w:r w:rsidDel="00CA3313">
                        <w:rPr>
                          <w:spacing w:val="-5"/>
                        </w:rPr>
                        <w:delText>9</w:delText>
                      </w:r>
                    </w:del>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C78DB" w14:textId="77777777" w:rsidR="008278EF" w:rsidRDefault="008278EF">
      <w:r>
        <w:separator/>
      </w:r>
    </w:p>
  </w:footnote>
  <w:footnote w:type="continuationSeparator" w:id="0">
    <w:p w14:paraId="7F278247" w14:textId="77777777" w:rsidR="008278EF" w:rsidRDefault="008278EF">
      <w:r>
        <w:continuationSeparator/>
      </w:r>
    </w:p>
  </w:footnote>
  <w:footnote w:type="continuationNotice" w:id="1">
    <w:p w14:paraId="727922B6" w14:textId="77777777" w:rsidR="008278EF" w:rsidRDefault="008278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8099B" w14:textId="31CD4C68" w:rsidR="00735799" w:rsidRDefault="00474BB3">
    <w:pPr>
      <w:pStyle w:val="BodyText"/>
      <w:spacing w:line="14" w:lineRule="auto"/>
    </w:pPr>
    <w:r>
      <w:rPr>
        <w:noProof/>
      </w:rPr>
      <mc:AlternateContent>
        <mc:Choice Requires="wps">
          <w:drawing>
            <wp:anchor distT="0" distB="0" distL="0" distR="0" simplePos="0" relativeHeight="251658240" behindDoc="1" locked="0" layoutInCell="1" allowOverlap="1" wp14:anchorId="6F34D166" wp14:editId="2D22059F">
              <wp:simplePos x="0" y="0"/>
              <wp:positionH relativeFrom="page">
                <wp:posOffset>799069</wp:posOffset>
              </wp:positionH>
              <wp:positionV relativeFrom="page">
                <wp:posOffset>436605</wp:posOffset>
              </wp:positionV>
              <wp:extent cx="6277233" cy="20819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7233" cy="208194"/>
                      </a:xfrm>
                      <a:prstGeom prst="rect">
                        <a:avLst/>
                      </a:prstGeom>
                    </wps:spPr>
                    <wps:txbx>
                      <w:txbxContent>
                        <w:p w14:paraId="7DF79D68" w14:textId="34FCB4ED" w:rsidR="00735799" w:rsidRDefault="00474BB3">
                          <w:pPr>
                            <w:pStyle w:val="BodyText"/>
                            <w:spacing w:before="12"/>
                            <w:ind w:left="20"/>
                          </w:pPr>
                          <w:r>
                            <w:t>Code</w:t>
                          </w:r>
                          <w:r>
                            <w:rPr>
                              <w:spacing w:val="-10"/>
                            </w:rPr>
                            <w:t xml:space="preserve"> </w:t>
                          </w:r>
                          <w:r>
                            <w:t>Alignment,</w:t>
                          </w:r>
                          <w:r>
                            <w:rPr>
                              <w:spacing w:val="-9"/>
                            </w:rPr>
                            <w:t xml:space="preserve"> </w:t>
                          </w:r>
                          <w:r>
                            <w:t>Simplification</w:t>
                          </w:r>
                          <w:r>
                            <w:rPr>
                              <w:spacing w:val="-7"/>
                            </w:rPr>
                            <w:t xml:space="preserve"> </w:t>
                          </w:r>
                          <w:r>
                            <w:t>&amp;</w:t>
                          </w:r>
                          <w:r>
                            <w:rPr>
                              <w:spacing w:val="-11"/>
                            </w:rPr>
                            <w:t xml:space="preserve"> </w:t>
                          </w:r>
                          <w:r>
                            <w:t>Rationalisation</w:t>
                          </w:r>
                          <w:r>
                            <w:rPr>
                              <w:spacing w:val="-10"/>
                            </w:rPr>
                            <w:t xml:space="preserve"> </w:t>
                          </w:r>
                          <w:r>
                            <w:t>(ASR)</w:t>
                          </w:r>
                          <w:r>
                            <w:rPr>
                              <w:spacing w:val="-8"/>
                            </w:rPr>
                            <w:t xml:space="preserve"> </w:t>
                          </w:r>
                          <w:r>
                            <w:rPr>
                              <w:spacing w:val="-2"/>
                            </w:rPr>
                            <w:t>Workstream</w:t>
                          </w:r>
                          <w:r w:rsidR="004560DD">
                            <w:rPr>
                              <w:spacing w:val="-2"/>
                            </w:rPr>
                            <w:t xml:space="preserve"> </w:t>
                          </w:r>
                          <w:r w:rsidR="0070444D">
                            <w:rPr>
                              <w:spacing w:val="-2"/>
                            </w:rPr>
                            <w:t>V</w:t>
                          </w:r>
                          <w:r w:rsidR="00B15F5A">
                            <w:rPr>
                              <w:spacing w:val="-2"/>
                            </w:rPr>
                            <w:t>7</w:t>
                          </w:r>
                          <w:r w:rsidR="0070444D">
                            <w:rPr>
                              <w:spacing w:val="-2"/>
                            </w:rPr>
                            <w:t xml:space="preserve">                    </w:t>
                          </w:r>
                          <w:r w:rsidR="00B77B55">
                            <w:rPr>
                              <w:spacing w:val="-2"/>
                            </w:rPr>
                            <w:t>1</w:t>
                          </w:r>
                          <w:r w:rsidR="00B15F5A">
                            <w:rPr>
                              <w:spacing w:val="-2"/>
                            </w:rPr>
                            <w:t>1</w:t>
                          </w:r>
                          <w:r w:rsidR="00B77B55" w:rsidRPr="00B77B55">
                            <w:rPr>
                              <w:spacing w:val="-2"/>
                              <w:vertAlign w:val="superscript"/>
                            </w:rPr>
                            <w:t>th</w:t>
                          </w:r>
                          <w:r w:rsidR="00B77B55">
                            <w:rPr>
                              <w:spacing w:val="-2"/>
                            </w:rPr>
                            <w:t xml:space="preserve"> </w:t>
                          </w:r>
                          <w:r w:rsidR="00ED2C6F">
                            <w:rPr>
                              <w:spacing w:val="-2"/>
                            </w:rPr>
                            <w:t>October</w:t>
                          </w:r>
                          <w:r w:rsidR="0070444D">
                            <w:rPr>
                              <w:spacing w:val="-2"/>
                            </w:rPr>
                            <w:t xml:space="preserve"> 2024</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F34D166" id="_x0000_t202" coordsize="21600,21600" o:spt="202" path="m,l,21600r21600,l21600,xe">
              <v:stroke joinstyle="miter"/>
              <v:path gradientshapeok="t" o:connecttype="rect"/>
            </v:shapetype>
            <v:shape id="Text Box 1" o:spid="_x0000_s1035" type="#_x0000_t202" style="position:absolute;margin-left:62.9pt;margin-top:34.4pt;width:494.25pt;height:16.4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" filled="f" stroked="f">
              <v:textbox inset="0,0,0,0">
                <w:txbxContent>
                  <w:p w14:paraId="7DF79D68" w14:textId="34FCB4ED" w:rsidR="00735799" w:rsidRDefault="00474BB3">
                    <w:pPr>
                      <w:pStyle w:val="BodyText"/>
                      <w:spacing w:before="12"/>
                      <w:ind w:left="20"/>
                    </w:pPr>
                    <w:r>
                      <w:t>Code</w:t>
                    </w:r>
                    <w:r>
                      <w:rPr>
                        <w:spacing w:val="-10"/>
                      </w:rPr>
                      <w:t xml:space="preserve"> </w:t>
                    </w:r>
                    <w:r>
                      <w:t>Alignment,</w:t>
                    </w:r>
                    <w:r>
                      <w:rPr>
                        <w:spacing w:val="-9"/>
                      </w:rPr>
                      <w:t xml:space="preserve"> </w:t>
                    </w:r>
                    <w:r>
                      <w:t>Simplification</w:t>
                    </w:r>
                    <w:r>
                      <w:rPr>
                        <w:spacing w:val="-7"/>
                      </w:rPr>
                      <w:t xml:space="preserve"> </w:t>
                    </w:r>
                    <w:r>
                      <w:t>&amp;</w:t>
                    </w:r>
                    <w:r>
                      <w:rPr>
                        <w:spacing w:val="-11"/>
                      </w:rPr>
                      <w:t xml:space="preserve"> </w:t>
                    </w:r>
                    <w:r>
                      <w:t>Rationalisation</w:t>
                    </w:r>
                    <w:r>
                      <w:rPr>
                        <w:spacing w:val="-10"/>
                      </w:rPr>
                      <w:t xml:space="preserve"> </w:t>
                    </w:r>
                    <w:r>
                      <w:t>(ASR)</w:t>
                    </w:r>
                    <w:r>
                      <w:rPr>
                        <w:spacing w:val="-8"/>
                      </w:rPr>
                      <w:t xml:space="preserve"> </w:t>
                    </w:r>
                    <w:r>
                      <w:rPr>
                        <w:spacing w:val="-2"/>
                      </w:rPr>
                      <w:t>Workstream</w:t>
                    </w:r>
                    <w:r w:rsidR="004560DD">
                      <w:rPr>
                        <w:spacing w:val="-2"/>
                      </w:rPr>
                      <w:t xml:space="preserve"> </w:t>
                    </w:r>
                    <w:r w:rsidR="0070444D">
                      <w:rPr>
                        <w:spacing w:val="-2"/>
                      </w:rPr>
                      <w:t>V</w:t>
                    </w:r>
                    <w:r w:rsidR="00B15F5A">
                      <w:rPr>
                        <w:spacing w:val="-2"/>
                      </w:rPr>
                      <w:t>7</w:t>
                    </w:r>
                    <w:r w:rsidR="0070444D">
                      <w:rPr>
                        <w:spacing w:val="-2"/>
                      </w:rPr>
                      <w:t xml:space="preserve">                    </w:t>
                    </w:r>
                    <w:r w:rsidR="00B77B55">
                      <w:rPr>
                        <w:spacing w:val="-2"/>
                      </w:rPr>
                      <w:t>1</w:t>
                    </w:r>
                    <w:r w:rsidR="00B15F5A">
                      <w:rPr>
                        <w:spacing w:val="-2"/>
                      </w:rPr>
                      <w:t>1</w:t>
                    </w:r>
                    <w:r w:rsidR="00B77B55" w:rsidRPr="00B77B55">
                      <w:rPr>
                        <w:spacing w:val="-2"/>
                        <w:vertAlign w:val="superscript"/>
                      </w:rPr>
                      <w:t>th</w:t>
                    </w:r>
                    <w:r w:rsidR="00B77B55">
                      <w:rPr>
                        <w:spacing w:val="-2"/>
                      </w:rPr>
                      <w:t xml:space="preserve"> </w:t>
                    </w:r>
                    <w:r w:rsidR="00ED2C6F">
                      <w:rPr>
                        <w:spacing w:val="-2"/>
                      </w:rPr>
                      <w:t>October</w:t>
                    </w:r>
                    <w:r w:rsidR="0070444D">
                      <w:rPr>
                        <w:spacing w:val="-2"/>
                      </w:rPr>
                      <w:t xml:space="preserve"> 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0F97"/>
    <w:multiLevelType w:val="hybridMultilevel"/>
    <w:tmpl w:val="B73038F2"/>
    <w:lvl w:ilvl="0" w:tplc="20F24F06">
      <w:start w:val="1"/>
      <w:numFmt w:val="lowerLetter"/>
      <w:lvlText w:val="%1)"/>
      <w:lvlJc w:val="left"/>
      <w:pPr>
        <w:ind w:left="1050" w:hanging="360"/>
      </w:pPr>
      <w:rPr>
        <w:rFonts w:ascii="Arial" w:eastAsia="Arial" w:hAnsi="Arial" w:cs="Arial" w:hint="default"/>
        <w:b w:val="0"/>
        <w:bCs w:val="0"/>
        <w:i w:val="0"/>
        <w:iCs w:val="0"/>
        <w:spacing w:val="-1"/>
        <w:w w:val="99"/>
        <w:sz w:val="20"/>
        <w:szCs w:val="20"/>
        <w:lang w:val="en-US" w:eastAsia="en-US" w:bidi="ar-SA"/>
      </w:rPr>
    </w:lvl>
    <w:lvl w:ilvl="1" w:tplc="EF9A6EAC">
      <w:start w:val="1"/>
      <w:numFmt w:val="lowerLetter"/>
      <w:lvlText w:val="%2)"/>
      <w:lvlJc w:val="left"/>
      <w:pPr>
        <w:ind w:left="1914" w:hanging="360"/>
      </w:pPr>
      <w:rPr>
        <w:b w:val="0"/>
        <w:bCs w:val="0"/>
        <w:i w:val="0"/>
        <w:iCs w:val="0"/>
        <w:spacing w:val="-1"/>
        <w:w w:val="100"/>
        <w:sz w:val="20"/>
        <w:szCs w:val="20"/>
        <w:lang w:val="en-US" w:eastAsia="en-US" w:bidi="ar-SA"/>
      </w:rPr>
    </w:lvl>
    <w:lvl w:ilvl="2" w:tplc="F9B08126">
      <w:numFmt w:val="bullet"/>
      <w:lvlText w:val="•"/>
      <w:lvlJc w:val="left"/>
      <w:pPr>
        <w:ind w:left="2911" w:hanging="360"/>
      </w:pPr>
      <w:rPr>
        <w:rFonts w:hint="default"/>
        <w:lang w:val="en-US" w:eastAsia="en-US" w:bidi="ar-SA"/>
      </w:rPr>
    </w:lvl>
    <w:lvl w:ilvl="3" w:tplc="260013F2">
      <w:numFmt w:val="bullet"/>
      <w:lvlText w:val="•"/>
      <w:lvlJc w:val="left"/>
      <w:pPr>
        <w:ind w:left="3903" w:hanging="360"/>
      </w:pPr>
      <w:rPr>
        <w:rFonts w:hint="default"/>
        <w:lang w:val="en-US" w:eastAsia="en-US" w:bidi="ar-SA"/>
      </w:rPr>
    </w:lvl>
    <w:lvl w:ilvl="4" w:tplc="67A82F8E">
      <w:numFmt w:val="bullet"/>
      <w:lvlText w:val="•"/>
      <w:lvlJc w:val="left"/>
      <w:pPr>
        <w:ind w:left="4895" w:hanging="360"/>
      </w:pPr>
      <w:rPr>
        <w:rFonts w:hint="default"/>
        <w:lang w:val="en-US" w:eastAsia="en-US" w:bidi="ar-SA"/>
      </w:rPr>
    </w:lvl>
    <w:lvl w:ilvl="5" w:tplc="BCD013F8">
      <w:numFmt w:val="bullet"/>
      <w:lvlText w:val="•"/>
      <w:lvlJc w:val="left"/>
      <w:pPr>
        <w:ind w:left="5887" w:hanging="360"/>
      </w:pPr>
      <w:rPr>
        <w:rFonts w:hint="default"/>
        <w:lang w:val="en-US" w:eastAsia="en-US" w:bidi="ar-SA"/>
      </w:rPr>
    </w:lvl>
    <w:lvl w:ilvl="6" w:tplc="8B76A0D6">
      <w:numFmt w:val="bullet"/>
      <w:lvlText w:val="•"/>
      <w:lvlJc w:val="left"/>
      <w:pPr>
        <w:ind w:left="6879" w:hanging="360"/>
      </w:pPr>
      <w:rPr>
        <w:rFonts w:hint="default"/>
        <w:lang w:val="en-US" w:eastAsia="en-US" w:bidi="ar-SA"/>
      </w:rPr>
    </w:lvl>
    <w:lvl w:ilvl="7" w:tplc="C776AB46">
      <w:numFmt w:val="bullet"/>
      <w:lvlText w:val="•"/>
      <w:lvlJc w:val="left"/>
      <w:pPr>
        <w:ind w:left="7870" w:hanging="360"/>
      </w:pPr>
      <w:rPr>
        <w:rFonts w:hint="default"/>
        <w:lang w:val="en-US" w:eastAsia="en-US" w:bidi="ar-SA"/>
      </w:rPr>
    </w:lvl>
    <w:lvl w:ilvl="8" w:tplc="1638D832">
      <w:numFmt w:val="bullet"/>
      <w:lvlText w:val="•"/>
      <w:lvlJc w:val="left"/>
      <w:pPr>
        <w:ind w:left="8862" w:hanging="360"/>
      </w:pPr>
      <w:rPr>
        <w:rFonts w:hint="default"/>
        <w:lang w:val="en-US" w:eastAsia="en-US" w:bidi="ar-SA"/>
      </w:rPr>
    </w:lvl>
  </w:abstractNum>
  <w:abstractNum w:abstractNumId="1" w15:restartNumberingAfterBreak="0">
    <w:nsid w:val="093904F5"/>
    <w:multiLevelType w:val="hybridMultilevel"/>
    <w:tmpl w:val="AFB2E3FA"/>
    <w:lvl w:ilvl="0" w:tplc="FFFFFFFF">
      <w:start w:val="1"/>
      <w:numFmt w:val="lowerRoman"/>
      <w:lvlText w:val="%1."/>
      <w:lvlJc w:val="left"/>
      <w:pPr>
        <w:ind w:left="2639" w:hanging="231"/>
      </w:pPr>
      <w:rPr>
        <w:rFonts w:ascii="Arial" w:hAnsi="Arial" w:hint="default"/>
        <w:b w:val="0"/>
        <w:bCs w:val="0"/>
        <w:i w:val="0"/>
        <w:iCs w:val="0"/>
        <w:spacing w:val="-2"/>
        <w:w w:val="99"/>
        <w:sz w:val="20"/>
        <w:szCs w:val="20"/>
        <w:lang w:val="en-US" w:eastAsia="en-US" w:bidi="ar-SA"/>
      </w:rPr>
    </w:lvl>
    <w:lvl w:ilvl="1" w:tplc="5EDA2DCA">
      <w:numFmt w:val="bullet"/>
      <w:lvlText w:val="•"/>
      <w:lvlJc w:val="left"/>
      <w:pPr>
        <w:ind w:left="3435" w:hanging="231"/>
      </w:pPr>
      <w:rPr>
        <w:rFonts w:hint="default"/>
        <w:lang w:val="en-US" w:eastAsia="en-US" w:bidi="ar-SA"/>
      </w:rPr>
    </w:lvl>
    <w:lvl w:ilvl="2" w:tplc="E5A6A720">
      <w:numFmt w:val="bullet"/>
      <w:lvlText w:val="•"/>
      <w:lvlJc w:val="left"/>
      <w:pPr>
        <w:ind w:left="4222" w:hanging="231"/>
      </w:pPr>
      <w:rPr>
        <w:rFonts w:hint="default"/>
        <w:lang w:val="en-US" w:eastAsia="en-US" w:bidi="ar-SA"/>
      </w:rPr>
    </w:lvl>
    <w:lvl w:ilvl="3" w:tplc="FF063B58">
      <w:numFmt w:val="bullet"/>
      <w:lvlText w:val="•"/>
      <w:lvlJc w:val="left"/>
      <w:pPr>
        <w:ind w:left="5008" w:hanging="231"/>
      </w:pPr>
      <w:rPr>
        <w:rFonts w:hint="default"/>
        <w:lang w:val="en-US" w:eastAsia="en-US" w:bidi="ar-SA"/>
      </w:rPr>
    </w:lvl>
    <w:lvl w:ilvl="4" w:tplc="F69C88A8">
      <w:numFmt w:val="bullet"/>
      <w:lvlText w:val="•"/>
      <w:lvlJc w:val="left"/>
      <w:pPr>
        <w:ind w:left="5795" w:hanging="231"/>
      </w:pPr>
      <w:rPr>
        <w:rFonts w:hint="default"/>
        <w:lang w:val="en-US" w:eastAsia="en-US" w:bidi="ar-SA"/>
      </w:rPr>
    </w:lvl>
    <w:lvl w:ilvl="5" w:tplc="F84073E4">
      <w:numFmt w:val="bullet"/>
      <w:lvlText w:val="•"/>
      <w:lvlJc w:val="left"/>
      <w:pPr>
        <w:ind w:left="6582" w:hanging="231"/>
      </w:pPr>
      <w:rPr>
        <w:rFonts w:hint="default"/>
        <w:lang w:val="en-US" w:eastAsia="en-US" w:bidi="ar-SA"/>
      </w:rPr>
    </w:lvl>
    <w:lvl w:ilvl="6" w:tplc="8A624068">
      <w:numFmt w:val="bullet"/>
      <w:lvlText w:val="•"/>
      <w:lvlJc w:val="left"/>
      <w:pPr>
        <w:ind w:left="7368" w:hanging="231"/>
      </w:pPr>
      <w:rPr>
        <w:rFonts w:hint="default"/>
        <w:lang w:val="en-US" w:eastAsia="en-US" w:bidi="ar-SA"/>
      </w:rPr>
    </w:lvl>
    <w:lvl w:ilvl="7" w:tplc="264C8410">
      <w:numFmt w:val="bullet"/>
      <w:lvlText w:val="•"/>
      <w:lvlJc w:val="left"/>
      <w:pPr>
        <w:ind w:left="8155" w:hanging="231"/>
      </w:pPr>
      <w:rPr>
        <w:rFonts w:hint="default"/>
        <w:lang w:val="en-US" w:eastAsia="en-US" w:bidi="ar-SA"/>
      </w:rPr>
    </w:lvl>
    <w:lvl w:ilvl="8" w:tplc="E6F85904">
      <w:numFmt w:val="bullet"/>
      <w:lvlText w:val="•"/>
      <w:lvlJc w:val="left"/>
      <w:pPr>
        <w:ind w:left="8942" w:hanging="231"/>
      </w:pPr>
      <w:rPr>
        <w:rFonts w:hint="default"/>
        <w:lang w:val="en-US" w:eastAsia="en-US" w:bidi="ar-SA"/>
      </w:rPr>
    </w:lvl>
  </w:abstractNum>
  <w:abstractNum w:abstractNumId="2" w15:restartNumberingAfterBreak="0">
    <w:nsid w:val="09AF340D"/>
    <w:multiLevelType w:val="hybridMultilevel"/>
    <w:tmpl w:val="18AA7538"/>
    <w:lvl w:ilvl="0" w:tplc="FFFFFFFF">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FFFFFFFF">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729" w:hanging="361"/>
      </w:pPr>
      <w:rPr>
        <w:rFonts w:hint="default"/>
        <w:lang w:val="en-US" w:eastAsia="en-US" w:bidi="ar-SA"/>
      </w:rPr>
    </w:lvl>
    <w:lvl w:ilvl="3" w:tplc="FFFFFFFF">
      <w:numFmt w:val="bullet"/>
      <w:lvlText w:val="•"/>
      <w:lvlJc w:val="left"/>
      <w:pPr>
        <w:ind w:left="4619" w:hanging="361"/>
      </w:pPr>
      <w:rPr>
        <w:rFonts w:hint="default"/>
        <w:lang w:val="en-US" w:eastAsia="en-US" w:bidi="ar-SA"/>
      </w:rPr>
    </w:lvl>
    <w:lvl w:ilvl="4" w:tplc="FFFFFFFF">
      <w:numFmt w:val="bullet"/>
      <w:lvlText w:val="•"/>
      <w:lvlJc w:val="left"/>
      <w:pPr>
        <w:ind w:left="5508" w:hanging="361"/>
      </w:pPr>
      <w:rPr>
        <w:rFonts w:hint="default"/>
        <w:lang w:val="en-US" w:eastAsia="en-US" w:bidi="ar-SA"/>
      </w:rPr>
    </w:lvl>
    <w:lvl w:ilvl="5" w:tplc="FFFFFFFF">
      <w:numFmt w:val="bullet"/>
      <w:lvlText w:val="•"/>
      <w:lvlJc w:val="left"/>
      <w:pPr>
        <w:ind w:left="6398" w:hanging="361"/>
      </w:pPr>
      <w:rPr>
        <w:rFonts w:hint="default"/>
        <w:lang w:val="en-US" w:eastAsia="en-US" w:bidi="ar-SA"/>
      </w:rPr>
    </w:lvl>
    <w:lvl w:ilvl="6" w:tplc="FFFFFFFF">
      <w:numFmt w:val="bullet"/>
      <w:lvlText w:val="•"/>
      <w:lvlJc w:val="left"/>
      <w:pPr>
        <w:ind w:left="7288" w:hanging="361"/>
      </w:pPr>
      <w:rPr>
        <w:rFonts w:hint="default"/>
        <w:lang w:val="en-US" w:eastAsia="en-US" w:bidi="ar-SA"/>
      </w:rPr>
    </w:lvl>
    <w:lvl w:ilvl="7" w:tplc="FFFFFFFF">
      <w:numFmt w:val="bullet"/>
      <w:lvlText w:val="•"/>
      <w:lvlJc w:val="left"/>
      <w:pPr>
        <w:ind w:left="8177" w:hanging="361"/>
      </w:pPr>
      <w:rPr>
        <w:rFonts w:hint="default"/>
        <w:lang w:val="en-US" w:eastAsia="en-US" w:bidi="ar-SA"/>
      </w:rPr>
    </w:lvl>
    <w:lvl w:ilvl="8" w:tplc="FFFFFFFF">
      <w:numFmt w:val="bullet"/>
      <w:lvlText w:val="•"/>
      <w:lvlJc w:val="left"/>
      <w:pPr>
        <w:ind w:left="9067" w:hanging="361"/>
      </w:pPr>
      <w:rPr>
        <w:rFonts w:hint="default"/>
        <w:lang w:val="en-US" w:eastAsia="en-US" w:bidi="ar-SA"/>
      </w:rPr>
    </w:lvl>
  </w:abstractNum>
  <w:abstractNum w:abstractNumId="3" w15:restartNumberingAfterBreak="0">
    <w:nsid w:val="0C3622C9"/>
    <w:multiLevelType w:val="hybridMultilevel"/>
    <w:tmpl w:val="9362B0D2"/>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C63C91"/>
    <w:multiLevelType w:val="hybridMultilevel"/>
    <w:tmpl w:val="28FA49FC"/>
    <w:lvl w:ilvl="0" w:tplc="03E26518">
      <w:start w:val="1"/>
      <w:numFmt w:val="lowerLetter"/>
      <w:lvlText w:val="%1)"/>
      <w:lvlJc w:val="left"/>
      <w:pPr>
        <w:ind w:left="2415" w:hanging="360"/>
      </w:pPr>
      <w:rPr>
        <w:rFonts w:ascii="Arial" w:eastAsia="Arial" w:hAnsi="Arial" w:cs="Arial" w:hint="default"/>
        <w:b w:val="0"/>
        <w:bCs w:val="0"/>
        <w:i w:val="0"/>
        <w:iCs w:val="0"/>
        <w:spacing w:val="-1"/>
        <w:w w:val="99"/>
        <w:sz w:val="20"/>
        <w:szCs w:val="20"/>
        <w:lang w:val="en-US" w:eastAsia="en-US" w:bidi="ar-SA"/>
      </w:rPr>
    </w:lvl>
    <w:lvl w:ilvl="1" w:tplc="4170E0EA">
      <w:start w:val="1"/>
      <w:numFmt w:val="lowerRoman"/>
      <w:lvlText w:val="%2."/>
      <w:lvlJc w:val="left"/>
      <w:pPr>
        <w:ind w:left="2970" w:hanging="426"/>
      </w:pPr>
      <w:rPr>
        <w:rFonts w:ascii="Arial" w:eastAsia="Arial" w:hAnsi="Arial" w:cs="Arial" w:hint="default"/>
        <w:b w:val="0"/>
        <w:bCs w:val="0"/>
        <w:i w:val="0"/>
        <w:iCs w:val="0"/>
        <w:spacing w:val="-2"/>
        <w:w w:val="99"/>
        <w:sz w:val="20"/>
        <w:szCs w:val="20"/>
        <w:lang w:val="en-US" w:eastAsia="en-US" w:bidi="ar-SA"/>
      </w:rPr>
    </w:lvl>
    <w:lvl w:ilvl="2" w:tplc="CA9C38FC">
      <w:numFmt w:val="bullet"/>
      <w:lvlText w:val="•"/>
      <w:lvlJc w:val="left"/>
      <w:pPr>
        <w:ind w:left="3854" w:hanging="426"/>
      </w:pPr>
      <w:rPr>
        <w:rFonts w:hint="default"/>
        <w:lang w:val="en-US" w:eastAsia="en-US" w:bidi="ar-SA"/>
      </w:rPr>
    </w:lvl>
    <w:lvl w:ilvl="3" w:tplc="665652D6">
      <w:numFmt w:val="bullet"/>
      <w:lvlText w:val="•"/>
      <w:lvlJc w:val="left"/>
      <w:pPr>
        <w:ind w:left="4728" w:hanging="426"/>
      </w:pPr>
      <w:rPr>
        <w:rFonts w:hint="default"/>
        <w:lang w:val="en-US" w:eastAsia="en-US" w:bidi="ar-SA"/>
      </w:rPr>
    </w:lvl>
    <w:lvl w:ilvl="4" w:tplc="4774A980">
      <w:numFmt w:val="bullet"/>
      <w:lvlText w:val="•"/>
      <w:lvlJc w:val="left"/>
      <w:pPr>
        <w:ind w:left="5602" w:hanging="426"/>
      </w:pPr>
      <w:rPr>
        <w:rFonts w:hint="default"/>
        <w:lang w:val="en-US" w:eastAsia="en-US" w:bidi="ar-SA"/>
      </w:rPr>
    </w:lvl>
    <w:lvl w:ilvl="5" w:tplc="3CDC4834">
      <w:numFmt w:val="bullet"/>
      <w:lvlText w:val="•"/>
      <w:lvlJc w:val="left"/>
      <w:pPr>
        <w:ind w:left="6476" w:hanging="426"/>
      </w:pPr>
      <w:rPr>
        <w:rFonts w:hint="default"/>
        <w:lang w:val="en-US" w:eastAsia="en-US" w:bidi="ar-SA"/>
      </w:rPr>
    </w:lvl>
    <w:lvl w:ilvl="6" w:tplc="8884B6E6">
      <w:numFmt w:val="bullet"/>
      <w:lvlText w:val="•"/>
      <w:lvlJc w:val="left"/>
      <w:pPr>
        <w:ind w:left="7350" w:hanging="426"/>
      </w:pPr>
      <w:rPr>
        <w:rFonts w:hint="default"/>
        <w:lang w:val="en-US" w:eastAsia="en-US" w:bidi="ar-SA"/>
      </w:rPr>
    </w:lvl>
    <w:lvl w:ilvl="7" w:tplc="08FC2F08">
      <w:numFmt w:val="bullet"/>
      <w:lvlText w:val="•"/>
      <w:lvlJc w:val="left"/>
      <w:pPr>
        <w:ind w:left="8224" w:hanging="426"/>
      </w:pPr>
      <w:rPr>
        <w:rFonts w:hint="default"/>
        <w:lang w:val="en-US" w:eastAsia="en-US" w:bidi="ar-SA"/>
      </w:rPr>
    </w:lvl>
    <w:lvl w:ilvl="8" w:tplc="93B2A774">
      <w:numFmt w:val="bullet"/>
      <w:lvlText w:val="•"/>
      <w:lvlJc w:val="left"/>
      <w:pPr>
        <w:ind w:left="9098" w:hanging="426"/>
      </w:pPr>
      <w:rPr>
        <w:rFonts w:hint="default"/>
        <w:lang w:val="en-US" w:eastAsia="en-US" w:bidi="ar-SA"/>
      </w:rPr>
    </w:lvl>
  </w:abstractNum>
  <w:abstractNum w:abstractNumId="5" w15:restartNumberingAfterBreak="0">
    <w:nsid w:val="19AD36B1"/>
    <w:multiLevelType w:val="hybridMultilevel"/>
    <w:tmpl w:val="7BD6397C"/>
    <w:lvl w:ilvl="0" w:tplc="08090017">
      <w:start w:val="1"/>
      <w:numFmt w:val="lowerLetter"/>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5E2D0D"/>
    <w:multiLevelType w:val="hybridMultilevel"/>
    <w:tmpl w:val="81168FF4"/>
    <w:lvl w:ilvl="0" w:tplc="4170E0EA">
      <w:start w:val="1"/>
      <w:numFmt w:val="lowerRoman"/>
      <w:lvlText w:val="%1."/>
      <w:lvlJc w:val="left"/>
      <w:pPr>
        <w:ind w:left="2520" w:hanging="360"/>
      </w:pPr>
      <w:rPr>
        <w:rFonts w:ascii="Arial" w:eastAsia="Arial" w:hAnsi="Arial" w:cs="Arial" w:hint="default"/>
        <w:b w:val="0"/>
        <w:bCs w:val="0"/>
        <w:i w:val="0"/>
        <w:iCs w:val="0"/>
        <w:spacing w:val="-2"/>
        <w:w w:val="99"/>
        <w:sz w:val="20"/>
        <w:szCs w:val="20"/>
        <w:lang w:val="en-US" w:eastAsia="en-US" w:bidi="ar-SA"/>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1B1643ED"/>
    <w:multiLevelType w:val="hybridMultilevel"/>
    <w:tmpl w:val="537630C6"/>
    <w:lvl w:ilvl="0" w:tplc="79AC25EA">
      <w:start w:val="2"/>
      <w:numFmt w:val="lowerRoman"/>
      <w:lvlText w:val="%1."/>
      <w:lvlJc w:val="left"/>
      <w:pPr>
        <w:ind w:left="1892" w:hanging="197"/>
      </w:pPr>
      <w:rPr>
        <w:rFonts w:ascii="Arial" w:eastAsia="Arial" w:hAnsi="Arial" w:cs="Arial" w:hint="default"/>
        <w:b w:val="0"/>
        <w:bCs w:val="0"/>
        <w:i w:val="0"/>
        <w:iCs w:val="0"/>
        <w:spacing w:val="-2"/>
        <w:w w:val="99"/>
        <w:sz w:val="20"/>
        <w:szCs w:val="20"/>
        <w:lang w:val="en-US" w:eastAsia="en-US" w:bidi="ar-SA"/>
      </w:rPr>
    </w:lvl>
    <w:lvl w:ilvl="1" w:tplc="03B698A0">
      <w:start w:val="1"/>
      <w:numFmt w:val="decimal"/>
      <w:lvlText w:val="%2."/>
      <w:lvlJc w:val="left"/>
      <w:pPr>
        <w:ind w:left="2415" w:hanging="360"/>
      </w:pPr>
      <w:rPr>
        <w:rFonts w:ascii="Arial" w:eastAsia="Arial" w:hAnsi="Arial" w:cs="Arial" w:hint="default"/>
        <w:b w:val="0"/>
        <w:bCs w:val="0"/>
        <w:i w:val="0"/>
        <w:iCs w:val="0"/>
        <w:spacing w:val="-1"/>
        <w:w w:val="99"/>
        <w:sz w:val="20"/>
        <w:szCs w:val="20"/>
        <w:lang w:val="en-US" w:eastAsia="en-US" w:bidi="ar-SA"/>
      </w:rPr>
    </w:lvl>
    <w:lvl w:ilvl="2" w:tplc="B7967D34">
      <w:numFmt w:val="bullet"/>
      <w:lvlText w:val="•"/>
      <w:lvlJc w:val="left"/>
      <w:pPr>
        <w:ind w:left="3356" w:hanging="360"/>
      </w:pPr>
      <w:rPr>
        <w:rFonts w:hint="default"/>
        <w:lang w:val="en-US" w:eastAsia="en-US" w:bidi="ar-SA"/>
      </w:rPr>
    </w:lvl>
    <w:lvl w:ilvl="3" w:tplc="B35C63C0">
      <w:numFmt w:val="bullet"/>
      <w:lvlText w:val="•"/>
      <w:lvlJc w:val="left"/>
      <w:pPr>
        <w:ind w:left="4292" w:hanging="360"/>
      </w:pPr>
      <w:rPr>
        <w:rFonts w:hint="default"/>
        <w:lang w:val="en-US" w:eastAsia="en-US" w:bidi="ar-SA"/>
      </w:rPr>
    </w:lvl>
    <w:lvl w:ilvl="4" w:tplc="5802B70E">
      <w:numFmt w:val="bullet"/>
      <w:lvlText w:val="•"/>
      <w:lvlJc w:val="left"/>
      <w:pPr>
        <w:ind w:left="5228" w:hanging="360"/>
      </w:pPr>
      <w:rPr>
        <w:rFonts w:hint="default"/>
        <w:lang w:val="en-US" w:eastAsia="en-US" w:bidi="ar-SA"/>
      </w:rPr>
    </w:lvl>
    <w:lvl w:ilvl="5" w:tplc="39167DB0">
      <w:numFmt w:val="bullet"/>
      <w:lvlText w:val="•"/>
      <w:lvlJc w:val="left"/>
      <w:pPr>
        <w:ind w:left="6165" w:hanging="360"/>
      </w:pPr>
      <w:rPr>
        <w:rFonts w:hint="default"/>
        <w:lang w:val="en-US" w:eastAsia="en-US" w:bidi="ar-SA"/>
      </w:rPr>
    </w:lvl>
    <w:lvl w:ilvl="6" w:tplc="309E85A8">
      <w:numFmt w:val="bullet"/>
      <w:lvlText w:val="•"/>
      <w:lvlJc w:val="left"/>
      <w:pPr>
        <w:ind w:left="7101" w:hanging="360"/>
      </w:pPr>
      <w:rPr>
        <w:rFonts w:hint="default"/>
        <w:lang w:val="en-US" w:eastAsia="en-US" w:bidi="ar-SA"/>
      </w:rPr>
    </w:lvl>
    <w:lvl w:ilvl="7" w:tplc="0FACA27E">
      <w:numFmt w:val="bullet"/>
      <w:lvlText w:val="•"/>
      <w:lvlJc w:val="left"/>
      <w:pPr>
        <w:ind w:left="8037" w:hanging="360"/>
      </w:pPr>
      <w:rPr>
        <w:rFonts w:hint="default"/>
        <w:lang w:val="en-US" w:eastAsia="en-US" w:bidi="ar-SA"/>
      </w:rPr>
    </w:lvl>
    <w:lvl w:ilvl="8" w:tplc="6D0A9BF6">
      <w:numFmt w:val="bullet"/>
      <w:lvlText w:val="•"/>
      <w:lvlJc w:val="left"/>
      <w:pPr>
        <w:ind w:left="8973" w:hanging="360"/>
      </w:pPr>
      <w:rPr>
        <w:rFonts w:hint="default"/>
        <w:lang w:val="en-US" w:eastAsia="en-US" w:bidi="ar-SA"/>
      </w:rPr>
    </w:lvl>
  </w:abstractNum>
  <w:abstractNum w:abstractNumId="8" w15:restartNumberingAfterBreak="0">
    <w:nsid w:val="1D835013"/>
    <w:multiLevelType w:val="hybridMultilevel"/>
    <w:tmpl w:val="346099DE"/>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FFFFFFFF">
      <w:numFmt w:val="bullet"/>
      <w:lvlText w:val="•"/>
      <w:lvlJc w:val="left"/>
      <w:pPr>
        <w:ind w:left="2571" w:hanging="360"/>
      </w:pPr>
      <w:rPr>
        <w:rFonts w:hint="default"/>
        <w:lang w:val="en-US" w:eastAsia="en-US" w:bidi="ar-SA"/>
      </w:rPr>
    </w:lvl>
    <w:lvl w:ilvl="2" w:tplc="FFFFFFFF">
      <w:numFmt w:val="bullet"/>
      <w:lvlText w:val="•"/>
      <w:lvlJc w:val="left"/>
      <w:pPr>
        <w:ind w:left="3340" w:hanging="360"/>
      </w:pPr>
      <w:rPr>
        <w:rFonts w:hint="default"/>
        <w:lang w:val="en-US" w:eastAsia="en-US" w:bidi="ar-SA"/>
      </w:rPr>
    </w:lvl>
    <w:lvl w:ilvl="3" w:tplc="FFFFFFFF">
      <w:numFmt w:val="bullet"/>
      <w:lvlText w:val="•"/>
      <w:lvlJc w:val="left"/>
      <w:pPr>
        <w:ind w:left="4108" w:hanging="360"/>
      </w:pPr>
      <w:rPr>
        <w:rFonts w:hint="default"/>
        <w:lang w:val="en-US" w:eastAsia="en-US" w:bidi="ar-SA"/>
      </w:rPr>
    </w:lvl>
    <w:lvl w:ilvl="4" w:tplc="FFFFFFFF">
      <w:numFmt w:val="bullet"/>
      <w:lvlText w:val="•"/>
      <w:lvlJc w:val="left"/>
      <w:pPr>
        <w:ind w:left="4877" w:hanging="360"/>
      </w:pPr>
      <w:rPr>
        <w:rFonts w:hint="default"/>
        <w:lang w:val="en-US" w:eastAsia="en-US" w:bidi="ar-SA"/>
      </w:rPr>
    </w:lvl>
    <w:lvl w:ilvl="5" w:tplc="FFFFFFFF">
      <w:numFmt w:val="bullet"/>
      <w:lvlText w:val="•"/>
      <w:lvlJc w:val="left"/>
      <w:pPr>
        <w:ind w:left="5646" w:hanging="360"/>
      </w:pPr>
      <w:rPr>
        <w:rFonts w:hint="default"/>
        <w:lang w:val="en-US" w:eastAsia="en-US" w:bidi="ar-SA"/>
      </w:rPr>
    </w:lvl>
    <w:lvl w:ilvl="6" w:tplc="FFFFFFFF">
      <w:numFmt w:val="bullet"/>
      <w:lvlText w:val="•"/>
      <w:lvlJc w:val="left"/>
      <w:pPr>
        <w:ind w:left="6414" w:hanging="360"/>
      </w:pPr>
      <w:rPr>
        <w:rFonts w:hint="default"/>
        <w:lang w:val="en-US" w:eastAsia="en-US" w:bidi="ar-SA"/>
      </w:rPr>
    </w:lvl>
    <w:lvl w:ilvl="7" w:tplc="FFFFFFFF">
      <w:numFmt w:val="bullet"/>
      <w:lvlText w:val="•"/>
      <w:lvlJc w:val="left"/>
      <w:pPr>
        <w:ind w:left="7183" w:hanging="360"/>
      </w:pPr>
      <w:rPr>
        <w:rFonts w:hint="default"/>
        <w:lang w:val="en-US" w:eastAsia="en-US" w:bidi="ar-SA"/>
      </w:rPr>
    </w:lvl>
    <w:lvl w:ilvl="8" w:tplc="FFFFFFFF">
      <w:numFmt w:val="bullet"/>
      <w:lvlText w:val="•"/>
      <w:lvlJc w:val="left"/>
      <w:pPr>
        <w:ind w:left="7952" w:hanging="360"/>
      </w:pPr>
      <w:rPr>
        <w:rFonts w:hint="default"/>
        <w:lang w:val="en-US" w:eastAsia="en-US" w:bidi="ar-SA"/>
      </w:rPr>
    </w:lvl>
  </w:abstractNum>
  <w:abstractNum w:abstractNumId="9" w15:restartNumberingAfterBreak="0">
    <w:nsid w:val="22166A86"/>
    <w:multiLevelType w:val="hybridMultilevel"/>
    <w:tmpl w:val="8ADA373A"/>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EE422B"/>
    <w:multiLevelType w:val="hybridMultilevel"/>
    <w:tmpl w:val="EA32377E"/>
    <w:lvl w:ilvl="0" w:tplc="08090017">
      <w:start w:val="1"/>
      <w:numFmt w:val="lowerLetter"/>
      <w:lvlText w:val="%1)"/>
      <w:lvlJc w:val="left"/>
      <w:pPr>
        <w:ind w:left="2415" w:hanging="360"/>
        <w:jc w:val="right"/>
      </w:pPr>
      <w:rPr>
        <w:rFonts w:hint="default"/>
        <w:b w:val="0"/>
        <w:bCs w:val="0"/>
        <w:i w:val="0"/>
        <w:iCs w:val="0"/>
        <w:spacing w:val="0"/>
        <w:w w:val="99"/>
        <w:sz w:val="20"/>
        <w:szCs w:val="20"/>
        <w:lang w:val="en-US" w:eastAsia="en-US" w:bidi="ar-SA"/>
      </w:rPr>
    </w:lvl>
    <w:lvl w:ilvl="1" w:tplc="4170E0EA">
      <w:start w:val="1"/>
      <w:numFmt w:val="lowerRoman"/>
      <w:lvlText w:val="%2."/>
      <w:lvlJc w:val="left"/>
      <w:pPr>
        <w:ind w:left="3265" w:hanging="360"/>
      </w:pPr>
      <w:rPr>
        <w:rFonts w:ascii="Arial" w:eastAsia="Arial" w:hAnsi="Arial" w:cs="Arial" w:hint="default"/>
        <w:b w:val="0"/>
        <w:bCs w:val="0"/>
        <w:i w:val="0"/>
        <w:iCs w:val="0"/>
        <w:spacing w:val="-2"/>
        <w:w w:val="99"/>
        <w:sz w:val="20"/>
        <w:szCs w:val="20"/>
        <w:lang w:val="en-US" w:eastAsia="en-US" w:bidi="ar-SA"/>
      </w:rPr>
    </w:lvl>
    <w:lvl w:ilvl="2" w:tplc="A1804AD2">
      <w:numFmt w:val="bullet"/>
      <w:lvlText w:val="•"/>
      <w:lvlJc w:val="left"/>
      <w:pPr>
        <w:ind w:left="2840" w:hanging="360"/>
      </w:pPr>
      <w:rPr>
        <w:rFonts w:hint="default"/>
        <w:lang w:val="en-US" w:eastAsia="en-US" w:bidi="ar-SA"/>
      </w:rPr>
    </w:lvl>
    <w:lvl w:ilvl="3" w:tplc="DBA87F44">
      <w:numFmt w:val="bullet"/>
      <w:lvlText w:val="•"/>
      <w:lvlJc w:val="left"/>
      <w:pPr>
        <w:ind w:left="3260" w:hanging="360"/>
      </w:pPr>
      <w:rPr>
        <w:rFonts w:hint="default"/>
        <w:lang w:val="en-US" w:eastAsia="en-US" w:bidi="ar-SA"/>
      </w:rPr>
    </w:lvl>
    <w:lvl w:ilvl="4" w:tplc="D29C4042">
      <w:numFmt w:val="bullet"/>
      <w:lvlText w:val="•"/>
      <w:lvlJc w:val="left"/>
      <w:pPr>
        <w:ind w:left="4117" w:hanging="360"/>
      </w:pPr>
      <w:rPr>
        <w:rFonts w:hint="default"/>
        <w:lang w:val="en-US" w:eastAsia="en-US" w:bidi="ar-SA"/>
      </w:rPr>
    </w:lvl>
    <w:lvl w:ilvl="5" w:tplc="79E0021E">
      <w:numFmt w:val="bullet"/>
      <w:lvlText w:val="•"/>
      <w:lvlJc w:val="left"/>
      <w:pPr>
        <w:ind w:left="4974" w:hanging="360"/>
      </w:pPr>
      <w:rPr>
        <w:rFonts w:hint="default"/>
        <w:lang w:val="en-US" w:eastAsia="en-US" w:bidi="ar-SA"/>
      </w:rPr>
    </w:lvl>
    <w:lvl w:ilvl="6" w:tplc="94FE5F98">
      <w:numFmt w:val="bullet"/>
      <w:lvlText w:val="•"/>
      <w:lvlJc w:val="left"/>
      <w:pPr>
        <w:ind w:left="5831" w:hanging="360"/>
      </w:pPr>
      <w:rPr>
        <w:rFonts w:hint="default"/>
        <w:lang w:val="en-US" w:eastAsia="en-US" w:bidi="ar-SA"/>
      </w:rPr>
    </w:lvl>
    <w:lvl w:ilvl="7" w:tplc="DAE299B4">
      <w:numFmt w:val="bullet"/>
      <w:lvlText w:val="•"/>
      <w:lvlJc w:val="left"/>
      <w:pPr>
        <w:ind w:left="6688" w:hanging="360"/>
      </w:pPr>
      <w:rPr>
        <w:rFonts w:hint="default"/>
        <w:lang w:val="en-US" w:eastAsia="en-US" w:bidi="ar-SA"/>
      </w:rPr>
    </w:lvl>
    <w:lvl w:ilvl="8" w:tplc="F42E4CEA">
      <w:numFmt w:val="bullet"/>
      <w:lvlText w:val="•"/>
      <w:lvlJc w:val="left"/>
      <w:pPr>
        <w:ind w:left="7545" w:hanging="360"/>
      </w:pPr>
      <w:rPr>
        <w:rFonts w:hint="default"/>
        <w:lang w:val="en-US" w:eastAsia="en-US" w:bidi="ar-SA"/>
      </w:rPr>
    </w:lvl>
  </w:abstractNum>
  <w:abstractNum w:abstractNumId="11" w15:restartNumberingAfterBreak="0">
    <w:nsid w:val="24795F66"/>
    <w:multiLevelType w:val="hybridMultilevel"/>
    <w:tmpl w:val="3E3E4226"/>
    <w:lvl w:ilvl="0" w:tplc="FEBE7050">
      <w:start w:val="1"/>
      <w:numFmt w:val="decimal"/>
      <w:lvlText w:val="(%1)"/>
      <w:lvlJc w:val="left"/>
      <w:pPr>
        <w:ind w:left="3157" w:hanging="360"/>
      </w:pPr>
      <w:rPr>
        <w:rFonts w:ascii="Arial" w:eastAsia="Arial" w:hAnsi="Arial" w:cs="Arial" w:hint="default"/>
        <w:b w:val="0"/>
        <w:bCs w:val="0"/>
        <w:i w:val="0"/>
        <w:iCs w:val="0"/>
        <w:spacing w:val="0"/>
        <w:w w:val="99"/>
        <w:sz w:val="20"/>
        <w:szCs w:val="20"/>
        <w:lang w:val="en-US" w:eastAsia="en-US" w:bidi="ar-SA"/>
      </w:rPr>
    </w:lvl>
    <w:lvl w:ilvl="1" w:tplc="21EA6732">
      <w:numFmt w:val="bullet"/>
      <w:lvlText w:val="•"/>
      <w:lvlJc w:val="left"/>
      <w:pPr>
        <w:ind w:left="3928" w:hanging="360"/>
      </w:pPr>
      <w:rPr>
        <w:rFonts w:hint="default"/>
        <w:lang w:val="en-US" w:eastAsia="en-US" w:bidi="ar-SA"/>
      </w:rPr>
    </w:lvl>
    <w:lvl w:ilvl="2" w:tplc="62B63E8A">
      <w:numFmt w:val="bullet"/>
      <w:lvlText w:val="•"/>
      <w:lvlJc w:val="left"/>
      <w:pPr>
        <w:ind w:left="4697" w:hanging="360"/>
      </w:pPr>
      <w:rPr>
        <w:rFonts w:hint="default"/>
        <w:lang w:val="en-US" w:eastAsia="en-US" w:bidi="ar-SA"/>
      </w:rPr>
    </w:lvl>
    <w:lvl w:ilvl="3" w:tplc="C562DC64">
      <w:numFmt w:val="bullet"/>
      <w:lvlText w:val="•"/>
      <w:lvlJc w:val="left"/>
      <w:pPr>
        <w:ind w:left="5465" w:hanging="360"/>
      </w:pPr>
      <w:rPr>
        <w:rFonts w:hint="default"/>
        <w:lang w:val="en-US" w:eastAsia="en-US" w:bidi="ar-SA"/>
      </w:rPr>
    </w:lvl>
    <w:lvl w:ilvl="4" w:tplc="628C100A">
      <w:numFmt w:val="bullet"/>
      <w:lvlText w:val="•"/>
      <w:lvlJc w:val="left"/>
      <w:pPr>
        <w:ind w:left="6234" w:hanging="360"/>
      </w:pPr>
      <w:rPr>
        <w:rFonts w:hint="default"/>
        <w:lang w:val="en-US" w:eastAsia="en-US" w:bidi="ar-SA"/>
      </w:rPr>
    </w:lvl>
    <w:lvl w:ilvl="5" w:tplc="B4386370">
      <w:numFmt w:val="bullet"/>
      <w:lvlText w:val="•"/>
      <w:lvlJc w:val="left"/>
      <w:pPr>
        <w:ind w:left="7003" w:hanging="360"/>
      </w:pPr>
      <w:rPr>
        <w:rFonts w:hint="default"/>
        <w:lang w:val="en-US" w:eastAsia="en-US" w:bidi="ar-SA"/>
      </w:rPr>
    </w:lvl>
    <w:lvl w:ilvl="6" w:tplc="590A65EC">
      <w:numFmt w:val="bullet"/>
      <w:lvlText w:val="•"/>
      <w:lvlJc w:val="left"/>
      <w:pPr>
        <w:ind w:left="7771" w:hanging="360"/>
      </w:pPr>
      <w:rPr>
        <w:rFonts w:hint="default"/>
        <w:lang w:val="en-US" w:eastAsia="en-US" w:bidi="ar-SA"/>
      </w:rPr>
    </w:lvl>
    <w:lvl w:ilvl="7" w:tplc="894465D0">
      <w:numFmt w:val="bullet"/>
      <w:lvlText w:val="•"/>
      <w:lvlJc w:val="left"/>
      <w:pPr>
        <w:ind w:left="8540" w:hanging="360"/>
      </w:pPr>
      <w:rPr>
        <w:rFonts w:hint="default"/>
        <w:lang w:val="en-US" w:eastAsia="en-US" w:bidi="ar-SA"/>
      </w:rPr>
    </w:lvl>
    <w:lvl w:ilvl="8" w:tplc="346A29C0">
      <w:numFmt w:val="bullet"/>
      <w:lvlText w:val="•"/>
      <w:lvlJc w:val="left"/>
      <w:pPr>
        <w:ind w:left="9309" w:hanging="360"/>
      </w:pPr>
      <w:rPr>
        <w:rFonts w:hint="default"/>
        <w:lang w:val="en-US" w:eastAsia="en-US" w:bidi="ar-SA"/>
      </w:rPr>
    </w:lvl>
  </w:abstractNum>
  <w:abstractNum w:abstractNumId="12" w15:restartNumberingAfterBreak="0">
    <w:nsid w:val="2E232D3A"/>
    <w:multiLevelType w:val="hybridMultilevel"/>
    <w:tmpl w:val="82C89346"/>
    <w:lvl w:ilvl="0" w:tplc="4F8649DA">
      <w:numFmt w:val="bullet"/>
      <w:lvlText w:val=""/>
      <w:lvlJc w:val="left"/>
      <w:pPr>
        <w:ind w:left="934" w:hanging="360"/>
      </w:pPr>
      <w:rPr>
        <w:rFonts w:ascii="Symbol" w:eastAsia="Symbol" w:hAnsi="Symbol" w:cs="Symbol" w:hint="default"/>
        <w:b w:val="0"/>
        <w:bCs w:val="0"/>
        <w:i w:val="0"/>
        <w:iCs w:val="0"/>
        <w:spacing w:val="0"/>
        <w:w w:val="99"/>
        <w:sz w:val="20"/>
        <w:szCs w:val="20"/>
        <w:lang w:val="en-US" w:eastAsia="en-US" w:bidi="ar-SA"/>
      </w:rPr>
    </w:lvl>
    <w:lvl w:ilvl="1" w:tplc="812CF72C">
      <w:numFmt w:val="bullet"/>
      <w:lvlText w:val="•"/>
      <w:lvlJc w:val="left"/>
      <w:pPr>
        <w:ind w:left="1255" w:hanging="360"/>
      </w:pPr>
      <w:rPr>
        <w:rFonts w:hint="default"/>
        <w:lang w:val="en-US" w:eastAsia="en-US" w:bidi="ar-SA"/>
      </w:rPr>
    </w:lvl>
    <w:lvl w:ilvl="2" w:tplc="DDA6AB84">
      <w:numFmt w:val="bullet"/>
      <w:lvlText w:val="•"/>
      <w:lvlJc w:val="left"/>
      <w:pPr>
        <w:ind w:left="1571" w:hanging="360"/>
      </w:pPr>
      <w:rPr>
        <w:rFonts w:hint="default"/>
        <w:lang w:val="en-US" w:eastAsia="en-US" w:bidi="ar-SA"/>
      </w:rPr>
    </w:lvl>
    <w:lvl w:ilvl="3" w:tplc="71A06884">
      <w:numFmt w:val="bullet"/>
      <w:lvlText w:val="•"/>
      <w:lvlJc w:val="left"/>
      <w:pPr>
        <w:ind w:left="1886" w:hanging="360"/>
      </w:pPr>
      <w:rPr>
        <w:rFonts w:hint="default"/>
        <w:lang w:val="en-US" w:eastAsia="en-US" w:bidi="ar-SA"/>
      </w:rPr>
    </w:lvl>
    <w:lvl w:ilvl="4" w:tplc="FECC6BE6">
      <w:numFmt w:val="bullet"/>
      <w:lvlText w:val="•"/>
      <w:lvlJc w:val="left"/>
      <w:pPr>
        <w:ind w:left="2202" w:hanging="360"/>
      </w:pPr>
      <w:rPr>
        <w:rFonts w:hint="default"/>
        <w:lang w:val="en-US" w:eastAsia="en-US" w:bidi="ar-SA"/>
      </w:rPr>
    </w:lvl>
    <w:lvl w:ilvl="5" w:tplc="F4504BC8">
      <w:numFmt w:val="bullet"/>
      <w:lvlText w:val="•"/>
      <w:lvlJc w:val="left"/>
      <w:pPr>
        <w:ind w:left="2518" w:hanging="360"/>
      </w:pPr>
      <w:rPr>
        <w:rFonts w:hint="default"/>
        <w:lang w:val="en-US" w:eastAsia="en-US" w:bidi="ar-SA"/>
      </w:rPr>
    </w:lvl>
    <w:lvl w:ilvl="6" w:tplc="B936D7CA">
      <w:numFmt w:val="bullet"/>
      <w:lvlText w:val="•"/>
      <w:lvlJc w:val="left"/>
      <w:pPr>
        <w:ind w:left="2833" w:hanging="360"/>
      </w:pPr>
      <w:rPr>
        <w:rFonts w:hint="default"/>
        <w:lang w:val="en-US" w:eastAsia="en-US" w:bidi="ar-SA"/>
      </w:rPr>
    </w:lvl>
    <w:lvl w:ilvl="7" w:tplc="E5FC7DFE">
      <w:numFmt w:val="bullet"/>
      <w:lvlText w:val="•"/>
      <w:lvlJc w:val="left"/>
      <w:pPr>
        <w:ind w:left="3149" w:hanging="360"/>
      </w:pPr>
      <w:rPr>
        <w:rFonts w:hint="default"/>
        <w:lang w:val="en-US" w:eastAsia="en-US" w:bidi="ar-SA"/>
      </w:rPr>
    </w:lvl>
    <w:lvl w:ilvl="8" w:tplc="E9AAD232">
      <w:numFmt w:val="bullet"/>
      <w:lvlText w:val="•"/>
      <w:lvlJc w:val="left"/>
      <w:pPr>
        <w:ind w:left="3464" w:hanging="360"/>
      </w:pPr>
      <w:rPr>
        <w:rFonts w:hint="default"/>
        <w:lang w:val="en-US" w:eastAsia="en-US" w:bidi="ar-SA"/>
      </w:rPr>
    </w:lvl>
  </w:abstractNum>
  <w:abstractNum w:abstractNumId="13" w15:restartNumberingAfterBreak="0">
    <w:nsid w:val="31F66001"/>
    <w:multiLevelType w:val="hybridMultilevel"/>
    <w:tmpl w:val="AA142F70"/>
    <w:lvl w:ilvl="0" w:tplc="0809001B">
      <w:start w:val="1"/>
      <w:numFmt w:val="lowerRoman"/>
      <w:lvlText w:val="%1."/>
      <w:lvlJc w:val="righ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4" w15:restartNumberingAfterBreak="0">
    <w:nsid w:val="33B14FB5"/>
    <w:multiLevelType w:val="hybridMultilevel"/>
    <w:tmpl w:val="9EC68356"/>
    <w:lvl w:ilvl="0" w:tplc="03E26518">
      <w:start w:val="1"/>
      <w:numFmt w:val="lowerLetter"/>
      <w:lvlText w:val="%1)"/>
      <w:lvlJc w:val="left"/>
      <w:pPr>
        <w:ind w:left="2480" w:hanging="360"/>
      </w:pPr>
      <w:rPr>
        <w:rFonts w:ascii="Arial" w:eastAsia="Arial" w:hAnsi="Arial" w:cs="Arial" w:hint="default"/>
        <w:b w:val="0"/>
        <w:bCs w:val="0"/>
        <w:i w:val="0"/>
        <w:iCs w:val="0"/>
        <w:spacing w:val="-1"/>
        <w:w w:val="99"/>
        <w:sz w:val="20"/>
        <w:szCs w:val="20"/>
        <w:lang w:val="en-US" w:eastAsia="en-US" w:bidi="ar-SA"/>
      </w:rPr>
    </w:lvl>
    <w:lvl w:ilvl="1" w:tplc="0809001B">
      <w:start w:val="1"/>
      <w:numFmt w:val="lowerRoman"/>
      <w:lvlText w:val="%2."/>
      <w:lvlJc w:val="right"/>
      <w:pPr>
        <w:ind w:left="3265" w:hanging="360"/>
      </w:pPr>
    </w:lvl>
    <w:lvl w:ilvl="2" w:tplc="D7AC8030">
      <w:start w:val="1"/>
      <w:numFmt w:val="decimal"/>
      <w:lvlText w:val="%3."/>
      <w:lvlJc w:val="left"/>
      <w:pPr>
        <w:ind w:left="4597" w:hanging="360"/>
      </w:pPr>
      <w:rPr>
        <w:rFonts w:ascii="Arial" w:eastAsia="Arial" w:hAnsi="Arial" w:cs="Arial" w:hint="default"/>
        <w:b w:val="0"/>
        <w:bCs w:val="0"/>
        <w:i w:val="0"/>
        <w:iCs w:val="0"/>
        <w:spacing w:val="-1"/>
        <w:w w:val="99"/>
        <w:sz w:val="20"/>
        <w:szCs w:val="20"/>
        <w:lang w:val="en-US" w:eastAsia="en-US" w:bidi="ar-SA"/>
      </w:rPr>
    </w:lvl>
    <w:lvl w:ilvl="3" w:tplc="B7D26B62">
      <w:numFmt w:val="bullet"/>
      <w:lvlText w:val="•"/>
      <w:lvlJc w:val="left"/>
      <w:pPr>
        <w:ind w:left="5380" w:hanging="360"/>
      </w:pPr>
      <w:rPr>
        <w:rFonts w:hint="default"/>
        <w:lang w:val="en-US" w:eastAsia="en-US" w:bidi="ar-SA"/>
      </w:rPr>
    </w:lvl>
    <w:lvl w:ilvl="4" w:tplc="2B8AC1E8">
      <w:numFmt w:val="bullet"/>
      <w:lvlText w:val="•"/>
      <w:lvlJc w:val="left"/>
      <w:pPr>
        <w:ind w:left="6161" w:hanging="360"/>
      </w:pPr>
      <w:rPr>
        <w:rFonts w:hint="default"/>
        <w:lang w:val="en-US" w:eastAsia="en-US" w:bidi="ar-SA"/>
      </w:rPr>
    </w:lvl>
    <w:lvl w:ilvl="5" w:tplc="8E6AE832">
      <w:numFmt w:val="bullet"/>
      <w:lvlText w:val="•"/>
      <w:lvlJc w:val="left"/>
      <w:pPr>
        <w:ind w:left="6942" w:hanging="360"/>
      </w:pPr>
      <w:rPr>
        <w:rFonts w:hint="default"/>
        <w:lang w:val="en-US" w:eastAsia="en-US" w:bidi="ar-SA"/>
      </w:rPr>
    </w:lvl>
    <w:lvl w:ilvl="6" w:tplc="69CA0718">
      <w:numFmt w:val="bullet"/>
      <w:lvlText w:val="•"/>
      <w:lvlJc w:val="left"/>
      <w:pPr>
        <w:ind w:left="7723" w:hanging="360"/>
      </w:pPr>
      <w:rPr>
        <w:rFonts w:hint="default"/>
        <w:lang w:val="en-US" w:eastAsia="en-US" w:bidi="ar-SA"/>
      </w:rPr>
    </w:lvl>
    <w:lvl w:ilvl="7" w:tplc="8FA8B098">
      <w:numFmt w:val="bullet"/>
      <w:lvlText w:val="•"/>
      <w:lvlJc w:val="left"/>
      <w:pPr>
        <w:ind w:left="8504" w:hanging="360"/>
      </w:pPr>
      <w:rPr>
        <w:rFonts w:hint="default"/>
        <w:lang w:val="en-US" w:eastAsia="en-US" w:bidi="ar-SA"/>
      </w:rPr>
    </w:lvl>
    <w:lvl w:ilvl="8" w:tplc="565A2686">
      <w:numFmt w:val="bullet"/>
      <w:lvlText w:val="•"/>
      <w:lvlJc w:val="left"/>
      <w:pPr>
        <w:ind w:left="9284" w:hanging="360"/>
      </w:pPr>
      <w:rPr>
        <w:rFonts w:hint="default"/>
        <w:lang w:val="en-US" w:eastAsia="en-US" w:bidi="ar-SA"/>
      </w:rPr>
    </w:lvl>
  </w:abstractNum>
  <w:abstractNum w:abstractNumId="15" w15:restartNumberingAfterBreak="0">
    <w:nsid w:val="37A87624"/>
    <w:multiLevelType w:val="hybridMultilevel"/>
    <w:tmpl w:val="173CE1DC"/>
    <w:lvl w:ilvl="0" w:tplc="43C2DAD4">
      <w:start w:val="1"/>
      <w:numFmt w:val="lowerLetter"/>
      <w:lvlText w:val="%1)"/>
      <w:lvlJc w:val="left"/>
      <w:pPr>
        <w:ind w:left="1978" w:hanging="425"/>
      </w:pPr>
      <w:rPr>
        <w:rFonts w:ascii="Arial" w:eastAsia="Arial" w:hAnsi="Arial" w:cs="Arial" w:hint="default"/>
        <w:b w:val="0"/>
        <w:bCs w:val="0"/>
        <w:i w:val="0"/>
        <w:iCs w:val="0"/>
        <w:spacing w:val="-1"/>
        <w:w w:val="99"/>
        <w:sz w:val="20"/>
        <w:szCs w:val="20"/>
        <w:lang w:val="en-US" w:eastAsia="en-US" w:bidi="ar-SA"/>
      </w:rPr>
    </w:lvl>
    <w:lvl w:ilvl="1" w:tplc="A414152E">
      <w:numFmt w:val="bullet"/>
      <w:lvlText w:val="•"/>
      <w:lvlJc w:val="left"/>
      <w:pPr>
        <w:ind w:left="2866" w:hanging="425"/>
      </w:pPr>
      <w:rPr>
        <w:rFonts w:hint="default"/>
        <w:lang w:val="en-US" w:eastAsia="en-US" w:bidi="ar-SA"/>
      </w:rPr>
    </w:lvl>
    <w:lvl w:ilvl="2" w:tplc="F95AA7E6">
      <w:numFmt w:val="bullet"/>
      <w:lvlText w:val="•"/>
      <w:lvlJc w:val="left"/>
      <w:pPr>
        <w:ind w:left="3753" w:hanging="425"/>
      </w:pPr>
      <w:rPr>
        <w:rFonts w:hint="default"/>
        <w:lang w:val="en-US" w:eastAsia="en-US" w:bidi="ar-SA"/>
      </w:rPr>
    </w:lvl>
    <w:lvl w:ilvl="3" w:tplc="B404B31C">
      <w:numFmt w:val="bullet"/>
      <w:lvlText w:val="•"/>
      <w:lvlJc w:val="left"/>
      <w:pPr>
        <w:ind w:left="4639" w:hanging="425"/>
      </w:pPr>
      <w:rPr>
        <w:rFonts w:hint="default"/>
        <w:lang w:val="en-US" w:eastAsia="en-US" w:bidi="ar-SA"/>
      </w:rPr>
    </w:lvl>
    <w:lvl w:ilvl="4" w:tplc="A54AAD00">
      <w:numFmt w:val="bullet"/>
      <w:lvlText w:val="•"/>
      <w:lvlJc w:val="left"/>
      <w:pPr>
        <w:ind w:left="5526" w:hanging="425"/>
      </w:pPr>
      <w:rPr>
        <w:rFonts w:hint="default"/>
        <w:lang w:val="en-US" w:eastAsia="en-US" w:bidi="ar-SA"/>
      </w:rPr>
    </w:lvl>
    <w:lvl w:ilvl="5" w:tplc="62408BB4">
      <w:numFmt w:val="bullet"/>
      <w:lvlText w:val="•"/>
      <w:lvlJc w:val="left"/>
      <w:pPr>
        <w:ind w:left="6413" w:hanging="425"/>
      </w:pPr>
      <w:rPr>
        <w:rFonts w:hint="default"/>
        <w:lang w:val="en-US" w:eastAsia="en-US" w:bidi="ar-SA"/>
      </w:rPr>
    </w:lvl>
    <w:lvl w:ilvl="6" w:tplc="107479BA">
      <w:numFmt w:val="bullet"/>
      <w:lvlText w:val="•"/>
      <w:lvlJc w:val="left"/>
      <w:pPr>
        <w:ind w:left="7299" w:hanging="425"/>
      </w:pPr>
      <w:rPr>
        <w:rFonts w:hint="default"/>
        <w:lang w:val="en-US" w:eastAsia="en-US" w:bidi="ar-SA"/>
      </w:rPr>
    </w:lvl>
    <w:lvl w:ilvl="7" w:tplc="54A48AC4">
      <w:numFmt w:val="bullet"/>
      <w:lvlText w:val="•"/>
      <w:lvlJc w:val="left"/>
      <w:pPr>
        <w:ind w:left="8186" w:hanging="425"/>
      </w:pPr>
      <w:rPr>
        <w:rFonts w:hint="default"/>
        <w:lang w:val="en-US" w:eastAsia="en-US" w:bidi="ar-SA"/>
      </w:rPr>
    </w:lvl>
    <w:lvl w:ilvl="8" w:tplc="185A7DC4">
      <w:numFmt w:val="bullet"/>
      <w:lvlText w:val="•"/>
      <w:lvlJc w:val="left"/>
      <w:pPr>
        <w:ind w:left="9073" w:hanging="425"/>
      </w:pPr>
      <w:rPr>
        <w:rFonts w:hint="default"/>
        <w:lang w:val="en-US" w:eastAsia="en-US" w:bidi="ar-SA"/>
      </w:rPr>
    </w:lvl>
  </w:abstractNum>
  <w:abstractNum w:abstractNumId="16" w15:restartNumberingAfterBreak="0">
    <w:nsid w:val="37CF4BA1"/>
    <w:multiLevelType w:val="hybridMultilevel"/>
    <w:tmpl w:val="4B124C30"/>
    <w:lvl w:ilvl="0" w:tplc="3446AF58">
      <w:start w:val="3"/>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4170E0EA">
      <w:start w:val="1"/>
      <w:numFmt w:val="lowerRoman"/>
      <w:lvlText w:val="%2."/>
      <w:lvlJc w:val="left"/>
      <w:pPr>
        <w:ind w:left="3265" w:hanging="461"/>
      </w:pPr>
      <w:rPr>
        <w:rFonts w:ascii="Arial" w:eastAsia="Arial" w:hAnsi="Arial" w:cs="Arial" w:hint="default"/>
        <w:b w:val="0"/>
        <w:bCs w:val="0"/>
        <w:i w:val="0"/>
        <w:iCs w:val="0"/>
        <w:spacing w:val="-2"/>
        <w:w w:val="99"/>
        <w:sz w:val="20"/>
        <w:szCs w:val="20"/>
        <w:lang w:val="en-US" w:eastAsia="en-US" w:bidi="ar-SA"/>
      </w:rPr>
    </w:lvl>
    <w:lvl w:ilvl="2" w:tplc="1D1C329E">
      <w:numFmt w:val="bullet"/>
      <w:lvlText w:val="•"/>
      <w:lvlJc w:val="left"/>
      <w:pPr>
        <w:ind w:left="4102" w:hanging="461"/>
      </w:pPr>
      <w:rPr>
        <w:rFonts w:hint="default"/>
        <w:lang w:val="en-US" w:eastAsia="en-US" w:bidi="ar-SA"/>
      </w:rPr>
    </w:lvl>
    <w:lvl w:ilvl="3" w:tplc="4D9258C4">
      <w:numFmt w:val="bullet"/>
      <w:lvlText w:val="•"/>
      <w:lvlJc w:val="left"/>
      <w:pPr>
        <w:ind w:left="4945" w:hanging="461"/>
      </w:pPr>
      <w:rPr>
        <w:rFonts w:hint="default"/>
        <w:lang w:val="en-US" w:eastAsia="en-US" w:bidi="ar-SA"/>
      </w:rPr>
    </w:lvl>
    <w:lvl w:ilvl="4" w:tplc="C444FC88">
      <w:numFmt w:val="bullet"/>
      <w:lvlText w:val="•"/>
      <w:lvlJc w:val="left"/>
      <w:pPr>
        <w:ind w:left="5788" w:hanging="461"/>
      </w:pPr>
      <w:rPr>
        <w:rFonts w:hint="default"/>
        <w:lang w:val="en-US" w:eastAsia="en-US" w:bidi="ar-SA"/>
      </w:rPr>
    </w:lvl>
    <w:lvl w:ilvl="5" w:tplc="8FDA305E">
      <w:numFmt w:val="bullet"/>
      <w:lvlText w:val="•"/>
      <w:lvlJc w:val="left"/>
      <w:pPr>
        <w:ind w:left="6631" w:hanging="461"/>
      </w:pPr>
      <w:rPr>
        <w:rFonts w:hint="default"/>
        <w:lang w:val="en-US" w:eastAsia="en-US" w:bidi="ar-SA"/>
      </w:rPr>
    </w:lvl>
    <w:lvl w:ilvl="6" w:tplc="E786BEAE">
      <w:numFmt w:val="bullet"/>
      <w:lvlText w:val="•"/>
      <w:lvlJc w:val="left"/>
      <w:pPr>
        <w:ind w:left="7474" w:hanging="461"/>
      </w:pPr>
      <w:rPr>
        <w:rFonts w:hint="default"/>
        <w:lang w:val="en-US" w:eastAsia="en-US" w:bidi="ar-SA"/>
      </w:rPr>
    </w:lvl>
    <w:lvl w:ilvl="7" w:tplc="92100578">
      <w:numFmt w:val="bullet"/>
      <w:lvlText w:val="•"/>
      <w:lvlJc w:val="left"/>
      <w:pPr>
        <w:ind w:left="8317" w:hanging="461"/>
      </w:pPr>
      <w:rPr>
        <w:rFonts w:hint="default"/>
        <w:lang w:val="en-US" w:eastAsia="en-US" w:bidi="ar-SA"/>
      </w:rPr>
    </w:lvl>
    <w:lvl w:ilvl="8" w:tplc="40C890B2">
      <w:numFmt w:val="bullet"/>
      <w:lvlText w:val="•"/>
      <w:lvlJc w:val="left"/>
      <w:pPr>
        <w:ind w:left="9160" w:hanging="461"/>
      </w:pPr>
      <w:rPr>
        <w:rFonts w:hint="default"/>
        <w:lang w:val="en-US" w:eastAsia="en-US" w:bidi="ar-SA"/>
      </w:rPr>
    </w:lvl>
  </w:abstractNum>
  <w:abstractNum w:abstractNumId="17" w15:restartNumberingAfterBreak="0">
    <w:nsid w:val="3C4441B7"/>
    <w:multiLevelType w:val="hybridMultilevel"/>
    <w:tmpl w:val="F84651D0"/>
    <w:lvl w:ilvl="0" w:tplc="03E26518">
      <w:start w:val="1"/>
      <w:numFmt w:val="lowerLetter"/>
      <w:lvlText w:val="%1)"/>
      <w:lvlJc w:val="left"/>
      <w:pPr>
        <w:ind w:left="1357" w:hanging="360"/>
      </w:pPr>
      <w:rPr>
        <w:rFonts w:ascii="Arial" w:eastAsia="Arial" w:hAnsi="Arial" w:cs="Arial" w:hint="default"/>
        <w:b w:val="0"/>
        <w:bCs w:val="0"/>
        <w:i w:val="0"/>
        <w:iCs w:val="0"/>
        <w:spacing w:val="-1"/>
        <w:w w:val="99"/>
        <w:sz w:val="20"/>
        <w:szCs w:val="20"/>
        <w:lang w:val="en-US" w:eastAsia="en-US" w:bidi="ar-SA"/>
      </w:rPr>
    </w:lvl>
    <w:lvl w:ilvl="1" w:tplc="08090017">
      <w:start w:val="1"/>
      <w:numFmt w:val="lowerLetter"/>
      <w:lvlText w:val="%2)"/>
      <w:lvlJc w:val="left"/>
      <w:pPr>
        <w:ind w:left="2120" w:hanging="425"/>
      </w:pPr>
      <w:rPr>
        <w:rFonts w:hint="default"/>
        <w:b w:val="0"/>
        <w:bCs w:val="0"/>
        <w:i w:val="0"/>
        <w:iCs w:val="0"/>
        <w:spacing w:val="0"/>
        <w:w w:val="99"/>
        <w:sz w:val="20"/>
        <w:szCs w:val="20"/>
        <w:lang w:val="en-US" w:eastAsia="en-US" w:bidi="ar-SA"/>
      </w:rPr>
    </w:lvl>
    <w:lvl w:ilvl="2" w:tplc="3A240B3A">
      <w:numFmt w:val="bullet"/>
      <w:lvlText w:val="•"/>
      <w:lvlJc w:val="left"/>
      <w:pPr>
        <w:ind w:left="3089" w:hanging="425"/>
      </w:pPr>
      <w:rPr>
        <w:rFonts w:hint="default"/>
        <w:lang w:val="en-US" w:eastAsia="en-US" w:bidi="ar-SA"/>
      </w:rPr>
    </w:lvl>
    <w:lvl w:ilvl="3" w:tplc="F2D2FBDC">
      <w:numFmt w:val="bullet"/>
      <w:lvlText w:val="•"/>
      <w:lvlJc w:val="left"/>
      <w:pPr>
        <w:ind w:left="4059" w:hanging="425"/>
      </w:pPr>
      <w:rPr>
        <w:rFonts w:hint="default"/>
        <w:lang w:val="en-US" w:eastAsia="en-US" w:bidi="ar-SA"/>
      </w:rPr>
    </w:lvl>
    <w:lvl w:ilvl="4" w:tplc="B2760752">
      <w:numFmt w:val="bullet"/>
      <w:lvlText w:val="•"/>
      <w:lvlJc w:val="left"/>
      <w:pPr>
        <w:ind w:left="5028" w:hanging="425"/>
      </w:pPr>
      <w:rPr>
        <w:rFonts w:hint="default"/>
        <w:lang w:val="en-US" w:eastAsia="en-US" w:bidi="ar-SA"/>
      </w:rPr>
    </w:lvl>
    <w:lvl w:ilvl="5" w:tplc="1802699E">
      <w:numFmt w:val="bullet"/>
      <w:lvlText w:val="•"/>
      <w:lvlJc w:val="left"/>
      <w:pPr>
        <w:ind w:left="5998" w:hanging="425"/>
      </w:pPr>
      <w:rPr>
        <w:rFonts w:hint="default"/>
        <w:lang w:val="en-US" w:eastAsia="en-US" w:bidi="ar-SA"/>
      </w:rPr>
    </w:lvl>
    <w:lvl w:ilvl="6" w:tplc="2E060E54">
      <w:numFmt w:val="bullet"/>
      <w:lvlText w:val="•"/>
      <w:lvlJc w:val="left"/>
      <w:pPr>
        <w:ind w:left="6968" w:hanging="425"/>
      </w:pPr>
      <w:rPr>
        <w:rFonts w:hint="default"/>
        <w:lang w:val="en-US" w:eastAsia="en-US" w:bidi="ar-SA"/>
      </w:rPr>
    </w:lvl>
    <w:lvl w:ilvl="7" w:tplc="2A14B14E">
      <w:numFmt w:val="bullet"/>
      <w:lvlText w:val="•"/>
      <w:lvlJc w:val="left"/>
      <w:pPr>
        <w:ind w:left="7937" w:hanging="425"/>
      </w:pPr>
      <w:rPr>
        <w:rFonts w:hint="default"/>
        <w:lang w:val="en-US" w:eastAsia="en-US" w:bidi="ar-SA"/>
      </w:rPr>
    </w:lvl>
    <w:lvl w:ilvl="8" w:tplc="808E68D6">
      <w:numFmt w:val="bullet"/>
      <w:lvlText w:val="•"/>
      <w:lvlJc w:val="left"/>
      <w:pPr>
        <w:ind w:left="8907" w:hanging="425"/>
      </w:pPr>
      <w:rPr>
        <w:rFonts w:hint="default"/>
        <w:lang w:val="en-US" w:eastAsia="en-US" w:bidi="ar-SA"/>
      </w:rPr>
    </w:lvl>
  </w:abstractNum>
  <w:abstractNum w:abstractNumId="18" w15:restartNumberingAfterBreak="0">
    <w:nsid w:val="3CA24FAF"/>
    <w:multiLevelType w:val="hybridMultilevel"/>
    <w:tmpl w:val="CA467816"/>
    <w:lvl w:ilvl="0" w:tplc="4170E0EA">
      <w:start w:val="1"/>
      <w:numFmt w:val="lowerRoman"/>
      <w:lvlText w:val="%1."/>
      <w:lvlJc w:val="left"/>
      <w:pPr>
        <w:ind w:left="2880" w:hanging="360"/>
      </w:pPr>
      <w:rPr>
        <w:rFonts w:ascii="Arial" w:eastAsia="Arial" w:hAnsi="Arial" w:cs="Arial" w:hint="default"/>
        <w:b w:val="0"/>
        <w:bCs w:val="0"/>
        <w:i w:val="0"/>
        <w:iCs w:val="0"/>
        <w:spacing w:val="-2"/>
        <w:w w:val="99"/>
        <w:sz w:val="20"/>
        <w:szCs w:val="20"/>
        <w:lang w:val="en-US" w:eastAsia="en-US" w:bidi="ar-SA"/>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3CAD06E9"/>
    <w:multiLevelType w:val="hybridMultilevel"/>
    <w:tmpl w:val="C86449BC"/>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201FE"/>
    <w:multiLevelType w:val="hybridMultilevel"/>
    <w:tmpl w:val="C80AE1FC"/>
    <w:lvl w:ilvl="0" w:tplc="4170E0EA">
      <w:start w:val="1"/>
      <w:numFmt w:val="lowerRoman"/>
      <w:lvlText w:val="%1."/>
      <w:lvlJc w:val="left"/>
      <w:pPr>
        <w:ind w:left="2880" w:hanging="360"/>
      </w:pPr>
      <w:rPr>
        <w:rFonts w:ascii="Arial" w:eastAsia="Arial" w:hAnsi="Arial" w:cs="Arial" w:hint="default"/>
        <w:b w:val="0"/>
        <w:bCs w:val="0"/>
        <w:i w:val="0"/>
        <w:iCs w:val="0"/>
        <w:spacing w:val="-2"/>
        <w:w w:val="99"/>
        <w:sz w:val="20"/>
        <w:szCs w:val="20"/>
        <w:lang w:val="en-US" w:eastAsia="en-US" w:bidi="ar-SA"/>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1" w15:restartNumberingAfterBreak="0">
    <w:nsid w:val="3F253585"/>
    <w:multiLevelType w:val="hybridMultilevel"/>
    <w:tmpl w:val="C17A0C36"/>
    <w:lvl w:ilvl="0" w:tplc="FFFFFFFF">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4170E0EA">
      <w:start w:val="1"/>
      <w:numFmt w:val="lowerRoman"/>
      <w:lvlText w:val="%2."/>
      <w:lvlJc w:val="left"/>
      <w:pPr>
        <w:ind w:left="2585" w:hanging="360"/>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422" w:hanging="360"/>
      </w:pPr>
      <w:rPr>
        <w:rFonts w:hint="default"/>
        <w:lang w:val="en-US" w:eastAsia="en-US" w:bidi="ar-SA"/>
      </w:rPr>
    </w:lvl>
    <w:lvl w:ilvl="3" w:tplc="FFFFFFFF">
      <w:numFmt w:val="bullet"/>
      <w:lvlText w:val="•"/>
      <w:lvlJc w:val="left"/>
      <w:pPr>
        <w:ind w:left="4265" w:hanging="360"/>
      </w:pPr>
      <w:rPr>
        <w:rFonts w:hint="default"/>
        <w:lang w:val="en-US" w:eastAsia="en-US" w:bidi="ar-SA"/>
      </w:rPr>
    </w:lvl>
    <w:lvl w:ilvl="4" w:tplc="FFFFFFFF">
      <w:numFmt w:val="bullet"/>
      <w:lvlText w:val="•"/>
      <w:lvlJc w:val="left"/>
      <w:pPr>
        <w:ind w:left="5108" w:hanging="360"/>
      </w:pPr>
      <w:rPr>
        <w:rFonts w:hint="default"/>
        <w:lang w:val="en-US" w:eastAsia="en-US" w:bidi="ar-SA"/>
      </w:rPr>
    </w:lvl>
    <w:lvl w:ilvl="5" w:tplc="FFFFFFFF">
      <w:numFmt w:val="bullet"/>
      <w:lvlText w:val="•"/>
      <w:lvlJc w:val="left"/>
      <w:pPr>
        <w:ind w:left="5951" w:hanging="360"/>
      </w:pPr>
      <w:rPr>
        <w:rFonts w:hint="default"/>
        <w:lang w:val="en-US" w:eastAsia="en-US" w:bidi="ar-SA"/>
      </w:rPr>
    </w:lvl>
    <w:lvl w:ilvl="6" w:tplc="FFFFFFFF">
      <w:numFmt w:val="bullet"/>
      <w:lvlText w:val="•"/>
      <w:lvlJc w:val="left"/>
      <w:pPr>
        <w:ind w:left="6794" w:hanging="360"/>
      </w:pPr>
      <w:rPr>
        <w:rFonts w:hint="default"/>
        <w:lang w:val="en-US" w:eastAsia="en-US" w:bidi="ar-SA"/>
      </w:rPr>
    </w:lvl>
    <w:lvl w:ilvl="7" w:tplc="FFFFFFFF">
      <w:numFmt w:val="bullet"/>
      <w:lvlText w:val="•"/>
      <w:lvlJc w:val="left"/>
      <w:pPr>
        <w:ind w:left="7637" w:hanging="360"/>
      </w:pPr>
      <w:rPr>
        <w:rFonts w:hint="default"/>
        <w:lang w:val="en-US" w:eastAsia="en-US" w:bidi="ar-SA"/>
      </w:rPr>
    </w:lvl>
    <w:lvl w:ilvl="8" w:tplc="FFFFFFFF">
      <w:numFmt w:val="bullet"/>
      <w:lvlText w:val="•"/>
      <w:lvlJc w:val="left"/>
      <w:pPr>
        <w:ind w:left="8480" w:hanging="360"/>
      </w:pPr>
      <w:rPr>
        <w:rFonts w:hint="default"/>
        <w:lang w:val="en-US" w:eastAsia="en-US" w:bidi="ar-SA"/>
      </w:rPr>
    </w:lvl>
  </w:abstractNum>
  <w:abstractNum w:abstractNumId="22" w15:restartNumberingAfterBreak="0">
    <w:nsid w:val="415E7F46"/>
    <w:multiLevelType w:val="hybridMultilevel"/>
    <w:tmpl w:val="B1FC7EB2"/>
    <w:lvl w:ilvl="0" w:tplc="B770E238">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4170E0EA">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729" w:hanging="361"/>
      </w:pPr>
      <w:rPr>
        <w:rFonts w:hint="default"/>
        <w:lang w:val="en-US" w:eastAsia="en-US" w:bidi="ar-SA"/>
      </w:rPr>
    </w:lvl>
    <w:lvl w:ilvl="3" w:tplc="FFFFFFFF">
      <w:numFmt w:val="bullet"/>
      <w:lvlText w:val="•"/>
      <w:lvlJc w:val="left"/>
      <w:pPr>
        <w:ind w:left="4619" w:hanging="361"/>
      </w:pPr>
      <w:rPr>
        <w:rFonts w:hint="default"/>
        <w:lang w:val="en-US" w:eastAsia="en-US" w:bidi="ar-SA"/>
      </w:rPr>
    </w:lvl>
    <w:lvl w:ilvl="4" w:tplc="FFFFFFFF">
      <w:numFmt w:val="bullet"/>
      <w:lvlText w:val="•"/>
      <w:lvlJc w:val="left"/>
      <w:pPr>
        <w:ind w:left="5508" w:hanging="361"/>
      </w:pPr>
      <w:rPr>
        <w:rFonts w:hint="default"/>
        <w:lang w:val="en-US" w:eastAsia="en-US" w:bidi="ar-SA"/>
      </w:rPr>
    </w:lvl>
    <w:lvl w:ilvl="5" w:tplc="FFFFFFFF">
      <w:numFmt w:val="bullet"/>
      <w:lvlText w:val="•"/>
      <w:lvlJc w:val="left"/>
      <w:pPr>
        <w:ind w:left="6398" w:hanging="361"/>
      </w:pPr>
      <w:rPr>
        <w:rFonts w:hint="default"/>
        <w:lang w:val="en-US" w:eastAsia="en-US" w:bidi="ar-SA"/>
      </w:rPr>
    </w:lvl>
    <w:lvl w:ilvl="6" w:tplc="FFFFFFFF">
      <w:numFmt w:val="bullet"/>
      <w:lvlText w:val="•"/>
      <w:lvlJc w:val="left"/>
      <w:pPr>
        <w:ind w:left="7288" w:hanging="361"/>
      </w:pPr>
      <w:rPr>
        <w:rFonts w:hint="default"/>
        <w:lang w:val="en-US" w:eastAsia="en-US" w:bidi="ar-SA"/>
      </w:rPr>
    </w:lvl>
    <w:lvl w:ilvl="7" w:tplc="FFFFFFFF">
      <w:numFmt w:val="bullet"/>
      <w:lvlText w:val="•"/>
      <w:lvlJc w:val="left"/>
      <w:pPr>
        <w:ind w:left="8177" w:hanging="361"/>
      </w:pPr>
      <w:rPr>
        <w:rFonts w:hint="default"/>
        <w:lang w:val="en-US" w:eastAsia="en-US" w:bidi="ar-SA"/>
      </w:rPr>
    </w:lvl>
    <w:lvl w:ilvl="8" w:tplc="FFFFFFFF">
      <w:numFmt w:val="bullet"/>
      <w:lvlText w:val="•"/>
      <w:lvlJc w:val="left"/>
      <w:pPr>
        <w:ind w:left="9067" w:hanging="361"/>
      </w:pPr>
      <w:rPr>
        <w:rFonts w:hint="default"/>
        <w:lang w:val="en-US" w:eastAsia="en-US" w:bidi="ar-SA"/>
      </w:rPr>
    </w:lvl>
  </w:abstractNum>
  <w:abstractNum w:abstractNumId="23" w15:restartNumberingAfterBreak="0">
    <w:nsid w:val="4ADD3FAD"/>
    <w:multiLevelType w:val="hybridMultilevel"/>
    <w:tmpl w:val="C9509F96"/>
    <w:lvl w:ilvl="0" w:tplc="08090017">
      <w:start w:val="1"/>
      <w:numFmt w:val="lowerLetter"/>
      <w:lvlText w:val="%1)"/>
      <w:lvlJc w:val="left"/>
      <w:pPr>
        <w:ind w:left="2415" w:hanging="360"/>
      </w:pPr>
      <w:rPr>
        <w:rFonts w:hint="default"/>
        <w:b w:val="0"/>
        <w:bCs w:val="0"/>
        <w:i w:val="0"/>
        <w:iCs w:val="0"/>
        <w:spacing w:val="0"/>
        <w:w w:val="99"/>
        <w:sz w:val="20"/>
        <w:szCs w:val="20"/>
        <w:lang w:val="en-US" w:eastAsia="en-US" w:bidi="ar-SA"/>
      </w:rPr>
    </w:lvl>
    <w:lvl w:ilvl="1" w:tplc="9DB6D7E6">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2BCED476">
      <w:numFmt w:val="bullet"/>
      <w:lvlText w:val="•"/>
      <w:lvlJc w:val="left"/>
      <w:pPr>
        <w:ind w:left="3729" w:hanging="361"/>
      </w:pPr>
      <w:rPr>
        <w:rFonts w:hint="default"/>
        <w:lang w:val="en-US" w:eastAsia="en-US" w:bidi="ar-SA"/>
      </w:rPr>
    </w:lvl>
    <w:lvl w:ilvl="3" w:tplc="412A362A">
      <w:numFmt w:val="bullet"/>
      <w:lvlText w:val="•"/>
      <w:lvlJc w:val="left"/>
      <w:pPr>
        <w:ind w:left="4619" w:hanging="361"/>
      </w:pPr>
      <w:rPr>
        <w:rFonts w:hint="default"/>
        <w:lang w:val="en-US" w:eastAsia="en-US" w:bidi="ar-SA"/>
      </w:rPr>
    </w:lvl>
    <w:lvl w:ilvl="4" w:tplc="679065CE">
      <w:numFmt w:val="bullet"/>
      <w:lvlText w:val="•"/>
      <w:lvlJc w:val="left"/>
      <w:pPr>
        <w:ind w:left="5508" w:hanging="361"/>
      </w:pPr>
      <w:rPr>
        <w:rFonts w:hint="default"/>
        <w:lang w:val="en-US" w:eastAsia="en-US" w:bidi="ar-SA"/>
      </w:rPr>
    </w:lvl>
    <w:lvl w:ilvl="5" w:tplc="25DE4332">
      <w:numFmt w:val="bullet"/>
      <w:lvlText w:val="•"/>
      <w:lvlJc w:val="left"/>
      <w:pPr>
        <w:ind w:left="6398" w:hanging="361"/>
      </w:pPr>
      <w:rPr>
        <w:rFonts w:hint="default"/>
        <w:lang w:val="en-US" w:eastAsia="en-US" w:bidi="ar-SA"/>
      </w:rPr>
    </w:lvl>
    <w:lvl w:ilvl="6" w:tplc="204E9F4A">
      <w:numFmt w:val="bullet"/>
      <w:lvlText w:val="•"/>
      <w:lvlJc w:val="left"/>
      <w:pPr>
        <w:ind w:left="7288" w:hanging="361"/>
      </w:pPr>
      <w:rPr>
        <w:rFonts w:hint="default"/>
        <w:lang w:val="en-US" w:eastAsia="en-US" w:bidi="ar-SA"/>
      </w:rPr>
    </w:lvl>
    <w:lvl w:ilvl="7" w:tplc="4F26D856">
      <w:numFmt w:val="bullet"/>
      <w:lvlText w:val="•"/>
      <w:lvlJc w:val="left"/>
      <w:pPr>
        <w:ind w:left="8177" w:hanging="361"/>
      </w:pPr>
      <w:rPr>
        <w:rFonts w:hint="default"/>
        <w:lang w:val="en-US" w:eastAsia="en-US" w:bidi="ar-SA"/>
      </w:rPr>
    </w:lvl>
    <w:lvl w:ilvl="8" w:tplc="EC262F72">
      <w:numFmt w:val="bullet"/>
      <w:lvlText w:val="•"/>
      <w:lvlJc w:val="left"/>
      <w:pPr>
        <w:ind w:left="9067" w:hanging="361"/>
      </w:pPr>
      <w:rPr>
        <w:rFonts w:hint="default"/>
        <w:lang w:val="en-US" w:eastAsia="en-US" w:bidi="ar-SA"/>
      </w:rPr>
    </w:lvl>
  </w:abstractNum>
  <w:abstractNum w:abstractNumId="24" w15:restartNumberingAfterBreak="0">
    <w:nsid w:val="4B985BC2"/>
    <w:multiLevelType w:val="hybridMultilevel"/>
    <w:tmpl w:val="C804F4E0"/>
    <w:lvl w:ilvl="0" w:tplc="B770E238">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5" w15:restartNumberingAfterBreak="0">
    <w:nsid w:val="4F59451F"/>
    <w:multiLevelType w:val="hybridMultilevel"/>
    <w:tmpl w:val="EA5EBC1E"/>
    <w:lvl w:ilvl="0" w:tplc="0809001B">
      <w:start w:val="1"/>
      <w:numFmt w:val="lowerRoman"/>
      <w:lvlText w:val="%1."/>
      <w:lvlJc w:val="right"/>
      <w:pPr>
        <w:ind w:left="3517" w:hanging="360"/>
      </w:pPr>
      <w:rPr>
        <w:rFonts w:hint="default"/>
        <w:b w:val="0"/>
        <w:bCs w:val="0"/>
        <w:i w:val="0"/>
        <w:iCs w:val="0"/>
        <w:spacing w:val="-2"/>
        <w:w w:val="99"/>
        <w:sz w:val="20"/>
        <w:szCs w:val="20"/>
        <w:lang w:val="en-US" w:eastAsia="en-US" w:bidi="ar-SA"/>
      </w:rPr>
    </w:lvl>
    <w:lvl w:ilvl="1" w:tplc="FFFFFFFF">
      <w:numFmt w:val="bullet"/>
      <w:lvlText w:val="•"/>
      <w:lvlJc w:val="left"/>
      <w:pPr>
        <w:ind w:left="4252" w:hanging="360"/>
      </w:pPr>
      <w:rPr>
        <w:rFonts w:hint="default"/>
        <w:lang w:val="en-US" w:eastAsia="en-US" w:bidi="ar-SA"/>
      </w:rPr>
    </w:lvl>
    <w:lvl w:ilvl="2" w:tplc="FFFFFFFF">
      <w:numFmt w:val="bullet"/>
      <w:lvlText w:val="•"/>
      <w:lvlJc w:val="left"/>
      <w:pPr>
        <w:ind w:left="4985" w:hanging="360"/>
      </w:pPr>
      <w:rPr>
        <w:rFonts w:hint="default"/>
        <w:lang w:val="en-US" w:eastAsia="en-US" w:bidi="ar-SA"/>
      </w:rPr>
    </w:lvl>
    <w:lvl w:ilvl="3" w:tplc="FFFFFFFF">
      <w:numFmt w:val="bullet"/>
      <w:lvlText w:val="•"/>
      <w:lvlJc w:val="left"/>
      <w:pPr>
        <w:ind w:left="5717" w:hanging="360"/>
      </w:pPr>
      <w:rPr>
        <w:rFonts w:hint="default"/>
        <w:lang w:val="en-US" w:eastAsia="en-US" w:bidi="ar-SA"/>
      </w:rPr>
    </w:lvl>
    <w:lvl w:ilvl="4" w:tplc="FFFFFFFF">
      <w:numFmt w:val="bullet"/>
      <w:lvlText w:val="•"/>
      <w:lvlJc w:val="left"/>
      <w:pPr>
        <w:ind w:left="6450" w:hanging="360"/>
      </w:pPr>
      <w:rPr>
        <w:rFonts w:hint="default"/>
        <w:lang w:val="en-US" w:eastAsia="en-US" w:bidi="ar-SA"/>
      </w:rPr>
    </w:lvl>
    <w:lvl w:ilvl="5" w:tplc="FFFFFFFF">
      <w:numFmt w:val="bullet"/>
      <w:lvlText w:val="•"/>
      <w:lvlJc w:val="left"/>
      <w:pPr>
        <w:ind w:left="7183" w:hanging="360"/>
      </w:pPr>
      <w:rPr>
        <w:rFonts w:hint="default"/>
        <w:lang w:val="en-US" w:eastAsia="en-US" w:bidi="ar-SA"/>
      </w:rPr>
    </w:lvl>
    <w:lvl w:ilvl="6" w:tplc="FFFFFFFF">
      <w:numFmt w:val="bullet"/>
      <w:lvlText w:val="•"/>
      <w:lvlJc w:val="left"/>
      <w:pPr>
        <w:ind w:left="7915" w:hanging="360"/>
      </w:pPr>
      <w:rPr>
        <w:rFonts w:hint="default"/>
        <w:lang w:val="en-US" w:eastAsia="en-US" w:bidi="ar-SA"/>
      </w:rPr>
    </w:lvl>
    <w:lvl w:ilvl="7" w:tplc="FFFFFFFF">
      <w:numFmt w:val="bullet"/>
      <w:lvlText w:val="•"/>
      <w:lvlJc w:val="left"/>
      <w:pPr>
        <w:ind w:left="8648" w:hanging="360"/>
      </w:pPr>
      <w:rPr>
        <w:rFonts w:hint="default"/>
        <w:lang w:val="en-US" w:eastAsia="en-US" w:bidi="ar-SA"/>
      </w:rPr>
    </w:lvl>
    <w:lvl w:ilvl="8" w:tplc="FFFFFFFF">
      <w:numFmt w:val="bullet"/>
      <w:lvlText w:val="•"/>
      <w:lvlJc w:val="left"/>
      <w:pPr>
        <w:ind w:left="9381" w:hanging="360"/>
      </w:pPr>
      <w:rPr>
        <w:rFonts w:hint="default"/>
        <w:lang w:val="en-US" w:eastAsia="en-US" w:bidi="ar-SA"/>
      </w:rPr>
    </w:lvl>
  </w:abstractNum>
  <w:abstractNum w:abstractNumId="26" w15:restartNumberingAfterBreak="0">
    <w:nsid w:val="51D174A1"/>
    <w:multiLevelType w:val="hybridMultilevel"/>
    <w:tmpl w:val="E398FF52"/>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55557698"/>
    <w:multiLevelType w:val="hybridMultilevel"/>
    <w:tmpl w:val="431017EE"/>
    <w:lvl w:ilvl="0" w:tplc="FFFFFFFF">
      <w:start w:val="1"/>
      <w:numFmt w:val="lowerRoman"/>
      <w:lvlText w:val="(%1)"/>
      <w:lvlJc w:val="left"/>
      <w:pPr>
        <w:ind w:left="2841" w:hanging="361"/>
      </w:pPr>
      <w:rPr>
        <w:rFonts w:ascii="Arial" w:eastAsia="Arial" w:hAnsi="Arial" w:cs="Arial" w:hint="default"/>
        <w:b w:val="0"/>
        <w:bCs w:val="0"/>
        <w:i w:val="0"/>
        <w:iCs w:val="0"/>
        <w:spacing w:val="-2"/>
        <w:w w:val="99"/>
        <w:sz w:val="20"/>
        <w:szCs w:val="20"/>
        <w:lang w:val="en-US" w:eastAsia="en-US" w:bidi="ar-SA"/>
      </w:rPr>
    </w:lvl>
    <w:lvl w:ilvl="1" w:tplc="0809000F">
      <w:start w:val="1"/>
      <w:numFmt w:val="decimal"/>
      <w:lvlText w:val="%2."/>
      <w:lvlJc w:val="left"/>
      <w:pPr>
        <w:ind w:left="2279" w:hanging="360"/>
      </w:pPr>
    </w:lvl>
    <w:lvl w:ilvl="2" w:tplc="FFFFFFFF">
      <w:numFmt w:val="bullet"/>
      <w:lvlText w:val="•"/>
      <w:lvlJc w:val="left"/>
      <w:pPr>
        <w:ind w:left="4102" w:hanging="360"/>
      </w:pPr>
      <w:rPr>
        <w:rFonts w:hint="default"/>
        <w:lang w:val="en-US" w:eastAsia="en-US" w:bidi="ar-SA"/>
      </w:rPr>
    </w:lvl>
    <w:lvl w:ilvl="3" w:tplc="FFFFFFFF">
      <w:numFmt w:val="bullet"/>
      <w:lvlText w:val="•"/>
      <w:lvlJc w:val="left"/>
      <w:pPr>
        <w:ind w:left="4945" w:hanging="360"/>
      </w:pPr>
      <w:rPr>
        <w:rFonts w:hint="default"/>
        <w:lang w:val="en-US" w:eastAsia="en-US" w:bidi="ar-SA"/>
      </w:rPr>
    </w:lvl>
    <w:lvl w:ilvl="4" w:tplc="FFFFFFFF">
      <w:numFmt w:val="bullet"/>
      <w:lvlText w:val="•"/>
      <w:lvlJc w:val="left"/>
      <w:pPr>
        <w:ind w:left="5788" w:hanging="360"/>
      </w:pPr>
      <w:rPr>
        <w:rFonts w:hint="default"/>
        <w:lang w:val="en-US" w:eastAsia="en-US" w:bidi="ar-SA"/>
      </w:rPr>
    </w:lvl>
    <w:lvl w:ilvl="5" w:tplc="FFFFFFFF">
      <w:numFmt w:val="bullet"/>
      <w:lvlText w:val="•"/>
      <w:lvlJc w:val="left"/>
      <w:pPr>
        <w:ind w:left="6631" w:hanging="360"/>
      </w:pPr>
      <w:rPr>
        <w:rFonts w:hint="default"/>
        <w:lang w:val="en-US" w:eastAsia="en-US" w:bidi="ar-SA"/>
      </w:rPr>
    </w:lvl>
    <w:lvl w:ilvl="6" w:tplc="FFFFFFFF">
      <w:numFmt w:val="bullet"/>
      <w:lvlText w:val="•"/>
      <w:lvlJc w:val="left"/>
      <w:pPr>
        <w:ind w:left="7474" w:hanging="360"/>
      </w:pPr>
      <w:rPr>
        <w:rFonts w:hint="default"/>
        <w:lang w:val="en-US" w:eastAsia="en-US" w:bidi="ar-SA"/>
      </w:rPr>
    </w:lvl>
    <w:lvl w:ilvl="7" w:tplc="FFFFFFFF">
      <w:numFmt w:val="bullet"/>
      <w:lvlText w:val="•"/>
      <w:lvlJc w:val="left"/>
      <w:pPr>
        <w:ind w:left="8317" w:hanging="360"/>
      </w:pPr>
      <w:rPr>
        <w:rFonts w:hint="default"/>
        <w:lang w:val="en-US" w:eastAsia="en-US" w:bidi="ar-SA"/>
      </w:rPr>
    </w:lvl>
    <w:lvl w:ilvl="8" w:tplc="FFFFFFFF">
      <w:numFmt w:val="bullet"/>
      <w:lvlText w:val="•"/>
      <w:lvlJc w:val="left"/>
      <w:pPr>
        <w:ind w:left="9160" w:hanging="360"/>
      </w:pPr>
      <w:rPr>
        <w:rFonts w:hint="default"/>
        <w:lang w:val="en-US" w:eastAsia="en-US" w:bidi="ar-SA"/>
      </w:rPr>
    </w:lvl>
  </w:abstractNum>
  <w:abstractNum w:abstractNumId="28" w15:restartNumberingAfterBreak="0">
    <w:nsid w:val="5833542E"/>
    <w:multiLevelType w:val="hybridMultilevel"/>
    <w:tmpl w:val="E7264F84"/>
    <w:lvl w:ilvl="0" w:tplc="4170E0EA">
      <w:start w:val="1"/>
      <w:numFmt w:val="lowerRoman"/>
      <w:lvlText w:val="%1."/>
      <w:lvlJc w:val="left"/>
      <w:pPr>
        <w:ind w:left="3217" w:hanging="360"/>
      </w:pPr>
      <w:rPr>
        <w:rFonts w:ascii="Arial" w:eastAsia="Arial" w:hAnsi="Arial" w:cs="Arial" w:hint="default"/>
        <w:b w:val="0"/>
        <w:bCs w:val="0"/>
        <w:i w:val="0"/>
        <w:iCs w:val="0"/>
        <w:spacing w:val="-2"/>
        <w:w w:val="99"/>
        <w:sz w:val="20"/>
        <w:szCs w:val="20"/>
        <w:lang w:val="en-US" w:eastAsia="en-US" w:bidi="ar-SA"/>
      </w:rPr>
    </w:lvl>
    <w:lvl w:ilvl="1" w:tplc="652CD838">
      <w:numFmt w:val="bullet"/>
      <w:lvlText w:val="•"/>
      <w:lvlJc w:val="left"/>
      <w:pPr>
        <w:ind w:left="3982" w:hanging="360"/>
      </w:pPr>
      <w:rPr>
        <w:rFonts w:hint="default"/>
        <w:lang w:val="en-US" w:eastAsia="en-US" w:bidi="ar-SA"/>
      </w:rPr>
    </w:lvl>
    <w:lvl w:ilvl="2" w:tplc="8AF20726">
      <w:numFmt w:val="bullet"/>
      <w:lvlText w:val="•"/>
      <w:lvlJc w:val="left"/>
      <w:pPr>
        <w:ind w:left="4745" w:hanging="360"/>
      </w:pPr>
      <w:rPr>
        <w:rFonts w:hint="default"/>
        <w:lang w:val="en-US" w:eastAsia="en-US" w:bidi="ar-SA"/>
      </w:rPr>
    </w:lvl>
    <w:lvl w:ilvl="3" w:tplc="BBE26E66">
      <w:numFmt w:val="bullet"/>
      <w:lvlText w:val="•"/>
      <w:lvlJc w:val="left"/>
      <w:pPr>
        <w:ind w:left="5507" w:hanging="360"/>
      </w:pPr>
      <w:rPr>
        <w:rFonts w:hint="default"/>
        <w:lang w:val="en-US" w:eastAsia="en-US" w:bidi="ar-SA"/>
      </w:rPr>
    </w:lvl>
    <w:lvl w:ilvl="4" w:tplc="D9320E08">
      <w:numFmt w:val="bullet"/>
      <w:lvlText w:val="•"/>
      <w:lvlJc w:val="left"/>
      <w:pPr>
        <w:ind w:left="6270" w:hanging="360"/>
      </w:pPr>
      <w:rPr>
        <w:rFonts w:hint="default"/>
        <w:lang w:val="en-US" w:eastAsia="en-US" w:bidi="ar-SA"/>
      </w:rPr>
    </w:lvl>
    <w:lvl w:ilvl="5" w:tplc="AF6C684E">
      <w:numFmt w:val="bullet"/>
      <w:lvlText w:val="•"/>
      <w:lvlJc w:val="left"/>
      <w:pPr>
        <w:ind w:left="7033" w:hanging="360"/>
      </w:pPr>
      <w:rPr>
        <w:rFonts w:hint="default"/>
        <w:lang w:val="en-US" w:eastAsia="en-US" w:bidi="ar-SA"/>
      </w:rPr>
    </w:lvl>
    <w:lvl w:ilvl="6" w:tplc="02E8D0FA">
      <w:numFmt w:val="bullet"/>
      <w:lvlText w:val="•"/>
      <w:lvlJc w:val="left"/>
      <w:pPr>
        <w:ind w:left="7795" w:hanging="360"/>
      </w:pPr>
      <w:rPr>
        <w:rFonts w:hint="default"/>
        <w:lang w:val="en-US" w:eastAsia="en-US" w:bidi="ar-SA"/>
      </w:rPr>
    </w:lvl>
    <w:lvl w:ilvl="7" w:tplc="9D728830">
      <w:numFmt w:val="bullet"/>
      <w:lvlText w:val="•"/>
      <w:lvlJc w:val="left"/>
      <w:pPr>
        <w:ind w:left="8558" w:hanging="360"/>
      </w:pPr>
      <w:rPr>
        <w:rFonts w:hint="default"/>
        <w:lang w:val="en-US" w:eastAsia="en-US" w:bidi="ar-SA"/>
      </w:rPr>
    </w:lvl>
    <w:lvl w:ilvl="8" w:tplc="350A247E">
      <w:numFmt w:val="bullet"/>
      <w:lvlText w:val="•"/>
      <w:lvlJc w:val="left"/>
      <w:pPr>
        <w:ind w:left="9321" w:hanging="360"/>
      </w:pPr>
      <w:rPr>
        <w:rFonts w:hint="default"/>
        <w:lang w:val="en-US" w:eastAsia="en-US" w:bidi="ar-SA"/>
      </w:rPr>
    </w:lvl>
  </w:abstractNum>
  <w:abstractNum w:abstractNumId="29" w15:restartNumberingAfterBreak="0">
    <w:nsid w:val="59F66D60"/>
    <w:multiLevelType w:val="hybridMultilevel"/>
    <w:tmpl w:val="893AF440"/>
    <w:lvl w:ilvl="0" w:tplc="B3B2557C">
      <w:start w:val="2"/>
      <w:numFmt w:val="lowerLetter"/>
      <w:lvlText w:val="(%1)"/>
      <w:lvlJc w:val="left"/>
      <w:pPr>
        <w:ind w:left="2840" w:hanging="360"/>
      </w:pPr>
      <w:rPr>
        <w:rFonts w:ascii="Arial" w:eastAsia="Arial" w:hAnsi="Arial" w:cs="Arial" w:hint="default"/>
        <w:b w:val="0"/>
        <w:bCs w:val="0"/>
        <w:i w:val="0"/>
        <w:iCs w:val="0"/>
        <w:spacing w:val="0"/>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FB55AE"/>
    <w:multiLevelType w:val="hybridMultilevel"/>
    <w:tmpl w:val="20C0DA70"/>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22C89AB6">
      <w:start w:val="1"/>
      <w:numFmt w:val="lowerRoman"/>
      <w:lvlText w:val="(%2)"/>
      <w:lvlJc w:val="left"/>
      <w:pPr>
        <w:ind w:left="2585" w:hanging="360"/>
      </w:pPr>
      <w:rPr>
        <w:rFonts w:ascii="Arial" w:eastAsia="Arial" w:hAnsi="Arial" w:cs="Arial" w:hint="default"/>
        <w:b w:val="0"/>
        <w:bCs w:val="0"/>
        <w:i w:val="0"/>
        <w:iCs w:val="0"/>
        <w:spacing w:val="-2"/>
        <w:w w:val="99"/>
        <w:sz w:val="20"/>
        <w:szCs w:val="20"/>
        <w:lang w:val="en-US" w:eastAsia="en-US" w:bidi="ar-SA"/>
      </w:rPr>
    </w:lvl>
    <w:lvl w:ilvl="2" w:tplc="188288C4">
      <w:numFmt w:val="bullet"/>
      <w:lvlText w:val="•"/>
      <w:lvlJc w:val="left"/>
      <w:pPr>
        <w:ind w:left="3422" w:hanging="360"/>
      </w:pPr>
      <w:rPr>
        <w:rFonts w:hint="default"/>
        <w:lang w:val="en-US" w:eastAsia="en-US" w:bidi="ar-SA"/>
      </w:rPr>
    </w:lvl>
    <w:lvl w:ilvl="3" w:tplc="568A618C">
      <w:numFmt w:val="bullet"/>
      <w:lvlText w:val="•"/>
      <w:lvlJc w:val="left"/>
      <w:pPr>
        <w:ind w:left="4265" w:hanging="360"/>
      </w:pPr>
      <w:rPr>
        <w:rFonts w:hint="default"/>
        <w:lang w:val="en-US" w:eastAsia="en-US" w:bidi="ar-SA"/>
      </w:rPr>
    </w:lvl>
    <w:lvl w:ilvl="4" w:tplc="9D86C326">
      <w:numFmt w:val="bullet"/>
      <w:lvlText w:val="•"/>
      <w:lvlJc w:val="left"/>
      <w:pPr>
        <w:ind w:left="5108" w:hanging="360"/>
      </w:pPr>
      <w:rPr>
        <w:rFonts w:hint="default"/>
        <w:lang w:val="en-US" w:eastAsia="en-US" w:bidi="ar-SA"/>
      </w:rPr>
    </w:lvl>
    <w:lvl w:ilvl="5" w:tplc="4502C64C">
      <w:numFmt w:val="bullet"/>
      <w:lvlText w:val="•"/>
      <w:lvlJc w:val="left"/>
      <w:pPr>
        <w:ind w:left="5951" w:hanging="360"/>
      </w:pPr>
      <w:rPr>
        <w:rFonts w:hint="default"/>
        <w:lang w:val="en-US" w:eastAsia="en-US" w:bidi="ar-SA"/>
      </w:rPr>
    </w:lvl>
    <w:lvl w:ilvl="6" w:tplc="D5CA66B2">
      <w:numFmt w:val="bullet"/>
      <w:lvlText w:val="•"/>
      <w:lvlJc w:val="left"/>
      <w:pPr>
        <w:ind w:left="6794" w:hanging="360"/>
      </w:pPr>
      <w:rPr>
        <w:rFonts w:hint="default"/>
        <w:lang w:val="en-US" w:eastAsia="en-US" w:bidi="ar-SA"/>
      </w:rPr>
    </w:lvl>
    <w:lvl w:ilvl="7" w:tplc="364ED820">
      <w:numFmt w:val="bullet"/>
      <w:lvlText w:val="•"/>
      <w:lvlJc w:val="left"/>
      <w:pPr>
        <w:ind w:left="7637" w:hanging="360"/>
      </w:pPr>
      <w:rPr>
        <w:rFonts w:hint="default"/>
        <w:lang w:val="en-US" w:eastAsia="en-US" w:bidi="ar-SA"/>
      </w:rPr>
    </w:lvl>
    <w:lvl w:ilvl="8" w:tplc="D1A2AEE0">
      <w:numFmt w:val="bullet"/>
      <w:lvlText w:val="•"/>
      <w:lvlJc w:val="left"/>
      <w:pPr>
        <w:ind w:left="8480" w:hanging="360"/>
      </w:pPr>
      <w:rPr>
        <w:rFonts w:hint="default"/>
        <w:lang w:val="en-US" w:eastAsia="en-US" w:bidi="ar-SA"/>
      </w:rPr>
    </w:lvl>
  </w:abstractNum>
  <w:abstractNum w:abstractNumId="31" w15:restartNumberingAfterBreak="0">
    <w:nsid w:val="5E84257A"/>
    <w:multiLevelType w:val="hybridMultilevel"/>
    <w:tmpl w:val="BFCA435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2" w15:restartNumberingAfterBreak="0">
    <w:nsid w:val="604F049C"/>
    <w:multiLevelType w:val="hybridMultilevel"/>
    <w:tmpl w:val="EF5662F8"/>
    <w:lvl w:ilvl="0" w:tplc="B770E238">
      <w:start w:val="1"/>
      <w:numFmt w:val="lowerLetter"/>
      <w:lvlText w:val="(%1)"/>
      <w:lvlJc w:val="left"/>
      <w:pPr>
        <w:ind w:left="720" w:hanging="360"/>
      </w:pPr>
      <w:rPr>
        <w:rFonts w:ascii="Arial" w:eastAsia="Arial" w:hAnsi="Arial" w:cs="Arial" w:hint="default"/>
        <w:b w:val="0"/>
        <w:bCs w:val="0"/>
        <w:i w:val="0"/>
        <w:iCs w:val="0"/>
        <w:spacing w:val="0"/>
        <w:w w:val="99"/>
        <w:sz w:val="20"/>
        <w:szCs w:val="2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0C93E8B"/>
    <w:multiLevelType w:val="hybridMultilevel"/>
    <w:tmpl w:val="2102AD7C"/>
    <w:lvl w:ilvl="0" w:tplc="1B0A9024">
      <w:start w:val="1"/>
      <w:numFmt w:val="lowerLetter"/>
      <w:lvlText w:val="%1)"/>
      <w:lvlJc w:val="left"/>
      <w:pPr>
        <w:ind w:left="1978" w:hanging="425"/>
      </w:pPr>
      <w:rPr>
        <w:rFonts w:ascii="Arial" w:eastAsia="Arial" w:hAnsi="Arial" w:cs="Arial" w:hint="default"/>
        <w:b w:val="0"/>
        <w:bCs w:val="0"/>
        <w:i w:val="0"/>
        <w:iCs w:val="0"/>
        <w:spacing w:val="-1"/>
        <w:w w:val="99"/>
        <w:sz w:val="20"/>
        <w:szCs w:val="20"/>
        <w:lang w:val="en-US" w:eastAsia="en-US" w:bidi="ar-SA"/>
      </w:rPr>
    </w:lvl>
    <w:lvl w:ilvl="1" w:tplc="0809001B">
      <w:start w:val="1"/>
      <w:numFmt w:val="lowerRoman"/>
      <w:lvlText w:val="%2."/>
      <w:lvlJc w:val="right"/>
      <w:pPr>
        <w:ind w:left="2516" w:hanging="360"/>
      </w:pPr>
      <w:rPr>
        <w:rFonts w:hint="default"/>
        <w:b w:val="0"/>
        <w:bCs w:val="0"/>
        <w:i w:val="0"/>
        <w:iCs w:val="0"/>
        <w:spacing w:val="-2"/>
        <w:w w:val="99"/>
        <w:sz w:val="20"/>
        <w:szCs w:val="20"/>
        <w:lang w:val="en-US" w:eastAsia="en-US" w:bidi="ar-SA"/>
      </w:rPr>
    </w:lvl>
    <w:lvl w:ilvl="2" w:tplc="25B28F60">
      <w:numFmt w:val="bullet"/>
      <w:lvlText w:val="•"/>
      <w:lvlJc w:val="left"/>
      <w:pPr>
        <w:ind w:left="3374" w:hanging="281"/>
      </w:pPr>
      <w:rPr>
        <w:rFonts w:hint="default"/>
        <w:lang w:val="en-US" w:eastAsia="en-US" w:bidi="ar-SA"/>
      </w:rPr>
    </w:lvl>
    <w:lvl w:ilvl="3" w:tplc="D17E747A">
      <w:numFmt w:val="bullet"/>
      <w:lvlText w:val="•"/>
      <w:lvlJc w:val="left"/>
      <w:pPr>
        <w:ind w:left="4308" w:hanging="281"/>
      </w:pPr>
      <w:rPr>
        <w:rFonts w:hint="default"/>
        <w:lang w:val="en-US" w:eastAsia="en-US" w:bidi="ar-SA"/>
      </w:rPr>
    </w:lvl>
    <w:lvl w:ilvl="4" w:tplc="CE38D2FA">
      <w:numFmt w:val="bullet"/>
      <w:lvlText w:val="•"/>
      <w:lvlJc w:val="left"/>
      <w:pPr>
        <w:ind w:left="5242" w:hanging="281"/>
      </w:pPr>
      <w:rPr>
        <w:rFonts w:hint="default"/>
        <w:lang w:val="en-US" w:eastAsia="en-US" w:bidi="ar-SA"/>
      </w:rPr>
    </w:lvl>
    <w:lvl w:ilvl="5" w:tplc="71041ECA">
      <w:numFmt w:val="bullet"/>
      <w:lvlText w:val="•"/>
      <w:lvlJc w:val="left"/>
      <w:pPr>
        <w:ind w:left="6176" w:hanging="281"/>
      </w:pPr>
      <w:rPr>
        <w:rFonts w:hint="default"/>
        <w:lang w:val="en-US" w:eastAsia="en-US" w:bidi="ar-SA"/>
      </w:rPr>
    </w:lvl>
    <w:lvl w:ilvl="6" w:tplc="6C743DF0">
      <w:numFmt w:val="bullet"/>
      <w:lvlText w:val="•"/>
      <w:lvlJc w:val="left"/>
      <w:pPr>
        <w:ind w:left="7110" w:hanging="281"/>
      </w:pPr>
      <w:rPr>
        <w:rFonts w:hint="default"/>
        <w:lang w:val="en-US" w:eastAsia="en-US" w:bidi="ar-SA"/>
      </w:rPr>
    </w:lvl>
    <w:lvl w:ilvl="7" w:tplc="8174E0BA">
      <w:numFmt w:val="bullet"/>
      <w:lvlText w:val="•"/>
      <w:lvlJc w:val="left"/>
      <w:pPr>
        <w:ind w:left="8044" w:hanging="281"/>
      </w:pPr>
      <w:rPr>
        <w:rFonts w:hint="default"/>
        <w:lang w:val="en-US" w:eastAsia="en-US" w:bidi="ar-SA"/>
      </w:rPr>
    </w:lvl>
    <w:lvl w:ilvl="8" w:tplc="E494A14C">
      <w:numFmt w:val="bullet"/>
      <w:lvlText w:val="•"/>
      <w:lvlJc w:val="left"/>
      <w:pPr>
        <w:ind w:left="8978" w:hanging="281"/>
      </w:pPr>
      <w:rPr>
        <w:rFonts w:hint="default"/>
        <w:lang w:val="en-US" w:eastAsia="en-US" w:bidi="ar-SA"/>
      </w:rPr>
    </w:lvl>
  </w:abstractNum>
  <w:abstractNum w:abstractNumId="34" w15:restartNumberingAfterBreak="0">
    <w:nsid w:val="6373083D"/>
    <w:multiLevelType w:val="hybridMultilevel"/>
    <w:tmpl w:val="A9687E9E"/>
    <w:lvl w:ilvl="0" w:tplc="08090017">
      <w:start w:val="1"/>
      <w:numFmt w:val="lowerLetter"/>
      <w:lvlText w:val="%1)"/>
      <w:lvlJc w:val="left"/>
      <w:pPr>
        <w:ind w:left="2480" w:hanging="360"/>
      </w:pPr>
      <w:rPr>
        <w:rFonts w:hint="default"/>
        <w:b w:val="0"/>
        <w:bCs w:val="0"/>
        <w:i w:val="0"/>
        <w:iCs w:val="0"/>
        <w:spacing w:val="0"/>
        <w:w w:val="99"/>
        <w:sz w:val="20"/>
        <w:szCs w:val="20"/>
      </w:rPr>
    </w:lvl>
    <w:lvl w:ilvl="1" w:tplc="08090019" w:tentative="1">
      <w:start w:val="1"/>
      <w:numFmt w:val="lowerLetter"/>
      <w:lvlText w:val="%2."/>
      <w:lvlJc w:val="left"/>
      <w:pPr>
        <w:ind w:left="655" w:hanging="360"/>
      </w:pPr>
    </w:lvl>
    <w:lvl w:ilvl="2" w:tplc="0809001B" w:tentative="1">
      <w:start w:val="1"/>
      <w:numFmt w:val="lowerRoman"/>
      <w:lvlText w:val="%3."/>
      <w:lvlJc w:val="right"/>
      <w:pPr>
        <w:ind w:left="1375" w:hanging="180"/>
      </w:pPr>
    </w:lvl>
    <w:lvl w:ilvl="3" w:tplc="0809000F" w:tentative="1">
      <w:start w:val="1"/>
      <w:numFmt w:val="decimal"/>
      <w:lvlText w:val="%4."/>
      <w:lvlJc w:val="left"/>
      <w:pPr>
        <w:ind w:left="2095" w:hanging="360"/>
      </w:pPr>
    </w:lvl>
    <w:lvl w:ilvl="4" w:tplc="08090019" w:tentative="1">
      <w:start w:val="1"/>
      <w:numFmt w:val="lowerLetter"/>
      <w:lvlText w:val="%5."/>
      <w:lvlJc w:val="left"/>
      <w:pPr>
        <w:ind w:left="2815" w:hanging="360"/>
      </w:pPr>
    </w:lvl>
    <w:lvl w:ilvl="5" w:tplc="0809001B" w:tentative="1">
      <w:start w:val="1"/>
      <w:numFmt w:val="lowerRoman"/>
      <w:lvlText w:val="%6."/>
      <w:lvlJc w:val="right"/>
      <w:pPr>
        <w:ind w:left="3535" w:hanging="180"/>
      </w:pPr>
    </w:lvl>
    <w:lvl w:ilvl="6" w:tplc="0809000F" w:tentative="1">
      <w:start w:val="1"/>
      <w:numFmt w:val="decimal"/>
      <w:lvlText w:val="%7."/>
      <w:lvlJc w:val="left"/>
      <w:pPr>
        <w:ind w:left="4255" w:hanging="360"/>
      </w:pPr>
    </w:lvl>
    <w:lvl w:ilvl="7" w:tplc="08090019" w:tentative="1">
      <w:start w:val="1"/>
      <w:numFmt w:val="lowerLetter"/>
      <w:lvlText w:val="%8."/>
      <w:lvlJc w:val="left"/>
      <w:pPr>
        <w:ind w:left="4975" w:hanging="360"/>
      </w:pPr>
    </w:lvl>
    <w:lvl w:ilvl="8" w:tplc="0809001B" w:tentative="1">
      <w:start w:val="1"/>
      <w:numFmt w:val="lowerRoman"/>
      <w:lvlText w:val="%9."/>
      <w:lvlJc w:val="right"/>
      <w:pPr>
        <w:ind w:left="5695" w:hanging="180"/>
      </w:pPr>
    </w:lvl>
  </w:abstractNum>
  <w:abstractNum w:abstractNumId="35" w15:restartNumberingAfterBreak="0">
    <w:nsid w:val="6ACE308E"/>
    <w:multiLevelType w:val="hybridMultilevel"/>
    <w:tmpl w:val="398E7A6E"/>
    <w:lvl w:ilvl="0" w:tplc="4170E0EA">
      <w:start w:val="1"/>
      <w:numFmt w:val="lowerRoman"/>
      <w:lvlText w:val="%1."/>
      <w:lvlJc w:val="left"/>
      <w:pPr>
        <w:ind w:left="2204" w:hanging="361"/>
      </w:pPr>
      <w:rPr>
        <w:rFonts w:ascii="Arial" w:eastAsia="Arial" w:hAnsi="Arial" w:cs="Arial" w:hint="default"/>
        <w:b w:val="0"/>
        <w:bCs w:val="0"/>
        <w:i w:val="0"/>
        <w:iCs w:val="0"/>
        <w:spacing w:val="-2"/>
        <w:w w:val="99"/>
        <w:sz w:val="20"/>
        <w:szCs w:val="20"/>
        <w:lang w:val="en-US" w:eastAsia="en-US" w:bidi="ar-SA"/>
      </w:rPr>
    </w:lvl>
    <w:lvl w:ilvl="1" w:tplc="8F649C64">
      <w:start w:val="1"/>
      <w:numFmt w:val="decimal"/>
      <w:lvlText w:val="%2)"/>
      <w:lvlJc w:val="left"/>
      <w:pPr>
        <w:ind w:left="3265" w:hanging="360"/>
      </w:pPr>
      <w:rPr>
        <w:rFonts w:ascii="Arial" w:eastAsia="Arial" w:hAnsi="Arial" w:cs="Arial" w:hint="default"/>
        <w:b w:val="0"/>
        <w:bCs w:val="0"/>
        <w:i w:val="0"/>
        <w:iCs w:val="0"/>
        <w:spacing w:val="-1"/>
        <w:w w:val="99"/>
        <w:sz w:val="20"/>
        <w:szCs w:val="20"/>
        <w:lang w:val="en-US" w:eastAsia="en-US" w:bidi="ar-SA"/>
      </w:rPr>
    </w:lvl>
    <w:lvl w:ilvl="2" w:tplc="316EB028">
      <w:numFmt w:val="bullet"/>
      <w:lvlText w:val="•"/>
      <w:lvlJc w:val="left"/>
      <w:pPr>
        <w:ind w:left="4102" w:hanging="360"/>
      </w:pPr>
      <w:rPr>
        <w:rFonts w:hint="default"/>
        <w:lang w:val="en-US" w:eastAsia="en-US" w:bidi="ar-SA"/>
      </w:rPr>
    </w:lvl>
    <w:lvl w:ilvl="3" w:tplc="87262240">
      <w:numFmt w:val="bullet"/>
      <w:lvlText w:val="•"/>
      <w:lvlJc w:val="left"/>
      <w:pPr>
        <w:ind w:left="4945" w:hanging="360"/>
      </w:pPr>
      <w:rPr>
        <w:rFonts w:hint="default"/>
        <w:lang w:val="en-US" w:eastAsia="en-US" w:bidi="ar-SA"/>
      </w:rPr>
    </w:lvl>
    <w:lvl w:ilvl="4" w:tplc="3A4A9AD6">
      <w:numFmt w:val="bullet"/>
      <w:lvlText w:val="•"/>
      <w:lvlJc w:val="left"/>
      <w:pPr>
        <w:ind w:left="5788" w:hanging="360"/>
      </w:pPr>
      <w:rPr>
        <w:rFonts w:hint="default"/>
        <w:lang w:val="en-US" w:eastAsia="en-US" w:bidi="ar-SA"/>
      </w:rPr>
    </w:lvl>
    <w:lvl w:ilvl="5" w:tplc="6FD4BB4C">
      <w:numFmt w:val="bullet"/>
      <w:lvlText w:val="•"/>
      <w:lvlJc w:val="left"/>
      <w:pPr>
        <w:ind w:left="6631" w:hanging="360"/>
      </w:pPr>
      <w:rPr>
        <w:rFonts w:hint="default"/>
        <w:lang w:val="en-US" w:eastAsia="en-US" w:bidi="ar-SA"/>
      </w:rPr>
    </w:lvl>
    <w:lvl w:ilvl="6" w:tplc="FE025408">
      <w:numFmt w:val="bullet"/>
      <w:lvlText w:val="•"/>
      <w:lvlJc w:val="left"/>
      <w:pPr>
        <w:ind w:left="7474" w:hanging="360"/>
      </w:pPr>
      <w:rPr>
        <w:rFonts w:hint="default"/>
        <w:lang w:val="en-US" w:eastAsia="en-US" w:bidi="ar-SA"/>
      </w:rPr>
    </w:lvl>
    <w:lvl w:ilvl="7" w:tplc="44481362">
      <w:numFmt w:val="bullet"/>
      <w:lvlText w:val="•"/>
      <w:lvlJc w:val="left"/>
      <w:pPr>
        <w:ind w:left="8317" w:hanging="360"/>
      </w:pPr>
      <w:rPr>
        <w:rFonts w:hint="default"/>
        <w:lang w:val="en-US" w:eastAsia="en-US" w:bidi="ar-SA"/>
      </w:rPr>
    </w:lvl>
    <w:lvl w:ilvl="8" w:tplc="10282B1A">
      <w:numFmt w:val="bullet"/>
      <w:lvlText w:val="•"/>
      <w:lvlJc w:val="left"/>
      <w:pPr>
        <w:ind w:left="9160" w:hanging="360"/>
      </w:pPr>
      <w:rPr>
        <w:rFonts w:hint="default"/>
        <w:lang w:val="en-US" w:eastAsia="en-US" w:bidi="ar-SA"/>
      </w:rPr>
    </w:lvl>
  </w:abstractNum>
  <w:abstractNum w:abstractNumId="36" w15:restartNumberingAfterBreak="0">
    <w:nsid w:val="6D9E13D2"/>
    <w:multiLevelType w:val="hybridMultilevel"/>
    <w:tmpl w:val="D9D081E8"/>
    <w:lvl w:ilvl="0" w:tplc="4170E0EA">
      <w:start w:val="1"/>
      <w:numFmt w:val="lowerRoman"/>
      <w:lvlText w:val="%1."/>
      <w:lvlJc w:val="left"/>
      <w:pPr>
        <w:ind w:left="3517" w:hanging="360"/>
      </w:pPr>
      <w:rPr>
        <w:rFonts w:ascii="Arial" w:eastAsia="Arial" w:hAnsi="Arial" w:cs="Arial" w:hint="default"/>
        <w:b w:val="0"/>
        <w:bCs w:val="0"/>
        <w:i w:val="0"/>
        <w:iCs w:val="0"/>
        <w:spacing w:val="-2"/>
        <w:w w:val="99"/>
        <w:sz w:val="20"/>
        <w:szCs w:val="20"/>
        <w:lang w:val="en-US" w:eastAsia="en-US" w:bidi="ar-SA"/>
      </w:rPr>
    </w:lvl>
    <w:lvl w:ilvl="1" w:tplc="FFFFFFFF">
      <w:numFmt w:val="bullet"/>
      <w:lvlText w:val="•"/>
      <w:lvlJc w:val="left"/>
      <w:pPr>
        <w:ind w:left="4252" w:hanging="360"/>
      </w:pPr>
      <w:rPr>
        <w:rFonts w:hint="default"/>
        <w:lang w:val="en-US" w:eastAsia="en-US" w:bidi="ar-SA"/>
      </w:rPr>
    </w:lvl>
    <w:lvl w:ilvl="2" w:tplc="FFFFFFFF">
      <w:numFmt w:val="bullet"/>
      <w:lvlText w:val="•"/>
      <w:lvlJc w:val="left"/>
      <w:pPr>
        <w:ind w:left="4985" w:hanging="360"/>
      </w:pPr>
      <w:rPr>
        <w:rFonts w:hint="default"/>
        <w:lang w:val="en-US" w:eastAsia="en-US" w:bidi="ar-SA"/>
      </w:rPr>
    </w:lvl>
    <w:lvl w:ilvl="3" w:tplc="FFFFFFFF">
      <w:numFmt w:val="bullet"/>
      <w:lvlText w:val="•"/>
      <w:lvlJc w:val="left"/>
      <w:pPr>
        <w:ind w:left="5717" w:hanging="360"/>
      </w:pPr>
      <w:rPr>
        <w:rFonts w:hint="default"/>
        <w:lang w:val="en-US" w:eastAsia="en-US" w:bidi="ar-SA"/>
      </w:rPr>
    </w:lvl>
    <w:lvl w:ilvl="4" w:tplc="FFFFFFFF">
      <w:numFmt w:val="bullet"/>
      <w:lvlText w:val="•"/>
      <w:lvlJc w:val="left"/>
      <w:pPr>
        <w:ind w:left="6450" w:hanging="360"/>
      </w:pPr>
      <w:rPr>
        <w:rFonts w:hint="default"/>
        <w:lang w:val="en-US" w:eastAsia="en-US" w:bidi="ar-SA"/>
      </w:rPr>
    </w:lvl>
    <w:lvl w:ilvl="5" w:tplc="FFFFFFFF">
      <w:numFmt w:val="bullet"/>
      <w:lvlText w:val="•"/>
      <w:lvlJc w:val="left"/>
      <w:pPr>
        <w:ind w:left="7183" w:hanging="360"/>
      </w:pPr>
      <w:rPr>
        <w:rFonts w:hint="default"/>
        <w:lang w:val="en-US" w:eastAsia="en-US" w:bidi="ar-SA"/>
      </w:rPr>
    </w:lvl>
    <w:lvl w:ilvl="6" w:tplc="FFFFFFFF">
      <w:numFmt w:val="bullet"/>
      <w:lvlText w:val="•"/>
      <w:lvlJc w:val="left"/>
      <w:pPr>
        <w:ind w:left="7915" w:hanging="360"/>
      </w:pPr>
      <w:rPr>
        <w:rFonts w:hint="default"/>
        <w:lang w:val="en-US" w:eastAsia="en-US" w:bidi="ar-SA"/>
      </w:rPr>
    </w:lvl>
    <w:lvl w:ilvl="7" w:tplc="FFFFFFFF">
      <w:numFmt w:val="bullet"/>
      <w:lvlText w:val="•"/>
      <w:lvlJc w:val="left"/>
      <w:pPr>
        <w:ind w:left="8648" w:hanging="360"/>
      </w:pPr>
      <w:rPr>
        <w:rFonts w:hint="default"/>
        <w:lang w:val="en-US" w:eastAsia="en-US" w:bidi="ar-SA"/>
      </w:rPr>
    </w:lvl>
    <w:lvl w:ilvl="8" w:tplc="FFFFFFFF">
      <w:numFmt w:val="bullet"/>
      <w:lvlText w:val="•"/>
      <w:lvlJc w:val="left"/>
      <w:pPr>
        <w:ind w:left="9381" w:hanging="360"/>
      </w:pPr>
      <w:rPr>
        <w:rFonts w:hint="default"/>
        <w:lang w:val="en-US" w:eastAsia="en-US" w:bidi="ar-SA"/>
      </w:rPr>
    </w:lvl>
  </w:abstractNum>
  <w:abstractNum w:abstractNumId="37" w15:restartNumberingAfterBreak="0">
    <w:nsid w:val="757E2CCA"/>
    <w:multiLevelType w:val="hybridMultilevel"/>
    <w:tmpl w:val="EF2C1424"/>
    <w:lvl w:ilvl="0" w:tplc="22C89AB6">
      <w:start w:val="1"/>
      <w:numFmt w:val="lowerRoman"/>
      <w:lvlText w:val="(%1)"/>
      <w:lvlJc w:val="left"/>
      <w:pPr>
        <w:ind w:left="3517" w:hanging="360"/>
      </w:pPr>
      <w:rPr>
        <w:rFonts w:ascii="Arial" w:eastAsia="Arial" w:hAnsi="Arial" w:cs="Arial" w:hint="default"/>
        <w:b w:val="0"/>
        <w:bCs w:val="0"/>
        <w:i w:val="0"/>
        <w:iCs w:val="0"/>
        <w:spacing w:val="-2"/>
        <w:w w:val="99"/>
        <w:sz w:val="20"/>
        <w:szCs w:val="20"/>
        <w:lang w:val="en-US" w:eastAsia="en-US" w:bidi="ar-SA"/>
      </w:rPr>
    </w:lvl>
    <w:lvl w:ilvl="1" w:tplc="C8166D86">
      <w:numFmt w:val="bullet"/>
      <w:lvlText w:val="•"/>
      <w:lvlJc w:val="left"/>
      <w:pPr>
        <w:ind w:left="4252" w:hanging="360"/>
      </w:pPr>
      <w:rPr>
        <w:rFonts w:hint="default"/>
        <w:lang w:val="en-US" w:eastAsia="en-US" w:bidi="ar-SA"/>
      </w:rPr>
    </w:lvl>
    <w:lvl w:ilvl="2" w:tplc="1B283788">
      <w:numFmt w:val="bullet"/>
      <w:lvlText w:val="•"/>
      <w:lvlJc w:val="left"/>
      <w:pPr>
        <w:ind w:left="4985" w:hanging="360"/>
      </w:pPr>
      <w:rPr>
        <w:rFonts w:hint="default"/>
        <w:lang w:val="en-US" w:eastAsia="en-US" w:bidi="ar-SA"/>
      </w:rPr>
    </w:lvl>
    <w:lvl w:ilvl="3" w:tplc="E62A615E">
      <w:numFmt w:val="bullet"/>
      <w:lvlText w:val="•"/>
      <w:lvlJc w:val="left"/>
      <w:pPr>
        <w:ind w:left="5717" w:hanging="360"/>
      </w:pPr>
      <w:rPr>
        <w:rFonts w:hint="default"/>
        <w:lang w:val="en-US" w:eastAsia="en-US" w:bidi="ar-SA"/>
      </w:rPr>
    </w:lvl>
    <w:lvl w:ilvl="4" w:tplc="DA94D9CA">
      <w:numFmt w:val="bullet"/>
      <w:lvlText w:val="•"/>
      <w:lvlJc w:val="left"/>
      <w:pPr>
        <w:ind w:left="6450" w:hanging="360"/>
      </w:pPr>
      <w:rPr>
        <w:rFonts w:hint="default"/>
        <w:lang w:val="en-US" w:eastAsia="en-US" w:bidi="ar-SA"/>
      </w:rPr>
    </w:lvl>
    <w:lvl w:ilvl="5" w:tplc="C188F8F0">
      <w:numFmt w:val="bullet"/>
      <w:lvlText w:val="•"/>
      <w:lvlJc w:val="left"/>
      <w:pPr>
        <w:ind w:left="7183" w:hanging="360"/>
      </w:pPr>
      <w:rPr>
        <w:rFonts w:hint="default"/>
        <w:lang w:val="en-US" w:eastAsia="en-US" w:bidi="ar-SA"/>
      </w:rPr>
    </w:lvl>
    <w:lvl w:ilvl="6" w:tplc="B2561CDA">
      <w:numFmt w:val="bullet"/>
      <w:lvlText w:val="•"/>
      <w:lvlJc w:val="left"/>
      <w:pPr>
        <w:ind w:left="7915" w:hanging="360"/>
      </w:pPr>
      <w:rPr>
        <w:rFonts w:hint="default"/>
        <w:lang w:val="en-US" w:eastAsia="en-US" w:bidi="ar-SA"/>
      </w:rPr>
    </w:lvl>
    <w:lvl w:ilvl="7" w:tplc="494EBACC">
      <w:numFmt w:val="bullet"/>
      <w:lvlText w:val="•"/>
      <w:lvlJc w:val="left"/>
      <w:pPr>
        <w:ind w:left="8648" w:hanging="360"/>
      </w:pPr>
      <w:rPr>
        <w:rFonts w:hint="default"/>
        <w:lang w:val="en-US" w:eastAsia="en-US" w:bidi="ar-SA"/>
      </w:rPr>
    </w:lvl>
    <w:lvl w:ilvl="8" w:tplc="D39CAEA8">
      <w:numFmt w:val="bullet"/>
      <w:lvlText w:val="•"/>
      <w:lvlJc w:val="left"/>
      <w:pPr>
        <w:ind w:left="9381" w:hanging="360"/>
      </w:pPr>
      <w:rPr>
        <w:rFonts w:hint="default"/>
        <w:lang w:val="en-US" w:eastAsia="en-US" w:bidi="ar-SA"/>
      </w:rPr>
    </w:lvl>
  </w:abstractNum>
  <w:abstractNum w:abstractNumId="38" w15:restartNumberingAfterBreak="0">
    <w:nsid w:val="783A20C6"/>
    <w:multiLevelType w:val="hybridMultilevel"/>
    <w:tmpl w:val="12465DE4"/>
    <w:lvl w:ilvl="0" w:tplc="65E8E9FA">
      <w:numFmt w:val="bullet"/>
      <w:lvlText w:val="-"/>
      <w:lvlJc w:val="left"/>
      <w:pPr>
        <w:ind w:left="2120" w:hanging="425"/>
      </w:pPr>
      <w:rPr>
        <w:rFonts w:ascii="Arial" w:eastAsia="Arial" w:hAnsi="Arial" w:cs="Arial" w:hint="default"/>
        <w:b w:val="0"/>
        <w:bCs w:val="0"/>
        <w:i w:val="0"/>
        <w:iCs w:val="0"/>
        <w:spacing w:val="0"/>
        <w:w w:val="99"/>
        <w:sz w:val="20"/>
        <w:szCs w:val="20"/>
        <w:lang w:val="en-US" w:eastAsia="en-US" w:bidi="ar-SA"/>
      </w:rPr>
    </w:lvl>
    <w:lvl w:ilvl="1" w:tplc="C41E6ED2">
      <w:numFmt w:val="bullet"/>
      <w:lvlText w:val="•"/>
      <w:lvlJc w:val="left"/>
      <w:pPr>
        <w:ind w:left="2992" w:hanging="425"/>
      </w:pPr>
      <w:rPr>
        <w:rFonts w:hint="default"/>
        <w:lang w:val="en-US" w:eastAsia="en-US" w:bidi="ar-SA"/>
      </w:rPr>
    </w:lvl>
    <w:lvl w:ilvl="2" w:tplc="02B09672">
      <w:numFmt w:val="bullet"/>
      <w:lvlText w:val="•"/>
      <w:lvlJc w:val="left"/>
      <w:pPr>
        <w:ind w:left="3865" w:hanging="425"/>
      </w:pPr>
      <w:rPr>
        <w:rFonts w:hint="default"/>
        <w:lang w:val="en-US" w:eastAsia="en-US" w:bidi="ar-SA"/>
      </w:rPr>
    </w:lvl>
    <w:lvl w:ilvl="3" w:tplc="0DD60CD2">
      <w:numFmt w:val="bullet"/>
      <w:lvlText w:val="•"/>
      <w:lvlJc w:val="left"/>
      <w:pPr>
        <w:ind w:left="4737" w:hanging="425"/>
      </w:pPr>
      <w:rPr>
        <w:rFonts w:hint="default"/>
        <w:lang w:val="en-US" w:eastAsia="en-US" w:bidi="ar-SA"/>
      </w:rPr>
    </w:lvl>
    <w:lvl w:ilvl="4" w:tplc="520E39C8">
      <w:numFmt w:val="bullet"/>
      <w:lvlText w:val="•"/>
      <w:lvlJc w:val="left"/>
      <w:pPr>
        <w:ind w:left="5610" w:hanging="425"/>
      </w:pPr>
      <w:rPr>
        <w:rFonts w:hint="default"/>
        <w:lang w:val="en-US" w:eastAsia="en-US" w:bidi="ar-SA"/>
      </w:rPr>
    </w:lvl>
    <w:lvl w:ilvl="5" w:tplc="2304AA06">
      <w:numFmt w:val="bullet"/>
      <w:lvlText w:val="•"/>
      <w:lvlJc w:val="left"/>
      <w:pPr>
        <w:ind w:left="6483" w:hanging="425"/>
      </w:pPr>
      <w:rPr>
        <w:rFonts w:hint="default"/>
        <w:lang w:val="en-US" w:eastAsia="en-US" w:bidi="ar-SA"/>
      </w:rPr>
    </w:lvl>
    <w:lvl w:ilvl="6" w:tplc="12849E9C">
      <w:numFmt w:val="bullet"/>
      <w:lvlText w:val="•"/>
      <w:lvlJc w:val="left"/>
      <w:pPr>
        <w:ind w:left="7355" w:hanging="425"/>
      </w:pPr>
      <w:rPr>
        <w:rFonts w:hint="default"/>
        <w:lang w:val="en-US" w:eastAsia="en-US" w:bidi="ar-SA"/>
      </w:rPr>
    </w:lvl>
    <w:lvl w:ilvl="7" w:tplc="51382558">
      <w:numFmt w:val="bullet"/>
      <w:lvlText w:val="•"/>
      <w:lvlJc w:val="left"/>
      <w:pPr>
        <w:ind w:left="8228" w:hanging="425"/>
      </w:pPr>
      <w:rPr>
        <w:rFonts w:hint="default"/>
        <w:lang w:val="en-US" w:eastAsia="en-US" w:bidi="ar-SA"/>
      </w:rPr>
    </w:lvl>
    <w:lvl w:ilvl="8" w:tplc="F646A36C">
      <w:numFmt w:val="bullet"/>
      <w:lvlText w:val="•"/>
      <w:lvlJc w:val="left"/>
      <w:pPr>
        <w:ind w:left="9101" w:hanging="425"/>
      </w:pPr>
      <w:rPr>
        <w:rFonts w:hint="default"/>
        <w:lang w:val="en-US" w:eastAsia="en-US" w:bidi="ar-SA"/>
      </w:rPr>
    </w:lvl>
  </w:abstractNum>
  <w:abstractNum w:abstractNumId="39" w15:restartNumberingAfterBreak="0">
    <w:nsid w:val="7F5D5756"/>
    <w:multiLevelType w:val="hybridMultilevel"/>
    <w:tmpl w:val="E17C0A46"/>
    <w:lvl w:ilvl="0" w:tplc="0809001B">
      <w:start w:val="1"/>
      <w:numFmt w:val="lowerRoman"/>
      <w:lvlText w:val="%1."/>
      <w:lvlJc w:val="right"/>
      <w:pPr>
        <w:ind w:left="2841" w:hanging="425"/>
      </w:pPr>
      <w:rPr>
        <w:rFonts w:hint="default"/>
        <w:b w:val="0"/>
        <w:bCs w:val="0"/>
        <w:i w:val="0"/>
        <w:iCs w:val="0"/>
        <w:spacing w:val="-2"/>
        <w:w w:val="99"/>
        <w:sz w:val="20"/>
        <w:szCs w:val="20"/>
        <w:lang w:val="en-US" w:eastAsia="en-US" w:bidi="ar-SA"/>
      </w:rPr>
    </w:lvl>
    <w:lvl w:ilvl="1" w:tplc="0809000F">
      <w:start w:val="1"/>
      <w:numFmt w:val="decimal"/>
      <w:lvlText w:val="%2."/>
      <w:lvlJc w:val="left"/>
      <w:pPr>
        <w:ind w:left="2841" w:hanging="361"/>
      </w:pPr>
      <w:rPr>
        <w:rFonts w:hint="default"/>
        <w:b w:val="0"/>
        <w:bCs w:val="0"/>
        <w:i w:val="0"/>
        <w:iCs w:val="0"/>
        <w:spacing w:val="0"/>
        <w:w w:val="99"/>
        <w:sz w:val="20"/>
        <w:szCs w:val="20"/>
        <w:lang w:val="en-US" w:eastAsia="en-US" w:bidi="ar-SA"/>
      </w:rPr>
    </w:lvl>
    <w:lvl w:ilvl="2" w:tplc="4F503654">
      <w:numFmt w:val="bullet"/>
      <w:lvlText w:val="•"/>
      <w:lvlJc w:val="left"/>
      <w:pPr>
        <w:ind w:left="4441" w:hanging="361"/>
      </w:pPr>
      <w:rPr>
        <w:rFonts w:hint="default"/>
        <w:lang w:val="en-US" w:eastAsia="en-US" w:bidi="ar-SA"/>
      </w:rPr>
    </w:lvl>
    <w:lvl w:ilvl="3" w:tplc="AA3E8542">
      <w:numFmt w:val="bullet"/>
      <w:lvlText w:val="•"/>
      <w:lvlJc w:val="left"/>
      <w:pPr>
        <w:ind w:left="5241" w:hanging="361"/>
      </w:pPr>
      <w:rPr>
        <w:rFonts w:hint="default"/>
        <w:lang w:val="en-US" w:eastAsia="en-US" w:bidi="ar-SA"/>
      </w:rPr>
    </w:lvl>
    <w:lvl w:ilvl="4" w:tplc="ACE675D6">
      <w:numFmt w:val="bullet"/>
      <w:lvlText w:val="•"/>
      <w:lvlJc w:val="left"/>
      <w:pPr>
        <w:ind w:left="6042" w:hanging="361"/>
      </w:pPr>
      <w:rPr>
        <w:rFonts w:hint="default"/>
        <w:lang w:val="en-US" w:eastAsia="en-US" w:bidi="ar-SA"/>
      </w:rPr>
    </w:lvl>
    <w:lvl w:ilvl="5" w:tplc="335E05FA">
      <w:numFmt w:val="bullet"/>
      <w:lvlText w:val="•"/>
      <w:lvlJc w:val="left"/>
      <w:pPr>
        <w:ind w:left="6843" w:hanging="361"/>
      </w:pPr>
      <w:rPr>
        <w:rFonts w:hint="default"/>
        <w:lang w:val="en-US" w:eastAsia="en-US" w:bidi="ar-SA"/>
      </w:rPr>
    </w:lvl>
    <w:lvl w:ilvl="6" w:tplc="931032D6">
      <w:numFmt w:val="bullet"/>
      <w:lvlText w:val="•"/>
      <w:lvlJc w:val="left"/>
      <w:pPr>
        <w:ind w:left="7643" w:hanging="361"/>
      </w:pPr>
      <w:rPr>
        <w:rFonts w:hint="default"/>
        <w:lang w:val="en-US" w:eastAsia="en-US" w:bidi="ar-SA"/>
      </w:rPr>
    </w:lvl>
    <w:lvl w:ilvl="7" w:tplc="978C4386">
      <w:numFmt w:val="bullet"/>
      <w:lvlText w:val="•"/>
      <w:lvlJc w:val="left"/>
      <w:pPr>
        <w:ind w:left="8444" w:hanging="361"/>
      </w:pPr>
      <w:rPr>
        <w:rFonts w:hint="default"/>
        <w:lang w:val="en-US" w:eastAsia="en-US" w:bidi="ar-SA"/>
      </w:rPr>
    </w:lvl>
    <w:lvl w:ilvl="8" w:tplc="CE9E1F30">
      <w:numFmt w:val="bullet"/>
      <w:lvlText w:val="•"/>
      <w:lvlJc w:val="left"/>
      <w:pPr>
        <w:ind w:left="9245" w:hanging="361"/>
      </w:pPr>
      <w:rPr>
        <w:rFonts w:hint="default"/>
        <w:lang w:val="en-US" w:eastAsia="en-US" w:bidi="ar-SA"/>
      </w:rPr>
    </w:lvl>
  </w:abstractNum>
  <w:abstractNum w:abstractNumId="40" w15:restartNumberingAfterBreak="0">
    <w:nsid w:val="7F8C0014"/>
    <w:multiLevelType w:val="hybridMultilevel"/>
    <w:tmpl w:val="1F1016BC"/>
    <w:lvl w:ilvl="0" w:tplc="03E26518">
      <w:start w:val="1"/>
      <w:numFmt w:val="lowerLetter"/>
      <w:lvlText w:val="%1)"/>
      <w:lvlJc w:val="left"/>
      <w:pPr>
        <w:ind w:left="2415" w:hanging="360"/>
        <w:jc w:val="right"/>
      </w:pPr>
      <w:rPr>
        <w:rFonts w:ascii="Arial" w:eastAsia="Arial" w:hAnsi="Arial" w:cs="Arial" w:hint="default"/>
        <w:b w:val="0"/>
        <w:bCs w:val="0"/>
        <w:i w:val="0"/>
        <w:iCs w:val="0"/>
        <w:spacing w:val="-1"/>
        <w:w w:val="99"/>
        <w:sz w:val="20"/>
        <w:szCs w:val="20"/>
        <w:lang w:val="en-US" w:eastAsia="en-US" w:bidi="ar-SA"/>
      </w:rPr>
    </w:lvl>
    <w:lvl w:ilvl="1" w:tplc="959E356A">
      <w:start w:val="1"/>
      <w:numFmt w:val="lowerRoman"/>
      <w:lvlText w:val="%2."/>
      <w:lvlJc w:val="left"/>
      <w:pPr>
        <w:ind w:left="2403" w:hanging="425"/>
      </w:pPr>
      <w:rPr>
        <w:rFonts w:hint="default"/>
        <w:b w:val="0"/>
        <w:bCs/>
        <w:spacing w:val="-1"/>
        <w:w w:val="99"/>
        <w:lang w:val="en-US" w:eastAsia="en-US" w:bidi="ar-SA"/>
      </w:rPr>
    </w:lvl>
    <w:lvl w:ilvl="2" w:tplc="5D0AC5C6">
      <w:numFmt w:val="bullet"/>
      <w:lvlText w:val="•"/>
      <w:lvlJc w:val="left"/>
      <w:pPr>
        <w:ind w:left="2540" w:hanging="425"/>
      </w:pPr>
      <w:rPr>
        <w:rFonts w:hint="default"/>
        <w:lang w:val="en-US" w:eastAsia="en-US" w:bidi="ar-SA"/>
      </w:rPr>
    </w:lvl>
    <w:lvl w:ilvl="3" w:tplc="DA00E09E">
      <w:numFmt w:val="bullet"/>
      <w:lvlText w:val="•"/>
      <w:lvlJc w:val="left"/>
      <w:pPr>
        <w:ind w:left="3578" w:hanging="425"/>
      </w:pPr>
      <w:rPr>
        <w:rFonts w:hint="default"/>
        <w:lang w:val="en-US" w:eastAsia="en-US" w:bidi="ar-SA"/>
      </w:rPr>
    </w:lvl>
    <w:lvl w:ilvl="4" w:tplc="C2BAE004">
      <w:numFmt w:val="bullet"/>
      <w:lvlText w:val="•"/>
      <w:lvlJc w:val="left"/>
      <w:pPr>
        <w:ind w:left="4616" w:hanging="425"/>
      </w:pPr>
      <w:rPr>
        <w:rFonts w:hint="default"/>
        <w:lang w:val="en-US" w:eastAsia="en-US" w:bidi="ar-SA"/>
      </w:rPr>
    </w:lvl>
    <w:lvl w:ilvl="5" w:tplc="7A1E6AB4">
      <w:numFmt w:val="bullet"/>
      <w:lvlText w:val="•"/>
      <w:lvlJc w:val="left"/>
      <w:pPr>
        <w:ind w:left="5654" w:hanging="425"/>
      </w:pPr>
      <w:rPr>
        <w:rFonts w:hint="default"/>
        <w:lang w:val="en-US" w:eastAsia="en-US" w:bidi="ar-SA"/>
      </w:rPr>
    </w:lvl>
    <w:lvl w:ilvl="6" w:tplc="DF3A5802">
      <w:numFmt w:val="bullet"/>
      <w:lvlText w:val="•"/>
      <w:lvlJc w:val="left"/>
      <w:pPr>
        <w:ind w:left="6693" w:hanging="425"/>
      </w:pPr>
      <w:rPr>
        <w:rFonts w:hint="default"/>
        <w:lang w:val="en-US" w:eastAsia="en-US" w:bidi="ar-SA"/>
      </w:rPr>
    </w:lvl>
    <w:lvl w:ilvl="7" w:tplc="B776BE66">
      <w:numFmt w:val="bullet"/>
      <w:lvlText w:val="•"/>
      <w:lvlJc w:val="left"/>
      <w:pPr>
        <w:ind w:left="7731" w:hanging="425"/>
      </w:pPr>
      <w:rPr>
        <w:rFonts w:hint="default"/>
        <w:lang w:val="en-US" w:eastAsia="en-US" w:bidi="ar-SA"/>
      </w:rPr>
    </w:lvl>
    <w:lvl w:ilvl="8" w:tplc="E80809DC">
      <w:numFmt w:val="bullet"/>
      <w:lvlText w:val="•"/>
      <w:lvlJc w:val="left"/>
      <w:pPr>
        <w:ind w:left="8769" w:hanging="425"/>
      </w:pPr>
      <w:rPr>
        <w:rFonts w:hint="default"/>
        <w:lang w:val="en-US" w:eastAsia="en-US" w:bidi="ar-SA"/>
      </w:rPr>
    </w:lvl>
  </w:abstractNum>
  <w:num w:numId="1" w16cid:durableId="2025205815">
    <w:abstractNumId w:val="38"/>
  </w:num>
  <w:num w:numId="2" w16cid:durableId="341514863">
    <w:abstractNumId w:val="17"/>
  </w:num>
  <w:num w:numId="3" w16cid:durableId="1413770966">
    <w:abstractNumId w:val="37"/>
  </w:num>
  <w:num w:numId="4" w16cid:durableId="71899286">
    <w:abstractNumId w:val="30"/>
  </w:num>
  <w:num w:numId="5" w16cid:durableId="1184124927">
    <w:abstractNumId w:val="11"/>
  </w:num>
  <w:num w:numId="6" w16cid:durableId="1491286526">
    <w:abstractNumId w:val="10"/>
  </w:num>
  <w:num w:numId="7" w16cid:durableId="1368876332">
    <w:abstractNumId w:val="35"/>
  </w:num>
  <w:num w:numId="8" w16cid:durableId="1374043126">
    <w:abstractNumId w:val="28"/>
  </w:num>
  <w:num w:numId="9" w16cid:durableId="1979148556">
    <w:abstractNumId w:val="16"/>
  </w:num>
  <w:num w:numId="10" w16cid:durableId="476655050">
    <w:abstractNumId w:val="23"/>
  </w:num>
  <w:num w:numId="11" w16cid:durableId="2026710730">
    <w:abstractNumId w:val="14"/>
  </w:num>
  <w:num w:numId="12" w16cid:durableId="346561523">
    <w:abstractNumId w:val="39"/>
  </w:num>
  <w:num w:numId="13" w16cid:durableId="1424644877">
    <w:abstractNumId w:val="40"/>
  </w:num>
  <w:num w:numId="14" w16cid:durableId="732973533">
    <w:abstractNumId w:val="1"/>
  </w:num>
  <w:num w:numId="15" w16cid:durableId="330059993">
    <w:abstractNumId w:val="4"/>
  </w:num>
  <w:num w:numId="16" w16cid:durableId="2106725911">
    <w:abstractNumId w:val="7"/>
  </w:num>
  <w:num w:numId="17" w16cid:durableId="1436898965">
    <w:abstractNumId w:val="15"/>
  </w:num>
  <w:num w:numId="18" w16cid:durableId="1904489738">
    <w:abstractNumId w:val="12"/>
  </w:num>
  <w:num w:numId="19" w16cid:durableId="1348554622">
    <w:abstractNumId w:val="0"/>
  </w:num>
  <w:num w:numId="20" w16cid:durableId="1831867332">
    <w:abstractNumId w:val="33"/>
  </w:num>
  <w:num w:numId="21" w16cid:durableId="1264074791">
    <w:abstractNumId w:val="2"/>
  </w:num>
  <w:num w:numId="22" w16cid:durableId="768238496">
    <w:abstractNumId w:val="22"/>
  </w:num>
  <w:num w:numId="23" w16cid:durableId="1044212043">
    <w:abstractNumId w:val="32"/>
  </w:num>
  <w:num w:numId="24" w16cid:durableId="1027217429">
    <w:abstractNumId w:val="29"/>
  </w:num>
  <w:num w:numId="25" w16cid:durableId="1826777952">
    <w:abstractNumId w:val="26"/>
  </w:num>
  <w:num w:numId="26" w16cid:durableId="183786715">
    <w:abstractNumId w:val="3"/>
  </w:num>
  <w:num w:numId="27" w16cid:durableId="1889605035">
    <w:abstractNumId w:val="19"/>
  </w:num>
  <w:num w:numId="28" w16cid:durableId="1244531514">
    <w:abstractNumId w:val="9"/>
  </w:num>
  <w:num w:numId="29" w16cid:durableId="1263758214">
    <w:abstractNumId w:val="31"/>
  </w:num>
  <w:num w:numId="30" w16cid:durableId="260375949">
    <w:abstractNumId w:val="18"/>
  </w:num>
  <w:num w:numId="31" w16cid:durableId="332800191">
    <w:abstractNumId w:val="24"/>
  </w:num>
  <w:num w:numId="32" w16cid:durableId="1019353198">
    <w:abstractNumId w:val="34"/>
  </w:num>
  <w:num w:numId="33" w16cid:durableId="2010475162">
    <w:abstractNumId w:val="5"/>
  </w:num>
  <w:num w:numId="34" w16cid:durableId="530455557">
    <w:abstractNumId w:val="13"/>
  </w:num>
  <w:num w:numId="35" w16cid:durableId="1935697942">
    <w:abstractNumId w:val="6"/>
  </w:num>
  <w:num w:numId="36" w16cid:durableId="347685398">
    <w:abstractNumId w:val="27"/>
  </w:num>
  <w:num w:numId="37" w16cid:durableId="110711269">
    <w:abstractNumId w:val="8"/>
  </w:num>
  <w:num w:numId="38" w16cid:durableId="147984699">
    <w:abstractNumId w:val="20"/>
  </w:num>
  <w:num w:numId="39" w16cid:durableId="818575019">
    <w:abstractNumId w:val="21"/>
  </w:num>
  <w:num w:numId="40" w16cid:durableId="1278946371">
    <w:abstractNumId w:val="25"/>
  </w:num>
  <w:num w:numId="41" w16cid:durableId="97067110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fe Garba (ESO)">
    <w15:presenceInfo w15:providerId="AD" w15:userId="S::Ifeoluwa.Garba@uk.nationalgrid.com::8a1d7255-62c1-4aad-95b3-2bd182970929"/>
  </w15:person>
  <w15:person w15:author="Creighton, Alan (Northern Powergrid)">
    <w15:presenceInfo w15:providerId="AD" w15:userId="S::Alan.Creighton@northernpowergrid.com::255eb25e-e221-41cd-b20f-ccd106ec3c87"/>
  </w15:person>
  <w15:person w15:author="Deborah Spencer (NESO)">
    <w15:presenceInfo w15:providerId="AD" w15:userId="S::Deborah.Spencer@uk.nationalgrid.com::01b2f449-f3c5-4314-b8dd-234243ea33f4"/>
  </w15:person>
  <w15:person w15:author="Deborah Spencer (ESO)">
    <w15:presenceInfo w15:providerId="AD" w15:userId="S::Deborah.Spencer@uk.nationalgrid.com::01b2f449-f3c5-4314-b8dd-234243ea33f4"/>
  </w15:person>
  <w15:person w15:author="Frank Kasibante (NESO)">
    <w15:presenceInfo w15:providerId="AD" w15:userId="S::frank.kasibante1@uk.nationalgrid.com::cdd994be-6d7d-45b4-be31-f57837fed9a2"/>
  </w15:person>
  <w15:person w15:author="Frank Kasibante (ESO)">
    <w15:presenceInfo w15:providerId="AD" w15:userId="S::frank.kasibante1@uk.nationalgrid.com::cdd994be-6d7d-45b4-be31-f57837fed9a2"/>
  </w15:person>
  <w15:person w15:author="Frank Kasibante">
    <w15:presenceInfo w15:providerId="AD" w15:userId="S::frank.kasibante1@uk.nationalgrid.com::cdd994be-6d7d-45b4-be31-f57837fed9a2"/>
  </w15:person>
  <w15:person w15:author="Ifeoluwa Garba">
    <w15:presenceInfo w15:providerId="AD" w15:userId="S::Ifeoluwa.Garba@uk.nationalgrid.com::8a1d7255-62c1-4aad-95b3-2bd1829709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99"/>
    <w:rsid w:val="000004E6"/>
    <w:rsid w:val="00000872"/>
    <w:rsid w:val="000008E8"/>
    <w:rsid w:val="00000B94"/>
    <w:rsid w:val="00001244"/>
    <w:rsid w:val="00001BE2"/>
    <w:rsid w:val="00001F14"/>
    <w:rsid w:val="000022EE"/>
    <w:rsid w:val="00003683"/>
    <w:rsid w:val="0000381C"/>
    <w:rsid w:val="00003829"/>
    <w:rsid w:val="00003CB4"/>
    <w:rsid w:val="00006F6D"/>
    <w:rsid w:val="000077D2"/>
    <w:rsid w:val="00007855"/>
    <w:rsid w:val="000079CA"/>
    <w:rsid w:val="00010205"/>
    <w:rsid w:val="0001035B"/>
    <w:rsid w:val="0001040D"/>
    <w:rsid w:val="00010AA9"/>
    <w:rsid w:val="00011B04"/>
    <w:rsid w:val="00011C8B"/>
    <w:rsid w:val="00011F9F"/>
    <w:rsid w:val="0001288A"/>
    <w:rsid w:val="00015A77"/>
    <w:rsid w:val="00015EA5"/>
    <w:rsid w:val="00017A8B"/>
    <w:rsid w:val="00020A29"/>
    <w:rsid w:val="0002177B"/>
    <w:rsid w:val="00021ECD"/>
    <w:rsid w:val="00021EE4"/>
    <w:rsid w:val="0002285D"/>
    <w:rsid w:val="00022B44"/>
    <w:rsid w:val="00022F4A"/>
    <w:rsid w:val="0002394A"/>
    <w:rsid w:val="000239E5"/>
    <w:rsid w:val="00024634"/>
    <w:rsid w:val="00024765"/>
    <w:rsid w:val="00024E52"/>
    <w:rsid w:val="00024E81"/>
    <w:rsid w:val="000254CF"/>
    <w:rsid w:val="00025CF3"/>
    <w:rsid w:val="00025F35"/>
    <w:rsid w:val="00025F50"/>
    <w:rsid w:val="00026041"/>
    <w:rsid w:val="00026271"/>
    <w:rsid w:val="00026FDD"/>
    <w:rsid w:val="00027AFC"/>
    <w:rsid w:val="00027E01"/>
    <w:rsid w:val="000306FF"/>
    <w:rsid w:val="00030BE1"/>
    <w:rsid w:val="000312B0"/>
    <w:rsid w:val="00031AA3"/>
    <w:rsid w:val="00032126"/>
    <w:rsid w:val="000322C6"/>
    <w:rsid w:val="00032743"/>
    <w:rsid w:val="00035B20"/>
    <w:rsid w:val="00035B81"/>
    <w:rsid w:val="00035E95"/>
    <w:rsid w:val="0003665C"/>
    <w:rsid w:val="0003693B"/>
    <w:rsid w:val="000376ED"/>
    <w:rsid w:val="000402BA"/>
    <w:rsid w:val="00040602"/>
    <w:rsid w:val="000408A2"/>
    <w:rsid w:val="00040EEF"/>
    <w:rsid w:val="00041500"/>
    <w:rsid w:val="0004155A"/>
    <w:rsid w:val="0004157D"/>
    <w:rsid w:val="00041C75"/>
    <w:rsid w:val="00041EFC"/>
    <w:rsid w:val="0004200F"/>
    <w:rsid w:val="00042248"/>
    <w:rsid w:val="00042603"/>
    <w:rsid w:val="00042CDB"/>
    <w:rsid w:val="00042D35"/>
    <w:rsid w:val="00042EA6"/>
    <w:rsid w:val="000433C0"/>
    <w:rsid w:val="00046071"/>
    <w:rsid w:val="00046B9A"/>
    <w:rsid w:val="00046C30"/>
    <w:rsid w:val="000479F4"/>
    <w:rsid w:val="000500A1"/>
    <w:rsid w:val="00050234"/>
    <w:rsid w:val="00050900"/>
    <w:rsid w:val="00051B97"/>
    <w:rsid w:val="000521B6"/>
    <w:rsid w:val="00053273"/>
    <w:rsid w:val="00053593"/>
    <w:rsid w:val="000539DD"/>
    <w:rsid w:val="00053CB3"/>
    <w:rsid w:val="0005442E"/>
    <w:rsid w:val="0005455B"/>
    <w:rsid w:val="000546AB"/>
    <w:rsid w:val="00054BF7"/>
    <w:rsid w:val="00055D88"/>
    <w:rsid w:val="00056D65"/>
    <w:rsid w:val="000571D8"/>
    <w:rsid w:val="000575B8"/>
    <w:rsid w:val="000578E3"/>
    <w:rsid w:val="000600B0"/>
    <w:rsid w:val="0006017C"/>
    <w:rsid w:val="0006042C"/>
    <w:rsid w:val="00061D08"/>
    <w:rsid w:val="00062977"/>
    <w:rsid w:val="00063371"/>
    <w:rsid w:val="0006391F"/>
    <w:rsid w:val="00063973"/>
    <w:rsid w:val="0006449B"/>
    <w:rsid w:val="0006552B"/>
    <w:rsid w:val="00066A5E"/>
    <w:rsid w:val="00067463"/>
    <w:rsid w:val="0006779E"/>
    <w:rsid w:val="00067BA8"/>
    <w:rsid w:val="00067DBC"/>
    <w:rsid w:val="00067FFD"/>
    <w:rsid w:val="0007205C"/>
    <w:rsid w:val="000723E2"/>
    <w:rsid w:val="00072F0C"/>
    <w:rsid w:val="00073357"/>
    <w:rsid w:val="000734C3"/>
    <w:rsid w:val="00073B21"/>
    <w:rsid w:val="00073C73"/>
    <w:rsid w:val="000759A4"/>
    <w:rsid w:val="00075A01"/>
    <w:rsid w:val="0007624F"/>
    <w:rsid w:val="0007661D"/>
    <w:rsid w:val="00076C13"/>
    <w:rsid w:val="000809C3"/>
    <w:rsid w:val="00080D21"/>
    <w:rsid w:val="00080D5D"/>
    <w:rsid w:val="00080EF3"/>
    <w:rsid w:val="00081F49"/>
    <w:rsid w:val="00083717"/>
    <w:rsid w:val="00083A47"/>
    <w:rsid w:val="00083B4D"/>
    <w:rsid w:val="000847E5"/>
    <w:rsid w:val="0008565B"/>
    <w:rsid w:val="00085DFB"/>
    <w:rsid w:val="00085E23"/>
    <w:rsid w:val="00086538"/>
    <w:rsid w:val="00086632"/>
    <w:rsid w:val="0008753C"/>
    <w:rsid w:val="0008789E"/>
    <w:rsid w:val="00087D85"/>
    <w:rsid w:val="00087DF3"/>
    <w:rsid w:val="00090226"/>
    <w:rsid w:val="00090949"/>
    <w:rsid w:val="00090F7C"/>
    <w:rsid w:val="000910BC"/>
    <w:rsid w:val="00091216"/>
    <w:rsid w:val="00091335"/>
    <w:rsid w:val="0009146D"/>
    <w:rsid w:val="00091706"/>
    <w:rsid w:val="0009171E"/>
    <w:rsid w:val="00091C6D"/>
    <w:rsid w:val="0009296F"/>
    <w:rsid w:val="0009309B"/>
    <w:rsid w:val="00093196"/>
    <w:rsid w:val="00093AC5"/>
    <w:rsid w:val="0009482B"/>
    <w:rsid w:val="00094E5B"/>
    <w:rsid w:val="000954B6"/>
    <w:rsid w:val="000959B5"/>
    <w:rsid w:val="00095B21"/>
    <w:rsid w:val="00095B2C"/>
    <w:rsid w:val="00095BDB"/>
    <w:rsid w:val="000962DA"/>
    <w:rsid w:val="000964A7"/>
    <w:rsid w:val="00097A54"/>
    <w:rsid w:val="00097AE5"/>
    <w:rsid w:val="00097B4C"/>
    <w:rsid w:val="00097EB9"/>
    <w:rsid w:val="000A0E29"/>
    <w:rsid w:val="000A0FCA"/>
    <w:rsid w:val="000A3106"/>
    <w:rsid w:val="000A375D"/>
    <w:rsid w:val="000A4E65"/>
    <w:rsid w:val="000A5259"/>
    <w:rsid w:val="000A55B7"/>
    <w:rsid w:val="000A5FBB"/>
    <w:rsid w:val="000A616C"/>
    <w:rsid w:val="000A6711"/>
    <w:rsid w:val="000A6984"/>
    <w:rsid w:val="000A6BE1"/>
    <w:rsid w:val="000A78F5"/>
    <w:rsid w:val="000A79BD"/>
    <w:rsid w:val="000A79C4"/>
    <w:rsid w:val="000A7C71"/>
    <w:rsid w:val="000B0199"/>
    <w:rsid w:val="000B04CF"/>
    <w:rsid w:val="000B0BD5"/>
    <w:rsid w:val="000B0C7F"/>
    <w:rsid w:val="000B167F"/>
    <w:rsid w:val="000B1B9C"/>
    <w:rsid w:val="000B1DB6"/>
    <w:rsid w:val="000B1FD5"/>
    <w:rsid w:val="000B231E"/>
    <w:rsid w:val="000B26C4"/>
    <w:rsid w:val="000B2A90"/>
    <w:rsid w:val="000B3888"/>
    <w:rsid w:val="000B39C9"/>
    <w:rsid w:val="000B3D6E"/>
    <w:rsid w:val="000B3E66"/>
    <w:rsid w:val="000B47E2"/>
    <w:rsid w:val="000B4CB3"/>
    <w:rsid w:val="000B50F1"/>
    <w:rsid w:val="000B57F6"/>
    <w:rsid w:val="000B5C81"/>
    <w:rsid w:val="000B5E88"/>
    <w:rsid w:val="000B6C54"/>
    <w:rsid w:val="000B713E"/>
    <w:rsid w:val="000B7B3F"/>
    <w:rsid w:val="000C001B"/>
    <w:rsid w:val="000C125B"/>
    <w:rsid w:val="000C2285"/>
    <w:rsid w:val="000C2537"/>
    <w:rsid w:val="000C2AED"/>
    <w:rsid w:val="000C3254"/>
    <w:rsid w:val="000C434E"/>
    <w:rsid w:val="000C4F65"/>
    <w:rsid w:val="000C5501"/>
    <w:rsid w:val="000C5AD5"/>
    <w:rsid w:val="000C62B8"/>
    <w:rsid w:val="000C66A3"/>
    <w:rsid w:val="000C680B"/>
    <w:rsid w:val="000C73C8"/>
    <w:rsid w:val="000C7707"/>
    <w:rsid w:val="000C7B44"/>
    <w:rsid w:val="000D0582"/>
    <w:rsid w:val="000D076F"/>
    <w:rsid w:val="000D0A29"/>
    <w:rsid w:val="000D0D8B"/>
    <w:rsid w:val="000D0F24"/>
    <w:rsid w:val="000D12EC"/>
    <w:rsid w:val="000D24FB"/>
    <w:rsid w:val="000D32FD"/>
    <w:rsid w:val="000D3CED"/>
    <w:rsid w:val="000D3E1A"/>
    <w:rsid w:val="000D3EB2"/>
    <w:rsid w:val="000D3EDB"/>
    <w:rsid w:val="000D4B23"/>
    <w:rsid w:val="000D5817"/>
    <w:rsid w:val="000D59A0"/>
    <w:rsid w:val="000D5EF0"/>
    <w:rsid w:val="000D60DD"/>
    <w:rsid w:val="000D6886"/>
    <w:rsid w:val="000D6EDB"/>
    <w:rsid w:val="000D7384"/>
    <w:rsid w:val="000D7705"/>
    <w:rsid w:val="000D799E"/>
    <w:rsid w:val="000E07F5"/>
    <w:rsid w:val="000E0B5F"/>
    <w:rsid w:val="000E1269"/>
    <w:rsid w:val="000E1F1D"/>
    <w:rsid w:val="000E3343"/>
    <w:rsid w:val="000E3578"/>
    <w:rsid w:val="000E37D9"/>
    <w:rsid w:val="000E41BD"/>
    <w:rsid w:val="000E4346"/>
    <w:rsid w:val="000E50C8"/>
    <w:rsid w:val="000E5D83"/>
    <w:rsid w:val="000E610B"/>
    <w:rsid w:val="000E6161"/>
    <w:rsid w:val="000E69AB"/>
    <w:rsid w:val="000E7442"/>
    <w:rsid w:val="000E7D0B"/>
    <w:rsid w:val="000F196F"/>
    <w:rsid w:val="000F1EBA"/>
    <w:rsid w:val="000F2513"/>
    <w:rsid w:val="000F25C6"/>
    <w:rsid w:val="000F2853"/>
    <w:rsid w:val="000F4599"/>
    <w:rsid w:val="000F489C"/>
    <w:rsid w:val="000F65DA"/>
    <w:rsid w:val="000F67A2"/>
    <w:rsid w:val="000F6B60"/>
    <w:rsid w:val="000F6CB0"/>
    <w:rsid w:val="000F71E5"/>
    <w:rsid w:val="000F78F1"/>
    <w:rsid w:val="000F7DE5"/>
    <w:rsid w:val="001008F2"/>
    <w:rsid w:val="00100D4B"/>
    <w:rsid w:val="00100D6E"/>
    <w:rsid w:val="00100F58"/>
    <w:rsid w:val="0010149E"/>
    <w:rsid w:val="001017CA"/>
    <w:rsid w:val="00101A2F"/>
    <w:rsid w:val="00101E06"/>
    <w:rsid w:val="0010219B"/>
    <w:rsid w:val="0010236A"/>
    <w:rsid w:val="001027F7"/>
    <w:rsid w:val="00102DBF"/>
    <w:rsid w:val="00103BB1"/>
    <w:rsid w:val="00104A6D"/>
    <w:rsid w:val="001055D0"/>
    <w:rsid w:val="00105BC6"/>
    <w:rsid w:val="00105D97"/>
    <w:rsid w:val="001075D5"/>
    <w:rsid w:val="001078C0"/>
    <w:rsid w:val="00107948"/>
    <w:rsid w:val="00107BEF"/>
    <w:rsid w:val="00110F5B"/>
    <w:rsid w:val="00112F20"/>
    <w:rsid w:val="00113113"/>
    <w:rsid w:val="001131BA"/>
    <w:rsid w:val="00113C63"/>
    <w:rsid w:val="001142D1"/>
    <w:rsid w:val="001143D2"/>
    <w:rsid w:val="001147B1"/>
    <w:rsid w:val="001147FA"/>
    <w:rsid w:val="0011551E"/>
    <w:rsid w:val="00115E0C"/>
    <w:rsid w:val="00116944"/>
    <w:rsid w:val="00116992"/>
    <w:rsid w:val="00116C9B"/>
    <w:rsid w:val="00117376"/>
    <w:rsid w:val="00117E4D"/>
    <w:rsid w:val="00120016"/>
    <w:rsid w:val="00120B0D"/>
    <w:rsid w:val="001214FB"/>
    <w:rsid w:val="00121EEB"/>
    <w:rsid w:val="00123D7B"/>
    <w:rsid w:val="00124B21"/>
    <w:rsid w:val="00125041"/>
    <w:rsid w:val="001251E9"/>
    <w:rsid w:val="001263BB"/>
    <w:rsid w:val="0012664C"/>
    <w:rsid w:val="00126EF0"/>
    <w:rsid w:val="001277F5"/>
    <w:rsid w:val="00130B16"/>
    <w:rsid w:val="00130C03"/>
    <w:rsid w:val="00131035"/>
    <w:rsid w:val="00131DC5"/>
    <w:rsid w:val="00132014"/>
    <w:rsid w:val="001320FE"/>
    <w:rsid w:val="00132470"/>
    <w:rsid w:val="001325B7"/>
    <w:rsid w:val="0013263F"/>
    <w:rsid w:val="00132693"/>
    <w:rsid w:val="001334F3"/>
    <w:rsid w:val="00133554"/>
    <w:rsid w:val="00133911"/>
    <w:rsid w:val="00133DB5"/>
    <w:rsid w:val="00134061"/>
    <w:rsid w:val="0013445F"/>
    <w:rsid w:val="00134D1C"/>
    <w:rsid w:val="00134D6E"/>
    <w:rsid w:val="001355AC"/>
    <w:rsid w:val="00135BFD"/>
    <w:rsid w:val="00135CFE"/>
    <w:rsid w:val="00136854"/>
    <w:rsid w:val="00136C4A"/>
    <w:rsid w:val="0013702D"/>
    <w:rsid w:val="0014087C"/>
    <w:rsid w:val="00141D13"/>
    <w:rsid w:val="00142CB2"/>
    <w:rsid w:val="001434BB"/>
    <w:rsid w:val="00144956"/>
    <w:rsid w:val="001452AB"/>
    <w:rsid w:val="001453FF"/>
    <w:rsid w:val="00145481"/>
    <w:rsid w:val="00145FD6"/>
    <w:rsid w:val="0014717D"/>
    <w:rsid w:val="00147559"/>
    <w:rsid w:val="0014772C"/>
    <w:rsid w:val="00147B16"/>
    <w:rsid w:val="00150100"/>
    <w:rsid w:val="00152241"/>
    <w:rsid w:val="00152B95"/>
    <w:rsid w:val="00153D7F"/>
    <w:rsid w:val="00154C0D"/>
    <w:rsid w:val="00155B19"/>
    <w:rsid w:val="00157BEB"/>
    <w:rsid w:val="00160504"/>
    <w:rsid w:val="00160E79"/>
    <w:rsid w:val="001613C4"/>
    <w:rsid w:val="00161A5D"/>
    <w:rsid w:val="00161AFB"/>
    <w:rsid w:val="00161D88"/>
    <w:rsid w:val="00162F98"/>
    <w:rsid w:val="0016308D"/>
    <w:rsid w:val="00163686"/>
    <w:rsid w:val="00163BA2"/>
    <w:rsid w:val="00164987"/>
    <w:rsid w:val="00165026"/>
    <w:rsid w:val="0016581B"/>
    <w:rsid w:val="00165F30"/>
    <w:rsid w:val="001660C6"/>
    <w:rsid w:val="00166D39"/>
    <w:rsid w:val="00167426"/>
    <w:rsid w:val="001674BB"/>
    <w:rsid w:val="00170091"/>
    <w:rsid w:val="001716A7"/>
    <w:rsid w:val="00171C04"/>
    <w:rsid w:val="00172987"/>
    <w:rsid w:val="00172D96"/>
    <w:rsid w:val="00172E77"/>
    <w:rsid w:val="00174559"/>
    <w:rsid w:val="00174CA9"/>
    <w:rsid w:val="00177B38"/>
    <w:rsid w:val="00177E06"/>
    <w:rsid w:val="001808EF"/>
    <w:rsid w:val="00180919"/>
    <w:rsid w:val="00180C7D"/>
    <w:rsid w:val="00180F58"/>
    <w:rsid w:val="00181482"/>
    <w:rsid w:val="00182A1F"/>
    <w:rsid w:val="001842EE"/>
    <w:rsid w:val="00184735"/>
    <w:rsid w:val="00184874"/>
    <w:rsid w:val="00185662"/>
    <w:rsid w:val="001858B2"/>
    <w:rsid w:val="00185A57"/>
    <w:rsid w:val="00185A6B"/>
    <w:rsid w:val="00186242"/>
    <w:rsid w:val="001863AE"/>
    <w:rsid w:val="00187855"/>
    <w:rsid w:val="001901BB"/>
    <w:rsid w:val="0019075F"/>
    <w:rsid w:val="00190935"/>
    <w:rsid w:val="00191032"/>
    <w:rsid w:val="0019103D"/>
    <w:rsid w:val="0019116F"/>
    <w:rsid w:val="00191A21"/>
    <w:rsid w:val="00191ADE"/>
    <w:rsid w:val="001925EE"/>
    <w:rsid w:val="0019318F"/>
    <w:rsid w:val="00193509"/>
    <w:rsid w:val="0019392A"/>
    <w:rsid w:val="00194046"/>
    <w:rsid w:val="001941F9"/>
    <w:rsid w:val="00194BA3"/>
    <w:rsid w:val="00195CA3"/>
    <w:rsid w:val="00195D45"/>
    <w:rsid w:val="00195F6C"/>
    <w:rsid w:val="001A06D8"/>
    <w:rsid w:val="001A09D2"/>
    <w:rsid w:val="001A0AA9"/>
    <w:rsid w:val="001A0AAD"/>
    <w:rsid w:val="001A1ACD"/>
    <w:rsid w:val="001A2173"/>
    <w:rsid w:val="001A2891"/>
    <w:rsid w:val="001A2D27"/>
    <w:rsid w:val="001A3AFD"/>
    <w:rsid w:val="001A3CB2"/>
    <w:rsid w:val="001A4E97"/>
    <w:rsid w:val="001A5708"/>
    <w:rsid w:val="001A7804"/>
    <w:rsid w:val="001A79D4"/>
    <w:rsid w:val="001A7DD3"/>
    <w:rsid w:val="001B0A8A"/>
    <w:rsid w:val="001B1894"/>
    <w:rsid w:val="001B225B"/>
    <w:rsid w:val="001B24E4"/>
    <w:rsid w:val="001B2B4C"/>
    <w:rsid w:val="001B2D39"/>
    <w:rsid w:val="001B45C0"/>
    <w:rsid w:val="001B4757"/>
    <w:rsid w:val="001B5768"/>
    <w:rsid w:val="001B683F"/>
    <w:rsid w:val="001B6DF1"/>
    <w:rsid w:val="001B7243"/>
    <w:rsid w:val="001B73C5"/>
    <w:rsid w:val="001C00D6"/>
    <w:rsid w:val="001C02BC"/>
    <w:rsid w:val="001C189B"/>
    <w:rsid w:val="001C19FC"/>
    <w:rsid w:val="001C21AB"/>
    <w:rsid w:val="001C2677"/>
    <w:rsid w:val="001C2738"/>
    <w:rsid w:val="001C27AF"/>
    <w:rsid w:val="001C2BFC"/>
    <w:rsid w:val="001C2C2F"/>
    <w:rsid w:val="001C2CBC"/>
    <w:rsid w:val="001C34B5"/>
    <w:rsid w:val="001C37DB"/>
    <w:rsid w:val="001C5699"/>
    <w:rsid w:val="001C5810"/>
    <w:rsid w:val="001C5AAF"/>
    <w:rsid w:val="001C6D3D"/>
    <w:rsid w:val="001D0561"/>
    <w:rsid w:val="001D06CA"/>
    <w:rsid w:val="001D081F"/>
    <w:rsid w:val="001D0927"/>
    <w:rsid w:val="001D0931"/>
    <w:rsid w:val="001D0FA9"/>
    <w:rsid w:val="001D118D"/>
    <w:rsid w:val="001D20EE"/>
    <w:rsid w:val="001D2706"/>
    <w:rsid w:val="001D2EAB"/>
    <w:rsid w:val="001D366D"/>
    <w:rsid w:val="001D39E8"/>
    <w:rsid w:val="001D3AEA"/>
    <w:rsid w:val="001D3FC5"/>
    <w:rsid w:val="001D4198"/>
    <w:rsid w:val="001D42C5"/>
    <w:rsid w:val="001D4689"/>
    <w:rsid w:val="001D53A2"/>
    <w:rsid w:val="001D5E38"/>
    <w:rsid w:val="001D66CE"/>
    <w:rsid w:val="001D6EFC"/>
    <w:rsid w:val="001E0117"/>
    <w:rsid w:val="001E1676"/>
    <w:rsid w:val="001E1863"/>
    <w:rsid w:val="001E249F"/>
    <w:rsid w:val="001E26A6"/>
    <w:rsid w:val="001E27D1"/>
    <w:rsid w:val="001E29AF"/>
    <w:rsid w:val="001E3C32"/>
    <w:rsid w:val="001E45A3"/>
    <w:rsid w:val="001E45B3"/>
    <w:rsid w:val="001E4731"/>
    <w:rsid w:val="001E4CBD"/>
    <w:rsid w:val="001E4DBA"/>
    <w:rsid w:val="001E5196"/>
    <w:rsid w:val="001E56F9"/>
    <w:rsid w:val="001E625B"/>
    <w:rsid w:val="001E63A4"/>
    <w:rsid w:val="001E63AC"/>
    <w:rsid w:val="001E695B"/>
    <w:rsid w:val="001E7393"/>
    <w:rsid w:val="001E751D"/>
    <w:rsid w:val="001E7DC5"/>
    <w:rsid w:val="001F01F7"/>
    <w:rsid w:val="001F0C1E"/>
    <w:rsid w:val="001F14FF"/>
    <w:rsid w:val="001F1CE0"/>
    <w:rsid w:val="001F1ED6"/>
    <w:rsid w:val="001F1F5D"/>
    <w:rsid w:val="001F2E61"/>
    <w:rsid w:val="001F302E"/>
    <w:rsid w:val="001F3FE3"/>
    <w:rsid w:val="001F5864"/>
    <w:rsid w:val="001F6261"/>
    <w:rsid w:val="001F64F6"/>
    <w:rsid w:val="001F6661"/>
    <w:rsid w:val="001F695D"/>
    <w:rsid w:val="001F6CC7"/>
    <w:rsid w:val="001F70C4"/>
    <w:rsid w:val="001F767D"/>
    <w:rsid w:val="001F7743"/>
    <w:rsid w:val="001F77D1"/>
    <w:rsid w:val="00200ACA"/>
    <w:rsid w:val="002012A9"/>
    <w:rsid w:val="00201E3A"/>
    <w:rsid w:val="002024B9"/>
    <w:rsid w:val="0020296F"/>
    <w:rsid w:val="00202DEA"/>
    <w:rsid w:val="002039B1"/>
    <w:rsid w:val="0020471F"/>
    <w:rsid w:val="00204B91"/>
    <w:rsid w:val="0020539C"/>
    <w:rsid w:val="00205E5E"/>
    <w:rsid w:val="00205FEB"/>
    <w:rsid w:val="00206054"/>
    <w:rsid w:val="00206828"/>
    <w:rsid w:val="00207A81"/>
    <w:rsid w:val="00207BD0"/>
    <w:rsid w:val="00207F71"/>
    <w:rsid w:val="0021115D"/>
    <w:rsid w:val="002128B9"/>
    <w:rsid w:val="00212B39"/>
    <w:rsid w:val="00213DE7"/>
    <w:rsid w:val="00213EF5"/>
    <w:rsid w:val="0021425F"/>
    <w:rsid w:val="00214B30"/>
    <w:rsid w:val="00214DD9"/>
    <w:rsid w:val="00214F5F"/>
    <w:rsid w:val="002151AF"/>
    <w:rsid w:val="00215300"/>
    <w:rsid w:val="002153A1"/>
    <w:rsid w:val="00215DB6"/>
    <w:rsid w:val="0021616D"/>
    <w:rsid w:val="002169BC"/>
    <w:rsid w:val="002174D8"/>
    <w:rsid w:val="0022052B"/>
    <w:rsid w:val="0022078B"/>
    <w:rsid w:val="00222C27"/>
    <w:rsid w:val="00223438"/>
    <w:rsid w:val="002234BA"/>
    <w:rsid w:val="00223718"/>
    <w:rsid w:val="0022375E"/>
    <w:rsid w:val="00223BCF"/>
    <w:rsid w:val="0022446E"/>
    <w:rsid w:val="00224866"/>
    <w:rsid w:val="002248E7"/>
    <w:rsid w:val="00225BB9"/>
    <w:rsid w:val="00225F1C"/>
    <w:rsid w:val="00225FEC"/>
    <w:rsid w:val="00226EA8"/>
    <w:rsid w:val="002271BD"/>
    <w:rsid w:val="002279D2"/>
    <w:rsid w:val="00227A54"/>
    <w:rsid w:val="002309AA"/>
    <w:rsid w:val="00230BDA"/>
    <w:rsid w:val="00231298"/>
    <w:rsid w:val="00232CA2"/>
    <w:rsid w:val="00232D84"/>
    <w:rsid w:val="002330A9"/>
    <w:rsid w:val="002332F2"/>
    <w:rsid w:val="00233836"/>
    <w:rsid w:val="002339CD"/>
    <w:rsid w:val="002339E2"/>
    <w:rsid w:val="0023419F"/>
    <w:rsid w:val="0023453B"/>
    <w:rsid w:val="0023474C"/>
    <w:rsid w:val="00234B9D"/>
    <w:rsid w:val="00234E63"/>
    <w:rsid w:val="00234F5B"/>
    <w:rsid w:val="00236385"/>
    <w:rsid w:val="00236400"/>
    <w:rsid w:val="0023680E"/>
    <w:rsid w:val="002368EA"/>
    <w:rsid w:val="00236C31"/>
    <w:rsid w:val="00237563"/>
    <w:rsid w:val="00237790"/>
    <w:rsid w:val="00237824"/>
    <w:rsid w:val="0024073C"/>
    <w:rsid w:val="0024115B"/>
    <w:rsid w:val="00241F78"/>
    <w:rsid w:val="00242459"/>
    <w:rsid w:val="00242F73"/>
    <w:rsid w:val="002435DA"/>
    <w:rsid w:val="00244391"/>
    <w:rsid w:val="0024463B"/>
    <w:rsid w:val="00244969"/>
    <w:rsid w:val="00244FC7"/>
    <w:rsid w:val="0024625C"/>
    <w:rsid w:val="00246388"/>
    <w:rsid w:val="00246569"/>
    <w:rsid w:val="002466CB"/>
    <w:rsid w:val="00246BA0"/>
    <w:rsid w:val="00247348"/>
    <w:rsid w:val="0024736D"/>
    <w:rsid w:val="00247E2C"/>
    <w:rsid w:val="00250350"/>
    <w:rsid w:val="00250380"/>
    <w:rsid w:val="00250391"/>
    <w:rsid w:val="002507B2"/>
    <w:rsid w:val="00251045"/>
    <w:rsid w:val="00252600"/>
    <w:rsid w:val="002529B4"/>
    <w:rsid w:val="00252F38"/>
    <w:rsid w:val="00253D4F"/>
    <w:rsid w:val="00253E4B"/>
    <w:rsid w:val="00254426"/>
    <w:rsid w:val="00254635"/>
    <w:rsid w:val="00254A68"/>
    <w:rsid w:val="00254B6E"/>
    <w:rsid w:val="002550C4"/>
    <w:rsid w:val="002557C1"/>
    <w:rsid w:val="002561FC"/>
    <w:rsid w:val="002562D8"/>
    <w:rsid w:val="0025634D"/>
    <w:rsid w:val="00256F41"/>
    <w:rsid w:val="00256F89"/>
    <w:rsid w:val="00257042"/>
    <w:rsid w:val="00260DF2"/>
    <w:rsid w:val="0026142D"/>
    <w:rsid w:val="00261811"/>
    <w:rsid w:val="00261A5A"/>
    <w:rsid w:val="00261AF5"/>
    <w:rsid w:val="00261E91"/>
    <w:rsid w:val="00261EB2"/>
    <w:rsid w:val="0026224B"/>
    <w:rsid w:val="0026354B"/>
    <w:rsid w:val="00264CB6"/>
    <w:rsid w:val="002652EC"/>
    <w:rsid w:val="00265446"/>
    <w:rsid w:val="002659B5"/>
    <w:rsid w:val="002659E0"/>
    <w:rsid w:val="00265CDA"/>
    <w:rsid w:val="002663DC"/>
    <w:rsid w:val="00266D3B"/>
    <w:rsid w:val="00266DE9"/>
    <w:rsid w:val="00266DF3"/>
    <w:rsid w:val="0027019F"/>
    <w:rsid w:val="002706DC"/>
    <w:rsid w:val="002708BA"/>
    <w:rsid w:val="0027194E"/>
    <w:rsid w:val="00271AA1"/>
    <w:rsid w:val="00271BCE"/>
    <w:rsid w:val="002722F2"/>
    <w:rsid w:val="002725B6"/>
    <w:rsid w:val="0027290F"/>
    <w:rsid w:val="00273A2E"/>
    <w:rsid w:val="002761FB"/>
    <w:rsid w:val="0027673C"/>
    <w:rsid w:val="002776E6"/>
    <w:rsid w:val="002779D4"/>
    <w:rsid w:val="00277AB9"/>
    <w:rsid w:val="002801B1"/>
    <w:rsid w:val="00280616"/>
    <w:rsid w:val="0028065E"/>
    <w:rsid w:val="0028128B"/>
    <w:rsid w:val="0028136E"/>
    <w:rsid w:val="00281382"/>
    <w:rsid w:val="002814C0"/>
    <w:rsid w:val="00282500"/>
    <w:rsid w:val="00282A98"/>
    <w:rsid w:val="002832E4"/>
    <w:rsid w:val="00284058"/>
    <w:rsid w:val="002842E4"/>
    <w:rsid w:val="00284C07"/>
    <w:rsid w:val="00284F4E"/>
    <w:rsid w:val="002853A7"/>
    <w:rsid w:val="00286480"/>
    <w:rsid w:val="002866C0"/>
    <w:rsid w:val="00286975"/>
    <w:rsid w:val="00286C4E"/>
    <w:rsid w:val="00287294"/>
    <w:rsid w:val="0028797D"/>
    <w:rsid w:val="00287E49"/>
    <w:rsid w:val="00290730"/>
    <w:rsid w:val="00290904"/>
    <w:rsid w:val="002909EE"/>
    <w:rsid w:val="00290C17"/>
    <w:rsid w:val="00290D46"/>
    <w:rsid w:val="00290F83"/>
    <w:rsid w:val="0029125C"/>
    <w:rsid w:val="002912E0"/>
    <w:rsid w:val="00291EB3"/>
    <w:rsid w:val="00292DAB"/>
    <w:rsid w:val="002931AB"/>
    <w:rsid w:val="00294277"/>
    <w:rsid w:val="00294422"/>
    <w:rsid w:val="002944E1"/>
    <w:rsid w:val="002958CC"/>
    <w:rsid w:val="002958D2"/>
    <w:rsid w:val="002959D3"/>
    <w:rsid w:val="00295AFF"/>
    <w:rsid w:val="0029688D"/>
    <w:rsid w:val="002969A3"/>
    <w:rsid w:val="00296E00"/>
    <w:rsid w:val="00297350"/>
    <w:rsid w:val="00297AE1"/>
    <w:rsid w:val="002A04E4"/>
    <w:rsid w:val="002A06B7"/>
    <w:rsid w:val="002A0AA8"/>
    <w:rsid w:val="002A0ECA"/>
    <w:rsid w:val="002A10B2"/>
    <w:rsid w:val="002A184F"/>
    <w:rsid w:val="002A1A49"/>
    <w:rsid w:val="002A1A98"/>
    <w:rsid w:val="002A2970"/>
    <w:rsid w:val="002A2C70"/>
    <w:rsid w:val="002A2F5A"/>
    <w:rsid w:val="002A3880"/>
    <w:rsid w:val="002A4EDC"/>
    <w:rsid w:val="002A54BE"/>
    <w:rsid w:val="002A5698"/>
    <w:rsid w:val="002A5897"/>
    <w:rsid w:val="002A5953"/>
    <w:rsid w:val="002A661A"/>
    <w:rsid w:val="002A6760"/>
    <w:rsid w:val="002A7CA7"/>
    <w:rsid w:val="002B01D3"/>
    <w:rsid w:val="002B03E5"/>
    <w:rsid w:val="002B12C7"/>
    <w:rsid w:val="002B1355"/>
    <w:rsid w:val="002B135D"/>
    <w:rsid w:val="002B16B6"/>
    <w:rsid w:val="002B183F"/>
    <w:rsid w:val="002B18C3"/>
    <w:rsid w:val="002B1CAF"/>
    <w:rsid w:val="002B32F7"/>
    <w:rsid w:val="002B3E24"/>
    <w:rsid w:val="002B41B7"/>
    <w:rsid w:val="002B481A"/>
    <w:rsid w:val="002B5000"/>
    <w:rsid w:val="002B550A"/>
    <w:rsid w:val="002B6865"/>
    <w:rsid w:val="002B6ED5"/>
    <w:rsid w:val="002B7D4F"/>
    <w:rsid w:val="002C1448"/>
    <w:rsid w:val="002C1CF9"/>
    <w:rsid w:val="002C1F87"/>
    <w:rsid w:val="002C265E"/>
    <w:rsid w:val="002C2DC0"/>
    <w:rsid w:val="002C337D"/>
    <w:rsid w:val="002C40D2"/>
    <w:rsid w:val="002C411A"/>
    <w:rsid w:val="002C46A0"/>
    <w:rsid w:val="002C4871"/>
    <w:rsid w:val="002C4952"/>
    <w:rsid w:val="002C4E3B"/>
    <w:rsid w:val="002C53DB"/>
    <w:rsid w:val="002C5B08"/>
    <w:rsid w:val="002C5B9B"/>
    <w:rsid w:val="002C67DB"/>
    <w:rsid w:val="002C6AF1"/>
    <w:rsid w:val="002C6AF5"/>
    <w:rsid w:val="002C7108"/>
    <w:rsid w:val="002D0894"/>
    <w:rsid w:val="002D0A72"/>
    <w:rsid w:val="002D0EE5"/>
    <w:rsid w:val="002D1EF4"/>
    <w:rsid w:val="002D258E"/>
    <w:rsid w:val="002D2B13"/>
    <w:rsid w:val="002D2E69"/>
    <w:rsid w:val="002D343A"/>
    <w:rsid w:val="002D5972"/>
    <w:rsid w:val="002D5990"/>
    <w:rsid w:val="002D5B02"/>
    <w:rsid w:val="002D62F4"/>
    <w:rsid w:val="002D63A0"/>
    <w:rsid w:val="002D6492"/>
    <w:rsid w:val="002D7FA4"/>
    <w:rsid w:val="002E0F77"/>
    <w:rsid w:val="002E149B"/>
    <w:rsid w:val="002E1D40"/>
    <w:rsid w:val="002E1ED1"/>
    <w:rsid w:val="002E30B2"/>
    <w:rsid w:val="002E38B3"/>
    <w:rsid w:val="002E4116"/>
    <w:rsid w:val="002E4B9E"/>
    <w:rsid w:val="002E511D"/>
    <w:rsid w:val="002E51E2"/>
    <w:rsid w:val="002E62A7"/>
    <w:rsid w:val="002E63CC"/>
    <w:rsid w:val="002E69DF"/>
    <w:rsid w:val="002E7403"/>
    <w:rsid w:val="002E7D1B"/>
    <w:rsid w:val="002F10ED"/>
    <w:rsid w:val="002F2A48"/>
    <w:rsid w:val="002F359F"/>
    <w:rsid w:val="002F36CB"/>
    <w:rsid w:val="002F4EF1"/>
    <w:rsid w:val="002F4FEF"/>
    <w:rsid w:val="002F5671"/>
    <w:rsid w:val="002F58AF"/>
    <w:rsid w:val="002F5A48"/>
    <w:rsid w:val="002F5DA4"/>
    <w:rsid w:val="002F6786"/>
    <w:rsid w:val="002F6930"/>
    <w:rsid w:val="002F6AE3"/>
    <w:rsid w:val="002F732F"/>
    <w:rsid w:val="002F7B25"/>
    <w:rsid w:val="00300CC6"/>
    <w:rsid w:val="00300E6E"/>
    <w:rsid w:val="00301772"/>
    <w:rsid w:val="00301B7C"/>
    <w:rsid w:val="00302299"/>
    <w:rsid w:val="003024B6"/>
    <w:rsid w:val="00302852"/>
    <w:rsid w:val="00302F0E"/>
    <w:rsid w:val="00303797"/>
    <w:rsid w:val="00303903"/>
    <w:rsid w:val="0030454E"/>
    <w:rsid w:val="0030492C"/>
    <w:rsid w:val="00304E11"/>
    <w:rsid w:val="0030531E"/>
    <w:rsid w:val="0030539A"/>
    <w:rsid w:val="00305CC4"/>
    <w:rsid w:val="00305D14"/>
    <w:rsid w:val="00306923"/>
    <w:rsid w:val="003071BE"/>
    <w:rsid w:val="00310CA8"/>
    <w:rsid w:val="0031171F"/>
    <w:rsid w:val="0031230B"/>
    <w:rsid w:val="0031313C"/>
    <w:rsid w:val="00313D1D"/>
    <w:rsid w:val="00314985"/>
    <w:rsid w:val="00314CB4"/>
    <w:rsid w:val="0031542E"/>
    <w:rsid w:val="00315615"/>
    <w:rsid w:val="003158C4"/>
    <w:rsid w:val="00315F4A"/>
    <w:rsid w:val="00315F4D"/>
    <w:rsid w:val="0031682D"/>
    <w:rsid w:val="00316BFD"/>
    <w:rsid w:val="0031717E"/>
    <w:rsid w:val="00317AC2"/>
    <w:rsid w:val="00320121"/>
    <w:rsid w:val="0032079A"/>
    <w:rsid w:val="00320D30"/>
    <w:rsid w:val="00321367"/>
    <w:rsid w:val="0032158B"/>
    <w:rsid w:val="00322688"/>
    <w:rsid w:val="00322769"/>
    <w:rsid w:val="00322C8B"/>
    <w:rsid w:val="0032354B"/>
    <w:rsid w:val="00323597"/>
    <w:rsid w:val="00323DD9"/>
    <w:rsid w:val="00324047"/>
    <w:rsid w:val="00325292"/>
    <w:rsid w:val="00325E7F"/>
    <w:rsid w:val="00326023"/>
    <w:rsid w:val="00326CBF"/>
    <w:rsid w:val="003302BA"/>
    <w:rsid w:val="0033155B"/>
    <w:rsid w:val="00331694"/>
    <w:rsid w:val="00331930"/>
    <w:rsid w:val="003328FF"/>
    <w:rsid w:val="0033378A"/>
    <w:rsid w:val="00333A77"/>
    <w:rsid w:val="00333F9B"/>
    <w:rsid w:val="0033484C"/>
    <w:rsid w:val="00334C15"/>
    <w:rsid w:val="003353F3"/>
    <w:rsid w:val="00335864"/>
    <w:rsid w:val="00335C84"/>
    <w:rsid w:val="0033617C"/>
    <w:rsid w:val="00336DFB"/>
    <w:rsid w:val="003403D6"/>
    <w:rsid w:val="003407E3"/>
    <w:rsid w:val="00341577"/>
    <w:rsid w:val="00341920"/>
    <w:rsid w:val="00341D3E"/>
    <w:rsid w:val="00341FA8"/>
    <w:rsid w:val="00342813"/>
    <w:rsid w:val="0034337C"/>
    <w:rsid w:val="00343AB4"/>
    <w:rsid w:val="003447D9"/>
    <w:rsid w:val="00345D39"/>
    <w:rsid w:val="00346B48"/>
    <w:rsid w:val="00346CD8"/>
    <w:rsid w:val="003501D2"/>
    <w:rsid w:val="00351019"/>
    <w:rsid w:val="0035120E"/>
    <w:rsid w:val="00351287"/>
    <w:rsid w:val="00351B57"/>
    <w:rsid w:val="00351B9F"/>
    <w:rsid w:val="00352B94"/>
    <w:rsid w:val="00352EF9"/>
    <w:rsid w:val="0035401D"/>
    <w:rsid w:val="00354728"/>
    <w:rsid w:val="0035608C"/>
    <w:rsid w:val="0035637B"/>
    <w:rsid w:val="0035650A"/>
    <w:rsid w:val="0035669C"/>
    <w:rsid w:val="003574A4"/>
    <w:rsid w:val="003575C0"/>
    <w:rsid w:val="003577EB"/>
    <w:rsid w:val="00357C5A"/>
    <w:rsid w:val="00357DF5"/>
    <w:rsid w:val="00361B5A"/>
    <w:rsid w:val="00361C01"/>
    <w:rsid w:val="00361E59"/>
    <w:rsid w:val="003627CA"/>
    <w:rsid w:val="00363BBA"/>
    <w:rsid w:val="00363BBB"/>
    <w:rsid w:val="00363C07"/>
    <w:rsid w:val="00363E95"/>
    <w:rsid w:val="00364076"/>
    <w:rsid w:val="003641AB"/>
    <w:rsid w:val="003647DF"/>
    <w:rsid w:val="00365AE6"/>
    <w:rsid w:val="00365B86"/>
    <w:rsid w:val="00365E1C"/>
    <w:rsid w:val="00366B00"/>
    <w:rsid w:val="0036711B"/>
    <w:rsid w:val="00367341"/>
    <w:rsid w:val="0036775D"/>
    <w:rsid w:val="003679A3"/>
    <w:rsid w:val="00367FB7"/>
    <w:rsid w:val="003711F1"/>
    <w:rsid w:val="003719A5"/>
    <w:rsid w:val="00372511"/>
    <w:rsid w:val="0037260D"/>
    <w:rsid w:val="003732C5"/>
    <w:rsid w:val="003732CB"/>
    <w:rsid w:val="00373832"/>
    <w:rsid w:val="00373FAA"/>
    <w:rsid w:val="0037590D"/>
    <w:rsid w:val="003767A6"/>
    <w:rsid w:val="0037724B"/>
    <w:rsid w:val="00377509"/>
    <w:rsid w:val="00377748"/>
    <w:rsid w:val="003778BE"/>
    <w:rsid w:val="00377FD0"/>
    <w:rsid w:val="0038055D"/>
    <w:rsid w:val="003808AD"/>
    <w:rsid w:val="003808CA"/>
    <w:rsid w:val="003817C1"/>
    <w:rsid w:val="003819EC"/>
    <w:rsid w:val="00382319"/>
    <w:rsid w:val="003824DB"/>
    <w:rsid w:val="003828CF"/>
    <w:rsid w:val="00384022"/>
    <w:rsid w:val="00384144"/>
    <w:rsid w:val="00384954"/>
    <w:rsid w:val="00384DD3"/>
    <w:rsid w:val="0038520B"/>
    <w:rsid w:val="0038563B"/>
    <w:rsid w:val="00386A3D"/>
    <w:rsid w:val="003872F0"/>
    <w:rsid w:val="00387511"/>
    <w:rsid w:val="00387F2F"/>
    <w:rsid w:val="00390A5F"/>
    <w:rsid w:val="0039117D"/>
    <w:rsid w:val="003922B0"/>
    <w:rsid w:val="0039289D"/>
    <w:rsid w:val="003930A3"/>
    <w:rsid w:val="003936AF"/>
    <w:rsid w:val="00393A36"/>
    <w:rsid w:val="00393CD3"/>
    <w:rsid w:val="003945E1"/>
    <w:rsid w:val="00394ACA"/>
    <w:rsid w:val="00394B96"/>
    <w:rsid w:val="00394DEF"/>
    <w:rsid w:val="0039563B"/>
    <w:rsid w:val="00396F75"/>
    <w:rsid w:val="0039765B"/>
    <w:rsid w:val="00397893"/>
    <w:rsid w:val="00397DB1"/>
    <w:rsid w:val="00397FAC"/>
    <w:rsid w:val="003A0747"/>
    <w:rsid w:val="003A0D61"/>
    <w:rsid w:val="003A24C0"/>
    <w:rsid w:val="003A326E"/>
    <w:rsid w:val="003A47BB"/>
    <w:rsid w:val="003A4E60"/>
    <w:rsid w:val="003A4EE8"/>
    <w:rsid w:val="003A501A"/>
    <w:rsid w:val="003A5338"/>
    <w:rsid w:val="003A57B4"/>
    <w:rsid w:val="003A616B"/>
    <w:rsid w:val="003A64BA"/>
    <w:rsid w:val="003B10E8"/>
    <w:rsid w:val="003B1149"/>
    <w:rsid w:val="003B1245"/>
    <w:rsid w:val="003B1719"/>
    <w:rsid w:val="003B189A"/>
    <w:rsid w:val="003B1A63"/>
    <w:rsid w:val="003B2751"/>
    <w:rsid w:val="003B2A5D"/>
    <w:rsid w:val="003B49D0"/>
    <w:rsid w:val="003B4A6A"/>
    <w:rsid w:val="003B4FA3"/>
    <w:rsid w:val="003B506A"/>
    <w:rsid w:val="003B527F"/>
    <w:rsid w:val="003B5359"/>
    <w:rsid w:val="003B60ED"/>
    <w:rsid w:val="003B7D8C"/>
    <w:rsid w:val="003B7FC6"/>
    <w:rsid w:val="003C0297"/>
    <w:rsid w:val="003C02E6"/>
    <w:rsid w:val="003C048C"/>
    <w:rsid w:val="003C0CC0"/>
    <w:rsid w:val="003C15ED"/>
    <w:rsid w:val="003C1F82"/>
    <w:rsid w:val="003C3EDF"/>
    <w:rsid w:val="003C51C9"/>
    <w:rsid w:val="003C5781"/>
    <w:rsid w:val="003C5D34"/>
    <w:rsid w:val="003C65F5"/>
    <w:rsid w:val="003C7E59"/>
    <w:rsid w:val="003D1232"/>
    <w:rsid w:val="003D12C4"/>
    <w:rsid w:val="003D3AD0"/>
    <w:rsid w:val="003D3C97"/>
    <w:rsid w:val="003D3D10"/>
    <w:rsid w:val="003D4346"/>
    <w:rsid w:val="003D4A5F"/>
    <w:rsid w:val="003D4C9A"/>
    <w:rsid w:val="003D6433"/>
    <w:rsid w:val="003E00B1"/>
    <w:rsid w:val="003E049C"/>
    <w:rsid w:val="003E1024"/>
    <w:rsid w:val="003E22B7"/>
    <w:rsid w:val="003E2DD8"/>
    <w:rsid w:val="003E36E7"/>
    <w:rsid w:val="003E38C9"/>
    <w:rsid w:val="003E392B"/>
    <w:rsid w:val="003E39F3"/>
    <w:rsid w:val="003E3E4C"/>
    <w:rsid w:val="003E479B"/>
    <w:rsid w:val="003E4FB4"/>
    <w:rsid w:val="003E53EE"/>
    <w:rsid w:val="003E5C0D"/>
    <w:rsid w:val="003E5DAE"/>
    <w:rsid w:val="003E5F72"/>
    <w:rsid w:val="003E66E5"/>
    <w:rsid w:val="003E7246"/>
    <w:rsid w:val="003E77CF"/>
    <w:rsid w:val="003E7880"/>
    <w:rsid w:val="003F0159"/>
    <w:rsid w:val="003F0616"/>
    <w:rsid w:val="003F1AED"/>
    <w:rsid w:val="003F1B22"/>
    <w:rsid w:val="003F203C"/>
    <w:rsid w:val="003F25B6"/>
    <w:rsid w:val="003F3266"/>
    <w:rsid w:val="003F333B"/>
    <w:rsid w:val="003F412C"/>
    <w:rsid w:val="003F434A"/>
    <w:rsid w:val="003F4883"/>
    <w:rsid w:val="003F51A0"/>
    <w:rsid w:val="003F51E2"/>
    <w:rsid w:val="003F5E1F"/>
    <w:rsid w:val="003F6426"/>
    <w:rsid w:val="003F715D"/>
    <w:rsid w:val="003F750E"/>
    <w:rsid w:val="003F7E5B"/>
    <w:rsid w:val="003F7F09"/>
    <w:rsid w:val="003F7F77"/>
    <w:rsid w:val="00400C51"/>
    <w:rsid w:val="00401A12"/>
    <w:rsid w:val="004037D5"/>
    <w:rsid w:val="0040390F"/>
    <w:rsid w:val="00403F61"/>
    <w:rsid w:val="00404B5D"/>
    <w:rsid w:val="00405090"/>
    <w:rsid w:val="004055FB"/>
    <w:rsid w:val="00405FEB"/>
    <w:rsid w:val="00406C42"/>
    <w:rsid w:val="004071FE"/>
    <w:rsid w:val="00407BAE"/>
    <w:rsid w:val="00407D95"/>
    <w:rsid w:val="00411101"/>
    <w:rsid w:val="00411208"/>
    <w:rsid w:val="004114B7"/>
    <w:rsid w:val="00411541"/>
    <w:rsid w:val="004120FB"/>
    <w:rsid w:val="004125CE"/>
    <w:rsid w:val="004129B2"/>
    <w:rsid w:val="00412C1F"/>
    <w:rsid w:val="00413580"/>
    <w:rsid w:val="00413599"/>
    <w:rsid w:val="00414BCB"/>
    <w:rsid w:val="00414C50"/>
    <w:rsid w:val="00415712"/>
    <w:rsid w:val="00416A8A"/>
    <w:rsid w:val="00416D5A"/>
    <w:rsid w:val="004179CF"/>
    <w:rsid w:val="00420611"/>
    <w:rsid w:val="00420C98"/>
    <w:rsid w:val="00421BA4"/>
    <w:rsid w:val="00421BFB"/>
    <w:rsid w:val="00421DD0"/>
    <w:rsid w:val="00422081"/>
    <w:rsid w:val="004232C2"/>
    <w:rsid w:val="0042386F"/>
    <w:rsid w:val="00423968"/>
    <w:rsid w:val="00423C14"/>
    <w:rsid w:val="0042477B"/>
    <w:rsid w:val="004249AF"/>
    <w:rsid w:val="00424AE6"/>
    <w:rsid w:val="00424B73"/>
    <w:rsid w:val="00424BB8"/>
    <w:rsid w:val="0042558F"/>
    <w:rsid w:val="0042579B"/>
    <w:rsid w:val="0042582D"/>
    <w:rsid w:val="00425925"/>
    <w:rsid w:val="00426223"/>
    <w:rsid w:val="0042634B"/>
    <w:rsid w:val="00430B92"/>
    <w:rsid w:val="00433122"/>
    <w:rsid w:val="0043336E"/>
    <w:rsid w:val="00433D4A"/>
    <w:rsid w:val="00433F12"/>
    <w:rsid w:val="004345B5"/>
    <w:rsid w:val="004346C5"/>
    <w:rsid w:val="004352B8"/>
    <w:rsid w:val="00435B33"/>
    <w:rsid w:val="00435D0E"/>
    <w:rsid w:val="0043639E"/>
    <w:rsid w:val="004363B0"/>
    <w:rsid w:val="0043667D"/>
    <w:rsid w:val="00437087"/>
    <w:rsid w:val="00437BAB"/>
    <w:rsid w:val="00440650"/>
    <w:rsid w:val="004408C9"/>
    <w:rsid w:val="00440BE1"/>
    <w:rsid w:val="0044110D"/>
    <w:rsid w:val="004411EB"/>
    <w:rsid w:val="00442EF2"/>
    <w:rsid w:val="00443278"/>
    <w:rsid w:val="00443857"/>
    <w:rsid w:val="004445DA"/>
    <w:rsid w:val="00444DEF"/>
    <w:rsid w:val="00445904"/>
    <w:rsid w:val="00445981"/>
    <w:rsid w:val="004474B5"/>
    <w:rsid w:val="004474BF"/>
    <w:rsid w:val="00447C9A"/>
    <w:rsid w:val="00447FE2"/>
    <w:rsid w:val="00451C7E"/>
    <w:rsid w:val="00453871"/>
    <w:rsid w:val="004542CB"/>
    <w:rsid w:val="004545D8"/>
    <w:rsid w:val="004560DD"/>
    <w:rsid w:val="004561CB"/>
    <w:rsid w:val="004563B1"/>
    <w:rsid w:val="00456494"/>
    <w:rsid w:val="00456901"/>
    <w:rsid w:val="00456939"/>
    <w:rsid w:val="00456CE8"/>
    <w:rsid w:val="00456F3F"/>
    <w:rsid w:val="0045721F"/>
    <w:rsid w:val="00457377"/>
    <w:rsid w:val="004573EA"/>
    <w:rsid w:val="004600CA"/>
    <w:rsid w:val="0046139D"/>
    <w:rsid w:val="00462552"/>
    <w:rsid w:val="0046339E"/>
    <w:rsid w:val="00463579"/>
    <w:rsid w:val="004639F1"/>
    <w:rsid w:val="00464688"/>
    <w:rsid w:val="00464913"/>
    <w:rsid w:val="00465247"/>
    <w:rsid w:val="004654EE"/>
    <w:rsid w:val="00466A08"/>
    <w:rsid w:val="00466BC9"/>
    <w:rsid w:val="0047058C"/>
    <w:rsid w:val="0047173F"/>
    <w:rsid w:val="00471887"/>
    <w:rsid w:val="00471B88"/>
    <w:rsid w:val="004727C2"/>
    <w:rsid w:val="00472EB1"/>
    <w:rsid w:val="004744C7"/>
    <w:rsid w:val="00474BB3"/>
    <w:rsid w:val="00474C48"/>
    <w:rsid w:val="00474E99"/>
    <w:rsid w:val="00475A20"/>
    <w:rsid w:val="00475C9D"/>
    <w:rsid w:val="004761D5"/>
    <w:rsid w:val="00476485"/>
    <w:rsid w:val="00477177"/>
    <w:rsid w:val="0047723E"/>
    <w:rsid w:val="00477724"/>
    <w:rsid w:val="004778E7"/>
    <w:rsid w:val="00477C17"/>
    <w:rsid w:val="00477F2D"/>
    <w:rsid w:val="004811E6"/>
    <w:rsid w:val="004814A6"/>
    <w:rsid w:val="004814B5"/>
    <w:rsid w:val="00482ACE"/>
    <w:rsid w:val="00482AE9"/>
    <w:rsid w:val="00484EC4"/>
    <w:rsid w:val="00484F7F"/>
    <w:rsid w:val="004855F6"/>
    <w:rsid w:val="00485BFB"/>
    <w:rsid w:val="0048648E"/>
    <w:rsid w:val="00486A3F"/>
    <w:rsid w:val="00490666"/>
    <w:rsid w:val="00490833"/>
    <w:rsid w:val="00491427"/>
    <w:rsid w:val="0049190F"/>
    <w:rsid w:val="00491F19"/>
    <w:rsid w:val="00491FE4"/>
    <w:rsid w:val="00492752"/>
    <w:rsid w:val="00492B29"/>
    <w:rsid w:val="00492BCD"/>
    <w:rsid w:val="0049355C"/>
    <w:rsid w:val="004936C6"/>
    <w:rsid w:val="0049392F"/>
    <w:rsid w:val="00493D97"/>
    <w:rsid w:val="00494744"/>
    <w:rsid w:val="004954E9"/>
    <w:rsid w:val="00495B39"/>
    <w:rsid w:val="0049622B"/>
    <w:rsid w:val="00496692"/>
    <w:rsid w:val="00496844"/>
    <w:rsid w:val="00497999"/>
    <w:rsid w:val="00497DAE"/>
    <w:rsid w:val="004A0400"/>
    <w:rsid w:val="004A08AE"/>
    <w:rsid w:val="004A09FF"/>
    <w:rsid w:val="004A12B1"/>
    <w:rsid w:val="004A1B58"/>
    <w:rsid w:val="004A2A74"/>
    <w:rsid w:val="004A3303"/>
    <w:rsid w:val="004A3921"/>
    <w:rsid w:val="004A3EF4"/>
    <w:rsid w:val="004A472A"/>
    <w:rsid w:val="004A4FF1"/>
    <w:rsid w:val="004A68C7"/>
    <w:rsid w:val="004B0616"/>
    <w:rsid w:val="004B1288"/>
    <w:rsid w:val="004B157E"/>
    <w:rsid w:val="004B1D46"/>
    <w:rsid w:val="004B2781"/>
    <w:rsid w:val="004B31F3"/>
    <w:rsid w:val="004B3333"/>
    <w:rsid w:val="004B3F02"/>
    <w:rsid w:val="004B404D"/>
    <w:rsid w:val="004B4182"/>
    <w:rsid w:val="004B41D4"/>
    <w:rsid w:val="004B435B"/>
    <w:rsid w:val="004B45A1"/>
    <w:rsid w:val="004B5A05"/>
    <w:rsid w:val="004B5C76"/>
    <w:rsid w:val="004B6E40"/>
    <w:rsid w:val="004B703B"/>
    <w:rsid w:val="004B7446"/>
    <w:rsid w:val="004B7539"/>
    <w:rsid w:val="004C0174"/>
    <w:rsid w:val="004C1565"/>
    <w:rsid w:val="004C1A5E"/>
    <w:rsid w:val="004C2BD0"/>
    <w:rsid w:val="004C2F9F"/>
    <w:rsid w:val="004C3561"/>
    <w:rsid w:val="004C356E"/>
    <w:rsid w:val="004C3A79"/>
    <w:rsid w:val="004C40E1"/>
    <w:rsid w:val="004C4236"/>
    <w:rsid w:val="004C43B4"/>
    <w:rsid w:val="004C4838"/>
    <w:rsid w:val="004C4DAE"/>
    <w:rsid w:val="004C5622"/>
    <w:rsid w:val="004C5639"/>
    <w:rsid w:val="004C59E5"/>
    <w:rsid w:val="004C5C1B"/>
    <w:rsid w:val="004C66D3"/>
    <w:rsid w:val="004C6DE4"/>
    <w:rsid w:val="004C710E"/>
    <w:rsid w:val="004C748C"/>
    <w:rsid w:val="004D11E4"/>
    <w:rsid w:val="004D1780"/>
    <w:rsid w:val="004D1EF8"/>
    <w:rsid w:val="004D23FF"/>
    <w:rsid w:val="004D2B26"/>
    <w:rsid w:val="004D3426"/>
    <w:rsid w:val="004D3950"/>
    <w:rsid w:val="004D3A80"/>
    <w:rsid w:val="004D3F61"/>
    <w:rsid w:val="004D495C"/>
    <w:rsid w:val="004D5065"/>
    <w:rsid w:val="004D51A2"/>
    <w:rsid w:val="004D545A"/>
    <w:rsid w:val="004D5D88"/>
    <w:rsid w:val="004D6297"/>
    <w:rsid w:val="004D643D"/>
    <w:rsid w:val="004E18BB"/>
    <w:rsid w:val="004E204D"/>
    <w:rsid w:val="004E3110"/>
    <w:rsid w:val="004E3681"/>
    <w:rsid w:val="004E3FAB"/>
    <w:rsid w:val="004E51BA"/>
    <w:rsid w:val="004E63DA"/>
    <w:rsid w:val="004E70CC"/>
    <w:rsid w:val="004E7117"/>
    <w:rsid w:val="004E7C54"/>
    <w:rsid w:val="004F1364"/>
    <w:rsid w:val="004F1745"/>
    <w:rsid w:val="004F1955"/>
    <w:rsid w:val="004F24A9"/>
    <w:rsid w:val="004F33D8"/>
    <w:rsid w:val="004F3ACB"/>
    <w:rsid w:val="004F40EF"/>
    <w:rsid w:val="004F41C0"/>
    <w:rsid w:val="004F483B"/>
    <w:rsid w:val="004F4F7B"/>
    <w:rsid w:val="004F5077"/>
    <w:rsid w:val="004F5140"/>
    <w:rsid w:val="004F6044"/>
    <w:rsid w:val="004F7696"/>
    <w:rsid w:val="005003E7"/>
    <w:rsid w:val="00500893"/>
    <w:rsid w:val="00501E12"/>
    <w:rsid w:val="00503423"/>
    <w:rsid w:val="0050450E"/>
    <w:rsid w:val="00504818"/>
    <w:rsid w:val="00504A30"/>
    <w:rsid w:val="00504BED"/>
    <w:rsid w:val="00504D70"/>
    <w:rsid w:val="00504F18"/>
    <w:rsid w:val="00506181"/>
    <w:rsid w:val="00506B57"/>
    <w:rsid w:val="0051043C"/>
    <w:rsid w:val="005104D6"/>
    <w:rsid w:val="00510722"/>
    <w:rsid w:val="005117B0"/>
    <w:rsid w:val="00511F3C"/>
    <w:rsid w:val="0051272B"/>
    <w:rsid w:val="00513797"/>
    <w:rsid w:val="0051476A"/>
    <w:rsid w:val="00514A1C"/>
    <w:rsid w:val="00514AAC"/>
    <w:rsid w:val="0051553D"/>
    <w:rsid w:val="00515A6E"/>
    <w:rsid w:val="005161C7"/>
    <w:rsid w:val="0051654B"/>
    <w:rsid w:val="00516DF0"/>
    <w:rsid w:val="00516EFA"/>
    <w:rsid w:val="0051700E"/>
    <w:rsid w:val="00517939"/>
    <w:rsid w:val="00520066"/>
    <w:rsid w:val="00520182"/>
    <w:rsid w:val="005207B4"/>
    <w:rsid w:val="005207FB"/>
    <w:rsid w:val="005215A9"/>
    <w:rsid w:val="0052254F"/>
    <w:rsid w:val="00522BDD"/>
    <w:rsid w:val="00522F8D"/>
    <w:rsid w:val="00523925"/>
    <w:rsid w:val="00523C49"/>
    <w:rsid w:val="00524111"/>
    <w:rsid w:val="005243BD"/>
    <w:rsid w:val="00524715"/>
    <w:rsid w:val="00524804"/>
    <w:rsid w:val="00524E75"/>
    <w:rsid w:val="0052537E"/>
    <w:rsid w:val="00526085"/>
    <w:rsid w:val="00526384"/>
    <w:rsid w:val="0052657F"/>
    <w:rsid w:val="00526710"/>
    <w:rsid w:val="00526864"/>
    <w:rsid w:val="005275FD"/>
    <w:rsid w:val="00527684"/>
    <w:rsid w:val="0052781C"/>
    <w:rsid w:val="005311EC"/>
    <w:rsid w:val="005313A1"/>
    <w:rsid w:val="00531ADC"/>
    <w:rsid w:val="00531E74"/>
    <w:rsid w:val="00532102"/>
    <w:rsid w:val="005345F8"/>
    <w:rsid w:val="0053546D"/>
    <w:rsid w:val="0053561A"/>
    <w:rsid w:val="0053577F"/>
    <w:rsid w:val="00535B6B"/>
    <w:rsid w:val="005368E9"/>
    <w:rsid w:val="00536F0D"/>
    <w:rsid w:val="00536FD6"/>
    <w:rsid w:val="00537623"/>
    <w:rsid w:val="00537C05"/>
    <w:rsid w:val="0054035A"/>
    <w:rsid w:val="005411E6"/>
    <w:rsid w:val="00541302"/>
    <w:rsid w:val="0054190E"/>
    <w:rsid w:val="00543149"/>
    <w:rsid w:val="005435EB"/>
    <w:rsid w:val="00543918"/>
    <w:rsid w:val="005452B4"/>
    <w:rsid w:val="005455B5"/>
    <w:rsid w:val="00547CC8"/>
    <w:rsid w:val="005504A6"/>
    <w:rsid w:val="00552083"/>
    <w:rsid w:val="00552479"/>
    <w:rsid w:val="00552901"/>
    <w:rsid w:val="005531C5"/>
    <w:rsid w:val="00553649"/>
    <w:rsid w:val="00553C0E"/>
    <w:rsid w:val="0055576B"/>
    <w:rsid w:val="005558EE"/>
    <w:rsid w:val="00556648"/>
    <w:rsid w:val="0055690E"/>
    <w:rsid w:val="0055736D"/>
    <w:rsid w:val="00560526"/>
    <w:rsid w:val="00560531"/>
    <w:rsid w:val="005606AB"/>
    <w:rsid w:val="00560B72"/>
    <w:rsid w:val="0056114A"/>
    <w:rsid w:val="00561640"/>
    <w:rsid w:val="00561685"/>
    <w:rsid w:val="0056214E"/>
    <w:rsid w:val="00562C67"/>
    <w:rsid w:val="00563A21"/>
    <w:rsid w:val="00563D13"/>
    <w:rsid w:val="005640F7"/>
    <w:rsid w:val="00564758"/>
    <w:rsid w:val="0056486D"/>
    <w:rsid w:val="005650C1"/>
    <w:rsid w:val="00566361"/>
    <w:rsid w:val="005665AF"/>
    <w:rsid w:val="00566D94"/>
    <w:rsid w:val="0056705B"/>
    <w:rsid w:val="005678D5"/>
    <w:rsid w:val="00567F39"/>
    <w:rsid w:val="0057002C"/>
    <w:rsid w:val="005701B8"/>
    <w:rsid w:val="00570525"/>
    <w:rsid w:val="00570EF2"/>
    <w:rsid w:val="005711F1"/>
    <w:rsid w:val="00571515"/>
    <w:rsid w:val="00571AEB"/>
    <w:rsid w:val="00571EFC"/>
    <w:rsid w:val="00572FCF"/>
    <w:rsid w:val="005733A2"/>
    <w:rsid w:val="005737B3"/>
    <w:rsid w:val="00573A0C"/>
    <w:rsid w:val="00574CE8"/>
    <w:rsid w:val="00575158"/>
    <w:rsid w:val="00575318"/>
    <w:rsid w:val="005763CC"/>
    <w:rsid w:val="00576417"/>
    <w:rsid w:val="005769FF"/>
    <w:rsid w:val="00576A5B"/>
    <w:rsid w:val="005778B8"/>
    <w:rsid w:val="00580E85"/>
    <w:rsid w:val="00581315"/>
    <w:rsid w:val="00581713"/>
    <w:rsid w:val="00582916"/>
    <w:rsid w:val="0058386B"/>
    <w:rsid w:val="00584614"/>
    <w:rsid w:val="00584F2C"/>
    <w:rsid w:val="00585A0C"/>
    <w:rsid w:val="00585CBD"/>
    <w:rsid w:val="00586318"/>
    <w:rsid w:val="00586CD7"/>
    <w:rsid w:val="005874BD"/>
    <w:rsid w:val="00587711"/>
    <w:rsid w:val="00590E9B"/>
    <w:rsid w:val="005913F0"/>
    <w:rsid w:val="00591E0F"/>
    <w:rsid w:val="005924E7"/>
    <w:rsid w:val="005927BC"/>
    <w:rsid w:val="00592907"/>
    <w:rsid w:val="00592976"/>
    <w:rsid w:val="00592EF2"/>
    <w:rsid w:val="005936FA"/>
    <w:rsid w:val="0059394B"/>
    <w:rsid w:val="005939E5"/>
    <w:rsid w:val="00593AD6"/>
    <w:rsid w:val="005940BF"/>
    <w:rsid w:val="005940CF"/>
    <w:rsid w:val="00595753"/>
    <w:rsid w:val="005957ED"/>
    <w:rsid w:val="00595B08"/>
    <w:rsid w:val="00595B10"/>
    <w:rsid w:val="00596346"/>
    <w:rsid w:val="005963BA"/>
    <w:rsid w:val="00596708"/>
    <w:rsid w:val="00597BD6"/>
    <w:rsid w:val="00597BE6"/>
    <w:rsid w:val="005A0082"/>
    <w:rsid w:val="005A0D28"/>
    <w:rsid w:val="005A10FC"/>
    <w:rsid w:val="005A1C06"/>
    <w:rsid w:val="005A1C9C"/>
    <w:rsid w:val="005A1D11"/>
    <w:rsid w:val="005A214D"/>
    <w:rsid w:val="005A35AE"/>
    <w:rsid w:val="005A3EFC"/>
    <w:rsid w:val="005A435F"/>
    <w:rsid w:val="005A48F8"/>
    <w:rsid w:val="005A511E"/>
    <w:rsid w:val="005A5A1E"/>
    <w:rsid w:val="005A5C0C"/>
    <w:rsid w:val="005A6273"/>
    <w:rsid w:val="005A6DE0"/>
    <w:rsid w:val="005A78B4"/>
    <w:rsid w:val="005A7BB6"/>
    <w:rsid w:val="005B0A2B"/>
    <w:rsid w:val="005B0F33"/>
    <w:rsid w:val="005B18DD"/>
    <w:rsid w:val="005B1B5F"/>
    <w:rsid w:val="005B1BEB"/>
    <w:rsid w:val="005B2043"/>
    <w:rsid w:val="005B3944"/>
    <w:rsid w:val="005B3AE2"/>
    <w:rsid w:val="005B3D23"/>
    <w:rsid w:val="005B4AA8"/>
    <w:rsid w:val="005B58D9"/>
    <w:rsid w:val="005C0C3C"/>
    <w:rsid w:val="005C0E8D"/>
    <w:rsid w:val="005C1C2C"/>
    <w:rsid w:val="005C2356"/>
    <w:rsid w:val="005C2787"/>
    <w:rsid w:val="005C33DD"/>
    <w:rsid w:val="005C3CD9"/>
    <w:rsid w:val="005C42D9"/>
    <w:rsid w:val="005C489B"/>
    <w:rsid w:val="005C535F"/>
    <w:rsid w:val="005C5448"/>
    <w:rsid w:val="005C68FA"/>
    <w:rsid w:val="005C7656"/>
    <w:rsid w:val="005D0235"/>
    <w:rsid w:val="005D027C"/>
    <w:rsid w:val="005D07A3"/>
    <w:rsid w:val="005D0C44"/>
    <w:rsid w:val="005D0E41"/>
    <w:rsid w:val="005D1A68"/>
    <w:rsid w:val="005D1AEE"/>
    <w:rsid w:val="005D1CD7"/>
    <w:rsid w:val="005D2E42"/>
    <w:rsid w:val="005D3016"/>
    <w:rsid w:val="005D33A5"/>
    <w:rsid w:val="005D35D5"/>
    <w:rsid w:val="005D3A1A"/>
    <w:rsid w:val="005D43E3"/>
    <w:rsid w:val="005D47A3"/>
    <w:rsid w:val="005D4CA3"/>
    <w:rsid w:val="005D5176"/>
    <w:rsid w:val="005D5500"/>
    <w:rsid w:val="005D6AD0"/>
    <w:rsid w:val="005D6D9E"/>
    <w:rsid w:val="005E099A"/>
    <w:rsid w:val="005E0A22"/>
    <w:rsid w:val="005E107A"/>
    <w:rsid w:val="005E15AB"/>
    <w:rsid w:val="005E170A"/>
    <w:rsid w:val="005E18AB"/>
    <w:rsid w:val="005E1CB3"/>
    <w:rsid w:val="005E1E65"/>
    <w:rsid w:val="005E2A0D"/>
    <w:rsid w:val="005E3444"/>
    <w:rsid w:val="005E3449"/>
    <w:rsid w:val="005E35FF"/>
    <w:rsid w:val="005E3C7E"/>
    <w:rsid w:val="005E405E"/>
    <w:rsid w:val="005E48DB"/>
    <w:rsid w:val="005E4ACD"/>
    <w:rsid w:val="005E5193"/>
    <w:rsid w:val="005E54CF"/>
    <w:rsid w:val="005E698F"/>
    <w:rsid w:val="005E69EC"/>
    <w:rsid w:val="005E740D"/>
    <w:rsid w:val="005E78ED"/>
    <w:rsid w:val="005E790A"/>
    <w:rsid w:val="005E79BB"/>
    <w:rsid w:val="005E7A00"/>
    <w:rsid w:val="005E7BE6"/>
    <w:rsid w:val="005F04B5"/>
    <w:rsid w:val="005F09F7"/>
    <w:rsid w:val="005F0B4A"/>
    <w:rsid w:val="005F10CA"/>
    <w:rsid w:val="005F1226"/>
    <w:rsid w:val="005F1384"/>
    <w:rsid w:val="005F19A1"/>
    <w:rsid w:val="005F1A66"/>
    <w:rsid w:val="005F3454"/>
    <w:rsid w:val="005F3460"/>
    <w:rsid w:val="005F35CC"/>
    <w:rsid w:val="005F36E7"/>
    <w:rsid w:val="005F3F95"/>
    <w:rsid w:val="005F4C56"/>
    <w:rsid w:val="005F51E5"/>
    <w:rsid w:val="005F548C"/>
    <w:rsid w:val="005F5518"/>
    <w:rsid w:val="005F56E6"/>
    <w:rsid w:val="005F5756"/>
    <w:rsid w:val="0060051F"/>
    <w:rsid w:val="0060087D"/>
    <w:rsid w:val="00600BEA"/>
    <w:rsid w:val="0060167D"/>
    <w:rsid w:val="00601AB3"/>
    <w:rsid w:val="006039F7"/>
    <w:rsid w:val="00603CE2"/>
    <w:rsid w:val="00603EBE"/>
    <w:rsid w:val="006041C6"/>
    <w:rsid w:val="0060430F"/>
    <w:rsid w:val="00604D9F"/>
    <w:rsid w:val="00605502"/>
    <w:rsid w:val="00605EB8"/>
    <w:rsid w:val="00606105"/>
    <w:rsid w:val="00606EEB"/>
    <w:rsid w:val="00606F90"/>
    <w:rsid w:val="006072D9"/>
    <w:rsid w:val="00607848"/>
    <w:rsid w:val="00610646"/>
    <w:rsid w:val="00611CBC"/>
    <w:rsid w:val="00612636"/>
    <w:rsid w:val="006131D7"/>
    <w:rsid w:val="0061330A"/>
    <w:rsid w:val="00613EFA"/>
    <w:rsid w:val="006145FC"/>
    <w:rsid w:val="006151D2"/>
    <w:rsid w:val="00615353"/>
    <w:rsid w:val="0061560A"/>
    <w:rsid w:val="00616197"/>
    <w:rsid w:val="006164E9"/>
    <w:rsid w:val="00617042"/>
    <w:rsid w:val="00617D07"/>
    <w:rsid w:val="00620727"/>
    <w:rsid w:val="00620DA1"/>
    <w:rsid w:val="0062179F"/>
    <w:rsid w:val="00621F26"/>
    <w:rsid w:val="0062219C"/>
    <w:rsid w:val="0062237C"/>
    <w:rsid w:val="00623A6F"/>
    <w:rsid w:val="00623A95"/>
    <w:rsid w:val="00623CAD"/>
    <w:rsid w:val="006245A6"/>
    <w:rsid w:val="00624AEE"/>
    <w:rsid w:val="006253DF"/>
    <w:rsid w:val="00626BEC"/>
    <w:rsid w:val="00626CFB"/>
    <w:rsid w:val="00627BED"/>
    <w:rsid w:val="00630154"/>
    <w:rsid w:val="00630A85"/>
    <w:rsid w:val="00630F17"/>
    <w:rsid w:val="00631DB5"/>
    <w:rsid w:val="006320F5"/>
    <w:rsid w:val="00632205"/>
    <w:rsid w:val="00632F3D"/>
    <w:rsid w:val="00633554"/>
    <w:rsid w:val="00633682"/>
    <w:rsid w:val="00633932"/>
    <w:rsid w:val="00633EC1"/>
    <w:rsid w:val="0063439A"/>
    <w:rsid w:val="00634A77"/>
    <w:rsid w:val="00634CC8"/>
    <w:rsid w:val="00634F58"/>
    <w:rsid w:val="00635D7F"/>
    <w:rsid w:val="00635E26"/>
    <w:rsid w:val="006363C1"/>
    <w:rsid w:val="00636D1E"/>
    <w:rsid w:val="006409E9"/>
    <w:rsid w:val="00640F26"/>
    <w:rsid w:val="00640F3E"/>
    <w:rsid w:val="0064240F"/>
    <w:rsid w:val="00642555"/>
    <w:rsid w:val="00642A24"/>
    <w:rsid w:val="00642C12"/>
    <w:rsid w:val="00643372"/>
    <w:rsid w:val="00643ABA"/>
    <w:rsid w:val="00645721"/>
    <w:rsid w:val="00645D7E"/>
    <w:rsid w:val="00645E45"/>
    <w:rsid w:val="00646F8D"/>
    <w:rsid w:val="006502CF"/>
    <w:rsid w:val="00650BA2"/>
    <w:rsid w:val="00651699"/>
    <w:rsid w:val="00652A2D"/>
    <w:rsid w:val="00652C2C"/>
    <w:rsid w:val="00653578"/>
    <w:rsid w:val="00653C4A"/>
    <w:rsid w:val="006552D1"/>
    <w:rsid w:val="00655709"/>
    <w:rsid w:val="006565B8"/>
    <w:rsid w:val="0065666A"/>
    <w:rsid w:val="00656A3B"/>
    <w:rsid w:val="00657E5F"/>
    <w:rsid w:val="00660D8C"/>
    <w:rsid w:val="00661039"/>
    <w:rsid w:val="0066236F"/>
    <w:rsid w:val="006625E3"/>
    <w:rsid w:val="00662D7E"/>
    <w:rsid w:val="006630A1"/>
    <w:rsid w:val="00663AD4"/>
    <w:rsid w:val="00663BD3"/>
    <w:rsid w:val="00664CF1"/>
    <w:rsid w:val="0066512A"/>
    <w:rsid w:val="0066679B"/>
    <w:rsid w:val="006670C2"/>
    <w:rsid w:val="0066734D"/>
    <w:rsid w:val="00667F03"/>
    <w:rsid w:val="00670335"/>
    <w:rsid w:val="00670CB9"/>
    <w:rsid w:val="006711A9"/>
    <w:rsid w:val="00671CB3"/>
    <w:rsid w:val="006720FB"/>
    <w:rsid w:val="006728AE"/>
    <w:rsid w:val="00672A40"/>
    <w:rsid w:val="00672E23"/>
    <w:rsid w:val="00672FCF"/>
    <w:rsid w:val="00673692"/>
    <w:rsid w:val="00673C2E"/>
    <w:rsid w:val="00673E57"/>
    <w:rsid w:val="0067421C"/>
    <w:rsid w:val="00674234"/>
    <w:rsid w:val="0067432E"/>
    <w:rsid w:val="00674748"/>
    <w:rsid w:val="00674B37"/>
    <w:rsid w:val="0067525D"/>
    <w:rsid w:val="006752C9"/>
    <w:rsid w:val="0067593A"/>
    <w:rsid w:val="00675C6B"/>
    <w:rsid w:val="00675E85"/>
    <w:rsid w:val="00676486"/>
    <w:rsid w:val="00676692"/>
    <w:rsid w:val="006766DD"/>
    <w:rsid w:val="00676745"/>
    <w:rsid w:val="00676BC9"/>
    <w:rsid w:val="00677B33"/>
    <w:rsid w:val="00680058"/>
    <w:rsid w:val="006802C8"/>
    <w:rsid w:val="006804EC"/>
    <w:rsid w:val="00680547"/>
    <w:rsid w:val="0068234A"/>
    <w:rsid w:val="00682F90"/>
    <w:rsid w:val="00682F92"/>
    <w:rsid w:val="00683CCF"/>
    <w:rsid w:val="006845E7"/>
    <w:rsid w:val="00684648"/>
    <w:rsid w:val="00684711"/>
    <w:rsid w:val="00684BE0"/>
    <w:rsid w:val="0068533D"/>
    <w:rsid w:val="00685E63"/>
    <w:rsid w:val="00686AC5"/>
    <w:rsid w:val="00686F4A"/>
    <w:rsid w:val="0068777C"/>
    <w:rsid w:val="006878B4"/>
    <w:rsid w:val="006905B1"/>
    <w:rsid w:val="00691005"/>
    <w:rsid w:val="00691466"/>
    <w:rsid w:val="00692DA8"/>
    <w:rsid w:val="00694964"/>
    <w:rsid w:val="00695071"/>
    <w:rsid w:val="00695823"/>
    <w:rsid w:val="0069628C"/>
    <w:rsid w:val="00696311"/>
    <w:rsid w:val="00696671"/>
    <w:rsid w:val="006972F5"/>
    <w:rsid w:val="006A02B3"/>
    <w:rsid w:val="006A047C"/>
    <w:rsid w:val="006A0490"/>
    <w:rsid w:val="006A1C06"/>
    <w:rsid w:val="006A1ECB"/>
    <w:rsid w:val="006A1F99"/>
    <w:rsid w:val="006A204B"/>
    <w:rsid w:val="006A23BB"/>
    <w:rsid w:val="006A2554"/>
    <w:rsid w:val="006A2A29"/>
    <w:rsid w:val="006A38FE"/>
    <w:rsid w:val="006A3C19"/>
    <w:rsid w:val="006A3D28"/>
    <w:rsid w:val="006A4084"/>
    <w:rsid w:val="006A475A"/>
    <w:rsid w:val="006A4762"/>
    <w:rsid w:val="006A6590"/>
    <w:rsid w:val="006A6B01"/>
    <w:rsid w:val="006A6E85"/>
    <w:rsid w:val="006A7FD2"/>
    <w:rsid w:val="006B02B9"/>
    <w:rsid w:val="006B10D6"/>
    <w:rsid w:val="006B11DB"/>
    <w:rsid w:val="006B1700"/>
    <w:rsid w:val="006B1A1A"/>
    <w:rsid w:val="006B1A22"/>
    <w:rsid w:val="006B2B58"/>
    <w:rsid w:val="006B32B2"/>
    <w:rsid w:val="006B340C"/>
    <w:rsid w:val="006B34F7"/>
    <w:rsid w:val="006B3F0E"/>
    <w:rsid w:val="006B4921"/>
    <w:rsid w:val="006B51BE"/>
    <w:rsid w:val="006B6EE0"/>
    <w:rsid w:val="006B7395"/>
    <w:rsid w:val="006B75D6"/>
    <w:rsid w:val="006B7DC6"/>
    <w:rsid w:val="006C02D7"/>
    <w:rsid w:val="006C0491"/>
    <w:rsid w:val="006C05DC"/>
    <w:rsid w:val="006C0D87"/>
    <w:rsid w:val="006C1644"/>
    <w:rsid w:val="006C2839"/>
    <w:rsid w:val="006C2E3E"/>
    <w:rsid w:val="006C3302"/>
    <w:rsid w:val="006C332F"/>
    <w:rsid w:val="006C354F"/>
    <w:rsid w:val="006C3CF0"/>
    <w:rsid w:val="006C4754"/>
    <w:rsid w:val="006C4BAB"/>
    <w:rsid w:val="006C54DB"/>
    <w:rsid w:val="006C5632"/>
    <w:rsid w:val="006C6079"/>
    <w:rsid w:val="006C7111"/>
    <w:rsid w:val="006C767E"/>
    <w:rsid w:val="006D0B5F"/>
    <w:rsid w:val="006D18DF"/>
    <w:rsid w:val="006D208D"/>
    <w:rsid w:val="006D2867"/>
    <w:rsid w:val="006D31EF"/>
    <w:rsid w:val="006D3F3D"/>
    <w:rsid w:val="006D40B6"/>
    <w:rsid w:val="006D480C"/>
    <w:rsid w:val="006D5C44"/>
    <w:rsid w:val="006D69C9"/>
    <w:rsid w:val="006D6AE0"/>
    <w:rsid w:val="006D6DF7"/>
    <w:rsid w:val="006D797F"/>
    <w:rsid w:val="006D7D08"/>
    <w:rsid w:val="006E1783"/>
    <w:rsid w:val="006E2159"/>
    <w:rsid w:val="006E315F"/>
    <w:rsid w:val="006E368B"/>
    <w:rsid w:val="006E40B1"/>
    <w:rsid w:val="006E4466"/>
    <w:rsid w:val="006E4F89"/>
    <w:rsid w:val="006E5AFF"/>
    <w:rsid w:val="006E5B38"/>
    <w:rsid w:val="006E692C"/>
    <w:rsid w:val="006E6D1A"/>
    <w:rsid w:val="006E76FE"/>
    <w:rsid w:val="006F040D"/>
    <w:rsid w:val="006F052E"/>
    <w:rsid w:val="006F0979"/>
    <w:rsid w:val="006F1620"/>
    <w:rsid w:val="006F2135"/>
    <w:rsid w:val="006F2DA3"/>
    <w:rsid w:val="006F35F6"/>
    <w:rsid w:val="006F3B05"/>
    <w:rsid w:val="006F4541"/>
    <w:rsid w:val="006F4AF2"/>
    <w:rsid w:val="006F4B77"/>
    <w:rsid w:val="006F523C"/>
    <w:rsid w:val="006F5EAA"/>
    <w:rsid w:val="006F6E18"/>
    <w:rsid w:val="007002F0"/>
    <w:rsid w:val="0070131C"/>
    <w:rsid w:val="0070148D"/>
    <w:rsid w:val="007014A8"/>
    <w:rsid w:val="007016EA"/>
    <w:rsid w:val="00702116"/>
    <w:rsid w:val="007026E7"/>
    <w:rsid w:val="00703011"/>
    <w:rsid w:val="007038B4"/>
    <w:rsid w:val="0070444D"/>
    <w:rsid w:val="007044DD"/>
    <w:rsid w:val="007047A9"/>
    <w:rsid w:val="0070513B"/>
    <w:rsid w:val="0070538E"/>
    <w:rsid w:val="007057BE"/>
    <w:rsid w:val="007061B7"/>
    <w:rsid w:val="007066FB"/>
    <w:rsid w:val="00706896"/>
    <w:rsid w:val="007074F4"/>
    <w:rsid w:val="00707D67"/>
    <w:rsid w:val="00707D6E"/>
    <w:rsid w:val="0071016D"/>
    <w:rsid w:val="00710CE0"/>
    <w:rsid w:val="0071128E"/>
    <w:rsid w:val="007113C5"/>
    <w:rsid w:val="00711761"/>
    <w:rsid w:val="0071180B"/>
    <w:rsid w:val="00711A0E"/>
    <w:rsid w:val="007150ED"/>
    <w:rsid w:val="00715E19"/>
    <w:rsid w:val="00716BBA"/>
    <w:rsid w:val="0071782D"/>
    <w:rsid w:val="0071797E"/>
    <w:rsid w:val="00717A07"/>
    <w:rsid w:val="00720D33"/>
    <w:rsid w:val="00720D8C"/>
    <w:rsid w:val="00721808"/>
    <w:rsid w:val="00722286"/>
    <w:rsid w:val="007225C8"/>
    <w:rsid w:val="007230C6"/>
    <w:rsid w:val="007231B5"/>
    <w:rsid w:val="00723EEB"/>
    <w:rsid w:val="00724502"/>
    <w:rsid w:val="007248B0"/>
    <w:rsid w:val="007254C4"/>
    <w:rsid w:val="00725A7A"/>
    <w:rsid w:val="00725BF3"/>
    <w:rsid w:val="007263EA"/>
    <w:rsid w:val="00726B11"/>
    <w:rsid w:val="0072774E"/>
    <w:rsid w:val="00727F7A"/>
    <w:rsid w:val="007318BF"/>
    <w:rsid w:val="007320C0"/>
    <w:rsid w:val="00732127"/>
    <w:rsid w:val="00733574"/>
    <w:rsid w:val="00733C96"/>
    <w:rsid w:val="007342AA"/>
    <w:rsid w:val="00735799"/>
    <w:rsid w:val="00735B81"/>
    <w:rsid w:val="007369C3"/>
    <w:rsid w:val="00737B46"/>
    <w:rsid w:val="0074051C"/>
    <w:rsid w:val="00740775"/>
    <w:rsid w:val="0074110C"/>
    <w:rsid w:val="00741635"/>
    <w:rsid w:val="00741636"/>
    <w:rsid w:val="00741768"/>
    <w:rsid w:val="00741E15"/>
    <w:rsid w:val="007433FD"/>
    <w:rsid w:val="007440F7"/>
    <w:rsid w:val="00745D31"/>
    <w:rsid w:val="00745E8A"/>
    <w:rsid w:val="00746028"/>
    <w:rsid w:val="00747614"/>
    <w:rsid w:val="00747782"/>
    <w:rsid w:val="00750475"/>
    <w:rsid w:val="00751013"/>
    <w:rsid w:val="00751E19"/>
    <w:rsid w:val="00751FBB"/>
    <w:rsid w:val="0075294E"/>
    <w:rsid w:val="0075294F"/>
    <w:rsid w:val="00752983"/>
    <w:rsid w:val="00752A24"/>
    <w:rsid w:val="00753810"/>
    <w:rsid w:val="00753CF0"/>
    <w:rsid w:val="007548E6"/>
    <w:rsid w:val="0075557E"/>
    <w:rsid w:val="00756537"/>
    <w:rsid w:val="00756D3A"/>
    <w:rsid w:val="007570DA"/>
    <w:rsid w:val="00757351"/>
    <w:rsid w:val="00757E30"/>
    <w:rsid w:val="007601D8"/>
    <w:rsid w:val="00760FBD"/>
    <w:rsid w:val="00761505"/>
    <w:rsid w:val="007618C6"/>
    <w:rsid w:val="00761E67"/>
    <w:rsid w:val="0076247A"/>
    <w:rsid w:val="00762D05"/>
    <w:rsid w:val="00763BCA"/>
    <w:rsid w:val="00763C10"/>
    <w:rsid w:val="00764D0F"/>
    <w:rsid w:val="00764EAB"/>
    <w:rsid w:val="00765308"/>
    <w:rsid w:val="007653D0"/>
    <w:rsid w:val="0076563B"/>
    <w:rsid w:val="0076673F"/>
    <w:rsid w:val="007671C8"/>
    <w:rsid w:val="00770209"/>
    <w:rsid w:val="0077129C"/>
    <w:rsid w:val="0077185A"/>
    <w:rsid w:val="007718BA"/>
    <w:rsid w:val="00772189"/>
    <w:rsid w:val="007721E7"/>
    <w:rsid w:val="007721FC"/>
    <w:rsid w:val="00772A93"/>
    <w:rsid w:val="00772B29"/>
    <w:rsid w:val="00773C74"/>
    <w:rsid w:val="00773FDE"/>
    <w:rsid w:val="007749EC"/>
    <w:rsid w:val="00775508"/>
    <w:rsid w:val="007757A3"/>
    <w:rsid w:val="007758E3"/>
    <w:rsid w:val="00776FDA"/>
    <w:rsid w:val="00777A6B"/>
    <w:rsid w:val="00780022"/>
    <w:rsid w:val="0078066D"/>
    <w:rsid w:val="007806B0"/>
    <w:rsid w:val="00780751"/>
    <w:rsid w:val="007818F8"/>
    <w:rsid w:val="00781A03"/>
    <w:rsid w:val="0078264C"/>
    <w:rsid w:val="00783762"/>
    <w:rsid w:val="00784D16"/>
    <w:rsid w:val="00785135"/>
    <w:rsid w:val="0078535A"/>
    <w:rsid w:val="0078547F"/>
    <w:rsid w:val="007856BB"/>
    <w:rsid w:val="00785832"/>
    <w:rsid w:val="00785FE8"/>
    <w:rsid w:val="0078622A"/>
    <w:rsid w:val="007863B2"/>
    <w:rsid w:val="00786912"/>
    <w:rsid w:val="00786FD1"/>
    <w:rsid w:val="007874C8"/>
    <w:rsid w:val="00787729"/>
    <w:rsid w:val="00787BCD"/>
    <w:rsid w:val="00787F24"/>
    <w:rsid w:val="00787F5E"/>
    <w:rsid w:val="00787F73"/>
    <w:rsid w:val="00787FEE"/>
    <w:rsid w:val="0079043E"/>
    <w:rsid w:val="007904F7"/>
    <w:rsid w:val="007908A5"/>
    <w:rsid w:val="00791E2A"/>
    <w:rsid w:val="00791F07"/>
    <w:rsid w:val="007921D9"/>
    <w:rsid w:val="0079251C"/>
    <w:rsid w:val="00792BF9"/>
    <w:rsid w:val="00793B99"/>
    <w:rsid w:val="00793CFE"/>
    <w:rsid w:val="00793EF1"/>
    <w:rsid w:val="00793F03"/>
    <w:rsid w:val="00794ADE"/>
    <w:rsid w:val="00795071"/>
    <w:rsid w:val="00795D50"/>
    <w:rsid w:val="007961DA"/>
    <w:rsid w:val="00796587"/>
    <w:rsid w:val="00797B4D"/>
    <w:rsid w:val="00797B64"/>
    <w:rsid w:val="007A02F9"/>
    <w:rsid w:val="007A1217"/>
    <w:rsid w:val="007A2C05"/>
    <w:rsid w:val="007A2C0D"/>
    <w:rsid w:val="007A3C5A"/>
    <w:rsid w:val="007A436C"/>
    <w:rsid w:val="007A4467"/>
    <w:rsid w:val="007A4C0B"/>
    <w:rsid w:val="007A6426"/>
    <w:rsid w:val="007A6A0C"/>
    <w:rsid w:val="007A6CA2"/>
    <w:rsid w:val="007A6D0B"/>
    <w:rsid w:val="007A703D"/>
    <w:rsid w:val="007A762E"/>
    <w:rsid w:val="007B0C76"/>
    <w:rsid w:val="007B0E69"/>
    <w:rsid w:val="007B24C0"/>
    <w:rsid w:val="007B47EC"/>
    <w:rsid w:val="007B481A"/>
    <w:rsid w:val="007B4B9D"/>
    <w:rsid w:val="007B570B"/>
    <w:rsid w:val="007B6F09"/>
    <w:rsid w:val="007B758C"/>
    <w:rsid w:val="007B7B98"/>
    <w:rsid w:val="007B7C62"/>
    <w:rsid w:val="007B7F58"/>
    <w:rsid w:val="007C022A"/>
    <w:rsid w:val="007C05C3"/>
    <w:rsid w:val="007C10C3"/>
    <w:rsid w:val="007C1B57"/>
    <w:rsid w:val="007C271F"/>
    <w:rsid w:val="007C3273"/>
    <w:rsid w:val="007C4225"/>
    <w:rsid w:val="007C4460"/>
    <w:rsid w:val="007C4D25"/>
    <w:rsid w:val="007C4E88"/>
    <w:rsid w:val="007C517C"/>
    <w:rsid w:val="007C5C79"/>
    <w:rsid w:val="007C6051"/>
    <w:rsid w:val="007C621D"/>
    <w:rsid w:val="007C6924"/>
    <w:rsid w:val="007C6C28"/>
    <w:rsid w:val="007C7837"/>
    <w:rsid w:val="007C79D4"/>
    <w:rsid w:val="007C7B86"/>
    <w:rsid w:val="007C7CC8"/>
    <w:rsid w:val="007D00F5"/>
    <w:rsid w:val="007D0359"/>
    <w:rsid w:val="007D0881"/>
    <w:rsid w:val="007D1F0B"/>
    <w:rsid w:val="007D203F"/>
    <w:rsid w:val="007D21A1"/>
    <w:rsid w:val="007D221C"/>
    <w:rsid w:val="007D2625"/>
    <w:rsid w:val="007D2D41"/>
    <w:rsid w:val="007D38A6"/>
    <w:rsid w:val="007D39BE"/>
    <w:rsid w:val="007D43B9"/>
    <w:rsid w:val="007D464B"/>
    <w:rsid w:val="007D4B94"/>
    <w:rsid w:val="007D56F0"/>
    <w:rsid w:val="007D56F4"/>
    <w:rsid w:val="007D5C9D"/>
    <w:rsid w:val="007D5CC6"/>
    <w:rsid w:val="007D6D39"/>
    <w:rsid w:val="007E020E"/>
    <w:rsid w:val="007E0AF8"/>
    <w:rsid w:val="007E2231"/>
    <w:rsid w:val="007E27E9"/>
    <w:rsid w:val="007E35BD"/>
    <w:rsid w:val="007E3D52"/>
    <w:rsid w:val="007E45C8"/>
    <w:rsid w:val="007E4937"/>
    <w:rsid w:val="007E6293"/>
    <w:rsid w:val="007E68B2"/>
    <w:rsid w:val="007E71F3"/>
    <w:rsid w:val="007F04A2"/>
    <w:rsid w:val="007F0AA8"/>
    <w:rsid w:val="007F11F8"/>
    <w:rsid w:val="007F14E9"/>
    <w:rsid w:val="007F2199"/>
    <w:rsid w:val="007F2EBC"/>
    <w:rsid w:val="007F3B01"/>
    <w:rsid w:val="007F3EFB"/>
    <w:rsid w:val="007F413D"/>
    <w:rsid w:val="007F4ED8"/>
    <w:rsid w:val="007F5084"/>
    <w:rsid w:val="007F5331"/>
    <w:rsid w:val="007F5E63"/>
    <w:rsid w:val="007F6A2E"/>
    <w:rsid w:val="007F7B30"/>
    <w:rsid w:val="007F7BB5"/>
    <w:rsid w:val="008028D9"/>
    <w:rsid w:val="00802985"/>
    <w:rsid w:val="00803140"/>
    <w:rsid w:val="0080368D"/>
    <w:rsid w:val="008037CE"/>
    <w:rsid w:val="00803D2C"/>
    <w:rsid w:val="0080467F"/>
    <w:rsid w:val="008046A5"/>
    <w:rsid w:val="00804A2F"/>
    <w:rsid w:val="00805A1F"/>
    <w:rsid w:val="00806477"/>
    <w:rsid w:val="008074EE"/>
    <w:rsid w:val="00810327"/>
    <w:rsid w:val="008105C9"/>
    <w:rsid w:val="00810A29"/>
    <w:rsid w:val="0081104E"/>
    <w:rsid w:val="0081176C"/>
    <w:rsid w:val="00811B0C"/>
    <w:rsid w:val="00811F3C"/>
    <w:rsid w:val="008131E8"/>
    <w:rsid w:val="00813325"/>
    <w:rsid w:val="00813359"/>
    <w:rsid w:val="008137D2"/>
    <w:rsid w:val="00813CD3"/>
    <w:rsid w:val="00813D6F"/>
    <w:rsid w:val="00814164"/>
    <w:rsid w:val="008141E3"/>
    <w:rsid w:val="008148BB"/>
    <w:rsid w:val="00814A6E"/>
    <w:rsid w:val="00814D76"/>
    <w:rsid w:val="0081516A"/>
    <w:rsid w:val="008152AE"/>
    <w:rsid w:val="00815528"/>
    <w:rsid w:val="00817615"/>
    <w:rsid w:val="008177AA"/>
    <w:rsid w:val="00817EA2"/>
    <w:rsid w:val="0082051B"/>
    <w:rsid w:val="00820B42"/>
    <w:rsid w:val="00821497"/>
    <w:rsid w:val="008224DE"/>
    <w:rsid w:val="00823656"/>
    <w:rsid w:val="008238B6"/>
    <w:rsid w:val="00824020"/>
    <w:rsid w:val="0082504D"/>
    <w:rsid w:val="00825055"/>
    <w:rsid w:val="008269AE"/>
    <w:rsid w:val="008278EF"/>
    <w:rsid w:val="008278F6"/>
    <w:rsid w:val="0083062A"/>
    <w:rsid w:val="00830E96"/>
    <w:rsid w:val="00830EDF"/>
    <w:rsid w:val="00830FB0"/>
    <w:rsid w:val="00831A15"/>
    <w:rsid w:val="00831F05"/>
    <w:rsid w:val="0083233D"/>
    <w:rsid w:val="008328AB"/>
    <w:rsid w:val="00833569"/>
    <w:rsid w:val="00833C20"/>
    <w:rsid w:val="00834C81"/>
    <w:rsid w:val="00834FD2"/>
    <w:rsid w:val="008357B8"/>
    <w:rsid w:val="008365DD"/>
    <w:rsid w:val="00836922"/>
    <w:rsid w:val="008369ED"/>
    <w:rsid w:val="0083738D"/>
    <w:rsid w:val="008402AD"/>
    <w:rsid w:val="008406DA"/>
    <w:rsid w:val="0084090F"/>
    <w:rsid w:val="00840972"/>
    <w:rsid w:val="008409A8"/>
    <w:rsid w:val="00841017"/>
    <w:rsid w:val="008412F2"/>
    <w:rsid w:val="008415EB"/>
    <w:rsid w:val="008419F1"/>
    <w:rsid w:val="00842D3D"/>
    <w:rsid w:val="00843594"/>
    <w:rsid w:val="008448F0"/>
    <w:rsid w:val="0084518E"/>
    <w:rsid w:val="00846A3C"/>
    <w:rsid w:val="00846FC9"/>
    <w:rsid w:val="00847B1E"/>
    <w:rsid w:val="0085006A"/>
    <w:rsid w:val="00850CBE"/>
    <w:rsid w:val="008515F3"/>
    <w:rsid w:val="0085172F"/>
    <w:rsid w:val="00851B77"/>
    <w:rsid w:val="00852205"/>
    <w:rsid w:val="00852E59"/>
    <w:rsid w:val="008534F8"/>
    <w:rsid w:val="0085380E"/>
    <w:rsid w:val="008552BB"/>
    <w:rsid w:val="00855C89"/>
    <w:rsid w:val="0085739A"/>
    <w:rsid w:val="00860948"/>
    <w:rsid w:val="00860AC5"/>
    <w:rsid w:val="00861A92"/>
    <w:rsid w:val="00861F00"/>
    <w:rsid w:val="00861F1B"/>
    <w:rsid w:val="00863015"/>
    <w:rsid w:val="00863CDB"/>
    <w:rsid w:val="00863DA8"/>
    <w:rsid w:val="00864EE3"/>
    <w:rsid w:val="0086571B"/>
    <w:rsid w:val="00865888"/>
    <w:rsid w:val="00865DFA"/>
    <w:rsid w:val="0086694E"/>
    <w:rsid w:val="00866A85"/>
    <w:rsid w:val="00866F08"/>
    <w:rsid w:val="008677BC"/>
    <w:rsid w:val="00867A73"/>
    <w:rsid w:val="008700D0"/>
    <w:rsid w:val="008706C7"/>
    <w:rsid w:val="00870ABA"/>
    <w:rsid w:val="008713AD"/>
    <w:rsid w:val="00871FD6"/>
    <w:rsid w:val="00872D2C"/>
    <w:rsid w:val="00874003"/>
    <w:rsid w:val="008747AC"/>
    <w:rsid w:val="0087590B"/>
    <w:rsid w:val="00875DF6"/>
    <w:rsid w:val="00875F68"/>
    <w:rsid w:val="00876DBA"/>
    <w:rsid w:val="0087769A"/>
    <w:rsid w:val="00877B7C"/>
    <w:rsid w:val="00877CD1"/>
    <w:rsid w:val="00880398"/>
    <w:rsid w:val="00880E19"/>
    <w:rsid w:val="0088153B"/>
    <w:rsid w:val="0088158D"/>
    <w:rsid w:val="00881DBE"/>
    <w:rsid w:val="00881E4F"/>
    <w:rsid w:val="0088304B"/>
    <w:rsid w:val="00883114"/>
    <w:rsid w:val="00883B21"/>
    <w:rsid w:val="00884079"/>
    <w:rsid w:val="00884091"/>
    <w:rsid w:val="008853C1"/>
    <w:rsid w:val="008854FF"/>
    <w:rsid w:val="00885616"/>
    <w:rsid w:val="00885BF2"/>
    <w:rsid w:val="0088634B"/>
    <w:rsid w:val="00886F6D"/>
    <w:rsid w:val="008878ED"/>
    <w:rsid w:val="00887F7D"/>
    <w:rsid w:val="008906D5"/>
    <w:rsid w:val="00891461"/>
    <w:rsid w:val="0089225A"/>
    <w:rsid w:val="008926FA"/>
    <w:rsid w:val="00893888"/>
    <w:rsid w:val="00893B02"/>
    <w:rsid w:val="00894FF9"/>
    <w:rsid w:val="00895739"/>
    <w:rsid w:val="00895AF1"/>
    <w:rsid w:val="00895F09"/>
    <w:rsid w:val="00896148"/>
    <w:rsid w:val="00896B42"/>
    <w:rsid w:val="00896CE7"/>
    <w:rsid w:val="0089713C"/>
    <w:rsid w:val="00897CB7"/>
    <w:rsid w:val="008A01B2"/>
    <w:rsid w:val="008A2BDC"/>
    <w:rsid w:val="008A2C2F"/>
    <w:rsid w:val="008A2D7B"/>
    <w:rsid w:val="008A3698"/>
    <w:rsid w:val="008A3DA1"/>
    <w:rsid w:val="008A5104"/>
    <w:rsid w:val="008A520F"/>
    <w:rsid w:val="008A5D01"/>
    <w:rsid w:val="008A694E"/>
    <w:rsid w:val="008A76D6"/>
    <w:rsid w:val="008A79B5"/>
    <w:rsid w:val="008B064A"/>
    <w:rsid w:val="008B07F7"/>
    <w:rsid w:val="008B085D"/>
    <w:rsid w:val="008B0AA6"/>
    <w:rsid w:val="008B0CB0"/>
    <w:rsid w:val="008B13CF"/>
    <w:rsid w:val="008B3FE0"/>
    <w:rsid w:val="008B4C50"/>
    <w:rsid w:val="008B4D62"/>
    <w:rsid w:val="008B6392"/>
    <w:rsid w:val="008B6C82"/>
    <w:rsid w:val="008B7DE2"/>
    <w:rsid w:val="008B7E06"/>
    <w:rsid w:val="008C029E"/>
    <w:rsid w:val="008C1630"/>
    <w:rsid w:val="008C28A9"/>
    <w:rsid w:val="008C2943"/>
    <w:rsid w:val="008C2F0E"/>
    <w:rsid w:val="008C3068"/>
    <w:rsid w:val="008C30F4"/>
    <w:rsid w:val="008C406A"/>
    <w:rsid w:val="008C4615"/>
    <w:rsid w:val="008C4B8D"/>
    <w:rsid w:val="008C5728"/>
    <w:rsid w:val="008C6097"/>
    <w:rsid w:val="008C665D"/>
    <w:rsid w:val="008C6873"/>
    <w:rsid w:val="008C6CB0"/>
    <w:rsid w:val="008C78E7"/>
    <w:rsid w:val="008D13CA"/>
    <w:rsid w:val="008D21A6"/>
    <w:rsid w:val="008D25B4"/>
    <w:rsid w:val="008D2A8E"/>
    <w:rsid w:val="008D2ECA"/>
    <w:rsid w:val="008D30A2"/>
    <w:rsid w:val="008D33F2"/>
    <w:rsid w:val="008D384A"/>
    <w:rsid w:val="008D38FD"/>
    <w:rsid w:val="008D45C7"/>
    <w:rsid w:val="008D4CC4"/>
    <w:rsid w:val="008D4D47"/>
    <w:rsid w:val="008D4DBB"/>
    <w:rsid w:val="008D4F12"/>
    <w:rsid w:val="008D51D7"/>
    <w:rsid w:val="008D5E47"/>
    <w:rsid w:val="008D5EFC"/>
    <w:rsid w:val="008D63F3"/>
    <w:rsid w:val="008D692E"/>
    <w:rsid w:val="008D705E"/>
    <w:rsid w:val="008D7D78"/>
    <w:rsid w:val="008E043B"/>
    <w:rsid w:val="008E0770"/>
    <w:rsid w:val="008E1BFA"/>
    <w:rsid w:val="008E1C4B"/>
    <w:rsid w:val="008E1F83"/>
    <w:rsid w:val="008E2208"/>
    <w:rsid w:val="008E22AF"/>
    <w:rsid w:val="008E353F"/>
    <w:rsid w:val="008E3730"/>
    <w:rsid w:val="008E39E4"/>
    <w:rsid w:val="008E3D8E"/>
    <w:rsid w:val="008E3E4D"/>
    <w:rsid w:val="008E3EBA"/>
    <w:rsid w:val="008E4C2C"/>
    <w:rsid w:val="008E4DAF"/>
    <w:rsid w:val="008E5541"/>
    <w:rsid w:val="008E6072"/>
    <w:rsid w:val="008E7565"/>
    <w:rsid w:val="008E777A"/>
    <w:rsid w:val="008F0831"/>
    <w:rsid w:val="008F0930"/>
    <w:rsid w:val="008F0967"/>
    <w:rsid w:val="008F0CAE"/>
    <w:rsid w:val="008F2248"/>
    <w:rsid w:val="008F2279"/>
    <w:rsid w:val="008F24E5"/>
    <w:rsid w:val="008F2D09"/>
    <w:rsid w:val="008F424F"/>
    <w:rsid w:val="008F4688"/>
    <w:rsid w:val="008F5867"/>
    <w:rsid w:val="008F5EBB"/>
    <w:rsid w:val="008F60F1"/>
    <w:rsid w:val="008F63DF"/>
    <w:rsid w:val="008F72ED"/>
    <w:rsid w:val="008F77AC"/>
    <w:rsid w:val="00900452"/>
    <w:rsid w:val="00900E21"/>
    <w:rsid w:val="00901500"/>
    <w:rsid w:val="0090375C"/>
    <w:rsid w:val="00903B30"/>
    <w:rsid w:val="00903C70"/>
    <w:rsid w:val="009040EB"/>
    <w:rsid w:val="00905293"/>
    <w:rsid w:val="00905619"/>
    <w:rsid w:val="009062A8"/>
    <w:rsid w:val="009062D1"/>
    <w:rsid w:val="0090631C"/>
    <w:rsid w:val="00906A25"/>
    <w:rsid w:val="00906C6D"/>
    <w:rsid w:val="00907D26"/>
    <w:rsid w:val="0091047B"/>
    <w:rsid w:val="0091112E"/>
    <w:rsid w:val="00911259"/>
    <w:rsid w:val="009118BD"/>
    <w:rsid w:val="009129D8"/>
    <w:rsid w:val="009139FC"/>
    <w:rsid w:val="00914AD7"/>
    <w:rsid w:val="00914E4C"/>
    <w:rsid w:val="00915261"/>
    <w:rsid w:val="009152E9"/>
    <w:rsid w:val="009154F5"/>
    <w:rsid w:val="00915AF0"/>
    <w:rsid w:val="009162B0"/>
    <w:rsid w:val="00916DC9"/>
    <w:rsid w:val="00917245"/>
    <w:rsid w:val="00917664"/>
    <w:rsid w:val="009177A7"/>
    <w:rsid w:val="0092062A"/>
    <w:rsid w:val="00920BB0"/>
    <w:rsid w:val="009210E1"/>
    <w:rsid w:val="00921D0A"/>
    <w:rsid w:val="00921DAF"/>
    <w:rsid w:val="00921DD5"/>
    <w:rsid w:val="00921E19"/>
    <w:rsid w:val="00921F3A"/>
    <w:rsid w:val="009228DE"/>
    <w:rsid w:val="0092296D"/>
    <w:rsid w:val="00922AC4"/>
    <w:rsid w:val="0092304B"/>
    <w:rsid w:val="0092394B"/>
    <w:rsid w:val="00923D60"/>
    <w:rsid w:val="00924092"/>
    <w:rsid w:val="00924EA2"/>
    <w:rsid w:val="00925B0B"/>
    <w:rsid w:val="00925DE1"/>
    <w:rsid w:val="00926083"/>
    <w:rsid w:val="0092620A"/>
    <w:rsid w:val="00926501"/>
    <w:rsid w:val="0092657B"/>
    <w:rsid w:val="009266B6"/>
    <w:rsid w:val="009269E8"/>
    <w:rsid w:val="00926C76"/>
    <w:rsid w:val="0092712B"/>
    <w:rsid w:val="00930D1B"/>
    <w:rsid w:val="009313A3"/>
    <w:rsid w:val="00931A34"/>
    <w:rsid w:val="009320BA"/>
    <w:rsid w:val="009328AC"/>
    <w:rsid w:val="00933549"/>
    <w:rsid w:val="00933E40"/>
    <w:rsid w:val="0093428C"/>
    <w:rsid w:val="00934627"/>
    <w:rsid w:val="00934C66"/>
    <w:rsid w:val="00934F57"/>
    <w:rsid w:val="00935E9F"/>
    <w:rsid w:val="009377D6"/>
    <w:rsid w:val="009402F1"/>
    <w:rsid w:val="0094107C"/>
    <w:rsid w:val="00941680"/>
    <w:rsid w:val="00942C20"/>
    <w:rsid w:val="0094314E"/>
    <w:rsid w:val="0094356F"/>
    <w:rsid w:val="00943DFC"/>
    <w:rsid w:val="009442A1"/>
    <w:rsid w:val="00944730"/>
    <w:rsid w:val="00944984"/>
    <w:rsid w:val="00945898"/>
    <w:rsid w:val="009458D5"/>
    <w:rsid w:val="00945C2B"/>
    <w:rsid w:val="009473FB"/>
    <w:rsid w:val="00947B4F"/>
    <w:rsid w:val="009504AE"/>
    <w:rsid w:val="00950DC0"/>
    <w:rsid w:val="00951F48"/>
    <w:rsid w:val="00953A27"/>
    <w:rsid w:val="00953CD2"/>
    <w:rsid w:val="00954C99"/>
    <w:rsid w:val="00954EB8"/>
    <w:rsid w:val="00955B4E"/>
    <w:rsid w:val="00955F0E"/>
    <w:rsid w:val="0095653D"/>
    <w:rsid w:val="00956F68"/>
    <w:rsid w:val="0096060E"/>
    <w:rsid w:val="009608AB"/>
    <w:rsid w:val="00960A7B"/>
    <w:rsid w:val="00960E83"/>
    <w:rsid w:val="00961EA8"/>
    <w:rsid w:val="009629D9"/>
    <w:rsid w:val="009630E6"/>
    <w:rsid w:val="00964A21"/>
    <w:rsid w:val="00965B30"/>
    <w:rsid w:val="00965B4B"/>
    <w:rsid w:val="00965C2E"/>
    <w:rsid w:val="00965DDC"/>
    <w:rsid w:val="00966705"/>
    <w:rsid w:val="00967689"/>
    <w:rsid w:val="00967BA1"/>
    <w:rsid w:val="00967F17"/>
    <w:rsid w:val="009700B6"/>
    <w:rsid w:val="0097013C"/>
    <w:rsid w:val="00971333"/>
    <w:rsid w:val="00971878"/>
    <w:rsid w:val="0097198F"/>
    <w:rsid w:val="00971AD0"/>
    <w:rsid w:val="00973175"/>
    <w:rsid w:val="009736F2"/>
    <w:rsid w:val="009737FF"/>
    <w:rsid w:val="00973A1D"/>
    <w:rsid w:val="00973BFC"/>
    <w:rsid w:val="00973CB3"/>
    <w:rsid w:val="009748DA"/>
    <w:rsid w:val="00975094"/>
    <w:rsid w:val="00975187"/>
    <w:rsid w:val="009755CA"/>
    <w:rsid w:val="009765B3"/>
    <w:rsid w:val="00976681"/>
    <w:rsid w:val="00976AC3"/>
    <w:rsid w:val="009771EA"/>
    <w:rsid w:val="00977428"/>
    <w:rsid w:val="00980007"/>
    <w:rsid w:val="00980E4B"/>
    <w:rsid w:val="0098107E"/>
    <w:rsid w:val="0098160D"/>
    <w:rsid w:val="00981793"/>
    <w:rsid w:val="00981922"/>
    <w:rsid w:val="009823D5"/>
    <w:rsid w:val="009831A2"/>
    <w:rsid w:val="00983B25"/>
    <w:rsid w:val="009856BA"/>
    <w:rsid w:val="00986466"/>
    <w:rsid w:val="009865F4"/>
    <w:rsid w:val="00986771"/>
    <w:rsid w:val="00987370"/>
    <w:rsid w:val="009873C2"/>
    <w:rsid w:val="00987542"/>
    <w:rsid w:val="00987E83"/>
    <w:rsid w:val="009902D6"/>
    <w:rsid w:val="009914B2"/>
    <w:rsid w:val="00991DD0"/>
    <w:rsid w:val="00991F01"/>
    <w:rsid w:val="00991F0C"/>
    <w:rsid w:val="00991F45"/>
    <w:rsid w:val="00992CDA"/>
    <w:rsid w:val="00992EA4"/>
    <w:rsid w:val="0099312F"/>
    <w:rsid w:val="00993CA9"/>
    <w:rsid w:val="00994E80"/>
    <w:rsid w:val="00996EC4"/>
    <w:rsid w:val="00996EE7"/>
    <w:rsid w:val="00997445"/>
    <w:rsid w:val="00997EE3"/>
    <w:rsid w:val="009A00CE"/>
    <w:rsid w:val="009A00FA"/>
    <w:rsid w:val="009A0322"/>
    <w:rsid w:val="009A033C"/>
    <w:rsid w:val="009A045B"/>
    <w:rsid w:val="009A0731"/>
    <w:rsid w:val="009A0841"/>
    <w:rsid w:val="009A0AE8"/>
    <w:rsid w:val="009A0E94"/>
    <w:rsid w:val="009A1872"/>
    <w:rsid w:val="009A262E"/>
    <w:rsid w:val="009A28B4"/>
    <w:rsid w:val="009A2CF0"/>
    <w:rsid w:val="009A3A56"/>
    <w:rsid w:val="009A3B43"/>
    <w:rsid w:val="009A5670"/>
    <w:rsid w:val="009A6378"/>
    <w:rsid w:val="009A6C32"/>
    <w:rsid w:val="009A7742"/>
    <w:rsid w:val="009A79FA"/>
    <w:rsid w:val="009A7DC8"/>
    <w:rsid w:val="009B042C"/>
    <w:rsid w:val="009B0F2B"/>
    <w:rsid w:val="009B1235"/>
    <w:rsid w:val="009B1764"/>
    <w:rsid w:val="009B1BCC"/>
    <w:rsid w:val="009B2329"/>
    <w:rsid w:val="009B2348"/>
    <w:rsid w:val="009B2415"/>
    <w:rsid w:val="009B28C3"/>
    <w:rsid w:val="009B3099"/>
    <w:rsid w:val="009B448C"/>
    <w:rsid w:val="009B4580"/>
    <w:rsid w:val="009B468A"/>
    <w:rsid w:val="009B484B"/>
    <w:rsid w:val="009B4BDC"/>
    <w:rsid w:val="009B4F59"/>
    <w:rsid w:val="009B5101"/>
    <w:rsid w:val="009B5194"/>
    <w:rsid w:val="009B5796"/>
    <w:rsid w:val="009B63B6"/>
    <w:rsid w:val="009B6641"/>
    <w:rsid w:val="009B7BF4"/>
    <w:rsid w:val="009C04E8"/>
    <w:rsid w:val="009C0FE1"/>
    <w:rsid w:val="009C1470"/>
    <w:rsid w:val="009C18A5"/>
    <w:rsid w:val="009C1A6A"/>
    <w:rsid w:val="009C1DDF"/>
    <w:rsid w:val="009C1FA4"/>
    <w:rsid w:val="009C2194"/>
    <w:rsid w:val="009C2980"/>
    <w:rsid w:val="009C300B"/>
    <w:rsid w:val="009C3419"/>
    <w:rsid w:val="009C363E"/>
    <w:rsid w:val="009C44A2"/>
    <w:rsid w:val="009C50C1"/>
    <w:rsid w:val="009C5961"/>
    <w:rsid w:val="009C6370"/>
    <w:rsid w:val="009C6816"/>
    <w:rsid w:val="009C6B54"/>
    <w:rsid w:val="009C7074"/>
    <w:rsid w:val="009C7D63"/>
    <w:rsid w:val="009D196C"/>
    <w:rsid w:val="009D1A38"/>
    <w:rsid w:val="009D1DFC"/>
    <w:rsid w:val="009D2758"/>
    <w:rsid w:val="009D3A3B"/>
    <w:rsid w:val="009D3AEC"/>
    <w:rsid w:val="009D3DFB"/>
    <w:rsid w:val="009D3E40"/>
    <w:rsid w:val="009D4144"/>
    <w:rsid w:val="009D4563"/>
    <w:rsid w:val="009D459F"/>
    <w:rsid w:val="009D4627"/>
    <w:rsid w:val="009D4E1A"/>
    <w:rsid w:val="009D5216"/>
    <w:rsid w:val="009D61A7"/>
    <w:rsid w:val="009D6BB2"/>
    <w:rsid w:val="009D6CF1"/>
    <w:rsid w:val="009D73BC"/>
    <w:rsid w:val="009D7F75"/>
    <w:rsid w:val="009E097B"/>
    <w:rsid w:val="009E12DE"/>
    <w:rsid w:val="009E3530"/>
    <w:rsid w:val="009E35FF"/>
    <w:rsid w:val="009E429F"/>
    <w:rsid w:val="009E466D"/>
    <w:rsid w:val="009E47D0"/>
    <w:rsid w:val="009E49A0"/>
    <w:rsid w:val="009E4D9D"/>
    <w:rsid w:val="009E5062"/>
    <w:rsid w:val="009E530C"/>
    <w:rsid w:val="009E5AA4"/>
    <w:rsid w:val="009E5AD2"/>
    <w:rsid w:val="009E63D0"/>
    <w:rsid w:val="009E6DB9"/>
    <w:rsid w:val="009E73FC"/>
    <w:rsid w:val="009E79B2"/>
    <w:rsid w:val="009F2731"/>
    <w:rsid w:val="009F3535"/>
    <w:rsid w:val="009F35FD"/>
    <w:rsid w:val="009F4A77"/>
    <w:rsid w:val="009F4E8C"/>
    <w:rsid w:val="009F5B16"/>
    <w:rsid w:val="009F63FD"/>
    <w:rsid w:val="009F66C4"/>
    <w:rsid w:val="009F6C48"/>
    <w:rsid w:val="009F7176"/>
    <w:rsid w:val="009F72EB"/>
    <w:rsid w:val="009F7548"/>
    <w:rsid w:val="009F7C66"/>
    <w:rsid w:val="009F7DB6"/>
    <w:rsid w:val="00A00A7F"/>
    <w:rsid w:val="00A012DD"/>
    <w:rsid w:val="00A017FA"/>
    <w:rsid w:val="00A01A2E"/>
    <w:rsid w:val="00A01EEC"/>
    <w:rsid w:val="00A02C64"/>
    <w:rsid w:val="00A03164"/>
    <w:rsid w:val="00A04056"/>
    <w:rsid w:val="00A045C5"/>
    <w:rsid w:val="00A04DA5"/>
    <w:rsid w:val="00A05979"/>
    <w:rsid w:val="00A0646E"/>
    <w:rsid w:val="00A07528"/>
    <w:rsid w:val="00A0771B"/>
    <w:rsid w:val="00A07A20"/>
    <w:rsid w:val="00A07E00"/>
    <w:rsid w:val="00A10700"/>
    <w:rsid w:val="00A1094B"/>
    <w:rsid w:val="00A11156"/>
    <w:rsid w:val="00A11296"/>
    <w:rsid w:val="00A115D6"/>
    <w:rsid w:val="00A12FFE"/>
    <w:rsid w:val="00A13450"/>
    <w:rsid w:val="00A134BB"/>
    <w:rsid w:val="00A1377C"/>
    <w:rsid w:val="00A14160"/>
    <w:rsid w:val="00A147E4"/>
    <w:rsid w:val="00A14848"/>
    <w:rsid w:val="00A15342"/>
    <w:rsid w:val="00A1646F"/>
    <w:rsid w:val="00A16841"/>
    <w:rsid w:val="00A20FDA"/>
    <w:rsid w:val="00A212C7"/>
    <w:rsid w:val="00A21328"/>
    <w:rsid w:val="00A22EBD"/>
    <w:rsid w:val="00A231C2"/>
    <w:rsid w:val="00A2340A"/>
    <w:rsid w:val="00A23531"/>
    <w:rsid w:val="00A2370B"/>
    <w:rsid w:val="00A2433F"/>
    <w:rsid w:val="00A2476E"/>
    <w:rsid w:val="00A24ADE"/>
    <w:rsid w:val="00A24AE2"/>
    <w:rsid w:val="00A25EC6"/>
    <w:rsid w:val="00A263B9"/>
    <w:rsid w:val="00A2692B"/>
    <w:rsid w:val="00A271C1"/>
    <w:rsid w:val="00A274E4"/>
    <w:rsid w:val="00A27D26"/>
    <w:rsid w:val="00A3059B"/>
    <w:rsid w:val="00A316E8"/>
    <w:rsid w:val="00A321EF"/>
    <w:rsid w:val="00A32623"/>
    <w:rsid w:val="00A327B3"/>
    <w:rsid w:val="00A32FCB"/>
    <w:rsid w:val="00A336BD"/>
    <w:rsid w:val="00A3382A"/>
    <w:rsid w:val="00A34870"/>
    <w:rsid w:val="00A3509B"/>
    <w:rsid w:val="00A352F6"/>
    <w:rsid w:val="00A35310"/>
    <w:rsid w:val="00A4072F"/>
    <w:rsid w:val="00A41965"/>
    <w:rsid w:val="00A420C2"/>
    <w:rsid w:val="00A42EDF"/>
    <w:rsid w:val="00A43035"/>
    <w:rsid w:val="00A44A7A"/>
    <w:rsid w:val="00A44C22"/>
    <w:rsid w:val="00A4627E"/>
    <w:rsid w:val="00A471F7"/>
    <w:rsid w:val="00A47354"/>
    <w:rsid w:val="00A473E7"/>
    <w:rsid w:val="00A501BE"/>
    <w:rsid w:val="00A501BF"/>
    <w:rsid w:val="00A5031F"/>
    <w:rsid w:val="00A50BE2"/>
    <w:rsid w:val="00A50BED"/>
    <w:rsid w:val="00A52899"/>
    <w:rsid w:val="00A52AD8"/>
    <w:rsid w:val="00A52AE0"/>
    <w:rsid w:val="00A5373F"/>
    <w:rsid w:val="00A54983"/>
    <w:rsid w:val="00A55115"/>
    <w:rsid w:val="00A55E58"/>
    <w:rsid w:val="00A56059"/>
    <w:rsid w:val="00A566B4"/>
    <w:rsid w:val="00A5766B"/>
    <w:rsid w:val="00A57E22"/>
    <w:rsid w:val="00A609BA"/>
    <w:rsid w:val="00A60BAF"/>
    <w:rsid w:val="00A61003"/>
    <w:rsid w:val="00A62E9E"/>
    <w:rsid w:val="00A63FBB"/>
    <w:rsid w:val="00A6451C"/>
    <w:rsid w:val="00A64CD5"/>
    <w:rsid w:val="00A64E16"/>
    <w:rsid w:val="00A6505F"/>
    <w:rsid w:val="00A65A99"/>
    <w:rsid w:val="00A65D53"/>
    <w:rsid w:val="00A666A3"/>
    <w:rsid w:val="00A67178"/>
    <w:rsid w:val="00A6717C"/>
    <w:rsid w:val="00A672DC"/>
    <w:rsid w:val="00A70835"/>
    <w:rsid w:val="00A7173B"/>
    <w:rsid w:val="00A71B04"/>
    <w:rsid w:val="00A71F19"/>
    <w:rsid w:val="00A720B2"/>
    <w:rsid w:val="00A72772"/>
    <w:rsid w:val="00A72F09"/>
    <w:rsid w:val="00A737C8"/>
    <w:rsid w:val="00A73DB9"/>
    <w:rsid w:val="00A73F73"/>
    <w:rsid w:val="00A74264"/>
    <w:rsid w:val="00A74C22"/>
    <w:rsid w:val="00A7548F"/>
    <w:rsid w:val="00A75AB4"/>
    <w:rsid w:val="00A75D53"/>
    <w:rsid w:val="00A762C2"/>
    <w:rsid w:val="00A766F1"/>
    <w:rsid w:val="00A76792"/>
    <w:rsid w:val="00A76A9F"/>
    <w:rsid w:val="00A775A2"/>
    <w:rsid w:val="00A8006B"/>
    <w:rsid w:val="00A8063A"/>
    <w:rsid w:val="00A8138E"/>
    <w:rsid w:val="00A813C9"/>
    <w:rsid w:val="00A813E9"/>
    <w:rsid w:val="00A82E5A"/>
    <w:rsid w:val="00A85063"/>
    <w:rsid w:val="00A853AD"/>
    <w:rsid w:val="00A85D41"/>
    <w:rsid w:val="00A863CC"/>
    <w:rsid w:val="00A864BC"/>
    <w:rsid w:val="00A865A3"/>
    <w:rsid w:val="00A8673F"/>
    <w:rsid w:val="00A86948"/>
    <w:rsid w:val="00A86F26"/>
    <w:rsid w:val="00A8762B"/>
    <w:rsid w:val="00A87ED2"/>
    <w:rsid w:val="00A903D5"/>
    <w:rsid w:val="00A911C2"/>
    <w:rsid w:val="00A911FE"/>
    <w:rsid w:val="00A91233"/>
    <w:rsid w:val="00A915AE"/>
    <w:rsid w:val="00A923F7"/>
    <w:rsid w:val="00A925E2"/>
    <w:rsid w:val="00A92946"/>
    <w:rsid w:val="00A92A8D"/>
    <w:rsid w:val="00A92FF6"/>
    <w:rsid w:val="00A9309B"/>
    <w:rsid w:val="00A93DB3"/>
    <w:rsid w:val="00A93E4A"/>
    <w:rsid w:val="00A9438B"/>
    <w:rsid w:val="00A94552"/>
    <w:rsid w:val="00A94A1A"/>
    <w:rsid w:val="00A94E6D"/>
    <w:rsid w:val="00A971C7"/>
    <w:rsid w:val="00A97B72"/>
    <w:rsid w:val="00AA0DE0"/>
    <w:rsid w:val="00AA0E89"/>
    <w:rsid w:val="00AA16C2"/>
    <w:rsid w:val="00AA2723"/>
    <w:rsid w:val="00AA44E7"/>
    <w:rsid w:val="00AA53C3"/>
    <w:rsid w:val="00AA58FE"/>
    <w:rsid w:val="00AA5AD0"/>
    <w:rsid w:val="00AA5C5A"/>
    <w:rsid w:val="00AA6700"/>
    <w:rsid w:val="00AA684F"/>
    <w:rsid w:val="00AA69BB"/>
    <w:rsid w:val="00AA6D42"/>
    <w:rsid w:val="00AA76AE"/>
    <w:rsid w:val="00AA776F"/>
    <w:rsid w:val="00AA7CD1"/>
    <w:rsid w:val="00AB07E3"/>
    <w:rsid w:val="00AB1836"/>
    <w:rsid w:val="00AB1B89"/>
    <w:rsid w:val="00AB1C53"/>
    <w:rsid w:val="00AB36B2"/>
    <w:rsid w:val="00AB399C"/>
    <w:rsid w:val="00AB413A"/>
    <w:rsid w:val="00AB454A"/>
    <w:rsid w:val="00AB52BC"/>
    <w:rsid w:val="00AB53F1"/>
    <w:rsid w:val="00AB5583"/>
    <w:rsid w:val="00AB5AD4"/>
    <w:rsid w:val="00AB69B6"/>
    <w:rsid w:val="00AB7873"/>
    <w:rsid w:val="00AB7937"/>
    <w:rsid w:val="00AC0181"/>
    <w:rsid w:val="00AC05ED"/>
    <w:rsid w:val="00AC18EE"/>
    <w:rsid w:val="00AC3AB4"/>
    <w:rsid w:val="00AC3F58"/>
    <w:rsid w:val="00AC418F"/>
    <w:rsid w:val="00AC420C"/>
    <w:rsid w:val="00AC4605"/>
    <w:rsid w:val="00AC506B"/>
    <w:rsid w:val="00AC6105"/>
    <w:rsid w:val="00AC7085"/>
    <w:rsid w:val="00AC7448"/>
    <w:rsid w:val="00AC7543"/>
    <w:rsid w:val="00AD033A"/>
    <w:rsid w:val="00AD036B"/>
    <w:rsid w:val="00AD0780"/>
    <w:rsid w:val="00AD095B"/>
    <w:rsid w:val="00AD0C99"/>
    <w:rsid w:val="00AD1198"/>
    <w:rsid w:val="00AD12C7"/>
    <w:rsid w:val="00AD1374"/>
    <w:rsid w:val="00AD1D7E"/>
    <w:rsid w:val="00AD2276"/>
    <w:rsid w:val="00AD2496"/>
    <w:rsid w:val="00AD274D"/>
    <w:rsid w:val="00AD3284"/>
    <w:rsid w:val="00AD353C"/>
    <w:rsid w:val="00AD36FA"/>
    <w:rsid w:val="00AD3D79"/>
    <w:rsid w:val="00AD519A"/>
    <w:rsid w:val="00AD54DE"/>
    <w:rsid w:val="00AD565A"/>
    <w:rsid w:val="00AD5C03"/>
    <w:rsid w:val="00AD6A97"/>
    <w:rsid w:val="00AD6D4D"/>
    <w:rsid w:val="00AD6E09"/>
    <w:rsid w:val="00AD773B"/>
    <w:rsid w:val="00AE0762"/>
    <w:rsid w:val="00AE215F"/>
    <w:rsid w:val="00AE25C1"/>
    <w:rsid w:val="00AE3DC3"/>
    <w:rsid w:val="00AE432E"/>
    <w:rsid w:val="00AE47D2"/>
    <w:rsid w:val="00AE6DDB"/>
    <w:rsid w:val="00AE7B6E"/>
    <w:rsid w:val="00AE7BBE"/>
    <w:rsid w:val="00AE7D2F"/>
    <w:rsid w:val="00AF001A"/>
    <w:rsid w:val="00AF01D5"/>
    <w:rsid w:val="00AF01ED"/>
    <w:rsid w:val="00AF0431"/>
    <w:rsid w:val="00AF1559"/>
    <w:rsid w:val="00AF2141"/>
    <w:rsid w:val="00AF29FF"/>
    <w:rsid w:val="00AF2D31"/>
    <w:rsid w:val="00AF626E"/>
    <w:rsid w:val="00AF771B"/>
    <w:rsid w:val="00AF781F"/>
    <w:rsid w:val="00AF789C"/>
    <w:rsid w:val="00AF7C76"/>
    <w:rsid w:val="00B00B5C"/>
    <w:rsid w:val="00B00E33"/>
    <w:rsid w:val="00B01379"/>
    <w:rsid w:val="00B01A60"/>
    <w:rsid w:val="00B01C13"/>
    <w:rsid w:val="00B01C3B"/>
    <w:rsid w:val="00B01C41"/>
    <w:rsid w:val="00B01FD4"/>
    <w:rsid w:val="00B031CD"/>
    <w:rsid w:val="00B03636"/>
    <w:rsid w:val="00B03A85"/>
    <w:rsid w:val="00B03F47"/>
    <w:rsid w:val="00B049E6"/>
    <w:rsid w:val="00B04AF3"/>
    <w:rsid w:val="00B04E03"/>
    <w:rsid w:val="00B04F45"/>
    <w:rsid w:val="00B05693"/>
    <w:rsid w:val="00B0734A"/>
    <w:rsid w:val="00B073F6"/>
    <w:rsid w:val="00B07D70"/>
    <w:rsid w:val="00B105F8"/>
    <w:rsid w:val="00B1097E"/>
    <w:rsid w:val="00B11164"/>
    <w:rsid w:val="00B1294E"/>
    <w:rsid w:val="00B12E36"/>
    <w:rsid w:val="00B13097"/>
    <w:rsid w:val="00B1463F"/>
    <w:rsid w:val="00B149DA"/>
    <w:rsid w:val="00B14B41"/>
    <w:rsid w:val="00B14B67"/>
    <w:rsid w:val="00B14E35"/>
    <w:rsid w:val="00B15F5A"/>
    <w:rsid w:val="00B17151"/>
    <w:rsid w:val="00B173EF"/>
    <w:rsid w:val="00B20077"/>
    <w:rsid w:val="00B213D8"/>
    <w:rsid w:val="00B21DFA"/>
    <w:rsid w:val="00B2299E"/>
    <w:rsid w:val="00B23153"/>
    <w:rsid w:val="00B23214"/>
    <w:rsid w:val="00B2396B"/>
    <w:rsid w:val="00B23A70"/>
    <w:rsid w:val="00B23E86"/>
    <w:rsid w:val="00B24230"/>
    <w:rsid w:val="00B2427D"/>
    <w:rsid w:val="00B248A1"/>
    <w:rsid w:val="00B24B2D"/>
    <w:rsid w:val="00B260E5"/>
    <w:rsid w:val="00B26206"/>
    <w:rsid w:val="00B27438"/>
    <w:rsid w:val="00B277CD"/>
    <w:rsid w:val="00B27D1B"/>
    <w:rsid w:val="00B30DDB"/>
    <w:rsid w:val="00B317CF"/>
    <w:rsid w:val="00B320A1"/>
    <w:rsid w:val="00B32591"/>
    <w:rsid w:val="00B333A0"/>
    <w:rsid w:val="00B337D7"/>
    <w:rsid w:val="00B33BDC"/>
    <w:rsid w:val="00B33C42"/>
    <w:rsid w:val="00B33F4E"/>
    <w:rsid w:val="00B34723"/>
    <w:rsid w:val="00B35526"/>
    <w:rsid w:val="00B35A00"/>
    <w:rsid w:val="00B35E72"/>
    <w:rsid w:val="00B363EF"/>
    <w:rsid w:val="00B36AA6"/>
    <w:rsid w:val="00B37709"/>
    <w:rsid w:val="00B407F4"/>
    <w:rsid w:val="00B4086C"/>
    <w:rsid w:val="00B40ED0"/>
    <w:rsid w:val="00B413FF"/>
    <w:rsid w:val="00B41CBA"/>
    <w:rsid w:val="00B42493"/>
    <w:rsid w:val="00B42B6F"/>
    <w:rsid w:val="00B42DB7"/>
    <w:rsid w:val="00B4352C"/>
    <w:rsid w:val="00B43887"/>
    <w:rsid w:val="00B44889"/>
    <w:rsid w:val="00B449D2"/>
    <w:rsid w:val="00B44C33"/>
    <w:rsid w:val="00B45886"/>
    <w:rsid w:val="00B46197"/>
    <w:rsid w:val="00B4624E"/>
    <w:rsid w:val="00B4646F"/>
    <w:rsid w:val="00B467E8"/>
    <w:rsid w:val="00B46CDD"/>
    <w:rsid w:val="00B47F1F"/>
    <w:rsid w:val="00B50385"/>
    <w:rsid w:val="00B50FEA"/>
    <w:rsid w:val="00B51F45"/>
    <w:rsid w:val="00B52546"/>
    <w:rsid w:val="00B52926"/>
    <w:rsid w:val="00B545E6"/>
    <w:rsid w:val="00B55178"/>
    <w:rsid w:val="00B553CD"/>
    <w:rsid w:val="00B559F7"/>
    <w:rsid w:val="00B55BDC"/>
    <w:rsid w:val="00B56926"/>
    <w:rsid w:val="00B56AA7"/>
    <w:rsid w:val="00B56E63"/>
    <w:rsid w:val="00B5720C"/>
    <w:rsid w:val="00B57445"/>
    <w:rsid w:val="00B60393"/>
    <w:rsid w:val="00B6087A"/>
    <w:rsid w:val="00B61600"/>
    <w:rsid w:val="00B61839"/>
    <w:rsid w:val="00B61DFD"/>
    <w:rsid w:val="00B62570"/>
    <w:rsid w:val="00B627C7"/>
    <w:rsid w:val="00B62845"/>
    <w:rsid w:val="00B62BC7"/>
    <w:rsid w:val="00B6435D"/>
    <w:rsid w:val="00B64AFA"/>
    <w:rsid w:val="00B64BEC"/>
    <w:rsid w:val="00B64F09"/>
    <w:rsid w:val="00B6592A"/>
    <w:rsid w:val="00B65C99"/>
    <w:rsid w:val="00B66336"/>
    <w:rsid w:val="00B67733"/>
    <w:rsid w:val="00B70073"/>
    <w:rsid w:val="00B70422"/>
    <w:rsid w:val="00B70AEF"/>
    <w:rsid w:val="00B711F7"/>
    <w:rsid w:val="00B7245D"/>
    <w:rsid w:val="00B727A9"/>
    <w:rsid w:val="00B7303B"/>
    <w:rsid w:val="00B731E3"/>
    <w:rsid w:val="00B73CFF"/>
    <w:rsid w:val="00B74117"/>
    <w:rsid w:val="00B743EE"/>
    <w:rsid w:val="00B7444C"/>
    <w:rsid w:val="00B74FB1"/>
    <w:rsid w:val="00B75213"/>
    <w:rsid w:val="00B76E45"/>
    <w:rsid w:val="00B778D4"/>
    <w:rsid w:val="00B77B55"/>
    <w:rsid w:val="00B80C15"/>
    <w:rsid w:val="00B822AE"/>
    <w:rsid w:val="00B82478"/>
    <w:rsid w:val="00B82C02"/>
    <w:rsid w:val="00B82D95"/>
    <w:rsid w:val="00B82E92"/>
    <w:rsid w:val="00B8308E"/>
    <w:rsid w:val="00B83C38"/>
    <w:rsid w:val="00B85EC3"/>
    <w:rsid w:val="00B86589"/>
    <w:rsid w:val="00B87136"/>
    <w:rsid w:val="00B87A69"/>
    <w:rsid w:val="00B87FCF"/>
    <w:rsid w:val="00B9058E"/>
    <w:rsid w:val="00B918DE"/>
    <w:rsid w:val="00B91ADF"/>
    <w:rsid w:val="00B929A4"/>
    <w:rsid w:val="00B929D3"/>
    <w:rsid w:val="00B92FC2"/>
    <w:rsid w:val="00B9397A"/>
    <w:rsid w:val="00B939D4"/>
    <w:rsid w:val="00B93A90"/>
    <w:rsid w:val="00B93ADE"/>
    <w:rsid w:val="00B93C04"/>
    <w:rsid w:val="00B93F16"/>
    <w:rsid w:val="00B943A7"/>
    <w:rsid w:val="00B9455F"/>
    <w:rsid w:val="00B95674"/>
    <w:rsid w:val="00B958AF"/>
    <w:rsid w:val="00B9621D"/>
    <w:rsid w:val="00B96286"/>
    <w:rsid w:val="00B96969"/>
    <w:rsid w:val="00B97690"/>
    <w:rsid w:val="00B97936"/>
    <w:rsid w:val="00BA0717"/>
    <w:rsid w:val="00BA0846"/>
    <w:rsid w:val="00BA0903"/>
    <w:rsid w:val="00BA19CD"/>
    <w:rsid w:val="00BA1B19"/>
    <w:rsid w:val="00BA1BA8"/>
    <w:rsid w:val="00BA25CE"/>
    <w:rsid w:val="00BA2E91"/>
    <w:rsid w:val="00BA362F"/>
    <w:rsid w:val="00BA4196"/>
    <w:rsid w:val="00BA523C"/>
    <w:rsid w:val="00BA58AF"/>
    <w:rsid w:val="00BA5FE0"/>
    <w:rsid w:val="00BA65F8"/>
    <w:rsid w:val="00BA6777"/>
    <w:rsid w:val="00BA6DCC"/>
    <w:rsid w:val="00BA6E2D"/>
    <w:rsid w:val="00BB17BA"/>
    <w:rsid w:val="00BB1B4C"/>
    <w:rsid w:val="00BB1B54"/>
    <w:rsid w:val="00BB1E91"/>
    <w:rsid w:val="00BB24FE"/>
    <w:rsid w:val="00BB250C"/>
    <w:rsid w:val="00BB2635"/>
    <w:rsid w:val="00BB4E47"/>
    <w:rsid w:val="00BB4EBD"/>
    <w:rsid w:val="00BB5231"/>
    <w:rsid w:val="00BB53F5"/>
    <w:rsid w:val="00BB5632"/>
    <w:rsid w:val="00BB5676"/>
    <w:rsid w:val="00BB5EAC"/>
    <w:rsid w:val="00BB6077"/>
    <w:rsid w:val="00BB6BA1"/>
    <w:rsid w:val="00BB791A"/>
    <w:rsid w:val="00BB7C64"/>
    <w:rsid w:val="00BC066D"/>
    <w:rsid w:val="00BC0CB7"/>
    <w:rsid w:val="00BC297E"/>
    <w:rsid w:val="00BC2C64"/>
    <w:rsid w:val="00BC330A"/>
    <w:rsid w:val="00BC3319"/>
    <w:rsid w:val="00BC3512"/>
    <w:rsid w:val="00BC3552"/>
    <w:rsid w:val="00BC3A0D"/>
    <w:rsid w:val="00BC4A84"/>
    <w:rsid w:val="00BC522B"/>
    <w:rsid w:val="00BC5EE5"/>
    <w:rsid w:val="00BC6308"/>
    <w:rsid w:val="00BC701E"/>
    <w:rsid w:val="00BC7296"/>
    <w:rsid w:val="00BC778E"/>
    <w:rsid w:val="00BC7872"/>
    <w:rsid w:val="00BC7B47"/>
    <w:rsid w:val="00BD06FB"/>
    <w:rsid w:val="00BD0736"/>
    <w:rsid w:val="00BD0831"/>
    <w:rsid w:val="00BD0C37"/>
    <w:rsid w:val="00BD1040"/>
    <w:rsid w:val="00BD1362"/>
    <w:rsid w:val="00BD3133"/>
    <w:rsid w:val="00BD3243"/>
    <w:rsid w:val="00BD35DA"/>
    <w:rsid w:val="00BD46C3"/>
    <w:rsid w:val="00BD4AEA"/>
    <w:rsid w:val="00BD5E5D"/>
    <w:rsid w:val="00BD6A75"/>
    <w:rsid w:val="00BD6E47"/>
    <w:rsid w:val="00BD70DA"/>
    <w:rsid w:val="00BD7517"/>
    <w:rsid w:val="00BD78B5"/>
    <w:rsid w:val="00BD7D93"/>
    <w:rsid w:val="00BD7E0C"/>
    <w:rsid w:val="00BE06E9"/>
    <w:rsid w:val="00BE0820"/>
    <w:rsid w:val="00BE0FAA"/>
    <w:rsid w:val="00BE1390"/>
    <w:rsid w:val="00BE1854"/>
    <w:rsid w:val="00BE231E"/>
    <w:rsid w:val="00BE2737"/>
    <w:rsid w:val="00BE38BD"/>
    <w:rsid w:val="00BE3934"/>
    <w:rsid w:val="00BE3BF5"/>
    <w:rsid w:val="00BE4770"/>
    <w:rsid w:val="00BE4959"/>
    <w:rsid w:val="00BE53C7"/>
    <w:rsid w:val="00BE5F56"/>
    <w:rsid w:val="00BE651C"/>
    <w:rsid w:val="00BE6925"/>
    <w:rsid w:val="00BE6CEF"/>
    <w:rsid w:val="00BE79B9"/>
    <w:rsid w:val="00BF031D"/>
    <w:rsid w:val="00BF05DA"/>
    <w:rsid w:val="00BF1927"/>
    <w:rsid w:val="00BF2460"/>
    <w:rsid w:val="00BF2FAC"/>
    <w:rsid w:val="00BF3FDF"/>
    <w:rsid w:val="00BF4824"/>
    <w:rsid w:val="00BF4A15"/>
    <w:rsid w:val="00BF5587"/>
    <w:rsid w:val="00BF5654"/>
    <w:rsid w:val="00BF5799"/>
    <w:rsid w:val="00BF5809"/>
    <w:rsid w:val="00BF5C8B"/>
    <w:rsid w:val="00BF6098"/>
    <w:rsid w:val="00BF6469"/>
    <w:rsid w:val="00BF6B70"/>
    <w:rsid w:val="00BF7DE6"/>
    <w:rsid w:val="00C00459"/>
    <w:rsid w:val="00C0101F"/>
    <w:rsid w:val="00C0121C"/>
    <w:rsid w:val="00C014F0"/>
    <w:rsid w:val="00C0170B"/>
    <w:rsid w:val="00C049AF"/>
    <w:rsid w:val="00C04A8E"/>
    <w:rsid w:val="00C04B9C"/>
    <w:rsid w:val="00C0595A"/>
    <w:rsid w:val="00C05B10"/>
    <w:rsid w:val="00C05F71"/>
    <w:rsid w:val="00C072B7"/>
    <w:rsid w:val="00C10F0C"/>
    <w:rsid w:val="00C1102D"/>
    <w:rsid w:val="00C139DA"/>
    <w:rsid w:val="00C13A4C"/>
    <w:rsid w:val="00C1432C"/>
    <w:rsid w:val="00C14AED"/>
    <w:rsid w:val="00C15101"/>
    <w:rsid w:val="00C15E34"/>
    <w:rsid w:val="00C16216"/>
    <w:rsid w:val="00C165E6"/>
    <w:rsid w:val="00C168AF"/>
    <w:rsid w:val="00C1710B"/>
    <w:rsid w:val="00C208F6"/>
    <w:rsid w:val="00C21A31"/>
    <w:rsid w:val="00C21D72"/>
    <w:rsid w:val="00C22706"/>
    <w:rsid w:val="00C235B9"/>
    <w:rsid w:val="00C236B0"/>
    <w:rsid w:val="00C2387C"/>
    <w:rsid w:val="00C23A65"/>
    <w:rsid w:val="00C259D7"/>
    <w:rsid w:val="00C26AF3"/>
    <w:rsid w:val="00C274CE"/>
    <w:rsid w:val="00C27970"/>
    <w:rsid w:val="00C300DE"/>
    <w:rsid w:val="00C30431"/>
    <w:rsid w:val="00C30B8A"/>
    <w:rsid w:val="00C31D5D"/>
    <w:rsid w:val="00C31E19"/>
    <w:rsid w:val="00C321F3"/>
    <w:rsid w:val="00C33FF5"/>
    <w:rsid w:val="00C375FA"/>
    <w:rsid w:val="00C4010F"/>
    <w:rsid w:val="00C40436"/>
    <w:rsid w:val="00C40ED7"/>
    <w:rsid w:val="00C413B8"/>
    <w:rsid w:val="00C41C38"/>
    <w:rsid w:val="00C41E66"/>
    <w:rsid w:val="00C420DA"/>
    <w:rsid w:val="00C42498"/>
    <w:rsid w:val="00C42825"/>
    <w:rsid w:val="00C42BE8"/>
    <w:rsid w:val="00C42C8E"/>
    <w:rsid w:val="00C42E98"/>
    <w:rsid w:val="00C43E4F"/>
    <w:rsid w:val="00C44861"/>
    <w:rsid w:val="00C44C66"/>
    <w:rsid w:val="00C44E37"/>
    <w:rsid w:val="00C451C6"/>
    <w:rsid w:val="00C451F6"/>
    <w:rsid w:val="00C45349"/>
    <w:rsid w:val="00C45F6E"/>
    <w:rsid w:val="00C46083"/>
    <w:rsid w:val="00C46107"/>
    <w:rsid w:val="00C47217"/>
    <w:rsid w:val="00C47A12"/>
    <w:rsid w:val="00C5047C"/>
    <w:rsid w:val="00C5063D"/>
    <w:rsid w:val="00C5172B"/>
    <w:rsid w:val="00C51B42"/>
    <w:rsid w:val="00C51C2E"/>
    <w:rsid w:val="00C52179"/>
    <w:rsid w:val="00C53152"/>
    <w:rsid w:val="00C533B6"/>
    <w:rsid w:val="00C539D8"/>
    <w:rsid w:val="00C540D8"/>
    <w:rsid w:val="00C543AD"/>
    <w:rsid w:val="00C544CA"/>
    <w:rsid w:val="00C550C1"/>
    <w:rsid w:val="00C551EF"/>
    <w:rsid w:val="00C569C6"/>
    <w:rsid w:val="00C578AF"/>
    <w:rsid w:val="00C619C6"/>
    <w:rsid w:val="00C61B94"/>
    <w:rsid w:val="00C6219E"/>
    <w:rsid w:val="00C62FA8"/>
    <w:rsid w:val="00C632AD"/>
    <w:rsid w:val="00C63E14"/>
    <w:rsid w:val="00C6407B"/>
    <w:rsid w:val="00C643FB"/>
    <w:rsid w:val="00C64ECF"/>
    <w:rsid w:val="00C6544C"/>
    <w:rsid w:val="00C657DF"/>
    <w:rsid w:val="00C65948"/>
    <w:rsid w:val="00C65B36"/>
    <w:rsid w:val="00C6661D"/>
    <w:rsid w:val="00C66880"/>
    <w:rsid w:val="00C66AB7"/>
    <w:rsid w:val="00C6712F"/>
    <w:rsid w:val="00C678E9"/>
    <w:rsid w:val="00C71D1B"/>
    <w:rsid w:val="00C724F9"/>
    <w:rsid w:val="00C7258E"/>
    <w:rsid w:val="00C735CA"/>
    <w:rsid w:val="00C736AB"/>
    <w:rsid w:val="00C73762"/>
    <w:rsid w:val="00C74802"/>
    <w:rsid w:val="00C7507C"/>
    <w:rsid w:val="00C757A3"/>
    <w:rsid w:val="00C761DC"/>
    <w:rsid w:val="00C7641A"/>
    <w:rsid w:val="00C7659B"/>
    <w:rsid w:val="00C7662F"/>
    <w:rsid w:val="00C77722"/>
    <w:rsid w:val="00C77C75"/>
    <w:rsid w:val="00C80252"/>
    <w:rsid w:val="00C809A0"/>
    <w:rsid w:val="00C80A7C"/>
    <w:rsid w:val="00C80A93"/>
    <w:rsid w:val="00C80E51"/>
    <w:rsid w:val="00C80EF3"/>
    <w:rsid w:val="00C8127F"/>
    <w:rsid w:val="00C813C8"/>
    <w:rsid w:val="00C8196A"/>
    <w:rsid w:val="00C8284E"/>
    <w:rsid w:val="00C82AA8"/>
    <w:rsid w:val="00C837A4"/>
    <w:rsid w:val="00C83C03"/>
    <w:rsid w:val="00C844BE"/>
    <w:rsid w:val="00C848FA"/>
    <w:rsid w:val="00C85412"/>
    <w:rsid w:val="00C86156"/>
    <w:rsid w:val="00C8650E"/>
    <w:rsid w:val="00C878B5"/>
    <w:rsid w:val="00C878F5"/>
    <w:rsid w:val="00C910A5"/>
    <w:rsid w:val="00C91142"/>
    <w:rsid w:val="00C91494"/>
    <w:rsid w:val="00C91F82"/>
    <w:rsid w:val="00C92C84"/>
    <w:rsid w:val="00C9307F"/>
    <w:rsid w:val="00C945FE"/>
    <w:rsid w:val="00C946D1"/>
    <w:rsid w:val="00C94D03"/>
    <w:rsid w:val="00C95416"/>
    <w:rsid w:val="00C95C98"/>
    <w:rsid w:val="00C95DFC"/>
    <w:rsid w:val="00C97074"/>
    <w:rsid w:val="00C973BD"/>
    <w:rsid w:val="00C97420"/>
    <w:rsid w:val="00C97463"/>
    <w:rsid w:val="00C97AD9"/>
    <w:rsid w:val="00C97FB9"/>
    <w:rsid w:val="00CA05A8"/>
    <w:rsid w:val="00CA0E2D"/>
    <w:rsid w:val="00CA18E4"/>
    <w:rsid w:val="00CA3313"/>
    <w:rsid w:val="00CA36FB"/>
    <w:rsid w:val="00CA40E4"/>
    <w:rsid w:val="00CA45BE"/>
    <w:rsid w:val="00CA46AF"/>
    <w:rsid w:val="00CA4911"/>
    <w:rsid w:val="00CA5240"/>
    <w:rsid w:val="00CA53C2"/>
    <w:rsid w:val="00CA6023"/>
    <w:rsid w:val="00CA603B"/>
    <w:rsid w:val="00CA6342"/>
    <w:rsid w:val="00CA63A4"/>
    <w:rsid w:val="00CA69DC"/>
    <w:rsid w:val="00CA6F97"/>
    <w:rsid w:val="00CA79DD"/>
    <w:rsid w:val="00CA7AB7"/>
    <w:rsid w:val="00CB01A5"/>
    <w:rsid w:val="00CB033A"/>
    <w:rsid w:val="00CB0A7B"/>
    <w:rsid w:val="00CB1AD5"/>
    <w:rsid w:val="00CB22A1"/>
    <w:rsid w:val="00CB2686"/>
    <w:rsid w:val="00CB3357"/>
    <w:rsid w:val="00CB3A05"/>
    <w:rsid w:val="00CB54C7"/>
    <w:rsid w:val="00CB5BF6"/>
    <w:rsid w:val="00CB5C7F"/>
    <w:rsid w:val="00CB5F45"/>
    <w:rsid w:val="00CB68EA"/>
    <w:rsid w:val="00CB70E9"/>
    <w:rsid w:val="00CB74C0"/>
    <w:rsid w:val="00CB7A41"/>
    <w:rsid w:val="00CC00EB"/>
    <w:rsid w:val="00CC0C46"/>
    <w:rsid w:val="00CC196D"/>
    <w:rsid w:val="00CC2099"/>
    <w:rsid w:val="00CC20EF"/>
    <w:rsid w:val="00CC216E"/>
    <w:rsid w:val="00CC2222"/>
    <w:rsid w:val="00CC3235"/>
    <w:rsid w:val="00CC3595"/>
    <w:rsid w:val="00CC3FFE"/>
    <w:rsid w:val="00CC40A8"/>
    <w:rsid w:val="00CC492A"/>
    <w:rsid w:val="00CC4C11"/>
    <w:rsid w:val="00CC5102"/>
    <w:rsid w:val="00CC53FE"/>
    <w:rsid w:val="00CC57AE"/>
    <w:rsid w:val="00CC597D"/>
    <w:rsid w:val="00CC5CE8"/>
    <w:rsid w:val="00CC6D19"/>
    <w:rsid w:val="00CC7505"/>
    <w:rsid w:val="00CC7548"/>
    <w:rsid w:val="00CC7993"/>
    <w:rsid w:val="00CD24BC"/>
    <w:rsid w:val="00CD2DF1"/>
    <w:rsid w:val="00CD3265"/>
    <w:rsid w:val="00CD333C"/>
    <w:rsid w:val="00CD3D96"/>
    <w:rsid w:val="00CD465A"/>
    <w:rsid w:val="00CD4803"/>
    <w:rsid w:val="00CD53B2"/>
    <w:rsid w:val="00CD59CA"/>
    <w:rsid w:val="00CD5F60"/>
    <w:rsid w:val="00CD606F"/>
    <w:rsid w:val="00CD61DE"/>
    <w:rsid w:val="00CE0473"/>
    <w:rsid w:val="00CE08A2"/>
    <w:rsid w:val="00CE1447"/>
    <w:rsid w:val="00CE1DEA"/>
    <w:rsid w:val="00CE24B2"/>
    <w:rsid w:val="00CE2604"/>
    <w:rsid w:val="00CE27E7"/>
    <w:rsid w:val="00CE3017"/>
    <w:rsid w:val="00CE3735"/>
    <w:rsid w:val="00CE38AD"/>
    <w:rsid w:val="00CE3E56"/>
    <w:rsid w:val="00CE4C8B"/>
    <w:rsid w:val="00CE535C"/>
    <w:rsid w:val="00CE5F12"/>
    <w:rsid w:val="00CE6195"/>
    <w:rsid w:val="00CE6204"/>
    <w:rsid w:val="00CE71E3"/>
    <w:rsid w:val="00CF0385"/>
    <w:rsid w:val="00CF0557"/>
    <w:rsid w:val="00CF06C0"/>
    <w:rsid w:val="00CF253A"/>
    <w:rsid w:val="00CF255C"/>
    <w:rsid w:val="00CF27D5"/>
    <w:rsid w:val="00CF28FD"/>
    <w:rsid w:val="00CF2BAD"/>
    <w:rsid w:val="00CF3C6D"/>
    <w:rsid w:val="00CF428F"/>
    <w:rsid w:val="00CF4487"/>
    <w:rsid w:val="00CF487B"/>
    <w:rsid w:val="00CF4C47"/>
    <w:rsid w:val="00CF4E52"/>
    <w:rsid w:val="00CF609A"/>
    <w:rsid w:val="00CF763D"/>
    <w:rsid w:val="00CF7D94"/>
    <w:rsid w:val="00D01252"/>
    <w:rsid w:val="00D02382"/>
    <w:rsid w:val="00D0260F"/>
    <w:rsid w:val="00D026C6"/>
    <w:rsid w:val="00D028EF"/>
    <w:rsid w:val="00D0357B"/>
    <w:rsid w:val="00D03A5F"/>
    <w:rsid w:val="00D03C99"/>
    <w:rsid w:val="00D03DEB"/>
    <w:rsid w:val="00D048C7"/>
    <w:rsid w:val="00D05393"/>
    <w:rsid w:val="00D05C17"/>
    <w:rsid w:val="00D06BEB"/>
    <w:rsid w:val="00D06D4B"/>
    <w:rsid w:val="00D0727F"/>
    <w:rsid w:val="00D076F8"/>
    <w:rsid w:val="00D078D0"/>
    <w:rsid w:val="00D07E15"/>
    <w:rsid w:val="00D10B7E"/>
    <w:rsid w:val="00D1206A"/>
    <w:rsid w:val="00D12A3C"/>
    <w:rsid w:val="00D12AAF"/>
    <w:rsid w:val="00D1352C"/>
    <w:rsid w:val="00D135BA"/>
    <w:rsid w:val="00D13D3D"/>
    <w:rsid w:val="00D13F96"/>
    <w:rsid w:val="00D14050"/>
    <w:rsid w:val="00D141F3"/>
    <w:rsid w:val="00D14273"/>
    <w:rsid w:val="00D160AA"/>
    <w:rsid w:val="00D1645C"/>
    <w:rsid w:val="00D16E30"/>
    <w:rsid w:val="00D16E36"/>
    <w:rsid w:val="00D16EE8"/>
    <w:rsid w:val="00D17316"/>
    <w:rsid w:val="00D1792C"/>
    <w:rsid w:val="00D17DA3"/>
    <w:rsid w:val="00D17F9D"/>
    <w:rsid w:val="00D20082"/>
    <w:rsid w:val="00D202A6"/>
    <w:rsid w:val="00D20E25"/>
    <w:rsid w:val="00D2189F"/>
    <w:rsid w:val="00D218F5"/>
    <w:rsid w:val="00D2199E"/>
    <w:rsid w:val="00D22D7B"/>
    <w:rsid w:val="00D2303B"/>
    <w:rsid w:val="00D235C2"/>
    <w:rsid w:val="00D236DF"/>
    <w:rsid w:val="00D24EE0"/>
    <w:rsid w:val="00D2501C"/>
    <w:rsid w:val="00D25780"/>
    <w:rsid w:val="00D259B5"/>
    <w:rsid w:val="00D25DE9"/>
    <w:rsid w:val="00D25EC1"/>
    <w:rsid w:val="00D26130"/>
    <w:rsid w:val="00D263AD"/>
    <w:rsid w:val="00D26B48"/>
    <w:rsid w:val="00D2711A"/>
    <w:rsid w:val="00D274AB"/>
    <w:rsid w:val="00D27590"/>
    <w:rsid w:val="00D27CB1"/>
    <w:rsid w:val="00D311C7"/>
    <w:rsid w:val="00D32CE2"/>
    <w:rsid w:val="00D349EE"/>
    <w:rsid w:val="00D34BCB"/>
    <w:rsid w:val="00D354B1"/>
    <w:rsid w:val="00D35C1D"/>
    <w:rsid w:val="00D40149"/>
    <w:rsid w:val="00D40722"/>
    <w:rsid w:val="00D407C1"/>
    <w:rsid w:val="00D4088B"/>
    <w:rsid w:val="00D41111"/>
    <w:rsid w:val="00D4176C"/>
    <w:rsid w:val="00D41F06"/>
    <w:rsid w:val="00D42362"/>
    <w:rsid w:val="00D426E4"/>
    <w:rsid w:val="00D4326A"/>
    <w:rsid w:val="00D439FE"/>
    <w:rsid w:val="00D441DA"/>
    <w:rsid w:val="00D443E7"/>
    <w:rsid w:val="00D4457B"/>
    <w:rsid w:val="00D44846"/>
    <w:rsid w:val="00D44B83"/>
    <w:rsid w:val="00D44CB9"/>
    <w:rsid w:val="00D451A9"/>
    <w:rsid w:val="00D4531A"/>
    <w:rsid w:val="00D45747"/>
    <w:rsid w:val="00D4776E"/>
    <w:rsid w:val="00D47C1D"/>
    <w:rsid w:val="00D47F1B"/>
    <w:rsid w:val="00D501C7"/>
    <w:rsid w:val="00D50296"/>
    <w:rsid w:val="00D51074"/>
    <w:rsid w:val="00D510A7"/>
    <w:rsid w:val="00D51BF3"/>
    <w:rsid w:val="00D51E73"/>
    <w:rsid w:val="00D52083"/>
    <w:rsid w:val="00D53868"/>
    <w:rsid w:val="00D553E0"/>
    <w:rsid w:val="00D55DE1"/>
    <w:rsid w:val="00D55E57"/>
    <w:rsid w:val="00D567FA"/>
    <w:rsid w:val="00D60012"/>
    <w:rsid w:val="00D6017E"/>
    <w:rsid w:val="00D6051D"/>
    <w:rsid w:val="00D607E9"/>
    <w:rsid w:val="00D617B1"/>
    <w:rsid w:val="00D61E70"/>
    <w:rsid w:val="00D62227"/>
    <w:rsid w:val="00D62676"/>
    <w:rsid w:val="00D63018"/>
    <w:rsid w:val="00D630E7"/>
    <w:rsid w:val="00D6440F"/>
    <w:rsid w:val="00D644DB"/>
    <w:rsid w:val="00D64D84"/>
    <w:rsid w:val="00D661BB"/>
    <w:rsid w:val="00D6637D"/>
    <w:rsid w:val="00D66F30"/>
    <w:rsid w:val="00D675D6"/>
    <w:rsid w:val="00D6762E"/>
    <w:rsid w:val="00D67715"/>
    <w:rsid w:val="00D67C2D"/>
    <w:rsid w:val="00D7088C"/>
    <w:rsid w:val="00D70B46"/>
    <w:rsid w:val="00D71B20"/>
    <w:rsid w:val="00D730FB"/>
    <w:rsid w:val="00D73BE5"/>
    <w:rsid w:val="00D74C8E"/>
    <w:rsid w:val="00D74CDF"/>
    <w:rsid w:val="00D750C3"/>
    <w:rsid w:val="00D7592B"/>
    <w:rsid w:val="00D75F3F"/>
    <w:rsid w:val="00D76FCD"/>
    <w:rsid w:val="00D77133"/>
    <w:rsid w:val="00D7768F"/>
    <w:rsid w:val="00D77DEB"/>
    <w:rsid w:val="00D77E6C"/>
    <w:rsid w:val="00D80962"/>
    <w:rsid w:val="00D809F5"/>
    <w:rsid w:val="00D81323"/>
    <w:rsid w:val="00D825A9"/>
    <w:rsid w:val="00D82C23"/>
    <w:rsid w:val="00D8356E"/>
    <w:rsid w:val="00D83BF9"/>
    <w:rsid w:val="00D83E40"/>
    <w:rsid w:val="00D844F4"/>
    <w:rsid w:val="00D849A2"/>
    <w:rsid w:val="00D8657C"/>
    <w:rsid w:val="00D86D62"/>
    <w:rsid w:val="00D903ED"/>
    <w:rsid w:val="00D90AAE"/>
    <w:rsid w:val="00D915B4"/>
    <w:rsid w:val="00D916F2"/>
    <w:rsid w:val="00D91736"/>
    <w:rsid w:val="00D91A49"/>
    <w:rsid w:val="00D921E1"/>
    <w:rsid w:val="00D93517"/>
    <w:rsid w:val="00D946B0"/>
    <w:rsid w:val="00D95A51"/>
    <w:rsid w:val="00D95B04"/>
    <w:rsid w:val="00D96349"/>
    <w:rsid w:val="00D967E2"/>
    <w:rsid w:val="00D9716E"/>
    <w:rsid w:val="00D974C6"/>
    <w:rsid w:val="00DA06B2"/>
    <w:rsid w:val="00DA1370"/>
    <w:rsid w:val="00DA1C14"/>
    <w:rsid w:val="00DA2C6B"/>
    <w:rsid w:val="00DA31EB"/>
    <w:rsid w:val="00DA4A53"/>
    <w:rsid w:val="00DA4B64"/>
    <w:rsid w:val="00DA4F38"/>
    <w:rsid w:val="00DA521B"/>
    <w:rsid w:val="00DA55D3"/>
    <w:rsid w:val="00DA5EA3"/>
    <w:rsid w:val="00DA6016"/>
    <w:rsid w:val="00DA6A9F"/>
    <w:rsid w:val="00DA6FCC"/>
    <w:rsid w:val="00DA7BBB"/>
    <w:rsid w:val="00DA7C00"/>
    <w:rsid w:val="00DA7E59"/>
    <w:rsid w:val="00DA7EBD"/>
    <w:rsid w:val="00DB02C4"/>
    <w:rsid w:val="00DB0E7D"/>
    <w:rsid w:val="00DB17B3"/>
    <w:rsid w:val="00DB2E05"/>
    <w:rsid w:val="00DB32AA"/>
    <w:rsid w:val="00DB46F9"/>
    <w:rsid w:val="00DB4CEE"/>
    <w:rsid w:val="00DB5434"/>
    <w:rsid w:val="00DB5E3E"/>
    <w:rsid w:val="00DB64D1"/>
    <w:rsid w:val="00DB6858"/>
    <w:rsid w:val="00DC006A"/>
    <w:rsid w:val="00DC0B75"/>
    <w:rsid w:val="00DC1018"/>
    <w:rsid w:val="00DC1B75"/>
    <w:rsid w:val="00DC2696"/>
    <w:rsid w:val="00DC2770"/>
    <w:rsid w:val="00DC29F5"/>
    <w:rsid w:val="00DC3784"/>
    <w:rsid w:val="00DC40DD"/>
    <w:rsid w:val="00DC48D4"/>
    <w:rsid w:val="00DC5BCB"/>
    <w:rsid w:val="00DC64BD"/>
    <w:rsid w:val="00DC65E2"/>
    <w:rsid w:val="00DC6717"/>
    <w:rsid w:val="00DD19A8"/>
    <w:rsid w:val="00DD1AC1"/>
    <w:rsid w:val="00DD257C"/>
    <w:rsid w:val="00DD261A"/>
    <w:rsid w:val="00DD2B9A"/>
    <w:rsid w:val="00DD2DA2"/>
    <w:rsid w:val="00DD2EA7"/>
    <w:rsid w:val="00DD2EAC"/>
    <w:rsid w:val="00DD3D70"/>
    <w:rsid w:val="00DD482A"/>
    <w:rsid w:val="00DD53DA"/>
    <w:rsid w:val="00DD5B45"/>
    <w:rsid w:val="00DD6092"/>
    <w:rsid w:val="00DD60FB"/>
    <w:rsid w:val="00DD68BA"/>
    <w:rsid w:val="00DD6A37"/>
    <w:rsid w:val="00DD75DA"/>
    <w:rsid w:val="00DD76D7"/>
    <w:rsid w:val="00DD7B38"/>
    <w:rsid w:val="00DE074B"/>
    <w:rsid w:val="00DE0E2D"/>
    <w:rsid w:val="00DE11EE"/>
    <w:rsid w:val="00DE1C5E"/>
    <w:rsid w:val="00DE286F"/>
    <w:rsid w:val="00DE294C"/>
    <w:rsid w:val="00DE2F49"/>
    <w:rsid w:val="00DE36A2"/>
    <w:rsid w:val="00DE3C6F"/>
    <w:rsid w:val="00DE5385"/>
    <w:rsid w:val="00DE5B8A"/>
    <w:rsid w:val="00DE7F4B"/>
    <w:rsid w:val="00DF055B"/>
    <w:rsid w:val="00DF05A8"/>
    <w:rsid w:val="00DF0B18"/>
    <w:rsid w:val="00DF110F"/>
    <w:rsid w:val="00DF1E22"/>
    <w:rsid w:val="00DF2827"/>
    <w:rsid w:val="00DF2B79"/>
    <w:rsid w:val="00DF323C"/>
    <w:rsid w:val="00DF3942"/>
    <w:rsid w:val="00DF42B0"/>
    <w:rsid w:val="00DF4538"/>
    <w:rsid w:val="00DF499F"/>
    <w:rsid w:val="00DF4A67"/>
    <w:rsid w:val="00DF5938"/>
    <w:rsid w:val="00DF6518"/>
    <w:rsid w:val="00DF6BB1"/>
    <w:rsid w:val="00DF6D86"/>
    <w:rsid w:val="00DF6E24"/>
    <w:rsid w:val="00DF6F16"/>
    <w:rsid w:val="00DF77F8"/>
    <w:rsid w:val="00DF7A25"/>
    <w:rsid w:val="00DF7FFA"/>
    <w:rsid w:val="00E00138"/>
    <w:rsid w:val="00E0029E"/>
    <w:rsid w:val="00E00ADC"/>
    <w:rsid w:val="00E02A1D"/>
    <w:rsid w:val="00E02E8A"/>
    <w:rsid w:val="00E03131"/>
    <w:rsid w:val="00E0361E"/>
    <w:rsid w:val="00E03D62"/>
    <w:rsid w:val="00E04204"/>
    <w:rsid w:val="00E0514C"/>
    <w:rsid w:val="00E057B6"/>
    <w:rsid w:val="00E05872"/>
    <w:rsid w:val="00E06A97"/>
    <w:rsid w:val="00E06FF8"/>
    <w:rsid w:val="00E07E05"/>
    <w:rsid w:val="00E10274"/>
    <w:rsid w:val="00E102F0"/>
    <w:rsid w:val="00E10824"/>
    <w:rsid w:val="00E10C7C"/>
    <w:rsid w:val="00E11619"/>
    <w:rsid w:val="00E11A6E"/>
    <w:rsid w:val="00E11AB4"/>
    <w:rsid w:val="00E11D69"/>
    <w:rsid w:val="00E11FC9"/>
    <w:rsid w:val="00E11FE1"/>
    <w:rsid w:val="00E12C33"/>
    <w:rsid w:val="00E131F7"/>
    <w:rsid w:val="00E13223"/>
    <w:rsid w:val="00E143DC"/>
    <w:rsid w:val="00E14737"/>
    <w:rsid w:val="00E157BF"/>
    <w:rsid w:val="00E15CC0"/>
    <w:rsid w:val="00E15D16"/>
    <w:rsid w:val="00E16383"/>
    <w:rsid w:val="00E163D5"/>
    <w:rsid w:val="00E16FD1"/>
    <w:rsid w:val="00E17151"/>
    <w:rsid w:val="00E17B1B"/>
    <w:rsid w:val="00E2072B"/>
    <w:rsid w:val="00E20C3A"/>
    <w:rsid w:val="00E20EC1"/>
    <w:rsid w:val="00E20FD3"/>
    <w:rsid w:val="00E210BF"/>
    <w:rsid w:val="00E212CB"/>
    <w:rsid w:val="00E2142F"/>
    <w:rsid w:val="00E214BA"/>
    <w:rsid w:val="00E218A5"/>
    <w:rsid w:val="00E2193D"/>
    <w:rsid w:val="00E22749"/>
    <w:rsid w:val="00E2293A"/>
    <w:rsid w:val="00E23174"/>
    <w:rsid w:val="00E23344"/>
    <w:rsid w:val="00E238FB"/>
    <w:rsid w:val="00E24F0C"/>
    <w:rsid w:val="00E25175"/>
    <w:rsid w:val="00E26603"/>
    <w:rsid w:val="00E27870"/>
    <w:rsid w:val="00E306BB"/>
    <w:rsid w:val="00E309ED"/>
    <w:rsid w:val="00E30EEE"/>
    <w:rsid w:val="00E313D0"/>
    <w:rsid w:val="00E31C5F"/>
    <w:rsid w:val="00E31F77"/>
    <w:rsid w:val="00E330CD"/>
    <w:rsid w:val="00E33B23"/>
    <w:rsid w:val="00E346FB"/>
    <w:rsid w:val="00E34752"/>
    <w:rsid w:val="00E35847"/>
    <w:rsid w:val="00E3586C"/>
    <w:rsid w:val="00E363FC"/>
    <w:rsid w:val="00E37957"/>
    <w:rsid w:val="00E37ED1"/>
    <w:rsid w:val="00E402FC"/>
    <w:rsid w:val="00E40926"/>
    <w:rsid w:val="00E41B85"/>
    <w:rsid w:val="00E41FB2"/>
    <w:rsid w:val="00E4237E"/>
    <w:rsid w:val="00E427A8"/>
    <w:rsid w:val="00E4298E"/>
    <w:rsid w:val="00E432E7"/>
    <w:rsid w:val="00E435A9"/>
    <w:rsid w:val="00E43714"/>
    <w:rsid w:val="00E44CCB"/>
    <w:rsid w:val="00E454F4"/>
    <w:rsid w:val="00E45A4B"/>
    <w:rsid w:val="00E46344"/>
    <w:rsid w:val="00E479F4"/>
    <w:rsid w:val="00E47A3D"/>
    <w:rsid w:val="00E47C13"/>
    <w:rsid w:val="00E47CC1"/>
    <w:rsid w:val="00E47DDA"/>
    <w:rsid w:val="00E500BC"/>
    <w:rsid w:val="00E508AA"/>
    <w:rsid w:val="00E50C37"/>
    <w:rsid w:val="00E524FA"/>
    <w:rsid w:val="00E52C45"/>
    <w:rsid w:val="00E5359F"/>
    <w:rsid w:val="00E53CC8"/>
    <w:rsid w:val="00E53D90"/>
    <w:rsid w:val="00E541BD"/>
    <w:rsid w:val="00E5538B"/>
    <w:rsid w:val="00E562A2"/>
    <w:rsid w:val="00E5688A"/>
    <w:rsid w:val="00E574D2"/>
    <w:rsid w:val="00E577CA"/>
    <w:rsid w:val="00E577FD"/>
    <w:rsid w:val="00E60A6B"/>
    <w:rsid w:val="00E62E2C"/>
    <w:rsid w:val="00E630A2"/>
    <w:rsid w:val="00E63623"/>
    <w:rsid w:val="00E636DD"/>
    <w:rsid w:val="00E63B95"/>
    <w:rsid w:val="00E63EA1"/>
    <w:rsid w:val="00E647C5"/>
    <w:rsid w:val="00E64DA1"/>
    <w:rsid w:val="00E65195"/>
    <w:rsid w:val="00E662ED"/>
    <w:rsid w:val="00E6645D"/>
    <w:rsid w:val="00E66666"/>
    <w:rsid w:val="00E6694E"/>
    <w:rsid w:val="00E66AA7"/>
    <w:rsid w:val="00E67475"/>
    <w:rsid w:val="00E67D29"/>
    <w:rsid w:val="00E70608"/>
    <w:rsid w:val="00E7132B"/>
    <w:rsid w:val="00E716A7"/>
    <w:rsid w:val="00E71EA3"/>
    <w:rsid w:val="00E7236A"/>
    <w:rsid w:val="00E72395"/>
    <w:rsid w:val="00E728D3"/>
    <w:rsid w:val="00E7294F"/>
    <w:rsid w:val="00E73350"/>
    <w:rsid w:val="00E73874"/>
    <w:rsid w:val="00E744A6"/>
    <w:rsid w:val="00E75733"/>
    <w:rsid w:val="00E7586C"/>
    <w:rsid w:val="00E75A20"/>
    <w:rsid w:val="00E75D8C"/>
    <w:rsid w:val="00E75F23"/>
    <w:rsid w:val="00E76778"/>
    <w:rsid w:val="00E76A30"/>
    <w:rsid w:val="00E76E91"/>
    <w:rsid w:val="00E7708B"/>
    <w:rsid w:val="00E773C5"/>
    <w:rsid w:val="00E8006F"/>
    <w:rsid w:val="00E80683"/>
    <w:rsid w:val="00E80A4C"/>
    <w:rsid w:val="00E8159B"/>
    <w:rsid w:val="00E81A4B"/>
    <w:rsid w:val="00E81C2D"/>
    <w:rsid w:val="00E82C89"/>
    <w:rsid w:val="00E83258"/>
    <w:rsid w:val="00E83263"/>
    <w:rsid w:val="00E83E78"/>
    <w:rsid w:val="00E84CE6"/>
    <w:rsid w:val="00E851EB"/>
    <w:rsid w:val="00E855A5"/>
    <w:rsid w:val="00E85B66"/>
    <w:rsid w:val="00E86280"/>
    <w:rsid w:val="00E86ADA"/>
    <w:rsid w:val="00E871D4"/>
    <w:rsid w:val="00E90134"/>
    <w:rsid w:val="00E90BAF"/>
    <w:rsid w:val="00E91FFE"/>
    <w:rsid w:val="00E927F9"/>
    <w:rsid w:val="00E93B4E"/>
    <w:rsid w:val="00E94539"/>
    <w:rsid w:val="00E954AC"/>
    <w:rsid w:val="00EA01DA"/>
    <w:rsid w:val="00EA0656"/>
    <w:rsid w:val="00EA07A4"/>
    <w:rsid w:val="00EA0C5E"/>
    <w:rsid w:val="00EA202E"/>
    <w:rsid w:val="00EA2EB3"/>
    <w:rsid w:val="00EA3162"/>
    <w:rsid w:val="00EA3F9B"/>
    <w:rsid w:val="00EA4A15"/>
    <w:rsid w:val="00EA4C2B"/>
    <w:rsid w:val="00EA4D7A"/>
    <w:rsid w:val="00EA5A5C"/>
    <w:rsid w:val="00EA5BED"/>
    <w:rsid w:val="00EA5EAC"/>
    <w:rsid w:val="00EA6685"/>
    <w:rsid w:val="00EA73F0"/>
    <w:rsid w:val="00EA7D6F"/>
    <w:rsid w:val="00EB1960"/>
    <w:rsid w:val="00EB1DEA"/>
    <w:rsid w:val="00EB2D67"/>
    <w:rsid w:val="00EB2FCE"/>
    <w:rsid w:val="00EB3604"/>
    <w:rsid w:val="00EB39E1"/>
    <w:rsid w:val="00EB3D53"/>
    <w:rsid w:val="00EB4832"/>
    <w:rsid w:val="00EB5C7F"/>
    <w:rsid w:val="00EB5D18"/>
    <w:rsid w:val="00EB60F7"/>
    <w:rsid w:val="00EB616F"/>
    <w:rsid w:val="00EB6471"/>
    <w:rsid w:val="00EB64D7"/>
    <w:rsid w:val="00EB65FD"/>
    <w:rsid w:val="00EB69A3"/>
    <w:rsid w:val="00EB6CC4"/>
    <w:rsid w:val="00EB7EF2"/>
    <w:rsid w:val="00EC01AA"/>
    <w:rsid w:val="00EC0349"/>
    <w:rsid w:val="00EC06AA"/>
    <w:rsid w:val="00EC0A93"/>
    <w:rsid w:val="00EC18A7"/>
    <w:rsid w:val="00EC1B6D"/>
    <w:rsid w:val="00EC22C8"/>
    <w:rsid w:val="00EC286F"/>
    <w:rsid w:val="00EC2B1A"/>
    <w:rsid w:val="00EC30F5"/>
    <w:rsid w:val="00EC3D42"/>
    <w:rsid w:val="00EC4AF1"/>
    <w:rsid w:val="00EC4D6A"/>
    <w:rsid w:val="00EC4DFE"/>
    <w:rsid w:val="00EC4E70"/>
    <w:rsid w:val="00EC4FC2"/>
    <w:rsid w:val="00EC5EB3"/>
    <w:rsid w:val="00EC65FE"/>
    <w:rsid w:val="00EC68FA"/>
    <w:rsid w:val="00EC6C50"/>
    <w:rsid w:val="00EC6D86"/>
    <w:rsid w:val="00EC7931"/>
    <w:rsid w:val="00EC7AEB"/>
    <w:rsid w:val="00ED0D36"/>
    <w:rsid w:val="00ED21C2"/>
    <w:rsid w:val="00ED29A5"/>
    <w:rsid w:val="00ED2C3A"/>
    <w:rsid w:val="00ED2C6F"/>
    <w:rsid w:val="00ED30A5"/>
    <w:rsid w:val="00ED4185"/>
    <w:rsid w:val="00ED48F4"/>
    <w:rsid w:val="00ED51CF"/>
    <w:rsid w:val="00ED5414"/>
    <w:rsid w:val="00ED604F"/>
    <w:rsid w:val="00ED6F30"/>
    <w:rsid w:val="00ED6FCA"/>
    <w:rsid w:val="00ED7045"/>
    <w:rsid w:val="00EE05A3"/>
    <w:rsid w:val="00EE05CF"/>
    <w:rsid w:val="00EE1748"/>
    <w:rsid w:val="00EE1A83"/>
    <w:rsid w:val="00EE1C7D"/>
    <w:rsid w:val="00EE1EF0"/>
    <w:rsid w:val="00EE2740"/>
    <w:rsid w:val="00EE2837"/>
    <w:rsid w:val="00EE2ADF"/>
    <w:rsid w:val="00EE2AFF"/>
    <w:rsid w:val="00EE3D0B"/>
    <w:rsid w:val="00EE3DD4"/>
    <w:rsid w:val="00EE428C"/>
    <w:rsid w:val="00EE526C"/>
    <w:rsid w:val="00EE548B"/>
    <w:rsid w:val="00EE5B29"/>
    <w:rsid w:val="00EE6C6F"/>
    <w:rsid w:val="00EF1265"/>
    <w:rsid w:val="00EF1F48"/>
    <w:rsid w:val="00EF24D1"/>
    <w:rsid w:val="00EF2A1E"/>
    <w:rsid w:val="00EF356E"/>
    <w:rsid w:val="00EF3A31"/>
    <w:rsid w:val="00EF3AF6"/>
    <w:rsid w:val="00EF4EBD"/>
    <w:rsid w:val="00EF5236"/>
    <w:rsid w:val="00EF77DF"/>
    <w:rsid w:val="00EF79A1"/>
    <w:rsid w:val="00F00C8D"/>
    <w:rsid w:val="00F00DB8"/>
    <w:rsid w:val="00F00E2D"/>
    <w:rsid w:val="00F01CBF"/>
    <w:rsid w:val="00F0235D"/>
    <w:rsid w:val="00F02480"/>
    <w:rsid w:val="00F02576"/>
    <w:rsid w:val="00F02D99"/>
    <w:rsid w:val="00F02DB1"/>
    <w:rsid w:val="00F02E9D"/>
    <w:rsid w:val="00F0383E"/>
    <w:rsid w:val="00F03B01"/>
    <w:rsid w:val="00F0440A"/>
    <w:rsid w:val="00F045B3"/>
    <w:rsid w:val="00F048DC"/>
    <w:rsid w:val="00F0518E"/>
    <w:rsid w:val="00F05B0D"/>
    <w:rsid w:val="00F06677"/>
    <w:rsid w:val="00F071BA"/>
    <w:rsid w:val="00F10088"/>
    <w:rsid w:val="00F11409"/>
    <w:rsid w:val="00F1168E"/>
    <w:rsid w:val="00F11ADC"/>
    <w:rsid w:val="00F11E70"/>
    <w:rsid w:val="00F12302"/>
    <w:rsid w:val="00F124CB"/>
    <w:rsid w:val="00F12ECA"/>
    <w:rsid w:val="00F1383B"/>
    <w:rsid w:val="00F141EB"/>
    <w:rsid w:val="00F15BF0"/>
    <w:rsid w:val="00F15CBB"/>
    <w:rsid w:val="00F15FD9"/>
    <w:rsid w:val="00F162B7"/>
    <w:rsid w:val="00F16442"/>
    <w:rsid w:val="00F17120"/>
    <w:rsid w:val="00F1722B"/>
    <w:rsid w:val="00F17456"/>
    <w:rsid w:val="00F20ED4"/>
    <w:rsid w:val="00F213BF"/>
    <w:rsid w:val="00F213F9"/>
    <w:rsid w:val="00F2164B"/>
    <w:rsid w:val="00F21D3B"/>
    <w:rsid w:val="00F229F4"/>
    <w:rsid w:val="00F2376B"/>
    <w:rsid w:val="00F2396F"/>
    <w:rsid w:val="00F23E8D"/>
    <w:rsid w:val="00F23F75"/>
    <w:rsid w:val="00F25190"/>
    <w:rsid w:val="00F25616"/>
    <w:rsid w:val="00F2592A"/>
    <w:rsid w:val="00F27B51"/>
    <w:rsid w:val="00F30252"/>
    <w:rsid w:val="00F30338"/>
    <w:rsid w:val="00F308B4"/>
    <w:rsid w:val="00F312A0"/>
    <w:rsid w:val="00F33660"/>
    <w:rsid w:val="00F33695"/>
    <w:rsid w:val="00F34826"/>
    <w:rsid w:val="00F34FCA"/>
    <w:rsid w:val="00F35D4D"/>
    <w:rsid w:val="00F35DFB"/>
    <w:rsid w:val="00F3658F"/>
    <w:rsid w:val="00F36B74"/>
    <w:rsid w:val="00F36E0F"/>
    <w:rsid w:val="00F36E51"/>
    <w:rsid w:val="00F37CC9"/>
    <w:rsid w:val="00F37D1E"/>
    <w:rsid w:val="00F404E4"/>
    <w:rsid w:val="00F4160F"/>
    <w:rsid w:val="00F41F3D"/>
    <w:rsid w:val="00F420AB"/>
    <w:rsid w:val="00F425A8"/>
    <w:rsid w:val="00F4372C"/>
    <w:rsid w:val="00F43E5E"/>
    <w:rsid w:val="00F4447F"/>
    <w:rsid w:val="00F44D35"/>
    <w:rsid w:val="00F44EC2"/>
    <w:rsid w:val="00F45FC2"/>
    <w:rsid w:val="00F46D9A"/>
    <w:rsid w:val="00F47398"/>
    <w:rsid w:val="00F501BB"/>
    <w:rsid w:val="00F50300"/>
    <w:rsid w:val="00F50C16"/>
    <w:rsid w:val="00F50D1D"/>
    <w:rsid w:val="00F511F4"/>
    <w:rsid w:val="00F515C5"/>
    <w:rsid w:val="00F528DF"/>
    <w:rsid w:val="00F52E3A"/>
    <w:rsid w:val="00F53064"/>
    <w:rsid w:val="00F531D8"/>
    <w:rsid w:val="00F535ED"/>
    <w:rsid w:val="00F54033"/>
    <w:rsid w:val="00F541D6"/>
    <w:rsid w:val="00F542FD"/>
    <w:rsid w:val="00F5479C"/>
    <w:rsid w:val="00F54FA3"/>
    <w:rsid w:val="00F55124"/>
    <w:rsid w:val="00F559CA"/>
    <w:rsid w:val="00F56243"/>
    <w:rsid w:val="00F5672D"/>
    <w:rsid w:val="00F572FD"/>
    <w:rsid w:val="00F573DA"/>
    <w:rsid w:val="00F5772B"/>
    <w:rsid w:val="00F57AAF"/>
    <w:rsid w:val="00F57B4B"/>
    <w:rsid w:val="00F57C71"/>
    <w:rsid w:val="00F57D16"/>
    <w:rsid w:val="00F60BF4"/>
    <w:rsid w:val="00F61272"/>
    <w:rsid w:val="00F61C54"/>
    <w:rsid w:val="00F6303F"/>
    <w:rsid w:val="00F63961"/>
    <w:rsid w:val="00F63D53"/>
    <w:rsid w:val="00F63E00"/>
    <w:rsid w:val="00F645E4"/>
    <w:rsid w:val="00F65E92"/>
    <w:rsid w:val="00F6778B"/>
    <w:rsid w:val="00F70E91"/>
    <w:rsid w:val="00F712E5"/>
    <w:rsid w:val="00F71796"/>
    <w:rsid w:val="00F71B2F"/>
    <w:rsid w:val="00F71EC3"/>
    <w:rsid w:val="00F72069"/>
    <w:rsid w:val="00F7230A"/>
    <w:rsid w:val="00F73030"/>
    <w:rsid w:val="00F7303D"/>
    <w:rsid w:val="00F73196"/>
    <w:rsid w:val="00F74828"/>
    <w:rsid w:val="00F74DD7"/>
    <w:rsid w:val="00F7516E"/>
    <w:rsid w:val="00F75958"/>
    <w:rsid w:val="00F76294"/>
    <w:rsid w:val="00F7663F"/>
    <w:rsid w:val="00F77394"/>
    <w:rsid w:val="00F77426"/>
    <w:rsid w:val="00F778D2"/>
    <w:rsid w:val="00F778E9"/>
    <w:rsid w:val="00F77E86"/>
    <w:rsid w:val="00F815DF"/>
    <w:rsid w:val="00F81A32"/>
    <w:rsid w:val="00F81D8B"/>
    <w:rsid w:val="00F8225E"/>
    <w:rsid w:val="00F82F96"/>
    <w:rsid w:val="00F8370E"/>
    <w:rsid w:val="00F845C7"/>
    <w:rsid w:val="00F84766"/>
    <w:rsid w:val="00F84853"/>
    <w:rsid w:val="00F852A0"/>
    <w:rsid w:val="00F854C0"/>
    <w:rsid w:val="00F856CB"/>
    <w:rsid w:val="00F85A81"/>
    <w:rsid w:val="00F8610E"/>
    <w:rsid w:val="00F868E2"/>
    <w:rsid w:val="00F86A2E"/>
    <w:rsid w:val="00F86C6C"/>
    <w:rsid w:val="00F87021"/>
    <w:rsid w:val="00F87551"/>
    <w:rsid w:val="00F87E75"/>
    <w:rsid w:val="00F9069A"/>
    <w:rsid w:val="00F906D3"/>
    <w:rsid w:val="00F914C2"/>
    <w:rsid w:val="00F91885"/>
    <w:rsid w:val="00F91BA4"/>
    <w:rsid w:val="00F91FAD"/>
    <w:rsid w:val="00F9206F"/>
    <w:rsid w:val="00F92310"/>
    <w:rsid w:val="00F9268B"/>
    <w:rsid w:val="00F9298E"/>
    <w:rsid w:val="00F92B79"/>
    <w:rsid w:val="00F93457"/>
    <w:rsid w:val="00F94688"/>
    <w:rsid w:val="00F94954"/>
    <w:rsid w:val="00F9522D"/>
    <w:rsid w:val="00F95691"/>
    <w:rsid w:val="00F96642"/>
    <w:rsid w:val="00F9696C"/>
    <w:rsid w:val="00F96E3B"/>
    <w:rsid w:val="00F97CC3"/>
    <w:rsid w:val="00FA009F"/>
    <w:rsid w:val="00FA02E1"/>
    <w:rsid w:val="00FA0432"/>
    <w:rsid w:val="00FA0469"/>
    <w:rsid w:val="00FA06AE"/>
    <w:rsid w:val="00FA1403"/>
    <w:rsid w:val="00FA1EF2"/>
    <w:rsid w:val="00FA295E"/>
    <w:rsid w:val="00FA2C8E"/>
    <w:rsid w:val="00FA2D3F"/>
    <w:rsid w:val="00FA32B4"/>
    <w:rsid w:val="00FA3E73"/>
    <w:rsid w:val="00FA40A0"/>
    <w:rsid w:val="00FA43BC"/>
    <w:rsid w:val="00FA5D9C"/>
    <w:rsid w:val="00FA5F0C"/>
    <w:rsid w:val="00FA6227"/>
    <w:rsid w:val="00FA6550"/>
    <w:rsid w:val="00FA7237"/>
    <w:rsid w:val="00FA797D"/>
    <w:rsid w:val="00FA7A32"/>
    <w:rsid w:val="00FB0A25"/>
    <w:rsid w:val="00FB0AED"/>
    <w:rsid w:val="00FB10A8"/>
    <w:rsid w:val="00FB1545"/>
    <w:rsid w:val="00FB160A"/>
    <w:rsid w:val="00FB1637"/>
    <w:rsid w:val="00FB1740"/>
    <w:rsid w:val="00FB36F8"/>
    <w:rsid w:val="00FB3CC1"/>
    <w:rsid w:val="00FB484A"/>
    <w:rsid w:val="00FB4F0C"/>
    <w:rsid w:val="00FB50D6"/>
    <w:rsid w:val="00FB53B4"/>
    <w:rsid w:val="00FB5854"/>
    <w:rsid w:val="00FB5DA7"/>
    <w:rsid w:val="00FB61C8"/>
    <w:rsid w:val="00FB663F"/>
    <w:rsid w:val="00FB6797"/>
    <w:rsid w:val="00FB74C3"/>
    <w:rsid w:val="00FB7586"/>
    <w:rsid w:val="00FC0023"/>
    <w:rsid w:val="00FC1929"/>
    <w:rsid w:val="00FC2885"/>
    <w:rsid w:val="00FC47E7"/>
    <w:rsid w:val="00FC4B71"/>
    <w:rsid w:val="00FC4FAE"/>
    <w:rsid w:val="00FC6B15"/>
    <w:rsid w:val="00FC7799"/>
    <w:rsid w:val="00FD009C"/>
    <w:rsid w:val="00FD1BB6"/>
    <w:rsid w:val="00FD1C50"/>
    <w:rsid w:val="00FD229D"/>
    <w:rsid w:val="00FD2505"/>
    <w:rsid w:val="00FD3165"/>
    <w:rsid w:val="00FD37C5"/>
    <w:rsid w:val="00FD5403"/>
    <w:rsid w:val="00FD5DDC"/>
    <w:rsid w:val="00FD606A"/>
    <w:rsid w:val="00FD6307"/>
    <w:rsid w:val="00FE0959"/>
    <w:rsid w:val="00FE0E77"/>
    <w:rsid w:val="00FE281C"/>
    <w:rsid w:val="00FE2CF0"/>
    <w:rsid w:val="00FE316E"/>
    <w:rsid w:val="00FE3B19"/>
    <w:rsid w:val="00FE3E5B"/>
    <w:rsid w:val="00FE4170"/>
    <w:rsid w:val="00FE52E5"/>
    <w:rsid w:val="00FE582B"/>
    <w:rsid w:val="00FE5E52"/>
    <w:rsid w:val="00FE5E74"/>
    <w:rsid w:val="00FE5EB2"/>
    <w:rsid w:val="00FE637E"/>
    <w:rsid w:val="00FE64CD"/>
    <w:rsid w:val="00FE6EB8"/>
    <w:rsid w:val="00FE6F61"/>
    <w:rsid w:val="00FE738B"/>
    <w:rsid w:val="00FE73A4"/>
    <w:rsid w:val="00FE76A7"/>
    <w:rsid w:val="00FF11DD"/>
    <w:rsid w:val="00FF255F"/>
    <w:rsid w:val="00FF2ECF"/>
    <w:rsid w:val="00FF3A3E"/>
    <w:rsid w:val="00FF4E1D"/>
    <w:rsid w:val="00FF6925"/>
    <w:rsid w:val="00FF754C"/>
    <w:rsid w:val="00FF756D"/>
    <w:rsid w:val="0127777C"/>
    <w:rsid w:val="014222CE"/>
    <w:rsid w:val="01432499"/>
    <w:rsid w:val="01D7F79A"/>
    <w:rsid w:val="01F09B3A"/>
    <w:rsid w:val="0232E78A"/>
    <w:rsid w:val="02C5E7B5"/>
    <w:rsid w:val="02E329C7"/>
    <w:rsid w:val="032E2BB1"/>
    <w:rsid w:val="033ECB06"/>
    <w:rsid w:val="037BFB84"/>
    <w:rsid w:val="038667F8"/>
    <w:rsid w:val="039C52D2"/>
    <w:rsid w:val="03C9DB1E"/>
    <w:rsid w:val="03EBA986"/>
    <w:rsid w:val="0424990C"/>
    <w:rsid w:val="058AFC58"/>
    <w:rsid w:val="06A7854C"/>
    <w:rsid w:val="06B5A9ED"/>
    <w:rsid w:val="070D5911"/>
    <w:rsid w:val="072F4C61"/>
    <w:rsid w:val="0837D56B"/>
    <w:rsid w:val="08629CD2"/>
    <w:rsid w:val="086EA74E"/>
    <w:rsid w:val="08CF8C32"/>
    <w:rsid w:val="090F90E6"/>
    <w:rsid w:val="0928B321"/>
    <w:rsid w:val="09393DB4"/>
    <w:rsid w:val="097B5996"/>
    <w:rsid w:val="099B2477"/>
    <w:rsid w:val="0A9A75CB"/>
    <w:rsid w:val="0B40FEFB"/>
    <w:rsid w:val="0BDDEAA3"/>
    <w:rsid w:val="0BF7FC20"/>
    <w:rsid w:val="0CCFC26A"/>
    <w:rsid w:val="0D0FED25"/>
    <w:rsid w:val="0D62B664"/>
    <w:rsid w:val="0D6DFF12"/>
    <w:rsid w:val="0DB90EBE"/>
    <w:rsid w:val="0E4A5284"/>
    <w:rsid w:val="0EB06499"/>
    <w:rsid w:val="0F9DF3B9"/>
    <w:rsid w:val="0FF04467"/>
    <w:rsid w:val="0FFE8EAE"/>
    <w:rsid w:val="101FA82F"/>
    <w:rsid w:val="10A8E48A"/>
    <w:rsid w:val="10AEC21C"/>
    <w:rsid w:val="10DF9940"/>
    <w:rsid w:val="10F814CC"/>
    <w:rsid w:val="11A68D3F"/>
    <w:rsid w:val="11AB240B"/>
    <w:rsid w:val="11B25576"/>
    <w:rsid w:val="12FA5E97"/>
    <w:rsid w:val="1383B705"/>
    <w:rsid w:val="13930AA5"/>
    <w:rsid w:val="13D67F86"/>
    <w:rsid w:val="140CB9CB"/>
    <w:rsid w:val="141CC5E4"/>
    <w:rsid w:val="14F16139"/>
    <w:rsid w:val="14F6225E"/>
    <w:rsid w:val="152E40C3"/>
    <w:rsid w:val="1551232C"/>
    <w:rsid w:val="166C77B7"/>
    <w:rsid w:val="16D67539"/>
    <w:rsid w:val="1737495C"/>
    <w:rsid w:val="173D0872"/>
    <w:rsid w:val="1787852A"/>
    <w:rsid w:val="178B8741"/>
    <w:rsid w:val="17B77948"/>
    <w:rsid w:val="17E60774"/>
    <w:rsid w:val="18225851"/>
    <w:rsid w:val="1857C6DB"/>
    <w:rsid w:val="18654216"/>
    <w:rsid w:val="190236F4"/>
    <w:rsid w:val="19EE0835"/>
    <w:rsid w:val="1A7B63D7"/>
    <w:rsid w:val="1A996748"/>
    <w:rsid w:val="1AABA94C"/>
    <w:rsid w:val="1B195606"/>
    <w:rsid w:val="1B601A07"/>
    <w:rsid w:val="1B87B44D"/>
    <w:rsid w:val="1BAA0502"/>
    <w:rsid w:val="1BAEC06F"/>
    <w:rsid w:val="1BC1EA2D"/>
    <w:rsid w:val="1BE4753A"/>
    <w:rsid w:val="1C021C60"/>
    <w:rsid w:val="1C347F3E"/>
    <w:rsid w:val="1C53D99B"/>
    <w:rsid w:val="1C7F9228"/>
    <w:rsid w:val="1C878955"/>
    <w:rsid w:val="1CD95F7A"/>
    <w:rsid w:val="1CDCBEFC"/>
    <w:rsid w:val="1D4D7B0A"/>
    <w:rsid w:val="1D6AAA13"/>
    <w:rsid w:val="1DD52F68"/>
    <w:rsid w:val="1E0B7A19"/>
    <w:rsid w:val="1E1313D9"/>
    <w:rsid w:val="1EBE0A2E"/>
    <w:rsid w:val="21E61A14"/>
    <w:rsid w:val="21E81547"/>
    <w:rsid w:val="2263551B"/>
    <w:rsid w:val="22D9EC9B"/>
    <w:rsid w:val="23565E48"/>
    <w:rsid w:val="23AD1EBD"/>
    <w:rsid w:val="23F48245"/>
    <w:rsid w:val="24488604"/>
    <w:rsid w:val="24DACE33"/>
    <w:rsid w:val="251FE7C4"/>
    <w:rsid w:val="25B6409E"/>
    <w:rsid w:val="25CD7F25"/>
    <w:rsid w:val="25F01FE3"/>
    <w:rsid w:val="26642AE5"/>
    <w:rsid w:val="26A37E36"/>
    <w:rsid w:val="270CD19F"/>
    <w:rsid w:val="27ECBE62"/>
    <w:rsid w:val="28448921"/>
    <w:rsid w:val="289CDF3B"/>
    <w:rsid w:val="28F89AB2"/>
    <w:rsid w:val="293C3887"/>
    <w:rsid w:val="29491AB2"/>
    <w:rsid w:val="29F25D20"/>
    <w:rsid w:val="2A126178"/>
    <w:rsid w:val="2AF82029"/>
    <w:rsid w:val="2C55B831"/>
    <w:rsid w:val="2C65524B"/>
    <w:rsid w:val="2C97616C"/>
    <w:rsid w:val="2CE93C92"/>
    <w:rsid w:val="2CFA4787"/>
    <w:rsid w:val="2D05EFC2"/>
    <w:rsid w:val="2E03DC85"/>
    <w:rsid w:val="2E509B16"/>
    <w:rsid w:val="2F8AC20D"/>
    <w:rsid w:val="30848A49"/>
    <w:rsid w:val="30E86B11"/>
    <w:rsid w:val="3112683C"/>
    <w:rsid w:val="31FC58AF"/>
    <w:rsid w:val="32101B9F"/>
    <w:rsid w:val="325ECFE0"/>
    <w:rsid w:val="327DF8A3"/>
    <w:rsid w:val="32A0748D"/>
    <w:rsid w:val="32B12490"/>
    <w:rsid w:val="32DAE288"/>
    <w:rsid w:val="331E12B8"/>
    <w:rsid w:val="33439671"/>
    <w:rsid w:val="33B4A98C"/>
    <w:rsid w:val="33E3C5E5"/>
    <w:rsid w:val="348C45E5"/>
    <w:rsid w:val="34DB0007"/>
    <w:rsid w:val="350B0344"/>
    <w:rsid w:val="3607FA58"/>
    <w:rsid w:val="3611AD46"/>
    <w:rsid w:val="36AB9076"/>
    <w:rsid w:val="370525F0"/>
    <w:rsid w:val="371A58FA"/>
    <w:rsid w:val="3725A6C0"/>
    <w:rsid w:val="3881F013"/>
    <w:rsid w:val="3899696D"/>
    <w:rsid w:val="39061DA0"/>
    <w:rsid w:val="3A9E8846"/>
    <w:rsid w:val="3B126048"/>
    <w:rsid w:val="3B35A943"/>
    <w:rsid w:val="3B6B71E4"/>
    <w:rsid w:val="3C99954D"/>
    <w:rsid w:val="3CE5FA8F"/>
    <w:rsid w:val="3D651E35"/>
    <w:rsid w:val="3D8BFA57"/>
    <w:rsid w:val="3F86926B"/>
    <w:rsid w:val="3FC1748A"/>
    <w:rsid w:val="405DC21C"/>
    <w:rsid w:val="40726A8D"/>
    <w:rsid w:val="41369044"/>
    <w:rsid w:val="417B482F"/>
    <w:rsid w:val="41EE0D10"/>
    <w:rsid w:val="4237335E"/>
    <w:rsid w:val="432A8359"/>
    <w:rsid w:val="43FAE467"/>
    <w:rsid w:val="441BDA85"/>
    <w:rsid w:val="4423BB3E"/>
    <w:rsid w:val="44BDEE5A"/>
    <w:rsid w:val="44C0D0F7"/>
    <w:rsid w:val="455E3A63"/>
    <w:rsid w:val="45AAB313"/>
    <w:rsid w:val="45EBBCF6"/>
    <w:rsid w:val="462D2A18"/>
    <w:rsid w:val="46325C91"/>
    <w:rsid w:val="46BFF468"/>
    <w:rsid w:val="470C1853"/>
    <w:rsid w:val="472F181D"/>
    <w:rsid w:val="4758E7AB"/>
    <w:rsid w:val="47B8188A"/>
    <w:rsid w:val="47E4C525"/>
    <w:rsid w:val="481DFE24"/>
    <w:rsid w:val="482F4902"/>
    <w:rsid w:val="4862250E"/>
    <w:rsid w:val="49725E2E"/>
    <w:rsid w:val="49A9B5E6"/>
    <w:rsid w:val="49FDCB0F"/>
    <w:rsid w:val="4B6BCFB8"/>
    <w:rsid w:val="4BABC5E5"/>
    <w:rsid w:val="4CE2F5D3"/>
    <w:rsid w:val="4D014795"/>
    <w:rsid w:val="4D402A66"/>
    <w:rsid w:val="4DECA4BF"/>
    <w:rsid w:val="4DF13317"/>
    <w:rsid w:val="4E4D6378"/>
    <w:rsid w:val="4E6B1C61"/>
    <w:rsid w:val="4E6D4EE9"/>
    <w:rsid w:val="4ED16C77"/>
    <w:rsid w:val="4F780AF7"/>
    <w:rsid w:val="4F95BA8D"/>
    <w:rsid w:val="4FBEA958"/>
    <w:rsid w:val="4FDCF9E8"/>
    <w:rsid w:val="4FFD6886"/>
    <w:rsid w:val="500B4A59"/>
    <w:rsid w:val="505355CF"/>
    <w:rsid w:val="5079E3D5"/>
    <w:rsid w:val="50980B34"/>
    <w:rsid w:val="511DF96D"/>
    <w:rsid w:val="52CC45B1"/>
    <w:rsid w:val="52FDDC58"/>
    <w:rsid w:val="53779A42"/>
    <w:rsid w:val="540141A5"/>
    <w:rsid w:val="54023A59"/>
    <w:rsid w:val="548E314B"/>
    <w:rsid w:val="5530D9AD"/>
    <w:rsid w:val="55777325"/>
    <w:rsid w:val="56094A74"/>
    <w:rsid w:val="562AB4E3"/>
    <w:rsid w:val="56C2DBD0"/>
    <w:rsid w:val="57154EF0"/>
    <w:rsid w:val="5760CBF4"/>
    <w:rsid w:val="579ADA43"/>
    <w:rsid w:val="5816907F"/>
    <w:rsid w:val="582C2849"/>
    <w:rsid w:val="583680BC"/>
    <w:rsid w:val="58378283"/>
    <w:rsid w:val="58423AC4"/>
    <w:rsid w:val="595AC98E"/>
    <w:rsid w:val="59868E6F"/>
    <w:rsid w:val="59E31A88"/>
    <w:rsid w:val="5A9BCC65"/>
    <w:rsid w:val="5ADE0B94"/>
    <w:rsid w:val="5B888472"/>
    <w:rsid w:val="5BC91771"/>
    <w:rsid w:val="5C00F940"/>
    <w:rsid w:val="5CFB8154"/>
    <w:rsid w:val="5DA8044D"/>
    <w:rsid w:val="5E70BDDD"/>
    <w:rsid w:val="5E9E2FAC"/>
    <w:rsid w:val="5EB07185"/>
    <w:rsid w:val="5EC24083"/>
    <w:rsid w:val="5EF50C49"/>
    <w:rsid w:val="5F1DEC86"/>
    <w:rsid w:val="5FEA808B"/>
    <w:rsid w:val="606A8C7B"/>
    <w:rsid w:val="618A7C09"/>
    <w:rsid w:val="61A5257A"/>
    <w:rsid w:val="62CEEE36"/>
    <w:rsid w:val="631F7DEA"/>
    <w:rsid w:val="63BA1839"/>
    <w:rsid w:val="64062680"/>
    <w:rsid w:val="640E3021"/>
    <w:rsid w:val="643DE69E"/>
    <w:rsid w:val="64CDD694"/>
    <w:rsid w:val="64FFF2FF"/>
    <w:rsid w:val="650E1860"/>
    <w:rsid w:val="660D4282"/>
    <w:rsid w:val="6654F837"/>
    <w:rsid w:val="66A7D98E"/>
    <w:rsid w:val="66DF3471"/>
    <w:rsid w:val="6723E44C"/>
    <w:rsid w:val="6731560C"/>
    <w:rsid w:val="6796AEAF"/>
    <w:rsid w:val="6893471F"/>
    <w:rsid w:val="68BA2A70"/>
    <w:rsid w:val="68E0FEA6"/>
    <w:rsid w:val="68F0DA7A"/>
    <w:rsid w:val="6942B2B9"/>
    <w:rsid w:val="69DB0165"/>
    <w:rsid w:val="6A6A4DE4"/>
    <w:rsid w:val="6AC6A615"/>
    <w:rsid w:val="6B311A5D"/>
    <w:rsid w:val="6B62A978"/>
    <w:rsid w:val="6B917E7F"/>
    <w:rsid w:val="6BAC02B6"/>
    <w:rsid w:val="6C198F24"/>
    <w:rsid w:val="6C2A5B50"/>
    <w:rsid w:val="6C5E09E0"/>
    <w:rsid w:val="6C923959"/>
    <w:rsid w:val="6DCFE0E5"/>
    <w:rsid w:val="6E950DBD"/>
    <w:rsid w:val="6EC8B7F7"/>
    <w:rsid w:val="6FAAA41F"/>
    <w:rsid w:val="6FB2C794"/>
    <w:rsid w:val="6FC6EC0B"/>
    <w:rsid w:val="6FE31331"/>
    <w:rsid w:val="6FE64A16"/>
    <w:rsid w:val="700B7371"/>
    <w:rsid w:val="703D1388"/>
    <w:rsid w:val="704FA5B2"/>
    <w:rsid w:val="70567844"/>
    <w:rsid w:val="707E79D7"/>
    <w:rsid w:val="709F72AE"/>
    <w:rsid w:val="7122DAA9"/>
    <w:rsid w:val="71A25614"/>
    <w:rsid w:val="7218AA7B"/>
    <w:rsid w:val="7269F250"/>
    <w:rsid w:val="727D4B83"/>
    <w:rsid w:val="72BDA4B1"/>
    <w:rsid w:val="7319D0BB"/>
    <w:rsid w:val="733F9C9E"/>
    <w:rsid w:val="737830B8"/>
    <w:rsid w:val="73C88B2E"/>
    <w:rsid w:val="745E7CA2"/>
    <w:rsid w:val="749C2F6E"/>
    <w:rsid w:val="74F5F3EF"/>
    <w:rsid w:val="75385E31"/>
    <w:rsid w:val="757D68D1"/>
    <w:rsid w:val="766CD07D"/>
    <w:rsid w:val="77EE1307"/>
    <w:rsid w:val="7886C754"/>
    <w:rsid w:val="78E1FA6C"/>
    <w:rsid w:val="79414540"/>
    <w:rsid w:val="795A9283"/>
    <w:rsid w:val="79D99EAF"/>
    <w:rsid w:val="79F61D5D"/>
    <w:rsid w:val="7A4204B8"/>
    <w:rsid w:val="7A8A7DB0"/>
    <w:rsid w:val="7AADFFA7"/>
    <w:rsid w:val="7AF2A3D6"/>
    <w:rsid w:val="7B5C25B4"/>
    <w:rsid w:val="7BCA9A64"/>
    <w:rsid w:val="7BF6CA66"/>
    <w:rsid w:val="7C383788"/>
    <w:rsid w:val="7C4A8A27"/>
    <w:rsid w:val="7C4F55C8"/>
    <w:rsid w:val="7C7E6243"/>
    <w:rsid w:val="7D682C7A"/>
    <w:rsid w:val="7D9750C5"/>
    <w:rsid w:val="7E7062C7"/>
    <w:rsid w:val="7EB96B24"/>
    <w:rsid w:val="7F6DC360"/>
    <w:rsid w:val="7F90A982"/>
    <w:rsid w:val="7F98D2E3"/>
    <w:rsid w:val="7FC0B018"/>
    <w:rsid w:val="7FE086F9"/>
    <w:rsid w:val="7FEB284B"/>
    <w:rsid w:val="7FED11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58FF5"/>
  <w15:docId w15:val="{6BB29B16-8943-4CB8-9852-E96B2B96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rPr>
  </w:style>
  <w:style w:type="paragraph" w:styleId="Heading1">
    <w:name w:val="heading 1"/>
    <w:basedOn w:val="Normal"/>
    <w:uiPriority w:val="9"/>
    <w:qFormat/>
    <w:pPr>
      <w:spacing w:before="91"/>
      <w:ind w:left="277"/>
      <w:outlineLvl w:val="0"/>
    </w:pPr>
    <w:rPr>
      <w:b/>
      <w:bCs/>
      <w:sz w:val="28"/>
      <w:szCs w:val="28"/>
    </w:rPr>
  </w:style>
  <w:style w:type="paragraph" w:styleId="Heading2">
    <w:name w:val="heading 2"/>
    <w:basedOn w:val="Normal"/>
    <w:uiPriority w:val="9"/>
    <w:unhideWhenUsed/>
    <w:qFormat/>
    <w:pPr>
      <w:spacing w:before="91"/>
      <w:ind w:left="277"/>
      <w:outlineLvl w:val="1"/>
    </w:pPr>
    <w:rPr>
      <w:b/>
      <w:bCs/>
      <w:sz w:val="28"/>
      <w:szCs w:val="28"/>
    </w:rPr>
  </w:style>
  <w:style w:type="paragraph" w:styleId="Heading3">
    <w:name w:val="heading 3"/>
    <w:basedOn w:val="Normal"/>
    <w:uiPriority w:val="9"/>
    <w:unhideWhenUsed/>
    <w:qFormat/>
    <w:pPr>
      <w:spacing w:before="3"/>
      <w:ind w:right="932"/>
      <w:jc w:val="center"/>
      <w:outlineLvl w:val="2"/>
    </w:pPr>
    <w:rPr>
      <w:b/>
      <w:bCs/>
      <w:sz w:val="24"/>
      <w:szCs w:val="24"/>
    </w:rPr>
  </w:style>
  <w:style w:type="paragraph" w:styleId="Heading4">
    <w:name w:val="heading 4"/>
    <w:basedOn w:val="Normal"/>
    <w:uiPriority w:val="9"/>
    <w:unhideWhenUsed/>
    <w:qFormat/>
    <w:pPr>
      <w:ind w:left="277"/>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82"/>
      <w:ind w:left="277"/>
    </w:pPr>
    <w:rPr>
      <w:sz w:val="20"/>
      <w:szCs w:val="20"/>
    </w:rPr>
  </w:style>
  <w:style w:type="paragraph" w:styleId="TOC2">
    <w:name w:val="toc 2"/>
    <w:basedOn w:val="Normal"/>
    <w:uiPriority w:val="39"/>
    <w:qFormat/>
    <w:pPr>
      <w:spacing w:before="82"/>
      <w:ind w:left="277"/>
    </w:pPr>
    <w:rPr>
      <w:sz w:val="20"/>
      <w:szCs w:val="20"/>
    </w:rPr>
  </w:style>
  <w:style w:type="paragraph" w:styleId="BodyText">
    <w:name w:val="Body Text"/>
    <w:basedOn w:val="Normal"/>
    <w:uiPriority w:val="1"/>
    <w:qFormat/>
    <w:rPr>
      <w:sz w:val="20"/>
      <w:szCs w:val="20"/>
    </w:rPr>
  </w:style>
  <w:style w:type="paragraph" w:styleId="Title">
    <w:name w:val="Title"/>
    <w:basedOn w:val="Normal"/>
    <w:uiPriority w:val="10"/>
    <w:qFormat/>
    <w:pPr>
      <w:ind w:left="277"/>
    </w:pPr>
    <w:rPr>
      <w:sz w:val="32"/>
      <w:szCs w:val="32"/>
    </w:rPr>
  </w:style>
  <w:style w:type="paragraph" w:styleId="ListParagraph">
    <w:name w:val="List Paragraph"/>
    <w:basedOn w:val="Normal"/>
    <w:uiPriority w:val="1"/>
    <w:qFormat/>
    <w:pPr>
      <w:spacing w:before="120"/>
      <w:ind w:left="2415" w:hanging="360"/>
      <w:jc w:val="both"/>
    </w:pPr>
  </w:style>
  <w:style w:type="paragraph" w:customStyle="1" w:styleId="TableParagraph">
    <w:name w:val="Table Paragraph"/>
    <w:basedOn w:val="Normal"/>
    <w:uiPriority w:val="1"/>
    <w:qFormat/>
    <w:rPr>
      <w:rFonts w:ascii="Calibri" w:eastAsia="Calibri" w:hAnsi="Calibri" w:cs="Calibri"/>
    </w:rPr>
  </w:style>
  <w:style w:type="paragraph" w:styleId="Revision">
    <w:name w:val="Revision"/>
    <w:hidden/>
    <w:uiPriority w:val="99"/>
    <w:semiHidden/>
    <w:rsid w:val="002F2A4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7432E"/>
    <w:rPr>
      <w:sz w:val="16"/>
      <w:szCs w:val="16"/>
    </w:rPr>
  </w:style>
  <w:style w:type="paragraph" w:styleId="CommentText">
    <w:name w:val="annotation text"/>
    <w:basedOn w:val="Normal"/>
    <w:link w:val="CommentTextChar"/>
    <w:uiPriority w:val="99"/>
    <w:unhideWhenUsed/>
    <w:rsid w:val="0067432E"/>
    <w:rPr>
      <w:sz w:val="20"/>
      <w:szCs w:val="20"/>
    </w:rPr>
  </w:style>
  <w:style w:type="character" w:customStyle="1" w:styleId="CommentTextChar">
    <w:name w:val="Comment Text Char"/>
    <w:basedOn w:val="DefaultParagraphFont"/>
    <w:link w:val="CommentText"/>
    <w:uiPriority w:val="99"/>
    <w:rsid w:val="0067432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7432E"/>
    <w:rPr>
      <w:b/>
      <w:bCs/>
    </w:rPr>
  </w:style>
  <w:style w:type="character" w:customStyle="1" w:styleId="CommentSubjectChar">
    <w:name w:val="Comment Subject Char"/>
    <w:basedOn w:val="CommentTextChar"/>
    <w:link w:val="CommentSubject"/>
    <w:uiPriority w:val="99"/>
    <w:semiHidden/>
    <w:rsid w:val="0067432E"/>
    <w:rPr>
      <w:rFonts w:ascii="Arial" w:eastAsia="Arial" w:hAnsi="Arial" w:cs="Arial"/>
      <w:b/>
      <w:bCs/>
      <w:sz w:val="20"/>
      <w:szCs w:val="20"/>
    </w:rPr>
  </w:style>
  <w:style w:type="paragraph" w:styleId="Header">
    <w:name w:val="header"/>
    <w:basedOn w:val="Normal"/>
    <w:link w:val="HeaderChar"/>
    <w:uiPriority w:val="99"/>
    <w:unhideWhenUsed/>
    <w:rsid w:val="00AA44E7"/>
    <w:pPr>
      <w:tabs>
        <w:tab w:val="center" w:pos="4513"/>
        <w:tab w:val="right" w:pos="9026"/>
      </w:tabs>
    </w:pPr>
  </w:style>
  <w:style w:type="character" w:customStyle="1" w:styleId="HeaderChar">
    <w:name w:val="Header Char"/>
    <w:basedOn w:val="DefaultParagraphFont"/>
    <w:link w:val="Header"/>
    <w:uiPriority w:val="99"/>
    <w:rsid w:val="00AA44E7"/>
    <w:rPr>
      <w:rFonts w:ascii="Arial" w:eastAsia="Arial" w:hAnsi="Arial" w:cs="Arial"/>
    </w:rPr>
  </w:style>
  <w:style w:type="paragraph" w:styleId="Footer">
    <w:name w:val="footer"/>
    <w:basedOn w:val="Normal"/>
    <w:link w:val="FooterChar"/>
    <w:uiPriority w:val="99"/>
    <w:unhideWhenUsed/>
    <w:rsid w:val="00AA44E7"/>
    <w:pPr>
      <w:tabs>
        <w:tab w:val="center" w:pos="4513"/>
        <w:tab w:val="right" w:pos="9026"/>
      </w:tabs>
    </w:pPr>
  </w:style>
  <w:style w:type="character" w:customStyle="1" w:styleId="FooterChar">
    <w:name w:val="Footer Char"/>
    <w:basedOn w:val="DefaultParagraphFont"/>
    <w:link w:val="Footer"/>
    <w:uiPriority w:val="99"/>
    <w:rsid w:val="00AA44E7"/>
    <w:rPr>
      <w:rFonts w:ascii="Arial" w:eastAsia="Arial" w:hAnsi="Arial" w:cs="Arial"/>
    </w:rPr>
  </w:style>
  <w:style w:type="paragraph" w:styleId="FootnoteText">
    <w:name w:val="footnote text"/>
    <w:basedOn w:val="Normal"/>
    <w:link w:val="FootnoteTextChar"/>
    <w:uiPriority w:val="99"/>
    <w:semiHidden/>
    <w:unhideWhenUsed/>
    <w:rsid w:val="00863015"/>
    <w:rPr>
      <w:sz w:val="20"/>
      <w:szCs w:val="20"/>
    </w:rPr>
  </w:style>
  <w:style w:type="character" w:customStyle="1" w:styleId="FootnoteTextChar">
    <w:name w:val="Footnote Text Char"/>
    <w:basedOn w:val="DefaultParagraphFont"/>
    <w:link w:val="FootnoteText"/>
    <w:uiPriority w:val="99"/>
    <w:semiHidden/>
    <w:rsid w:val="00863015"/>
    <w:rPr>
      <w:rFonts w:ascii="Arial" w:eastAsia="Arial" w:hAnsi="Arial" w:cs="Arial"/>
      <w:sz w:val="20"/>
      <w:szCs w:val="20"/>
    </w:rPr>
  </w:style>
  <w:style w:type="character" w:styleId="FootnoteReference">
    <w:name w:val="footnote reference"/>
    <w:basedOn w:val="DefaultParagraphFont"/>
    <w:uiPriority w:val="99"/>
    <w:semiHidden/>
    <w:unhideWhenUsed/>
    <w:rsid w:val="00863015"/>
    <w:rPr>
      <w:vertAlign w:val="superscript"/>
    </w:rPr>
  </w:style>
  <w:style w:type="table" w:styleId="TableGrid">
    <w:name w:val="Table Grid"/>
    <w:basedOn w:val="TableNormal"/>
    <w:uiPriority w:val="39"/>
    <w:rsid w:val="008A520F"/>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20D3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2330A9"/>
    <w:pPr>
      <w:tabs>
        <w:tab w:val="right" w:leader="dot" w:pos="10840"/>
      </w:tabs>
      <w:spacing w:after="100"/>
      <w:ind w:left="440"/>
    </w:pPr>
  </w:style>
  <w:style w:type="character" w:styleId="Hyperlink">
    <w:name w:val="Hyperlink"/>
    <w:basedOn w:val="DefaultParagraphFont"/>
    <w:uiPriority w:val="99"/>
    <w:unhideWhenUsed/>
    <w:rsid w:val="00320D30"/>
    <w:rPr>
      <w:color w:val="0000FF" w:themeColor="hyperlink"/>
      <w:u w:val="single"/>
    </w:rPr>
  </w:style>
  <w:style w:type="character" w:styleId="UnresolvedMention">
    <w:name w:val="Unresolved Mention"/>
    <w:basedOn w:val="DefaultParagraphFont"/>
    <w:uiPriority w:val="99"/>
    <w:semiHidden/>
    <w:unhideWhenUsed/>
    <w:rsid w:val="00786FD1"/>
    <w:rPr>
      <w:color w:val="605E5C"/>
      <w:shd w:val="clear" w:color="auto" w:fill="E1DFDD"/>
    </w:rPr>
  </w:style>
  <w:style w:type="paragraph" w:styleId="Caption">
    <w:name w:val="caption"/>
    <w:basedOn w:val="Normal"/>
    <w:next w:val="Normal"/>
    <w:uiPriority w:val="35"/>
    <w:unhideWhenUsed/>
    <w:qFormat/>
    <w:rsid w:val="008D7D7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jpe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6.png"/><Relationship Id="rId27" Type="http://schemas.openxmlformats.org/officeDocument/2006/relationships/image" Target="media/image11.png"/><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David Halford (ESO)</DisplayName>
        <AccountId>49</AccountId>
        <AccountType/>
      </UserInfo>
      <UserInfo>
        <DisplayName>Angela Quinn</DisplayName>
        <AccountId>122</AccountId>
        <AccountType/>
      </UserInfo>
      <UserInfo>
        <DisplayName>Alex Aristodemou</DisplayName>
        <AccountId>53</AccountId>
        <AccountType/>
      </UserInfo>
      <UserInfo>
        <DisplayName>Kaleigh Grainger</DisplayName>
        <AccountId>123</AccountId>
        <AccountType/>
      </UserInfo>
    </SharedWithUsers>
  </documentManagement>
</p:properties>
</file>

<file path=customXml/itemProps1.xml><?xml version="1.0" encoding="utf-8"?>
<ds:datastoreItem xmlns:ds="http://schemas.openxmlformats.org/officeDocument/2006/customXml" ds:itemID="{6A38C6FB-8528-40FB-91A5-CB4240D4011E}">
  <ds:schemaRefs>
    <ds:schemaRef ds:uri="http://schemas.microsoft.com/sharepoint/v3/contenttype/forms"/>
  </ds:schemaRefs>
</ds:datastoreItem>
</file>

<file path=customXml/itemProps2.xml><?xml version="1.0" encoding="utf-8"?>
<ds:datastoreItem xmlns:ds="http://schemas.openxmlformats.org/officeDocument/2006/customXml" ds:itemID="{BD813CFB-1DA6-4FB8-9DA5-64E0B07CAA39}">
  <ds:schemaRefs>
    <ds:schemaRef ds:uri="http://schemas.openxmlformats.org/officeDocument/2006/bibliography"/>
  </ds:schemaRefs>
</ds:datastoreItem>
</file>

<file path=customXml/itemProps3.xml><?xml version="1.0" encoding="utf-8"?>
<ds:datastoreItem xmlns:ds="http://schemas.openxmlformats.org/officeDocument/2006/customXml" ds:itemID="{61665C33-FDF8-43CA-B6F3-7C91AFA16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94480D-11A6-4323-9A2D-B2F4786AB416}">
  <ds:schemaRefs>
    <ds:schemaRef ds:uri="http://purl.org/dc/elements/1.1/"/>
    <ds:schemaRef ds:uri="http://schemas.microsoft.com/office/2006/metadata/properties"/>
    <ds:schemaRef ds:uri="http://schemas.openxmlformats.org/package/2006/metadata/core-properties"/>
    <ds:schemaRef ds:uri="http://purl.org/dc/terms/"/>
    <ds:schemaRef ds:uri="97b6fe81-1556-4112-94ca-31043ca39b71"/>
    <ds:schemaRef ds:uri="http://schemas.microsoft.com/office/2006/documentManagement/types"/>
    <ds:schemaRef ds:uri="http://schemas.microsoft.com/office/infopath/2007/PartnerControls"/>
    <ds:schemaRef ds:uri="cadce026-d35b-4a62-a2ee-1436bb44fb55"/>
    <ds:schemaRef ds:uri="dec74c4c-1639-4502-8f90-b4ce03410d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9008</Words>
  <Characters>51351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60239</CharactersWithSpaces>
  <SharedDoc>false</SharedDoc>
  <HLinks>
    <vt:vector size="72" baseType="variant">
      <vt:variant>
        <vt:i4>1441851</vt:i4>
      </vt:variant>
      <vt:variant>
        <vt:i4>68</vt:i4>
      </vt:variant>
      <vt:variant>
        <vt:i4>0</vt:i4>
      </vt:variant>
      <vt:variant>
        <vt:i4>5</vt:i4>
      </vt:variant>
      <vt:variant>
        <vt:lpwstr/>
      </vt:variant>
      <vt:variant>
        <vt:lpwstr>_Toc168342662</vt:lpwstr>
      </vt:variant>
      <vt:variant>
        <vt:i4>1441851</vt:i4>
      </vt:variant>
      <vt:variant>
        <vt:i4>62</vt:i4>
      </vt:variant>
      <vt:variant>
        <vt:i4>0</vt:i4>
      </vt:variant>
      <vt:variant>
        <vt:i4>5</vt:i4>
      </vt:variant>
      <vt:variant>
        <vt:lpwstr/>
      </vt:variant>
      <vt:variant>
        <vt:lpwstr>_Toc168342661</vt:lpwstr>
      </vt:variant>
      <vt:variant>
        <vt:i4>1441851</vt:i4>
      </vt:variant>
      <vt:variant>
        <vt:i4>56</vt:i4>
      </vt:variant>
      <vt:variant>
        <vt:i4>0</vt:i4>
      </vt:variant>
      <vt:variant>
        <vt:i4>5</vt:i4>
      </vt:variant>
      <vt:variant>
        <vt:lpwstr/>
      </vt:variant>
      <vt:variant>
        <vt:lpwstr>_Toc168342660</vt:lpwstr>
      </vt:variant>
      <vt:variant>
        <vt:i4>1376315</vt:i4>
      </vt:variant>
      <vt:variant>
        <vt:i4>50</vt:i4>
      </vt:variant>
      <vt:variant>
        <vt:i4>0</vt:i4>
      </vt:variant>
      <vt:variant>
        <vt:i4>5</vt:i4>
      </vt:variant>
      <vt:variant>
        <vt:lpwstr/>
      </vt:variant>
      <vt:variant>
        <vt:lpwstr>_Toc168342659</vt:lpwstr>
      </vt:variant>
      <vt:variant>
        <vt:i4>1376315</vt:i4>
      </vt:variant>
      <vt:variant>
        <vt:i4>44</vt:i4>
      </vt:variant>
      <vt:variant>
        <vt:i4>0</vt:i4>
      </vt:variant>
      <vt:variant>
        <vt:i4>5</vt:i4>
      </vt:variant>
      <vt:variant>
        <vt:lpwstr/>
      </vt:variant>
      <vt:variant>
        <vt:lpwstr>_Toc168342658</vt:lpwstr>
      </vt:variant>
      <vt:variant>
        <vt:i4>1376315</vt:i4>
      </vt:variant>
      <vt:variant>
        <vt:i4>38</vt:i4>
      </vt:variant>
      <vt:variant>
        <vt:i4>0</vt:i4>
      </vt:variant>
      <vt:variant>
        <vt:i4>5</vt:i4>
      </vt:variant>
      <vt:variant>
        <vt:lpwstr/>
      </vt:variant>
      <vt:variant>
        <vt:lpwstr>_Toc168342657</vt:lpwstr>
      </vt:variant>
      <vt:variant>
        <vt:i4>1376315</vt:i4>
      </vt:variant>
      <vt:variant>
        <vt:i4>32</vt:i4>
      </vt:variant>
      <vt:variant>
        <vt:i4>0</vt:i4>
      </vt:variant>
      <vt:variant>
        <vt:i4>5</vt:i4>
      </vt:variant>
      <vt:variant>
        <vt:lpwstr/>
      </vt:variant>
      <vt:variant>
        <vt:lpwstr>_Toc168342656</vt:lpwstr>
      </vt:variant>
      <vt:variant>
        <vt:i4>1376315</vt:i4>
      </vt:variant>
      <vt:variant>
        <vt:i4>26</vt:i4>
      </vt:variant>
      <vt:variant>
        <vt:i4>0</vt:i4>
      </vt:variant>
      <vt:variant>
        <vt:i4>5</vt:i4>
      </vt:variant>
      <vt:variant>
        <vt:lpwstr/>
      </vt:variant>
      <vt:variant>
        <vt:lpwstr>_Toc168342655</vt:lpwstr>
      </vt:variant>
      <vt:variant>
        <vt:i4>1376315</vt:i4>
      </vt:variant>
      <vt:variant>
        <vt:i4>20</vt:i4>
      </vt:variant>
      <vt:variant>
        <vt:i4>0</vt:i4>
      </vt:variant>
      <vt:variant>
        <vt:i4>5</vt:i4>
      </vt:variant>
      <vt:variant>
        <vt:lpwstr/>
      </vt:variant>
      <vt:variant>
        <vt:lpwstr>_Toc168342654</vt:lpwstr>
      </vt:variant>
      <vt:variant>
        <vt:i4>1376315</vt:i4>
      </vt:variant>
      <vt:variant>
        <vt:i4>14</vt:i4>
      </vt:variant>
      <vt:variant>
        <vt:i4>0</vt:i4>
      </vt:variant>
      <vt:variant>
        <vt:i4>5</vt:i4>
      </vt:variant>
      <vt:variant>
        <vt:lpwstr/>
      </vt:variant>
      <vt:variant>
        <vt:lpwstr>_Toc168342653</vt:lpwstr>
      </vt:variant>
      <vt:variant>
        <vt:i4>1376315</vt:i4>
      </vt:variant>
      <vt:variant>
        <vt:i4>8</vt:i4>
      </vt:variant>
      <vt:variant>
        <vt:i4>0</vt:i4>
      </vt:variant>
      <vt:variant>
        <vt:i4>5</vt:i4>
      </vt:variant>
      <vt:variant>
        <vt:lpwstr/>
      </vt:variant>
      <vt:variant>
        <vt:lpwstr>_Toc168342652</vt:lpwstr>
      </vt:variant>
      <vt:variant>
        <vt:i4>1376315</vt:i4>
      </vt:variant>
      <vt:variant>
        <vt:i4>2</vt:i4>
      </vt:variant>
      <vt:variant>
        <vt:i4>0</vt:i4>
      </vt:variant>
      <vt:variant>
        <vt:i4>5</vt:i4>
      </vt:variant>
      <vt:variant>
        <vt:lpwstr/>
      </vt:variant>
      <vt:variant>
        <vt:lpwstr>_Toc168342651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Kasibante(ESO), Frank</dc:creator>
  <cp:keywords/>
  <cp:lastModifiedBy>Creighton, Alan (Northern Powergrid)</cp:lastModifiedBy>
  <cp:revision>4</cp:revision>
  <cp:lastPrinted>2024-11-20T07:42:00Z</cp:lastPrinted>
  <dcterms:created xsi:type="dcterms:W3CDTF">2025-01-09T16:47:00Z</dcterms:created>
  <dcterms:modified xsi:type="dcterms:W3CDTF">2025-01-15T09:15:00Z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Microsoft® Word for Microsoft 365</vt:lpwstr>
  </property>
  <property fmtid="{D5CDD505-2E9C-101B-9397-08002B2CF9AE}" pid="4" name="LastSaved">
    <vt:filetime>2023-12-18T00:00:00Z</vt:filetime>
  </property>
  <property fmtid="{D5CDD505-2E9C-101B-9397-08002B2CF9AE}" pid="5" name="Producer">
    <vt:lpwstr>Microsoft® Word for Microsoft 365</vt:lpwstr>
  </property>
  <property fmtid="{D5CDD505-2E9C-101B-9397-08002B2CF9AE}" pid="6" name="ContentTypeId">
    <vt:lpwstr>0x010100D6D827E7FA3BF940826F8BFC00472608</vt:lpwstr>
  </property>
  <property fmtid="{D5CDD505-2E9C-101B-9397-08002B2CF9AE}" pid="7" name="MediaServiceImageTags">
    <vt:lpwstr/>
  </property>
  <property fmtid="{D5CDD505-2E9C-101B-9397-08002B2CF9AE}" pid="8" name="MSIP_Label_00b5fe95-8f20-4bf1-a4bc-7cba4c4dcd39_Enabled">
    <vt:lpwstr>true</vt:lpwstr>
  </property>
  <property fmtid="{D5CDD505-2E9C-101B-9397-08002B2CF9AE}" pid="9" name="MSIP_Label_00b5fe95-8f20-4bf1-a4bc-7cba4c4dcd39_SetDate">
    <vt:lpwstr>2024-02-29T10:31:59Z</vt:lpwstr>
  </property>
  <property fmtid="{D5CDD505-2E9C-101B-9397-08002B2CF9AE}" pid="10" name="MSIP_Label_00b5fe95-8f20-4bf1-a4bc-7cba4c4dcd39_Method">
    <vt:lpwstr>Standard</vt:lpwstr>
  </property>
  <property fmtid="{D5CDD505-2E9C-101B-9397-08002B2CF9AE}" pid="11" name="MSIP_Label_00b5fe95-8f20-4bf1-a4bc-7cba4c4dcd39_Name">
    <vt:lpwstr>Internal access</vt:lpwstr>
  </property>
  <property fmtid="{D5CDD505-2E9C-101B-9397-08002B2CF9AE}" pid="12" name="MSIP_Label_00b5fe95-8f20-4bf1-a4bc-7cba4c4dcd39_SiteId">
    <vt:lpwstr>34c5e68e-b374-47fe-91da-0e3d638792fb</vt:lpwstr>
  </property>
  <property fmtid="{D5CDD505-2E9C-101B-9397-08002B2CF9AE}" pid="13" name="MSIP_Label_00b5fe95-8f20-4bf1-a4bc-7cba4c4dcd39_ActionId">
    <vt:lpwstr>8718251e-2926-4b02-a43b-62d22537868d</vt:lpwstr>
  </property>
  <property fmtid="{D5CDD505-2E9C-101B-9397-08002B2CF9AE}" pid="14" name="MSIP_Label_00b5fe95-8f20-4bf1-a4bc-7cba4c4dcd39_ContentBits">
    <vt:lpwstr>0</vt:lpwstr>
  </property>
</Properties>
</file>