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
      <w:tblGrid>
        <w:gridCol w:w="2943"/>
        <w:gridCol w:w="5812"/>
      </w:tblGrid>
      <w:tr w:rsidR="00685EB6" w:rsidRPr="0064046A" w14:paraId="012FD342" w14:textId="77777777" w:rsidTr="38390920">
        <w:trPr>
          <w:trHeight w:val="300"/>
        </w:trPr>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38390920">
        <w:trPr>
          <w:trHeight w:val="300"/>
        </w:trPr>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38390920">
        <w:trPr>
          <w:trHeight w:val="300"/>
        </w:trPr>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14165E01" w:rsidR="00685EB6" w:rsidRPr="0064046A" w:rsidRDefault="00685EB6">
            <w:r>
              <w:t>the Electricity Act 1989</w:t>
            </w:r>
            <w:r w:rsidR="00736299">
              <w:t xml:space="preserve"> </w:t>
            </w:r>
            <w:r>
              <w:t>;</w:t>
            </w:r>
          </w:p>
        </w:tc>
      </w:tr>
      <w:tr w:rsidR="00A3404E" w:rsidRPr="0064046A" w14:paraId="42078617" w14:textId="77777777" w:rsidTr="38390920">
        <w:trPr>
          <w:trHeight w:val="300"/>
        </w:trPr>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38390920">
        <w:trPr>
          <w:trHeight w:val="300"/>
        </w:trPr>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38390920">
        <w:trPr>
          <w:trHeight w:val="300"/>
        </w:trPr>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38390920">
        <w:trPr>
          <w:trHeight w:val="300"/>
        </w:trPr>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7898AC33" w14:textId="77777777" w:rsidTr="38390920">
        <w:trPr>
          <w:trHeight w:val="300"/>
        </w:trPr>
        <w:tc>
          <w:tcPr>
            <w:tcW w:w="2943" w:type="dxa"/>
          </w:tcPr>
          <w:p w14:paraId="47C724AD"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rsidTr="38390920">
        <w:trPr>
          <w:trHeight w:val="300"/>
        </w:trPr>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38390920">
        <w:trPr>
          <w:trHeight w:val="300"/>
        </w:trPr>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38390920">
        <w:trPr>
          <w:trHeight w:val="300"/>
        </w:trPr>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38390920">
        <w:trPr>
          <w:trHeight w:val="300"/>
        </w:trPr>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rsidTr="38390920">
        <w:trPr>
          <w:trHeight w:val="300"/>
        </w:trPr>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38390920">
        <w:trPr>
          <w:trHeight w:val="300"/>
        </w:trPr>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38390920">
        <w:trPr>
          <w:trHeight w:val="300"/>
        </w:trPr>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19C80B48" w:rsidR="00ED75CC" w:rsidRPr="0064046A" w:rsidRDefault="00ED75CC" w:rsidP="00D67FFA">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38390920">
        <w:trPr>
          <w:trHeight w:val="300"/>
        </w:trPr>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38390920">
        <w:trPr>
          <w:trHeight w:val="300"/>
        </w:trPr>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38390920">
        <w:trPr>
          <w:trHeight w:val="300"/>
        </w:trPr>
        <w:tc>
          <w:tcPr>
            <w:tcW w:w="2943" w:type="dxa"/>
          </w:tcPr>
          <w:p w14:paraId="2A5C83BA" w14:textId="2579466D" w:rsidR="00ED75CC" w:rsidRPr="0064046A" w:rsidRDefault="00C267F5" w:rsidP="2F592808">
            <w:pPr>
              <w:jc w:val="left"/>
              <w:rPr>
                <w:b/>
                <w:bCs/>
              </w:rPr>
            </w:pPr>
            <w:r w:rsidRPr="2F592808">
              <w:rPr>
                <w:b/>
                <w:bCs/>
              </w:rPr>
              <w:t>“</w:t>
            </w:r>
            <w:r w:rsidR="00ED75CC" w:rsidRPr="2F592808">
              <w:rPr>
                <w:b/>
                <w:bCs/>
              </w:rPr>
              <w:t>Assessment and Report Phase</w:t>
            </w:r>
            <w:r w:rsidRPr="2F592808">
              <w:rPr>
                <w:b/>
                <w:bCs/>
              </w:rPr>
              <w:t>”</w:t>
            </w:r>
          </w:p>
          <w:p w14:paraId="749D21A7" w14:textId="0DA17513" w:rsidR="00ED75CC" w:rsidRPr="0064046A" w:rsidRDefault="00ED75CC" w:rsidP="2F592808">
            <w:pPr>
              <w:jc w:val="left"/>
              <w:rPr>
                <w:b/>
                <w:bCs/>
              </w:rPr>
            </w:pPr>
          </w:p>
          <w:p w14:paraId="05B521CD" w14:textId="3AAEAFE2" w:rsidR="00ED75CC" w:rsidRPr="0064046A" w:rsidRDefault="00ED75CC" w:rsidP="002A61C2">
            <w:pPr>
              <w:jc w:val="left"/>
              <w:rPr>
                <w:b/>
                <w:bCs/>
              </w:rPr>
            </w:pPr>
          </w:p>
        </w:tc>
        <w:tc>
          <w:tcPr>
            <w:tcW w:w="5812" w:type="dxa"/>
          </w:tcPr>
          <w:p w14:paraId="7A77F672" w14:textId="527C9E9B" w:rsidR="00ED75CC" w:rsidRPr="0064046A" w:rsidRDefault="00ED75CC">
            <w:r>
              <w:t>the process for assessing STC Modification Proposals and any Alternative STC Modifications and formulating an STC Modification Report as set out in Section B, sub-paragraph 7.2.5;</w:t>
            </w:r>
          </w:p>
          <w:p w14:paraId="10DE74A4" w14:textId="05C04104" w:rsidR="00ED75CC" w:rsidRPr="0064046A" w:rsidRDefault="00ED75CC"/>
        </w:tc>
      </w:tr>
      <w:tr w:rsidR="002A61C2" w:rsidRPr="0064046A" w14:paraId="46763B58" w14:textId="77777777" w:rsidTr="38390920">
        <w:trPr>
          <w:trHeight w:val="300"/>
        </w:trPr>
        <w:tc>
          <w:tcPr>
            <w:tcW w:w="2943" w:type="dxa"/>
          </w:tcPr>
          <w:p w14:paraId="65DD7572" w14:textId="77777777" w:rsidR="002A61C2" w:rsidRPr="0064046A" w:rsidRDefault="002A61C2" w:rsidP="002A61C2">
            <w:pPr>
              <w:jc w:val="left"/>
              <w:rPr>
                <w:b/>
                <w:bCs/>
              </w:rPr>
            </w:pPr>
            <w:r w:rsidRPr="2F592808">
              <w:rPr>
                <w:b/>
                <w:bCs/>
              </w:rPr>
              <w:t>“Assimilated Law”</w:t>
            </w:r>
          </w:p>
          <w:p w14:paraId="3E553D88" w14:textId="77777777" w:rsidR="002A61C2" w:rsidRDefault="002A61C2">
            <w:pPr>
              <w:jc w:val="left"/>
              <w:rPr>
                <w:b/>
              </w:rPr>
            </w:pPr>
          </w:p>
        </w:tc>
        <w:tc>
          <w:tcPr>
            <w:tcW w:w="5812" w:type="dxa"/>
          </w:tcPr>
          <w:p w14:paraId="67266179" w14:textId="0E0F1FEC" w:rsidR="002A61C2" w:rsidRDefault="002A61C2">
            <w:r>
              <w:t>has the same meaning as that given by section 6(7) of the European Union (Withdrawal) Act 2018;</w:t>
            </w:r>
          </w:p>
        </w:tc>
      </w:tr>
      <w:tr w:rsidR="00ED75CC" w:rsidRPr="0064046A" w14:paraId="14EFDF63" w14:textId="77777777" w:rsidTr="38390920">
        <w:trPr>
          <w:trHeight w:val="300"/>
        </w:trPr>
        <w:tc>
          <w:tcPr>
            <w:tcW w:w="2943" w:type="dxa"/>
          </w:tcPr>
          <w:p w14:paraId="0725E19D" w14:textId="77777777" w:rsidR="00ED75CC" w:rsidRDefault="00C267F5">
            <w:pPr>
              <w:jc w:val="left"/>
              <w:rPr>
                <w:b/>
              </w:rPr>
            </w:pPr>
            <w:r>
              <w:rPr>
                <w:b/>
              </w:rPr>
              <w:lastRenderedPageBreak/>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28F1CD92" w:rsidR="00ED75CC" w:rsidRPr="0064046A" w:rsidRDefault="3EEEAFA5">
            <w:r>
              <w: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t>
            </w:r>
            <w:r w:rsidR="6712B27C">
              <w:t xml:space="preserve">but excluding in each case (a) and (b) any [Expected </w:t>
            </w:r>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38390920">
        <w:trPr>
          <w:trHeight w:val="300"/>
        </w:trPr>
        <w:tc>
          <w:tcPr>
            <w:tcW w:w="2943" w:type="dxa"/>
          </w:tcPr>
          <w:p w14:paraId="51599847" w14:textId="77777777" w:rsidR="00ED75CC" w:rsidRPr="0064046A" w:rsidRDefault="00C267F5">
            <w:pPr>
              <w:jc w:val="left"/>
              <w:rPr>
                <w:b/>
              </w:rPr>
            </w:pPr>
            <w:r>
              <w:rPr>
                <w:b/>
              </w:rPr>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rsidTr="38390920">
        <w:trPr>
          <w:trHeight w:val="300"/>
        </w:trPr>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38390920">
        <w:trPr>
          <w:trHeight w:val="300"/>
        </w:trPr>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38390920">
        <w:trPr>
          <w:trHeight w:val="300"/>
        </w:trPr>
        <w:tc>
          <w:tcPr>
            <w:tcW w:w="2943" w:type="dxa"/>
          </w:tcPr>
          <w:p w14:paraId="6B23F7BB"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rsidTr="38390920">
        <w:trPr>
          <w:trHeight w:val="300"/>
        </w:trPr>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38390920">
        <w:trPr>
          <w:trHeight w:val="300"/>
        </w:trPr>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38390920">
        <w:trPr>
          <w:trHeight w:val="300"/>
        </w:trPr>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38390920">
        <w:trPr>
          <w:trHeight w:val="300"/>
        </w:trPr>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rsidTr="38390920">
        <w:trPr>
          <w:trHeight w:val="300"/>
        </w:trPr>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w:t>
            </w:r>
            <w:r w:rsidRPr="0064046A">
              <w:lastRenderedPageBreak/>
              <w:t xml:space="preserve">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38390920">
        <w:trPr>
          <w:trHeight w:val="300"/>
        </w:trPr>
        <w:tc>
          <w:tcPr>
            <w:tcW w:w="2943" w:type="dxa"/>
          </w:tcPr>
          <w:p w14:paraId="31659634"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38390920">
        <w:trPr>
          <w:trHeight w:val="300"/>
        </w:trPr>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38390920">
        <w:trPr>
          <w:trHeight w:val="300"/>
        </w:trPr>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151BEC18" w:rsidR="00ED75CC" w:rsidRPr="0064046A" w:rsidRDefault="00ED75CC">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38390920">
        <w:trPr>
          <w:trHeight w:val="300"/>
        </w:trPr>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6740F14C" w:rsidR="00ED75CC" w:rsidRPr="0064046A" w:rsidRDefault="00ED75CC">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38390920">
        <w:trPr>
          <w:trHeight w:val="300"/>
        </w:trPr>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38390920">
        <w:trPr>
          <w:trHeight w:val="300"/>
        </w:trPr>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38390920">
        <w:trPr>
          <w:trHeight w:val="300"/>
        </w:trPr>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38390920">
        <w:trPr>
          <w:trHeight w:val="300"/>
        </w:trPr>
        <w:tc>
          <w:tcPr>
            <w:tcW w:w="2943" w:type="dxa"/>
          </w:tcPr>
          <w:p w14:paraId="6EB03C09" w14:textId="77777777" w:rsidR="00C267F5" w:rsidRPr="0064046A" w:rsidRDefault="00C267F5">
            <w:pPr>
              <w:jc w:val="left"/>
              <w:rPr>
                <w:b/>
              </w:rPr>
            </w:pPr>
            <w:r>
              <w:rPr>
                <w:b/>
              </w:rPr>
              <w:lastRenderedPageBreak/>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FAF2AC3" w14:textId="77777777" w:rsidTr="38390920">
        <w:trPr>
          <w:trHeight w:val="300"/>
        </w:trPr>
        <w:tc>
          <w:tcPr>
            <w:tcW w:w="2943" w:type="dxa"/>
          </w:tcPr>
          <w:p w14:paraId="489ABC95" w14:textId="77777777" w:rsidR="00C267F5" w:rsidRDefault="00C267F5">
            <w:pPr>
              <w:jc w:val="left"/>
              <w:rPr>
                <w:b/>
              </w:rPr>
            </w:pPr>
            <w:r>
              <w:rPr>
                <w:b/>
              </w:rPr>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38390920">
        <w:trPr>
          <w:trHeight w:val="300"/>
        </w:trPr>
        <w:tc>
          <w:tcPr>
            <w:tcW w:w="2943" w:type="dxa"/>
          </w:tcPr>
          <w:p w14:paraId="6E0844A4"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4E3E448F"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38390920">
        <w:trPr>
          <w:trHeight w:val="300"/>
        </w:trPr>
        <w:tc>
          <w:tcPr>
            <w:tcW w:w="2943" w:type="dxa"/>
          </w:tcPr>
          <w:p w14:paraId="301DC79C"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38390920">
        <w:trPr>
          <w:trHeight w:val="300"/>
        </w:trPr>
        <w:tc>
          <w:tcPr>
            <w:tcW w:w="2943" w:type="dxa"/>
          </w:tcPr>
          <w:p w14:paraId="727E0C2F"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68A64FA2"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38390920">
        <w:trPr>
          <w:trHeight w:val="300"/>
        </w:trPr>
        <w:tc>
          <w:tcPr>
            <w:tcW w:w="2943" w:type="dxa"/>
          </w:tcPr>
          <w:p w14:paraId="63EDFE0D"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38390920">
        <w:trPr>
          <w:trHeight w:val="300"/>
        </w:trPr>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38390920">
        <w:trPr>
          <w:trHeight w:val="300"/>
        </w:trPr>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38390920">
        <w:trPr>
          <w:trHeight w:val="300"/>
        </w:trPr>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38390920">
        <w:trPr>
          <w:trHeight w:val="300"/>
        </w:trPr>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38390920">
        <w:trPr>
          <w:trHeight w:val="300"/>
        </w:trPr>
        <w:tc>
          <w:tcPr>
            <w:tcW w:w="2943" w:type="dxa"/>
          </w:tcPr>
          <w:p w14:paraId="717664D0"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38390920">
        <w:trPr>
          <w:trHeight w:val="300"/>
        </w:trPr>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38390920">
        <w:trPr>
          <w:trHeight w:val="300"/>
        </w:trPr>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38390920">
        <w:trPr>
          <w:trHeight w:val="300"/>
        </w:trPr>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38390920">
        <w:trPr>
          <w:trHeight w:val="300"/>
        </w:trPr>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38390920">
        <w:trPr>
          <w:trHeight w:val="300"/>
        </w:trPr>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38390920">
        <w:trPr>
          <w:trHeight w:val="300"/>
        </w:trPr>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rsidTr="38390920">
        <w:trPr>
          <w:trHeight w:val="300"/>
        </w:trPr>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38390920">
        <w:trPr>
          <w:trHeight w:val="300"/>
        </w:trPr>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rsidTr="38390920">
        <w:trPr>
          <w:trHeight w:val="300"/>
        </w:trPr>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38390920">
        <w:trPr>
          <w:trHeight w:val="300"/>
        </w:trPr>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38390920">
        <w:trPr>
          <w:trHeight w:val="300"/>
        </w:trPr>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38390920">
        <w:trPr>
          <w:trHeight w:val="300"/>
        </w:trPr>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 xml:space="preserve">the Secretary of State, the Authority and any local or national agency, authority, department, inspectorate, minister (including </w:t>
            </w:r>
            <w:r w:rsidRPr="0064046A">
              <w:lastRenderedPageBreak/>
              <w:t>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rsidTr="38390920">
        <w:trPr>
          <w:trHeight w:val="300"/>
        </w:trPr>
        <w:tc>
          <w:tcPr>
            <w:tcW w:w="2943" w:type="dxa"/>
          </w:tcPr>
          <w:p w14:paraId="06111F92" w14:textId="77777777" w:rsidR="00ED75CC" w:rsidRPr="0064046A" w:rsidRDefault="00ED75CC">
            <w:pPr>
              <w:jc w:val="left"/>
              <w:rPr>
                <w:b/>
              </w:rPr>
            </w:pPr>
            <w:r w:rsidRPr="0064046A">
              <w:rPr>
                <w:b/>
              </w:rPr>
              <w:lastRenderedPageBreak/>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38390920">
        <w:trPr>
          <w:trHeight w:val="300"/>
        </w:trPr>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38390920">
        <w:trPr>
          <w:trHeight w:val="300"/>
        </w:trPr>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38390920">
        <w:trPr>
          <w:trHeight w:val="300"/>
        </w:trPr>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3BE29C2E" w:rsidR="00ED75CC" w:rsidRPr="0064046A" w:rsidRDefault="00ED75CC" w:rsidP="004D337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38390920">
        <w:trPr>
          <w:trHeight w:val="300"/>
        </w:trPr>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CE1319B" w:rsidR="00ED75CC" w:rsidRPr="0064046A" w:rsidRDefault="00ED75CC" w:rsidP="004D337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or an Onshore Transmission Owner pursuant to Standard Condition D3 of its Transmission Licence,</w:t>
            </w:r>
          </w:p>
        </w:tc>
      </w:tr>
      <w:tr w:rsidR="00ED75CC" w:rsidRPr="0064046A" w14:paraId="2A975E2E" w14:textId="77777777" w:rsidTr="38390920">
        <w:trPr>
          <w:trHeight w:val="300"/>
        </w:trPr>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38390920">
        <w:trPr>
          <w:trHeight w:val="300"/>
        </w:trPr>
        <w:tc>
          <w:tcPr>
            <w:tcW w:w="2943" w:type="dxa"/>
          </w:tcPr>
          <w:p w14:paraId="0C04D5F1" w14:textId="77777777" w:rsidR="00ED75CC" w:rsidRPr="0064046A" w:rsidRDefault="00ED75CC">
            <w:pPr>
              <w:jc w:val="left"/>
              <w:rPr>
                <w:b/>
              </w:rPr>
            </w:pPr>
            <w:r w:rsidRPr="0064046A">
              <w:rPr>
                <w:b/>
              </w:rPr>
              <w:lastRenderedPageBreak/>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38390920">
        <w:trPr>
          <w:trHeight w:val="300"/>
        </w:trPr>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38390920">
        <w:trPr>
          <w:trHeight w:val="300"/>
        </w:trPr>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38390920">
        <w:trPr>
          <w:trHeight w:val="300"/>
        </w:trPr>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38390920">
        <w:trPr>
          <w:trHeight w:val="300"/>
        </w:trPr>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38390920">
        <w:trPr>
          <w:trHeight w:val="300"/>
        </w:trPr>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38390920">
        <w:trPr>
          <w:trHeight w:val="300"/>
        </w:trPr>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38390920">
        <w:trPr>
          <w:trHeight w:val="300"/>
        </w:trPr>
        <w:tc>
          <w:tcPr>
            <w:tcW w:w="2943" w:type="dxa"/>
          </w:tcPr>
          <w:p w14:paraId="1D5528D2" w14:textId="77777777" w:rsidR="00ED75CC" w:rsidRPr="0064046A" w:rsidRDefault="00ED75CC">
            <w:pPr>
              <w:jc w:val="left"/>
              <w:rPr>
                <w:b/>
              </w:rPr>
            </w:pPr>
            <w:r w:rsidRPr="0064046A">
              <w:rPr>
                <w:b/>
              </w:rPr>
              <w:lastRenderedPageBreak/>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38390920">
        <w:trPr>
          <w:trHeight w:val="300"/>
        </w:trPr>
        <w:tc>
          <w:tcPr>
            <w:tcW w:w="2943" w:type="dxa"/>
          </w:tcPr>
          <w:p w14:paraId="5275F02A" w14:textId="77777777" w:rsidR="00ED75CC" w:rsidRPr="0064046A" w:rsidRDefault="00ED75CC">
            <w:pPr>
              <w:jc w:val="left"/>
              <w:rPr>
                <w:b/>
              </w:rPr>
            </w:pPr>
            <w:r w:rsidRPr="0064046A">
              <w:rPr>
                <w:b/>
              </w:rPr>
              <w:t>"Consents"</w:t>
            </w:r>
            <w:r w:rsidRPr="0064046A">
              <w:rPr>
                <w:b/>
              </w:rPr>
              <w:tab/>
            </w:r>
          </w:p>
        </w:tc>
        <w:tc>
          <w:tcPr>
            <w:tcW w:w="5812" w:type="dxa"/>
          </w:tcPr>
          <w:p w14:paraId="118B6908"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38390920">
        <w:trPr>
          <w:trHeight w:val="300"/>
        </w:trPr>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38390920">
        <w:trPr>
          <w:trHeight w:val="300"/>
        </w:trPr>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rsidTr="38390920">
        <w:trPr>
          <w:trHeight w:val="300"/>
        </w:trPr>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38390920">
        <w:trPr>
          <w:trHeight w:val="300"/>
        </w:trPr>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38390920">
        <w:trPr>
          <w:trHeight w:val="300"/>
        </w:trPr>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rsidTr="38390920">
        <w:trPr>
          <w:trHeight w:val="300"/>
        </w:trPr>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38390920">
        <w:trPr>
          <w:trHeight w:val="300"/>
        </w:trPr>
        <w:tc>
          <w:tcPr>
            <w:tcW w:w="2943" w:type="dxa"/>
          </w:tcPr>
          <w:p w14:paraId="50B1F26F" w14:textId="77777777" w:rsidR="00816788" w:rsidRPr="0064046A" w:rsidRDefault="00816788" w:rsidP="00816788">
            <w:pPr>
              <w:jc w:val="left"/>
              <w:rPr>
                <w:b/>
              </w:rPr>
            </w:pPr>
            <w:r w:rsidRPr="0064046A">
              <w:rPr>
                <w:b/>
              </w:rPr>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38390920">
        <w:trPr>
          <w:trHeight w:val="300"/>
        </w:trPr>
        <w:tc>
          <w:tcPr>
            <w:tcW w:w="2943" w:type="dxa"/>
          </w:tcPr>
          <w:p w14:paraId="64D71AD4" w14:textId="77777777" w:rsidR="00816788" w:rsidRPr="0064046A" w:rsidRDefault="00816788" w:rsidP="00816788">
            <w:pPr>
              <w:jc w:val="left"/>
              <w:rPr>
                <w:b/>
              </w:rPr>
            </w:pPr>
            <w:r w:rsidRPr="0064046A">
              <w:rPr>
                <w:b/>
              </w:rPr>
              <w:lastRenderedPageBreak/>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rsidTr="38390920">
        <w:trPr>
          <w:trHeight w:val="300"/>
        </w:trPr>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74E8FDDF"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38390920">
        <w:trPr>
          <w:trHeight w:val="300"/>
        </w:trPr>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rsidTr="38390920">
        <w:trPr>
          <w:trHeight w:val="300"/>
        </w:trPr>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45AEE0C7"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38390920">
        <w:trPr>
          <w:trHeight w:val="300"/>
        </w:trPr>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60F1F919" w:rsidR="00816788" w:rsidRPr="0064046A" w:rsidRDefault="00816788" w:rsidP="00816788">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38390920">
        <w:trPr>
          <w:trHeight w:val="300"/>
        </w:trPr>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38390920">
        <w:trPr>
          <w:trHeight w:val="300"/>
        </w:trPr>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38390920">
        <w:trPr>
          <w:trHeight w:val="300"/>
        </w:trPr>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38390920">
        <w:trPr>
          <w:trHeight w:val="300"/>
        </w:trPr>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38390920">
        <w:trPr>
          <w:trHeight w:val="300"/>
        </w:trPr>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38390920">
        <w:trPr>
          <w:trHeight w:val="300"/>
        </w:trPr>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38390920">
        <w:trPr>
          <w:trHeight w:val="300"/>
        </w:trPr>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38390920">
        <w:trPr>
          <w:trHeight w:val="300"/>
        </w:trPr>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183DCC" w:rsidRPr="0064046A" w14:paraId="3D1BB027" w14:textId="77777777" w:rsidTr="38390920">
        <w:trPr>
          <w:trHeight w:val="300"/>
          <w:ins w:id="3" w:author="Author"/>
        </w:trPr>
        <w:tc>
          <w:tcPr>
            <w:tcW w:w="2943" w:type="dxa"/>
          </w:tcPr>
          <w:p w14:paraId="70F7DD0E" w14:textId="05638411" w:rsidR="00183DCC" w:rsidRPr="0064046A" w:rsidRDefault="00B621DE" w:rsidP="00816788">
            <w:pPr>
              <w:jc w:val="left"/>
              <w:rPr>
                <w:ins w:id="4" w:author="Author"/>
                <w:b/>
              </w:rPr>
            </w:pPr>
            <w:ins w:id="5" w:author="Author">
              <w:r w:rsidRPr="00B621DE">
                <w:rPr>
                  <w:b/>
                </w:rPr>
                <w:t>"Designated Information Exchange System"</w:t>
              </w:r>
            </w:ins>
          </w:p>
        </w:tc>
        <w:tc>
          <w:tcPr>
            <w:tcW w:w="5812" w:type="dxa"/>
          </w:tcPr>
          <w:p w14:paraId="6FE847E9" w14:textId="198DC26E" w:rsidR="00183DCC" w:rsidRPr="0064046A" w:rsidRDefault="00423395" w:rsidP="00816788">
            <w:pPr>
              <w:rPr>
                <w:ins w:id="6" w:author="Author"/>
              </w:rPr>
            </w:pPr>
            <w:ins w:id="7" w:author="Author">
              <w:r w:rsidRPr="00423395">
                <w:t>a facsimile machine or, as agreed between each User with respect to their control centre or control room and The Company, an Electronic Communication Platform, that facilitates the exchange of information between a User and The Company.</w:t>
              </w:r>
            </w:ins>
          </w:p>
        </w:tc>
      </w:tr>
      <w:tr w:rsidR="00816788" w:rsidRPr="00FE6E74" w14:paraId="1038F759" w14:textId="77777777" w:rsidTr="38390920">
        <w:trPr>
          <w:trHeight w:val="300"/>
        </w:trPr>
        <w:tc>
          <w:tcPr>
            <w:tcW w:w="2943" w:type="dxa"/>
          </w:tcPr>
          <w:p w14:paraId="31F7720C" w14:textId="2FD8B3CC" w:rsidR="00816788" w:rsidRPr="00FE6E74" w:rsidRDefault="00816788" w:rsidP="00816788">
            <w:pPr>
              <w:jc w:val="left"/>
              <w:rPr>
                <w:b/>
              </w:rPr>
            </w:pPr>
            <w:r w:rsidRPr="00FE6E74">
              <w:rPr>
                <w:b/>
              </w:rPr>
              <w:lastRenderedPageBreak/>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38390920">
        <w:trPr>
          <w:trHeight w:val="300"/>
        </w:trPr>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38390920">
        <w:trPr>
          <w:trHeight w:val="300"/>
        </w:trPr>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t>"Directive"</w:t>
            </w:r>
          </w:p>
        </w:tc>
        <w:tc>
          <w:tcPr>
            <w:tcW w:w="5812" w:type="dxa"/>
          </w:tcPr>
          <w:p w14:paraId="5EDCB607" w14:textId="77777777" w:rsidR="00816788" w:rsidRPr="00FE6E74" w:rsidRDefault="00816788">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816788" w:rsidRPr="0064046A" w14:paraId="435201F5" w14:textId="77777777" w:rsidTr="38390920">
        <w:trPr>
          <w:trHeight w:val="300"/>
        </w:trPr>
        <w:tc>
          <w:tcPr>
            <w:tcW w:w="2943" w:type="dxa"/>
          </w:tcPr>
          <w:p w14:paraId="38C0E095" w14:textId="77777777" w:rsidR="00816788" w:rsidRPr="0064046A" w:rsidRDefault="00816788" w:rsidP="00816788">
            <w:pPr>
              <w:jc w:val="left"/>
              <w:rPr>
                <w:b/>
              </w:rPr>
            </w:pPr>
            <w:r w:rsidRPr="0064046A">
              <w:rPr>
                <w:b/>
              </w:rPr>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38390920">
        <w:trPr>
          <w:trHeight w:val="300"/>
        </w:trPr>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38390920">
        <w:trPr>
          <w:trHeight w:val="300"/>
        </w:trPr>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38390920">
        <w:trPr>
          <w:trHeight w:val="300"/>
        </w:trPr>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38390920">
        <w:trPr>
          <w:trHeight w:val="300"/>
        </w:trPr>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38390920">
        <w:trPr>
          <w:trHeight w:val="300"/>
        </w:trPr>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rsidTr="38390920">
        <w:trPr>
          <w:trHeight w:val="300"/>
        </w:trPr>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38390920">
        <w:trPr>
          <w:trHeight w:val="300"/>
        </w:trPr>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38390920">
        <w:trPr>
          <w:trHeight w:val="300"/>
        </w:trPr>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38390920">
        <w:trPr>
          <w:trHeight w:val="300"/>
        </w:trPr>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38390920">
        <w:trPr>
          <w:trHeight w:val="300"/>
        </w:trPr>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38390920">
        <w:trPr>
          <w:trHeight w:val="300"/>
        </w:trPr>
        <w:tc>
          <w:tcPr>
            <w:tcW w:w="2943" w:type="dxa"/>
          </w:tcPr>
          <w:p w14:paraId="644EFD8A" w14:textId="77777777" w:rsidR="00816788" w:rsidRPr="0064046A" w:rsidRDefault="00816788" w:rsidP="00816788">
            <w:pPr>
              <w:jc w:val="left"/>
              <w:rPr>
                <w:b/>
              </w:rPr>
            </w:pPr>
            <w:r w:rsidRPr="0064046A">
              <w:rPr>
                <w:b/>
              </w:rPr>
              <w:lastRenderedPageBreak/>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rsidTr="38390920">
        <w:trPr>
          <w:trHeight w:val="300"/>
        </w:trPr>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D977DF" w:rsidRPr="0064046A" w14:paraId="585C92EF" w14:textId="77777777" w:rsidTr="38390920">
        <w:trPr>
          <w:trHeight w:val="300"/>
          <w:ins w:id="8" w:author="Author"/>
        </w:trPr>
        <w:tc>
          <w:tcPr>
            <w:tcW w:w="2943" w:type="dxa"/>
          </w:tcPr>
          <w:p w14:paraId="79752A0D" w14:textId="53ED26FC" w:rsidR="00D977DF" w:rsidRPr="0064046A" w:rsidRDefault="00D977DF" w:rsidP="00816788">
            <w:pPr>
              <w:jc w:val="left"/>
              <w:rPr>
                <w:ins w:id="9" w:author="Author"/>
                <w:b/>
              </w:rPr>
            </w:pPr>
            <w:ins w:id="10" w:author="Author">
              <w:r w:rsidRPr="00D977DF">
                <w:rPr>
                  <w:b/>
                </w:rPr>
                <w:t>“Electronic Communication Platform”</w:t>
              </w:r>
            </w:ins>
          </w:p>
        </w:tc>
        <w:tc>
          <w:tcPr>
            <w:tcW w:w="5812" w:type="dxa"/>
          </w:tcPr>
          <w:p w14:paraId="1EDB2664" w14:textId="6BD2FE8E" w:rsidR="00D977DF" w:rsidRDefault="0073623D" w:rsidP="0073623D">
            <w:pPr>
              <w:pStyle w:val="Heading1"/>
              <w:numPr>
                <w:ilvl w:val="0"/>
                <w:numId w:val="0"/>
              </w:numPr>
              <w:rPr>
                <w:ins w:id="11" w:author="Author"/>
              </w:rPr>
            </w:pPr>
            <w:ins w:id="12" w:author="Author">
              <w:r w:rsidRPr="0073623D">
                <w:t>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with regard to security.</w:t>
              </w:r>
            </w:ins>
          </w:p>
        </w:tc>
      </w:tr>
      <w:tr w:rsidR="00816788" w:rsidRPr="0064046A" w14:paraId="0D12903B" w14:textId="77777777" w:rsidTr="38390920">
        <w:trPr>
          <w:trHeight w:val="300"/>
        </w:trPr>
        <w:tc>
          <w:tcPr>
            <w:tcW w:w="2943" w:type="dxa"/>
          </w:tcPr>
          <w:p w14:paraId="19491862" w14:textId="77777777" w:rsidR="00816788" w:rsidRDefault="00816788" w:rsidP="00816788">
            <w:pPr>
              <w:rPr>
                <w:rFonts w:cs="Arial"/>
                <w:b/>
              </w:rPr>
            </w:pPr>
            <w:r w:rsidRPr="00ED75CC">
              <w:rPr>
                <w:rFonts w:cs="Arial"/>
                <w:b/>
              </w:rPr>
              <w:t>“Electricity Regulation”</w:t>
            </w:r>
          </w:p>
          <w:p w14:paraId="5E5FA0B8" w14:textId="3FA9E500" w:rsidR="006B2B11" w:rsidRPr="00ED75CC" w:rsidRDefault="006B2B11" w:rsidP="00816788">
            <w:pPr>
              <w:rPr>
                <w:rFonts w:cs="Arial"/>
                <w:b/>
              </w:rPr>
            </w:pPr>
          </w:p>
        </w:tc>
        <w:tc>
          <w:tcPr>
            <w:tcW w:w="5812" w:type="dxa"/>
          </w:tcPr>
          <w:p w14:paraId="286B8F20" w14:textId="77777777" w:rsidR="00816788"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p w14:paraId="15A59A06" w14:textId="198B249A" w:rsidR="006B2B11" w:rsidRPr="00ED75CC" w:rsidRDefault="006B2B11" w:rsidP="00816788">
            <w:pPr>
              <w:rPr>
                <w:rFonts w:cs="Arial"/>
                <w:u w:val="single"/>
              </w:rPr>
            </w:pPr>
          </w:p>
        </w:tc>
      </w:tr>
      <w:tr w:rsidR="19CFEADB" w14:paraId="3795A467" w14:textId="77777777" w:rsidTr="38390920">
        <w:trPr>
          <w:trHeight w:val="1119"/>
        </w:trPr>
        <w:tc>
          <w:tcPr>
            <w:tcW w:w="2943" w:type="dxa"/>
          </w:tcPr>
          <w:p w14:paraId="46A8455F" w14:textId="0F94B823" w:rsidR="19CFEADB" w:rsidRDefault="00F56FF6" w:rsidP="19CFEADB">
            <w:pPr>
              <w:rPr>
                <w:rFonts w:cs="Arial"/>
                <w:b/>
                <w:bCs/>
              </w:rPr>
            </w:pPr>
            <w:r>
              <w:rPr>
                <w:rFonts w:cs="Arial"/>
                <w:b/>
                <w:bCs/>
              </w:rPr>
              <w:t>“</w:t>
            </w:r>
            <w:r w:rsidR="31DF7F15" w:rsidRPr="19CFEADB">
              <w:rPr>
                <w:rFonts w:cs="Arial"/>
                <w:b/>
                <w:bCs/>
              </w:rPr>
              <w:t>Electricity System Operator Licence” or “ESO Licence</w:t>
            </w:r>
            <w:r>
              <w:rPr>
                <w:rFonts w:cs="Arial"/>
                <w:b/>
                <w:bCs/>
              </w:rPr>
              <w:t>”</w:t>
            </w:r>
          </w:p>
        </w:tc>
        <w:tc>
          <w:tcPr>
            <w:tcW w:w="5812" w:type="dxa"/>
          </w:tcPr>
          <w:p w14:paraId="15C5C297" w14:textId="39C3FE91" w:rsidR="31DF7F15" w:rsidRDefault="31DF7F15" w:rsidP="0A510C89">
            <w:pPr>
              <w:rPr>
                <w:rFonts w:cs="Arial"/>
                <w:u w:val="single"/>
              </w:rPr>
            </w:pPr>
            <w:r w:rsidRPr="0A510C89">
              <w:rPr>
                <w:rFonts w:cs="Arial"/>
                <w:u w:val="single"/>
              </w:rPr>
              <w:t xml:space="preserve">means a licence granted or treated as granted under section 6(1)(da) of the Act </w:t>
            </w:r>
          </w:p>
          <w:p w14:paraId="51641553" w14:textId="1B433331" w:rsidR="19CFEADB" w:rsidRDefault="19CFEADB" w:rsidP="19CFEADB">
            <w:pPr>
              <w:rPr>
                <w:rFonts w:cs="Arial"/>
              </w:rPr>
            </w:pPr>
          </w:p>
        </w:tc>
      </w:tr>
      <w:tr w:rsidR="00816788" w:rsidRPr="0064046A" w14:paraId="594C5240" w14:textId="77777777" w:rsidTr="38390920">
        <w:trPr>
          <w:trHeight w:val="300"/>
        </w:trPr>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4AFFEB5" w14:textId="77777777" w:rsidTr="38390920">
        <w:trPr>
          <w:trHeight w:val="300"/>
        </w:trPr>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rsidTr="38390920">
        <w:trPr>
          <w:trHeight w:val="300"/>
        </w:trPr>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38390920">
        <w:trPr>
          <w:trHeight w:val="300"/>
        </w:trPr>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38390920">
        <w:trPr>
          <w:trHeight w:val="300"/>
        </w:trPr>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38390920">
        <w:trPr>
          <w:trHeight w:val="300"/>
        </w:trPr>
        <w:tc>
          <w:tcPr>
            <w:tcW w:w="2943" w:type="dxa"/>
          </w:tcPr>
          <w:p w14:paraId="24416C36" w14:textId="77777777" w:rsidR="00816788" w:rsidRPr="0064046A" w:rsidRDefault="00816788" w:rsidP="00816788">
            <w:pPr>
              <w:jc w:val="left"/>
              <w:rPr>
                <w:b/>
              </w:rPr>
            </w:pPr>
            <w:r w:rsidRPr="0064046A">
              <w:rPr>
                <w:b/>
              </w:rPr>
              <w:lastRenderedPageBreak/>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38390920">
        <w:trPr>
          <w:trHeight w:val="300"/>
        </w:trPr>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816788" w:rsidRPr="0064046A" w14:paraId="30998006" w14:textId="77777777" w:rsidTr="38390920">
        <w:trPr>
          <w:trHeight w:val="300"/>
        </w:trPr>
        <w:tc>
          <w:tcPr>
            <w:tcW w:w="2943" w:type="dxa"/>
          </w:tcPr>
          <w:p w14:paraId="254B32D4" w14:textId="77777777" w:rsidR="00816788" w:rsidRPr="0064046A" w:rsidRDefault="00816788" w:rsidP="00816788">
            <w:pPr>
              <w:jc w:val="left"/>
              <w:rPr>
                <w:b/>
              </w:rPr>
            </w:pPr>
            <w:r w:rsidRPr="0064046A">
              <w:rPr>
                <w:b/>
              </w:rPr>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38390920">
        <w:trPr>
          <w:trHeight w:val="300"/>
        </w:trPr>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38390920">
        <w:trPr>
          <w:trHeight w:val="300"/>
        </w:trPr>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38390920">
        <w:trPr>
          <w:trHeight w:val="300"/>
        </w:trPr>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38390920">
        <w:trPr>
          <w:trHeight w:val="300"/>
        </w:trPr>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38390920">
        <w:trPr>
          <w:trHeight w:val="300"/>
        </w:trPr>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816788" w:rsidRPr="0064046A" w:rsidRDefault="00816788" w:rsidP="00816788">
            <w:pPr>
              <w:pStyle w:val="Heading1"/>
              <w:numPr>
                <w:ilvl w:val="0"/>
                <w:numId w:val="0"/>
              </w:numPr>
            </w:pPr>
            <w:r w:rsidRPr="0064046A">
              <w:lastRenderedPageBreak/>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1000 GWh = 1 TWh</w:t>
            </w:r>
          </w:p>
        </w:tc>
      </w:tr>
      <w:tr w:rsidR="00816788" w:rsidRPr="0064046A" w14:paraId="558658E5" w14:textId="77777777" w:rsidTr="38390920">
        <w:trPr>
          <w:trHeight w:val="300"/>
        </w:trPr>
        <w:tc>
          <w:tcPr>
            <w:tcW w:w="2943" w:type="dxa"/>
          </w:tcPr>
          <w:p w14:paraId="139040C4" w14:textId="77777777" w:rsidR="00816788" w:rsidRPr="0064046A" w:rsidRDefault="00816788" w:rsidP="00816788">
            <w:pPr>
              <w:jc w:val="left"/>
              <w:rPr>
                <w:b/>
              </w:rPr>
            </w:pPr>
            <w:r w:rsidRPr="0064046A">
              <w:rPr>
                <w:b/>
              </w:rPr>
              <w:lastRenderedPageBreak/>
              <w:t>"Engineering Charges"</w:t>
            </w:r>
          </w:p>
        </w:tc>
        <w:tc>
          <w:tcPr>
            <w:tcW w:w="5812" w:type="dxa"/>
          </w:tcPr>
          <w:p w14:paraId="20115F6B" w14:textId="0C47C7DE"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816788" w:rsidRPr="0064046A" w14:paraId="2A4BD57C" w14:textId="77777777" w:rsidTr="38390920">
        <w:trPr>
          <w:trHeight w:val="300"/>
        </w:trPr>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BF0C9E" w:rsidRPr="0064046A" w14:paraId="6C960942" w14:textId="77777777" w:rsidTr="38390920">
        <w:trPr>
          <w:trHeight w:val="300"/>
        </w:trPr>
        <w:tc>
          <w:tcPr>
            <w:tcW w:w="2943" w:type="dxa"/>
          </w:tcPr>
          <w:p w14:paraId="053BB8FB" w14:textId="71347F12" w:rsidR="00BF0C9E" w:rsidRDefault="00A67E3E" w:rsidP="00816788">
            <w:pPr>
              <w:jc w:val="left"/>
              <w:rPr>
                <w:b/>
              </w:rPr>
            </w:pPr>
            <w:r w:rsidRPr="00A67E3E">
              <w:rPr>
                <w:b/>
                <w:bCs/>
                <w:u w:val="single"/>
              </w:rPr>
              <w:t>“ESO Licenced Business</w:t>
            </w:r>
            <w:r w:rsidR="00316526">
              <w:rPr>
                <w:b/>
                <w:bCs/>
                <w:u w:val="single"/>
              </w:rPr>
              <w:t>”</w:t>
            </w:r>
          </w:p>
        </w:tc>
        <w:tc>
          <w:tcPr>
            <w:tcW w:w="5812" w:type="dxa"/>
          </w:tcPr>
          <w:p w14:paraId="5F341853" w14:textId="5768C3E5" w:rsidR="00BF0C9E" w:rsidRDefault="0014047F" w:rsidP="00816788">
            <w:pPr>
              <w:pStyle w:val="Heading1"/>
              <w:numPr>
                <w:ilvl w:val="0"/>
                <w:numId w:val="0"/>
              </w:numPr>
            </w:pPr>
            <w:r>
              <w:rPr>
                <w:u w:val="single"/>
              </w:rPr>
              <w:t>a</w:t>
            </w:r>
            <w:r w:rsidR="00B049FA" w:rsidRPr="0A510C89">
              <w:rPr>
                <w:u w:val="single"/>
              </w:rPr>
              <w:t xml:space="preserve">ny business of The Company which The Company must carry out under </w:t>
            </w:r>
            <w:r w:rsidR="010F3D55" w:rsidRPr="0A510C89">
              <w:rPr>
                <w:u w:val="single"/>
              </w:rPr>
              <w:t>the</w:t>
            </w:r>
            <w:r w:rsidR="00B049FA" w:rsidRPr="0A510C89">
              <w:rPr>
                <w:u w:val="single"/>
              </w:rPr>
              <w:t xml:space="preserve"> ESO</w:t>
            </w:r>
            <w:r w:rsidR="007D6BBA" w:rsidRPr="0A510C89">
              <w:rPr>
                <w:u w:val="single"/>
              </w:rPr>
              <w:t xml:space="preserve"> Licence</w:t>
            </w:r>
          </w:p>
        </w:tc>
      </w:tr>
      <w:tr w:rsidR="00816788" w:rsidRPr="0064046A" w14:paraId="382D7DB0" w14:textId="77777777" w:rsidTr="38390920">
        <w:trPr>
          <w:trHeight w:val="300"/>
        </w:trPr>
        <w:tc>
          <w:tcPr>
            <w:tcW w:w="2943" w:type="dxa"/>
          </w:tcPr>
          <w:p w14:paraId="3A49B643" w14:textId="77777777" w:rsidR="00816788" w:rsidRPr="00ED75CC" w:rsidRDefault="00816788" w:rsidP="00816788">
            <w:pPr>
              <w:rPr>
                <w:rFonts w:cs="Arial"/>
                <w:b/>
              </w:rPr>
            </w:pPr>
            <w:r w:rsidRPr="00ED75CC">
              <w:rPr>
                <w:rFonts w:cs="Arial"/>
                <w:b/>
              </w:rPr>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38390920">
        <w:trPr>
          <w:trHeight w:val="300"/>
        </w:trPr>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38390920">
        <w:trPr>
          <w:trHeight w:val="300"/>
        </w:trPr>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38390920">
        <w:trPr>
          <w:trHeight w:val="300"/>
        </w:trPr>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38390920">
        <w:trPr>
          <w:trHeight w:val="300"/>
        </w:trPr>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38390920">
        <w:trPr>
          <w:trHeight w:val="300"/>
        </w:trPr>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38390920" w14:paraId="14148FB4" w14:textId="77777777" w:rsidTr="38390920">
        <w:trPr>
          <w:trHeight w:val="300"/>
        </w:trPr>
        <w:tc>
          <w:tcPr>
            <w:tcW w:w="2943" w:type="dxa"/>
          </w:tcPr>
          <w:p w14:paraId="175BA69B" w14:textId="055D949F" w:rsidR="35089FE8" w:rsidRDefault="35089FE8" w:rsidP="38390920">
            <w:pPr>
              <w:jc w:val="left"/>
              <w:rPr>
                <w:b/>
                <w:bCs/>
              </w:rPr>
            </w:pPr>
            <w:r w:rsidRPr="38390920">
              <w:rPr>
                <w:b/>
                <w:bCs/>
              </w:rPr>
              <w:t>“Expected Works”</w:t>
            </w:r>
          </w:p>
        </w:tc>
        <w:tc>
          <w:tcPr>
            <w:tcW w:w="5812" w:type="dxa"/>
          </w:tcPr>
          <w:p w14:paraId="486D23AE" w14:textId="3E339C5E" w:rsidR="35089FE8" w:rsidRDefault="35089FE8" w:rsidP="38390920">
            <w:r>
              <w:t xml:space="preserve">any Transmission Construction Works which have been designated as “onshore transmission (reinforcement)” by the Authority in its decision of 19 </w:t>
            </w:r>
            <w:r w:rsidR="33C60D3F">
              <w:t>October</w:t>
            </w:r>
            <w:r>
              <w:t xml:space="preserve"> 2022 titled ‘Offshore Transmission Network Review: Decision on as</w:t>
            </w:r>
            <w:r w:rsidR="2AC911A4">
              <w:t>set clarification’ included in The Company’s ‘Pathway to 2030 (Holistic Network Design)’ report published in July 2022 or in any decisions by the Authority on the classification of assets includ</w:t>
            </w:r>
            <w:r w:rsidR="78249346">
              <w:t xml:space="preserve">ed in The Company’s ‘Beyond 2030’ report published in March 2024; </w:t>
            </w:r>
          </w:p>
        </w:tc>
      </w:tr>
      <w:tr w:rsidR="00816788" w:rsidRPr="0064046A" w14:paraId="2CC5395C" w14:textId="77777777" w:rsidTr="38390920">
        <w:trPr>
          <w:trHeight w:val="300"/>
        </w:trPr>
        <w:tc>
          <w:tcPr>
            <w:tcW w:w="2943" w:type="dxa"/>
          </w:tcPr>
          <w:p w14:paraId="0E78E68B" w14:textId="77777777" w:rsidR="00816788" w:rsidRPr="0064046A" w:rsidRDefault="00816788" w:rsidP="00816788">
            <w:pPr>
              <w:jc w:val="left"/>
              <w:rPr>
                <w:b/>
              </w:rPr>
            </w:pPr>
            <w:r w:rsidRPr="0064046A">
              <w:rPr>
                <w:b/>
              </w:rPr>
              <w:t>"Exchange Rate Request"</w:t>
            </w:r>
          </w:p>
        </w:tc>
        <w:tc>
          <w:tcPr>
            <w:tcW w:w="5812" w:type="dxa"/>
          </w:tcPr>
          <w:p w14:paraId="4F312E2C" w14:textId="77777777" w:rsidR="00816788" w:rsidRPr="0064046A" w:rsidRDefault="00816788" w:rsidP="00816788">
            <w:r w:rsidRPr="0064046A">
              <w:t>as defined in the CUSC as at the Code Effective Date;</w:t>
            </w:r>
          </w:p>
        </w:tc>
      </w:tr>
      <w:tr w:rsidR="00816788" w:rsidRPr="0064046A" w14:paraId="77CE2A2A" w14:textId="77777777" w:rsidTr="38390920">
        <w:trPr>
          <w:trHeight w:val="300"/>
        </w:trPr>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38390920">
        <w:trPr>
          <w:trHeight w:val="300"/>
        </w:trPr>
        <w:tc>
          <w:tcPr>
            <w:tcW w:w="2943" w:type="dxa"/>
          </w:tcPr>
          <w:p w14:paraId="3B34934E" w14:textId="77777777" w:rsidR="00816788" w:rsidRPr="00B8573A" w:rsidRDefault="00816788" w:rsidP="00816788">
            <w:pPr>
              <w:jc w:val="left"/>
              <w:rPr>
                <w:b/>
              </w:rPr>
            </w:pPr>
            <w:r w:rsidRPr="00FC6B71">
              <w:lastRenderedPageBreak/>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38390920">
        <w:trPr>
          <w:trHeight w:val="300"/>
        </w:trPr>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(i)</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tab/>
              <w:t>(ii)</w:t>
            </w:r>
            <w:r w:rsidRPr="00FC6B71">
              <w:tab/>
              <w:t>correcting minor typographical errors;</w:t>
            </w:r>
          </w:p>
          <w:p w14:paraId="42AF8A0B" w14:textId="77777777" w:rsidR="00816788" w:rsidRPr="00FC6B71" w:rsidRDefault="00816788" w:rsidP="00816788">
            <w:r w:rsidRPr="00FC6B71">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38390920">
        <w:trPr>
          <w:trHeight w:val="300"/>
        </w:trPr>
        <w:tc>
          <w:tcPr>
            <w:tcW w:w="2943" w:type="dxa"/>
          </w:tcPr>
          <w:p w14:paraId="2DC0903F" w14:textId="77777777" w:rsidR="00816788" w:rsidRPr="00A762C4" w:rsidRDefault="00816788" w:rsidP="00816788">
            <w:r w:rsidRPr="00A762C4">
              <w:rPr>
                <w:b/>
              </w:rPr>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38390920">
        <w:trPr>
          <w:trHeight w:val="300"/>
        </w:trPr>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816788" w:rsidRPr="0064046A" w14:paraId="188033DE" w14:textId="77777777" w:rsidTr="38390920">
        <w:trPr>
          <w:trHeight w:val="300"/>
        </w:trPr>
        <w:tc>
          <w:tcPr>
            <w:tcW w:w="2943" w:type="dxa"/>
          </w:tcPr>
          <w:p w14:paraId="5D60F7E1" w14:textId="77777777" w:rsidR="00816788" w:rsidRPr="0064046A" w:rsidRDefault="00816788" w:rsidP="00816788">
            <w:pPr>
              <w:jc w:val="left"/>
              <w:rPr>
                <w:b/>
              </w:rPr>
            </w:pPr>
            <w:r w:rsidRPr="0064046A">
              <w:rPr>
                <w:b/>
              </w:rPr>
              <w:t>"Flexibility Parameters"</w:t>
            </w:r>
          </w:p>
        </w:tc>
        <w:tc>
          <w:tcPr>
            <w:tcW w:w="5812" w:type="dxa"/>
          </w:tcPr>
          <w:p w14:paraId="6C126381" w14:textId="77777777" w:rsidR="00816788" w:rsidRPr="0064046A" w:rsidRDefault="00816788" w:rsidP="00816788">
            <w:r w:rsidRPr="0064046A">
              <w:t>as defined in Section C, Part Two, paragraph 3.7;</w:t>
            </w:r>
          </w:p>
        </w:tc>
      </w:tr>
      <w:tr w:rsidR="00816788" w:rsidRPr="0064046A" w14:paraId="60D5CE70" w14:textId="77777777" w:rsidTr="38390920">
        <w:trPr>
          <w:trHeight w:val="300"/>
        </w:trPr>
        <w:tc>
          <w:tcPr>
            <w:tcW w:w="2943" w:type="dxa"/>
          </w:tcPr>
          <w:p w14:paraId="095283A0" w14:textId="77777777" w:rsidR="00816788" w:rsidRPr="0064046A" w:rsidRDefault="00816788" w:rsidP="00816788">
            <w:pPr>
              <w:jc w:val="left"/>
              <w:rPr>
                <w:b/>
              </w:rPr>
            </w:pPr>
            <w:r w:rsidRPr="0064046A">
              <w:rPr>
                <w:b/>
              </w:rPr>
              <w:t>"Force Majeure"</w:t>
            </w:r>
          </w:p>
        </w:tc>
        <w:tc>
          <w:tcPr>
            <w:tcW w:w="5812" w:type="dxa"/>
          </w:tcPr>
          <w:p w14:paraId="3D90388A" w14:textId="77777777" w:rsidR="00816788" w:rsidRPr="0064046A" w:rsidRDefault="00816788" w:rsidP="00816788">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 xml:space="preserve">and provided, for the avoidance of doubt, that weather </w:t>
            </w:r>
            <w:r w:rsidRPr="0064046A">
              <w:rPr>
                <w:iCs/>
              </w:rPr>
              <w:lastRenderedPageBreak/>
              <w:t>conditions which are reasonably to be expected at the location of the event or circumstance are also excluded as not being beyond the reasonable control of that Party</w:t>
            </w:r>
            <w:r w:rsidRPr="0064046A">
              <w:t>;</w:t>
            </w:r>
          </w:p>
        </w:tc>
      </w:tr>
      <w:tr w:rsidR="00816788" w:rsidRPr="0064046A" w14:paraId="13CED405" w14:textId="77777777" w:rsidTr="38390920">
        <w:trPr>
          <w:trHeight w:val="300"/>
        </w:trPr>
        <w:tc>
          <w:tcPr>
            <w:tcW w:w="2943" w:type="dxa"/>
          </w:tcPr>
          <w:p w14:paraId="055D8365" w14:textId="77777777" w:rsidR="00816788" w:rsidRPr="0064046A" w:rsidRDefault="00816788" w:rsidP="00816788">
            <w:pPr>
              <w:jc w:val="left"/>
              <w:rPr>
                <w:b/>
              </w:rPr>
            </w:pPr>
            <w:r w:rsidRPr="0064046A">
              <w:rPr>
                <w:b/>
              </w:rPr>
              <w:lastRenderedPageBreak/>
              <w:t>“Forecast Offshore Construction Cost”</w:t>
            </w:r>
          </w:p>
        </w:tc>
        <w:tc>
          <w:tcPr>
            <w:tcW w:w="5812" w:type="dxa"/>
          </w:tcPr>
          <w:p w14:paraId="6F8671F6" w14:textId="77777777" w:rsidR="00816788" w:rsidRPr="0064046A" w:rsidRDefault="00816788" w:rsidP="00816788">
            <w:r w:rsidRPr="0064046A">
              <w:t>the forecast total cost of Offshore Construction Works as set out in the relevant Offshore TO Construction Agreement;</w:t>
            </w:r>
          </w:p>
        </w:tc>
      </w:tr>
      <w:tr w:rsidR="00816788" w:rsidRPr="0064046A" w14:paraId="0AA26735" w14:textId="77777777" w:rsidTr="38390920">
        <w:trPr>
          <w:trHeight w:val="300"/>
        </w:trPr>
        <w:tc>
          <w:tcPr>
            <w:tcW w:w="2943" w:type="dxa"/>
          </w:tcPr>
          <w:p w14:paraId="00A87BCB" w14:textId="77777777" w:rsidR="00816788" w:rsidRPr="0064046A" w:rsidRDefault="00816788" w:rsidP="00816788">
            <w:pPr>
              <w:jc w:val="left"/>
              <w:rPr>
                <w:b/>
              </w:rPr>
            </w:pPr>
            <w:r w:rsidRPr="0064046A">
              <w:rPr>
                <w:b/>
              </w:rPr>
              <w:t>"Frequency"</w:t>
            </w:r>
          </w:p>
        </w:tc>
        <w:tc>
          <w:tcPr>
            <w:tcW w:w="5812" w:type="dxa"/>
          </w:tcPr>
          <w:p w14:paraId="5AA1C228" w14:textId="77777777" w:rsidR="00816788" w:rsidRPr="0064046A" w:rsidRDefault="00816788" w:rsidP="00816788">
            <w:r w:rsidRPr="0064046A">
              <w:t>the number of alternating cycle per second (expressed in Hertz) at which a System is running;</w:t>
            </w:r>
          </w:p>
        </w:tc>
      </w:tr>
      <w:tr w:rsidR="00816788" w:rsidRPr="0064046A" w14:paraId="30F47119" w14:textId="77777777" w:rsidTr="38390920">
        <w:trPr>
          <w:trHeight w:val="300"/>
        </w:trPr>
        <w:tc>
          <w:tcPr>
            <w:tcW w:w="2943" w:type="dxa"/>
          </w:tcPr>
          <w:p w14:paraId="135DFFB3" w14:textId="77777777" w:rsidR="00816788" w:rsidRPr="0064046A" w:rsidRDefault="00816788" w:rsidP="00816788">
            <w:pPr>
              <w:jc w:val="left"/>
              <w:rPr>
                <w:b/>
              </w:rPr>
            </w:pPr>
            <w:r w:rsidRPr="0064046A">
              <w:rPr>
                <w:b/>
              </w:rPr>
              <w:t>"Framework Agreement"</w:t>
            </w:r>
          </w:p>
        </w:tc>
        <w:tc>
          <w:tcPr>
            <w:tcW w:w="5812" w:type="dxa"/>
          </w:tcPr>
          <w:p w14:paraId="18272649" w14:textId="77777777" w:rsidR="00816788" w:rsidRPr="0064046A" w:rsidRDefault="00816788" w:rsidP="00816788">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816788" w:rsidRPr="0064046A" w14:paraId="059BEB27" w14:textId="77777777" w:rsidTr="38390920">
        <w:trPr>
          <w:trHeight w:val="300"/>
        </w:trPr>
        <w:tc>
          <w:tcPr>
            <w:tcW w:w="2943" w:type="dxa"/>
          </w:tcPr>
          <w:p w14:paraId="2CA396DD" w14:textId="77777777" w:rsidR="00816788" w:rsidRPr="0064046A" w:rsidRDefault="00816788" w:rsidP="00816788">
            <w:pPr>
              <w:jc w:val="left"/>
              <w:rPr>
                <w:b/>
              </w:rPr>
            </w:pPr>
            <w:r w:rsidRPr="0064046A">
              <w:rPr>
                <w:b/>
              </w:rPr>
              <w:t>"Fuel Security Code"</w:t>
            </w:r>
          </w:p>
        </w:tc>
        <w:tc>
          <w:tcPr>
            <w:tcW w:w="5812" w:type="dxa"/>
          </w:tcPr>
          <w:p w14:paraId="204917C7" w14:textId="77777777" w:rsidR="00E1249A" w:rsidRDefault="00816788" w:rsidP="00E1249A">
            <w:pPr>
              <w:pStyle w:val="NormalS"/>
              <w:spacing w:after="120"/>
            </w:pPr>
            <w:r>
              <w:t xml:space="preserve">the Code of that name designated by the Secretary of State, as from time to time modified in accordance with the </w:t>
            </w:r>
            <w:r w:rsidR="005409D0" w:rsidRPr="00810F69">
              <w:rPr>
                <w:b/>
                <w:bCs/>
              </w:rPr>
              <w:t xml:space="preserve">ESO Licence </w:t>
            </w:r>
            <w:r w:rsidR="005409D0">
              <w:t xml:space="preserve">or </w:t>
            </w:r>
            <w:r>
              <w:t>Transmission Licences;</w:t>
            </w:r>
          </w:p>
          <w:p w14:paraId="1ADF5A67" w14:textId="2F2E5A40" w:rsidR="00E1249A" w:rsidRPr="0064046A" w:rsidRDefault="00E1249A" w:rsidP="00E1249A">
            <w:pPr>
              <w:pStyle w:val="NormalS"/>
              <w:spacing w:after="120"/>
            </w:pPr>
          </w:p>
        </w:tc>
      </w:tr>
      <w:tr w:rsidR="0068115E" w:rsidRPr="0064046A" w14:paraId="003F1A13" w14:textId="77777777" w:rsidTr="38390920">
        <w:trPr>
          <w:trHeight w:val="300"/>
        </w:trPr>
        <w:tc>
          <w:tcPr>
            <w:tcW w:w="2943" w:type="dxa"/>
          </w:tcPr>
          <w:p w14:paraId="3DB7A022" w14:textId="0CBC02BE" w:rsidR="0068115E" w:rsidRPr="0064046A" w:rsidRDefault="006C0456" w:rsidP="00816788">
            <w:pPr>
              <w:jc w:val="left"/>
              <w:rPr>
                <w:b/>
              </w:rPr>
            </w:pPr>
            <w:r w:rsidRPr="006C0456">
              <w:rPr>
                <w:b/>
                <w:bCs/>
                <w:u w:val="single"/>
              </w:rPr>
              <w:t>“Gas System Planner Licence” or “GSP Licence”</w:t>
            </w:r>
          </w:p>
        </w:tc>
        <w:tc>
          <w:tcPr>
            <w:tcW w:w="5812" w:type="dxa"/>
          </w:tcPr>
          <w:p w14:paraId="48870E5E" w14:textId="1D6485A3" w:rsidR="0068115E" w:rsidRPr="0064046A" w:rsidRDefault="006717A4" w:rsidP="00816788">
            <w:pPr>
              <w:pStyle w:val="NormalS"/>
              <w:spacing w:after="120"/>
            </w:pPr>
            <w:r w:rsidRPr="006717A4">
              <w:rPr>
                <w:u w:val="single"/>
              </w:rPr>
              <w:t>means a licence granted or treated as granted under section 7AA(1) of the Gas Act 1986</w:t>
            </w:r>
            <w:r>
              <w:rPr>
                <w:u w:val="single"/>
              </w:rPr>
              <w:t>;</w:t>
            </w:r>
          </w:p>
        </w:tc>
      </w:tr>
      <w:tr w:rsidR="00816788" w:rsidRPr="0064046A" w14:paraId="38D3584C" w14:textId="77777777" w:rsidTr="38390920">
        <w:trPr>
          <w:trHeight w:val="300"/>
        </w:trPr>
        <w:tc>
          <w:tcPr>
            <w:tcW w:w="2943" w:type="dxa"/>
          </w:tcPr>
          <w:p w14:paraId="4998E074" w14:textId="77777777" w:rsidR="00816788" w:rsidRPr="0064046A" w:rsidRDefault="00816788" w:rsidP="00816788">
            <w:pPr>
              <w:jc w:val="left"/>
              <w:rPr>
                <w:b/>
              </w:rPr>
            </w:pPr>
            <w:r>
              <w:rPr>
                <w:b/>
              </w:rPr>
              <w:t>“GB Code User”</w:t>
            </w:r>
          </w:p>
        </w:tc>
        <w:tc>
          <w:tcPr>
            <w:tcW w:w="5812" w:type="dxa"/>
          </w:tcPr>
          <w:p w14:paraId="08E79F35" w14:textId="77777777" w:rsidR="00816788" w:rsidRPr="0064046A" w:rsidRDefault="00816788" w:rsidP="00816788">
            <w:pPr>
              <w:pStyle w:val="NormalS"/>
              <w:spacing w:after="120"/>
            </w:pPr>
            <w:r>
              <w:t>As defined in the Grid Code</w:t>
            </w:r>
          </w:p>
        </w:tc>
      </w:tr>
      <w:tr w:rsidR="00816788" w:rsidRPr="0064046A" w14:paraId="3710D07C" w14:textId="77777777" w:rsidTr="38390920">
        <w:trPr>
          <w:trHeight w:val="300"/>
        </w:trPr>
        <w:tc>
          <w:tcPr>
            <w:tcW w:w="2943" w:type="dxa"/>
          </w:tcPr>
          <w:p w14:paraId="1EEF1D40" w14:textId="77777777" w:rsidR="00816788" w:rsidRPr="0064046A" w:rsidRDefault="00816788" w:rsidP="00816788">
            <w:pPr>
              <w:jc w:val="left"/>
              <w:rPr>
                <w:b/>
              </w:rPr>
            </w:pPr>
            <w:r w:rsidRPr="0064046A">
              <w:rPr>
                <w:b/>
              </w:rPr>
              <w:t>"Generating Unit"</w:t>
            </w:r>
          </w:p>
        </w:tc>
        <w:tc>
          <w:tcPr>
            <w:tcW w:w="5812" w:type="dxa"/>
          </w:tcPr>
          <w:p w14:paraId="5641D838" w14:textId="77777777" w:rsidR="00816788" w:rsidRPr="0064046A" w:rsidRDefault="00816788" w:rsidP="00816788">
            <w:pPr>
              <w:pStyle w:val="NormalS"/>
              <w:spacing w:after="120"/>
              <w:rPr>
                <w:b/>
                <w:caps/>
              </w:rPr>
            </w:pPr>
            <w:r w:rsidRPr="0064046A">
              <w:t>unless otherwise provided in the Grid Code as at the Code Effective Date any Apparatus which produces electricity;</w:t>
            </w:r>
          </w:p>
        </w:tc>
      </w:tr>
      <w:tr w:rsidR="00816788" w:rsidRPr="0064046A" w14:paraId="5A3479B0" w14:textId="77777777" w:rsidTr="38390920">
        <w:trPr>
          <w:trHeight w:val="300"/>
        </w:trPr>
        <w:tc>
          <w:tcPr>
            <w:tcW w:w="2943" w:type="dxa"/>
          </w:tcPr>
          <w:p w14:paraId="1B1AED5B" w14:textId="77777777" w:rsidR="00816788" w:rsidRPr="0064046A" w:rsidRDefault="00816788" w:rsidP="00816788">
            <w:pPr>
              <w:jc w:val="left"/>
              <w:rPr>
                <w:b/>
              </w:rPr>
            </w:pPr>
            <w:r w:rsidRPr="0064046A">
              <w:rPr>
                <w:b/>
              </w:rPr>
              <w:t>"Generator"</w:t>
            </w:r>
          </w:p>
        </w:tc>
        <w:tc>
          <w:tcPr>
            <w:tcW w:w="5812" w:type="dxa"/>
          </w:tcPr>
          <w:p w14:paraId="73107A65" w14:textId="77777777" w:rsidR="00816788" w:rsidRPr="0064046A" w:rsidRDefault="00816788" w:rsidP="00816788">
            <w:pPr>
              <w:pStyle w:val="NormalS"/>
              <w:spacing w:after="120"/>
              <w:rPr>
                <w:i/>
                <w:caps/>
              </w:rPr>
            </w:pPr>
            <w:r w:rsidRPr="0064046A">
              <w:t>a person who generates electricity under licence or exemption under the Act;</w:t>
            </w:r>
          </w:p>
        </w:tc>
      </w:tr>
      <w:tr w:rsidR="00816788" w:rsidRPr="0064046A" w14:paraId="6A9FE2F0" w14:textId="77777777" w:rsidTr="38390920">
        <w:trPr>
          <w:trHeight w:val="300"/>
        </w:trPr>
        <w:tc>
          <w:tcPr>
            <w:tcW w:w="2943" w:type="dxa"/>
          </w:tcPr>
          <w:p w14:paraId="2A2D3EAA" w14:textId="77777777" w:rsidR="00816788" w:rsidRPr="0064046A" w:rsidRDefault="00816788" w:rsidP="00816788">
            <w:pPr>
              <w:jc w:val="left"/>
              <w:rPr>
                <w:b/>
              </w:rPr>
            </w:pPr>
            <w:r w:rsidRPr="0064046A">
              <w:rPr>
                <w:b/>
              </w:rPr>
              <w:t>"Go Live Date"</w:t>
            </w:r>
          </w:p>
        </w:tc>
        <w:tc>
          <w:tcPr>
            <w:tcW w:w="5812" w:type="dxa"/>
          </w:tcPr>
          <w:p w14:paraId="24C9BE8D" w14:textId="77777777" w:rsidR="00816788" w:rsidRPr="0064046A" w:rsidRDefault="00816788" w:rsidP="00816788">
            <w:r w:rsidRPr="0064046A">
              <w:t>the date which the Secretary of State indicates in a direction shall be the BETTA go-live date;</w:t>
            </w:r>
          </w:p>
        </w:tc>
      </w:tr>
      <w:tr w:rsidR="00816788" w:rsidRPr="0064046A" w14:paraId="5E7BCF66" w14:textId="77777777" w:rsidTr="38390920">
        <w:trPr>
          <w:trHeight w:val="300"/>
        </w:trPr>
        <w:tc>
          <w:tcPr>
            <w:tcW w:w="2943" w:type="dxa"/>
          </w:tcPr>
          <w:p w14:paraId="12D2087A" w14:textId="77777777" w:rsidR="00816788" w:rsidRPr="0064046A" w:rsidRDefault="00816788" w:rsidP="00816788">
            <w:pPr>
              <w:jc w:val="left"/>
              <w:rPr>
                <w:b/>
              </w:rPr>
            </w:pPr>
            <w:r w:rsidRPr="0064046A">
              <w:rPr>
                <w:b/>
              </w:rPr>
              <w:t>"Good Industry Practice"</w:t>
            </w:r>
          </w:p>
        </w:tc>
        <w:tc>
          <w:tcPr>
            <w:tcW w:w="5812" w:type="dxa"/>
          </w:tcPr>
          <w:p w14:paraId="1E9BEA64" w14:textId="77777777" w:rsidR="00816788" w:rsidRPr="0064046A" w:rsidRDefault="00816788" w:rsidP="00816788">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816788" w:rsidRPr="0064046A" w14:paraId="1D0A64B8" w14:textId="77777777" w:rsidTr="38390920">
        <w:trPr>
          <w:trHeight w:val="300"/>
        </w:trPr>
        <w:tc>
          <w:tcPr>
            <w:tcW w:w="2943" w:type="dxa"/>
          </w:tcPr>
          <w:p w14:paraId="4ED06A6C" w14:textId="77777777" w:rsidR="00816788" w:rsidRPr="0064046A" w:rsidRDefault="00816788" w:rsidP="00816788">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2C8FA06E" w14:textId="77777777" w:rsidR="00816788" w:rsidRPr="0064046A" w:rsidRDefault="00816788" w:rsidP="00816788">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816788" w:rsidRPr="0064046A" w14:paraId="5769425F" w14:textId="77777777" w:rsidTr="38390920">
        <w:trPr>
          <w:trHeight w:val="1087"/>
        </w:trPr>
        <w:tc>
          <w:tcPr>
            <w:tcW w:w="2943" w:type="dxa"/>
          </w:tcPr>
          <w:p w14:paraId="32C6A8A2" w14:textId="77777777" w:rsidR="00816788" w:rsidRPr="0064046A" w:rsidRDefault="00816788" w:rsidP="00816788">
            <w:pPr>
              <w:jc w:val="left"/>
              <w:rPr>
                <w:b/>
              </w:rPr>
            </w:pPr>
            <w:r w:rsidRPr="0064046A">
              <w:rPr>
                <w:b/>
              </w:rPr>
              <w:t>"Grid Code"</w:t>
            </w:r>
          </w:p>
        </w:tc>
        <w:tc>
          <w:tcPr>
            <w:tcW w:w="5812" w:type="dxa"/>
          </w:tcPr>
          <w:p w14:paraId="0A4014C3" w14:textId="0DFC8A36" w:rsidR="00816788" w:rsidRPr="0064046A" w:rsidRDefault="00816788" w:rsidP="00816788">
            <w:r w:rsidRPr="0064046A">
              <w:rPr>
                <w:snapToGrid w:val="0"/>
              </w:rPr>
              <w:t xml:space="preserve">the code of that name drawn up pursuant to </w:t>
            </w:r>
            <w:r w:rsidR="006717A4">
              <w:rPr>
                <w:snapToGrid w:val="0"/>
              </w:rPr>
              <w:t xml:space="preserve">the </w:t>
            </w:r>
            <w:r w:rsidR="006717A4" w:rsidRPr="00810F69">
              <w:rPr>
                <w:b/>
                <w:bCs/>
                <w:snapToGrid w:val="0"/>
              </w:rPr>
              <w:t>ESO</w:t>
            </w:r>
            <w:r w:rsidRPr="00810F69">
              <w:rPr>
                <w:b/>
                <w:bCs/>
                <w:snapToGrid w:val="0"/>
              </w:rPr>
              <w:t xml:space="preserve"> Licence</w:t>
            </w:r>
            <w:r w:rsidRPr="0064046A">
              <w:rPr>
                <w:snapToGrid w:val="0"/>
              </w:rPr>
              <w:t xml:space="preserve">, as from time to time modified in accordance with </w:t>
            </w:r>
            <w:r w:rsidR="009D3E57">
              <w:rPr>
                <w:snapToGrid w:val="0"/>
              </w:rPr>
              <w:t xml:space="preserve">the </w:t>
            </w:r>
            <w:r w:rsidR="009D3E57" w:rsidRPr="00810F69">
              <w:rPr>
                <w:b/>
                <w:bCs/>
                <w:snapToGrid w:val="0"/>
              </w:rPr>
              <w:t>ESO</w:t>
            </w:r>
            <w:r w:rsidRPr="00810F69">
              <w:rPr>
                <w:b/>
                <w:bCs/>
                <w:snapToGrid w:val="0"/>
              </w:rPr>
              <w:t xml:space="preserve"> Licence</w:t>
            </w:r>
            <w:r w:rsidRPr="0064046A">
              <w:rPr>
                <w:snapToGrid w:val="0"/>
              </w:rPr>
              <w:t>;</w:t>
            </w:r>
          </w:p>
        </w:tc>
      </w:tr>
      <w:tr w:rsidR="00816788" w:rsidRPr="0064046A" w14:paraId="7294F632" w14:textId="77777777" w:rsidTr="38390920">
        <w:trPr>
          <w:trHeight w:val="508"/>
        </w:trPr>
        <w:tc>
          <w:tcPr>
            <w:tcW w:w="2943" w:type="dxa"/>
          </w:tcPr>
          <w:p w14:paraId="7C2425ED" w14:textId="77777777" w:rsidR="00816788" w:rsidRPr="0064046A" w:rsidRDefault="00816788" w:rsidP="00816788">
            <w:pPr>
              <w:jc w:val="left"/>
              <w:rPr>
                <w:b/>
              </w:rPr>
            </w:pPr>
            <w:r>
              <w:rPr>
                <w:b/>
              </w:rPr>
              <w:t>"Grid Supply Point</w:t>
            </w:r>
            <w:r w:rsidRPr="0064046A">
              <w:rPr>
                <w:b/>
              </w:rPr>
              <w:t>"</w:t>
            </w:r>
          </w:p>
        </w:tc>
        <w:tc>
          <w:tcPr>
            <w:tcW w:w="5812" w:type="dxa"/>
          </w:tcPr>
          <w:p w14:paraId="11CFF920" w14:textId="77777777" w:rsidR="00816788" w:rsidRPr="0021491F" w:rsidRDefault="00816788" w:rsidP="00816788">
            <w:pPr>
              <w:rPr>
                <w:rFonts w:cs="Arial"/>
                <w:lang w:eastAsia="en-GB"/>
              </w:rPr>
            </w:pPr>
            <w:r>
              <w:rPr>
                <w:rFonts w:cs="Arial"/>
                <w:lang w:eastAsia="en-GB"/>
              </w:rPr>
              <w:t>as defined in the CUSC;</w:t>
            </w:r>
          </w:p>
        </w:tc>
      </w:tr>
      <w:tr w:rsidR="00816788" w:rsidRPr="0064046A" w14:paraId="3796D587" w14:textId="77777777" w:rsidTr="38390920">
        <w:trPr>
          <w:trHeight w:val="300"/>
        </w:trPr>
        <w:tc>
          <w:tcPr>
            <w:tcW w:w="2943" w:type="dxa"/>
          </w:tcPr>
          <w:p w14:paraId="57B5D77F" w14:textId="77777777" w:rsidR="00816788" w:rsidRPr="0064046A" w:rsidRDefault="00816788" w:rsidP="00816788">
            <w:pPr>
              <w:jc w:val="left"/>
              <w:rPr>
                <w:b/>
              </w:rPr>
            </w:pPr>
            <w:r>
              <w:rPr>
                <w:b/>
              </w:rPr>
              <w:t>Group</w:t>
            </w:r>
          </w:p>
        </w:tc>
        <w:tc>
          <w:tcPr>
            <w:tcW w:w="5812" w:type="dxa"/>
          </w:tcPr>
          <w:p w14:paraId="7618FC60" w14:textId="77777777" w:rsidR="00816788" w:rsidRPr="0064046A" w:rsidRDefault="00816788" w:rsidP="00816788">
            <w:r w:rsidRPr="0064046A">
              <w:rPr>
                <w:rFonts w:cs="Arial"/>
                <w:lang w:eastAsia="en-GB"/>
              </w:rPr>
              <w:t xml:space="preserve">means, in respect of each Party Category and subject to Section B, sub-paragraph 6.7.3, each Party that is a member of that </w:t>
            </w:r>
            <w:r w:rsidRPr="0064046A">
              <w:rPr>
                <w:rFonts w:cs="Arial"/>
                <w:lang w:eastAsia="en-GB"/>
              </w:rPr>
              <w:lastRenderedPageBreak/>
              <w:t>Party Category collectively with that Party’s Affiliates (if any) who are also members of that Party Category.</w:t>
            </w:r>
          </w:p>
        </w:tc>
      </w:tr>
      <w:tr w:rsidR="00816788" w:rsidRPr="0064046A" w14:paraId="4C4985A1" w14:textId="77777777" w:rsidTr="38390920">
        <w:trPr>
          <w:trHeight w:val="300"/>
        </w:trPr>
        <w:tc>
          <w:tcPr>
            <w:tcW w:w="2943" w:type="dxa"/>
          </w:tcPr>
          <w:p w14:paraId="308A7030" w14:textId="77777777" w:rsidR="00816788" w:rsidRPr="0064046A" w:rsidRDefault="00816788" w:rsidP="00816788">
            <w:pPr>
              <w:jc w:val="left"/>
              <w:rPr>
                <w:b/>
              </w:rPr>
            </w:pPr>
            <w:r w:rsidRPr="0064046A">
              <w:rPr>
                <w:b/>
              </w:rPr>
              <w:lastRenderedPageBreak/>
              <w:t>"High Voltage" or "HV"</w:t>
            </w:r>
          </w:p>
        </w:tc>
        <w:tc>
          <w:tcPr>
            <w:tcW w:w="5812" w:type="dxa"/>
          </w:tcPr>
          <w:p w14:paraId="49FEBA9A" w14:textId="77777777" w:rsidR="00816788" w:rsidRPr="0064046A" w:rsidRDefault="00816788" w:rsidP="00816788">
            <w:r w:rsidRPr="0064046A">
              <w:t>as defined in the Grid Code as at the Code Effective Date;</w:t>
            </w:r>
          </w:p>
        </w:tc>
      </w:tr>
      <w:tr w:rsidR="00816788" w:rsidRPr="0064046A" w14:paraId="7F5D3257" w14:textId="77777777" w:rsidTr="38390920">
        <w:trPr>
          <w:trHeight w:val="300"/>
        </w:trPr>
        <w:tc>
          <w:tcPr>
            <w:tcW w:w="2943" w:type="dxa"/>
          </w:tcPr>
          <w:p w14:paraId="3B98499B" w14:textId="77777777" w:rsidR="00816788" w:rsidRPr="0064046A" w:rsidRDefault="00816788" w:rsidP="00816788">
            <w:pPr>
              <w:jc w:val="left"/>
              <w:rPr>
                <w:b/>
              </w:rPr>
            </w:pPr>
            <w:r>
              <w:rPr>
                <w:b/>
              </w:rPr>
              <w:t>“HDVC System”</w:t>
            </w:r>
          </w:p>
        </w:tc>
        <w:tc>
          <w:tcPr>
            <w:tcW w:w="5812" w:type="dxa"/>
          </w:tcPr>
          <w:p w14:paraId="5C4C8A29" w14:textId="77777777" w:rsidR="00816788" w:rsidRPr="0064046A" w:rsidRDefault="00816788" w:rsidP="00816788">
            <w:r>
              <w:t>As defined in the Grid Code</w:t>
            </w:r>
          </w:p>
        </w:tc>
      </w:tr>
      <w:tr w:rsidR="00816788" w:rsidRPr="0064046A" w14:paraId="66963ECA" w14:textId="77777777" w:rsidTr="38390920">
        <w:trPr>
          <w:trHeight w:val="300"/>
        </w:trPr>
        <w:tc>
          <w:tcPr>
            <w:tcW w:w="2943" w:type="dxa"/>
          </w:tcPr>
          <w:p w14:paraId="35611F94" w14:textId="77777777" w:rsidR="00816788" w:rsidRPr="0064046A" w:rsidRDefault="00816788" w:rsidP="00816788">
            <w:pPr>
              <w:jc w:val="left"/>
              <w:rPr>
                <w:b/>
              </w:rPr>
            </w:pPr>
            <w:r w:rsidRPr="0064046A">
              <w:rPr>
                <w:b/>
              </w:rPr>
              <w:t>"Implementation Date"</w:t>
            </w:r>
          </w:p>
        </w:tc>
        <w:tc>
          <w:tcPr>
            <w:tcW w:w="5812" w:type="dxa"/>
          </w:tcPr>
          <w:p w14:paraId="6A0540DD" w14:textId="77777777" w:rsidR="00816788" w:rsidRPr="0064046A" w:rsidRDefault="00816788" w:rsidP="00816788">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816788" w:rsidRPr="0064046A" w14:paraId="1ADD3646" w14:textId="77777777" w:rsidTr="38390920">
        <w:trPr>
          <w:trHeight w:val="300"/>
        </w:trPr>
        <w:tc>
          <w:tcPr>
            <w:tcW w:w="2943" w:type="dxa"/>
          </w:tcPr>
          <w:p w14:paraId="2CF3C9CA" w14:textId="77777777" w:rsidR="00816788" w:rsidRPr="0064046A" w:rsidRDefault="00816788" w:rsidP="00816788">
            <w:pPr>
              <w:jc w:val="left"/>
              <w:rPr>
                <w:b/>
              </w:rPr>
            </w:pPr>
            <w:r w:rsidRPr="0064046A">
              <w:rPr>
                <w:b/>
              </w:rPr>
              <w:t>"Implementation Dispute"</w:t>
            </w:r>
          </w:p>
        </w:tc>
        <w:tc>
          <w:tcPr>
            <w:tcW w:w="5812" w:type="dxa"/>
          </w:tcPr>
          <w:p w14:paraId="1F910E45" w14:textId="77777777" w:rsidR="00816788" w:rsidRPr="0064046A" w:rsidRDefault="00816788" w:rsidP="00816788">
            <w:pPr>
              <w:rPr>
                <w:caps/>
              </w:rPr>
            </w:pPr>
            <w:r w:rsidRPr="0064046A">
              <w:t>as defined in Section H, paragraph 4.6;</w:t>
            </w:r>
          </w:p>
        </w:tc>
      </w:tr>
      <w:tr w:rsidR="00816788" w:rsidRPr="0064046A" w14:paraId="30EF511E" w14:textId="77777777" w:rsidTr="38390920">
        <w:trPr>
          <w:trHeight w:val="300"/>
        </w:trPr>
        <w:tc>
          <w:tcPr>
            <w:tcW w:w="2943" w:type="dxa"/>
          </w:tcPr>
          <w:p w14:paraId="3377E0AA" w14:textId="77777777" w:rsidR="00816788" w:rsidRPr="0064046A" w:rsidRDefault="00816788" w:rsidP="00816788">
            <w:pPr>
              <w:jc w:val="left"/>
              <w:rPr>
                <w:b/>
              </w:rPr>
            </w:pPr>
            <w:r w:rsidRPr="0064046A">
              <w:rPr>
                <w:b/>
              </w:rPr>
              <w:t>"Increasing User"</w:t>
            </w:r>
          </w:p>
        </w:tc>
        <w:tc>
          <w:tcPr>
            <w:tcW w:w="5812" w:type="dxa"/>
          </w:tcPr>
          <w:p w14:paraId="18F2AD4E" w14:textId="77777777" w:rsidR="00816788" w:rsidRPr="0064046A" w:rsidRDefault="00816788" w:rsidP="00816788">
            <w:r w:rsidRPr="0064046A">
              <w:t>a User considering an increase in their TEC as a direct result of a reduction in the Decreasing User’s TEC as part of a TEC Trade;</w:t>
            </w:r>
          </w:p>
        </w:tc>
      </w:tr>
      <w:tr w:rsidR="00816788" w:rsidRPr="0064046A" w14:paraId="77A0626A" w14:textId="77777777" w:rsidTr="38390920">
        <w:trPr>
          <w:trHeight w:val="300"/>
        </w:trPr>
        <w:tc>
          <w:tcPr>
            <w:tcW w:w="2943" w:type="dxa"/>
          </w:tcPr>
          <w:p w14:paraId="6807C62F" w14:textId="77777777" w:rsidR="00816788" w:rsidRPr="0064046A" w:rsidRDefault="00816788" w:rsidP="00816788">
            <w:pPr>
              <w:jc w:val="left"/>
              <w:rPr>
                <w:b/>
              </w:rPr>
            </w:pPr>
            <w:r w:rsidRPr="0064046A">
              <w:rPr>
                <w:b/>
              </w:rPr>
              <w:t>"Independent Engineer"</w:t>
            </w:r>
          </w:p>
        </w:tc>
        <w:tc>
          <w:tcPr>
            <w:tcW w:w="5812" w:type="dxa"/>
          </w:tcPr>
          <w:p w14:paraId="0D4AF48F" w14:textId="77777777" w:rsidR="00816788" w:rsidRPr="0064046A" w:rsidRDefault="00816788" w:rsidP="00816788">
            <w:r w:rsidRPr="0064046A">
              <w:t>the engineer specified as such in a TO Construction Agreement.  Provided that:</w:t>
            </w:r>
          </w:p>
          <w:p w14:paraId="0F94D29E" w14:textId="77777777" w:rsidR="00816788" w:rsidRPr="0064046A" w:rsidRDefault="00816788">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816788" w:rsidRPr="0064046A" w:rsidRDefault="00816788" w:rsidP="00816788">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816788" w:rsidRPr="0064046A" w:rsidRDefault="00816788">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D9060B" w:rsidRPr="0064046A" w14:paraId="5100A735" w14:textId="77777777" w:rsidTr="38390920">
        <w:trPr>
          <w:trHeight w:val="300"/>
        </w:trPr>
        <w:tc>
          <w:tcPr>
            <w:tcW w:w="2943" w:type="dxa"/>
          </w:tcPr>
          <w:p w14:paraId="1723057A" w14:textId="6F9E2B55" w:rsidR="00D9060B" w:rsidRPr="00527E04" w:rsidRDefault="006F6490" w:rsidP="00816788">
            <w:pPr>
              <w:jc w:val="left"/>
              <w:rPr>
                <w:b/>
              </w:rPr>
            </w:pPr>
            <w:r w:rsidRPr="00527E04">
              <w:rPr>
                <w:b/>
                <w:bCs/>
              </w:rPr>
              <w:t>“Information Request Notice”</w:t>
            </w:r>
          </w:p>
        </w:tc>
        <w:tc>
          <w:tcPr>
            <w:tcW w:w="5812" w:type="dxa"/>
          </w:tcPr>
          <w:p w14:paraId="3595DB09" w14:textId="2C4EE4A1" w:rsidR="00D9060B" w:rsidRPr="00527E04" w:rsidRDefault="00406057" w:rsidP="00816788">
            <w:r w:rsidRPr="00527E04">
              <w:t>a</w:t>
            </w:r>
            <w:r w:rsidR="00D54391" w:rsidRPr="00527E04">
              <w:t xml:space="preserve"> notice that will be issued by </w:t>
            </w:r>
            <w:r w:rsidR="00D54391" w:rsidRPr="00527E04">
              <w:rPr>
                <w:b/>
                <w:bCs/>
              </w:rPr>
              <w:t>The Company</w:t>
            </w:r>
            <w:r w:rsidR="00D54391" w:rsidRPr="00527E04">
              <w:t xml:space="preserve"> to a relevant party setting out </w:t>
            </w:r>
            <w:r w:rsidR="00D54391" w:rsidRPr="00527E04">
              <w:rPr>
                <w:b/>
                <w:bCs/>
              </w:rPr>
              <w:t>The Company</w:t>
            </w:r>
            <w:r w:rsidR="00D54391" w:rsidRPr="00527E04">
              <w:t xml:space="preserve">’s reasonable requirements for relevant information in accordance with section 172 of the Energy Act 2023. This will be prepared in accordance with </w:t>
            </w:r>
            <w:r w:rsidR="00D54391" w:rsidRPr="00527E04">
              <w:rPr>
                <w:b/>
                <w:bCs/>
              </w:rPr>
              <w:t>The Company</w:t>
            </w:r>
            <w:r w:rsidR="00D54391" w:rsidRPr="00527E04">
              <w:t xml:space="preserve">’s published </w:t>
            </w:r>
            <w:r w:rsidR="00D54391" w:rsidRPr="00527E04">
              <w:rPr>
                <w:b/>
                <w:bCs/>
              </w:rPr>
              <w:t>Information Request Statement.</w:t>
            </w:r>
          </w:p>
        </w:tc>
      </w:tr>
      <w:tr w:rsidR="00D54391" w:rsidRPr="0064046A" w14:paraId="4F6ED25A" w14:textId="77777777" w:rsidTr="38390920">
        <w:trPr>
          <w:trHeight w:val="300"/>
        </w:trPr>
        <w:tc>
          <w:tcPr>
            <w:tcW w:w="2943" w:type="dxa"/>
          </w:tcPr>
          <w:p w14:paraId="29B03FA1" w14:textId="60D1E914" w:rsidR="00D54391" w:rsidRPr="00527E04" w:rsidRDefault="002A0C43" w:rsidP="2F592808">
            <w:pPr>
              <w:jc w:val="left"/>
              <w:rPr>
                <w:b/>
                <w:bCs/>
              </w:rPr>
            </w:pPr>
            <w:r w:rsidRPr="00527E04">
              <w:rPr>
                <w:b/>
                <w:bCs/>
              </w:rPr>
              <w:t>“Information Request Statement”</w:t>
            </w:r>
          </w:p>
        </w:tc>
        <w:tc>
          <w:tcPr>
            <w:tcW w:w="5812" w:type="dxa"/>
          </w:tcPr>
          <w:p w14:paraId="6985DCA7" w14:textId="69A5B201" w:rsidR="00D54391" w:rsidRPr="00527E04" w:rsidRDefault="00406057" w:rsidP="7CB737A2">
            <w:r w:rsidRPr="00527E04">
              <w:t>a</w:t>
            </w:r>
            <w:r w:rsidR="000B6127" w:rsidRPr="00527E04">
              <w:t xml:space="preserve"> statement prepared and published by </w:t>
            </w:r>
            <w:r w:rsidR="000B6127" w:rsidRPr="00527E04">
              <w:rPr>
                <w:b/>
                <w:bCs/>
              </w:rPr>
              <w:t>The Company</w:t>
            </w:r>
            <w:r w:rsidR="000B6127" w:rsidRPr="00527E04">
              <w:t xml:space="preserve">, in accordance with section 172 of the Energy Act 2023 and condition D2(5) of its </w:t>
            </w:r>
            <w:r w:rsidR="000B6127" w:rsidRPr="00527E04">
              <w:rPr>
                <w:b/>
                <w:bCs/>
              </w:rPr>
              <w:t>ESO Licence</w:t>
            </w:r>
            <w:r w:rsidR="000B6127" w:rsidRPr="00527E04">
              <w:t xml:space="preserve"> and </w:t>
            </w:r>
            <w:r w:rsidR="000B6127" w:rsidRPr="00527E04">
              <w:rPr>
                <w:b/>
                <w:bCs/>
              </w:rPr>
              <w:t>GSP Licence</w:t>
            </w:r>
            <w:r w:rsidR="000B6127" w:rsidRPr="00527E04">
              <w:t xml:space="preserve">, setting out the process that The Company will follow when requesting information from relevant parties by the issue of an </w:t>
            </w:r>
            <w:r w:rsidR="000B6127" w:rsidRPr="00527E04">
              <w:rPr>
                <w:b/>
                <w:bCs/>
              </w:rPr>
              <w:t>Information Request Notice</w:t>
            </w:r>
            <w:r w:rsidR="5DAAC0FC" w:rsidRPr="00527E04">
              <w:rPr>
                <w:b/>
                <w:bCs/>
              </w:rPr>
              <w:t>;</w:t>
            </w:r>
          </w:p>
        </w:tc>
      </w:tr>
      <w:tr w:rsidR="00816788" w:rsidRPr="0064046A" w14:paraId="1DAADAF3" w14:textId="77777777" w:rsidTr="38390920">
        <w:trPr>
          <w:trHeight w:val="300"/>
        </w:trPr>
        <w:tc>
          <w:tcPr>
            <w:tcW w:w="2943" w:type="dxa"/>
          </w:tcPr>
          <w:p w14:paraId="5EEC68A1" w14:textId="77777777" w:rsidR="00816788" w:rsidRPr="0064046A" w:rsidRDefault="00816788" w:rsidP="00816788">
            <w:pPr>
              <w:jc w:val="left"/>
              <w:rPr>
                <w:b/>
              </w:rPr>
            </w:pPr>
            <w:r w:rsidRPr="0064046A">
              <w:rPr>
                <w:b/>
              </w:rPr>
              <w:lastRenderedPageBreak/>
              <w:t xml:space="preserve">"Intellectual Property Rights" </w:t>
            </w:r>
          </w:p>
        </w:tc>
        <w:tc>
          <w:tcPr>
            <w:tcW w:w="5812" w:type="dxa"/>
          </w:tcPr>
          <w:p w14:paraId="2E76C686" w14:textId="77777777" w:rsidR="00816788" w:rsidRPr="0064046A" w:rsidRDefault="00816788" w:rsidP="00816788">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816788" w:rsidRPr="0064046A" w14:paraId="057E4B1A" w14:textId="77777777" w:rsidTr="38390920">
        <w:trPr>
          <w:trHeight w:val="300"/>
        </w:trPr>
        <w:tc>
          <w:tcPr>
            <w:tcW w:w="2943" w:type="dxa"/>
          </w:tcPr>
          <w:p w14:paraId="3E9E4EB4" w14:textId="77777777" w:rsidR="00816788" w:rsidRPr="0064046A" w:rsidRDefault="00816788" w:rsidP="00816788">
            <w:pPr>
              <w:jc w:val="left"/>
              <w:rPr>
                <w:b/>
              </w:rPr>
            </w:pPr>
            <w:r w:rsidRPr="0064046A">
              <w:t>“</w:t>
            </w:r>
            <w:r w:rsidRPr="0064046A">
              <w:rPr>
                <w:b/>
              </w:rPr>
              <w:t>Interface Point</w:t>
            </w:r>
            <w:r w:rsidRPr="0064046A">
              <w:t>”</w:t>
            </w:r>
          </w:p>
        </w:tc>
        <w:tc>
          <w:tcPr>
            <w:tcW w:w="5812" w:type="dxa"/>
          </w:tcPr>
          <w:p w14:paraId="5A3E3298" w14:textId="77777777" w:rsidR="00816788" w:rsidRPr="0064046A" w:rsidRDefault="00816788" w:rsidP="00816788">
            <w:r w:rsidRPr="0064046A">
              <w:t xml:space="preserve">as the context admits or requires either; </w:t>
            </w:r>
          </w:p>
          <w:p w14:paraId="1F27DDF1" w14:textId="77777777" w:rsidR="00816788" w:rsidRPr="0064046A" w:rsidRDefault="00816788" w:rsidP="00816788">
            <w:pPr>
              <w:numPr>
                <w:ilvl w:val="0"/>
                <w:numId w:val="18"/>
              </w:numPr>
            </w:pPr>
            <w:r w:rsidRPr="0064046A">
              <w:t>the electrical point of connection between an Offshore Transmission System and an Onshore Transmission System, or</w:t>
            </w:r>
          </w:p>
          <w:p w14:paraId="577A2F88" w14:textId="77777777" w:rsidR="00816788" w:rsidRPr="0064046A" w:rsidRDefault="00816788" w:rsidP="00816788">
            <w:pPr>
              <w:numPr>
                <w:ilvl w:val="0"/>
                <w:numId w:val="18"/>
              </w:numPr>
              <w:tabs>
                <w:tab w:val="left" w:pos="387"/>
              </w:tabs>
            </w:pPr>
            <w:r w:rsidRPr="0064046A">
              <w:t>the electrical point of connection between an Offshore Transmission System and an Onshore Distribution System;</w:t>
            </w:r>
          </w:p>
        </w:tc>
      </w:tr>
      <w:tr w:rsidR="00816788" w:rsidRPr="0064046A" w14:paraId="062DD251" w14:textId="77777777" w:rsidTr="38390920">
        <w:trPr>
          <w:trHeight w:val="300"/>
        </w:trPr>
        <w:tc>
          <w:tcPr>
            <w:tcW w:w="2943" w:type="dxa"/>
          </w:tcPr>
          <w:p w14:paraId="5913DDFD" w14:textId="77777777" w:rsidR="00816788" w:rsidRPr="0064046A" w:rsidRDefault="00816788" w:rsidP="00816788">
            <w:pPr>
              <w:jc w:val="left"/>
              <w:rPr>
                <w:b/>
              </w:rPr>
            </w:pPr>
            <w:r w:rsidRPr="0064046A">
              <w:t>“</w:t>
            </w:r>
            <w:r w:rsidRPr="0064046A">
              <w:rPr>
                <w:b/>
              </w:rPr>
              <w:t>Interface Point Capacity</w:t>
            </w:r>
            <w:r w:rsidRPr="0064046A">
              <w:t>”</w:t>
            </w:r>
          </w:p>
        </w:tc>
        <w:tc>
          <w:tcPr>
            <w:tcW w:w="5812" w:type="dxa"/>
          </w:tcPr>
          <w:p w14:paraId="6A381FEE" w14:textId="77777777" w:rsidR="00816788" w:rsidRPr="0064046A" w:rsidRDefault="00816788" w:rsidP="00816788">
            <w:pPr>
              <w:keepNext/>
              <w:keepLines/>
            </w:pPr>
            <w:r w:rsidRPr="0064046A">
              <w:t>the maximum amount of Active Power transferable at the Interface Point as declared by an Offshore Transmission Owner, expressed in whole MW;</w:t>
            </w:r>
          </w:p>
        </w:tc>
      </w:tr>
      <w:tr w:rsidR="00816788" w:rsidRPr="0064046A" w14:paraId="7E0F55E8" w14:textId="77777777" w:rsidTr="38390920">
        <w:trPr>
          <w:trHeight w:val="300"/>
        </w:trPr>
        <w:tc>
          <w:tcPr>
            <w:tcW w:w="2943" w:type="dxa"/>
          </w:tcPr>
          <w:p w14:paraId="26EA33A3" w14:textId="77777777" w:rsidR="00816788" w:rsidRPr="0064046A" w:rsidRDefault="00816788" w:rsidP="00816788">
            <w:pPr>
              <w:jc w:val="left"/>
              <w:rPr>
                <w:b/>
              </w:rPr>
            </w:pPr>
            <w:r w:rsidRPr="0064046A">
              <w:rPr>
                <w:b/>
              </w:rPr>
              <w:t>“Interim Operational Notification”</w:t>
            </w:r>
          </w:p>
        </w:tc>
        <w:tc>
          <w:tcPr>
            <w:tcW w:w="5812" w:type="dxa"/>
          </w:tcPr>
          <w:p w14:paraId="01CBAF43" w14:textId="464DA7DB" w:rsidR="00816788" w:rsidRPr="0064046A" w:rsidRDefault="00816788" w:rsidP="00816788">
            <w:r w:rsidRPr="0064046A">
              <w:t xml:space="preserve">Certification issued by </w:t>
            </w:r>
            <w:r w:rsidR="00CF5B43">
              <w:t>The Company</w:t>
            </w:r>
            <w:r w:rsidRPr="0064046A">
              <w:t xml:space="preserve"> to the User from time to time to allow the User Equipment to be, or remain, synchronised.</w:t>
            </w:r>
          </w:p>
        </w:tc>
      </w:tr>
      <w:tr w:rsidR="00816788" w:rsidRPr="0064046A" w14:paraId="2096E4D0" w14:textId="77777777" w:rsidTr="38390920">
        <w:trPr>
          <w:trHeight w:val="300"/>
        </w:trPr>
        <w:tc>
          <w:tcPr>
            <w:tcW w:w="2943" w:type="dxa"/>
          </w:tcPr>
          <w:p w14:paraId="3E69FBBE" w14:textId="77777777" w:rsidR="00816788" w:rsidRPr="0064046A" w:rsidRDefault="00816788" w:rsidP="00816788">
            <w:pPr>
              <w:jc w:val="left"/>
              <w:rPr>
                <w:b/>
              </w:rPr>
            </w:pPr>
            <w:r w:rsidRPr="0064046A">
              <w:rPr>
                <w:b/>
              </w:rPr>
              <w:t>"Interconnector"</w:t>
            </w:r>
          </w:p>
        </w:tc>
        <w:tc>
          <w:tcPr>
            <w:tcW w:w="5812" w:type="dxa"/>
          </w:tcPr>
          <w:p w14:paraId="02EB8696" w14:textId="77777777" w:rsidR="00816788" w:rsidRPr="0064046A" w:rsidRDefault="00816788" w:rsidP="00816788">
            <w:r w:rsidRPr="0064046A">
              <w:t>as defined in the BSC as at the Code Effective Date;</w:t>
            </w:r>
          </w:p>
        </w:tc>
      </w:tr>
      <w:tr w:rsidR="00816788" w:rsidRPr="0064046A" w14:paraId="4B00B7AB" w14:textId="77777777" w:rsidTr="38390920">
        <w:trPr>
          <w:trHeight w:val="300"/>
        </w:trPr>
        <w:tc>
          <w:tcPr>
            <w:tcW w:w="2943" w:type="dxa"/>
          </w:tcPr>
          <w:p w14:paraId="57D4BB82" w14:textId="77777777" w:rsidR="00816788" w:rsidRPr="0064046A" w:rsidRDefault="00816788" w:rsidP="00816788">
            <w:pPr>
              <w:jc w:val="left"/>
              <w:rPr>
                <w:b/>
              </w:rPr>
            </w:pPr>
            <w:r w:rsidRPr="0064046A">
              <w:rPr>
                <w:b/>
              </w:rPr>
              <w:t>"Interface Agreement"</w:t>
            </w:r>
          </w:p>
        </w:tc>
        <w:tc>
          <w:tcPr>
            <w:tcW w:w="5812" w:type="dxa"/>
          </w:tcPr>
          <w:p w14:paraId="172A40B2" w14:textId="77777777" w:rsidR="00816788" w:rsidRPr="0064046A" w:rsidRDefault="00816788" w:rsidP="00816788">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816788" w:rsidRPr="0064046A" w14:paraId="0392DC0D" w14:textId="77777777" w:rsidTr="38390920">
        <w:trPr>
          <w:trHeight w:val="300"/>
        </w:trPr>
        <w:tc>
          <w:tcPr>
            <w:tcW w:w="2943" w:type="dxa"/>
          </w:tcPr>
          <w:p w14:paraId="7592EE24" w14:textId="77777777" w:rsidR="00816788" w:rsidRPr="0064046A" w:rsidRDefault="00816788" w:rsidP="00816788">
            <w:pPr>
              <w:jc w:val="left"/>
              <w:rPr>
                <w:b/>
              </w:rPr>
            </w:pPr>
            <w:r w:rsidRPr="0064046A">
              <w:t>“</w:t>
            </w:r>
            <w:r w:rsidRPr="0064046A">
              <w:rPr>
                <w:b/>
              </w:rPr>
              <w:t>Intermittent Power Source</w:t>
            </w:r>
            <w:r w:rsidRPr="0064046A">
              <w:t>”</w:t>
            </w:r>
          </w:p>
        </w:tc>
        <w:tc>
          <w:tcPr>
            <w:tcW w:w="5812" w:type="dxa"/>
          </w:tcPr>
          <w:p w14:paraId="20C6BECF" w14:textId="77777777" w:rsidR="00816788" w:rsidRPr="0064046A" w:rsidRDefault="00816788">
            <w:pPr>
              <w:tabs>
                <w:tab w:val="left" w:pos="1985"/>
              </w:tabs>
              <w:ind w:left="992" w:hanging="992"/>
            </w:pPr>
            <w:r w:rsidRPr="0064046A">
              <w:t>As defined in the Grid Code</w:t>
            </w:r>
          </w:p>
        </w:tc>
      </w:tr>
      <w:tr w:rsidR="00816788" w:rsidRPr="0064046A" w14:paraId="5E73EC76" w14:textId="77777777" w:rsidTr="38390920">
        <w:trPr>
          <w:trHeight w:val="300"/>
        </w:trPr>
        <w:tc>
          <w:tcPr>
            <w:tcW w:w="2943" w:type="dxa"/>
          </w:tcPr>
          <w:p w14:paraId="341091D3" w14:textId="77777777" w:rsidR="00816788" w:rsidRPr="0064046A" w:rsidRDefault="00816788" w:rsidP="00816788">
            <w:pPr>
              <w:jc w:val="left"/>
              <w:rPr>
                <w:b/>
                <w:bCs/>
              </w:rPr>
            </w:pPr>
            <w:r w:rsidRPr="0064046A">
              <w:rPr>
                <w:b/>
                <w:bCs/>
              </w:rPr>
              <w:t>“Interruption”</w:t>
            </w:r>
          </w:p>
        </w:tc>
        <w:tc>
          <w:tcPr>
            <w:tcW w:w="5812" w:type="dxa"/>
          </w:tcPr>
          <w:p w14:paraId="7AB720D8" w14:textId="77777777" w:rsidR="00816788" w:rsidRPr="0064046A" w:rsidRDefault="00816788">
            <w:pPr>
              <w:tabs>
                <w:tab w:val="left" w:pos="1985"/>
              </w:tabs>
              <w:ind w:left="992" w:hanging="992"/>
            </w:pPr>
            <w:r w:rsidRPr="0064046A">
              <w:t>As defined in the CUSC;</w:t>
            </w:r>
          </w:p>
        </w:tc>
      </w:tr>
      <w:tr w:rsidR="00816788" w:rsidRPr="0064046A" w14:paraId="23BB73B0" w14:textId="77777777" w:rsidTr="38390920">
        <w:trPr>
          <w:trHeight w:val="300"/>
        </w:trPr>
        <w:tc>
          <w:tcPr>
            <w:tcW w:w="2943" w:type="dxa"/>
          </w:tcPr>
          <w:p w14:paraId="20435D96" w14:textId="77777777" w:rsidR="00816788" w:rsidRPr="0064046A" w:rsidRDefault="00816788" w:rsidP="00816788">
            <w:pPr>
              <w:jc w:val="left"/>
              <w:rPr>
                <w:b/>
                <w:bCs/>
              </w:rPr>
            </w:pPr>
            <w:r w:rsidRPr="0064046A">
              <w:rPr>
                <w:b/>
                <w:bCs/>
              </w:rPr>
              <w:t>“Interruption Charges”</w:t>
            </w:r>
          </w:p>
        </w:tc>
        <w:tc>
          <w:tcPr>
            <w:tcW w:w="5812" w:type="dxa"/>
          </w:tcPr>
          <w:p w14:paraId="5369FA7D" w14:textId="4483E163" w:rsidR="00816788" w:rsidRPr="0064046A" w:rsidRDefault="00816788">
            <w:pPr>
              <w:tabs>
                <w:tab w:val="left" w:pos="1985"/>
              </w:tabs>
              <w:ind w:left="34" w:hanging="34"/>
            </w:pPr>
            <w:r w:rsidRPr="0064046A">
              <w:t xml:space="preserve">The charges to be paid by the relevant Transmission Owner to </w:t>
            </w:r>
            <w:r w:rsidR="00CF5B43">
              <w:t>The Company</w:t>
            </w:r>
            <w:r w:rsidRPr="0064046A">
              <w:t>, as determined in accordance with Schedule Ten Part Four;</w:t>
            </w:r>
          </w:p>
        </w:tc>
      </w:tr>
      <w:tr w:rsidR="00816788" w:rsidRPr="0064046A" w14:paraId="2EBC4183" w14:textId="77777777" w:rsidTr="38390920">
        <w:trPr>
          <w:trHeight w:val="300"/>
        </w:trPr>
        <w:tc>
          <w:tcPr>
            <w:tcW w:w="2943" w:type="dxa"/>
          </w:tcPr>
          <w:p w14:paraId="6951FE74" w14:textId="77777777" w:rsidR="00816788" w:rsidRPr="0064046A" w:rsidRDefault="00816788" w:rsidP="00816788">
            <w:pPr>
              <w:jc w:val="left"/>
              <w:rPr>
                <w:b/>
                <w:bCs/>
              </w:rPr>
            </w:pPr>
            <w:r w:rsidRPr="0064046A">
              <w:rPr>
                <w:b/>
                <w:bCs/>
              </w:rPr>
              <w:t>“Interruption Period”</w:t>
            </w:r>
          </w:p>
        </w:tc>
        <w:tc>
          <w:tcPr>
            <w:tcW w:w="5812" w:type="dxa"/>
          </w:tcPr>
          <w:p w14:paraId="099B87FA" w14:textId="77777777" w:rsidR="00816788" w:rsidRPr="0064046A" w:rsidRDefault="00816788">
            <w:pPr>
              <w:tabs>
                <w:tab w:val="left" w:pos="1985"/>
              </w:tabs>
              <w:ind w:left="34" w:hanging="34"/>
            </w:pPr>
            <w:r w:rsidRPr="0064046A">
              <w:t>As defined in the CUSC;</w:t>
            </w:r>
          </w:p>
        </w:tc>
      </w:tr>
      <w:tr w:rsidR="00816788" w:rsidRPr="0064046A" w14:paraId="60B8B722" w14:textId="77777777" w:rsidTr="38390920">
        <w:trPr>
          <w:trHeight w:val="300"/>
        </w:trPr>
        <w:tc>
          <w:tcPr>
            <w:tcW w:w="2943" w:type="dxa"/>
          </w:tcPr>
          <w:p w14:paraId="072A0134" w14:textId="77777777" w:rsidR="00816788" w:rsidRPr="0064046A" w:rsidRDefault="00816788" w:rsidP="00816788">
            <w:pPr>
              <w:jc w:val="left"/>
              <w:rPr>
                <w:b/>
              </w:rPr>
            </w:pPr>
            <w:r w:rsidRPr="0064046A">
              <w:rPr>
                <w:b/>
              </w:rPr>
              <w:t xml:space="preserve">"Investigation Party" </w:t>
            </w:r>
          </w:p>
        </w:tc>
        <w:tc>
          <w:tcPr>
            <w:tcW w:w="5812" w:type="dxa"/>
          </w:tcPr>
          <w:p w14:paraId="717CEDB9" w14:textId="77777777" w:rsidR="00816788" w:rsidRPr="0064046A" w:rsidRDefault="00816788">
            <w:pPr>
              <w:tabs>
                <w:tab w:val="left" w:pos="1985"/>
              </w:tabs>
              <w:ind w:left="992" w:hanging="992"/>
            </w:pPr>
            <w:r w:rsidRPr="0064046A">
              <w:t>as defined in Section C, Part Three, sub-paragraph 4.2.1;</w:t>
            </w:r>
          </w:p>
        </w:tc>
      </w:tr>
      <w:tr w:rsidR="00816788" w:rsidRPr="0064046A" w14:paraId="347ABFBC" w14:textId="77777777" w:rsidTr="38390920">
        <w:trPr>
          <w:trHeight w:val="300"/>
        </w:trPr>
        <w:tc>
          <w:tcPr>
            <w:tcW w:w="2943" w:type="dxa"/>
          </w:tcPr>
          <w:p w14:paraId="295686F8" w14:textId="77777777" w:rsidR="00816788" w:rsidRPr="0064046A" w:rsidRDefault="00816788" w:rsidP="00816788">
            <w:pPr>
              <w:jc w:val="left"/>
              <w:rPr>
                <w:b/>
              </w:rPr>
            </w:pPr>
            <w:r w:rsidRPr="0064046A">
              <w:rPr>
                <w:b/>
              </w:rPr>
              <w:t>"Isolation"</w:t>
            </w:r>
          </w:p>
        </w:tc>
        <w:tc>
          <w:tcPr>
            <w:tcW w:w="5812" w:type="dxa"/>
          </w:tcPr>
          <w:p w14:paraId="778495FB" w14:textId="77777777" w:rsidR="00816788" w:rsidRPr="0064046A" w:rsidRDefault="00816788">
            <w:pPr>
              <w:tabs>
                <w:tab w:val="left" w:pos="1985"/>
              </w:tabs>
              <w:ind w:left="33"/>
            </w:pPr>
            <w:r w:rsidRPr="0064046A">
              <w:t>as defined in the Grid Code as at the Code Effective Date;</w:t>
            </w:r>
          </w:p>
        </w:tc>
      </w:tr>
      <w:tr w:rsidR="000D3EAC" w:rsidRPr="0064046A" w14:paraId="2AAA99F5" w14:textId="77777777" w:rsidTr="38390920">
        <w:trPr>
          <w:trHeight w:val="300"/>
        </w:trPr>
        <w:tc>
          <w:tcPr>
            <w:tcW w:w="2943" w:type="dxa"/>
          </w:tcPr>
          <w:p w14:paraId="45CF10A5" w14:textId="315D9CDC" w:rsidR="000D3EAC" w:rsidRPr="0064046A" w:rsidRDefault="005038FA" w:rsidP="00816788">
            <w:pPr>
              <w:jc w:val="left"/>
              <w:rPr>
                <w:b/>
              </w:rPr>
            </w:pPr>
            <w:r w:rsidRPr="005038FA">
              <w:rPr>
                <w:b/>
                <w:bCs/>
              </w:rPr>
              <w:t>“ISOP”</w:t>
            </w:r>
          </w:p>
        </w:tc>
        <w:tc>
          <w:tcPr>
            <w:tcW w:w="5812" w:type="dxa"/>
          </w:tcPr>
          <w:p w14:paraId="33BE680D" w14:textId="36B99B26" w:rsidR="000D3EAC" w:rsidRPr="00527E04" w:rsidRDefault="00F53330">
            <w:pPr>
              <w:tabs>
                <w:tab w:val="left" w:pos="1985"/>
              </w:tabs>
              <w:ind w:left="33"/>
            </w:pPr>
            <w:r w:rsidRPr="00527E04">
              <w:t xml:space="preserve">Independent System Operator and Planner, means a person designated by the Secretary of State under section 162 of the </w:t>
            </w:r>
            <w:r w:rsidRPr="00527E04">
              <w:lastRenderedPageBreak/>
              <w:t xml:space="preserve">Energy Act 2023 as the holder of the ESO </w:t>
            </w:r>
            <w:r w:rsidR="00B03E23" w:rsidRPr="00527E04">
              <w:t>L</w:t>
            </w:r>
            <w:r w:rsidRPr="00527E04">
              <w:t>icence, and the GSP licence, for the time being that person is the NESO</w:t>
            </w:r>
          </w:p>
        </w:tc>
      </w:tr>
      <w:tr w:rsidR="00816788" w:rsidRPr="0064046A" w14:paraId="7A8D5912" w14:textId="77777777" w:rsidTr="38390920">
        <w:trPr>
          <w:trHeight w:val="300"/>
        </w:trPr>
        <w:tc>
          <w:tcPr>
            <w:tcW w:w="2943" w:type="dxa"/>
          </w:tcPr>
          <w:p w14:paraId="641A6B62" w14:textId="77777777" w:rsidR="00816788" w:rsidRPr="0064046A" w:rsidRDefault="00816788" w:rsidP="00816788">
            <w:pPr>
              <w:jc w:val="left"/>
              <w:rPr>
                <w:b/>
              </w:rPr>
            </w:pPr>
            <w:r w:rsidRPr="0064046A">
              <w:rPr>
                <w:b/>
              </w:rPr>
              <w:lastRenderedPageBreak/>
              <w:t>"Joint Investigation"</w:t>
            </w:r>
          </w:p>
        </w:tc>
        <w:tc>
          <w:tcPr>
            <w:tcW w:w="5812" w:type="dxa"/>
          </w:tcPr>
          <w:p w14:paraId="64967181" w14:textId="77777777" w:rsidR="00816788" w:rsidRPr="00527E04" w:rsidRDefault="00816788">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527E04" w:rsidRPr="0064046A" w14:paraId="12F88ECB" w14:textId="77777777" w:rsidTr="38390920">
        <w:trPr>
          <w:trHeight w:val="300"/>
        </w:trPr>
        <w:tc>
          <w:tcPr>
            <w:tcW w:w="2943" w:type="dxa"/>
          </w:tcPr>
          <w:p w14:paraId="68B66D00" w14:textId="569BF9B8" w:rsidR="00527E04" w:rsidRPr="0064046A" w:rsidRDefault="00527E04" w:rsidP="00527E04">
            <w:pPr>
              <w:jc w:val="left"/>
              <w:rPr>
                <w:b/>
              </w:rPr>
            </w:pPr>
            <w:r w:rsidRPr="0064046A">
              <w:rPr>
                <w:b/>
              </w:rPr>
              <w:t>"Joint Project Party"</w:t>
            </w:r>
          </w:p>
        </w:tc>
        <w:tc>
          <w:tcPr>
            <w:tcW w:w="5812" w:type="dxa"/>
          </w:tcPr>
          <w:p w14:paraId="39808845" w14:textId="6D6AD14A" w:rsidR="00527E04" w:rsidRPr="0064046A" w:rsidRDefault="00527E04" w:rsidP="00527E04">
            <w:pPr>
              <w:tabs>
                <w:tab w:val="left" w:pos="1985"/>
              </w:tabs>
              <w:ind w:left="992" w:hanging="992"/>
            </w:pPr>
            <w:r w:rsidRPr="0064046A">
              <w:t>as defined in Section D, Part Two, paragraph 8.1;</w:t>
            </w:r>
          </w:p>
        </w:tc>
      </w:tr>
      <w:tr w:rsidR="00816788" w:rsidRPr="0064046A" w14:paraId="0676B9AC" w14:textId="77777777" w:rsidTr="38390920">
        <w:trPr>
          <w:trHeight w:val="300"/>
        </w:trPr>
        <w:tc>
          <w:tcPr>
            <w:tcW w:w="2943" w:type="dxa"/>
          </w:tcPr>
          <w:p w14:paraId="3EEA767E" w14:textId="77777777" w:rsidR="00816788" w:rsidRDefault="00816788" w:rsidP="00816788">
            <w:pPr>
              <w:jc w:val="left"/>
              <w:rPr>
                <w:b/>
              </w:rPr>
            </w:pPr>
            <w:r w:rsidRPr="0064046A">
              <w:rPr>
                <w:b/>
              </w:rPr>
              <w:t>“Key Outage Proposal”</w:t>
            </w:r>
          </w:p>
          <w:p w14:paraId="43D09557" w14:textId="77777777" w:rsidR="00816788" w:rsidRDefault="00816788" w:rsidP="00816788">
            <w:pPr>
              <w:jc w:val="left"/>
              <w:rPr>
                <w:b/>
              </w:rPr>
            </w:pPr>
          </w:p>
          <w:p w14:paraId="33FE1514" w14:textId="77777777" w:rsidR="00816788" w:rsidRDefault="00816788" w:rsidP="00816788">
            <w:pPr>
              <w:jc w:val="left"/>
              <w:rPr>
                <w:b/>
              </w:rPr>
            </w:pPr>
          </w:p>
          <w:p w14:paraId="357B7E60" w14:textId="77777777" w:rsidR="00816788" w:rsidRDefault="00816788" w:rsidP="00816788">
            <w:pPr>
              <w:jc w:val="left"/>
              <w:rPr>
                <w:b/>
              </w:rPr>
            </w:pPr>
          </w:p>
          <w:p w14:paraId="5DAC081B" w14:textId="0132461D" w:rsidR="00816788" w:rsidRPr="0064046A" w:rsidRDefault="00816788" w:rsidP="00816788">
            <w:pPr>
              <w:jc w:val="left"/>
              <w:rPr>
                <w:b/>
              </w:rPr>
            </w:pPr>
          </w:p>
        </w:tc>
        <w:tc>
          <w:tcPr>
            <w:tcW w:w="5812" w:type="dxa"/>
          </w:tcPr>
          <w:p w14:paraId="7D3A91AF" w14:textId="78B6E313" w:rsidR="00816788" w:rsidRDefault="00816788" w:rsidP="00816788">
            <w:pPr>
              <w:rPr>
                <w:rFonts w:cs="Arial"/>
              </w:rPr>
            </w:pPr>
            <w:r w:rsidRPr="0064046A">
              <w:rPr>
                <w:rFonts w:cs="Arial"/>
              </w:rPr>
              <w:t xml:space="preserve">the proposal in respect of proposed outages, for a list of MITS circuits as agreed between the licensees, for Year 2 developed, maintained and submitted to </w:t>
            </w:r>
            <w:r w:rsidR="00CF5B43"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816788" w:rsidRPr="0064046A" w:rsidRDefault="00816788" w:rsidP="00816788">
            <w:pPr>
              <w:rPr>
                <w:rFonts w:cs="Arial"/>
              </w:rPr>
            </w:pPr>
          </w:p>
        </w:tc>
      </w:tr>
      <w:tr w:rsidR="00816788" w:rsidRPr="0064046A" w14:paraId="64CB81E1" w14:textId="77777777" w:rsidTr="38390920">
        <w:trPr>
          <w:trHeight w:val="300"/>
        </w:trPr>
        <w:tc>
          <w:tcPr>
            <w:tcW w:w="2943" w:type="dxa"/>
          </w:tcPr>
          <w:p w14:paraId="13BDADB0" w14:textId="77777777" w:rsidR="00816788" w:rsidRPr="00503C03" w:rsidRDefault="00816788" w:rsidP="00816788">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0981D34E" w:rsidR="00816788" w:rsidRPr="00503C03" w:rsidRDefault="00816788" w:rsidP="00816788">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1BC9BA7D" w:rsidRPr="2F592808">
              <w:rPr>
                <w:b/>
                <w:bCs/>
                <w:lang w:val="en-US"/>
              </w:rPr>
              <w:t>Assimilated</w:t>
            </w:r>
            <w:r w:rsidRPr="2F592808">
              <w:rPr>
                <w:b/>
                <w:bCs/>
                <w:lang w:val="en-US"/>
              </w:rPr>
              <w:t xml:space="preserve"> Law</w:t>
            </w:r>
            <w:r w:rsidRPr="2F592808">
              <w:rPr>
                <w:lang w:val="en-US"/>
              </w:rPr>
              <w:t>;</w:t>
            </w:r>
          </w:p>
        </w:tc>
      </w:tr>
      <w:tr w:rsidR="00816788" w:rsidRPr="0064046A" w14:paraId="02DD257E" w14:textId="77777777" w:rsidTr="38390920">
        <w:trPr>
          <w:trHeight w:val="300"/>
        </w:trPr>
        <w:tc>
          <w:tcPr>
            <w:tcW w:w="2943" w:type="dxa"/>
          </w:tcPr>
          <w:p w14:paraId="6E4282F5" w14:textId="77777777" w:rsidR="00816788" w:rsidRPr="0064046A" w:rsidRDefault="00816788" w:rsidP="00816788">
            <w:pPr>
              <w:jc w:val="left"/>
              <w:rPr>
                <w:b/>
              </w:rPr>
            </w:pPr>
            <w:r w:rsidRPr="0064046A">
              <w:rPr>
                <w:b/>
              </w:rPr>
              <w:t>"Legal Requirement"</w:t>
            </w:r>
          </w:p>
        </w:tc>
        <w:tc>
          <w:tcPr>
            <w:tcW w:w="5812" w:type="dxa"/>
          </w:tcPr>
          <w:p w14:paraId="08A6D244" w14:textId="77777777" w:rsidR="00816788" w:rsidRPr="0064046A" w:rsidRDefault="00816788">
            <w:pPr>
              <w:tabs>
                <w:tab w:val="left" w:pos="1985"/>
              </w:tabs>
              <w:ind w:left="992" w:hanging="992"/>
            </w:pPr>
            <w:r w:rsidRPr="0064046A">
              <w:t>any Act of Parliament, regulation, licence or Directive;</w:t>
            </w:r>
          </w:p>
        </w:tc>
      </w:tr>
      <w:tr w:rsidR="00816788" w:rsidRPr="0064046A" w14:paraId="69E8D1FA" w14:textId="77777777" w:rsidTr="38390920">
        <w:trPr>
          <w:trHeight w:val="300"/>
        </w:trPr>
        <w:tc>
          <w:tcPr>
            <w:tcW w:w="2943" w:type="dxa"/>
          </w:tcPr>
          <w:p w14:paraId="78F3FB62" w14:textId="77777777" w:rsidR="00816788" w:rsidRPr="0064046A" w:rsidRDefault="00816788" w:rsidP="00816788">
            <w:pPr>
              <w:jc w:val="left"/>
              <w:rPr>
                <w:b/>
              </w:rPr>
            </w:pPr>
            <w:r w:rsidRPr="0064046A">
              <w:rPr>
                <w:b/>
              </w:rPr>
              <w:t>"Legislation"</w:t>
            </w:r>
          </w:p>
        </w:tc>
        <w:tc>
          <w:tcPr>
            <w:tcW w:w="5812" w:type="dxa"/>
          </w:tcPr>
          <w:p w14:paraId="42FFC9AD" w14:textId="77777777" w:rsidR="00816788" w:rsidRPr="0064046A" w:rsidRDefault="00816788" w:rsidP="00816788">
            <w:r w:rsidRPr="0064046A">
              <w:t>as defined in paragraph 2.6.5 of this Section J;</w:t>
            </w:r>
          </w:p>
        </w:tc>
      </w:tr>
      <w:tr w:rsidR="00816788" w:rsidRPr="0064046A" w14:paraId="3C1D1462" w14:textId="77777777" w:rsidTr="38390920">
        <w:trPr>
          <w:trHeight w:val="300"/>
        </w:trPr>
        <w:tc>
          <w:tcPr>
            <w:tcW w:w="2943" w:type="dxa"/>
          </w:tcPr>
          <w:p w14:paraId="23CC65BF" w14:textId="77777777" w:rsidR="00816788" w:rsidRPr="0064046A" w:rsidRDefault="00816788" w:rsidP="00816788">
            <w:pPr>
              <w:jc w:val="left"/>
              <w:rPr>
                <w:b/>
              </w:rPr>
            </w:pPr>
            <w:r w:rsidRPr="0064046A">
              <w:rPr>
                <w:b/>
              </w:rPr>
              <w:t>“Letter of Credit”</w:t>
            </w:r>
          </w:p>
        </w:tc>
        <w:tc>
          <w:tcPr>
            <w:tcW w:w="5812" w:type="dxa"/>
          </w:tcPr>
          <w:p w14:paraId="736828E0" w14:textId="3AC89C3E" w:rsidR="00816788" w:rsidRPr="0064046A" w:rsidRDefault="00816788" w:rsidP="00816788">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00522962" w:rsidRPr="0064046A">
              <w:rPr>
                <w:bCs/>
              </w:rPr>
              <w:t>’s</w:t>
            </w:r>
            <w:r w:rsidRPr="0064046A">
              <w:t xml:space="preserve"> delivery to the issuer thereof of a Notice of Drawing of the amount demanded therein;</w:t>
            </w:r>
          </w:p>
          <w:p w14:paraId="7DF50711" w14:textId="59CA1B91" w:rsidR="00816788" w:rsidRPr="0064046A" w:rsidRDefault="00816788" w:rsidP="00816788">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w:t>
            </w:r>
            <w:r w:rsidRPr="0064046A">
              <w:lastRenderedPageBreak/>
              <w:t xml:space="preserve">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816788" w:rsidRPr="0064046A" w14:paraId="2C365D73" w14:textId="77777777" w:rsidTr="38390920">
        <w:trPr>
          <w:trHeight w:val="300"/>
        </w:trPr>
        <w:tc>
          <w:tcPr>
            <w:tcW w:w="2943" w:type="dxa"/>
          </w:tcPr>
          <w:p w14:paraId="42A3BB29" w14:textId="77777777" w:rsidR="00816788" w:rsidRPr="0064046A" w:rsidRDefault="00816788" w:rsidP="00816788">
            <w:pPr>
              <w:jc w:val="left"/>
              <w:rPr>
                <w:b/>
              </w:rPr>
            </w:pPr>
            <w:r w:rsidRPr="0064046A">
              <w:rPr>
                <w:b/>
              </w:rPr>
              <w:lastRenderedPageBreak/>
              <w:t>"Licence Standards"</w:t>
            </w:r>
          </w:p>
        </w:tc>
        <w:tc>
          <w:tcPr>
            <w:tcW w:w="5812" w:type="dxa"/>
          </w:tcPr>
          <w:p w14:paraId="1E4FD948" w14:textId="77777777" w:rsidR="00816788" w:rsidRPr="0064046A" w:rsidRDefault="00816788" w:rsidP="00816788">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816788" w:rsidRPr="0064046A" w:rsidRDefault="00816788" w:rsidP="00816788">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816788" w:rsidRPr="0064046A" w:rsidRDefault="00816788" w:rsidP="00816788">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816788" w:rsidRPr="0064046A" w:rsidRDefault="00816788" w:rsidP="00816788">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816788" w:rsidRPr="0064046A" w14:paraId="6F2449D1" w14:textId="77777777" w:rsidTr="38390920">
        <w:trPr>
          <w:trHeight w:val="300"/>
        </w:trPr>
        <w:tc>
          <w:tcPr>
            <w:tcW w:w="2943" w:type="dxa"/>
          </w:tcPr>
          <w:p w14:paraId="3CABC298" w14:textId="77777777" w:rsidR="00816788" w:rsidRPr="0064046A" w:rsidRDefault="00816788" w:rsidP="00816788">
            <w:pPr>
              <w:jc w:val="left"/>
              <w:rPr>
                <w:b/>
              </w:rPr>
            </w:pPr>
            <w:r w:rsidRPr="0064046A">
              <w:rPr>
                <w:b/>
              </w:rPr>
              <w:t>"Liquidated Damages"</w:t>
            </w:r>
          </w:p>
        </w:tc>
        <w:tc>
          <w:tcPr>
            <w:tcW w:w="5812" w:type="dxa"/>
          </w:tcPr>
          <w:p w14:paraId="24551571" w14:textId="526DA64D" w:rsidR="00816788" w:rsidRPr="0064046A" w:rsidRDefault="00816788" w:rsidP="00816788">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816788" w:rsidRPr="0064046A" w14:paraId="67F91602" w14:textId="77777777" w:rsidTr="38390920">
        <w:trPr>
          <w:trHeight w:val="300"/>
        </w:trPr>
        <w:tc>
          <w:tcPr>
            <w:tcW w:w="2943" w:type="dxa"/>
          </w:tcPr>
          <w:p w14:paraId="5E30D8DA" w14:textId="77777777" w:rsidR="00816788" w:rsidRPr="0064046A" w:rsidRDefault="00816788" w:rsidP="00816788">
            <w:pPr>
              <w:jc w:val="left"/>
              <w:rPr>
                <w:b/>
              </w:rPr>
            </w:pPr>
            <w:r w:rsidRPr="0064046A">
              <w:rPr>
                <w:b/>
              </w:rPr>
              <w:t>"Liquidated Damages Liability"</w:t>
            </w:r>
          </w:p>
        </w:tc>
        <w:tc>
          <w:tcPr>
            <w:tcW w:w="5812" w:type="dxa"/>
          </w:tcPr>
          <w:p w14:paraId="12FBFBD7" w14:textId="77777777" w:rsidR="00816788" w:rsidRPr="0064046A" w:rsidRDefault="00816788" w:rsidP="00816788">
            <w:r w:rsidRPr="0064046A">
              <w:t xml:space="preserve">means the liquidated damages liability as set out in the relevant TO Construction Agreement; </w:t>
            </w:r>
          </w:p>
        </w:tc>
      </w:tr>
      <w:tr w:rsidR="00816788" w:rsidRPr="0064046A" w14:paraId="166F0C25" w14:textId="77777777" w:rsidTr="38390920">
        <w:trPr>
          <w:trHeight w:val="300"/>
        </w:trPr>
        <w:tc>
          <w:tcPr>
            <w:tcW w:w="2943" w:type="dxa"/>
          </w:tcPr>
          <w:p w14:paraId="59CE3FB0" w14:textId="77777777" w:rsidR="00816788" w:rsidRPr="0064046A" w:rsidRDefault="00816788" w:rsidP="00816788">
            <w:pPr>
              <w:jc w:val="left"/>
              <w:rPr>
                <w:b/>
              </w:rPr>
            </w:pPr>
            <w:r w:rsidRPr="0064046A">
              <w:rPr>
                <w:b/>
              </w:rPr>
              <w:t>"Local Joint Restoration Plan"</w:t>
            </w:r>
          </w:p>
        </w:tc>
        <w:tc>
          <w:tcPr>
            <w:tcW w:w="5812" w:type="dxa"/>
          </w:tcPr>
          <w:p w14:paraId="586E3188" w14:textId="378263DB" w:rsidR="00816788" w:rsidRPr="0064046A" w:rsidRDefault="00816788" w:rsidP="00816788">
            <w:r w:rsidRPr="0064046A">
              <w:t>as defined in the Grid Code;</w:t>
            </w:r>
          </w:p>
        </w:tc>
      </w:tr>
      <w:tr w:rsidR="00816788" w:rsidRPr="0064046A" w14:paraId="7036E75F" w14:textId="77777777" w:rsidTr="38390920">
        <w:trPr>
          <w:trHeight w:val="300"/>
        </w:trPr>
        <w:tc>
          <w:tcPr>
            <w:tcW w:w="2943" w:type="dxa"/>
          </w:tcPr>
          <w:p w14:paraId="3D31A3D6" w14:textId="77777777" w:rsidR="00816788" w:rsidRPr="0064046A" w:rsidRDefault="00816788" w:rsidP="00816788">
            <w:pPr>
              <w:jc w:val="left"/>
              <w:rPr>
                <w:b/>
              </w:rPr>
            </w:pPr>
            <w:r w:rsidRPr="0064046A">
              <w:rPr>
                <w:b/>
              </w:rPr>
              <w:t>"Local Safety Instructions"</w:t>
            </w:r>
          </w:p>
        </w:tc>
        <w:tc>
          <w:tcPr>
            <w:tcW w:w="5812" w:type="dxa"/>
          </w:tcPr>
          <w:p w14:paraId="34670BA7" w14:textId="77777777" w:rsidR="00816788" w:rsidRPr="0064046A" w:rsidRDefault="00816788" w:rsidP="00816788">
            <w:r w:rsidRPr="0064046A">
              <w:t xml:space="preserve">as defined in the Grid Code as at the Code Effective Date; </w:t>
            </w:r>
          </w:p>
        </w:tc>
      </w:tr>
      <w:tr w:rsidR="00816788" w:rsidRPr="0064046A" w14:paraId="1052EE4E" w14:textId="77777777" w:rsidTr="38390920">
        <w:trPr>
          <w:trHeight w:val="300"/>
        </w:trPr>
        <w:tc>
          <w:tcPr>
            <w:tcW w:w="2943" w:type="dxa"/>
          </w:tcPr>
          <w:p w14:paraId="05572253" w14:textId="77777777" w:rsidR="00816788" w:rsidRPr="0064046A" w:rsidRDefault="00816788" w:rsidP="00816788">
            <w:pPr>
              <w:jc w:val="left"/>
              <w:rPr>
                <w:b/>
              </w:rPr>
            </w:pPr>
            <w:r w:rsidRPr="0064046A">
              <w:rPr>
                <w:b/>
              </w:rPr>
              <w:t>"Local Switching Procedure"</w:t>
            </w:r>
          </w:p>
        </w:tc>
        <w:tc>
          <w:tcPr>
            <w:tcW w:w="5812" w:type="dxa"/>
          </w:tcPr>
          <w:p w14:paraId="7ACC7289" w14:textId="77777777" w:rsidR="00816788" w:rsidRPr="0064046A" w:rsidRDefault="00816788" w:rsidP="00816788">
            <w:r w:rsidRPr="0064046A">
              <w:t>as defined in the Grid Code as at the Code Effective Date;</w:t>
            </w:r>
          </w:p>
        </w:tc>
      </w:tr>
      <w:tr w:rsidR="00816788" w:rsidRPr="0064046A" w14:paraId="4C02F74F" w14:textId="77777777" w:rsidTr="38390920">
        <w:trPr>
          <w:trHeight w:val="300"/>
        </w:trPr>
        <w:tc>
          <w:tcPr>
            <w:tcW w:w="2943" w:type="dxa"/>
          </w:tcPr>
          <w:p w14:paraId="588CD59D" w14:textId="77777777" w:rsidR="00816788" w:rsidRPr="0064046A" w:rsidRDefault="00816788" w:rsidP="00816788">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2DEBD97A" w14:textId="77777777" w:rsidR="00816788" w:rsidRPr="0064046A" w:rsidRDefault="00816788" w:rsidP="00816788">
            <w:r w:rsidRPr="0064046A">
              <w:t>as defined in the Grid Code as at the Code Effective Date;</w:t>
            </w:r>
          </w:p>
        </w:tc>
      </w:tr>
      <w:tr w:rsidR="00816788" w:rsidRPr="0064046A" w14:paraId="3C13749E" w14:textId="77777777" w:rsidTr="38390920">
        <w:trPr>
          <w:trHeight w:val="300"/>
        </w:trPr>
        <w:tc>
          <w:tcPr>
            <w:tcW w:w="2943" w:type="dxa"/>
          </w:tcPr>
          <w:p w14:paraId="614767C6" w14:textId="77777777" w:rsidR="00816788" w:rsidRPr="00FC6B71" w:rsidRDefault="00816788" w:rsidP="00816788">
            <w:pPr>
              <w:jc w:val="left"/>
              <w:rPr>
                <w:b/>
              </w:rPr>
            </w:pPr>
            <w:r>
              <w:rPr>
                <w:b/>
              </w:rPr>
              <w:t>“Main Plant and Apparatus”</w:t>
            </w:r>
          </w:p>
        </w:tc>
        <w:tc>
          <w:tcPr>
            <w:tcW w:w="5812" w:type="dxa"/>
          </w:tcPr>
          <w:p w14:paraId="0B64FB90" w14:textId="77777777" w:rsidR="00816788" w:rsidRPr="00FC6B71" w:rsidRDefault="00816788" w:rsidP="00816788">
            <w:r>
              <w:t>As defined in the Grid Code</w:t>
            </w:r>
          </w:p>
        </w:tc>
      </w:tr>
      <w:tr w:rsidR="00816788" w:rsidRPr="0064046A" w14:paraId="383547AB" w14:textId="77777777" w:rsidTr="38390920">
        <w:trPr>
          <w:trHeight w:val="300"/>
        </w:trPr>
        <w:tc>
          <w:tcPr>
            <w:tcW w:w="2943" w:type="dxa"/>
          </w:tcPr>
          <w:p w14:paraId="516D98CE" w14:textId="77777777" w:rsidR="00816788" w:rsidRPr="00FC6B71" w:rsidRDefault="00816788" w:rsidP="00816788">
            <w:r w:rsidRPr="00FC6B71">
              <w:t>“</w:t>
            </w:r>
            <w:r w:rsidRPr="00FC6B71">
              <w:rPr>
                <w:b/>
              </w:rPr>
              <w:t>Materially Affected Party</w:t>
            </w:r>
            <w:r w:rsidRPr="00FC6B71">
              <w:t>”</w:t>
            </w:r>
          </w:p>
        </w:tc>
        <w:tc>
          <w:tcPr>
            <w:tcW w:w="5812" w:type="dxa"/>
          </w:tcPr>
          <w:p w14:paraId="748BF4A5" w14:textId="77777777" w:rsidR="00816788" w:rsidRPr="00FC6B71" w:rsidRDefault="00816788" w:rsidP="00816788">
            <w:r w:rsidRPr="00FC6B71">
              <w:t>means any person or class of persons designated by the Authority as such;</w:t>
            </w:r>
          </w:p>
        </w:tc>
      </w:tr>
      <w:tr w:rsidR="00816788" w:rsidRPr="0064046A" w14:paraId="7FD61B66" w14:textId="77777777" w:rsidTr="38390920">
        <w:trPr>
          <w:trHeight w:val="300"/>
        </w:trPr>
        <w:tc>
          <w:tcPr>
            <w:tcW w:w="2943" w:type="dxa"/>
          </w:tcPr>
          <w:p w14:paraId="6F0B29FC" w14:textId="77777777" w:rsidR="00816788" w:rsidRPr="0064046A" w:rsidRDefault="00816788" w:rsidP="00816788">
            <w:pPr>
              <w:jc w:val="left"/>
              <w:rPr>
                <w:b/>
              </w:rPr>
            </w:pPr>
            <w:r w:rsidRPr="0064046A">
              <w:rPr>
                <w:b/>
              </w:rPr>
              <w:t>"Material Effect"</w:t>
            </w:r>
          </w:p>
        </w:tc>
        <w:tc>
          <w:tcPr>
            <w:tcW w:w="5812" w:type="dxa"/>
          </w:tcPr>
          <w:p w14:paraId="1A569199" w14:textId="77777777" w:rsidR="00816788" w:rsidRPr="0064046A" w:rsidRDefault="00816788" w:rsidP="00816788">
            <w:r w:rsidRPr="0064046A">
              <w:t>where used in relation to the identification of a Modification only, shall mean an effect causing:</w:t>
            </w:r>
          </w:p>
          <w:p w14:paraId="061C678A" w14:textId="201E148F" w:rsidR="00816788" w:rsidRPr="0064046A" w:rsidRDefault="00816788" w:rsidP="00816788">
            <w:pPr>
              <w:ind w:left="459" w:hanging="459"/>
            </w:pPr>
            <w:r w:rsidRPr="0064046A">
              <w:t>(a)</w:t>
            </w:r>
            <w:r w:rsidRPr="0064046A">
              <w:tab/>
            </w:r>
            <w:r w:rsidR="00CF5B43">
              <w:t>The Company</w:t>
            </w:r>
            <w:r w:rsidRPr="0064046A">
              <w:t xml:space="preserve"> or a Transmission Owner to effect any works or to alter the manner of operation of Transmission Plant or Transmission Apparatus at a Connection Site; or </w:t>
            </w:r>
          </w:p>
          <w:p w14:paraId="0ABCBB27" w14:textId="77777777" w:rsidR="00816788" w:rsidRPr="0064046A" w:rsidRDefault="00816788" w:rsidP="00816788">
            <w:pPr>
              <w:ind w:left="459" w:hanging="459"/>
            </w:pPr>
            <w:r w:rsidRPr="0064046A">
              <w:lastRenderedPageBreak/>
              <w:t>(b)</w:t>
            </w:r>
            <w:r w:rsidRPr="0064046A">
              <w:tab/>
              <w:t>a User to effect any works or to alter the manner of operation or Plant or Apparatus at the Connection Site or the site of connection,</w:t>
            </w:r>
          </w:p>
          <w:p w14:paraId="05648C7B" w14:textId="4E55ADD2" w:rsidR="00816788" w:rsidRPr="0064046A" w:rsidRDefault="00816788" w:rsidP="00816788">
            <w:pPr>
              <w:ind w:left="33" w:hanging="33"/>
            </w:pPr>
            <w:r w:rsidRPr="0064046A">
              <w:t xml:space="preserve">which, in either case, involves </w:t>
            </w:r>
            <w:r w:rsidR="00CF5B43">
              <w:t>The Company</w:t>
            </w:r>
            <w:r w:rsidRPr="0064046A">
              <w:t xml:space="preserve"> or the relevant Transmission Owner or User in expenditure of more than £10,000;</w:t>
            </w:r>
          </w:p>
          <w:p w14:paraId="7D6DFED5" w14:textId="77777777" w:rsidR="00816788" w:rsidRPr="0064046A" w:rsidRDefault="00816788" w:rsidP="00816788">
            <w:pPr>
              <w:ind w:left="33" w:hanging="33"/>
            </w:pPr>
            <w:r w:rsidRPr="0064046A">
              <w:t>The phrase "material effect" where otherwise used in the Code shall not be construed as being so limited.</w:t>
            </w:r>
          </w:p>
        </w:tc>
      </w:tr>
      <w:tr w:rsidR="00816788" w:rsidRPr="0064046A" w14:paraId="23F42941" w14:textId="77777777" w:rsidTr="38390920">
        <w:trPr>
          <w:trHeight w:val="300"/>
        </w:trPr>
        <w:tc>
          <w:tcPr>
            <w:tcW w:w="2943" w:type="dxa"/>
          </w:tcPr>
          <w:p w14:paraId="53E61928" w14:textId="77777777" w:rsidR="00816788" w:rsidRPr="0064046A" w:rsidRDefault="00816788" w:rsidP="00816788">
            <w:pPr>
              <w:jc w:val="left"/>
              <w:rPr>
                <w:b/>
              </w:rPr>
            </w:pPr>
            <w:r w:rsidRPr="0064046A">
              <w:rPr>
                <w:b/>
              </w:rPr>
              <w:lastRenderedPageBreak/>
              <w:t>"Medium Voltage" or "MV"</w:t>
            </w:r>
          </w:p>
        </w:tc>
        <w:tc>
          <w:tcPr>
            <w:tcW w:w="5812" w:type="dxa"/>
          </w:tcPr>
          <w:p w14:paraId="3D5FEC2C" w14:textId="77777777" w:rsidR="00816788" w:rsidRPr="0064046A" w:rsidRDefault="00816788" w:rsidP="00816788">
            <w:r w:rsidRPr="0064046A">
              <w:t>as defined in the Grid Code as at the Code Effective Date;</w:t>
            </w:r>
          </w:p>
        </w:tc>
      </w:tr>
      <w:tr w:rsidR="00DD60C8" w:rsidRPr="0064046A" w14:paraId="14446B1B" w14:textId="77777777" w:rsidTr="38390920">
        <w:trPr>
          <w:trHeight w:val="300"/>
        </w:trPr>
        <w:tc>
          <w:tcPr>
            <w:tcW w:w="2943" w:type="dxa"/>
          </w:tcPr>
          <w:p w14:paraId="1CD9A6E2" w14:textId="6AB8F21C" w:rsidR="00DD60C8" w:rsidRPr="0064046A" w:rsidRDefault="00777DE6" w:rsidP="00816788">
            <w:pPr>
              <w:jc w:val="left"/>
              <w:rPr>
                <w:b/>
              </w:rPr>
            </w:pPr>
            <w:r w:rsidRPr="00777DE6">
              <w:rPr>
                <w:b/>
                <w:bCs/>
              </w:rPr>
              <w:t>“Minister of the Crown”</w:t>
            </w:r>
          </w:p>
        </w:tc>
        <w:tc>
          <w:tcPr>
            <w:tcW w:w="5812" w:type="dxa"/>
          </w:tcPr>
          <w:p w14:paraId="64E3DA8E" w14:textId="0DE8BE00" w:rsidR="00DD60C8" w:rsidRPr="0064046A" w:rsidRDefault="00ED4B16" w:rsidP="00816788">
            <w:r w:rsidRPr="00ED4B16">
              <w:rPr>
                <w:u w:val="single"/>
              </w:rPr>
              <w:t xml:space="preserve">As defined in the </w:t>
            </w:r>
            <w:r w:rsidRPr="00ED4B16">
              <w:rPr>
                <w:b/>
                <w:bCs/>
                <w:u w:val="single"/>
              </w:rPr>
              <w:t>ESO Licence</w:t>
            </w:r>
            <w:r>
              <w:rPr>
                <w:b/>
                <w:bCs/>
                <w:u w:val="single"/>
              </w:rPr>
              <w:t>;</w:t>
            </w:r>
          </w:p>
        </w:tc>
      </w:tr>
      <w:tr w:rsidR="00816788" w:rsidRPr="0064046A" w14:paraId="2D78DC5B" w14:textId="77777777" w:rsidTr="38390920">
        <w:trPr>
          <w:trHeight w:val="300"/>
        </w:trPr>
        <w:tc>
          <w:tcPr>
            <w:tcW w:w="2943" w:type="dxa"/>
          </w:tcPr>
          <w:p w14:paraId="68DF7136" w14:textId="77777777" w:rsidR="00816788" w:rsidRPr="0064046A" w:rsidRDefault="00816788" w:rsidP="00816788">
            <w:pPr>
              <w:jc w:val="left"/>
              <w:rPr>
                <w:b/>
              </w:rPr>
            </w:pPr>
            <w:r w:rsidRPr="0064046A">
              <w:rPr>
                <w:b/>
              </w:rPr>
              <w:t>“MITS”</w:t>
            </w:r>
          </w:p>
        </w:tc>
        <w:tc>
          <w:tcPr>
            <w:tcW w:w="5812" w:type="dxa"/>
          </w:tcPr>
          <w:p w14:paraId="5F071336" w14:textId="77777777" w:rsidR="00816788" w:rsidRPr="0064046A" w:rsidRDefault="00816788" w:rsidP="00816788">
            <w:r w:rsidRPr="0064046A">
              <w:rPr>
                <w:rFonts w:cs="Arial"/>
              </w:rPr>
              <w:t>As defined in the NETS SQSS.</w:t>
            </w:r>
          </w:p>
        </w:tc>
      </w:tr>
      <w:tr w:rsidR="00816788" w:rsidRPr="0064046A" w14:paraId="3294286E" w14:textId="77777777" w:rsidTr="38390920">
        <w:trPr>
          <w:trHeight w:val="300"/>
        </w:trPr>
        <w:tc>
          <w:tcPr>
            <w:tcW w:w="2943" w:type="dxa"/>
          </w:tcPr>
          <w:p w14:paraId="10AA4B74" w14:textId="77777777" w:rsidR="00816788" w:rsidRPr="0064046A" w:rsidRDefault="00816788" w:rsidP="00816788">
            <w:pPr>
              <w:jc w:val="left"/>
              <w:rPr>
                <w:b/>
              </w:rPr>
            </w:pPr>
            <w:r w:rsidRPr="0064046A">
              <w:rPr>
                <w:b/>
              </w:rPr>
              <w:t>“MITS Connection Works”</w:t>
            </w:r>
          </w:p>
        </w:tc>
        <w:tc>
          <w:tcPr>
            <w:tcW w:w="5812" w:type="dxa"/>
          </w:tcPr>
          <w:p w14:paraId="701D640D" w14:textId="77777777" w:rsidR="00816788" w:rsidRPr="0064046A" w:rsidRDefault="00816788" w:rsidP="00816788">
            <w:r w:rsidRPr="0064046A">
              <w:t>As defined in the CUSC</w:t>
            </w:r>
          </w:p>
        </w:tc>
      </w:tr>
      <w:tr w:rsidR="00816788" w:rsidRPr="0064046A" w14:paraId="165AE9C0" w14:textId="77777777" w:rsidTr="38390920">
        <w:trPr>
          <w:trHeight w:val="300"/>
        </w:trPr>
        <w:tc>
          <w:tcPr>
            <w:tcW w:w="2943" w:type="dxa"/>
          </w:tcPr>
          <w:p w14:paraId="78DFD867" w14:textId="77777777" w:rsidR="00816788" w:rsidRDefault="00816788" w:rsidP="00816788">
            <w:pPr>
              <w:jc w:val="left"/>
              <w:rPr>
                <w:b/>
              </w:rPr>
            </w:pPr>
            <w:r w:rsidRPr="0064046A">
              <w:rPr>
                <w:b/>
              </w:rPr>
              <w:t xml:space="preserve">“MITS </w:t>
            </w:r>
            <w:r>
              <w:rPr>
                <w:b/>
              </w:rPr>
              <w:t>Node</w:t>
            </w:r>
            <w:r w:rsidRPr="0064046A">
              <w:rPr>
                <w:b/>
              </w:rPr>
              <w:t>”</w:t>
            </w:r>
          </w:p>
          <w:p w14:paraId="3E7DDC75" w14:textId="77777777" w:rsidR="00816788" w:rsidRPr="0064046A" w:rsidRDefault="00816788" w:rsidP="00816788">
            <w:pPr>
              <w:jc w:val="left"/>
              <w:rPr>
                <w:b/>
              </w:rPr>
            </w:pPr>
          </w:p>
        </w:tc>
        <w:tc>
          <w:tcPr>
            <w:tcW w:w="5812" w:type="dxa"/>
          </w:tcPr>
          <w:p w14:paraId="7D7F43D9" w14:textId="77777777" w:rsidR="00816788" w:rsidRPr="0064046A" w:rsidRDefault="00816788" w:rsidP="00816788">
            <w:r>
              <w:t xml:space="preserve">means in the context of ascertaining the Attributable Works, a node with (i) more than four Transmission circuits at a Grid Supply Point or (ii) two or more Transmission circuits at a Grid Supply Point;  </w:t>
            </w:r>
          </w:p>
        </w:tc>
      </w:tr>
      <w:tr w:rsidR="00816788" w:rsidRPr="0064046A" w14:paraId="36A9E773" w14:textId="77777777" w:rsidTr="38390920">
        <w:trPr>
          <w:trHeight w:val="300"/>
        </w:trPr>
        <w:tc>
          <w:tcPr>
            <w:tcW w:w="2943" w:type="dxa"/>
          </w:tcPr>
          <w:p w14:paraId="38C61F6D" w14:textId="77777777" w:rsidR="00816788" w:rsidRPr="0064046A" w:rsidRDefault="00816788" w:rsidP="00816788">
            <w:pPr>
              <w:jc w:val="left"/>
              <w:rPr>
                <w:b/>
              </w:rPr>
            </w:pPr>
            <w:r w:rsidRPr="0064046A">
              <w:rPr>
                <w:b/>
              </w:rPr>
              <w:t>"Modification"</w:t>
            </w:r>
          </w:p>
        </w:tc>
        <w:tc>
          <w:tcPr>
            <w:tcW w:w="5812" w:type="dxa"/>
          </w:tcPr>
          <w:p w14:paraId="23B066AD" w14:textId="77777777" w:rsidR="00816788" w:rsidRPr="0064046A" w:rsidRDefault="00816788" w:rsidP="00816788">
            <w:r w:rsidRPr="0064046A">
              <w:t>any:</w:t>
            </w:r>
          </w:p>
          <w:p w14:paraId="415FB8AA" w14:textId="77777777" w:rsidR="00816788" w:rsidRPr="0064046A" w:rsidRDefault="00816788" w:rsidP="00816788">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816788" w:rsidRPr="0064046A" w:rsidRDefault="00816788" w:rsidP="00816788">
            <w:pPr>
              <w:ind w:left="459" w:hanging="459"/>
            </w:pPr>
            <w:r w:rsidRPr="0064046A">
              <w:t>(b)  Replacement of Assets (irrespective of whether such Replacement of Assets has a Material Effect on a User at a particular Connection Site); or</w:t>
            </w:r>
          </w:p>
          <w:p w14:paraId="6E89C7F3" w14:textId="77777777" w:rsidR="00816788" w:rsidRPr="0064046A" w:rsidRDefault="00816788" w:rsidP="00816788">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77777777" w:rsidR="00816788" w:rsidRPr="0064046A" w:rsidRDefault="00816788" w:rsidP="00816788">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4D291E88" w14:textId="77777777" w:rsidR="00816788" w:rsidRDefault="00816788" w:rsidP="00816788">
            <w:pPr>
              <w:tabs>
                <w:tab w:val="left" w:pos="477"/>
              </w:tabs>
              <w:ind w:left="459" w:hanging="459"/>
              <w:rPr>
                <w:rStyle w:val="Emphasis"/>
                <w:i w:val="0"/>
              </w:rPr>
            </w:pPr>
            <w:r w:rsidRPr="0064046A">
              <w:rPr>
                <w:rStyle w:val="Emphasis"/>
                <w:i w:val="0"/>
              </w:rPr>
              <w:t>(e)</w:t>
            </w:r>
            <w:r w:rsidRPr="0064046A">
              <w:rPr>
                <w:rStyle w:val="Emphasis"/>
                <w:i w:val="0"/>
              </w:rPr>
              <w:tab/>
              <w:t xml:space="preserve">a material change in the Construction Planning Assumptions concerning the proposed design of an </w:t>
            </w:r>
            <w:r w:rsidRPr="0064046A">
              <w:rPr>
                <w:rStyle w:val="Emphasis"/>
                <w:i w:val="0"/>
              </w:rPr>
              <w:lastRenderedPageBreak/>
              <w:t>Offshore Transmission System upon which an accepted TO Construction Offer was based</w:t>
            </w:r>
            <w:r>
              <w:rPr>
                <w:rStyle w:val="Emphasis"/>
                <w:i w:val="0"/>
              </w:rPr>
              <w:t>; or</w:t>
            </w:r>
          </w:p>
          <w:p w14:paraId="3D851CAD" w14:textId="77777777" w:rsidR="00816788" w:rsidRPr="00FE6E74" w:rsidRDefault="00816788" w:rsidP="00816788">
            <w:pPr>
              <w:ind w:left="459" w:hanging="459"/>
            </w:pPr>
            <w:bookmarkStart w:id="13"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3"/>
          </w:p>
        </w:tc>
      </w:tr>
      <w:tr w:rsidR="00816788" w:rsidRPr="0064046A" w14:paraId="05717AA0" w14:textId="77777777" w:rsidTr="38390920">
        <w:trPr>
          <w:trHeight w:val="300"/>
        </w:trPr>
        <w:tc>
          <w:tcPr>
            <w:tcW w:w="2943" w:type="dxa"/>
          </w:tcPr>
          <w:p w14:paraId="2F20EF02" w14:textId="77777777" w:rsidR="00816788" w:rsidRPr="0064046A" w:rsidRDefault="00816788" w:rsidP="00816788">
            <w:pPr>
              <w:jc w:val="left"/>
              <w:rPr>
                <w:b/>
              </w:rPr>
            </w:pPr>
            <w:r w:rsidRPr="0064046A">
              <w:rPr>
                <w:b/>
              </w:rPr>
              <w:lastRenderedPageBreak/>
              <w:t>"National Electricity Transmission System"</w:t>
            </w:r>
          </w:p>
        </w:tc>
        <w:tc>
          <w:tcPr>
            <w:tcW w:w="5812" w:type="dxa"/>
          </w:tcPr>
          <w:p w14:paraId="1D7DFD77" w14:textId="23FD8602" w:rsidR="00816788" w:rsidRPr="0064046A" w:rsidRDefault="00816788" w:rsidP="00816788">
            <w:pPr>
              <w:pStyle w:val="NormalS"/>
              <w:spacing w:after="120"/>
            </w:pPr>
            <w:r>
              <w:t xml:space="preserve">as defined in </w:t>
            </w:r>
            <w:r w:rsidR="00ED4B16">
              <w:t>c</w:t>
            </w:r>
            <w:r>
              <w:t>ondition A1</w:t>
            </w:r>
            <w:r w:rsidR="00ED4B16">
              <w:t xml:space="preserve"> of the </w:t>
            </w:r>
            <w:r w:rsidR="00ED4B16" w:rsidRPr="00810F69">
              <w:rPr>
                <w:b/>
                <w:bCs/>
              </w:rPr>
              <w:t>ESO Licence</w:t>
            </w:r>
            <w:r>
              <w:t>;</w:t>
            </w:r>
          </w:p>
        </w:tc>
      </w:tr>
      <w:tr w:rsidR="00816788" w:rsidRPr="0064046A" w14:paraId="4EE22444" w14:textId="77777777" w:rsidTr="38390920">
        <w:trPr>
          <w:trHeight w:val="300"/>
        </w:trPr>
        <w:tc>
          <w:tcPr>
            <w:tcW w:w="2943" w:type="dxa"/>
          </w:tcPr>
          <w:p w14:paraId="6D7A0F09" w14:textId="77777777" w:rsidR="00816788" w:rsidRPr="0064046A" w:rsidRDefault="00816788" w:rsidP="00816788">
            <w:pPr>
              <w:jc w:val="left"/>
              <w:rPr>
                <w:b/>
              </w:rPr>
            </w:pPr>
            <w:r w:rsidRPr="0064046A">
              <w:rPr>
                <w:b/>
              </w:rPr>
              <w:t>"National Electricity Transmission System Operator Area"</w:t>
            </w:r>
          </w:p>
        </w:tc>
        <w:tc>
          <w:tcPr>
            <w:tcW w:w="5812" w:type="dxa"/>
          </w:tcPr>
          <w:p w14:paraId="7E9FADF9" w14:textId="1CB7BB1C" w:rsidR="00816788" w:rsidRPr="0064046A" w:rsidRDefault="00103BD5" w:rsidP="00816788">
            <w:pPr>
              <w:pStyle w:val="NormalS"/>
              <w:spacing w:after="120"/>
            </w:pPr>
            <w:r>
              <w:t>m</w:t>
            </w:r>
            <w:r w:rsidR="47049CE9">
              <w:t>eans the area by that name</w:t>
            </w:r>
            <w:r w:rsidR="1379E83D">
              <w:t xml:space="preserve"> </w:t>
            </w:r>
            <w:r w:rsidR="47049CE9">
              <w:t xml:space="preserve">as set out in the terms of the </w:t>
            </w:r>
            <w:r w:rsidR="00816788">
              <w:t xml:space="preserve"> </w:t>
            </w:r>
            <w:r w:rsidR="00ED4B16">
              <w:t xml:space="preserve"> </w:t>
            </w:r>
            <w:proofErr w:type="spellStart"/>
            <w:r w:rsidR="00ED4B16">
              <w:t>the</w:t>
            </w:r>
            <w:proofErr w:type="spellEnd"/>
            <w:r w:rsidR="00ED4B16">
              <w:t xml:space="preserve"> </w:t>
            </w:r>
            <w:r w:rsidR="00ED4B16" w:rsidRPr="00810F69">
              <w:rPr>
                <w:b/>
                <w:bCs/>
              </w:rPr>
              <w:t>ESO</w:t>
            </w:r>
            <w:r w:rsidR="00816788" w:rsidRPr="00810F69">
              <w:rPr>
                <w:b/>
                <w:bCs/>
              </w:rPr>
              <w:t xml:space="preserve"> Licence</w:t>
            </w:r>
            <w:r w:rsidR="00816788">
              <w:t>;</w:t>
            </w:r>
          </w:p>
        </w:tc>
      </w:tr>
      <w:tr w:rsidR="00816788" w:rsidRPr="0064046A" w14:paraId="5F10A891" w14:textId="77777777" w:rsidTr="38390920">
        <w:trPr>
          <w:trHeight w:val="300"/>
        </w:trPr>
        <w:tc>
          <w:tcPr>
            <w:tcW w:w="2943" w:type="dxa"/>
          </w:tcPr>
          <w:p w14:paraId="54961374" w14:textId="77777777" w:rsidR="00816788" w:rsidRPr="0064046A" w:rsidRDefault="00816788" w:rsidP="00816788">
            <w:pPr>
              <w:jc w:val="left"/>
              <w:rPr>
                <w:b/>
              </w:rPr>
            </w:pPr>
            <w:r w:rsidRPr="0064046A">
              <w:rPr>
                <w:b/>
              </w:rPr>
              <w:t>"National Electricity Transmission System Performance Report"</w:t>
            </w:r>
          </w:p>
        </w:tc>
        <w:tc>
          <w:tcPr>
            <w:tcW w:w="5812" w:type="dxa"/>
          </w:tcPr>
          <w:p w14:paraId="1C751F50" w14:textId="77777777" w:rsidR="00816788" w:rsidRDefault="00816788" w:rsidP="00816788">
            <w:pPr>
              <w:pStyle w:val="NormalS"/>
              <w:spacing w:after="120"/>
            </w:pPr>
            <w:r w:rsidRPr="0064046A">
              <w:t xml:space="preserve">as defined in Section C, Part Three, paragraph 8.5; </w:t>
            </w:r>
          </w:p>
          <w:p w14:paraId="543EEF31" w14:textId="77777777" w:rsidR="00816788" w:rsidRDefault="00816788" w:rsidP="00816788">
            <w:pPr>
              <w:pStyle w:val="NormalS"/>
              <w:spacing w:after="120"/>
            </w:pPr>
          </w:p>
          <w:p w14:paraId="0D6B0E4F" w14:textId="77777777" w:rsidR="00816788" w:rsidRPr="0064046A" w:rsidRDefault="00816788" w:rsidP="00816788">
            <w:pPr>
              <w:pStyle w:val="NormalS"/>
              <w:spacing w:after="120"/>
            </w:pPr>
          </w:p>
        </w:tc>
      </w:tr>
      <w:tr w:rsidR="00816788" w:rsidRPr="0064046A" w14:paraId="411D9B30" w14:textId="77777777" w:rsidTr="38390920">
        <w:trPr>
          <w:trHeight w:val="300"/>
        </w:trPr>
        <w:tc>
          <w:tcPr>
            <w:tcW w:w="2943" w:type="dxa"/>
          </w:tcPr>
          <w:p w14:paraId="1D1FA18A" w14:textId="77777777" w:rsidR="00816788" w:rsidRPr="0064046A" w:rsidRDefault="00816788" w:rsidP="00816788">
            <w:pPr>
              <w:jc w:val="left"/>
              <w:rPr>
                <w:b/>
              </w:rPr>
            </w:pPr>
            <w:r w:rsidRPr="0064046A">
              <w:rPr>
                <w:b/>
              </w:rPr>
              <w:t>"National Electricity Transmission System Performance Report Timetable"</w:t>
            </w:r>
          </w:p>
        </w:tc>
        <w:tc>
          <w:tcPr>
            <w:tcW w:w="5812" w:type="dxa"/>
          </w:tcPr>
          <w:p w14:paraId="6184DCF5" w14:textId="77777777" w:rsidR="00816788" w:rsidRPr="0064046A" w:rsidRDefault="00816788" w:rsidP="00816788">
            <w:pPr>
              <w:pStyle w:val="NormalS"/>
              <w:spacing w:after="120"/>
            </w:pPr>
            <w:r w:rsidRPr="0064046A">
              <w:t>as defined in Section C, Part Three, paragraph 8.3;</w:t>
            </w:r>
          </w:p>
        </w:tc>
      </w:tr>
      <w:tr w:rsidR="00ED4B16" w:rsidRPr="0064046A" w14:paraId="0BDFA2A9" w14:textId="77777777" w:rsidTr="38390920">
        <w:trPr>
          <w:trHeight w:val="300"/>
        </w:trPr>
        <w:tc>
          <w:tcPr>
            <w:tcW w:w="2943" w:type="dxa"/>
          </w:tcPr>
          <w:p w14:paraId="2EDA753C" w14:textId="0AC65447" w:rsidR="00ED4B16" w:rsidRPr="0064046A" w:rsidRDefault="004B77D0" w:rsidP="00816788">
            <w:pPr>
              <w:jc w:val="left"/>
              <w:rPr>
                <w:b/>
              </w:rPr>
            </w:pPr>
            <w:r w:rsidRPr="004B77D0">
              <w:rPr>
                <w:b/>
                <w:bCs/>
              </w:rPr>
              <w:t>“National Energy System Operator” or “NESO</w:t>
            </w:r>
            <w:r>
              <w:rPr>
                <w:b/>
                <w:bCs/>
              </w:rPr>
              <w:t>”</w:t>
            </w:r>
          </w:p>
        </w:tc>
        <w:tc>
          <w:tcPr>
            <w:tcW w:w="5812" w:type="dxa"/>
          </w:tcPr>
          <w:p w14:paraId="0DD051D2" w14:textId="2594983C" w:rsidR="00ED4B16" w:rsidRPr="0064046A" w:rsidRDefault="3265D8ED" w:rsidP="00816788">
            <w:pPr>
              <w:pStyle w:val="NormalS"/>
              <w:spacing w:after="120"/>
            </w:pPr>
            <w:r>
              <w:t xml:space="preserve">The company with registered number </w:t>
            </w:r>
            <w:r w:rsidR="0070426B">
              <w:t xml:space="preserve">11014226 </w:t>
            </w:r>
            <w:r w:rsidR="003A40C0">
              <w:t>as the designated ISOP and holder of the ESO Licence and the GSP Licence.</w:t>
            </w:r>
          </w:p>
        </w:tc>
      </w:tr>
      <w:tr w:rsidR="00816788" w:rsidRPr="0064046A" w14:paraId="630C4DF0" w14:textId="77777777" w:rsidTr="38390920">
        <w:trPr>
          <w:trHeight w:val="300"/>
        </w:trPr>
        <w:tc>
          <w:tcPr>
            <w:tcW w:w="2943" w:type="dxa"/>
          </w:tcPr>
          <w:p w14:paraId="27D767C4" w14:textId="77777777" w:rsidR="00816788" w:rsidRPr="0064046A" w:rsidRDefault="00816788" w:rsidP="00816788">
            <w:pPr>
              <w:jc w:val="left"/>
              <w:rPr>
                <w:b/>
              </w:rPr>
            </w:pPr>
            <w:r w:rsidRPr="0064046A">
              <w:rPr>
                <w:b/>
              </w:rPr>
              <w:t>“NETS SQSS”</w:t>
            </w:r>
          </w:p>
        </w:tc>
        <w:tc>
          <w:tcPr>
            <w:tcW w:w="5812" w:type="dxa"/>
          </w:tcPr>
          <w:p w14:paraId="0DB49031" w14:textId="3BEB11C3" w:rsidR="00816788" w:rsidRPr="0064046A" w:rsidRDefault="00816788" w:rsidP="00816788">
            <w:r w:rsidRPr="0064046A">
              <w:t xml:space="preserve">The National Electricity Transmission System Security and Quality of Supply Standard issued under </w:t>
            </w:r>
            <w:r w:rsidR="005337B3">
              <w:t>c</w:t>
            </w:r>
            <w:r w:rsidRPr="0064046A">
              <w:t xml:space="preserve">ondition </w:t>
            </w:r>
            <w:r w:rsidR="005337B3">
              <w:t>E7</w:t>
            </w:r>
            <w:r w:rsidR="005337B3" w:rsidRPr="0064046A">
              <w:t xml:space="preserve"> </w:t>
            </w:r>
            <w:r w:rsidRPr="0064046A">
              <w:t xml:space="preserve">of </w:t>
            </w:r>
            <w:r w:rsidR="005337B3" w:rsidRPr="006E4C66">
              <w:t xml:space="preserve"> the ESO</w:t>
            </w:r>
            <w:r w:rsidRPr="006E4C66">
              <w:t xml:space="preserve"> Licence</w:t>
            </w:r>
            <w:r w:rsidRPr="0064046A">
              <w:t xml:space="preserve"> (as amended, varied or replaced from time to time)</w:t>
            </w:r>
          </w:p>
        </w:tc>
      </w:tr>
      <w:tr w:rsidR="00816788" w:rsidRPr="0064046A" w14:paraId="312FB7E5" w14:textId="77777777" w:rsidTr="38390920">
        <w:trPr>
          <w:trHeight w:val="300"/>
        </w:trPr>
        <w:tc>
          <w:tcPr>
            <w:tcW w:w="2943" w:type="dxa"/>
          </w:tcPr>
          <w:p w14:paraId="6A16DB7C" w14:textId="77777777" w:rsidR="00816788" w:rsidRPr="0064046A" w:rsidRDefault="00816788" w:rsidP="00816788">
            <w:pPr>
              <w:jc w:val="left"/>
              <w:rPr>
                <w:rStyle w:val="FootnoteReference"/>
                <w:b/>
              </w:rPr>
            </w:pPr>
            <w:r w:rsidRPr="0064046A">
              <w:rPr>
                <w:b/>
              </w:rPr>
              <w:t>"Network Operator"</w:t>
            </w:r>
          </w:p>
        </w:tc>
        <w:tc>
          <w:tcPr>
            <w:tcW w:w="5812" w:type="dxa"/>
          </w:tcPr>
          <w:p w14:paraId="09EF0216" w14:textId="77777777" w:rsidR="00816788" w:rsidRPr="0064046A" w:rsidRDefault="00816788" w:rsidP="00816788">
            <w:r w:rsidRPr="0064046A">
              <w:t>as defined in the Grid Code as at the Code Effective Date;</w:t>
            </w:r>
          </w:p>
        </w:tc>
      </w:tr>
      <w:tr w:rsidR="00816788" w:rsidRPr="0064046A" w14:paraId="4DA706AF" w14:textId="77777777" w:rsidTr="38390920">
        <w:trPr>
          <w:trHeight w:val="300"/>
        </w:trPr>
        <w:tc>
          <w:tcPr>
            <w:tcW w:w="2943" w:type="dxa"/>
          </w:tcPr>
          <w:p w14:paraId="0EAEA4FC" w14:textId="77777777" w:rsidR="00816788" w:rsidRPr="00A762C4" w:rsidRDefault="00816788" w:rsidP="00816788">
            <w:pPr>
              <w:jc w:val="left"/>
              <w:rPr>
                <w:b/>
              </w:rPr>
            </w:pPr>
            <w:r w:rsidRPr="00A762C4">
              <w:rPr>
                <w:b/>
              </w:rPr>
              <w:t xml:space="preserve">“Network Options </w:t>
            </w:r>
            <w:r w:rsidRPr="00A762C4">
              <w:rPr>
                <w:b/>
              </w:rPr>
              <w:br/>
              <w:t>Assessment”</w:t>
            </w:r>
          </w:p>
        </w:tc>
        <w:tc>
          <w:tcPr>
            <w:tcW w:w="5812" w:type="dxa"/>
          </w:tcPr>
          <w:p w14:paraId="5CFC1463" w14:textId="16BDFDDD" w:rsidR="00816788" w:rsidRPr="00A762C4" w:rsidRDefault="00816788" w:rsidP="00816788">
            <w:r w:rsidRPr="00A762C4">
              <w:t xml:space="preserve">means the process and the report produced by </w:t>
            </w:r>
            <w:r w:rsidR="00CF5B43">
              <w:t>The Company</w:t>
            </w:r>
            <w:r w:rsidRPr="00A762C4">
              <w:t xml:space="preserve">  in accordance with </w:t>
            </w:r>
            <w:r w:rsidR="005337B3">
              <w:t>c</w:t>
            </w:r>
            <w:r w:rsidRPr="00A762C4">
              <w:t xml:space="preserve">ondition </w:t>
            </w:r>
            <w:r w:rsidR="005337B3">
              <w:t>C13</w:t>
            </w:r>
            <w:r w:rsidR="005337B3" w:rsidRPr="00A762C4">
              <w:t xml:space="preserve"> </w:t>
            </w:r>
            <w:r w:rsidRPr="00A762C4">
              <w:t xml:space="preserve">of its </w:t>
            </w:r>
            <w:r w:rsidR="001A329C" w:rsidRPr="006E4C66">
              <w:t xml:space="preserve">ESO </w:t>
            </w:r>
            <w:r w:rsidRPr="006E4C66">
              <w:t>Licence</w:t>
            </w:r>
            <w:r w:rsidRPr="00A762C4">
              <w:t xml:space="preserve"> (The Network Options Assessment process and reporting requirements);</w:t>
            </w:r>
          </w:p>
        </w:tc>
      </w:tr>
      <w:tr w:rsidR="00816788" w:rsidRPr="0064046A" w14:paraId="22D1E1B9" w14:textId="77777777" w:rsidTr="38390920">
        <w:trPr>
          <w:trHeight w:val="300"/>
        </w:trPr>
        <w:tc>
          <w:tcPr>
            <w:tcW w:w="2943" w:type="dxa"/>
          </w:tcPr>
          <w:p w14:paraId="1BB856EC" w14:textId="77777777" w:rsidR="00816788" w:rsidRPr="0064046A" w:rsidRDefault="00816788" w:rsidP="00816788">
            <w:pPr>
              <w:jc w:val="left"/>
              <w:rPr>
                <w:b/>
              </w:rPr>
            </w:pPr>
            <w:r w:rsidRPr="0064046A">
              <w:rPr>
                <w:b/>
              </w:rPr>
              <w:t>"New Connection"</w:t>
            </w:r>
          </w:p>
        </w:tc>
        <w:tc>
          <w:tcPr>
            <w:tcW w:w="5812" w:type="dxa"/>
          </w:tcPr>
          <w:p w14:paraId="09EB4C11" w14:textId="65695A9F" w:rsidR="00816788" w:rsidRPr="00FE6E74" w:rsidRDefault="00816788" w:rsidP="00816788">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816788" w:rsidRPr="0064046A" w14:paraId="61AB5E49" w14:textId="77777777" w:rsidTr="38390920">
        <w:trPr>
          <w:trHeight w:val="300"/>
        </w:trPr>
        <w:tc>
          <w:tcPr>
            <w:tcW w:w="2943" w:type="dxa"/>
          </w:tcPr>
          <w:p w14:paraId="68CD3CDD" w14:textId="77777777" w:rsidR="00816788" w:rsidRPr="0064046A" w:rsidRDefault="00816788" w:rsidP="00816788">
            <w:pPr>
              <w:jc w:val="left"/>
              <w:rPr>
                <w:b/>
              </w:rPr>
            </w:pPr>
            <w:r w:rsidRPr="0064046A">
              <w:rPr>
                <w:b/>
              </w:rPr>
              <w:lastRenderedPageBreak/>
              <w:t>"New Connection Site"</w:t>
            </w:r>
          </w:p>
        </w:tc>
        <w:tc>
          <w:tcPr>
            <w:tcW w:w="5812" w:type="dxa"/>
          </w:tcPr>
          <w:p w14:paraId="24A4CF24" w14:textId="77777777" w:rsidR="00816788" w:rsidRPr="0064046A" w:rsidRDefault="00816788" w:rsidP="00816788">
            <w:r w:rsidRPr="0064046A">
              <w:t>the proposed Connection Site for a New Connection;</w:t>
            </w:r>
          </w:p>
        </w:tc>
      </w:tr>
      <w:tr w:rsidR="00816788" w:rsidRPr="0064046A" w14:paraId="381CF811" w14:textId="77777777" w:rsidTr="38390920">
        <w:trPr>
          <w:trHeight w:val="300"/>
        </w:trPr>
        <w:tc>
          <w:tcPr>
            <w:tcW w:w="2943" w:type="dxa"/>
          </w:tcPr>
          <w:p w14:paraId="064CF7EE" w14:textId="77777777" w:rsidR="00816788" w:rsidRPr="0064046A" w:rsidRDefault="00816788" w:rsidP="00816788">
            <w:pPr>
              <w:jc w:val="left"/>
              <w:rPr>
                <w:b/>
              </w:rPr>
            </w:pPr>
            <w:r w:rsidRPr="0064046A">
              <w:rPr>
                <w:b/>
              </w:rPr>
              <w:t>"New Construction Planning Assumptions"</w:t>
            </w:r>
          </w:p>
        </w:tc>
        <w:tc>
          <w:tcPr>
            <w:tcW w:w="5812" w:type="dxa"/>
          </w:tcPr>
          <w:p w14:paraId="51D01E08" w14:textId="77777777" w:rsidR="00816788" w:rsidRPr="0064046A" w:rsidRDefault="00816788" w:rsidP="00816788">
            <w:r w:rsidRPr="0064046A">
              <w:t>as defined in sub-paragraph 9.2.1 of Section I;</w:t>
            </w:r>
          </w:p>
        </w:tc>
      </w:tr>
      <w:tr w:rsidR="00816788" w:rsidRPr="0064046A" w14:paraId="7DFA6FB9" w14:textId="77777777" w:rsidTr="38390920">
        <w:trPr>
          <w:trHeight w:val="300"/>
        </w:trPr>
        <w:tc>
          <w:tcPr>
            <w:tcW w:w="2943" w:type="dxa"/>
          </w:tcPr>
          <w:p w14:paraId="4A6571E0" w14:textId="77777777" w:rsidR="00816788" w:rsidRPr="0064046A" w:rsidRDefault="00816788" w:rsidP="00816788">
            <w:pPr>
              <w:jc w:val="left"/>
              <w:rPr>
                <w:b/>
              </w:rPr>
            </w:pPr>
            <w:r w:rsidRPr="0064046A">
              <w:rPr>
                <w:b/>
              </w:rPr>
              <w:t>“New Embedded Transmission Interface Site”</w:t>
            </w:r>
          </w:p>
        </w:tc>
        <w:tc>
          <w:tcPr>
            <w:tcW w:w="5812" w:type="dxa"/>
          </w:tcPr>
          <w:p w14:paraId="30CE8614" w14:textId="77777777" w:rsidR="00816788" w:rsidRPr="0064046A" w:rsidRDefault="00816788" w:rsidP="00816788">
            <w:r w:rsidRPr="0064046A">
              <w:t>a new or proposed Embedded Transmission Interface Site but in respect of which such New Transmission Interface Site has not yet become Energised;</w:t>
            </w:r>
          </w:p>
        </w:tc>
      </w:tr>
      <w:tr w:rsidR="00816788" w:rsidRPr="0064046A" w14:paraId="1FE3F79C" w14:textId="77777777" w:rsidTr="38390920">
        <w:trPr>
          <w:trHeight w:val="300"/>
        </w:trPr>
        <w:tc>
          <w:tcPr>
            <w:tcW w:w="2943" w:type="dxa"/>
          </w:tcPr>
          <w:p w14:paraId="0B9D10D5" w14:textId="77777777" w:rsidR="00816788" w:rsidRPr="0064046A" w:rsidRDefault="00816788" w:rsidP="00816788">
            <w:pPr>
              <w:jc w:val="left"/>
              <w:rPr>
                <w:b/>
              </w:rPr>
            </w:pPr>
            <w:r w:rsidRPr="0064046A">
              <w:rPr>
                <w:b/>
              </w:rPr>
              <w:t>"New Transitional Application"</w:t>
            </w:r>
          </w:p>
        </w:tc>
        <w:tc>
          <w:tcPr>
            <w:tcW w:w="5812" w:type="dxa"/>
          </w:tcPr>
          <w:p w14:paraId="239B8257" w14:textId="77777777" w:rsidR="00816788" w:rsidRPr="0064046A" w:rsidRDefault="00816788" w:rsidP="00816788">
            <w:r w:rsidRPr="0064046A">
              <w:t>as defined in sub-paragraph 9.1.3 of Section I;</w:t>
            </w:r>
          </w:p>
        </w:tc>
      </w:tr>
      <w:tr w:rsidR="00816788" w:rsidRPr="0064046A" w14:paraId="480EA86E" w14:textId="77777777" w:rsidTr="38390920">
        <w:trPr>
          <w:trHeight w:val="300"/>
        </w:trPr>
        <w:tc>
          <w:tcPr>
            <w:tcW w:w="2943" w:type="dxa"/>
          </w:tcPr>
          <w:p w14:paraId="079ED166" w14:textId="77777777" w:rsidR="00816788" w:rsidRPr="0064046A" w:rsidRDefault="00816788" w:rsidP="00816788">
            <w:pPr>
              <w:jc w:val="left"/>
              <w:rPr>
                <w:b/>
              </w:rPr>
            </w:pPr>
            <w:r w:rsidRPr="0064046A">
              <w:rPr>
                <w:b/>
              </w:rPr>
              <w:t>“New Transmission Interface Site”</w:t>
            </w:r>
          </w:p>
        </w:tc>
        <w:tc>
          <w:tcPr>
            <w:tcW w:w="5812" w:type="dxa"/>
          </w:tcPr>
          <w:p w14:paraId="72D3F298" w14:textId="77777777" w:rsidR="00816788" w:rsidRPr="0064046A" w:rsidRDefault="00816788" w:rsidP="00816788">
            <w:r w:rsidRPr="0064046A">
              <w:t>a new or proposed Transmission Interface Site but in respect of which such New Transmission Interface Site has not yet become Energised;</w:t>
            </w:r>
          </w:p>
        </w:tc>
      </w:tr>
      <w:tr w:rsidR="0022402E" w:rsidRPr="0064046A" w14:paraId="7551251B" w14:textId="77777777" w:rsidTr="38390920">
        <w:trPr>
          <w:trHeight w:val="300"/>
        </w:trPr>
        <w:tc>
          <w:tcPr>
            <w:tcW w:w="2943" w:type="dxa"/>
          </w:tcPr>
          <w:p w14:paraId="5F8BBBF1" w14:textId="77777777" w:rsidR="0022402E" w:rsidRPr="00660FFF" w:rsidRDefault="0022402E" w:rsidP="00522962">
            <w:pPr>
              <w:jc w:val="left"/>
              <w:rPr>
                <w:rFonts w:cs="Arial"/>
                <w:b/>
              </w:rPr>
            </w:pPr>
            <w:r w:rsidRPr="00660FFF">
              <w:rPr>
                <w:rStyle w:val="normaltextrun"/>
                <w:rFonts w:cs="Arial"/>
                <w:b/>
                <w:bCs/>
                <w:shd w:val="clear" w:color="auto" w:fill="FFFFFF"/>
              </w:rPr>
              <w:t>“NGESO”</w:t>
            </w:r>
          </w:p>
        </w:tc>
        <w:tc>
          <w:tcPr>
            <w:tcW w:w="5812" w:type="dxa"/>
          </w:tcPr>
          <w:p w14:paraId="0EB5F3A8" w14:textId="0AE8B7E6" w:rsidR="0022402E" w:rsidRPr="00660FFF" w:rsidRDefault="002F49D6" w:rsidP="00522962">
            <w:pPr>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00EB3E72" w:rsidRPr="00660FFF">
              <w:rPr>
                <w:rStyle w:val="normaltextrun"/>
                <w:rFonts w:cs="Arial"/>
              </w:rPr>
              <w:t>.</w:t>
            </w:r>
          </w:p>
        </w:tc>
      </w:tr>
      <w:tr w:rsidR="00816788" w:rsidRPr="0064046A" w14:paraId="05499079" w14:textId="77777777" w:rsidTr="38390920">
        <w:trPr>
          <w:trHeight w:val="300"/>
        </w:trPr>
        <w:tc>
          <w:tcPr>
            <w:tcW w:w="2943" w:type="dxa"/>
          </w:tcPr>
          <w:p w14:paraId="4647EEAA" w14:textId="77777777" w:rsidR="00816788" w:rsidRPr="0064046A" w:rsidDel="00522962" w:rsidRDefault="00816788" w:rsidP="00816788">
            <w:pPr>
              <w:jc w:val="left"/>
              <w:rPr>
                <w:b/>
              </w:rPr>
            </w:pPr>
            <w:r>
              <w:rPr>
                <w:b/>
              </w:rPr>
              <w:t>“NGET”</w:t>
            </w:r>
          </w:p>
        </w:tc>
        <w:tc>
          <w:tcPr>
            <w:tcW w:w="5812" w:type="dxa"/>
          </w:tcPr>
          <w:p w14:paraId="509BD50F" w14:textId="77777777" w:rsidR="00816788" w:rsidRPr="0064046A" w:rsidRDefault="00816788" w:rsidP="00816788">
            <w:r w:rsidRPr="0064046A">
              <w:t>National Grid Electricity Transmission plc (No 2366977) whose registered office is at 1-3 Strand, London WC2N 5EH;</w:t>
            </w:r>
          </w:p>
        </w:tc>
      </w:tr>
      <w:tr w:rsidR="00816788" w:rsidRPr="0064046A" w14:paraId="6B612B23" w14:textId="77777777" w:rsidTr="38390920">
        <w:trPr>
          <w:trHeight w:val="300"/>
        </w:trPr>
        <w:tc>
          <w:tcPr>
            <w:tcW w:w="2943" w:type="dxa"/>
          </w:tcPr>
          <w:p w14:paraId="72381445" w14:textId="77777777" w:rsidR="00816788" w:rsidRPr="0064046A" w:rsidRDefault="00816788" w:rsidP="00816788">
            <w:pPr>
              <w:jc w:val="left"/>
              <w:rPr>
                <w:b/>
              </w:rPr>
            </w:pPr>
            <w:r w:rsidRPr="0064046A">
              <w:rPr>
                <w:b/>
              </w:rPr>
              <w:t>"Non-Embedded Customer”</w:t>
            </w:r>
          </w:p>
        </w:tc>
        <w:tc>
          <w:tcPr>
            <w:tcW w:w="5812" w:type="dxa"/>
          </w:tcPr>
          <w:p w14:paraId="6C6EA29C" w14:textId="77777777" w:rsidR="00816788" w:rsidRPr="0064046A" w:rsidRDefault="00816788" w:rsidP="00816788">
            <w:r w:rsidRPr="0064046A">
              <w:t xml:space="preserve">as defined in the CUSC as at the Code Effective Date; </w:t>
            </w:r>
          </w:p>
        </w:tc>
      </w:tr>
      <w:tr w:rsidR="00816788" w:rsidRPr="0064046A" w14:paraId="2561E128" w14:textId="77777777" w:rsidTr="38390920">
        <w:trPr>
          <w:trHeight w:val="300"/>
        </w:trPr>
        <w:tc>
          <w:tcPr>
            <w:tcW w:w="2943" w:type="dxa"/>
          </w:tcPr>
          <w:p w14:paraId="09C0D049" w14:textId="77777777" w:rsidR="00816788" w:rsidRPr="0064046A" w:rsidRDefault="00816788" w:rsidP="00816788">
            <w:pPr>
              <w:jc w:val="left"/>
              <w:rPr>
                <w:b/>
              </w:rPr>
            </w:pPr>
            <w:r w:rsidRPr="0064046A">
              <w:rPr>
                <w:b/>
              </w:rPr>
              <w:t>"Non-Performing Party"</w:t>
            </w:r>
          </w:p>
        </w:tc>
        <w:tc>
          <w:tcPr>
            <w:tcW w:w="5812" w:type="dxa"/>
          </w:tcPr>
          <w:p w14:paraId="450329A8" w14:textId="77777777" w:rsidR="00816788" w:rsidRPr="0064046A" w:rsidRDefault="00816788" w:rsidP="00816788">
            <w:r w:rsidRPr="0064046A">
              <w:t>A Party that is unable to carry out any of its obligations under the Code in accordance with Section G, paragraph 8.1;</w:t>
            </w:r>
          </w:p>
        </w:tc>
      </w:tr>
      <w:tr w:rsidR="00816788" w:rsidRPr="0064046A" w14:paraId="168941F6" w14:textId="77777777" w:rsidTr="38390920">
        <w:trPr>
          <w:trHeight w:val="300"/>
        </w:trPr>
        <w:tc>
          <w:tcPr>
            <w:tcW w:w="2943" w:type="dxa"/>
          </w:tcPr>
          <w:p w14:paraId="37078E2E" w14:textId="77777777" w:rsidR="00816788" w:rsidRPr="0064046A" w:rsidRDefault="00816788" w:rsidP="00816788">
            <w:pPr>
              <w:jc w:val="left"/>
              <w:rPr>
                <w:b/>
              </w:rPr>
            </w:pPr>
            <w:r w:rsidRPr="0064046A">
              <w:rPr>
                <w:b/>
              </w:rPr>
              <w:t>“Normal Capability Limits”</w:t>
            </w:r>
          </w:p>
        </w:tc>
        <w:tc>
          <w:tcPr>
            <w:tcW w:w="5812" w:type="dxa"/>
          </w:tcPr>
          <w:p w14:paraId="37E63B9A" w14:textId="77777777" w:rsidR="00816788" w:rsidRPr="0064046A" w:rsidRDefault="00816788" w:rsidP="00816788">
            <w:r w:rsidRPr="0064046A">
              <w:t>as defined in Section C, Part One, sub-paragraph 3.1.1;</w:t>
            </w:r>
          </w:p>
        </w:tc>
      </w:tr>
      <w:tr w:rsidR="00816788" w:rsidRPr="0064046A" w14:paraId="5B80BFB2" w14:textId="77777777" w:rsidTr="38390920">
        <w:trPr>
          <w:trHeight w:val="300"/>
        </w:trPr>
        <w:tc>
          <w:tcPr>
            <w:tcW w:w="2943" w:type="dxa"/>
          </w:tcPr>
          <w:p w14:paraId="2AB44AFE" w14:textId="77777777" w:rsidR="00816788" w:rsidRPr="0064046A" w:rsidRDefault="00816788" w:rsidP="00816788">
            <w:pPr>
              <w:jc w:val="left"/>
              <w:rPr>
                <w:b/>
              </w:rPr>
            </w:pPr>
            <w:r w:rsidRPr="0064046A">
              <w:lastRenderedPageBreak/>
              <w:t>“</w:t>
            </w:r>
            <w:r w:rsidRPr="0064046A">
              <w:rPr>
                <w:b/>
              </w:rPr>
              <w:t>Normal Operating Range</w:t>
            </w:r>
            <w:r w:rsidRPr="0064046A">
              <w:t>”</w:t>
            </w:r>
          </w:p>
        </w:tc>
        <w:tc>
          <w:tcPr>
            <w:tcW w:w="5812" w:type="dxa"/>
          </w:tcPr>
          <w:p w14:paraId="61ADB6D5" w14:textId="4EE5E98D" w:rsidR="00816788" w:rsidRPr="0064046A" w:rsidRDefault="00816788" w:rsidP="00816788">
            <w:pPr>
              <w:keepNext/>
              <w:keepLines/>
            </w:pPr>
            <w:r w:rsidRPr="0064046A">
              <w:t xml:space="preserve">Subject as provided below, the voltage on the 400kV part of the Onshore Transmission System at each Interface Point with an Offshore Transmission System will normally remain within </w:t>
            </w:r>
            <w:r w:rsidR="00522962"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00522962"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00522962"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816788" w:rsidRPr="0064046A" w:rsidRDefault="00CF5B43" w:rsidP="00816788">
            <w:pPr>
              <w:keepNext/>
              <w:keepLines/>
            </w:pPr>
            <w:r>
              <w:t>The Company</w:t>
            </w:r>
            <w:r w:rsidR="00816788"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816788" w:rsidRPr="0064046A" w14:paraId="346AFE80" w14:textId="77777777" w:rsidTr="38390920">
        <w:trPr>
          <w:trHeight w:val="300"/>
        </w:trPr>
        <w:tc>
          <w:tcPr>
            <w:tcW w:w="2943" w:type="dxa"/>
          </w:tcPr>
          <w:p w14:paraId="7546E694" w14:textId="77777777" w:rsidR="00816788" w:rsidRPr="0064046A" w:rsidRDefault="00816788" w:rsidP="00816788">
            <w:pPr>
              <w:jc w:val="left"/>
            </w:pPr>
            <w:r w:rsidRPr="0064046A">
              <w:t>“</w:t>
            </w:r>
            <w:r w:rsidRPr="0064046A">
              <w:rPr>
                <w:b/>
              </w:rPr>
              <w:t>Notice of Drawing</w:t>
            </w:r>
            <w:r w:rsidRPr="0064046A">
              <w:t>”</w:t>
            </w:r>
          </w:p>
        </w:tc>
        <w:tc>
          <w:tcPr>
            <w:tcW w:w="5812" w:type="dxa"/>
          </w:tcPr>
          <w:p w14:paraId="3C08B094" w14:textId="2D6A43EB" w:rsidR="00816788" w:rsidRPr="0064046A" w:rsidRDefault="00816788" w:rsidP="00816788">
            <w:pPr>
              <w:keepNext/>
              <w:keepLines/>
            </w:pPr>
            <w:r w:rsidRPr="0064046A">
              <w:t xml:space="preserve">a notice of drawing signed by or on behalf of </w:t>
            </w:r>
            <w:r w:rsidR="00CF5B43">
              <w:t>The Company</w:t>
            </w:r>
            <w:r w:rsidRPr="0064046A">
              <w:t>;</w:t>
            </w:r>
            <w:r w:rsidRPr="0064046A">
              <w:rPr>
                <w:b/>
                <w:bCs/>
              </w:rPr>
              <w:t xml:space="preserve"> </w:t>
            </w:r>
          </w:p>
        </w:tc>
      </w:tr>
      <w:tr w:rsidR="00816788" w:rsidRPr="0064046A" w14:paraId="75E2FC47" w14:textId="77777777" w:rsidTr="38390920">
        <w:trPr>
          <w:trHeight w:val="300"/>
        </w:trPr>
        <w:tc>
          <w:tcPr>
            <w:tcW w:w="2943" w:type="dxa"/>
          </w:tcPr>
          <w:p w14:paraId="07B23B16" w14:textId="77777777" w:rsidR="00816788" w:rsidRPr="0064046A" w:rsidRDefault="00816788" w:rsidP="00816788">
            <w:pPr>
              <w:jc w:val="left"/>
            </w:pPr>
            <w:r w:rsidRPr="0064046A">
              <w:rPr>
                <w:b/>
              </w:rPr>
              <w:t>“Nuclear Site Licence Provisions Agreement”</w:t>
            </w:r>
          </w:p>
        </w:tc>
        <w:tc>
          <w:tcPr>
            <w:tcW w:w="5812" w:type="dxa"/>
          </w:tcPr>
          <w:p w14:paraId="5B917283" w14:textId="77777777" w:rsidR="00816788" w:rsidRPr="0064046A" w:rsidRDefault="00816788" w:rsidP="00816788">
            <w:pPr>
              <w:autoSpaceDE w:val="0"/>
              <w:autoSpaceDN w:val="0"/>
              <w:adjustRightInd w:val="0"/>
              <w:spacing w:after="0" w:line="240" w:lineRule="auto"/>
              <w:jc w:val="left"/>
            </w:pPr>
            <w:r w:rsidRPr="0064046A">
              <w:t>As defined in the CUSC</w:t>
            </w:r>
          </w:p>
        </w:tc>
      </w:tr>
      <w:tr w:rsidR="00816788" w:rsidRPr="0064046A" w14:paraId="16721477" w14:textId="77777777" w:rsidTr="38390920">
        <w:trPr>
          <w:trHeight w:val="300"/>
        </w:trPr>
        <w:tc>
          <w:tcPr>
            <w:tcW w:w="2943" w:type="dxa"/>
          </w:tcPr>
          <w:p w14:paraId="1FF53731" w14:textId="77777777" w:rsidR="00816788" w:rsidRPr="0064046A" w:rsidRDefault="00816788" w:rsidP="00816788">
            <w:pPr>
              <w:jc w:val="left"/>
              <w:rPr>
                <w:b/>
              </w:rPr>
            </w:pPr>
            <w:r w:rsidRPr="0064046A">
              <w:rPr>
                <w:b/>
              </w:rPr>
              <w:t>“ODIS Programme”</w:t>
            </w:r>
          </w:p>
        </w:tc>
        <w:tc>
          <w:tcPr>
            <w:tcW w:w="5812" w:type="dxa"/>
          </w:tcPr>
          <w:p w14:paraId="1D530EF8" w14:textId="77777777" w:rsidR="00816788" w:rsidRPr="0064046A" w:rsidRDefault="00816788" w:rsidP="00816788">
            <w:pPr>
              <w:autoSpaceDE w:val="0"/>
              <w:autoSpaceDN w:val="0"/>
              <w:adjustRightInd w:val="0"/>
              <w:spacing w:after="0" w:line="240" w:lineRule="auto"/>
              <w:jc w:val="left"/>
            </w:pPr>
            <w:r w:rsidRPr="0064046A">
              <w:t>as defined in Section D, Part One, sub-paragraph 5.1.2;</w:t>
            </w:r>
          </w:p>
        </w:tc>
      </w:tr>
      <w:tr w:rsidR="00816788" w:rsidRPr="0064046A" w14:paraId="0DE49678" w14:textId="77777777" w:rsidTr="38390920">
        <w:trPr>
          <w:trHeight w:val="300"/>
        </w:trPr>
        <w:tc>
          <w:tcPr>
            <w:tcW w:w="2943" w:type="dxa"/>
          </w:tcPr>
          <w:p w14:paraId="3187E0F0" w14:textId="77777777" w:rsidR="00816788" w:rsidRPr="0064046A" w:rsidRDefault="00816788" w:rsidP="00816788">
            <w:pPr>
              <w:jc w:val="left"/>
              <w:rPr>
                <w:b/>
              </w:rPr>
            </w:pPr>
            <w:r w:rsidRPr="0064046A">
              <w:rPr>
                <w:b/>
              </w:rPr>
              <w:t>“Offshore”</w:t>
            </w:r>
          </w:p>
        </w:tc>
        <w:tc>
          <w:tcPr>
            <w:tcW w:w="5812" w:type="dxa"/>
          </w:tcPr>
          <w:p w14:paraId="44CD2A82" w14:textId="77777777" w:rsidR="00816788" w:rsidRPr="0064046A" w:rsidRDefault="00816788" w:rsidP="00816788">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816788" w:rsidRPr="0064046A" w14:paraId="3E54BFA0" w14:textId="77777777" w:rsidTr="38390920">
        <w:trPr>
          <w:trHeight w:val="300"/>
        </w:trPr>
        <w:tc>
          <w:tcPr>
            <w:tcW w:w="2943" w:type="dxa"/>
          </w:tcPr>
          <w:p w14:paraId="156D39E3" w14:textId="77777777" w:rsidR="00816788" w:rsidRPr="0064046A" w:rsidRDefault="00816788" w:rsidP="00816788">
            <w:pPr>
              <w:spacing w:before="200"/>
              <w:jc w:val="left"/>
              <w:rPr>
                <w:b/>
              </w:rPr>
            </w:pPr>
            <w:r w:rsidRPr="0064046A">
              <w:rPr>
                <w:b/>
              </w:rPr>
              <w:t>“Offshore Compensation Payments”</w:t>
            </w:r>
          </w:p>
        </w:tc>
        <w:tc>
          <w:tcPr>
            <w:tcW w:w="5812" w:type="dxa"/>
          </w:tcPr>
          <w:p w14:paraId="1A526719" w14:textId="77777777" w:rsidR="00816788" w:rsidRPr="0064046A" w:rsidRDefault="00816788">
            <w:pPr>
              <w:autoSpaceDE w:val="0"/>
              <w:autoSpaceDN w:val="0"/>
              <w:adjustRightInd w:val="0"/>
              <w:spacing w:after="0" w:line="240" w:lineRule="auto"/>
              <w:jc w:val="left"/>
            </w:pPr>
          </w:p>
          <w:p w14:paraId="6649F54F" w14:textId="77777777" w:rsidR="00816788" w:rsidRPr="0064046A" w:rsidRDefault="00816788">
            <w:pPr>
              <w:autoSpaceDE w:val="0"/>
              <w:autoSpaceDN w:val="0"/>
              <w:adjustRightInd w:val="0"/>
              <w:spacing w:after="0" w:line="240" w:lineRule="auto"/>
              <w:jc w:val="left"/>
            </w:pPr>
            <w:r w:rsidRPr="0064046A">
              <w:t>as defined in Section E, sub-paragraph 3.1.3;</w:t>
            </w:r>
          </w:p>
        </w:tc>
      </w:tr>
      <w:tr w:rsidR="00816788" w:rsidRPr="0064046A" w14:paraId="5B45EFBB" w14:textId="77777777" w:rsidTr="38390920">
        <w:trPr>
          <w:trHeight w:val="300"/>
        </w:trPr>
        <w:tc>
          <w:tcPr>
            <w:tcW w:w="2943" w:type="dxa"/>
          </w:tcPr>
          <w:p w14:paraId="5448347E" w14:textId="77777777" w:rsidR="00816788" w:rsidRPr="0064046A" w:rsidRDefault="00816788" w:rsidP="00816788">
            <w:pPr>
              <w:spacing w:after="120"/>
              <w:jc w:val="left"/>
              <w:rPr>
                <w:b/>
              </w:rPr>
            </w:pPr>
            <w:r w:rsidRPr="0064046A">
              <w:rPr>
                <w:b/>
              </w:rPr>
              <w:t>“Offshore Construction Completed Date”</w:t>
            </w:r>
          </w:p>
        </w:tc>
        <w:tc>
          <w:tcPr>
            <w:tcW w:w="5812" w:type="dxa"/>
          </w:tcPr>
          <w:p w14:paraId="711297AB" w14:textId="77777777" w:rsidR="00816788" w:rsidRPr="0064046A" w:rsidRDefault="00816788" w:rsidP="00816788">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816788" w:rsidRPr="0064046A" w:rsidRDefault="00816788">
            <w:pPr>
              <w:autoSpaceDE w:val="0"/>
              <w:autoSpaceDN w:val="0"/>
              <w:adjustRightInd w:val="0"/>
              <w:spacing w:after="0" w:line="240" w:lineRule="auto"/>
              <w:jc w:val="left"/>
            </w:pPr>
          </w:p>
        </w:tc>
      </w:tr>
      <w:tr w:rsidR="00816788" w:rsidRPr="0064046A" w14:paraId="73F1BA92" w14:textId="77777777" w:rsidTr="38390920">
        <w:trPr>
          <w:trHeight w:val="300"/>
        </w:trPr>
        <w:tc>
          <w:tcPr>
            <w:tcW w:w="2943" w:type="dxa"/>
          </w:tcPr>
          <w:p w14:paraId="250ACC40" w14:textId="77777777" w:rsidR="00816788" w:rsidRPr="0064046A" w:rsidRDefault="00816788" w:rsidP="00816788">
            <w:pPr>
              <w:jc w:val="left"/>
              <w:rPr>
                <w:b/>
              </w:rPr>
            </w:pPr>
            <w:r w:rsidRPr="0064046A">
              <w:rPr>
                <w:b/>
              </w:rPr>
              <w:t>"Offshore Construction Secured Amount"</w:t>
            </w:r>
          </w:p>
        </w:tc>
        <w:tc>
          <w:tcPr>
            <w:tcW w:w="5812" w:type="dxa"/>
          </w:tcPr>
          <w:p w14:paraId="2A4A7BA2" w14:textId="77777777" w:rsidR="00816788" w:rsidRPr="0064046A" w:rsidRDefault="00816788">
            <w:pPr>
              <w:autoSpaceDE w:val="0"/>
              <w:autoSpaceDN w:val="0"/>
              <w:adjustRightInd w:val="0"/>
              <w:spacing w:after="0" w:line="240" w:lineRule="auto"/>
              <w:jc w:val="left"/>
            </w:pPr>
            <w:r w:rsidRPr="0064046A">
              <w:t>an amount equivalent to the sum of:</w:t>
            </w:r>
          </w:p>
          <w:p w14:paraId="0675BB2A" w14:textId="77777777" w:rsidR="00816788" w:rsidRPr="0064046A" w:rsidRDefault="00816788">
            <w:pPr>
              <w:autoSpaceDE w:val="0"/>
              <w:autoSpaceDN w:val="0"/>
              <w:adjustRightInd w:val="0"/>
              <w:spacing w:after="0" w:line="240" w:lineRule="auto"/>
              <w:jc w:val="left"/>
            </w:pPr>
          </w:p>
          <w:p w14:paraId="6D99EE68" w14:textId="77777777" w:rsidR="00816788" w:rsidRPr="0064046A" w:rsidRDefault="00816788">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816788" w:rsidRPr="0064046A" w:rsidDel="002036DF" w:rsidRDefault="00816788">
            <w:pPr>
              <w:autoSpaceDE w:val="0"/>
              <w:autoSpaceDN w:val="0"/>
              <w:adjustRightInd w:val="0"/>
              <w:spacing w:after="0" w:line="240" w:lineRule="auto"/>
              <w:jc w:val="left"/>
            </w:pPr>
          </w:p>
        </w:tc>
      </w:tr>
      <w:tr w:rsidR="00816788" w:rsidRPr="0064046A" w14:paraId="40258627" w14:textId="77777777" w:rsidTr="38390920">
        <w:trPr>
          <w:trHeight w:val="300"/>
        </w:trPr>
        <w:tc>
          <w:tcPr>
            <w:tcW w:w="2943" w:type="dxa"/>
          </w:tcPr>
          <w:p w14:paraId="1B8F71F8" w14:textId="77777777" w:rsidR="00816788" w:rsidRPr="0064046A" w:rsidRDefault="00816788" w:rsidP="00816788">
            <w:pPr>
              <w:jc w:val="left"/>
              <w:rPr>
                <w:b/>
              </w:rPr>
            </w:pPr>
            <w:r w:rsidRPr="0064046A">
              <w:rPr>
                <w:b/>
              </w:rPr>
              <w:t>“Offshore Construction Securities”</w:t>
            </w:r>
          </w:p>
        </w:tc>
        <w:tc>
          <w:tcPr>
            <w:tcW w:w="5812" w:type="dxa"/>
          </w:tcPr>
          <w:p w14:paraId="6914058B" w14:textId="77777777" w:rsidR="00816788" w:rsidRPr="0064046A" w:rsidRDefault="00816788">
            <w:pPr>
              <w:autoSpaceDE w:val="0"/>
              <w:autoSpaceDN w:val="0"/>
              <w:adjustRightInd w:val="0"/>
              <w:spacing w:after="0" w:line="240" w:lineRule="auto"/>
              <w:jc w:val="left"/>
              <w:rPr>
                <w:rFonts w:cs="Arial"/>
              </w:rPr>
            </w:pPr>
            <w:r w:rsidRPr="0064046A">
              <w:t>as defined in Section E, sub-paragraph 3.1.2;</w:t>
            </w:r>
          </w:p>
        </w:tc>
      </w:tr>
      <w:tr w:rsidR="00816788" w:rsidRPr="0064046A" w14:paraId="0A666ABC" w14:textId="77777777" w:rsidTr="38390920">
        <w:trPr>
          <w:trHeight w:val="300"/>
        </w:trPr>
        <w:tc>
          <w:tcPr>
            <w:tcW w:w="2943" w:type="dxa"/>
          </w:tcPr>
          <w:p w14:paraId="7A986C24" w14:textId="77777777" w:rsidR="00816788" w:rsidRPr="0064046A" w:rsidRDefault="00816788" w:rsidP="00816788">
            <w:pPr>
              <w:jc w:val="left"/>
              <w:rPr>
                <w:b/>
              </w:rPr>
            </w:pPr>
            <w:r w:rsidRPr="0064046A">
              <w:rPr>
                <w:b/>
              </w:rPr>
              <w:lastRenderedPageBreak/>
              <w:t>"Offshore Construction Works"</w:t>
            </w:r>
          </w:p>
        </w:tc>
        <w:tc>
          <w:tcPr>
            <w:tcW w:w="5812" w:type="dxa"/>
          </w:tcPr>
          <w:p w14:paraId="4479A973" w14:textId="77777777" w:rsidR="00816788" w:rsidRPr="0064046A" w:rsidRDefault="00816788">
            <w:pPr>
              <w:autoSpaceDE w:val="0"/>
              <w:autoSpaceDN w:val="0"/>
              <w:adjustRightInd w:val="0"/>
              <w:spacing w:after="0" w:line="240" w:lineRule="auto"/>
              <w:jc w:val="left"/>
            </w:pPr>
            <w:r w:rsidRPr="0064046A">
              <w:t>Transmission Construction Works undertaken by an Offshore Transmission Owner;</w:t>
            </w:r>
          </w:p>
        </w:tc>
      </w:tr>
      <w:tr w:rsidR="00816788" w:rsidRPr="0064046A" w14:paraId="5700A5B3" w14:textId="77777777" w:rsidTr="38390920">
        <w:trPr>
          <w:trHeight w:val="300"/>
        </w:trPr>
        <w:tc>
          <w:tcPr>
            <w:tcW w:w="2943" w:type="dxa"/>
          </w:tcPr>
          <w:p w14:paraId="16196C7E" w14:textId="77777777" w:rsidR="00816788" w:rsidRPr="0064046A" w:rsidRDefault="00816788" w:rsidP="00816788">
            <w:pPr>
              <w:jc w:val="left"/>
              <w:rPr>
                <w:b/>
              </w:rPr>
            </w:pPr>
            <w:r>
              <w:rPr>
                <w:b/>
              </w:rPr>
              <w:t>“Offshore Local Joint Restoration Plan”</w:t>
            </w:r>
          </w:p>
        </w:tc>
        <w:tc>
          <w:tcPr>
            <w:tcW w:w="5812" w:type="dxa"/>
          </w:tcPr>
          <w:p w14:paraId="6863C81B" w14:textId="55B281E3" w:rsidR="00816788" w:rsidRPr="0064046A" w:rsidRDefault="00816788" w:rsidP="00816788">
            <w:pPr>
              <w:autoSpaceDE w:val="0"/>
              <w:autoSpaceDN w:val="0"/>
              <w:adjustRightInd w:val="0"/>
              <w:spacing w:after="0" w:line="240" w:lineRule="auto"/>
              <w:jc w:val="left"/>
            </w:pPr>
            <w:r w:rsidRPr="0064046A">
              <w:t>as defined in the Grid Code;</w:t>
            </w:r>
          </w:p>
        </w:tc>
      </w:tr>
      <w:tr w:rsidR="00816788" w:rsidRPr="0064046A" w14:paraId="4833CAAB" w14:textId="77777777" w:rsidTr="38390920">
        <w:trPr>
          <w:trHeight w:val="300"/>
        </w:trPr>
        <w:tc>
          <w:tcPr>
            <w:tcW w:w="2943" w:type="dxa"/>
          </w:tcPr>
          <w:p w14:paraId="4EE1A176" w14:textId="77777777" w:rsidR="00816788" w:rsidRPr="0064046A" w:rsidRDefault="00816788" w:rsidP="00816788">
            <w:pPr>
              <w:jc w:val="left"/>
              <w:rPr>
                <w:b/>
              </w:rPr>
            </w:pPr>
            <w:r w:rsidRPr="0064046A">
              <w:rPr>
                <w:b/>
              </w:rPr>
              <w:t>“Offshore Tender Regulations”</w:t>
            </w:r>
          </w:p>
        </w:tc>
        <w:tc>
          <w:tcPr>
            <w:tcW w:w="5812" w:type="dxa"/>
          </w:tcPr>
          <w:p w14:paraId="40FC191D"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816788" w:rsidRPr="0064046A" w:rsidRDefault="00816788" w:rsidP="00816788">
            <w:pPr>
              <w:autoSpaceDE w:val="0"/>
              <w:autoSpaceDN w:val="0"/>
              <w:adjustRightInd w:val="0"/>
              <w:spacing w:after="0" w:line="240" w:lineRule="auto"/>
              <w:jc w:val="left"/>
              <w:rPr>
                <w:rFonts w:cs="Arial"/>
                <w:lang w:eastAsia="en-GB"/>
              </w:rPr>
            </w:pPr>
          </w:p>
        </w:tc>
      </w:tr>
      <w:tr w:rsidR="00816788" w:rsidRPr="0064046A" w14:paraId="3059DA57" w14:textId="77777777" w:rsidTr="38390920">
        <w:trPr>
          <w:trHeight w:val="300"/>
        </w:trPr>
        <w:tc>
          <w:tcPr>
            <w:tcW w:w="2943" w:type="dxa"/>
          </w:tcPr>
          <w:p w14:paraId="05F2E4A8" w14:textId="77777777" w:rsidR="00816788" w:rsidRPr="0064046A" w:rsidRDefault="00816788" w:rsidP="00816788">
            <w:pPr>
              <w:jc w:val="left"/>
              <w:rPr>
                <w:b/>
              </w:rPr>
            </w:pPr>
            <w:r w:rsidRPr="0064046A">
              <w:rPr>
                <w:b/>
              </w:rPr>
              <w:t>“Offshore TO Construction Agreement”</w:t>
            </w:r>
          </w:p>
        </w:tc>
        <w:tc>
          <w:tcPr>
            <w:tcW w:w="5812" w:type="dxa"/>
          </w:tcPr>
          <w:p w14:paraId="523AAF09" w14:textId="77777777" w:rsidR="00816788" w:rsidRPr="0064046A" w:rsidRDefault="00816788" w:rsidP="00816788">
            <w:r w:rsidRPr="0064046A">
              <w:t>as defined in Schedule Nine, Part C;</w:t>
            </w:r>
          </w:p>
        </w:tc>
      </w:tr>
      <w:tr w:rsidR="00816788" w:rsidRPr="0064046A" w14:paraId="3049F5F7" w14:textId="77777777" w:rsidTr="38390920">
        <w:trPr>
          <w:trHeight w:val="300"/>
        </w:trPr>
        <w:tc>
          <w:tcPr>
            <w:tcW w:w="2943" w:type="dxa"/>
          </w:tcPr>
          <w:p w14:paraId="021A0EEE" w14:textId="77777777" w:rsidR="00816788" w:rsidRPr="0064046A" w:rsidRDefault="00816788" w:rsidP="00816788">
            <w:pPr>
              <w:jc w:val="left"/>
              <w:rPr>
                <w:rFonts w:cs="Arial"/>
                <w:b/>
              </w:rPr>
            </w:pPr>
            <w:r w:rsidRPr="0064046A">
              <w:rPr>
                <w:rFonts w:cs="Arial"/>
                <w:b/>
              </w:rPr>
              <w:t>“Offshore Transmission Owner”</w:t>
            </w:r>
          </w:p>
        </w:tc>
        <w:tc>
          <w:tcPr>
            <w:tcW w:w="5812" w:type="dxa"/>
          </w:tcPr>
          <w:p w14:paraId="3CBB7356" w14:textId="77777777" w:rsidR="00816788" w:rsidRPr="0064046A" w:rsidRDefault="00816788" w:rsidP="00816788">
            <w:pPr>
              <w:rPr>
                <w:rFonts w:cs="Arial"/>
              </w:rPr>
            </w:pPr>
            <w:r w:rsidRPr="0064046A">
              <w:rPr>
                <w:rFonts w:cs="Arial"/>
              </w:rPr>
              <w:t>either,</w:t>
            </w:r>
          </w:p>
          <w:p w14:paraId="7E4490E5"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816788" w:rsidRPr="0064046A" w14:paraId="7E409FBA" w14:textId="77777777" w:rsidTr="38390920">
        <w:trPr>
          <w:trHeight w:val="300"/>
        </w:trPr>
        <w:tc>
          <w:tcPr>
            <w:tcW w:w="2943" w:type="dxa"/>
          </w:tcPr>
          <w:p w14:paraId="206DC71F" w14:textId="77777777" w:rsidR="00816788" w:rsidRPr="0064046A" w:rsidRDefault="00816788" w:rsidP="00816788">
            <w:pPr>
              <w:jc w:val="left"/>
              <w:rPr>
                <w:rFonts w:cs="Arial"/>
                <w:b/>
              </w:rPr>
            </w:pPr>
            <w:r>
              <w:rPr>
                <w:rFonts w:cs="Arial"/>
                <w:b/>
              </w:rPr>
              <w:t>“Offshore Transmission System”</w:t>
            </w:r>
          </w:p>
        </w:tc>
        <w:tc>
          <w:tcPr>
            <w:tcW w:w="5812" w:type="dxa"/>
          </w:tcPr>
          <w:p w14:paraId="2E7CA131" w14:textId="77777777" w:rsidR="00816788" w:rsidRPr="0064046A" w:rsidRDefault="00816788" w:rsidP="00816788">
            <w:pPr>
              <w:rPr>
                <w:rFonts w:cs="Arial"/>
              </w:rPr>
            </w:pPr>
            <w:r>
              <w:rPr>
                <w:rFonts w:cs="Arial"/>
              </w:rPr>
              <w:t>As defined in the Grid Code</w:t>
            </w:r>
          </w:p>
        </w:tc>
      </w:tr>
      <w:tr w:rsidR="00816788" w:rsidRPr="0064046A" w14:paraId="2F49A2AD" w14:textId="77777777" w:rsidTr="38390920">
        <w:trPr>
          <w:trHeight w:val="300"/>
        </w:trPr>
        <w:tc>
          <w:tcPr>
            <w:tcW w:w="2943" w:type="dxa"/>
          </w:tcPr>
          <w:p w14:paraId="103C94FD" w14:textId="77777777" w:rsidR="00816788" w:rsidRPr="00FE6E74" w:rsidRDefault="00816788" w:rsidP="00816788">
            <w:pPr>
              <w:jc w:val="left"/>
            </w:pPr>
            <w:bookmarkStart w:id="14" w:name="_DV_C44"/>
            <w:r w:rsidRPr="00FE6E74">
              <w:t>“</w:t>
            </w:r>
            <w:r w:rsidRPr="00FE6E74">
              <w:rPr>
                <w:b/>
              </w:rPr>
              <w:t>Offshore Transmission System Development User Works</w:t>
            </w:r>
            <w:r w:rsidRPr="00FE6E74">
              <w:t>” or “</w:t>
            </w:r>
            <w:r w:rsidRPr="00FE6E74">
              <w:rPr>
                <w:b/>
              </w:rPr>
              <w:t>OTSDUW</w:t>
            </w:r>
            <w:r w:rsidRPr="00FE6E74">
              <w:t xml:space="preserve">” </w:t>
            </w:r>
            <w:bookmarkEnd w:id="14"/>
          </w:p>
          <w:p w14:paraId="7F2C6F78" w14:textId="77777777" w:rsidR="00816788" w:rsidRPr="00FE6E74" w:rsidRDefault="00816788" w:rsidP="00816788">
            <w:pPr>
              <w:jc w:val="left"/>
              <w:rPr>
                <w:rFonts w:cs="Arial"/>
                <w:b/>
              </w:rPr>
            </w:pPr>
          </w:p>
        </w:tc>
        <w:tc>
          <w:tcPr>
            <w:tcW w:w="5812" w:type="dxa"/>
          </w:tcPr>
          <w:p w14:paraId="66BD4C52" w14:textId="77777777" w:rsidR="00816788" w:rsidRPr="00FE6E74" w:rsidRDefault="00816788" w:rsidP="00816788">
            <w:bookmarkStart w:id="15" w:name="_DV_C45"/>
            <w:r>
              <w:t>as appropriate, either</w:t>
            </w:r>
            <w:r w:rsidRPr="00FE6E74">
              <w:t>:</w:t>
            </w:r>
          </w:p>
          <w:p w14:paraId="0725DE34"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5"/>
            <w:r w:rsidRPr="00FE6E74">
              <w:t>; or</w:t>
            </w:r>
          </w:p>
          <w:p w14:paraId="52CA2065"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OTSDUW Build;</w:t>
            </w:r>
          </w:p>
        </w:tc>
      </w:tr>
      <w:tr w:rsidR="00816788" w:rsidRPr="0064046A" w14:paraId="37713AE2" w14:textId="77777777" w:rsidTr="38390920">
        <w:trPr>
          <w:trHeight w:val="300"/>
        </w:trPr>
        <w:tc>
          <w:tcPr>
            <w:tcW w:w="2943" w:type="dxa"/>
          </w:tcPr>
          <w:p w14:paraId="36F29479" w14:textId="77777777" w:rsidR="00816788" w:rsidRPr="00FE6E74" w:rsidRDefault="00816788" w:rsidP="00816788">
            <w:pPr>
              <w:jc w:val="left"/>
              <w:rPr>
                <w:b/>
              </w:rPr>
            </w:pPr>
            <w:bookmarkStart w:id="16" w:name="_DV_C46"/>
            <w:r w:rsidRPr="00FE6E74">
              <w:t>“</w:t>
            </w:r>
            <w:r w:rsidRPr="00FE6E74">
              <w:rPr>
                <w:b/>
              </w:rPr>
              <w:t>Offshore Transmission System User Assets</w:t>
            </w:r>
            <w:r w:rsidRPr="00FE6E74">
              <w:t>”  or “</w:t>
            </w:r>
            <w:r w:rsidRPr="00FE6E74">
              <w:rPr>
                <w:b/>
              </w:rPr>
              <w:t>OTSUA</w:t>
            </w:r>
            <w:r w:rsidRPr="00FE6E74">
              <w:t>”</w:t>
            </w:r>
            <w:bookmarkEnd w:id="16"/>
          </w:p>
        </w:tc>
        <w:tc>
          <w:tcPr>
            <w:tcW w:w="5812" w:type="dxa"/>
          </w:tcPr>
          <w:p w14:paraId="1336C6B1" w14:textId="77777777" w:rsidR="00816788" w:rsidRPr="00FE6E74" w:rsidRDefault="00816788" w:rsidP="00816788">
            <w:bookmarkStart w:id="17" w:name="_DV_C47"/>
            <w:r w:rsidRPr="00FE6E74">
              <w:t>the Plant and Apparatus (offshore and onshore) resulting from OTSDUW Build;</w:t>
            </w:r>
            <w:bookmarkEnd w:id="17"/>
          </w:p>
        </w:tc>
      </w:tr>
      <w:tr w:rsidR="00816788" w:rsidRPr="0064046A" w14:paraId="387F5E31" w14:textId="77777777" w:rsidTr="38390920">
        <w:trPr>
          <w:trHeight w:val="300"/>
        </w:trPr>
        <w:tc>
          <w:tcPr>
            <w:tcW w:w="2943" w:type="dxa"/>
          </w:tcPr>
          <w:p w14:paraId="0DECCDFD" w14:textId="77777777" w:rsidR="00816788" w:rsidRPr="0064046A" w:rsidRDefault="00816788" w:rsidP="00816788">
            <w:pPr>
              <w:jc w:val="left"/>
              <w:rPr>
                <w:b/>
              </w:rPr>
            </w:pPr>
            <w:r w:rsidRPr="0064046A">
              <w:rPr>
                <w:b/>
              </w:rPr>
              <w:t>“Offshore Waters”</w:t>
            </w:r>
          </w:p>
        </w:tc>
        <w:tc>
          <w:tcPr>
            <w:tcW w:w="5812" w:type="dxa"/>
          </w:tcPr>
          <w:p w14:paraId="50A72D3D" w14:textId="77777777" w:rsidR="00816788" w:rsidRPr="0064046A" w:rsidRDefault="00816788" w:rsidP="00816788">
            <w:r w:rsidRPr="0064046A">
              <w:t>has the meaning given to “offshore waters” in Section 90(9) of the Energy Act 2004;</w:t>
            </w:r>
          </w:p>
        </w:tc>
      </w:tr>
      <w:tr w:rsidR="00816788" w:rsidRPr="0064046A" w14:paraId="5E400210" w14:textId="77777777" w:rsidTr="38390920">
        <w:trPr>
          <w:trHeight w:val="300"/>
        </w:trPr>
        <w:tc>
          <w:tcPr>
            <w:tcW w:w="2943" w:type="dxa"/>
          </w:tcPr>
          <w:p w14:paraId="094D6043" w14:textId="77777777" w:rsidR="00816788" w:rsidRPr="0064046A" w:rsidRDefault="00816788" w:rsidP="00816788">
            <w:pPr>
              <w:jc w:val="left"/>
              <w:rPr>
                <w:b/>
              </w:rPr>
            </w:pPr>
            <w:r>
              <w:rPr>
                <w:b/>
              </w:rPr>
              <w:t>“OFTO Build”</w:t>
            </w:r>
          </w:p>
        </w:tc>
        <w:tc>
          <w:tcPr>
            <w:tcW w:w="5812" w:type="dxa"/>
          </w:tcPr>
          <w:p w14:paraId="78729160" w14:textId="77777777" w:rsidR="00816788" w:rsidRPr="0064046A" w:rsidRDefault="00816788" w:rsidP="00816788">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816788" w:rsidRPr="0064046A" w14:paraId="01BA9614" w14:textId="77777777" w:rsidTr="38390920">
        <w:trPr>
          <w:trHeight w:val="300"/>
        </w:trPr>
        <w:tc>
          <w:tcPr>
            <w:tcW w:w="2943" w:type="dxa"/>
          </w:tcPr>
          <w:p w14:paraId="589C191F" w14:textId="77777777" w:rsidR="00816788" w:rsidRPr="0064046A" w:rsidRDefault="00816788" w:rsidP="00816788">
            <w:pPr>
              <w:jc w:val="left"/>
              <w:rPr>
                <w:b/>
              </w:rPr>
            </w:pPr>
            <w:r w:rsidRPr="0064046A">
              <w:rPr>
                <w:b/>
              </w:rPr>
              <w:t>“One Off Works”</w:t>
            </w:r>
          </w:p>
        </w:tc>
        <w:tc>
          <w:tcPr>
            <w:tcW w:w="5812" w:type="dxa"/>
          </w:tcPr>
          <w:p w14:paraId="777C9705" w14:textId="77777777" w:rsidR="00816788" w:rsidRPr="0064046A" w:rsidRDefault="00816788" w:rsidP="00816788">
            <w:r w:rsidRPr="0064046A">
              <w:t>the works described as such in a TO Construction Agreement;</w:t>
            </w:r>
          </w:p>
        </w:tc>
      </w:tr>
      <w:tr w:rsidR="00816788" w:rsidRPr="0064046A" w14:paraId="3DA6FE49" w14:textId="77777777" w:rsidTr="38390920">
        <w:trPr>
          <w:trHeight w:val="300"/>
        </w:trPr>
        <w:tc>
          <w:tcPr>
            <w:tcW w:w="2943" w:type="dxa"/>
          </w:tcPr>
          <w:p w14:paraId="6E1C2919" w14:textId="77777777" w:rsidR="00816788" w:rsidRPr="0064046A" w:rsidRDefault="00816788" w:rsidP="00816788">
            <w:pPr>
              <w:jc w:val="left"/>
              <w:rPr>
                <w:b/>
              </w:rPr>
            </w:pPr>
            <w:r w:rsidRPr="0064046A">
              <w:rPr>
                <w:b/>
              </w:rPr>
              <w:lastRenderedPageBreak/>
              <w:t>“Onshore”</w:t>
            </w:r>
          </w:p>
        </w:tc>
        <w:tc>
          <w:tcPr>
            <w:tcW w:w="5812" w:type="dxa"/>
          </w:tcPr>
          <w:p w14:paraId="496187E3" w14:textId="77777777" w:rsidR="00816788" w:rsidRPr="0064046A" w:rsidRDefault="00816788" w:rsidP="00816788">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816788" w:rsidRPr="0064046A" w14:paraId="7F7672E5" w14:textId="77777777" w:rsidTr="38390920">
        <w:trPr>
          <w:trHeight w:val="300"/>
        </w:trPr>
        <w:tc>
          <w:tcPr>
            <w:tcW w:w="2943" w:type="dxa"/>
          </w:tcPr>
          <w:p w14:paraId="4A7602CC" w14:textId="77777777" w:rsidR="00816788" w:rsidRPr="0064046A" w:rsidRDefault="00816788" w:rsidP="00816788">
            <w:pPr>
              <w:jc w:val="left"/>
              <w:rPr>
                <w:b/>
              </w:rPr>
            </w:pPr>
          </w:p>
        </w:tc>
        <w:tc>
          <w:tcPr>
            <w:tcW w:w="5812" w:type="dxa"/>
          </w:tcPr>
          <w:p w14:paraId="2C562281" w14:textId="77777777" w:rsidR="00816788" w:rsidRPr="0064046A" w:rsidRDefault="00816788" w:rsidP="00816788"/>
        </w:tc>
      </w:tr>
      <w:tr w:rsidR="00816788" w:rsidRPr="0064046A" w14:paraId="4AEA3C0E" w14:textId="77777777" w:rsidTr="38390920">
        <w:trPr>
          <w:trHeight w:val="300"/>
        </w:trPr>
        <w:tc>
          <w:tcPr>
            <w:tcW w:w="2943" w:type="dxa"/>
          </w:tcPr>
          <w:p w14:paraId="7E22B8B1" w14:textId="77777777" w:rsidR="00816788" w:rsidRPr="0064046A" w:rsidRDefault="00816788" w:rsidP="00816788">
            <w:pPr>
              <w:jc w:val="left"/>
              <w:rPr>
                <w:b/>
              </w:rPr>
            </w:pPr>
            <w:r w:rsidRPr="0064046A">
              <w:rPr>
                <w:b/>
              </w:rPr>
              <w:t>“Onshore TO Construction Agreement”</w:t>
            </w:r>
          </w:p>
        </w:tc>
        <w:tc>
          <w:tcPr>
            <w:tcW w:w="5812" w:type="dxa"/>
          </w:tcPr>
          <w:p w14:paraId="15146819" w14:textId="77777777" w:rsidR="00816788" w:rsidRPr="0064046A" w:rsidRDefault="00816788" w:rsidP="00816788">
            <w:r w:rsidRPr="0064046A">
              <w:t xml:space="preserve">as defined in Schedule Eight, sub-paragraph 1.1.3;  </w:t>
            </w:r>
          </w:p>
        </w:tc>
      </w:tr>
      <w:tr w:rsidR="00816788" w:rsidRPr="0064046A" w14:paraId="04535C74" w14:textId="77777777" w:rsidTr="38390920">
        <w:trPr>
          <w:trHeight w:val="300"/>
        </w:trPr>
        <w:tc>
          <w:tcPr>
            <w:tcW w:w="2943" w:type="dxa"/>
          </w:tcPr>
          <w:p w14:paraId="170ECF0A" w14:textId="77777777" w:rsidR="00816788" w:rsidRPr="0064046A" w:rsidRDefault="00816788" w:rsidP="00816788">
            <w:pPr>
              <w:jc w:val="left"/>
              <w:rPr>
                <w:b/>
              </w:rPr>
            </w:pPr>
            <w:r w:rsidRPr="0064046A">
              <w:rPr>
                <w:b/>
              </w:rPr>
              <w:t>“Onshore Transmission Owner”</w:t>
            </w:r>
          </w:p>
        </w:tc>
        <w:tc>
          <w:tcPr>
            <w:tcW w:w="5812" w:type="dxa"/>
          </w:tcPr>
          <w:p w14:paraId="2E295FF7" w14:textId="77777777" w:rsidR="00816788" w:rsidRPr="0064046A" w:rsidRDefault="00816788" w:rsidP="00816788">
            <w:r>
              <w:t>NGET, SHET</w:t>
            </w:r>
            <w:r w:rsidRPr="0064046A">
              <w:t xml:space="preserve"> or </w:t>
            </w:r>
            <w:r>
              <w:t xml:space="preserve">SPT </w:t>
            </w:r>
            <w:r w:rsidRPr="0064046A">
              <w:t xml:space="preserve">or </w:t>
            </w:r>
            <w:bookmarkStart w:id="18" w:name="OLE_LINK3"/>
            <w:bookmarkStart w:id="19" w:name="OLE_LINK4"/>
            <w:r w:rsidRPr="0064046A">
              <w:t>such other person in relation to whose Transmission Licence the Standard Conditions in Section D (transmission owner standard conditions) have been given effect</w:t>
            </w:r>
            <w:bookmarkEnd w:id="18"/>
            <w:bookmarkEnd w:id="19"/>
            <w:r w:rsidRPr="0064046A">
              <w:t>;</w:t>
            </w:r>
          </w:p>
        </w:tc>
      </w:tr>
      <w:tr w:rsidR="00816788" w:rsidRPr="0064046A" w14:paraId="4A30F34D" w14:textId="77777777" w:rsidTr="38390920">
        <w:trPr>
          <w:trHeight w:val="300"/>
        </w:trPr>
        <w:tc>
          <w:tcPr>
            <w:tcW w:w="2943" w:type="dxa"/>
          </w:tcPr>
          <w:p w14:paraId="0D0E79D4" w14:textId="77777777" w:rsidR="00816788" w:rsidRPr="0064046A" w:rsidRDefault="00816788" w:rsidP="00816788">
            <w:pPr>
              <w:jc w:val="left"/>
              <w:rPr>
                <w:b/>
              </w:rPr>
            </w:pPr>
            <w:r>
              <w:rPr>
                <w:b/>
              </w:rPr>
              <w:t>“Onshore Transmission System”</w:t>
            </w:r>
          </w:p>
        </w:tc>
        <w:tc>
          <w:tcPr>
            <w:tcW w:w="5812" w:type="dxa"/>
          </w:tcPr>
          <w:p w14:paraId="7F646984" w14:textId="77777777" w:rsidR="00816788" w:rsidRDefault="00816788" w:rsidP="00816788">
            <w:r>
              <w:t>As defined in the Grid Code</w:t>
            </w:r>
          </w:p>
        </w:tc>
      </w:tr>
      <w:tr w:rsidR="00816788" w:rsidRPr="0064046A" w14:paraId="571937E6" w14:textId="77777777" w:rsidTr="38390920">
        <w:trPr>
          <w:trHeight w:val="300"/>
        </w:trPr>
        <w:tc>
          <w:tcPr>
            <w:tcW w:w="2943" w:type="dxa"/>
          </w:tcPr>
          <w:p w14:paraId="52F29EAC" w14:textId="77777777" w:rsidR="00816788" w:rsidRPr="0064046A" w:rsidRDefault="00816788" w:rsidP="00816788">
            <w:pPr>
              <w:jc w:val="left"/>
              <w:rPr>
                <w:b/>
              </w:rPr>
            </w:pPr>
            <w:r w:rsidRPr="0064046A">
              <w:rPr>
                <w:b/>
              </w:rPr>
              <w:t xml:space="preserve">"Operating Code" </w:t>
            </w:r>
          </w:p>
        </w:tc>
        <w:tc>
          <w:tcPr>
            <w:tcW w:w="5812" w:type="dxa"/>
          </w:tcPr>
          <w:p w14:paraId="40BE142F" w14:textId="77777777" w:rsidR="00816788" w:rsidRPr="0064046A" w:rsidRDefault="00816788" w:rsidP="00816788">
            <w:r w:rsidRPr="0064046A">
              <w:t>that part of the Grid Code which is identified as the Operating Code;</w:t>
            </w:r>
          </w:p>
        </w:tc>
      </w:tr>
      <w:tr w:rsidR="00816788" w:rsidRPr="0064046A" w14:paraId="761E80CC" w14:textId="77777777" w:rsidTr="38390920">
        <w:trPr>
          <w:trHeight w:val="300"/>
        </w:trPr>
        <w:tc>
          <w:tcPr>
            <w:tcW w:w="2943" w:type="dxa"/>
          </w:tcPr>
          <w:p w14:paraId="7D8250D0" w14:textId="77777777" w:rsidR="00816788" w:rsidRPr="0064046A" w:rsidRDefault="00816788" w:rsidP="00816788">
            <w:pPr>
              <w:jc w:val="left"/>
              <w:rPr>
                <w:b/>
              </w:rPr>
            </w:pPr>
            <w:r w:rsidRPr="0064046A">
              <w:rPr>
                <w:b/>
              </w:rPr>
              <w:t>"Operational"</w:t>
            </w:r>
          </w:p>
        </w:tc>
        <w:tc>
          <w:tcPr>
            <w:tcW w:w="5812" w:type="dxa"/>
          </w:tcPr>
          <w:p w14:paraId="0B6328BD" w14:textId="574BA9B8" w:rsidR="00816788" w:rsidRPr="0064046A" w:rsidRDefault="00816788" w:rsidP="00816788">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816788" w:rsidRPr="0064046A" w14:paraId="039A9632" w14:textId="77777777" w:rsidTr="38390920">
        <w:trPr>
          <w:trHeight w:val="300"/>
        </w:trPr>
        <w:tc>
          <w:tcPr>
            <w:tcW w:w="2943" w:type="dxa"/>
          </w:tcPr>
          <w:p w14:paraId="0B3FFD69" w14:textId="77777777" w:rsidR="00816788" w:rsidRPr="0064046A" w:rsidRDefault="00816788" w:rsidP="00816788">
            <w:pPr>
              <w:jc w:val="left"/>
              <w:rPr>
                <w:b/>
              </w:rPr>
            </w:pPr>
            <w:r w:rsidRPr="0064046A">
              <w:rPr>
                <w:b/>
              </w:rPr>
              <w:t>"Operational Capability Limits"</w:t>
            </w:r>
          </w:p>
        </w:tc>
        <w:tc>
          <w:tcPr>
            <w:tcW w:w="5812" w:type="dxa"/>
          </w:tcPr>
          <w:p w14:paraId="30E95CD1" w14:textId="77777777" w:rsidR="00816788" w:rsidRPr="0064046A" w:rsidRDefault="00816788" w:rsidP="00816788">
            <w:r w:rsidRPr="0064046A">
              <w:t>as defined in Section C, Part One, paragraph 4.3;</w:t>
            </w:r>
          </w:p>
        </w:tc>
      </w:tr>
      <w:tr w:rsidR="00816788" w:rsidRPr="0064046A" w14:paraId="300CBE2C" w14:textId="77777777" w:rsidTr="38390920">
        <w:trPr>
          <w:trHeight w:val="300"/>
        </w:trPr>
        <w:tc>
          <w:tcPr>
            <w:tcW w:w="2943" w:type="dxa"/>
          </w:tcPr>
          <w:p w14:paraId="5C80AE97" w14:textId="77777777" w:rsidR="00816788" w:rsidRPr="0064046A" w:rsidRDefault="00816788" w:rsidP="00816788">
            <w:pPr>
              <w:jc w:val="left"/>
              <w:rPr>
                <w:b/>
              </w:rPr>
            </w:pPr>
            <w:r w:rsidRPr="0064046A">
              <w:rPr>
                <w:b/>
              </w:rPr>
              <w:t>"Operational Effect"</w:t>
            </w:r>
          </w:p>
        </w:tc>
        <w:tc>
          <w:tcPr>
            <w:tcW w:w="5812" w:type="dxa"/>
          </w:tcPr>
          <w:p w14:paraId="4FB6BA0F" w14:textId="77777777" w:rsidR="00816788" w:rsidRPr="0064046A" w:rsidRDefault="00816788" w:rsidP="00816788">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816788" w:rsidRPr="0064046A" w14:paraId="115B5738" w14:textId="77777777" w:rsidTr="38390920">
        <w:trPr>
          <w:trHeight w:val="300"/>
        </w:trPr>
        <w:tc>
          <w:tcPr>
            <w:tcW w:w="2943" w:type="dxa"/>
          </w:tcPr>
          <w:p w14:paraId="73E866F6" w14:textId="77777777" w:rsidR="00816788" w:rsidRPr="0064046A" w:rsidRDefault="00816788" w:rsidP="00816788">
            <w:pPr>
              <w:jc w:val="left"/>
              <w:rPr>
                <w:b/>
              </w:rPr>
            </w:pPr>
            <w:r w:rsidRPr="0064046A">
              <w:rPr>
                <w:b/>
              </w:rPr>
              <w:t>"Other Code"</w:t>
            </w:r>
          </w:p>
        </w:tc>
        <w:tc>
          <w:tcPr>
            <w:tcW w:w="5812" w:type="dxa"/>
          </w:tcPr>
          <w:p w14:paraId="35C2E86C" w14:textId="77777777" w:rsidR="00816788" w:rsidRPr="0064046A" w:rsidRDefault="00816788" w:rsidP="00816788">
            <w:pPr>
              <w:pStyle w:val="Heading2"/>
              <w:numPr>
                <w:ilvl w:val="0"/>
                <w:numId w:val="0"/>
              </w:numPr>
              <w:ind w:left="33" w:hanging="33"/>
            </w:pPr>
            <w:bookmarkStart w:id="20" w:name="OLE_LINK5"/>
            <w:bookmarkStart w:id="21" w:name="OLE_LINK6"/>
            <w:r w:rsidRPr="0064046A">
              <w:t>as the context admits or requires</w:t>
            </w:r>
            <w:bookmarkEnd w:id="20"/>
            <w:bookmarkEnd w:id="21"/>
            <w:r w:rsidRPr="0064046A">
              <w:t>, any of the CUSC, CUSC Framework Agreement, Grid Code, BSC, BSC Framework Agreement and any agreement entered into pursuant to any of these;</w:t>
            </w:r>
          </w:p>
        </w:tc>
      </w:tr>
      <w:tr w:rsidR="00816788" w:rsidRPr="0064046A" w14:paraId="496759AC" w14:textId="77777777" w:rsidTr="38390920">
        <w:trPr>
          <w:trHeight w:val="300"/>
        </w:trPr>
        <w:tc>
          <w:tcPr>
            <w:tcW w:w="2943" w:type="dxa"/>
          </w:tcPr>
          <w:p w14:paraId="782DCCF7" w14:textId="77777777" w:rsidR="00816788" w:rsidRPr="0064046A" w:rsidRDefault="00816788" w:rsidP="00816788">
            <w:pPr>
              <w:jc w:val="left"/>
              <w:rPr>
                <w:b/>
              </w:rPr>
            </w:pPr>
            <w:r w:rsidRPr="0064046A">
              <w:rPr>
                <w:b/>
              </w:rPr>
              <w:t>"Other Code Party"</w:t>
            </w:r>
          </w:p>
        </w:tc>
        <w:tc>
          <w:tcPr>
            <w:tcW w:w="5812" w:type="dxa"/>
          </w:tcPr>
          <w:p w14:paraId="101D26D4" w14:textId="416024CD" w:rsidR="00816788" w:rsidRPr="0064046A" w:rsidRDefault="00816788" w:rsidP="00816788">
            <w:pPr>
              <w:pStyle w:val="Heading2"/>
              <w:numPr>
                <w:ilvl w:val="0"/>
                <w:numId w:val="0"/>
              </w:numPr>
              <w:ind w:left="33" w:hanging="33"/>
            </w:pPr>
            <w:r w:rsidRPr="0064046A">
              <w:t xml:space="preserve">other than </w:t>
            </w:r>
            <w:r w:rsidR="00424DBB">
              <w:t>The Company</w:t>
            </w:r>
            <w:r w:rsidRPr="0064046A">
              <w:t>, a party (including its officers, employees or agents) to or under any Other Code;</w:t>
            </w:r>
          </w:p>
        </w:tc>
      </w:tr>
      <w:tr w:rsidR="00816788" w:rsidRPr="0064046A" w14:paraId="426E3FF8" w14:textId="77777777" w:rsidTr="38390920">
        <w:trPr>
          <w:trHeight w:val="300"/>
        </w:trPr>
        <w:tc>
          <w:tcPr>
            <w:tcW w:w="2943" w:type="dxa"/>
          </w:tcPr>
          <w:p w14:paraId="1CE80057" w14:textId="77777777" w:rsidR="00816788" w:rsidRPr="0064046A" w:rsidRDefault="00816788" w:rsidP="00816788">
            <w:pPr>
              <w:jc w:val="left"/>
              <w:rPr>
                <w:b/>
              </w:rPr>
            </w:pPr>
            <w:r>
              <w:rPr>
                <w:b/>
              </w:rPr>
              <w:t>“OTSDUW Build”</w:t>
            </w:r>
          </w:p>
        </w:tc>
        <w:tc>
          <w:tcPr>
            <w:tcW w:w="5812" w:type="dxa"/>
          </w:tcPr>
          <w:p w14:paraId="0B61CFD1" w14:textId="77777777" w:rsidR="00816788" w:rsidRPr="00575E12" w:rsidRDefault="00816788" w:rsidP="00816788">
            <w:pPr>
              <w:pStyle w:val="Heading2"/>
              <w:numPr>
                <w:ilvl w:val="0"/>
                <w:numId w:val="0"/>
              </w:numPr>
              <w:ind w:left="33" w:hanging="33"/>
              <w:rPr>
                <w:u w:val="double"/>
              </w:rPr>
            </w:pPr>
            <w:bookmarkStart w:id="22" w:name="_DV_C49"/>
            <w:r w:rsidRPr="00575E12">
              <w:t xml:space="preserve">the design, planning and consenting, installation and commissioning by (or on behalf of) a User of Plant and Apparatus (offshore and onshore) that will constitute a </w:t>
            </w:r>
            <w:r w:rsidRPr="00575E12">
              <w:lastRenderedPageBreak/>
              <w:t>Transmission System on its transfer to an Offshore Transmission Owner;</w:t>
            </w:r>
            <w:r w:rsidRPr="00575E12">
              <w:rPr>
                <w:rStyle w:val="DeltaViewInsertion"/>
                <w:color w:val="auto"/>
              </w:rPr>
              <w:t xml:space="preserve">  </w:t>
            </w:r>
            <w:bookmarkEnd w:id="22"/>
          </w:p>
        </w:tc>
      </w:tr>
      <w:tr w:rsidR="00816788" w:rsidRPr="0064046A" w14:paraId="5C657217" w14:textId="77777777" w:rsidTr="38390920">
        <w:trPr>
          <w:trHeight w:val="300"/>
        </w:trPr>
        <w:tc>
          <w:tcPr>
            <w:tcW w:w="2943" w:type="dxa"/>
          </w:tcPr>
          <w:p w14:paraId="1A98EC08" w14:textId="77777777" w:rsidR="00816788" w:rsidRDefault="00816788" w:rsidP="00816788">
            <w:pPr>
              <w:jc w:val="left"/>
              <w:rPr>
                <w:b/>
              </w:rPr>
            </w:pPr>
            <w:r>
              <w:rPr>
                <w:b/>
              </w:rPr>
              <w:lastRenderedPageBreak/>
              <w:t>“OTSDUW Build Application”</w:t>
            </w:r>
          </w:p>
        </w:tc>
        <w:tc>
          <w:tcPr>
            <w:tcW w:w="5812" w:type="dxa"/>
          </w:tcPr>
          <w:p w14:paraId="77A3A7B3" w14:textId="4E2C7379" w:rsidR="00816788" w:rsidRPr="00575E12" w:rsidRDefault="00816788" w:rsidP="00816788">
            <w:pPr>
              <w:pStyle w:val="Heading2"/>
              <w:numPr>
                <w:ilvl w:val="0"/>
                <w:numId w:val="0"/>
              </w:numPr>
              <w:ind w:left="33" w:hanging="33"/>
            </w:pPr>
            <w:proofErr w:type="spellStart"/>
            <w:r>
              <w:t>an</w:t>
            </w:r>
            <w:proofErr w:type="spellEnd"/>
            <w:r>
              <w:t xml:space="preserve"> </w:t>
            </w:r>
            <w:r w:rsidR="00424DBB">
              <w:t xml:space="preserve">The Company </w:t>
            </w:r>
            <w:r>
              <w:t>Construction Application in relation to a New Connection where OTSDUW Build applies;</w:t>
            </w:r>
          </w:p>
        </w:tc>
      </w:tr>
      <w:tr w:rsidR="00816788" w:rsidRPr="0064046A" w14:paraId="156373CC" w14:textId="77777777" w:rsidTr="38390920">
        <w:trPr>
          <w:trHeight w:val="300"/>
        </w:trPr>
        <w:tc>
          <w:tcPr>
            <w:tcW w:w="2943" w:type="dxa"/>
          </w:tcPr>
          <w:p w14:paraId="3AD6C422" w14:textId="77777777" w:rsidR="00816788" w:rsidRDefault="00816788" w:rsidP="00816788">
            <w:pPr>
              <w:jc w:val="left"/>
              <w:rPr>
                <w:b/>
              </w:rPr>
            </w:pPr>
            <w:r>
              <w:rPr>
                <w:b/>
              </w:rPr>
              <w:t>“OTSDUW Completion Report”</w:t>
            </w:r>
          </w:p>
        </w:tc>
        <w:tc>
          <w:tcPr>
            <w:tcW w:w="5812" w:type="dxa"/>
          </w:tcPr>
          <w:p w14:paraId="5C2F15C8" w14:textId="35A38CFC" w:rsidR="00816788" w:rsidRDefault="00816788" w:rsidP="00816788">
            <w:pPr>
              <w:pStyle w:val="Heading2"/>
              <w:numPr>
                <w:ilvl w:val="0"/>
                <w:numId w:val="0"/>
              </w:numPr>
              <w:ind w:left="33" w:hanging="33"/>
            </w:pPr>
            <w:r>
              <w:t xml:space="preserve">in relation to OTSDUW Build, a report to </w:t>
            </w:r>
            <w:r w:rsidR="00424DBB">
              <w:t xml:space="preserve">The Company </w:t>
            </w:r>
            <w:r>
              <w:t>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816788" w:rsidRPr="0064046A" w14:paraId="2637F5E5" w14:textId="77777777" w:rsidTr="38390920">
        <w:trPr>
          <w:trHeight w:val="300"/>
        </w:trPr>
        <w:tc>
          <w:tcPr>
            <w:tcW w:w="2943" w:type="dxa"/>
          </w:tcPr>
          <w:p w14:paraId="235E204B" w14:textId="77777777" w:rsidR="00816788" w:rsidRPr="0032110F" w:rsidRDefault="00816788" w:rsidP="00816788">
            <w:pPr>
              <w:jc w:val="left"/>
              <w:rPr>
                <w:b/>
              </w:rPr>
            </w:pPr>
            <w:r w:rsidRPr="0032110F">
              <w:rPr>
                <w:b/>
              </w:rPr>
              <w:t>“OTSDUW Data”</w:t>
            </w:r>
          </w:p>
        </w:tc>
        <w:tc>
          <w:tcPr>
            <w:tcW w:w="5812" w:type="dxa"/>
          </w:tcPr>
          <w:p w14:paraId="6D09A626" w14:textId="77777777" w:rsidR="00816788" w:rsidRPr="0032110F" w:rsidRDefault="00816788" w:rsidP="00816788">
            <w:pPr>
              <w:pStyle w:val="Heading2"/>
              <w:numPr>
                <w:ilvl w:val="0"/>
                <w:numId w:val="0"/>
              </w:numPr>
              <w:ind w:left="33" w:hanging="33"/>
            </w:pPr>
            <w:r w:rsidRPr="0032110F">
              <w:t>information related to OTSUA or OTSDUW;</w:t>
            </w:r>
          </w:p>
        </w:tc>
      </w:tr>
      <w:tr w:rsidR="00816788" w:rsidRPr="0064046A" w14:paraId="31AE8044" w14:textId="77777777" w:rsidTr="38390920">
        <w:trPr>
          <w:trHeight w:val="300"/>
        </w:trPr>
        <w:tc>
          <w:tcPr>
            <w:tcW w:w="2943" w:type="dxa"/>
          </w:tcPr>
          <w:p w14:paraId="4BE10FDB" w14:textId="77777777" w:rsidR="00816788" w:rsidRPr="0032110F" w:rsidRDefault="00816788" w:rsidP="00816788">
            <w:pPr>
              <w:jc w:val="left"/>
              <w:rPr>
                <w:b/>
              </w:rPr>
            </w:pPr>
            <w:r w:rsidRPr="0032110F">
              <w:rPr>
                <w:b/>
              </w:rPr>
              <w:t>“OTSDUW Phased Build”</w:t>
            </w:r>
          </w:p>
        </w:tc>
        <w:tc>
          <w:tcPr>
            <w:tcW w:w="5812" w:type="dxa"/>
          </w:tcPr>
          <w:p w14:paraId="142A3135" w14:textId="77777777" w:rsidR="00816788" w:rsidRPr="0032110F" w:rsidRDefault="00816788" w:rsidP="00816788">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816788" w:rsidRPr="0064046A" w14:paraId="18655398" w14:textId="77777777" w:rsidTr="38390920">
        <w:trPr>
          <w:trHeight w:val="300"/>
        </w:trPr>
        <w:tc>
          <w:tcPr>
            <w:tcW w:w="2943" w:type="dxa"/>
          </w:tcPr>
          <w:p w14:paraId="0E7B8B85" w14:textId="77777777" w:rsidR="00816788" w:rsidRPr="0032110F" w:rsidRDefault="00816788" w:rsidP="00816788">
            <w:pPr>
              <w:jc w:val="left"/>
              <w:rPr>
                <w:b/>
                <w:color w:val="FF0000"/>
              </w:rPr>
            </w:pPr>
            <w:r w:rsidRPr="0032110F">
              <w:rPr>
                <w:b/>
              </w:rPr>
              <w:t>“OTSUA Transfer Time”</w:t>
            </w:r>
          </w:p>
        </w:tc>
        <w:tc>
          <w:tcPr>
            <w:tcW w:w="5812" w:type="dxa"/>
          </w:tcPr>
          <w:p w14:paraId="34A4267D" w14:textId="77777777" w:rsidR="00816788" w:rsidRPr="0032110F" w:rsidRDefault="00816788" w:rsidP="00816788">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816788" w:rsidRPr="0064046A" w14:paraId="2224B17A" w14:textId="77777777" w:rsidTr="38390920">
        <w:trPr>
          <w:trHeight w:val="300"/>
        </w:trPr>
        <w:tc>
          <w:tcPr>
            <w:tcW w:w="2943" w:type="dxa"/>
          </w:tcPr>
          <w:p w14:paraId="02449AF4" w14:textId="77777777" w:rsidR="00816788" w:rsidRPr="0064046A" w:rsidRDefault="00816788" w:rsidP="00816788">
            <w:pPr>
              <w:jc w:val="left"/>
              <w:rPr>
                <w:b/>
              </w:rPr>
            </w:pPr>
            <w:r w:rsidRPr="0064046A">
              <w:rPr>
                <w:b/>
              </w:rPr>
              <w:t>"Outage"</w:t>
            </w:r>
          </w:p>
        </w:tc>
        <w:tc>
          <w:tcPr>
            <w:tcW w:w="5812" w:type="dxa"/>
          </w:tcPr>
          <w:p w14:paraId="1CF946FA" w14:textId="77777777" w:rsidR="00816788" w:rsidRPr="0064046A" w:rsidRDefault="00816788" w:rsidP="00A46938">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816788" w:rsidRPr="0064046A" w14:paraId="411DD5A6" w14:textId="77777777" w:rsidTr="38390920">
        <w:trPr>
          <w:trHeight w:val="300"/>
        </w:trPr>
        <w:tc>
          <w:tcPr>
            <w:tcW w:w="2943" w:type="dxa"/>
          </w:tcPr>
          <w:p w14:paraId="74B958D4" w14:textId="77777777" w:rsidR="00816788" w:rsidRPr="00F91AA5" w:rsidRDefault="00816788" w:rsidP="00816788">
            <w:pPr>
              <w:jc w:val="left"/>
              <w:rPr>
                <w:rFonts w:cs="Arial"/>
                <w:b/>
              </w:rPr>
            </w:pPr>
            <w:r w:rsidRPr="00F91AA5">
              <w:rPr>
                <w:rFonts w:cs="Arial"/>
                <w:b/>
              </w:rPr>
              <w:t>"</w:t>
            </w:r>
            <w:r w:rsidRPr="00A46938">
              <w:rPr>
                <w:b/>
              </w:rPr>
              <w:t>Outage Change</w:t>
            </w:r>
            <w:r w:rsidRPr="00F91AA5">
              <w:rPr>
                <w:rFonts w:cs="Arial"/>
                <w:b/>
              </w:rPr>
              <w:t>"</w:t>
            </w:r>
          </w:p>
        </w:tc>
        <w:tc>
          <w:tcPr>
            <w:tcW w:w="5812" w:type="dxa"/>
          </w:tcPr>
          <w:p w14:paraId="0591B01C" w14:textId="77777777" w:rsidR="00816788" w:rsidRPr="00F91AA5" w:rsidRDefault="00816788" w:rsidP="00816788">
            <w:pPr>
              <w:rPr>
                <w:rFonts w:cs="Arial"/>
              </w:rPr>
            </w:pPr>
            <w:r w:rsidRPr="00A46938">
              <w:t>has the meaning given in the Transmission Licence;</w:t>
            </w:r>
          </w:p>
        </w:tc>
      </w:tr>
      <w:tr w:rsidR="00816788" w:rsidRPr="0064046A" w14:paraId="4A7E17D8" w14:textId="77777777" w:rsidTr="38390920">
        <w:trPr>
          <w:trHeight w:val="300"/>
        </w:trPr>
        <w:tc>
          <w:tcPr>
            <w:tcW w:w="2943" w:type="dxa"/>
          </w:tcPr>
          <w:p w14:paraId="309A12FA" w14:textId="77777777" w:rsidR="00816788" w:rsidRPr="0064046A" w:rsidRDefault="00816788" w:rsidP="00816788">
            <w:pPr>
              <w:jc w:val="left"/>
              <w:rPr>
                <w:b/>
              </w:rPr>
            </w:pPr>
            <w:r w:rsidRPr="0064046A">
              <w:rPr>
                <w:b/>
              </w:rPr>
              <w:t>"Outage Implementation Process"</w:t>
            </w:r>
          </w:p>
        </w:tc>
        <w:tc>
          <w:tcPr>
            <w:tcW w:w="5812" w:type="dxa"/>
          </w:tcPr>
          <w:p w14:paraId="21D6DA36" w14:textId="77777777" w:rsidR="00816788" w:rsidRPr="0064046A" w:rsidRDefault="00816788" w:rsidP="00816788">
            <w:r w:rsidRPr="0064046A">
              <w:t>as defined in Section C, Part Two, paragraph 6.1;</w:t>
            </w:r>
          </w:p>
        </w:tc>
      </w:tr>
      <w:tr w:rsidR="00816788" w:rsidRPr="0064046A" w14:paraId="0C91C576" w14:textId="77777777" w:rsidTr="38390920">
        <w:trPr>
          <w:trHeight w:val="300"/>
        </w:trPr>
        <w:tc>
          <w:tcPr>
            <w:tcW w:w="2943" w:type="dxa"/>
          </w:tcPr>
          <w:p w14:paraId="62658538" w14:textId="77777777" w:rsidR="00816788" w:rsidRPr="0064046A" w:rsidRDefault="00816788" w:rsidP="00816788">
            <w:pPr>
              <w:jc w:val="left"/>
              <w:rPr>
                <w:b/>
              </w:rPr>
            </w:pPr>
            <w:r w:rsidRPr="0064046A">
              <w:rPr>
                <w:b/>
              </w:rPr>
              <w:t>"Outage Plan"</w:t>
            </w:r>
          </w:p>
        </w:tc>
        <w:tc>
          <w:tcPr>
            <w:tcW w:w="5812" w:type="dxa"/>
          </w:tcPr>
          <w:p w14:paraId="6BB4A7AF" w14:textId="238363C5" w:rsidR="00816788" w:rsidRPr="0064046A" w:rsidRDefault="00816788" w:rsidP="00816788">
            <w:r w:rsidRPr="0064046A">
              <w:t xml:space="preserve">the plan for the placement of Outages for each Financial Year developed and maintained by </w:t>
            </w:r>
            <w:r w:rsidR="00A61D44">
              <w:t>The Company</w:t>
            </w:r>
            <w:r w:rsidR="00A61D44" w:rsidRPr="0064046A">
              <w:t xml:space="preserve"> </w:t>
            </w:r>
            <w:r w:rsidRPr="0064046A">
              <w:t>in accordance with Section C, Part Two;</w:t>
            </w:r>
          </w:p>
        </w:tc>
      </w:tr>
      <w:tr w:rsidR="00816788" w:rsidRPr="0064046A" w14:paraId="7F72A09E" w14:textId="77777777" w:rsidTr="38390920">
        <w:trPr>
          <w:trHeight w:val="300"/>
        </w:trPr>
        <w:tc>
          <w:tcPr>
            <w:tcW w:w="2943" w:type="dxa"/>
          </w:tcPr>
          <w:p w14:paraId="4F50EE19" w14:textId="77777777" w:rsidR="00816788" w:rsidRPr="0064046A" w:rsidRDefault="00816788" w:rsidP="00816788">
            <w:pPr>
              <w:jc w:val="left"/>
              <w:rPr>
                <w:b/>
              </w:rPr>
            </w:pPr>
            <w:r w:rsidRPr="0064046A">
              <w:rPr>
                <w:b/>
              </w:rPr>
              <w:t>"</w:t>
            </w:r>
            <w:r>
              <w:rPr>
                <w:b/>
              </w:rPr>
              <w:t>Panel Chairperson</w:t>
            </w:r>
            <w:r w:rsidRPr="0064046A">
              <w:rPr>
                <w:b/>
              </w:rPr>
              <w:t>"</w:t>
            </w:r>
          </w:p>
        </w:tc>
        <w:tc>
          <w:tcPr>
            <w:tcW w:w="5812" w:type="dxa"/>
          </w:tcPr>
          <w:p w14:paraId="6ECB11B1" w14:textId="77777777" w:rsidR="00816788" w:rsidRPr="00442361" w:rsidRDefault="00816788" w:rsidP="00816788">
            <w:pPr>
              <w:pStyle w:val="PartyDetail"/>
              <w:spacing w:after="240" w:line="300" w:lineRule="atLeast"/>
              <w:rPr>
                <w:caps w:val="0"/>
              </w:rPr>
            </w:pPr>
            <w:r w:rsidRPr="0064046A">
              <w:rPr>
                <w:caps w:val="0"/>
              </w:rPr>
              <w:t>the person appointed in accordance with and as defined in Section B, sub-paragraph 6.1.4;</w:t>
            </w:r>
          </w:p>
        </w:tc>
      </w:tr>
      <w:tr w:rsidR="00816788" w:rsidRPr="0064046A" w14:paraId="1E24DBDC" w14:textId="77777777" w:rsidTr="38390920">
        <w:trPr>
          <w:trHeight w:val="300"/>
        </w:trPr>
        <w:tc>
          <w:tcPr>
            <w:tcW w:w="2943" w:type="dxa"/>
          </w:tcPr>
          <w:p w14:paraId="6B88CE33" w14:textId="77777777" w:rsidR="00816788" w:rsidRPr="0064046A" w:rsidRDefault="00816788" w:rsidP="00816788">
            <w:pPr>
              <w:jc w:val="left"/>
              <w:rPr>
                <w:b/>
              </w:rPr>
            </w:pPr>
            <w:r>
              <w:rPr>
                <w:b/>
              </w:rPr>
              <w:t>“Panel Secretary”</w:t>
            </w:r>
          </w:p>
        </w:tc>
        <w:tc>
          <w:tcPr>
            <w:tcW w:w="5812" w:type="dxa"/>
          </w:tcPr>
          <w:p w14:paraId="7A5B5DA7" w14:textId="77777777" w:rsidR="00816788" w:rsidRPr="0064046A" w:rsidRDefault="00816788" w:rsidP="00816788">
            <w:pPr>
              <w:pStyle w:val="PartyDetail"/>
              <w:spacing w:after="240" w:line="300" w:lineRule="atLeast"/>
              <w:rPr>
                <w:caps w:val="0"/>
              </w:rPr>
            </w:pPr>
            <w:r>
              <w:rPr>
                <w:caps w:val="0"/>
              </w:rPr>
              <w:t>the secretary appointed from time to time in accordance with Section B, sub-paragraph 6.1.3;</w:t>
            </w:r>
          </w:p>
        </w:tc>
      </w:tr>
      <w:tr w:rsidR="00816788" w:rsidRPr="0064046A" w14:paraId="76110D49" w14:textId="77777777" w:rsidTr="38390920">
        <w:trPr>
          <w:trHeight w:val="300"/>
        </w:trPr>
        <w:tc>
          <w:tcPr>
            <w:tcW w:w="2943" w:type="dxa"/>
          </w:tcPr>
          <w:p w14:paraId="07135B12" w14:textId="77777777" w:rsidR="00816788" w:rsidRPr="0064046A" w:rsidRDefault="00816788" w:rsidP="00816788">
            <w:pPr>
              <w:jc w:val="left"/>
              <w:rPr>
                <w:b/>
              </w:rPr>
            </w:pPr>
            <w:r w:rsidRPr="0064046A">
              <w:rPr>
                <w:b/>
              </w:rPr>
              <w:t>"Part"</w:t>
            </w:r>
          </w:p>
        </w:tc>
        <w:tc>
          <w:tcPr>
            <w:tcW w:w="5812" w:type="dxa"/>
          </w:tcPr>
          <w:p w14:paraId="0C997458" w14:textId="77777777" w:rsidR="00816788" w:rsidRPr="0064046A" w:rsidRDefault="00816788" w:rsidP="00816788">
            <w:r w:rsidRPr="0064046A">
              <w:t>a part of this Code as referred to herein;</w:t>
            </w:r>
          </w:p>
        </w:tc>
      </w:tr>
      <w:tr w:rsidR="00816788" w:rsidRPr="0064046A" w14:paraId="6E89E0A4" w14:textId="77777777" w:rsidTr="38390920">
        <w:trPr>
          <w:trHeight w:val="300"/>
        </w:trPr>
        <w:tc>
          <w:tcPr>
            <w:tcW w:w="2943" w:type="dxa"/>
          </w:tcPr>
          <w:p w14:paraId="0737A801" w14:textId="77777777" w:rsidR="00816788" w:rsidRPr="0064046A" w:rsidRDefault="00816788" w:rsidP="00816788">
            <w:pPr>
              <w:jc w:val="left"/>
              <w:rPr>
                <w:b/>
              </w:rPr>
            </w:pPr>
            <w:r w:rsidRPr="0064046A">
              <w:lastRenderedPageBreak/>
              <w:t>"</w:t>
            </w:r>
            <w:r w:rsidRPr="0064046A">
              <w:rPr>
                <w:b/>
              </w:rPr>
              <w:t>Partial Shutdown</w:t>
            </w:r>
            <w:r w:rsidRPr="0064046A">
              <w:t>"</w:t>
            </w:r>
          </w:p>
        </w:tc>
        <w:tc>
          <w:tcPr>
            <w:tcW w:w="5812" w:type="dxa"/>
          </w:tcPr>
          <w:p w14:paraId="7D34D2DA" w14:textId="1D3A750D" w:rsidR="00816788" w:rsidRPr="0064046A" w:rsidRDefault="00816788" w:rsidP="00816788">
            <w:r>
              <w:t>As defined in the Grid Code</w:t>
            </w:r>
          </w:p>
        </w:tc>
      </w:tr>
      <w:tr w:rsidR="00816788" w:rsidRPr="0064046A" w14:paraId="1CA5A215" w14:textId="77777777" w:rsidTr="38390920">
        <w:trPr>
          <w:trHeight w:val="300"/>
        </w:trPr>
        <w:tc>
          <w:tcPr>
            <w:tcW w:w="2943" w:type="dxa"/>
          </w:tcPr>
          <w:p w14:paraId="3A7BDFB3" w14:textId="77777777" w:rsidR="00816788" w:rsidRPr="0064046A" w:rsidRDefault="00816788" w:rsidP="00816788">
            <w:pPr>
              <w:jc w:val="left"/>
              <w:rPr>
                <w:b/>
              </w:rPr>
            </w:pPr>
            <w:r w:rsidRPr="0064046A">
              <w:rPr>
                <w:b/>
              </w:rPr>
              <w:t>"Party"</w:t>
            </w:r>
          </w:p>
        </w:tc>
        <w:tc>
          <w:tcPr>
            <w:tcW w:w="5812" w:type="dxa"/>
          </w:tcPr>
          <w:p w14:paraId="3D41B410" w14:textId="77777777" w:rsidR="00816788" w:rsidRPr="0064046A" w:rsidRDefault="00816788" w:rsidP="00816788">
            <w:pPr>
              <w:rPr>
                <w:b/>
                <w:i/>
              </w:rPr>
            </w:pPr>
            <w:r w:rsidRPr="0064046A">
              <w:t xml:space="preserve">as defined in Section B, paragraph 2.1; </w:t>
            </w:r>
          </w:p>
        </w:tc>
      </w:tr>
      <w:tr w:rsidR="00816788" w:rsidRPr="0064046A" w14:paraId="3EA6519B" w14:textId="77777777" w:rsidTr="38390920">
        <w:trPr>
          <w:trHeight w:val="300"/>
        </w:trPr>
        <w:tc>
          <w:tcPr>
            <w:tcW w:w="2943" w:type="dxa"/>
          </w:tcPr>
          <w:p w14:paraId="1947B20F" w14:textId="77777777" w:rsidR="00816788" w:rsidRPr="0064046A" w:rsidRDefault="00816788" w:rsidP="00816788">
            <w:pPr>
              <w:jc w:val="left"/>
              <w:rPr>
                <w:b/>
              </w:rPr>
            </w:pPr>
            <w:r w:rsidRPr="0064046A">
              <w:rPr>
                <w:b/>
              </w:rPr>
              <w:t>"Party Applicant"</w:t>
            </w:r>
          </w:p>
        </w:tc>
        <w:tc>
          <w:tcPr>
            <w:tcW w:w="5812" w:type="dxa"/>
          </w:tcPr>
          <w:p w14:paraId="6E86A64A" w14:textId="77777777" w:rsidR="00816788" w:rsidRPr="0064046A" w:rsidRDefault="00816788" w:rsidP="00816788">
            <w:r w:rsidRPr="0064046A">
              <w:t>a Transmission Licensee or person obliged by the Offshore Tender Regulations wishing to enter into the Framework Agreement;</w:t>
            </w:r>
          </w:p>
        </w:tc>
      </w:tr>
      <w:tr w:rsidR="00816788" w:rsidRPr="0064046A" w14:paraId="155730C0" w14:textId="77777777" w:rsidTr="38390920">
        <w:trPr>
          <w:trHeight w:val="300"/>
        </w:trPr>
        <w:tc>
          <w:tcPr>
            <w:tcW w:w="2943" w:type="dxa"/>
          </w:tcPr>
          <w:p w14:paraId="0D95705E" w14:textId="77777777" w:rsidR="00816788" w:rsidRPr="0064046A" w:rsidRDefault="00816788" w:rsidP="00816788">
            <w:pPr>
              <w:jc w:val="left"/>
              <w:rPr>
                <w:b/>
              </w:rPr>
            </w:pPr>
            <w:r w:rsidRPr="0064046A">
              <w:rPr>
                <w:rFonts w:cs="Arial"/>
                <w:b/>
                <w:bCs/>
                <w:lang w:eastAsia="en-GB"/>
              </w:rPr>
              <w:t>“Party Category”</w:t>
            </w:r>
          </w:p>
        </w:tc>
        <w:tc>
          <w:tcPr>
            <w:tcW w:w="5812" w:type="dxa"/>
          </w:tcPr>
          <w:p w14:paraId="39047D72"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816788" w:rsidRDefault="00816788" w:rsidP="00816788">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3E8A43EC" w14:textId="77777777" w:rsidR="00816788" w:rsidRPr="0064046A" w:rsidRDefault="00816788" w:rsidP="00816788">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816788" w:rsidRPr="0064046A" w:rsidRDefault="00816788" w:rsidP="00816788">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816788" w:rsidRPr="0064046A" w14:paraId="642E740B" w14:textId="77777777" w:rsidTr="38390920">
        <w:trPr>
          <w:trHeight w:val="300"/>
        </w:trPr>
        <w:tc>
          <w:tcPr>
            <w:tcW w:w="2943" w:type="dxa"/>
          </w:tcPr>
          <w:p w14:paraId="4CF5FA9C" w14:textId="77777777" w:rsidR="00816788" w:rsidRPr="0064046A" w:rsidRDefault="00816788" w:rsidP="00816788">
            <w:pPr>
              <w:jc w:val="left"/>
              <w:rPr>
                <w:b/>
              </w:rPr>
            </w:pPr>
            <w:r w:rsidRPr="0064046A">
              <w:rPr>
                <w:b/>
              </w:rPr>
              <w:t>"Party Details"</w:t>
            </w:r>
          </w:p>
        </w:tc>
        <w:tc>
          <w:tcPr>
            <w:tcW w:w="5812" w:type="dxa"/>
          </w:tcPr>
          <w:p w14:paraId="139C09BE" w14:textId="77777777" w:rsidR="00816788" w:rsidRPr="0064046A" w:rsidRDefault="00816788" w:rsidP="00816788">
            <w:pPr>
              <w:rPr>
                <w:b/>
                <w:i/>
              </w:rPr>
            </w:pPr>
            <w:r w:rsidRPr="0064046A">
              <w:t>the details required from a Party and Party Applicant under Section B, sub-paragraph 3.1.2 and paragraph 4.1 as applicable;</w:t>
            </w:r>
          </w:p>
        </w:tc>
      </w:tr>
      <w:tr w:rsidR="00816788" w:rsidRPr="0064046A" w14:paraId="106419FF" w14:textId="77777777" w:rsidTr="38390920">
        <w:trPr>
          <w:trHeight w:val="300"/>
        </w:trPr>
        <w:tc>
          <w:tcPr>
            <w:tcW w:w="2943" w:type="dxa"/>
          </w:tcPr>
          <w:p w14:paraId="6526C8C6" w14:textId="77777777" w:rsidR="00816788" w:rsidRPr="0064046A" w:rsidRDefault="00816788" w:rsidP="00816788">
            <w:pPr>
              <w:jc w:val="left"/>
              <w:rPr>
                <w:b/>
              </w:rPr>
            </w:pPr>
            <w:r w:rsidRPr="0064046A">
              <w:rPr>
                <w:b/>
              </w:rPr>
              <w:t>"Party Entry Processes"</w:t>
            </w:r>
          </w:p>
        </w:tc>
        <w:tc>
          <w:tcPr>
            <w:tcW w:w="5812" w:type="dxa"/>
          </w:tcPr>
          <w:p w14:paraId="1BF13AA9" w14:textId="77777777" w:rsidR="00816788" w:rsidRPr="0064046A" w:rsidRDefault="00816788" w:rsidP="00816788">
            <w:r w:rsidRPr="0064046A">
              <w:t>the procedures, processes and steps required to be taken by a Party on entry to the Code as defined in Section B</w:t>
            </w:r>
            <w:r w:rsidRPr="0064046A">
              <w:rPr>
                <w:i/>
              </w:rPr>
              <w:t xml:space="preserve">, </w:t>
            </w:r>
            <w:r w:rsidRPr="0064046A">
              <w:t>sub-paragraph 3.2.3;</w:t>
            </w:r>
          </w:p>
        </w:tc>
      </w:tr>
      <w:tr w:rsidR="00816788" w:rsidRPr="0064046A" w14:paraId="00D5A300" w14:textId="77777777" w:rsidTr="38390920">
        <w:trPr>
          <w:trHeight w:val="300"/>
        </w:trPr>
        <w:tc>
          <w:tcPr>
            <w:tcW w:w="2943" w:type="dxa"/>
          </w:tcPr>
          <w:p w14:paraId="6B4612BE" w14:textId="77777777" w:rsidR="00816788" w:rsidRPr="0064046A" w:rsidRDefault="00816788" w:rsidP="00816788">
            <w:pPr>
              <w:jc w:val="left"/>
              <w:rPr>
                <w:b/>
              </w:rPr>
            </w:pPr>
            <w:r w:rsidRPr="0064046A">
              <w:rPr>
                <w:b/>
              </w:rPr>
              <w:t>"Party Liable"</w:t>
            </w:r>
          </w:p>
        </w:tc>
        <w:tc>
          <w:tcPr>
            <w:tcW w:w="5812" w:type="dxa"/>
          </w:tcPr>
          <w:p w14:paraId="7A49EB52" w14:textId="77777777" w:rsidR="00816788" w:rsidRPr="0064046A" w:rsidRDefault="00816788" w:rsidP="00816788">
            <w:r w:rsidRPr="0064046A">
              <w:t>as defined in Section G, paragraph 4.2;</w:t>
            </w:r>
          </w:p>
        </w:tc>
      </w:tr>
      <w:tr w:rsidR="00816788" w:rsidRPr="0064046A" w14:paraId="5E275DBB" w14:textId="77777777" w:rsidTr="38390920">
        <w:trPr>
          <w:trHeight w:val="300"/>
        </w:trPr>
        <w:tc>
          <w:tcPr>
            <w:tcW w:w="2943" w:type="dxa"/>
          </w:tcPr>
          <w:p w14:paraId="1EDAF45E" w14:textId="77777777" w:rsidR="00816788" w:rsidRPr="0064046A" w:rsidRDefault="00816788" w:rsidP="00816788">
            <w:pPr>
              <w:jc w:val="left"/>
              <w:rPr>
                <w:b/>
              </w:rPr>
            </w:pPr>
            <w:r w:rsidRPr="0064046A">
              <w:rPr>
                <w:b/>
              </w:rPr>
              <w:t>"Party Representatives"</w:t>
            </w:r>
          </w:p>
        </w:tc>
        <w:tc>
          <w:tcPr>
            <w:tcW w:w="5812" w:type="dxa"/>
          </w:tcPr>
          <w:p w14:paraId="50DD8AEC" w14:textId="77777777" w:rsidR="00816788" w:rsidRPr="0064046A" w:rsidRDefault="00816788" w:rsidP="00816788">
            <w:r w:rsidRPr="0064046A">
              <w:t>the representatives of the Parties as defined in Section B, sub-paragraph 6.1.2;</w:t>
            </w:r>
          </w:p>
        </w:tc>
      </w:tr>
      <w:tr w:rsidR="00816788" w:rsidRPr="0064046A" w14:paraId="51446BAB" w14:textId="77777777" w:rsidTr="38390920">
        <w:trPr>
          <w:trHeight w:val="300"/>
        </w:trPr>
        <w:tc>
          <w:tcPr>
            <w:tcW w:w="2943" w:type="dxa"/>
          </w:tcPr>
          <w:p w14:paraId="2743B6F0" w14:textId="77777777" w:rsidR="00816788" w:rsidRPr="0064046A" w:rsidRDefault="00816788" w:rsidP="00816788">
            <w:pPr>
              <w:jc w:val="left"/>
              <w:rPr>
                <w:b/>
              </w:rPr>
            </w:pPr>
            <w:r w:rsidRPr="0064046A">
              <w:rPr>
                <w:b/>
              </w:rPr>
              <w:t>"Paying Party"</w:t>
            </w:r>
          </w:p>
        </w:tc>
        <w:tc>
          <w:tcPr>
            <w:tcW w:w="5812" w:type="dxa"/>
          </w:tcPr>
          <w:p w14:paraId="6BCDCD28" w14:textId="77777777" w:rsidR="00816788" w:rsidRPr="0064046A" w:rsidRDefault="00816788">
            <w:pPr>
              <w:tabs>
                <w:tab w:val="left" w:pos="1985"/>
              </w:tabs>
              <w:ind w:left="33"/>
            </w:pPr>
            <w:r w:rsidRPr="0064046A">
              <w:t>as defined in Section E, paragraph 3.1;</w:t>
            </w:r>
          </w:p>
        </w:tc>
      </w:tr>
      <w:tr w:rsidR="00816788" w:rsidRPr="0064046A" w14:paraId="046678DB" w14:textId="77777777" w:rsidTr="38390920">
        <w:trPr>
          <w:trHeight w:val="300"/>
        </w:trPr>
        <w:tc>
          <w:tcPr>
            <w:tcW w:w="2943" w:type="dxa"/>
          </w:tcPr>
          <w:p w14:paraId="48E36DF1" w14:textId="77777777" w:rsidR="00816788" w:rsidRPr="0064046A" w:rsidRDefault="00816788" w:rsidP="00816788">
            <w:pPr>
              <w:jc w:val="left"/>
              <w:rPr>
                <w:b/>
              </w:rPr>
            </w:pPr>
            <w:r w:rsidRPr="0064046A">
              <w:rPr>
                <w:b/>
              </w:rPr>
              <w:t>"Permitted Activities"</w:t>
            </w:r>
          </w:p>
        </w:tc>
        <w:tc>
          <w:tcPr>
            <w:tcW w:w="5812" w:type="dxa"/>
          </w:tcPr>
          <w:p w14:paraId="57FD82D4" w14:textId="77777777" w:rsidR="00816788" w:rsidRPr="0064046A" w:rsidRDefault="00816788">
            <w:pPr>
              <w:tabs>
                <w:tab w:val="left" w:pos="1985"/>
              </w:tabs>
              <w:ind w:left="33"/>
            </w:pPr>
            <w:r w:rsidRPr="0064046A">
              <w:t>activities carried on by:</w:t>
            </w:r>
          </w:p>
          <w:p w14:paraId="3390D569" w14:textId="6A7EB8C7" w:rsidR="00816788" w:rsidRPr="0064046A" w:rsidRDefault="00816788" w:rsidP="00816788">
            <w:pPr>
              <w:ind w:left="459" w:hanging="426"/>
            </w:pPr>
            <w:r>
              <w:t>(a)</w:t>
            </w:r>
            <w:r>
              <w:tab/>
            </w:r>
            <w:r w:rsidR="00CF5B43">
              <w:t>The Company</w:t>
            </w:r>
            <w:r>
              <w:t xml:space="preserve">, for the purposes of its </w:t>
            </w:r>
            <w:r w:rsidR="00C84856" w:rsidRPr="00810F69">
              <w:rPr>
                <w:b/>
                <w:bCs/>
              </w:rPr>
              <w:t xml:space="preserve">ESO Licensed </w:t>
            </w:r>
            <w:r>
              <w:t xml:space="preserve">Business; and </w:t>
            </w:r>
          </w:p>
          <w:p w14:paraId="5657E12E" w14:textId="77777777" w:rsidR="00816788" w:rsidRPr="0064046A" w:rsidRDefault="00816788">
            <w:pPr>
              <w:tabs>
                <w:tab w:val="left" w:pos="1985"/>
              </w:tabs>
              <w:ind w:left="459" w:right="742" w:hanging="426"/>
            </w:pPr>
            <w:r w:rsidRPr="0064046A">
              <w:t>(b)</w:t>
            </w:r>
            <w:r w:rsidRPr="0064046A">
              <w:tab/>
              <w:t>a Transmission Owner, for the purpose of its Transmission Business;</w:t>
            </w:r>
          </w:p>
        </w:tc>
      </w:tr>
      <w:tr w:rsidR="00816788" w:rsidRPr="0064046A" w14:paraId="772F860D" w14:textId="77777777" w:rsidTr="38390920">
        <w:trPr>
          <w:trHeight w:val="300"/>
        </w:trPr>
        <w:tc>
          <w:tcPr>
            <w:tcW w:w="2943" w:type="dxa"/>
          </w:tcPr>
          <w:p w14:paraId="6A37268C" w14:textId="77777777" w:rsidR="00816788" w:rsidRPr="0064046A" w:rsidRDefault="00816788" w:rsidP="00816788">
            <w:pPr>
              <w:jc w:val="left"/>
              <w:rPr>
                <w:b/>
              </w:rPr>
            </w:pPr>
            <w:r w:rsidRPr="0064046A">
              <w:rPr>
                <w:b/>
              </w:rPr>
              <w:t>“Performance Bond”</w:t>
            </w:r>
          </w:p>
        </w:tc>
        <w:tc>
          <w:tcPr>
            <w:tcW w:w="5812" w:type="dxa"/>
          </w:tcPr>
          <w:p w14:paraId="60CEC384" w14:textId="5A886A1E" w:rsidR="00816788" w:rsidRPr="0064046A" w:rsidRDefault="00816788">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but in any case allowing for partial drawings and providing for the 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00816788" w:rsidRPr="0064046A" w14:paraId="1B908367" w14:textId="77777777" w:rsidTr="38390920">
        <w:trPr>
          <w:trHeight w:val="300"/>
        </w:trPr>
        <w:tc>
          <w:tcPr>
            <w:tcW w:w="2943" w:type="dxa"/>
          </w:tcPr>
          <w:p w14:paraId="75369E86" w14:textId="77777777" w:rsidR="00816788" w:rsidRPr="0064046A" w:rsidRDefault="00816788" w:rsidP="00816788">
            <w:pPr>
              <w:jc w:val="left"/>
              <w:rPr>
                <w:b/>
              </w:rPr>
            </w:pPr>
            <w:r w:rsidRPr="0064046A">
              <w:rPr>
                <w:b/>
              </w:rPr>
              <w:t>"Planned Works"</w:t>
            </w:r>
          </w:p>
        </w:tc>
        <w:tc>
          <w:tcPr>
            <w:tcW w:w="5812" w:type="dxa"/>
          </w:tcPr>
          <w:p w14:paraId="4B6C79FC" w14:textId="77777777" w:rsidR="00816788" w:rsidRPr="0064046A" w:rsidRDefault="00816788" w:rsidP="00816788">
            <w:r w:rsidRPr="0064046A">
              <w:t>as defined in Section D, Part One, sub-paragraph 2.1.2.3;</w:t>
            </w:r>
          </w:p>
        </w:tc>
      </w:tr>
      <w:tr w:rsidR="00816788" w:rsidRPr="0064046A" w14:paraId="1D1AA506" w14:textId="77777777" w:rsidTr="38390920">
        <w:trPr>
          <w:trHeight w:val="300"/>
        </w:trPr>
        <w:tc>
          <w:tcPr>
            <w:tcW w:w="2943" w:type="dxa"/>
          </w:tcPr>
          <w:p w14:paraId="120DCB81" w14:textId="77777777" w:rsidR="00816788" w:rsidRPr="0064046A" w:rsidRDefault="00816788" w:rsidP="00816788">
            <w:pPr>
              <w:jc w:val="left"/>
              <w:rPr>
                <w:b/>
              </w:rPr>
            </w:pPr>
            <w:r w:rsidRPr="0064046A">
              <w:rPr>
                <w:b/>
              </w:rPr>
              <w:t>"Planning Assumptions"</w:t>
            </w:r>
          </w:p>
        </w:tc>
        <w:tc>
          <w:tcPr>
            <w:tcW w:w="5812" w:type="dxa"/>
          </w:tcPr>
          <w:p w14:paraId="3644D979" w14:textId="77777777" w:rsidR="00816788" w:rsidRPr="0064046A" w:rsidRDefault="00816788" w:rsidP="00816788">
            <w:r w:rsidRPr="0064046A">
              <w:t xml:space="preserve">in respect of each Transmission Owner: </w:t>
            </w:r>
          </w:p>
          <w:p w14:paraId="0A57C6FC" w14:textId="063BF47F" w:rsidR="00816788" w:rsidRPr="0064046A" w:rsidRDefault="00816788">
            <w:pPr>
              <w:tabs>
                <w:tab w:val="left" w:pos="1985"/>
              </w:tabs>
              <w:ind w:left="459" w:right="742" w:hanging="426"/>
            </w:pPr>
            <w:r w:rsidRPr="0064046A">
              <w:lastRenderedPageBreak/>
              <w:t xml:space="preserve">(a)  </w:t>
            </w:r>
            <w:r w:rsidR="00CF5B43">
              <w:t>The Company</w:t>
            </w:r>
            <w:r w:rsidR="00522962" w:rsidRPr="0064046A">
              <w:t>’s</w:t>
            </w:r>
            <w:r w:rsidRPr="0064046A">
              <w:t xml:space="preserve"> forecasts of power flows onto and off the Transmission Owner’s Transmission System under conditions which </w:t>
            </w:r>
            <w:r w:rsidR="00CF5B43">
              <w:t>The Company</w:t>
            </w:r>
            <w:r w:rsidRPr="0064046A">
              <w:t xml:space="preserve"> reasonably foresees will arise in the course of a Financial Year; or </w:t>
            </w:r>
          </w:p>
          <w:p w14:paraId="647964B9" w14:textId="4257C6F0" w:rsidR="00816788" w:rsidRPr="0064046A" w:rsidRDefault="00816788" w:rsidP="00A46938">
            <w:pPr>
              <w:tabs>
                <w:tab w:val="left" w:pos="1985"/>
              </w:tabs>
              <w:ind w:left="459"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14:paraId="2019E95F" w14:textId="77777777" w:rsidR="00816788" w:rsidRPr="0064046A" w:rsidRDefault="00816788" w:rsidP="00816788">
            <w:r w:rsidRPr="0064046A">
              <w:t>developed, in each case, in accordance with Schedule Three;</w:t>
            </w:r>
          </w:p>
        </w:tc>
      </w:tr>
      <w:tr w:rsidR="00816788" w:rsidRPr="0064046A" w14:paraId="1669D7F0" w14:textId="77777777" w:rsidTr="38390920">
        <w:trPr>
          <w:trHeight w:val="300"/>
        </w:trPr>
        <w:tc>
          <w:tcPr>
            <w:tcW w:w="2943" w:type="dxa"/>
          </w:tcPr>
          <w:p w14:paraId="2239A3E9" w14:textId="77777777" w:rsidR="00816788" w:rsidRPr="0064046A" w:rsidRDefault="00816788" w:rsidP="00816788">
            <w:pPr>
              <w:jc w:val="left"/>
              <w:rPr>
                <w:b/>
              </w:rPr>
            </w:pPr>
            <w:r w:rsidRPr="0064046A">
              <w:rPr>
                <w:b/>
              </w:rPr>
              <w:lastRenderedPageBreak/>
              <w:t>"Planning Code"</w:t>
            </w:r>
          </w:p>
        </w:tc>
        <w:tc>
          <w:tcPr>
            <w:tcW w:w="5812" w:type="dxa"/>
          </w:tcPr>
          <w:p w14:paraId="1851D51F" w14:textId="77777777" w:rsidR="00816788" w:rsidRPr="0064046A" w:rsidRDefault="00816788" w:rsidP="00816788">
            <w:r w:rsidRPr="0064046A">
              <w:t>that part of the Grid Code which is identified as the Planning Code;</w:t>
            </w:r>
          </w:p>
        </w:tc>
      </w:tr>
      <w:tr w:rsidR="00816788" w:rsidRPr="0064046A" w14:paraId="0342C603" w14:textId="77777777" w:rsidTr="38390920">
        <w:trPr>
          <w:trHeight w:val="300"/>
        </w:trPr>
        <w:tc>
          <w:tcPr>
            <w:tcW w:w="2943" w:type="dxa"/>
          </w:tcPr>
          <w:p w14:paraId="758DC536" w14:textId="77777777" w:rsidR="00816788" w:rsidRPr="0064046A" w:rsidRDefault="00816788" w:rsidP="00816788">
            <w:pPr>
              <w:jc w:val="left"/>
              <w:rPr>
                <w:b/>
              </w:rPr>
            </w:pPr>
            <w:r w:rsidRPr="0064046A">
              <w:rPr>
                <w:b/>
              </w:rPr>
              <w:t>"Plant"</w:t>
            </w:r>
          </w:p>
        </w:tc>
        <w:tc>
          <w:tcPr>
            <w:tcW w:w="5812" w:type="dxa"/>
          </w:tcPr>
          <w:p w14:paraId="5AD39D34" w14:textId="77777777" w:rsidR="00816788" w:rsidRPr="0064046A" w:rsidRDefault="00816788" w:rsidP="00816788">
            <w:r w:rsidRPr="0064046A">
              <w:t>fixed and moveable items used in the generation and/or supply and/or transmission of electricity other than Apparatus;</w:t>
            </w:r>
          </w:p>
        </w:tc>
      </w:tr>
      <w:tr w:rsidR="00816788" w:rsidRPr="0064046A" w14:paraId="1FEB50F4" w14:textId="77777777" w:rsidTr="38390920">
        <w:trPr>
          <w:trHeight w:val="300"/>
        </w:trPr>
        <w:tc>
          <w:tcPr>
            <w:tcW w:w="2943" w:type="dxa"/>
          </w:tcPr>
          <w:p w14:paraId="33B306B4" w14:textId="77777777" w:rsidR="00816788" w:rsidRPr="0064046A" w:rsidRDefault="00816788" w:rsidP="00816788">
            <w:pPr>
              <w:jc w:val="left"/>
              <w:rPr>
                <w:b/>
              </w:rPr>
            </w:pPr>
            <w:r w:rsidRPr="0064046A">
              <w:rPr>
                <w:b/>
              </w:rPr>
              <w:t>“Possible Relevant Interruption”</w:t>
            </w:r>
          </w:p>
        </w:tc>
        <w:tc>
          <w:tcPr>
            <w:tcW w:w="5812" w:type="dxa"/>
          </w:tcPr>
          <w:p w14:paraId="76150846" w14:textId="77777777" w:rsidR="00816788" w:rsidRPr="0064046A" w:rsidRDefault="00816788" w:rsidP="00816788">
            <w:r w:rsidRPr="0064046A">
              <w:t>means an interruption which requires investigation to ascertain whether or not it is a Relevant Interruption;</w:t>
            </w:r>
          </w:p>
        </w:tc>
      </w:tr>
      <w:tr w:rsidR="00816788" w:rsidRPr="0064046A" w14:paraId="19B2B9B2" w14:textId="77777777" w:rsidTr="38390920">
        <w:trPr>
          <w:trHeight w:val="300"/>
        </w:trPr>
        <w:tc>
          <w:tcPr>
            <w:tcW w:w="2943" w:type="dxa"/>
          </w:tcPr>
          <w:p w14:paraId="218D6D4B" w14:textId="77777777" w:rsidR="00816788" w:rsidRPr="0064046A" w:rsidRDefault="00816788" w:rsidP="00816788">
            <w:pPr>
              <w:jc w:val="left"/>
              <w:rPr>
                <w:b/>
              </w:rPr>
            </w:pPr>
            <w:r w:rsidRPr="0064046A">
              <w:t>“</w:t>
            </w:r>
            <w:r w:rsidRPr="0064046A">
              <w:rPr>
                <w:b/>
              </w:rPr>
              <w:t>Power Factor</w:t>
            </w:r>
            <w:r w:rsidRPr="0064046A">
              <w:t>”</w:t>
            </w:r>
          </w:p>
        </w:tc>
        <w:tc>
          <w:tcPr>
            <w:tcW w:w="5812" w:type="dxa"/>
          </w:tcPr>
          <w:p w14:paraId="49A6A91E" w14:textId="77777777" w:rsidR="00816788" w:rsidRPr="0064046A" w:rsidRDefault="00816788" w:rsidP="00816788">
            <w:r w:rsidRPr="0064046A">
              <w:t>As defined in the Grid Code;</w:t>
            </w:r>
          </w:p>
        </w:tc>
      </w:tr>
      <w:tr w:rsidR="00816788" w:rsidRPr="0064046A" w14:paraId="0794AD6C" w14:textId="77777777" w:rsidTr="38390920">
        <w:trPr>
          <w:trHeight w:val="300"/>
        </w:trPr>
        <w:tc>
          <w:tcPr>
            <w:tcW w:w="2943" w:type="dxa"/>
          </w:tcPr>
          <w:p w14:paraId="788A9450" w14:textId="77777777" w:rsidR="00816788" w:rsidRPr="0064046A" w:rsidRDefault="00816788" w:rsidP="00816788">
            <w:pPr>
              <w:jc w:val="left"/>
              <w:rPr>
                <w:b/>
              </w:rPr>
            </w:pPr>
            <w:r w:rsidRPr="0064046A">
              <w:rPr>
                <w:b/>
              </w:rPr>
              <w:t>"Power Station"</w:t>
            </w:r>
          </w:p>
        </w:tc>
        <w:tc>
          <w:tcPr>
            <w:tcW w:w="5812" w:type="dxa"/>
          </w:tcPr>
          <w:p w14:paraId="7768B92B" w14:textId="77777777" w:rsidR="00816788" w:rsidRPr="0064046A" w:rsidRDefault="00816788" w:rsidP="00816788">
            <w:r w:rsidRPr="0064046A">
              <w:t>as defined in the CUSC as at the Code Effective Date;</w:t>
            </w:r>
          </w:p>
        </w:tc>
      </w:tr>
      <w:tr w:rsidR="00816788" w:rsidRPr="0064046A" w14:paraId="12D4519C" w14:textId="77777777" w:rsidTr="38390920">
        <w:trPr>
          <w:trHeight w:val="300"/>
        </w:trPr>
        <w:tc>
          <w:tcPr>
            <w:tcW w:w="2943" w:type="dxa"/>
          </w:tcPr>
          <w:p w14:paraId="6DCDB304" w14:textId="77777777" w:rsidR="00816788" w:rsidRPr="0064046A" w:rsidRDefault="00816788" w:rsidP="00816788">
            <w:pPr>
              <w:jc w:val="left"/>
              <w:rPr>
                <w:b/>
              </w:rPr>
            </w:pPr>
            <w:r w:rsidRPr="0064046A">
              <w:rPr>
                <w:b/>
              </w:rPr>
              <w:t>"Proceedings"</w:t>
            </w:r>
          </w:p>
        </w:tc>
        <w:tc>
          <w:tcPr>
            <w:tcW w:w="5812" w:type="dxa"/>
          </w:tcPr>
          <w:p w14:paraId="075995CB" w14:textId="77777777" w:rsidR="00816788" w:rsidRPr="0064046A" w:rsidRDefault="00816788" w:rsidP="00816788">
            <w:r w:rsidRPr="0064046A">
              <w:t>as defined in Section G, paragraph 17.1;</w:t>
            </w:r>
          </w:p>
        </w:tc>
      </w:tr>
      <w:tr w:rsidR="00816788" w:rsidRPr="0064046A" w14:paraId="1EA2B3D5" w14:textId="77777777" w:rsidTr="38390920">
        <w:trPr>
          <w:trHeight w:val="300"/>
        </w:trPr>
        <w:tc>
          <w:tcPr>
            <w:tcW w:w="2943" w:type="dxa"/>
          </w:tcPr>
          <w:p w14:paraId="764B7E5F" w14:textId="77777777" w:rsidR="00816788" w:rsidRPr="0064046A" w:rsidRDefault="00816788" w:rsidP="00816788">
            <w:pPr>
              <w:jc w:val="left"/>
              <w:rPr>
                <w:b/>
              </w:rPr>
            </w:pPr>
            <w:r w:rsidRPr="0064046A">
              <w:rPr>
                <w:b/>
              </w:rPr>
              <w:t>"Progress Report"</w:t>
            </w:r>
          </w:p>
        </w:tc>
        <w:tc>
          <w:tcPr>
            <w:tcW w:w="5812" w:type="dxa"/>
          </w:tcPr>
          <w:p w14:paraId="493C0543" w14:textId="77777777" w:rsidR="00816788" w:rsidRPr="0064046A" w:rsidRDefault="00816788" w:rsidP="00816788">
            <w:r w:rsidRPr="0064046A">
              <w:t xml:space="preserve">the progress report prepared and submitted by the </w:t>
            </w:r>
            <w:r>
              <w:t>STC Modification Panel</w:t>
            </w:r>
            <w:r w:rsidRPr="0064046A">
              <w:t xml:space="preserve"> in accordance with Section B, sub-paragraph 7.2.8.1;</w:t>
            </w:r>
          </w:p>
        </w:tc>
      </w:tr>
      <w:tr w:rsidR="00816788" w:rsidRPr="0064046A" w14:paraId="4E7311D9" w14:textId="77777777" w:rsidTr="38390920">
        <w:trPr>
          <w:trHeight w:val="300"/>
        </w:trPr>
        <w:tc>
          <w:tcPr>
            <w:tcW w:w="2943" w:type="dxa"/>
          </w:tcPr>
          <w:p w14:paraId="62D9B9B5" w14:textId="77777777" w:rsidR="00816788" w:rsidRPr="0064046A" w:rsidRDefault="00816788" w:rsidP="00816788">
            <w:pPr>
              <w:jc w:val="left"/>
              <w:rPr>
                <w:b/>
              </w:rPr>
            </w:pPr>
            <w:r w:rsidRPr="0064046A">
              <w:rPr>
                <w:b/>
              </w:rPr>
              <w:t xml:space="preserve">"Proposed </w:t>
            </w:r>
            <w:r>
              <w:rPr>
                <w:b/>
              </w:rPr>
              <w:t xml:space="preserve">STC Modification </w:t>
            </w:r>
            <w:r w:rsidRPr="0064046A">
              <w:rPr>
                <w:b/>
              </w:rPr>
              <w:t>Report"</w:t>
            </w:r>
          </w:p>
        </w:tc>
        <w:tc>
          <w:tcPr>
            <w:tcW w:w="5812" w:type="dxa"/>
          </w:tcPr>
          <w:p w14:paraId="55B651F5" w14:textId="77777777" w:rsidR="00816788" w:rsidRPr="0064046A" w:rsidRDefault="00816788" w:rsidP="00816788">
            <w:r w:rsidRPr="0064046A">
              <w:t xml:space="preserve">the proposed form of the </w:t>
            </w:r>
            <w:r>
              <w:t>STC Modification</w:t>
            </w:r>
            <w:r w:rsidRPr="0064046A">
              <w:t xml:space="preserve"> Report developed in accordance with and as defined in Section B, sub-paragraph 7.2.5.8;</w:t>
            </w:r>
          </w:p>
        </w:tc>
      </w:tr>
      <w:tr w:rsidR="00816788" w:rsidRPr="0064046A" w14:paraId="7E5C96F4" w14:textId="77777777" w:rsidTr="38390920">
        <w:trPr>
          <w:trHeight w:val="300"/>
        </w:trPr>
        <w:tc>
          <w:tcPr>
            <w:tcW w:w="2943" w:type="dxa"/>
          </w:tcPr>
          <w:p w14:paraId="2F80969D" w14:textId="77777777" w:rsidR="00816788" w:rsidRPr="0064046A" w:rsidRDefault="00816788" w:rsidP="00816788">
            <w:pPr>
              <w:jc w:val="left"/>
              <w:rPr>
                <w:b/>
              </w:rPr>
            </w:pPr>
            <w:r w:rsidRPr="0064046A">
              <w:rPr>
                <w:b/>
              </w:rPr>
              <w:t>"Proposer"</w:t>
            </w:r>
          </w:p>
        </w:tc>
        <w:tc>
          <w:tcPr>
            <w:tcW w:w="5812" w:type="dxa"/>
          </w:tcPr>
          <w:p w14:paraId="731EC446" w14:textId="77777777" w:rsidR="00816788" w:rsidRPr="0064046A" w:rsidRDefault="00816788" w:rsidP="00816788">
            <w:r w:rsidRPr="0064046A">
              <w:t>a Party or other person making a proposal for an amendment to the Code as defined in Section B, paragraph 7.2.2.1;</w:t>
            </w:r>
          </w:p>
        </w:tc>
      </w:tr>
      <w:tr w:rsidR="00816788" w:rsidRPr="0064046A" w14:paraId="11730558" w14:textId="77777777" w:rsidTr="38390920">
        <w:trPr>
          <w:trHeight w:val="300"/>
        </w:trPr>
        <w:tc>
          <w:tcPr>
            <w:tcW w:w="2943" w:type="dxa"/>
          </w:tcPr>
          <w:p w14:paraId="411813A3" w14:textId="77777777" w:rsidR="00816788" w:rsidRPr="0064046A" w:rsidRDefault="00816788" w:rsidP="00816788">
            <w:pPr>
              <w:jc w:val="left"/>
              <w:rPr>
                <w:rStyle w:val="FootnoteReference"/>
                <w:b/>
              </w:rPr>
            </w:pPr>
            <w:r w:rsidRPr="0064046A">
              <w:rPr>
                <w:b/>
              </w:rPr>
              <w:t>"Protection"</w:t>
            </w:r>
          </w:p>
        </w:tc>
        <w:tc>
          <w:tcPr>
            <w:tcW w:w="5812" w:type="dxa"/>
          </w:tcPr>
          <w:p w14:paraId="53B63DF0" w14:textId="77777777" w:rsidR="00816788" w:rsidRPr="0064046A" w:rsidRDefault="00816788" w:rsidP="00816788">
            <w:r w:rsidRPr="0064046A">
              <w:t>as defined in the Grid Code as at the Code Effective Date;</w:t>
            </w:r>
          </w:p>
        </w:tc>
      </w:tr>
      <w:tr w:rsidR="00816788" w:rsidRPr="0064046A" w14:paraId="5A89E45A" w14:textId="77777777" w:rsidTr="38390920">
        <w:trPr>
          <w:trHeight w:val="300"/>
        </w:trPr>
        <w:tc>
          <w:tcPr>
            <w:tcW w:w="2943" w:type="dxa"/>
          </w:tcPr>
          <w:p w14:paraId="04A0BCB1" w14:textId="77777777" w:rsidR="00816788" w:rsidRPr="0064046A" w:rsidRDefault="00816788" w:rsidP="00816788">
            <w:pPr>
              <w:jc w:val="left"/>
              <w:rPr>
                <w:b/>
              </w:rPr>
            </w:pPr>
            <w:r>
              <w:rPr>
                <w:b/>
              </w:rPr>
              <w:t>“Purchase Contracts”</w:t>
            </w:r>
          </w:p>
        </w:tc>
        <w:tc>
          <w:tcPr>
            <w:tcW w:w="5812" w:type="dxa"/>
          </w:tcPr>
          <w:p w14:paraId="25737CDD" w14:textId="77777777" w:rsidR="00816788" w:rsidRPr="0064046A" w:rsidRDefault="00816788" w:rsidP="00816788">
            <w:r>
              <w:t>As defined in the Grid Code</w:t>
            </w:r>
          </w:p>
        </w:tc>
      </w:tr>
      <w:tr w:rsidR="00816788" w:rsidRPr="0064046A" w14:paraId="5E137A53" w14:textId="77777777" w:rsidTr="38390920">
        <w:trPr>
          <w:trHeight w:val="300"/>
        </w:trPr>
        <w:tc>
          <w:tcPr>
            <w:tcW w:w="2943" w:type="dxa"/>
          </w:tcPr>
          <w:p w14:paraId="770A4821" w14:textId="77777777" w:rsidR="00816788" w:rsidRPr="0064046A" w:rsidRDefault="00816788" w:rsidP="00816788">
            <w:pPr>
              <w:jc w:val="left"/>
              <w:rPr>
                <w:b/>
              </w:rPr>
            </w:pPr>
            <w:r w:rsidRPr="0064046A">
              <w:rPr>
                <w:b/>
              </w:rPr>
              <w:t>“Qualified Bank”</w:t>
            </w:r>
          </w:p>
        </w:tc>
        <w:tc>
          <w:tcPr>
            <w:tcW w:w="5812" w:type="dxa"/>
          </w:tcPr>
          <w:p w14:paraId="607E085B" w14:textId="2B1CCB23" w:rsidR="00816788" w:rsidRPr="0064046A" w:rsidRDefault="00816788" w:rsidP="00816788">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w:t>
            </w:r>
            <w:r w:rsidRPr="0064046A">
              <w:lastRenderedPageBreak/>
              <w:t xml:space="preserve">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816788" w:rsidRPr="0064046A" w14:paraId="00DCF622" w14:textId="77777777" w:rsidTr="38390920">
        <w:trPr>
          <w:trHeight w:val="300"/>
        </w:trPr>
        <w:tc>
          <w:tcPr>
            <w:tcW w:w="2943" w:type="dxa"/>
          </w:tcPr>
          <w:p w14:paraId="2C48B83E" w14:textId="77777777" w:rsidR="00816788" w:rsidRPr="0064046A" w:rsidRDefault="00816788" w:rsidP="00816788">
            <w:pPr>
              <w:jc w:val="left"/>
              <w:rPr>
                <w:b/>
              </w:rPr>
            </w:pPr>
            <w:r w:rsidRPr="0064046A">
              <w:rPr>
                <w:b/>
              </w:rPr>
              <w:lastRenderedPageBreak/>
              <w:t>"Qualified Company”</w:t>
            </w:r>
          </w:p>
        </w:tc>
        <w:tc>
          <w:tcPr>
            <w:tcW w:w="5812" w:type="dxa"/>
          </w:tcPr>
          <w:p w14:paraId="7CD0E030" w14:textId="77777777" w:rsidR="00816788" w:rsidRPr="0064046A" w:rsidRDefault="00816788" w:rsidP="00816788">
            <w:pPr>
              <w:pStyle w:val="BodyText"/>
              <w:ind w:left="0"/>
            </w:pPr>
            <w:r w:rsidRPr="0064046A">
              <w:t xml:space="preserve">a company which is a public company or a private company within the meaning of section 1(3) of the Companies Act 1985 and which is either </w:t>
            </w:r>
            <w:bookmarkStart w:id="23" w:name="_DV_C3"/>
            <w:r w:rsidRPr="0064046A">
              <w:t>:</w:t>
            </w:r>
            <w:bookmarkEnd w:id="23"/>
          </w:p>
          <w:p w14:paraId="74357E15" w14:textId="77777777" w:rsidR="00816788" w:rsidRPr="0064046A" w:rsidRDefault="00816788" w:rsidP="00816788">
            <w:pPr>
              <w:pStyle w:val="BodyText"/>
              <w:ind w:left="340" w:hanging="340"/>
              <w:rPr>
                <w:rFonts w:cs="Arial"/>
                <w:szCs w:val="24"/>
              </w:rPr>
            </w:pPr>
            <w:bookmarkStart w:id="24" w:name="_DV_C4"/>
            <w:r w:rsidRPr="0064046A">
              <w:rPr>
                <w:rStyle w:val="DeltaViewInsertion"/>
                <w:rFonts w:cs="Arial"/>
                <w:color w:val="auto"/>
              </w:rPr>
              <w:t>(a)</w:t>
            </w:r>
            <w:r w:rsidRPr="0064046A">
              <w:rPr>
                <w:rFonts w:cs="Arial"/>
                <w:szCs w:val="24"/>
              </w:rPr>
              <w:tab/>
            </w:r>
            <w:bookmarkStart w:id="25" w:name="_DV_M3"/>
            <w:bookmarkEnd w:id="24"/>
            <w:bookmarkEnd w:id="25"/>
            <w:r w:rsidRPr="0064046A">
              <w:rPr>
                <w:rFonts w:cs="Arial"/>
                <w:szCs w:val="24"/>
              </w:rPr>
              <w:t>a shareholder of the User or any holding company of such shareholder</w:t>
            </w:r>
            <w:bookmarkStart w:id="26" w:name="_DV_C6"/>
            <w:r w:rsidRPr="0064046A">
              <w:rPr>
                <w:rFonts w:cs="Arial"/>
                <w:szCs w:val="24"/>
              </w:rPr>
              <w:t xml:space="preserve"> or</w:t>
            </w:r>
            <w:bookmarkEnd w:id="26"/>
          </w:p>
          <w:p w14:paraId="4332D427" w14:textId="77777777" w:rsidR="00816788" w:rsidRPr="0064046A" w:rsidRDefault="00816788" w:rsidP="00816788">
            <w:pPr>
              <w:pStyle w:val="BodyText"/>
              <w:ind w:left="340" w:hanging="340"/>
              <w:rPr>
                <w:rFonts w:cs="Arial"/>
                <w:szCs w:val="24"/>
              </w:rPr>
            </w:pPr>
            <w:bookmarkStart w:id="27" w:name="_DV_C7"/>
            <w:r w:rsidRPr="0064046A">
              <w:rPr>
                <w:rFonts w:cs="Arial"/>
                <w:szCs w:val="24"/>
              </w:rPr>
              <w:t>(b)</w:t>
            </w:r>
            <w:r w:rsidRPr="0064046A">
              <w:rPr>
                <w:rFonts w:cs="Arial"/>
                <w:szCs w:val="24"/>
              </w:rPr>
              <w:tab/>
              <w:t xml:space="preserve">any subsidiary of any such </w:t>
            </w:r>
            <w:bookmarkStart w:id="28" w:name="_DV_M4"/>
            <w:bookmarkEnd w:id="27"/>
            <w:bookmarkEnd w:id="28"/>
            <w:r w:rsidRPr="0064046A">
              <w:rPr>
                <w:rFonts w:cs="Arial"/>
                <w:szCs w:val="24"/>
              </w:rPr>
              <w:t>holding company</w:t>
            </w:r>
            <w:bookmarkStart w:id="29" w:name="_DV_C8"/>
            <w:r w:rsidRPr="0064046A">
              <w:rPr>
                <w:rFonts w:cs="Arial"/>
                <w:szCs w:val="24"/>
              </w:rPr>
              <w:t>, but only where the subsidiary</w:t>
            </w:r>
            <w:bookmarkEnd w:id="29"/>
          </w:p>
          <w:p w14:paraId="1001C4FF" w14:textId="4AE48B10" w:rsidR="00816788" w:rsidRPr="0064046A" w:rsidRDefault="00816788" w:rsidP="00816788">
            <w:pPr>
              <w:pStyle w:val="BodyText"/>
              <w:ind w:left="680" w:hanging="340"/>
              <w:rPr>
                <w:rFonts w:cs="Arial"/>
                <w:szCs w:val="24"/>
              </w:rPr>
            </w:pPr>
            <w:bookmarkStart w:id="30" w:name="_DV_C9"/>
            <w:r w:rsidRPr="0064046A">
              <w:rPr>
                <w:rFonts w:cs="Arial"/>
                <w:szCs w:val="24"/>
              </w:rPr>
              <w:t>(i)</w:t>
            </w:r>
            <w:r w:rsidRPr="0064046A">
              <w:rPr>
                <w:rFonts w:cs="Arial"/>
                <w:szCs w:val="24"/>
              </w:rPr>
              <w:tab/>
              <w:t xml:space="preserve">demonstrates to </w:t>
            </w:r>
            <w:r w:rsidR="00CF5B43">
              <w:rPr>
                <w:rFonts w:cs="Arial"/>
                <w:szCs w:val="24"/>
              </w:rPr>
              <w:t>The Company</w:t>
            </w:r>
            <w:r w:rsidR="00522962" w:rsidRPr="0064046A">
              <w:rPr>
                <w:rFonts w:cs="Arial"/>
                <w:szCs w:val="24"/>
              </w:rPr>
              <w:t>’s</w:t>
            </w:r>
            <w:r w:rsidRPr="0064046A">
              <w:rPr>
                <w:rFonts w:cs="Arial"/>
                <w:szCs w:val="24"/>
              </w:rPr>
              <w:t xml:space="preserve"> satisfaction that it has power under its constitution to give a Performance Bond other than in respect of its subsidiary;</w:t>
            </w:r>
            <w:bookmarkEnd w:id="30"/>
          </w:p>
          <w:p w14:paraId="2EEF2289" w14:textId="77777777" w:rsidR="00816788" w:rsidRPr="0064046A" w:rsidRDefault="00816788" w:rsidP="00816788">
            <w:pPr>
              <w:pStyle w:val="BodyText"/>
              <w:ind w:left="680" w:hanging="340"/>
              <w:rPr>
                <w:rFonts w:cs="Arial"/>
                <w:szCs w:val="24"/>
              </w:rPr>
            </w:pPr>
            <w:bookmarkStart w:id="31"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31"/>
          </w:p>
          <w:p w14:paraId="270CA894" w14:textId="77777777" w:rsidR="00816788" w:rsidRPr="0064046A" w:rsidRDefault="00816788" w:rsidP="00816788">
            <w:pPr>
              <w:pStyle w:val="BodyText"/>
              <w:ind w:left="680" w:hanging="340"/>
              <w:rPr>
                <w:rFonts w:cs="Arial"/>
                <w:szCs w:val="24"/>
              </w:rPr>
            </w:pPr>
            <w:bookmarkStart w:id="32"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2"/>
          </w:p>
          <w:p w14:paraId="2BAC0232" w14:textId="5FAD2639" w:rsidR="00816788" w:rsidRPr="0064046A" w:rsidRDefault="00816788" w:rsidP="00816788">
            <w:bookmarkStart w:id="33" w:name="_DV_C13"/>
            <w:r w:rsidRPr="0064046A">
              <w:rPr>
                <w:rFonts w:cs="Arial"/>
                <w:szCs w:val="24"/>
              </w:rPr>
              <w:t>(the expressions “holding company” and “subsidiary</w:t>
            </w:r>
            <w:bookmarkStart w:id="34" w:name="_DV_M5"/>
            <w:bookmarkEnd w:id="33"/>
            <w:bookmarkEnd w:id="34"/>
            <w:r w:rsidRPr="0064046A">
              <w:rPr>
                <w:rFonts w:cs="Arial"/>
                <w:szCs w:val="24"/>
              </w:rPr>
              <w:t xml:space="preserve">” having the </w:t>
            </w:r>
            <w:bookmarkStart w:id="35" w:name="_DV_C15"/>
            <w:r w:rsidRPr="0064046A">
              <w:rPr>
                <w:rFonts w:cs="Arial"/>
                <w:szCs w:val="24"/>
              </w:rPr>
              <w:t>respective meanings</w:t>
            </w:r>
            <w:bookmarkStart w:id="36" w:name="_DV_M6"/>
            <w:bookmarkEnd w:id="35"/>
            <w:bookmarkEnd w:id="36"/>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w:t>
            </w:r>
            <w:r w:rsidRPr="0064046A">
              <w:rPr>
                <w:rFonts w:cs="Arial"/>
                <w:szCs w:val="24"/>
              </w:rPr>
              <w:lastRenderedPageBreak/>
              <w:t xml:space="preserve">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816788" w:rsidRPr="0064046A" w14:paraId="287DDDA8" w14:textId="77777777" w:rsidTr="38390920">
        <w:trPr>
          <w:trHeight w:val="300"/>
        </w:trPr>
        <w:tc>
          <w:tcPr>
            <w:tcW w:w="2943" w:type="dxa"/>
          </w:tcPr>
          <w:p w14:paraId="37DB3225" w14:textId="77777777" w:rsidR="00816788" w:rsidRPr="0064046A" w:rsidRDefault="00816788" w:rsidP="00816788">
            <w:pPr>
              <w:jc w:val="left"/>
              <w:rPr>
                <w:b/>
              </w:rPr>
            </w:pPr>
            <w:r w:rsidRPr="0064046A">
              <w:rPr>
                <w:b/>
              </w:rPr>
              <w:lastRenderedPageBreak/>
              <w:t>"Quorum"</w:t>
            </w:r>
          </w:p>
        </w:tc>
        <w:tc>
          <w:tcPr>
            <w:tcW w:w="5812" w:type="dxa"/>
          </w:tcPr>
          <w:p w14:paraId="6F1F8D55" w14:textId="77777777" w:rsidR="00816788" w:rsidRPr="0064046A" w:rsidRDefault="00816788" w:rsidP="00816788">
            <w:r w:rsidRPr="0064046A">
              <w:t xml:space="preserve">the quorum required for a </w:t>
            </w:r>
            <w:r>
              <w:t>STC Modification Panel</w:t>
            </w:r>
            <w:r w:rsidRPr="0064046A">
              <w:t xml:space="preserve"> Meeting as defined in Section B, sub-paragraph 6.4.5;</w:t>
            </w:r>
          </w:p>
        </w:tc>
      </w:tr>
      <w:tr w:rsidR="00816788" w:rsidRPr="0064046A" w14:paraId="134AB9CD" w14:textId="77777777" w:rsidTr="38390920">
        <w:trPr>
          <w:trHeight w:val="300"/>
        </w:trPr>
        <w:tc>
          <w:tcPr>
            <w:tcW w:w="2943" w:type="dxa"/>
          </w:tcPr>
          <w:p w14:paraId="7FAD3F88" w14:textId="77777777" w:rsidR="00816788" w:rsidRPr="0064046A" w:rsidRDefault="00816788" w:rsidP="00816788">
            <w:pPr>
              <w:jc w:val="left"/>
              <w:rPr>
                <w:b/>
              </w:rPr>
            </w:pPr>
            <w:r w:rsidRPr="0064046A">
              <w:t>“</w:t>
            </w:r>
            <w:r w:rsidRPr="0064046A">
              <w:rPr>
                <w:b/>
              </w:rPr>
              <w:t>Reactive Power</w:t>
            </w:r>
            <w:r w:rsidRPr="0064046A">
              <w:t>”</w:t>
            </w:r>
          </w:p>
        </w:tc>
        <w:tc>
          <w:tcPr>
            <w:tcW w:w="5812" w:type="dxa"/>
          </w:tcPr>
          <w:p w14:paraId="346B4BE1" w14:textId="77777777" w:rsidR="00816788" w:rsidRPr="0064046A" w:rsidRDefault="00816788" w:rsidP="00816788">
            <w:r w:rsidRPr="0064046A">
              <w:t>As defined in the Grid Code;</w:t>
            </w:r>
          </w:p>
        </w:tc>
      </w:tr>
      <w:tr w:rsidR="00816788" w:rsidRPr="0064046A" w14:paraId="18F3B0DA" w14:textId="77777777" w:rsidTr="38390920">
        <w:trPr>
          <w:trHeight w:val="300"/>
        </w:trPr>
        <w:tc>
          <w:tcPr>
            <w:tcW w:w="2943" w:type="dxa"/>
          </w:tcPr>
          <w:p w14:paraId="34C6B6C1" w14:textId="77777777" w:rsidR="00816788" w:rsidRPr="0064046A" w:rsidRDefault="00816788" w:rsidP="00816788">
            <w:pPr>
              <w:jc w:val="left"/>
              <w:rPr>
                <w:b/>
              </w:rPr>
            </w:pPr>
            <w:r w:rsidRPr="0064046A">
              <w:rPr>
                <w:b/>
              </w:rPr>
              <w:t>"Reasonable Charges"</w:t>
            </w:r>
          </w:p>
        </w:tc>
        <w:tc>
          <w:tcPr>
            <w:tcW w:w="5812" w:type="dxa"/>
          </w:tcPr>
          <w:p w14:paraId="465DD651" w14:textId="77777777" w:rsidR="00816788" w:rsidRPr="0064046A" w:rsidRDefault="00816788" w:rsidP="00816788">
            <w:r w:rsidRPr="0064046A">
              <w:t xml:space="preserve">reasonable cost reflective charges comparable to charges for similar services obtainable in the open market; </w:t>
            </w:r>
          </w:p>
        </w:tc>
      </w:tr>
      <w:tr w:rsidR="00816788" w:rsidRPr="0064046A" w14:paraId="7BD977BE" w14:textId="77777777" w:rsidTr="38390920">
        <w:trPr>
          <w:trHeight w:val="300"/>
        </w:trPr>
        <w:tc>
          <w:tcPr>
            <w:tcW w:w="2943" w:type="dxa"/>
          </w:tcPr>
          <w:p w14:paraId="57D4635A" w14:textId="77777777" w:rsidR="00816788" w:rsidRPr="0064046A" w:rsidRDefault="00816788" w:rsidP="00816788">
            <w:pPr>
              <w:pStyle w:val="NormalS"/>
              <w:spacing w:after="120"/>
              <w:rPr>
                <w:b/>
              </w:rPr>
            </w:pPr>
            <w:r w:rsidRPr="0064046A">
              <w:rPr>
                <w:b/>
              </w:rPr>
              <w:t>"Receiving Party"</w:t>
            </w:r>
          </w:p>
        </w:tc>
        <w:tc>
          <w:tcPr>
            <w:tcW w:w="5812" w:type="dxa"/>
          </w:tcPr>
          <w:p w14:paraId="09F44A77" w14:textId="77777777" w:rsidR="00816788" w:rsidRPr="0064046A" w:rsidRDefault="00816788" w:rsidP="00816788">
            <w:pPr>
              <w:pStyle w:val="NormalS"/>
              <w:spacing w:after="120"/>
            </w:pPr>
            <w:r w:rsidRPr="0064046A">
              <w:t>as defined in Section E, paragraph 3.1;</w:t>
            </w:r>
          </w:p>
        </w:tc>
      </w:tr>
      <w:tr w:rsidR="00816788" w:rsidRPr="0064046A" w14:paraId="49D73C6B" w14:textId="77777777" w:rsidTr="38390920">
        <w:trPr>
          <w:trHeight w:val="300"/>
        </w:trPr>
        <w:tc>
          <w:tcPr>
            <w:tcW w:w="2943" w:type="dxa"/>
          </w:tcPr>
          <w:p w14:paraId="60D39CEC" w14:textId="77777777" w:rsidR="00816788" w:rsidRPr="0064046A" w:rsidRDefault="00816788" w:rsidP="00816788">
            <w:pPr>
              <w:pStyle w:val="NormalS"/>
              <w:spacing w:after="120"/>
              <w:rPr>
                <w:b/>
              </w:rPr>
            </w:pPr>
            <w:r w:rsidRPr="0064046A">
              <w:rPr>
                <w:b/>
              </w:rPr>
              <w:t>"Reference Notice"</w:t>
            </w:r>
          </w:p>
        </w:tc>
        <w:tc>
          <w:tcPr>
            <w:tcW w:w="5812" w:type="dxa"/>
          </w:tcPr>
          <w:p w14:paraId="3137EEF7" w14:textId="77777777" w:rsidR="00816788" w:rsidRPr="0064046A" w:rsidRDefault="00816788" w:rsidP="00816788">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816788" w:rsidRPr="0064046A" w14:paraId="3EE51ECC" w14:textId="77777777" w:rsidTr="38390920">
        <w:trPr>
          <w:trHeight w:val="300"/>
        </w:trPr>
        <w:tc>
          <w:tcPr>
            <w:tcW w:w="2943" w:type="dxa"/>
          </w:tcPr>
          <w:p w14:paraId="6135A1AC" w14:textId="77777777" w:rsidR="00816788" w:rsidRPr="0064046A" w:rsidRDefault="00816788" w:rsidP="00816788">
            <w:pPr>
              <w:jc w:val="left"/>
              <w:rPr>
                <w:b/>
              </w:rPr>
            </w:pPr>
            <w:r w:rsidRPr="0064046A">
              <w:rPr>
                <w:b/>
              </w:rPr>
              <w:t>"Regulations"</w:t>
            </w:r>
          </w:p>
        </w:tc>
        <w:tc>
          <w:tcPr>
            <w:tcW w:w="5812" w:type="dxa"/>
          </w:tcPr>
          <w:p w14:paraId="6188244A" w14:textId="77777777" w:rsidR="00816788" w:rsidRPr="0064046A" w:rsidRDefault="00816788" w:rsidP="00816788">
            <w:r w:rsidRPr="0064046A">
              <w:t>the Electricity Safety, Quality and Continuity Regulations 2002;</w:t>
            </w:r>
          </w:p>
        </w:tc>
      </w:tr>
      <w:tr w:rsidR="00816788" w:rsidRPr="0064046A" w14:paraId="088EE1DB" w14:textId="77777777" w:rsidTr="38390920">
        <w:trPr>
          <w:trHeight w:val="300"/>
        </w:trPr>
        <w:tc>
          <w:tcPr>
            <w:tcW w:w="2943" w:type="dxa"/>
          </w:tcPr>
          <w:p w14:paraId="76DB51DF" w14:textId="77777777" w:rsidR="00816788" w:rsidRPr="0064046A" w:rsidRDefault="00816788" w:rsidP="00816788">
            <w:pPr>
              <w:jc w:val="left"/>
              <w:rPr>
                <w:b/>
              </w:rPr>
            </w:pPr>
            <w:r w:rsidRPr="0064046A">
              <w:rPr>
                <w:b/>
              </w:rPr>
              <w:t>"Related Significant Incidents"</w:t>
            </w:r>
          </w:p>
        </w:tc>
        <w:tc>
          <w:tcPr>
            <w:tcW w:w="5812" w:type="dxa"/>
          </w:tcPr>
          <w:p w14:paraId="56E0C914" w14:textId="77777777" w:rsidR="00816788" w:rsidRPr="0064046A" w:rsidRDefault="00816788" w:rsidP="00816788">
            <w:pPr>
              <w:tabs>
                <w:tab w:val="left" w:pos="1985"/>
              </w:tabs>
              <w:ind w:left="33"/>
              <w:jc w:val="left"/>
            </w:pPr>
            <w:r w:rsidRPr="0064046A">
              <w:t>a series of Significant Incidents in which one or more Significant Incidents cause or exacerbate one or more other Significant Incidents;</w:t>
            </w:r>
          </w:p>
        </w:tc>
      </w:tr>
      <w:tr w:rsidR="00816788" w:rsidRPr="0064046A" w14:paraId="17A55458" w14:textId="77777777" w:rsidTr="38390920">
        <w:trPr>
          <w:trHeight w:val="300"/>
        </w:trPr>
        <w:tc>
          <w:tcPr>
            <w:tcW w:w="2943" w:type="dxa"/>
          </w:tcPr>
          <w:p w14:paraId="6C7B3D03" w14:textId="77777777" w:rsidR="00816788" w:rsidRPr="0064046A" w:rsidRDefault="00816788" w:rsidP="00816788">
            <w:pPr>
              <w:jc w:val="left"/>
              <w:rPr>
                <w:b/>
              </w:rPr>
            </w:pPr>
            <w:r w:rsidRPr="0064046A">
              <w:rPr>
                <w:b/>
              </w:rPr>
              <w:t>"Related Undertaking"</w:t>
            </w:r>
          </w:p>
        </w:tc>
        <w:tc>
          <w:tcPr>
            <w:tcW w:w="5812" w:type="dxa"/>
          </w:tcPr>
          <w:p w14:paraId="4EE08D9B" w14:textId="77777777" w:rsidR="00816788" w:rsidRPr="0064046A" w:rsidRDefault="00816788" w:rsidP="00816788">
            <w:pPr>
              <w:tabs>
                <w:tab w:val="left" w:pos="1985"/>
              </w:tabs>
              <w:ind w:left="33"/>
              <w:jc w:val="left"/>
            </w:pPr>
            <w:r w:rsidRPr="0064046A">
              <w:t>as defined in Standard Condition A1;</w:t>
            </w:r>
          </w:p>
        </w:tc>
      </w:tr>
      <w:tr w:rsidR="00816788" w:rsidRPr="0064046A" w14:paraId="62396033" w14:textId="77777777" w:rsidTr="38390920">
        <w:trPr>
          <w:trHeight w:val="300"/>
        </w:trPr>
        <w:tc>
          <w:tcPr>
            <w:tcW w:w="2943" w:type="dxa"/>
          </w:tcPr>
          <w:p w14:paraId="3CA17010" w14:textId="77777777" w:rsidR="00816788" w:rsidRPr="0064046A" w:rsidRDefault="00816788" w:rsidP="00816788">
            <w:pPr>
              <w:jc w:val="left"/>
              <w:rPr>
                <w:b/>
              </w:rPr>
            </w:pPr>
            <w:r w:rsidRPr="0064046A">
              <w:rPr>
                <w:b/>
              </w:rPr>
              <w:t>"Relevant Connection Site"</w:t>
            </w:r>
          </w:p>
        </w:tc>
        <w:tc>
          <w:tcPr>
            <w:tcW w:w="5812" w:type="dxa"/>
          </w:tcPr>
          <w:p w14:paraId="1854E337" w14:textId="77777777" w:rsidR="00816788" w:rsidRPr="0064046A" w:rsidRDefault="00816788" w:rsidP="00816788">
            <w:pPr>
              <w:rPr>
                <w:i/>
              </w:rPr>
            </w:pPr>
            <w:r w:rsidRPr="0064046A">
              <w:rPr>
                <w:rStyle w:val="Emphasis"/>
                <w:i w:val="0"/>
              </w:rPr>
              <w:t xml:space="preserve">in respect of each Construction Project, Exchange Rate Request or Request for a Statement of Works: </w:t>
            </w:r>
          </w:p>
          <w:p w14:paraId="0B9D80D0" w14:textId="77777777" w:rsidR="00816788" w:rsidRPr="0064046A" w:rsidRDefault="00816788">
            <w:pPr>
              <w:tabs>
                <w:tab w:val="left" w:pos="1985"/>
              </w:tabs>
              <w:ind w:left="459" w:right="742" w:hanging="426"/>
            </w:pPr>
            <w:r w:rsidRPr="0064046A">
              <w:t>(a)  the Connection Site or New Connection Site which is the subject of the relevant User Application; or</w:t>
            </w:r>
          </w:p>
          <w:p w14:paraId="34635825" w14:textId="66A93056" w:rsidR="00816788" w:rsidRPr="0064046A" w:rsidRDefault="00816788">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00816788" w:rsidRPr="0064046A" w14:paraId="37D4442F" w14:textId="77777777" w:rsidTr="38390920">
        <w:trPr>
          <w:trHeight w:val="300"/>
        </w:trPr>
        <w:tc>
          <w:tcPr>
            <w:tcW w:w="2943" w:type="dxa"/>
          </w:tcPr>
          <w:p w14:paraId="4E2C7FC9" w14:textId="77777777" w:rsidR="00816788" w:rsidRPr="0064046A" w:rsidRDefault="00816788" w:rsidP="00816788">
            <w:pPr>
              <w:jc w:val="left"/>
              <w:rPr>
                <w:b/>
              </w:rPr>
            </w:pPr>
            <w:r w:rsidRPr="0064046A">
              <w:rPr>
                <w:b/>
              </w:rPr>
              <w:t>"Relevant Instrument"</w:t>
            </w:r>
          </w:p>
        </w:tc>
        <w:tc>
          <w:tcPr>
            <w:tcW w:w="5812" w:type="dxa"/>
          </w:tcPr>
          <w:p w14:paraId="1C2F1425" w14:textId="77777777" w:rsidR="00816788" w:rsidRPr="0064046A" w:rsidRDefault="00816788" w:rsidP="00816788">
            <w:pPr>
              <w:tabs>
                <w:tab w:val="left" w:pos="1985"/>
              </w:tabs>
              <w:spacing w:after="120"/>
              <w:ind w:left="33"/>
              <w:jc w:val="left"/>
            </w:pPr>
            <w:r w:rsidRPr="0064046A">
              <w:t>any or, as the context may require, a particular one of the following:</w:t>
            </w:r>
          </w:p>
          <w:p w14:paraId="552485EA" w14:textId="77777777" w:rsidR="00816788" w:rsidRPr="0064046A" w:rsidRDefault="00816788" w:rsidP="00816788">
            <w:pPr>
              <w:pStyle w:val="BodyTextIndent2"/>
              <w:spacing w:line="300" w:lineRule="atLeast"/>
              <w:ind w:left="459" w:hanging="425"/>
            </w:pPr>
            <w:r w:rsidRPr="0064046A">
              <w:t>(a)</w:t>
            </w:r>
            <w:r w:rsidRPr="0064046A">
              <w:tab/>
              <w:t>the Act and all subordinate legislation made under the Act;</w:t>
            </w:r>
          </w:p>
          <w:p w14:paraId="75323DDE" w14:textId="77777777" w:rsidR="00816788" w:rsidRPr="0064046A" w:rsidRDefault="00816788" w:rsidP="00816788">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816788" w:rsidRPr="0064046A" w:rsidRDefault="00816788" w:rsidP="00816788">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816788" w:rsidRPr="0064046A" w:rsidRDefault="00816788" w:rsidP="00816788">
            <w:pPr>
              <w:tabs>
                <w:tab w:val="left" w:pos="1985"/>
              </w:tabs>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t>
            </w:r>
            <w:r w:rsidRPr="0064046A">
              <w:lastRenderedPageBreak/>
              <w:t>with for the purposes of the Code, of or from any Competent Authority;</w:t>
            </w:r>
          </w:p>
        </w:tc>
      </w:tr>
      <w:tr w:rsidR="00816788" w:rsidRPr="0064046A" w14:paraId="73E94BF9" w14:textId="77777777" w:rsidTr="38390920">
        <w:trPr>
          <w:trHeight w:val="300"/>
        </w:trPr>
        <w:tc>
          <w:tcPr>
            <w:tcW w:w="2943" w:type="dxa"/>
          </w:tcPr>
          <w:p w14:paraId="65489AB6" w14:textId="77777777" w:rsidR="00816788" w:rsidRPr="0064046A" w:rsidRDefault="00816788" w:rsidP="00816788">
            <w:pPr>
              <w:jc w:val="left"/>
              <w:rPr>
                <w:b/>
              </w:rPr>
            </w:pPr>
            <w:r w:rsidRPr="0064046A">
              <w:rPr>
                <w:b/>
              </w:rPr>
              <w:lastRenderedPageBreak/>
              <w:t>"Relevant Parties"</w:t>
            </w:r>
          </w:p>
        </w:tc>
        <w:tc>
          <w:tcPr>
            <w:tcW w:w="5812" w:type="dxa"/>
          </w:tcPr>
          <w:p w14:paraId="2D641794" w14:textId="77777777" w:rsidR="00816788" w:rsidRPr="0064046A" w:rsidRDefault="00816788" w:rsidP="00816788">
            <w:r w:rsidRPr="0064046A">
              <w:t>the Parties to a Code Procedure or proposed new Code Procedure;</w:t>
            </w:r>
          </w:p>
        </w:tc>
      </w:tr>
      <w:tr w:rsidR="00816788" w:rsidRPr="0064046A" w14:paraId="147FA365" w14:textId="77777777" w:rsidTr="38390920">
        <w:trPr>
          <w:trHeight w:val="300"/>
        </w:trPr>
        <w:tc>
          <w:tcPr>
            <w:tcW w:w="2943" w:type="dxa"/>
          </w:tcPr>
          <w:p w14:paraId="58148D09" w14:textId="77777777" w:rsidR="00816788" w:rsidRPr="0064046A" w:rsidRDefault="00816788" w:rsidP="00816788">
            <w:pPr>
              <w:jc w:val="left"/>
              <w:rPr>
                <w:b/>
              </w:rPr>
            </w:pPr>
            <w:r w:rsidRPr="0064046A">
              <w:rPr>
                <w:rFonts w:cs="Arial"/>
                <w:b/>
                <w:bCs/>
                <w:lang w:eastAsia="en-GB"/>
              </w:rPr>
              <w:t>“Relevant Party Category”</w:t>
            </w:r>
          </w:p>
        </w:tc>
        <w:tc>
          <w:tcPr>
            <w:tcW w:w="5812" w:type="dxa"/>
          </w:tcPr>
          <w:p w14:paraId="27737C98" w14:textId="77777777" w:rsidR="00816788" w:rsidRPr="0064046A" w:rsidRDefault="00816788" w:rsidP="00816788">
            <w:r w:rsidRPr="0064046A">
              <w:rPr>
                <w:rFonts w:cs="Arial"/>
                <w:lang w:eastAsia="en-GB"/>
              </w:rPr>
              <w:t>means, as the context requires, a Party Category containing at least one Relevant Party;</w:t>
            </w:r>
          </w:p>
        </w:tc>
      </w:tr>
      <w:tr w:rsidR="00816788" w:rsidRPr="0064046A" w14:paraId="29C7EABD" w14:textId="77777777" w:rsidTr="38390920">
        <w:trPr>
          <w:trHeight w:val="300"/>
        </w:trPr>
        <w:tc>
          <w:tcPr>
            <w:tcW w:w="2943" w:type="dxa"/>
          </w:tcPr>
          <w:p w14:paraId="7FAC1ACD" w14:textId="77777777" w:rsidR="00816788" w:rsidRPr="0064046A" w:rsidRDefault="00816788" w:rsidP="00816788">
            <w:pPr>
              <w:jc w:val="left"/>
              <w:rPr>
                <w:rFonts w:cs="Arial"/>
                <w:b/>
                <w:bCs/>
                <w:lang w:eastAsia="en-GB"/>
              </w:rPr>
            </w:pPr>
            <w:r w:rsidRPr="0064046A">
              <w:rPr>
                <w:rFonts w:cs="Arial"/>
                <w:b/>
                <w:bCs/>
                <w:lang w:eastAsia="en-GB"/>
              </w:rPr>
              <w:t>“Relevant Interruption”</w:t>
            </w:r>
          </w:p>
        </w:tc>
        <w:tc>
          <w:tcPr>
            <w:tcW w:w="5812" w:type="dxa"/>
          </w:tcPr>
          <w:p w14:paraId="088D24C2" w14:textId="77777777" w:rsidR="00816788" w:rsidRPr="0064046A" w:rsidRDefault="00816788" w:rsidP="00816788">
            <w:pPr>
              <w:rPr>
                <w:rFonts w:cs="Arial"/>
                <w:lang w:eastAsia="en-GB"/>
              </w:rPr>
            </w:pPr>
            <w:r w:rsidRPr="0064046A">
              <w:rPr>
                <w:rFonts w:cs="Arial"/>
                <w:lang w:eastAsia="en-GB"/>
              </w:rPr>
              <w:t>as defined in the CUSC;</w:t>
            </w:r>
          </w:p>
        </w:tc>
      </w:tr>
      <w:tr w:rsidR="00816788" w:rsidRPr="0064046A" w14:paraId="403D4ADC" w14:textId="77777777" w:rsidTr="38390920">
        <w:trPr>
          <w:trHeight w:val="300"/>
        </w:trPr>
        <w:tc>
          <w:tcPr>
            <w:tcW w:w="2943" w:type="dxa"/>
          </w:tcPr>
          <w:p w14:paraId="75851A57" w14:textId="77777777" w:rsidR="00816788" w:rsidRPr="0064046A" w:rsidRDefault="00816788" w:rsidP="00816788">
            <w:pPr>
              <w:jc w:val="left"/>
              <w:rPr>
                <w:b/>
              </w:rPr>
            </w:pPr>
            <w:r w:rsidRPr="0064046A">
              <w:rPr>
                <w:b/>
              </w:rPr>
              <w:t>"Replacement of Assets"</w:t>
            </w:r>
          </w:p>
        </w:tc>
        <w:tc>
          <w:tcPr>
            <w:tcW w:w="5812" w:type="dxa"/>
          </w:tcPr>
          <w:p w14:paraId="0E5078F7" w14:textId="66C00CF2" w:rsidR="00816788" w:rsidRPr="0064046A" w:rsidRDefault="00816788" w:rsidP="00816788">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816788" w:rsidRPr="0064046A" w14:paraId="35EF8091" w14:textId="77777777" w:rsidTr="38390920">
        <w:trPr>
          <w:trHeight w:val="300"/>
        </w:trPr>
        <w:tc>
          <w:tcPr>
            <w:tcW w:w="2943" w:type="dxa"/>
          </w:tcPr>
          <w:p w14:paraId="0A6DBD6E" w14:textId="77777777" w:rsidR="00816788" w:rsidRPr="0064046A" w:rsidRDefault="00816788" w:rsidP="00816788">
            <w:pPr>
              <w:jc w:val="left"/>
              <w:rPr>
                <w:rFonts w:cs="Arial"/>
                <w:b/>
              </w:rPr>
            </w:pPr>
            <w:r w:rsidRPr="0064046A">
              <w:rPr>
                <w:rFonts w:cs="Arial"/>
                <w:b/>
              </w:rPr>
              <w:t>“Request for a Statement of Works”</w:t>
            </w:r>
          </w:p>
          <w:p w14:paraId="2F08E0D4" w14:textId="77777777" w:rsidR="00816788" w:rsidRPr="0064046A" w:rsidRDefault="00816788" w:rsidP="00816788">
            <w:pPr>
              <w:jc w:val="left"/>
            </w:pPr>
          </w:p>
        </w:tc>
        <w:tc>
          <w:tcPr>
            <w:tcW w:w="5812" w:type="dxa"/>
          </w:tcPr>
          <w:p w14:paraId="02A603E1" w14:textId="18451B5E" w:rsidR="00816788" w:rsidRPr="0064046A" w:rsidRDefault="00816788" w:rsidP="00816788">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00816788" w:rsidRPr="0064046A" w14:paraId="798E34E2" w14:textId="77777777" w:rsidTr="38390920">
        <w:trPr>
          <w:trHeight w:val="300"/>
        </w:trPr>
        <w:tc>
          <w:tcPr>
            <w:tcW w:w="2943" w:type="dxa"/>
          </w:tcPr>
          <w:p w14:paraId="40240C80" w14:textId="77777777" w:rsidR="00816788" w:rsidRDefault="00816788" w:rsidP="00816788">
            <w:pPr>
              <w:jc w:val="left"/>
            </w:pPr>
            <w:r w:rsidRPr="0064046A">
              <w:t>"</w:t>
            </w:r>
            <w:r w:rsidRPr="0064046A">
              <w:rPr>
                <w:b/>
              </w:rPr>
              <w:t>Required Standard</w:t>
            </w:r>
            <w:r w:rsidRPr="0064046A">
              <w:t>"</w:t>
            </w:r>
          </w:p>
          <w:p w14:paraId="42006277" w14:textId="77777777" w:rsidR="00816788" w:rsidRDefault="00816788" w:rsidP="00816788">
            <w:pPr>
              <w:jc w:val="left"/>
            </w:pPr>
          </w:p>
          <w:p w14:paraId="23CE5283" w14:textId="77777777" w:rsidR="00816788" w:rsidRDefault="00816788" w:rsidP="00816788">
            <w:pPr>
              <w:jc w:val="left"/>
            </w:pPr>
          </w:p>
          <w:p w14:paraId="3D4038EB" w14:textId="47070955" w:rsidR="00816788" w:rsidRPr="0064046A" w:rsidRDefault="00816788" w:rsidP="00816788">
            <w:pPr>
              <w:jc w:val="left"/>
              <w:rPr>
                <w:b/>
              </w:rPr>
            </w:pPr>
            <w:r w:rsidRPr="0064046A">
              <w:tab/>
            </w:r>
          </w:p>
        </w:tc>
        <w:tc>
          <w:tcPr>
            <w:tcW w:w="5812" w:type="dxa"/>
          </w:tcPr>
          <w:p w14:paraId="63D4543A" w14:textId="77777777" w:rsidR="00816788" w:rsidRDefault="00816788" w:rsidP="00816788">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816788" w:rsidRPr="0064046A" w:rsidRDefault="00816788" w:rsidP="00816788"/>
        </w:tc>
      </w:tr>
      <w:tr w:rsidR="00816788" w:rsidRPr="0064046A" w14:paraId="4F1FD631" w14:textId="77777777" w:rsidTr="38390920">
        <w:trPr>
          <w:trHeight w:val="300"/>
        </w:trPr>
        <w:tc>
          <w:tcPr>
            <w:tcW w:w="2943" w:type="dxa"/>
          </w:tcPr>
          <w:p w14:paraId="5F8FC0E1" w14:textId="77777777" w:rsidR="00816788" w:rsidRPr="00086DE0" w:rsidRDefault="00816788" w:rsidP="00816788">
            <w:pPr>
              <w:jc w:val="left"/>
              <w:rPr>
                <w:b/>
                <w:bCs/>
              </w:rPr>
            </w:pPr>
            <w:r w:rsidRPr="00086DE0">
              <w:rPr>
                <w:b/>
                <w:bCs/>
              </w:rPr>
              <w:t>“Restoration Contractor”</w:t>
            </w:r>
          </w:p>
        </w:tc>
        <w:tc>
          <w:tcPr>
            <w:tcW w:w="5812" w:type="dxa"/>
          </w:tcPr>
          <w:p w14:paraId="28E75E77" w14:textId="2BD20D40" w:rsidR="00816788" w:rsidRPr="0064046A" w:rsidRDefault="00816788" w:rsidP="00816788">
            <w:r w:rsidRPr="0064046A">
              <w:t>as defined in the Grid Code;</w:t>
            </w:r>
          </w:p>
        </w:tc>
      </w:tr>
      <w:tr w:rsidR="00816788" w:rsidRPr="0064046A" w14:paraId="679127FE" w14:textId="77777777" w:rsidTr="38390920">
        <w:trPr>
          <w:trHeight w:val="300"/>
        </w:trPr>
        <w:tc>
          <w:tcPr>
            <w:tcW w:w="2943" w:type="dxa"/>
          </w:tcPr>
          <w:p w14:paraId="13690346" w14:textId="77777777" w:rsidR="00816788" w:rsidRPr="00723F16" w:rsidRDefault="00816788" w:rsidP="00816788">
            <w:pPr>
              <w:jc w:val="left"/>
              <w:rPr>
                <w:b/>
                <w:bCs/>
              </w:rPr>
            </w:pPr>
            <w:r>
              <w:rPr>
                <w:b/>
                <w:bCs/>
              </w:rPr>
              <w:t>“</w:t>
            </w:r>
            <w:r w:rsidRPr="00723F16">
              <w:rPr>
                <w:b/>
                <w:bCs/>
              </w:rPr>
              <w:t>Restoration Plan</w:t>
            </w:r>
            <w:r>
              <w:rPr>
                <w:b/>
                <w:bCs/>
              </w:rPr>
              <w:t>”</w:t>
            </w:r>
          </w:p>
        </w:tc>
        <w:tc>
          <w:tcPr>
            <w:tcW w:w="5812" w:type="dxa"/>
          </w:tcPr>
          <w:p w14:paraId="3EAF565E" w14:textId="34531316" w:rsidR="00816788" w:rsidRPr="0064046A" w:rsidRDefault="00816788" w:rsidP="00816788">
            <w:r w:rsidRPr="0064046A">
              <w:t>as defined in the Grid Code;</w:t>
            </w:r>
          </w:p>
        </w:tc>
      </w:tr>
      <w:tr w:rsidR="00816788" w:rsidRPr="0064046A" w14:paraId="485309BF" w14:textId="77777777" w:rsidTr="38390920">
        <w:trPr>
          <w:trHeight w:val="300"/>
        </w:trPr>
        <w:tc>
          <w:tcPr>
            <w:tcW w:w="2943" w:type="dxa"/>
          </w:tcPr>
          <w:p w14:paraId="7B3857BA" w14:textId="77777777" w:rsidR="00816788" w:rsidRPr="0064046A" w:rsidRDefault="00816788" w:rsidP="00816788">
            <w:pPr>
              <w:jc w:val="left"/>
              <w:rPr>
                <w:rStyle w:val="FootnoteReference"/>
                <w:b/>
              </w:rPr>
            </w:pPr>
            <w:r w:rsidRPr="0064046A">
              <w:rPr>
                <w:b/>
              </w:rPr>
              <w:t>"Safety Co-ordinators"</w:t>
            </w:r>
          </w:p>
        </w:tc>
        <w:tc>
          <w:tcPr>
            <w:tcW w:w="5812" w:type="dxa"/>
          </w:tcPr>
          <w:p w14:paraId="3B8A6BB6" w14:textId="77777777" w:rsidR="00816788" w:rsidRPr="0064046A" w:rsidRDefault="00816788" w:rsidP="00816788">
            <w:r w:rsidRPr="0064046A">
              <w:t>As defined in the Grid Code as at the Code Effective Date;</w:t>
            </w:r>
          </w:p>
        </w:tc>
      </w:tr>
      <w:tr w:rsidR="00816788" w:rsidRPr="0064046A" w14:paraId="11D7BB96" w14:textId="77777777" w:rsidTr="38390920">
        <w:trPr>
          <w:trHeight w:val="300"/>
        </w:trPr>
        <w:tc>
          <w:tcPr>
            <w:tcW w:w="2943" w:type="dxa"/>
          </w:tcPr>
          <w:p w14:paraId="34A9BC0E" w14:textId="77777777" w:rsidR="00816788" w:rsidRPr="0064046A" w:rsidRDefault="00816788" w:rsidP="00816788">
            <w:pPr>
              <w:jc w:val="left"/>
              <w:rPr>
                <w:b/>
              </w:rPr>
            </w:pPr>
            <w:r w:rsidRPr="0064046A">
              <w:rPr>
                <w:b/>
              </w:rPr>
              <w:t>"Safety Rules"</w:t>
            </w:r>
          </w:p>
        </w:tc>
        <w:tc>
          <w:tcPr>
            <w:tcW w:w="5812" w:type="dxa"/>
          </w:tcPr>
          <w:p w14:paraId="6EA02C7D" w14:textId="77777777" w:rsidR="00816788" w:rsidRPr="0064046A" w:rsidRDefault="00816788" w:rsidP="00816788">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00816788" w:rsidRPr="0064046A" w14:paraId="180A146A" w14:textId="77777777" w:rsidTr="38390920">
        <w:trPr>
          <w:trHeight w:val="300"/>
        </w:trPr>
        <w:tc>
          <w:tcPr>
            <w:tcW w:w="2943" w:type="dxa"/>
          </w:tcPr>
          <w:p w14:paraId="1C442CDB" w14:textId="77777777" w:rsidR="00816788" w:rsidRPr="0097020E" w:rsidRDefault="00816788" w:rsidP="00816788">
            <w:r w:rsidRPr="0064046A">
              <w:rPr>
                <w:b/>
              </w:rPr>
              <w:t>"Schedule"</w:t>
            </w:r>
          </w:p>
        </w:tc>
        <w:tc>
          <w:tcPr>
            <w:tcW w:w="5812" w:type="dxa"/>
          </w:tcPr>
          <w:p w14:paraId="7E798C58" w14:textId="77777777" w:rsidR="00816788" w:rsidRPr="0064046A" w:rsidRDefault="00816788" w:rsidP="00816788">
            <w:r w:rsidRPr="0064046A">
              <w:t>a schedule to and forming a part of this Code as referred to herein;</w:t>
            </w:r>
          </w:p>
        </w:tc>
      </w:tr>
      <w:tr w:rsidR="00816788" w:rsidRPr="0064046A" w14:paraId="1936B8A8" w14:textId="77777777" w:rsidTr="38390920">
        <w:trPr>
          <w:trHeight w:val="300"/>
        </w:trPr>
        <w:tc>
          <w:tcPr>
            <w:tcW w:w="2943" w:type="dxa"/>
          </w:tcPr>
          <w:p w14:paraId="55BDF781" w14:textId="77777777" w:rsidR="00816788" w:rsidRPr="0064046A" w:rsidRDefault="00816788" w:rsidP="00816788">
            <w:pPr>
              <w:jc w:val="left"/>
              <w:rPr>
                <w:b/>
              </w:rPr>
            </w:pPr>
            <w:r w:rsidRPr="0064046A">
              <w:rPr>
                <w:b/>
              </w:rPr>
              <w:t>"Scottish NSLPAs"</w:t>
            </w:r>
          </w:p>
        </w:tc>
        <w:tc>
          <w:tcPr>
            <w:tcW w:w="5812" w:type="dxa"/>
          </w:tcPr>
          <w:p w14:paraId="73CCF743" w14:textId="77777777" w:rsidR="00816788" w:rsidRPr="0064046A" w:rsidRDefault="00816788" w:rsidP="00816788">
            <w:r w:rsidRPr="0064046A">
              <w:t xml:space="preserve">the agreement (as from time to time amended) between </w:t>
            </w:r>
            <w:r>
              <w:t>SPT</w:t>
            </w:r>
            <w:r w:rsidRPr="0064046A">
              <w:t xml:space="preserve"> and British Energy Generation (UK) Limited in relation to (i)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816788" w:rsidRPr="0064046A" w14:paraId="2B253655" w14:textId="77777777" w:rsidTr="38390920">
        <w:trPr>
          <w:trHeight w:val="300"/>
        </w:trPr>
        <w:tc>
          <w:tcPr>
            <w:tcW w:w="2943" w:type="dxa"/>
          </w:tcPr>
          <w:p w14:paraId="6356CD7C" w14:textId="77777777" w:rsidR="00816788" w:rsidRPr="00D23CFC" w:rsidRDefault="00816788" w:rsidP="00816788">
            <w:pPr>
              <w:jc w:val="left"/>
              <w:rPr>
                <w:b/>
              </w:rPr>
            </w:pPr>
            <w:r w:rsidRPr="00D23CFC">
              <w:rPr>
                <w:b/>
              </w:rPr>
              <w:lastRenderedPageBreak/>
              <w:t>“SCR Guidance”</w:t>
            </w:r>
          </w:p>
        </w:tc>
        <w:tc>
          <w:tcPr>
            <w:tcW w:w="5812" w:type="dxa"/>
          </w:tcPr>
          <w:p w14:paraId="141600B1" w14:textId="77777777" w:rsidR="00816788" w:rsidRPr="0064046A" w:rsidRDefault="00816788" w:rsidP="00816788">
            <w:r>
              <w:t xml:space="preserve">means a document of that title created and maintained by the Authority to provide guidance to interested parties on the conduct of an SCR by the Authority; </w:t>
            </w:r>
          </w:p>
        </w:tc>
      </w:tr>
      <w:tr w:rsidR="00816788" w:rsidRPr="0064046A" w14:paraId="1E596B29" w14:textId="77777777" w:rsidTr="38390920">
        <w:trPr>
          <w:trHeight w:val="300"/>
        </w:trPr>
        <w:tc>
          <w:tcPr>
            <w:tcW w:w="2943" w:type="dxa"/>
          </w:tcPr>
          <w:p w14:paraId="4DA21EEA" w14:textId="77777777" w:rsidR="00816788" w:rsidRPr="0064046A" w:rsidRDefault="00816788" w:rsidP="00816788">
            <w:pPr>
              <w:jc w:val="left"/>
              <w:rPr>
                <w:b/>
              </w:rPr>
            </w:pPr>
            <w:r w:rsidRPr="0064046A">
              <w:rPr>
                <w:b/>
              </w:rPr>
              <w:t>"Section"</w:t>
            </w:r>
          </w:p>
        </w:tc>
        <w:tc>
          <w:tcPr>
            <w:tcW w:w="5812" w:type="dxa"/>
          </w:tcPr>
          <w:p w14:paraId="5F88CE26" w14:textId="77777777" w:rsidR="00816788" w:rsidRPr="0064046A" w:rsidRDefault="00816788" w:rsidP="00816788">
            <w:r w:rsidRPr="0064046A">
              <w:t>a section of and forming a part of this Code as referred to herein;</w:t>
            </w:r>
          </w:p>
        </w:tc>
      </w:tr>
      <w:tr w:rsidR="00816788" w:rsidRPr="0064046A" w14:paraId="7AAF0AAE" w14:textId="77777777" w:rsidTr="38390920">
        <w:trPr>
          <w:trHeight w:val="80"/>
        </w:trPr>
        <w:tc>
          <w:tcPr>
            <w:tcW w:w="2943" w:type="dxa"/>
          </w:tcPr>
          <w:p w14:paraId="6770D830" w14:textId="77777777" w:rsidR="00816788" w:rsidRPr="00FC6B71" w:rsidRDefault="00816788" w:rsidP="00816788">
            <w:pPr>
              <w:jc w:val="left"/>
              <w:rPr>
                <w:b/>
              </w:rPr>
            </w:pPr>
            <w:r w:rsidRPr="00FC6B71">
              <w:rPr>
                <w:b/>
              </w:rPr>
              <w:t>"Secured Event"</w:t>
            </w:r>
          </w:p>
          <w:p w14:paraId="6F229089" w14:textId="77777777" w:rsidR="00816788" w:rsidRPr="00FC6B71" w:rsidRDefault="00816788" w:rsidP="00816788"/>
          <w:p w14:paraId="1C0FD594" w14:textId="77777777" w:rsidR="00816788" w:rsidRPr="00FC6B71" w:rsidRDefault="00816788" w:rsidP="00816788">
            <w:r w:rsidRPr="00FC6B71">
              <w:t>“</w:t>
            </w:r>
            <w:r w:rsidRPr="00FC6B71">
              <w:rPr>
                <w:b/>
              </w:rPr>
              <w:t>Self-Governance Criteria</w:t>
            </w:r>
            <w:r w:rsidRPr="00FC6B71">
              <w:t>”</w:t>
            </w:r>
          </w:p>
        </w:tc>
        <w:tc>
          <w:tcPr>
            <w:tcW w:w="5812" w:type="dxa"/>
          </w:tcPr>
          <w:p w14:paraId="26814158" w14:textId="77777777" w:rsidR="00816788" w:rsidRPr="00FC6B71" w:rsidRDefault="00816788" w:rsidP="00816788">
            <w:r w:rsidRPr="00FC6B71">
              <w:t>as defined in respect of the National Electricity  Transmission System and each of the Parties' Transmission Systems in the Licence Standards;</w:t>
            </w:r>
          </w:p>
          <w:p w14:paraId="47B497BF" w14:textId="77777777" w:rsidR="00816788" w:rsidRPr="00FC6B71" w:rsidRDefault="00816788" w:rsidP="00816788">
            <w:pPr>
              <w:spacing w:after="0"/>
              <w:jc w:val="left"/>
              <w:rPr>
                <w:lang w:eastAsia="en-GB"/>
              </w:rPr>
            </w:pPr>
            <w:r w:rsidRPr="00FC6B71">
              <w:rPr>
                <w:lang w:eastAsia="en-GB"/>
              </w:rPr>
              <w:t>means that a proposal, if implemented:</w:t>
            </w:r>
          </w:p>
          <w:p w14:paraId="762E5EDD" w14:textId="77777777" w:rsidR="00816788" w:rsidRPr="00FC6B71" w:rsidRDefault="00816788" w:rsidP="00816788">
            <w:pPr>
              <w:spacing w:after="0"/>
              <w:jc w:val="left"/>
              <w:rPr>
                <w:lang w:eastAsia="en-GB"/>
              </w:rPr>
            </w:pPr>
            <w:r w:rsidRPr="00FC6B71">
              <w:rPr>
                <w:lang w:eastAsia="en-GB"/>
              </w:rPr>
              <w:t>(a) is unlikely to have a material effect on:</w:t>
            </w:r>
          </w:p>
          <w:p w14:paraId="6BFA3460" w14:textId="77777777" w:rsidR="00816788" w:rsidRPr="00FC6B71" w:rsidRDefault="00816788" w:rsidP="00816788">
            <w:pPr>
              <w:spacing w:after="0"/>
              <w:jc w:val="left"/>
              <w:rPr>
                <w:lang w:eastAsia="en-GB"/>
              </w:rPr>
            </w:pPr>
            <w:r w:rsidRPr="00FC6B71">
              <w:rPr>
                <w:lang w:eastAsia="en-GB"/>
              </w:rPr>
              <w:tab/>
              <w:t>(i)</w:t>
            </w:r>
            <w:r w:rsidRPr="00FC6B71">
              <w:rPr>
                <w:lang w:eastAsia="en-GB"/>
              </w:rPr>
              <w:tab/>
              <w:t>existing or future electricity consumers; and</w:t>
            </w:r>
          </w:p>
          <w:p w14:paraId="78B83CE2" w14:textId="77777777" w:rsidR="00816788" w:rsidRPr="00FC6B71" w:rsidRDefault="00816788" w:rsidP="00816788">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816788" w:rsidRPr="00FC6B71" w:rsidRDefault="00816788" w:rsidP="00816788">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816788" w:rsidRPr="00FC6B71" w:rsidRDefault="00816788" w:rsidP="00816788">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816788" w:rsidRPr="00FC6B71" w:rsidRDefault="00816788" w:rsidP="00816788">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816788" w:rsidRDefault="00816788" w:rsidP="00816788">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816788" w:rsidRPr="00FC6B71" w:rsidRDefault="00816788" w:rsidP="00816788">
            <w:pPr>
              <w:spacing w:after="0"/>
              <w:jc w:val="left"/>
              <w:rPr>
                <w:lang w:eastAsia="en-GB"/>
              </w:rPr>
            </w:pPr>
          </w:p>
        </w:tc>
      </w:tr>
      <w:tr w:rsidR="00522962" w:rsidRPr="0064046A" w14:paraId="5D908A5F" w14:textId="77777777" w:rsidTr="38390920">
        <w:trPr>
          <w:trHeight w:val="300"/>
        </w:trPr>
        <w:tc>
          <w:tcPr>
            <w:tcW w:w="2943" w:type="dxa"/>
          </w:tcPr>
          <w:p w14:paraId="0F3BA489" w14:textId="77777777" w:rsidR="00522962" w:rsidRPr="0082059A" w:rsidRDefault="00522962" w:rsidP="00522962">
            <w:pPr>
              <w:jc w:val="left"/>
              <w:rPr>
                <w:b/>
              </w:rPr>
            </w:pPr>
            <w:r w:rsidRPr="0082059A">
              <w:t>“</w:t>
            </w:r>
            <w:r w:rsidRPr="0082059A">
              <w:rPr>
                <w:b/>
              </w:rPr>
              <w:t>Self-Governance Statement</w:t>
            </w:r>
            <w:r w:rsidRPr="0082059A">
              <w:t>”</w:t>
            </w:r>
          </w:p>
        </w:tc>
        <w:tc>
          <w:tcPr>
            <w:tcW w:w="5812" w:type="dxa"/>
          </w:tcPr>
          <w:p w14:paraId="7E23DD1B" w14:textId="77777777" w:rsidR="00522962" w:rsidRPr="0082059A" w:rsidRDefault="00522962" w:rsidP="00522962">
            <w:r w:rsidRPr="0082059A">
              <w:t>means the statement prepared and sent by the Panel Secretary pursuant to Section B paragraph 7.2.6B;</w:t>
            </w:r>
          </w:p>
          <w:p w14:paraId="40E64923" w14:textId="77777777" w:rsidR="00522962" w:rsidRPr="0082059A" w:rsidRDefault="00522962" w:rsidP="00522962"/>
        </w:tc>
      </w:tr>
      <w:tr w:rsidR="00816788" w:rsidRPr="0064046A" w14:paraId="06E76F6A" w14:textId="77777777" w:rsidTr="38390920">
        <w:trPr>
          <w:trHeight w:val="300"/>
        </w:trPr>
        <w:tc>
          <w:tcPr>
            <w:tcW w:w="2943" w:type="dxa"/>
          </w:tcPr>
          <w:p w14:paraId="45429FAC" w14:textId="77777777" w:rsidR="00816788" w:rsidRPr="0082059A" w:rsidRDefault="00816788" w:rsidP="00816788">
            <w:pPr>
              <w:jc w:val="left"/>
              <w:rPr>
                <w:b/>
              </w:rPr>
            </w:pPr>
            <w:r w:rsidRPr="0082059A">
              <w:rPr>
                <w:b/>
              </w:rPr>
              <w:t>"Services Capability Specification"</w:t>
            </w:r>
          </w:p>
        </w:tc>
        <w:tc>
          <w:tcPr>
            <w:tcW w:w="5812" w:type="dxa"/>
          </w:tcPr>
          <w:p w14:paraId="67E63E0D" w14:textId="77777777" w:rsidR="00816788" w:rsidRPr="0082059A" w:rsidRDefault="00816788" w:rsidP="00816788">
            <w:r w:rsidRPr="0082059A">
              <w:t>the specification of Transmission Owner Services provided and maintained in accordance with Section C, Part One, paragraph 3.1;</w:t>
            </w:r>
          </w:p>
        </w:tc>
      </w:tr>
      <w:tr w:rsidR="00816788" w:rsidRPr="0064046A" w14:paraId="73A6F6A0" w14:textId="77777777" w:rsidTr="38390920">
        <w:trPr>
          <w:trHeight w:val="300"/>
        </w:trPr>
        <w:tc>
          <w:tcPr>
            <w:tcW w:w="2943" w:type="dxa"/>
          </w:tcPr>
          <w:p w14:paraId="77A9DE31" w14:textId="77777777" w:rsidR="00816788" w:rsidRPr="0064046A" w:rsidRDefault="00816788" w:rsidP="00816788">
            <w:pPr>
              <w:jc w:val="left"/>
              <w:rPr>
                <w:b/>
              </w:rPr>
            </w:pPr>
            <w:r w:rsidRPr="0064046A">
              <w:rPr>
                <w:b/>
              </w:rPr>
              <w:t>"Services Reduction"</w:t>
            </w:r>
          </w:p>
        </w:tc>
        <w:tc>
          <w:tcPr>
            <w:tcW w:w="5812" w:type="dxa"/>
          </w:tcPr>
          <w:p w14:paraId="4ABDEFD7" w14:textId="77777777" w:rsidR="00816788" w:rsidRPr="0064046A" w:rsidRDefault="00816788" w:rsidP="00816788">
            <w:r w:rsidRPr="0064046A">
              <w:t>as defined in Section C, Part One, sub-paragraph 4.1.2;</w:t>
            </w:r>
          </w:p>
        </w:tc>
      </w:tr>
      <w:tr w:rsidR="00816788" w:rsidRPr="0064046A" w14:paraId="112273ED" w14:textId="77777777" w:rsidTr="38390920">
        <w:trPr>
          <w:trHeight w:val="300"/>
        </w:trPr>
        <w:tc>
          <w:tcPr>
            <w:tcW w:w="2943" w:type="dxa"/>
          </w:tcPr>
          <w:p w14:paraId="67504B10" w14:textId="77777777" w:rsidR="00816788" w:rsidRPr="0064046A" w:rsidRDefault="00816788" w:rsidP="00816788">
            <w:pPr>
              <w:jc w:val="left"/>
              <w:rPr>
                <w:b/>
              </w:rPr>
            </w:pPr>
            <w:r w:rsidRPr="0064046A">
              <w:rPr>
                <w:b/>
              </w:rPr>
              <w:t>"Services Reduction Risk"</w:t>
            </w:r>
          </w:p>
        </w:tc>
        <w:tc>
          <w:tcPr>
            <w:tcW w:w="5812" w:type="dxa"/>
          </w:tcPr>
          <w:p w14:paraId="0E5C973B" w14:textId="77777777" w:rsidR="00816788" w:rsidRPr="0064046A" w:rsidRDefault="00816788" w:rsidP="00816788">
            <w:r w:rsidRPr="0064046A">
              <w:t>as defined in Section C, Part One, sub-paragraph 4.5.2;</w:t>
            </w:r>
          </w:p>
        </w:tc>
      </w:tr>
      <w:tr w:rsidR="00816788" w:rsidRPr="0064046A" w14:paraId="5F40D711" w14:textId="77777777" w:rsidTr="38390920">
        <w:trPr>
          <w:trHeight w:val="300"/>
        </w:trPr>
        <w:tc>
          <w:tcPr>
            <w:tcW w:w="2943" w:type="dxa"/>
          </w:tcPr>
          <w:p w14:paraId="71C5F521" w14:textId="77777777" w:rsidR="00816788" w:rsidRPr="0064046A" w:rsidRDefault="00816788" w:rsidP="00816788">
            <w:pPr>
              <w:jc w:val="left"/>
              <w:rPr>
                <w:b/>
              </w:rPr>
            </w:pPr>
            <w:r w:rsidRPr="0064046A">
              <w:rPr>
                <w:b/>
              </w:rPr>
              <w:t>"Services Restoration Proposal"</w:t>
            </w:r>
          </w:p>
        </w:tc>
        <w:tc>
          <w:tcPr>
            <w:tcW w:w="5812" w:type="dxa"/>
          </w:tcPr>
          <w:p w14:paraId="5259EF5E" w14:textId="77777777" w:rsidR="00816788" w:rsidRPr="0064046A" w:rsidRDefault="00816788" w:rsidP="00816788">
            <w:r w:rsidRPr="0064046A">
              <w:t>as defined in Section C, Part One, sub-paragraph 4.6.4;</w:t>
            </w:r>
          </w:p>
        </w:tc>
      </w:tr>
      <w:tr w:rsidR="00816788" w:rsidRPr="0064046A" w14:paraId="28D57207" w14:textId="77777777" w:rsidTr="38390920">
        <w:trPr>
          <w:trHeight w:val="300"/>
        </w:trPr>
        <w:tc>
          <w:tcPr>
            <w:tcW w:w="2943" w:type="dxa"/>
          </w:tcPr>
          <w:p w14:paraId="3E5B064B" w14:textId="77777777" w:rsidR="00816788" w:rsidRPr="0064046A" w:rsidRDefault="00816788" w:rsidP="00816788">
            <w:pPr>
              <w:jc w:val="left"/>
              <w:rPr>
                <w:b/>
              </w:rPr>
            </w:pPr>
            <w:r>
              <w:rPr>
                <w:b/>
              </w:rPr>
              <w:t>SHET</w:t>
            </w:r>
          </w:p>
        </w:tc>
        <w:tc>
          <w:tcPr>
            <w:tcW w:w="5812" w:type="dxa"/>
          </w:tcPr>
          <w:p w14:paraId="450D4323" w14:textId="77777777" w:rsidR="00816788" w:rsidRPr="0064046A" w:rsidRDefault="00816788" w:rsidP="00816788">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816788" w:rsidRPr="0064046A" w14:paraId="01004F49" w14:textId="77777777" w:rsidTr="38390920">
        <w:trPr>
          <w:trHeight w:val="300"/>
        </w:trPr>
        <w:tc>
          <w:tcPr>
            <w:tcW w:w="2943" w:type="dxa"/>
          </w:tcPr>
          <w:p w14:paraId="1F8447FE" w14:textId="77777777" w:rsidR="00816788" w:rsidRPr="0008190B" w:rsidRDefault="00816788" w:rsidP="00816788">
            <w:pPr>
              <w:jc w:val="left"/>
              <w:rPr>
                <w:b/>
              </w:rPr>
            </w:pPr>
            <w:r w:rsidRPr="0008190B">
              <w:lastRenderedPageBreak/>
              <w:t>”</w:t>
            </w:r>
            <w:r w:rsidRPr="0008190B">
              <w:rPr>
                <w:b/>
              </w:rPr>
              <w:t>Significant Code Review</w:t>
            </w:r>
            <w:r w:rsidRPr="0008190B">
              <w:t>”</w:t>
            </w:r>
          </w:p>
          <w:p w14:paraId="30CA9FC2" w14:textId="77777777" w:rsidR="00816788" w:rsidRPr="0008190B" w:rsidRDefault="00816788" w:rsidP="00816788">
            <w:pPr>
              <w:jc w:val="left"/>
            </w:pPr>
          </w:p>
        </w:tc>
        <w:tc>
          <w:tcPr>
            <w:tcW w:w="5812" w:type="dxa"/>
          </w:tcPr>
          <w:p w14:paraId="685FB010" w14:textId="77777777" w:rsidR="00816788" w:rsidRPr="0008190B" w:rsidRDefault="00816788" w:rsidP="00816788">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816788" w:rsidRPr="0008190B" w:rsidRDefault="00816788" w:rsidP="00816788">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274596B9" w:rsidR="00816788" w:rsidRPr="0008190B" w:rsidRDefault="00816788" w:rsidP="00816788">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sidR="289933D2">
              <w:rPr>
                <w:snapToGrid w:val="0"/>
              </w:rPr>
              <w:t>Assimilated</w:t>
            </w:r>
            <w:r>
              <w:rPr>
                <w:snapToGrid w:val="0"/>
              </w:rPr>
              <w:t xml:space="preserve"> Law </w:t>
            </w:r>
            <w:r w:rsidRPr="0008190B">
              <w:rPr>
                <w:snapToGrid w:val="0"/>
              </w:rPr>
              <w:t>, and</w:t>
            </w:r>
          </w:p>
          <w:p w14:paraId="0DC11237" w14:textId="77777777" w:rsidR="00816788" w:rsidRPr="0008190B" w:rsidRDefault="00816788" w:rsidP="00816788">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816788" w:rsidRPr="0008190B" w:rsidRDefault="00816788" w:rsidP="00816788">
            <w:pPr>
              <w:pStyle w:val="Heading1"/>
              <w:tabs>
                <w:tab w:val="left" w:pos="33"/>
              </w:tabs>
              <w:ind w:left="33"/>
              <w:rPr>
                <w:snapToGrid w:val="0"/>
              </w:rPr>
            </w:pPr>
            <w:r w:rsidRPr="0008190B">
              <w:rPr>
                <w:snapToGrid w:val="0"/>
              </w:rPr>
              <w:t>(i) that the review will constitute a significant code review;</w:t>
            </w:r>
          </w:p>
          <w:p w14:paraId="50BD5C0E" w14:textId="77777777" w:rsidR="00816788" w:rsidRPr="0008190B" w:rsidRDefault="00816788" w:rsidP="00816788">
            <w:pPr>
              <w:pStyle w:val="Heading1"/>
              <w:tabs>
                <w:tab w:val="left" w:pos="33"/>
              </w:tabs>
              <w:ind w:left="33"/>
              <w:rPr>
                <w:snapToGrid w:val="0"/>
              </w:rPr>
            </w:pPr>
            <w:r w:rsidRPr="0008190B">
              <w:rPr>
                <w:snapToGrid w:val="0"/>
              </w:rPr>
              <w:t>(ii) the start date of the significant code review; and</w:t>
            </w:r>
          </w:p>
          <w:p w14:paraId="0B8178B4" w14:textId="77777777" w:rsidR="00816788" w:rsidRPr="0008190B" w:rsidRDefault="00816788" w:rsidP="00816788">
            <w:pPr>
              <w:pStyle w:val="Heading1"/>
              <w:tabs>
                <w:tab w:val="left" w:pos="33"/>
              </w:tabs>
              <w:ind w:left="33"/>
              <w:rPr>
                <w:snapToGrid w:val="0"/>
              </w:rPr>
            </w:pPr>
            <w:r w:rsidRPr="0008190B">
              <w:rPr>
                <w:snapToGrid w:val="0"/>
              </w:rPr>
              <w:t>(iii) the matters that will fall within the scope of the review;</w:t>
            </w:r>
          </w:p>
        </w:tc>
      </w:tr>
      <w:tr w:rsidR="00816788" w:rsidRPr="0064046A" w14:paraId="030FD86A" w14:textId="77777777" w:rsidTr="38390920">
        <w:trPr>
          <w:trHeight w:val="851"/>
        </w:trPr>
        <w:tc>
          <w:tcPr>
            <w:tcW w:w="2943" w:type="dxa"/>
          </w:tcPr>
          <w:p w14:paraId="03EE5859" w14:textId="77777777" w:rsidR="00816788" w:rsidRPr="003D6CB9" w:rsidRDefault="00816788" w:rsidP="00816788">
            <w:pPr>
              <w:rPr>
                <w:b/>
              </w:rPr>
            </w:pPr>
            <w:r w:rsidRPr="003D6CB9">
              <w:rPr>
                <w:b/>
              </w:rPr>
              <w:t>“Significant Code Review Phase”</w:t>
            </w:r>
          </w:p>
        </w:tc>
        <w:tc>
          <w:tcPr>
            <w:tcW w:w="5812" w:type="dxa"/>
          </w:tcPr>
          <w:p w14:paraId="69C003FB" w14:textId="77777777" w:rsidR="00816788" w:rsidRPr="003D6CB9" w:rsidRDefault="00816788" w:rsidP="00816788">
            <w:pPr>
              <w:pStyle w:val="Heading1"/>
              <w:tabs>
                <w:tab w:val="left" w:pos="33"/>
              </w:tabs>
              <w:ind w:left="33"/>
              <w:rPr>
                <w:snapToGrid w:val="0"/>
              </w:rPr>
            </w:pPr>
            <w:r w:rsidRPr="003D6CB9">
              <w:rPr>
                <w:rFonts w:cs="Arial"/>
                <w:spacing w:val="-3"/>
              </w:rPr>
              <w:t>has the meaning set out in Section B, paragraph 7.1.7 (b);</w:t>
            </w:r>
          </w:p>
          <w:p w14:paraId="06659B9F" w14:textId="77777777" w:rsidR="00816788" w:rsidRPr="003D6CB9" w:rsidRDefault="00816788" w:rsidP="00816788">
            <w:pPr>
              <w:pStyle w:val="Heading1"/>
              <w:numPr>
                <w:ilvl w:val="0"/>
                <w:numId w:val="0"/>
              </w:numPr>
              <w:tabs>
                <w:tab w:val="clear" w:pos="720"/>
              </w:tabs>
              <w:ind w:left="-831"/>
              <w:rPr>
                <w:rFonts w:cs="Arial"/>
                <w:spacing w:val="-3"/>
              </w:rPr>
            </w:pPr>
            <w:r>
              <w:rPr>
                <w:rFonts w:cs="Arial"/>
                <w:spacing w:val="-3"/>
              </w:rPr>
              <w:tab/>
            </w:r>
          </w:p>
        </w:tc>
      </w:tr>
      <w:tr w:rsidR="00816788" w:rsidRPr="0064046A" w14:paraId="135636A5" w14:textId="77777777" w:rsidTr="38390920">
        <w:trPr>
          <w:trHeight w:val="300"/>
        </w:trPr>
        <w:tc>
          <w:tcPr>
            <w:tcW w:w="2943" w:type="dxa"/>
          </w:tcPr>
          <w:p w14:paraId="11EE1016" w14:textId="77777777" w:rsidR="00816788" w:rsidRDefault="00816788" w:rsidP="00816788">
            <w:pPr>
              <w:jc w:val="left"/>
              <w:rPr>
                <w:b/>
              </w:rPr>
            </w:pPr>
            <w:r w:rsidRPr="0064046A">
              <w:rPr>
                <w:b/>
              </w:rPr>
              <w:t>"Significant Incident"</w:t>
            </w:r>
          </w:p>
          <w:p w14:paraId="74EBCA99" w14:textId="77777777" w:rsidR="00816788" w:rsidRDefault="00816788" w:rsidP="00816788">
            <w:pPr>
              <w:jc w:val="left"/>
              <w:rPr>
                <w:b/>
              </w:rPr>
            </w:pPr>
          </w:p>
          <w:p w14:paraId="14C83FAD" w14:textId="77777777" w:rsidR="00816788" w:rsidRDefault="00816788" w:rsidP="00816788">
            <w:pPr>
              <w:jc w:val="left"/>
              <w:rPr>
                <w:b/>
              </w:rPr>
            </w:pPr>
          </w:p>
          <w:p w14:paraId="613F9F7F" w14:textId="77777777" w:rsidR="00816788" w:rsidRDefault="00816788" w:rsidP="00816788">
            <w:pPr>
              <w:jc w:val="left"/>
              <w:rPr>
                <w:b/>
              </w:rPr>
            </w:pPr>
          </w:p>
          <w:p w14:paraId="60D6A832" w14:textId="77777777" w:rsidR="00816788" w:rsidRDefault="00816788" w:rsidP="00816788">
            <w:pPr>
              <w:jc w:val="left"/>
              <w:rPr>
                <w:b/>
              </w:rPr>
            </w:pPr>
          </w:p>
          <w:p w14:paraId="25FF76EF" w14:textId="77777777" w:rsidR="00816788" w:rsidRDefault="00816788" w:rsidP="00816788">
            <w:pPr>
              <w:jc w:val="left"/>
              <w:rPr>
                <w:b/>
              </w:rPr>
            </w:pPr>
          </w:p>
          <w:p w14:paraId="54827076" w14:textId="77777777" w:rsidR="00816788" w:rsidRDefault="00816788" w:rsidP="00816788">
            <w:pPr>
              <w:jc w:val="left"/>
              <w:rPr>
                <w:b/>
              </w:rPr>
            </w:pPr>
          </w:p>
          <w:p w14:paraId="2B213D34" w14:textId="77777777" w:rsidR="00816788" w:rsidRDefault="00816788" w:rsidP="00816788">
            <w:pPr>
              <w:jc w:val="left"/>
              <w:rPr>
                <w:b/>
              </w:rPr>
            </w:pPr>
          </w:p>
          <w:p w14:paraId="3535C1AB" w14:textId="77777777" w:rsidR="00816788" w:rsidRPr="0064046A" w:rsidRDefault="00816788" w:rsidP="00816788">
            <w:pPr>
              <w:jc w:val="left"/>
              <w:rPr>
                <w:b/>
              </w:rPr>
            </w:pPr>
          </w:p>
        </w:tc>
        <w:tc>
          <w:tcPr>
            <w:tcW w:w="5812" w:type="dxa"/>
          </w:tcPr>
          <w:p w14:paraId="6A53856D" w14:textId="77777777" w:rsidR="00816788" w:rsidRPr="0064046A" w:rsidRDefault="00816788" w:rsidP="00816788">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816788" w:rsidRPr="0064046A" w:rsidRDefault="00816788" w:rsidP="00816788">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816788" w:rsidRPr="0064046A" w:rsidRDefault="00816788" w:rsidP="00816788">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816788" w:rsidRPr="0064046A" w:rsidRDefault="00816788" w:rsidP="00816788">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816788" w:rsidRPr="0064046A" w:rsidRDefault="00816788" w:rsidP="00816788">
            <w:pPr>
              <w:tabs>
                <w:tab w:val="left" w:pos="459"/>
              </w:tabs>
              <w:ind w:left="459" w:hanging="426"/>
            </w:pPr>
            <w:r w:rsidRPr="0064046A">
              <w:t>(d)</w:t>
            </w:r>
            <w:r w:rsidRPr="0064046A">
              <w:tab/>
              <w:t>instability of any part of the National Electricity  Transmission System.</w:t>
            </w:r>
          </w:p>
        </w:tc>
      </w:tr>
      <w:tr w:rsidR="00816788" w:rsidRPr="0064046A" w14:paraId="54983898" w14:textId="77777777" w:rsidTr="38390920">
        <w:trPr>
          <w:trHeight w:val="300"/>
        </w:trPr>
        <w:tc>
          <w:tcPr>
            <w:tcW w:w="2943" w:type="dxa"/>
          </w:tcPr>
          <w:p w14:paraId="6D7B0220" w14:textId="77777777" w:rsidR="00816788" w:rsidRPr="0064046A" w:rsidRDefault="00816788" w:rsidP="00816788">
            <w:pPr>
              <w:jc w:val="left"/>
              <w:rPr>
                <w:b/>
              </w:rPr>
            </w:pPr>
            <w:r w:rsidRPr="0064046A">
              <w:rPr>
                <w:b/>
              </w:rPr>
              <w:t>"Site Responsibility Schedule"</w:t>
            </w:r>
          </w:p>
        </w:tc>
        <w:tc>
          <w:tcPr>
            <w:tcW w:w="5812" w:type="dxa"/>
          </w:tcPr>
          <w:p w14:paraId="230D6995" w14:textId="77777777" w:rsidR="00816788" w:rsidRPr="0064046A" w:rsidRDefault="00816788" w:rsidP="00816788">
            <w:r w:rsidRPr="0064046A">
              <w:t>as defined in the Grid Code as at the Code Effective Date;</w:t>
            </w:r>
          </w:p>
        </w:tc>
      </w:tr>
      <w:tr w:rsidR="00816788" w:rsidRPr="0064046A" w14:paraId="77725324" w14:textId="77777777" w:rsidTr="38390920">
        <w:trPr>
          <w:trHeight w:val="300"/>
        </w:trPr>
        <w:tc>
          <w:tcPr>
            <w:tcW w:w="2943" w:type="dxa"/>
          </w:tcPr>
          <w:p w14:paraId="6EBFF349" w14:textId="77777777" w:rsidR="00816788" w:rsidRPr="0064046A" w:rsidRDefault="00816788" w:rsidP="00816788">
            <w:pPr>
              <w:jc w:val="left"/>
              <w:rPr>
                <w:b/>
              </w:rPr>
            </w:pPr>
            <w:r w:rsidRPr="0064046A">
              <w:rPr>
                <w:b/>
              </w:rPr>
              <w:t>“Special Condition”</w:t>
            </w:r>
          </w:p>
        </w:tc>
        <w:tc>
          <w:tcPr>
            <w:tcW w:w="5812" w:type="dxa"/>
          </w:tcPr>
          <w:p w14:paraId="54E53014" w14:textId="77777777" w:rsidR="00816788" w:rsidRPr="0064046A" w:rsidRDefault="00816788" w:rsidP="00816788">
            <w:r w:rsidRPr="0064046A">
              <w:t>a special condition of a Transmission Licence;</w:t>
            </w:r>
          </w:p>
        </w:tc>
      </w:tr>
      <w:tr w:rsidR="00816788" w:rsidRPr="0064046A" w14:paraId="33B8BC60" w14:textId="77777777" w:rsidTr="38390920">
        <w:trPr>
          <w:trHeight w:val="300"/>
        </w:trPr>
        <w:tc>
          <w:tcPr>
            <w:tcW w:w="2943" w:type="dxa"/>
          </w:tcPr>
          <w:p w14:paraId="77EC9126" w14:textId="77777777" w:rsidR="00816788" w:rsidRPr="0064046A" w:rsidRDefault="00816788" w:rsidP="00816788">
            <w:pPr>
              <w:jc w:val="left"/>
              <w:rPr>
                <w:b/>
              </w:rPr>
            </w:pPr>
            <w:r>
              <w:rPr>
                <w:b/>
              </w:rPr>
              <w:lastRenderedPageBreak/>
              <w:t>“SPT”</w:t>
            </w:r>
          </w:p>
        </w:tc>
        <w:tc>
          <w:tcPr>
            <w:tcW w:w="5812" w:type="dxa"/>
          </w:tcPr>
          <w:p w14:paraId="49894F6C" w14:textId="77777777" w:rsidR="00816788" w:rsidRPr="0064046A" w:rsidRDefault="00816788" w:rsidP="00816788">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816788" w:rsidRPr="0064046A" w14:paraId="209200C9" w14:textId="77777777" w:rsidTr="38390920">
        <w:trPr>
          <w:trHeight w:val="300"/>
        </w:trPr>
        <w:tc>
          <w:tcPr>
            <w:tcW w:w="2943" w:type="dxa"/>
          </w:tcPr>
          <w:p w14:paraId="511F760E" w14:textId="77777777" w:rsidR="00816788" w:rsidRPr="0064046A" w:rsidRDefault="00816788" w:rsidP="00816788">
            <w:pPr>
              <w:jc w:val="left"/>
              <w:rPr>
                <w:b/>
              </w:rPr>
            </w:pPr>
            <w:r w:rsidRPr="0064046A">
              <w:rPr>
                <w:b/>
              </w:rPr>
              <w:t>"Standard Condition"</w:t>
            </w:r>
          </w:p>
        </w:tc>
        <w:tc>
          <w:tcPr>
            <w:tcW w:w="5812" w:type="dxa"/>
          </w:tcPr>
          <w:p w14:paraId="3F00E65B" w14:textId="77777777" w:rsidR="00816788" w:rsidRPr="0064046A" w:rsidRDefault="00816788" w:rsidP="00816788">
            <w:r w:rsidRPr="0064046A">
              <w:t>a standard condition of Transmission Licences;</w:t>
            </w:r>
          </w:p>
        </w:tc>
      </w:tr>
      <w:tr w:rsidR="00522962" w:rsidRPr="0064046A" w14:paraId="1CBEFFD1" w14:textId="77777777" w:rsidTr="38390920">
        <w:trPr>
          <w:trHeight w:val="300"/>
        </w:trPr>
        <w:tc>
          <w:tcPr>
            <w:tcW w:w="2943" w:type="dxa"/>
          </w:tcPr>
          <w:p w14:paraId="5CD10B77" w14:textId="77777777" w:rsidR="00522962" w:rsidRDefault="00522962" w:rsidP="00522962">
            <w:pPr>
              <w:jc w:val="left"/>
              <w:rPr>
                <w:b/>
              </w:rPr>
            </w:pPr>
            <w:r w:rsidRPr="0064046A">
              <w:rPr>
                <w:b/>
              </w:rPr>
              <w:t>"Standard Planning Data"</w:t>
            </w:r>
          </w:p>
          <w:p w14:paraId="5AB1B32A" w14:textId="77777777" w:rsidR="00522962" w:rsidRPr="00F30275" w:rsidRDefault="00522962" w:rsidP="00522962">
            <w:pPr>
              <w:rPr>
                <w:b/>
              </w:rPr>
            </w:pPr>
          </w:p>
        </w:tc>
        <w:tc>
          <w:tcPr>
            <w:tcW w:w="5812" w:type="dxa"/>
          </w:tcPr>
          <w:p w14:paraId="6E33316A" w14:textId="77777777" w:rsidR="00522962" w:rsidRDefault="00522962" w:rsidP="00522962">
            <w:r w:rsidRPr="0064046A">
              <w:t>the data listed in Part 1 of Appendix A of the Planning Code;</w:t>
            </w:r>
          </w:p>
          <w:p w14:paraId="3CFBA392" w14:textId="77777777" w:rsidR="00522962" w:rsidRPr="00F30275" w:rsidRDefault="00522962" w:rsidP="00522962">
            <w:pPr>
              <w:pStyle w:val="BodyText"/>
              <w:ind w:left="34"/>
              <w:rPr>
                <w:rFonts w:cs="Arial"/>
                <w:color w:val="800080"/>
                <w:spacing w:val="-3"/>
              </w:rPr>
            </w:pPr>
          </w:p>
        </w:tc>
      </w:tr>
      <w:tr w:rsidR="00816788" w:rsidRPr="0064046A" w14:paraId="64F7AB90" w14:textId="77777777" w:rsidTr="38390920">
        <w:trPr>
          <w:trHeight w:val="300"/>
        </w:trPr>
        <w:tc>
          <w:tcPr>
            <w:tcW w:w="2943" w:type="dxa"/>
          </w:tcPr>
          <w:p w14:paraId="33031239" w14:textId="77777777" w:rsidR="00816788" w:rsidRPr="00F30275" w:rsidRDefault="00816788" w:rsidP="00A46938">
            <w:pPr>
              <w:rPr>
                <w:b/>
              </w:rPr>
            </w:pPr>
            <w:r w:rsidRPr="00F30275">
              <w:rPr>
                <w:b/>
              </w:rPr>
              <w:t>"Standard STC Modification Proposal"</w:t>
            </w:r>
          </w:p>
        </w:tc>
        <w:tc>
          <w:tcPr>
            <w:tcW w:w="5812" w:type="dxa"/>
          </w:tcPr>
          <w:p w14:paraId="5AE02BA8" w14:textId="77777777" w:rsidR="00816788" w:rsidRPr="00A46938" w:rsidRDefault="00816788" w:rsidP="00A46938">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816788" w:rsidRPr="0064046A" w14:paraId="6E0E805D" w14:textId="77777777" w:rsidTr="38390920">
        <w:trPr>
          <w:trHeight w:val="300"/>
        </w:trPr>
        <w:tc>
          <w:tcPr>
            <w:tcW w:w="2943" w:type="dxa"/>
          </w:tcPr>
          <w:p w14:paraId="0C7DA3DC" w14:textId="77777777" w:rsidR="00816788" w:rsidRPr="0064046A" w:rsidRDefault="00816788" w:rsidP="00816788">
            <w:pPr>
              <w:jc w:val="left"/>
              <w:rPr>
                <w:b/>
              </w:rPr>
            </w:pPr>
            <w:r w:rsidRPr="0064046A">
              <w:rPr>
                <w:b/>
              </w:rPr>
              <w:t>"Station Demand"</w:t>
            </w:r>
          </w:p>
        </w:tc>
        <w:tc>
          <w:tcPr>
            <w:tcW w:w="5812" w:type="dxa"/>
          </w:tcPr>
          <w:p w14:paraId="4B03DBA7" w14:textId="77777777" w:rsidR="00816788" w:rsidRPr="0064046A" w:rsidRDefault="00816788" w:rsidP="00816788">
            <w:r w:rsidRPr="0064046A">
              <w:t>as defined in the CUSC as at Code Effective Date;</w:t>
            </w:r>
          </w:p>
        </w:tc>
      </w:tr>
      <w:tr w:rsidR="00816788" w:rsidRPr="0064046A" w14:paraId="603D4610" w14:textId="77777777" w:rsidTr="38390920">
        <w:trPr>
          <w:trHeight w:val="300"/>
        </w:trPr>
        <w:tc>
          <w:tcPr>
            <w:tcW w:w="2943" w:type="dxa"/>
          </w:tcPr>
          <w:p w14:paraId="3D5F62CD" w14:textId="77777777" w:rsidR="00816788" w:rsidRPr="0064046A" w:rsidRDefault="00816788" w:rsidP="00816788">
            <w:pPr>
              <w:jc w:val="left"/>
              <w:rPr>
                <w:b/>
              </w:rPr>
            </w:pPr>
            <w:r w:rsidRPr="0064046A">
              <w:rPr>
                <w:rFonts w:cs="Arial"/>
                <w:b/>
              </w:rPr>
              <w:t>“Statement of Works Assumptions Date”</w:t>
            </w:r>
          </w:p>
        </w:tc>
        <w:tc>
          <w:tcPr>
            <w:tcW w:w="5812" w:type="dxa"/>
          </w:tcPr>
          <w:p w14:paraId="0F5E256C" w14:textId="77777777" w:rsidR="00816788" w:rsidRPr="0064046A" w:rsidRDefault="00816788" w:rsidP="00816788">
            <w:pPr>
              <w:pStyle w:val="BodyText2"/>
              <w:ind w:left="0"/>
              <w:rPr>
                <w:rFonts w:cs="Arial"/>
              </w:rPr>
            </w:pPr>
            <w:r w:rsidRPr="0064046A">
              <w:rPr>
                <w:rFonts w:cs="Arial"/>
              </w:rPr>
              <w:t>in respect of each Transmission Owner, the date on which such Transmission Owner:</w:t>
            </w:r>
          </w:p>
          <w:p w14:paraId="29CE56A2" w14:textId="44637484" w:rsidR="00816788" w:rsidRPr="0064046A" w:rsidRDefault="00816788" w:rsidP="00816788">
            <w:pPr>
              <w:ind w:left="600" w:hanging="600"/>
              <w:rPr>
                <w:rFonts w:cs="Arial"/>
              </w:rPr>
            </w:pPr>
            <w:r w:rsidRPr="0064046A">
              <w:rPr>
                <w:rFonts w:cs="Arial"/>
              </w:rPr>
              <w:t xml:space="preserve">(a)      receives  Statement  of  Works  Planning  Assumptions from </w:t>
            </w:r>
            <w:r w:rsidR="00CF5B43">
              <w:rPr>
                <w:rFonts w:cs="Arial"/>
              </w:rPr>
              <w:t>The Company</w:t>
            </w:r>
            <w:r w:rsidRPr="0064046A">
              <w:rPr>
                <w:rFonts w:cs="Arial"/>
              </w:rPr>
              <w:t xml:space="preserve"> pursuant to Section D, Part Four, paragraph 2.2; or</w:t>
            </w:r>
          </w:p>
          <w:p w14:paraId="6BDE59BE" w14:textId="5FAB9C30" w:rsidR="00816788" w:rsidRPr="0064046A" w:rsidRDefault="00816788" w:rsidP="00816788">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4C25C682" w14:textId="77777777" w:rsidR="00816788" w:rsidRPr="0064046A" w:rsidRDefault="00816788" w:rsidP="00816788">
            <w:pPr>
              <w:rPr>
                <w:rFonts w:cs="Arial"/>
              </w:rPr>
            </w:pPr>
            <w:r w:rsidRPr="0064046A">
              <w:rPr>
                <w:rFonts w:cs="Arial"/>
              </w:rPr>
              <w:t>in relation to the Statement of Works Project to which such Statement of Works Planning Assumptions apply;</w:t>
            </w:r>
          </w:p>
        </w:tc>
      </w:tr>
      <w:tr w:rsidR="00816788" w:rsidRPr="0064046A" w14:paraId="2AB45B0B" w14:textId="77777777" w:rsidTr="38390920">
        <w:trPr>
          <w:trHeight w:val="300"/>
        </w:trPr>
        <w:tc>
          <w:tcPr>
            <w:tcW w:w="2943" w:type="dxa"/>
          </w:tcPr>
          <w:p w14:paraId="29B5AFAD" w14:textId="77777777" w:rsidR="00816788" w:rsidRPr="00F30275" w:rsidRDefault="00816788" w:rsidP="00816788">
            <w:pPr>
              <w:jc w:val="left"/>
              <w:rPr>
                <w:rFonts w:cs="Arial"/>
                <w:b/>
              </w:rPr>
            </w:pPr>
            <w:r w:rsidRPr="00F30275">
              <w:rPr>
                <w:rFonts w:cs="Arial"/>
                <w:b/>
              </w:rPr>
              <w:t>“Statement of Works Party”</w:t>
            </w:r>
          </w:p>
        </w:tc>
        <w:tc>
          <w:tcPr>
            <w:tcW w:w="5812" w:type="dxa"/>
          </w:tcPr>
          <w:p w14:paraId="3A214DD9" w14:textId="77777777" w:rsidR="00816788" w:rsidRPr="00F30275" w:rsidRDefault="00816788" w:rsidP="00816788">
            <w:pPr>
              <w:rPr>
                <w:rFonts w:cs="Arial"/>
              </w:rPr>
            </w:pPr>
            <w:r w:rsidRPr="00F30275">
              <w:rPr>
                <w:rFonts w:cs="Arial"/>
              </w:rPr>
              <w:t xml:space="preserve">as defined in Section D, Part Four, paragraph 1.1; </w:t>
            </w:r>
          </w:p>
        </w:tc>
      </w:tr>
      <w:tr w:rsidR="00816788" w:rsidRPr="0064046A" w14:paraId="775F6B15" w14:textId="77777777" w:rsidTr="38390920">
        <w:trPr>
          <w:trHeight w:val="300"/>
        </w:trPr>
        <w:tc>
          <w:tcPr>
            <w:tcW w:w="2943" w:type="dxa"/>
          </w:tcPr>
          <w:p w14:paraId="64158D56" w14:textId="77777777" w:rsidR="00816788" w:rsidRPr="00F30275" w:rsidRDefault="00816788" w:rsidP="00816788">
            <w:pPr>
              <w:jc w:val="left"/>
              <w:rPr>
                <w:b/>
              </w:rPr>
            </w:pPr>
            <w:r w:rsidRPr="00F30275">
              <w:rPr>
                <w:b/>
              </w:rPr>
              <w:t>"STC Modification Fast Track Report"</w:t>
            </w:r>
          </w:p>
        </w:tc>
        <w:tc>
          <w:tcPr>
            <w:tcW w:w="5812" w:type="dxa"/>
          </w:tcPr>
          <w:p w14:paraId="29DBFC01" w14:textId="77777777" w:rsidR="00816788" w:rsidRPr="00F30275" w:rsidRDefault="00816788" w:rsidP="00816788">
            <w:pPr>
              <w:rPr>
                <w:rFonts w:cs="Arial"/>
              </w:rPr>
            </w:pPr>
            <w:r w:rsidRPr="00F30275">
              <w:rPr>
                <w:rFonts w:cs="Arial"/>
                <w:spacing w:val="-3"/>
              </w:rPr>
              <w:t>has the meaning set out in STCP 24-3 paragraph 2.1;</w:t>
            </w:r>
          </w:p>
        </w:tc>
      </w:tr>
      <w:tr w:rsidR="00816788" w:rsidRPr="0064046A" w14:paraId="1DAD1EFF" w14:textId="77777777" w:rsidTr="38390920">
        <w:trPr>
          <w:trHeight w:val="300"/>
        </w:trPr>
        <w:tc>
          <w:tcPr>
            <w:tcW w:w="2943" w:type="dxa"/>
          </w:tcPr>
          <w:p w14:paraId="229BF1BA" w14:textId="77777777" w:rsidR="00816788" w:rsidRPr="00F30275" w:rsidRDefault="00816788" w:rsidP="00816788">
            <w:pPr>
              <w:jc w:val="left"/>
              <w:rPr>
                <w:rFonts w:cs="Arial"/>
              </w:rPr>
            </w:pPr>
            <w:r w:rsidRPr="00F30275">
              <w:rPr>
                <w:b/>
              </w:rPr>
              <w:t xml:space="preserve"> “STC Modification Self-Governance Report”</w:t>
            </w:r>
          </w:p>
        </w:tc>
        <w:tc>
          <w:tcPr>
            <w:tcW w:w="5812" w:type="dxa"/>
          </w:tcPr>
          <w:p w14:paraId="53953207" w14:textId="77777777" w:rsidR="00816788" w:rsidRPr="00F30275" w:rsidRDefault="00816788" w:rsidP="00816788">
            <w:pPr>
              <w:pStyle w:val="BodyText"/>
              <w:ind w:left="34"/>
              <w:rPr>
                <w:rFonts w:cs="Arial"/>
                <w:spacing w:val="-3"/>
              </w:rPr>
            </w:pPr>
            <w:r w:rsidRPr="00F30275">
              <w:t xml:space="preserve">has the meaning set out in Section B, sub-paragraph 7.2.6B.5; </w:t>
            </w:r>
          </w:p>
        </w:tc>
      </w:tr>
      <w:tr w:rsidR="00522962" w:rsidRPr="0064046A" w14:paraId="25222307" w14:textId="77777777" w:rsidTr="38390920">
        <w:trPr>
          <w:trHeight w:val="300"/>
        </w:trPr>
        <w:tc>
          <w:tcPr>
            <w:tcW w:w="2943" w:type="dxa"/>
          </w:tcPr>
          <w:p w14:paraId="60C502B5" w14:textId="77777777" w:rsidR="00522962" w:rsidRPr="00AF063D" w:rsidRDefault="00522962" w:rsidP="00522962">
            <w:pPr>
              <w:jc w:val="left"/>
              <w:rPr>
                <w:b/>
              </w:rPr>
            </w:pPr>
            <w:r w:rsidRPr="00AF063D">
              <w:rPr>
                <w:b/>
              </w:rPr>
              <w:t>"STC Modification Panel Meeting"</w:t>
            </w:r>
          </w:p>
          <w:p w14:paraId="0105C907" w14:textId="77777777" w:rsidR="00522962" w:rsidRPr="00AF063D" w:rsidRDefault="00522962" w:rsidP="00522962">
            <w:pPr>
              <w:jc w:val="left"/>
            </w:pPr>
          </w:p>
        </w:tc>
        <w:tc>
          <w:tcPr>
            <w:tcW w:w="5812" w:type="dxa"/>
          </w:tcPr>
          <w:p w14:paraId="55FDBAE7" w14:textId="77777777" w:rsidR="00522962" w:rsidRPr="00AF063D" w:rsidRDefault="00522962" w:rsidP="00522962">
            <w:r w:rsidRPr="00AF063D">
              <w:t>a meeting of the STC Modification Panel as defined in Section B, sub-paragraph 6.1.2;</w:t>
            </w:r>
          </w:p>
          <w:p w14:paraId="01F813F4" w14:textId="77777777" w:rsidR="00522962" w:rsidRPr="00AF063D" w:rsidRDefault="00522962" w:rsidP="00522962"/>
        </w:tc>
      </w:tr>
      <w:tr w:rsidR="00816788" w:rsidRPr="0064046A" w14:paraId="191D0E7D" w14:textId="77777777" w:rsidTr="38390920">
        <w:trPr>
          <w:trHeight w:val="300"/>
        </w:trPr>
        <w:tc>
          <w:tcPr>
            <w:tcW w:w="2943" w:type="dxa"/>
          </w:tcPr>
          <w:p w14:paraId="0A8F6C81" w14:textId="77777777" w:rsidR="00816788" w:rsidRPr="00A46938" w:rsidRDefault="00816788" w:rsidP="00816788">
            <w:pPr>
              <w:jc w:val="left"/>
            </w:pPr>
            <w:r w:rsidRPr="00AF063D">
              <w:rPr>
                <w:b/>
              </w:rPr>
              <w:t>"STC Modification Panel Self-Governance Vote"</w:t>
            </w:r>
          </w:p>
        </w:tc>
        <w:tc>
          <w:tcPr>
            <w:tcW w:w="5812" w:type="dxa"/>
          </w:tcPr>
          <w:p w14:paraId="75FA29A8" w14:textId="77777777" w:rsidR="00816788" w:rsidRPr="00AF063D" w:rsidRDefault="00816788" w:rsidP="00816788">
            <w:r w:rsidRPr="00A46938">
              <w:rPr>
                <w:spacing w:val="-3"/>
              </w:rPr>
              <w:t>means the vote of the STC Modification Panel undertaken pursuant to Section B paragraph 7.2.6B.10;</w:t>
            </w:r>
          </w:p>
        </w:tc>
      </w:tr>
      <w:tr w:rsidR="00816788" w:rsidRPr="0064046A" w14:paraId="2AD03687" w14:textId="77777777" w:rsidTr="38390920">
        <w:trPr>
          <w:trHeight w:val="300"/>
        </w:trPr>
        <w:tc>
          <w:tcPr>
            <w:tcW w:w="2943" w:type="dxa"/>
          </w:tcPr>
          <w:p w14:paraId="0AC1A003" w14:textId="77777777" w:rsidR="00816788" w:rsidRPr="0064046A" w:rsidRDefault="00816788" w:rsidP="00816788">
            <w:pPr>
              <w:jc w:val="left"/>
              <w:rPr>
                <w:b/>
              </w:rPr>
            </w:pPr>
            <w:r>
              <w:rPr>
                <w:b/>
              </w:rPr>
              <w:lastRenderedPageBreak/>
              <w:t>"STC Modification Procedure</w:t>
            </w:r>
            <w:r w:rsidRPr="0064046A">
              <w:rPr>
                <w:b/>
              </w:rPr>
              <w:t>s"</w:t>
            </w:r>
          </w:p>
        </w:tc>
        <w:tc>
          <w:tcPr>
            <w:tcW w:w="5812" w:type="dxa"/>
          </w:tcPr>
          <w:p w14:paraId="41245B52" w14:textId="77777777" w:rsidR="00816788" w:rsidRPr="0064046A" w:rsidRDefault="00816788" w:rsidP="00816788">
            <w:r w:rsidRPr="0064046A">
              <w:t>the procedures to be followed in respect of amendments to the Code as set out in Section B, paragraph 7;</w:t>
            </w:r>
          </w:p>
        </w:tc>
      </w:tr>
      <w:tr w:rsidR="00816788" w:rsidRPr="0064046A" w14:paraId="45FF4B4A" w14:textId="77777777" w:rsidTr="38390920">
        <w:trPr>
          <w:trHeight w:val="300"/>
        </w:trPr>
        <w:tc>
          <w:tcPr>
            <w:tcW w:w="2943" w:type="dxa"/>
          </w:tcPr>
          <w:p w14:paraId="10C89570" w14:textId="77777777" w:rsidR="00816788" w:rsidRPr="0064046A" w:rsidRDefault="00816788" w:rsidP="00816788">
            <w:pPr>
              <w:jc w:val="left"/>
              <w:rPr>
                <w:b/>
              </w:rPr>
            </w:pPr>
            <w:r w:rsidRPr="0064046A">
              <w:rPr>
                <w:b/>
              </w:rPr>
              <w:t>"</w:t>
            </w:r>
            <w:r>
              <w:rPr>
                <w:b/>
              </w:rPr>
              <w:t>STC Modification Proposal</w:t>
            </w:r>
            <w:r w:rsidRPr="0064046A">
              <w:rPr>
                <w:b/>
              </w:rPr>
              <w:t>"</w:t>
            </w:r>
          </w:p>
        </w:tc>
        <w:tc>
          <w:tcPr>
            <w:tcW w:w="5812" w:type="dxa"/>
          </w:tcPr>
          <w:p w14:paraId="7A19AC98" w14:textId="77777777" w:rsidR="00816788" w:rsidRPr="0064046A" w:rsidRDefault="00816788" w:rsidP="00816788">
            <w:r w:rsidRPr="0064046A">
              <w:t>a proposed amendment to this Code as defined at Section B, sub-paragraph 7.2.2.3;</w:t>
            </w:r>
          </w:p>
        </w:tc>
      </w:tr>
      <w:tr w:rsidR="00816788" w:rsidRPr="0064046A" w14:paraId="1D26D227" w14:textId="77777777" w:rsidTr="38390920">
        <w:trPr>
          <w:trHeight w:val="300"/>
        </w:trPr>
        <w:tc>
          <w:tcPr>
            <w:tcW w:w="2943" w:type="dxa"/>
          </w:tcPr>
          <w:p w14:paraId="6DF82A53" w14:textId="77777777" w:rsidR="00816788" w:rsidRPr="0064046A" w:rsidRDefault="00816788" w:rsidP="00816788">
            <w:pPr>
              <w:jc w:val="left"/>
              <w:rPr>
                <w:b/>
              </w:rPr>
            </w:pPr>
            <w:r w:rsidRPr="0064046A">
              <w:rPr>
                <w:b/>
              </w:rPr>
              <w:t>"</w:t>
            </w:r>
            <w:r>
              <w:rPr>
                <w:b/>
              </w:rPr>
              <w:t>STC Modification</w:t>
            </w:r>
            <w:r w:rsidRPr="0064046A">
              <w:rPr>
                <w:b/>
              </w:rPr>
              <w:t xml:space="preserve"> Register"</w:t>
            </w:r>
          </w:p>
        </w:tc>
        <w:tc>
          <w:tcPr>
            <w:tcW w:w="5812" w:type="dxa"/>
          </w:tcPr>
          <w:p w14:paraId="647CA730" w14:textId="77777777" w:rsidR="00816788" w:rsidRPr="0064046A" w:rsidRDefault="00816788" w:rsidP="00816788">
            <w:r w:rsidRPr="0064046A">
              <w:t xml:space="preserve">the register established and maintained by the </w:t>
            </w:r>
            <w:r>
              <w:t>Panel</w:t>
            </w:r>
            <w:r w:rsidRPr="0064046A">
              <w:t xml:space="preserve"> Secretary in accordance with Section B, sub-paragraph 7.2.7.1;</w:t>
            </w:r>
          </w:p>
        </w:tc>
      </w:tr>
      <w:tr w:rsidR="00816788" w:rsidRPr="0064046A" w14:paraId="01BFCE7F" w14:textId="77777777" w:rsidTr="38390920">
        <w:trPr>
          <w:trHeight w:val="300"/>
        </w:trPr>
        <w:tc>
          <w:tcPr>
            <w:tcW w:w="2943" w:type="dxa"/>
          </w:tcPr>
          <w:p w14:paraId="7558E35A" w14:textId="77777777" w:rsidR="00816788" w:rsidRPr="0064046A" w:rsidRDefault="00816788" w:rsidP="00816788">
            <w:pPr>
              <w:jc w:val="left"/>
              <w:rPr>
                <w:b/>
              </w:rPr>
            </w:pPr>
            <w:r w:rsidRPr="0064046A">
              <w:rPr>
                <w:b/>
              </w:rPr>
              <w:t>"</w:t>
            </w:r>
            <w:r>
              <w:rPr>
                <w:b/>
              </w:rPr>
              <w:t>STC Modification</w:t>
            </w:r>
            <w:r w:rsidRPr="0064046A">
              <w:rPr>
                <w:b/>
              </w:rPr>
              <w:t xml:space="preserve"> Report"</w:t>
            </w:r>
          </w:p>
        </w:tc>
        <w:tc>
          <w:tcPr>
            <w:tcW w:w="5812" w:type="dxa"/>
          </w:tcPr>
          <w:p w14:paraId="6E16F4F2" w14:textId="77777777" w:rsidR="00816788" w:rsidRPr="0064046A" w:rsidRDefault="00816788" w:rsidP="00816788">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816788" w:rsidRPr="0064046A" w14:paraId="0B518FBD" w14:textId="77777777" w:rsidTr="38390920">
        <w:trPr>
          <w:trHeight w:val="300"/>
        </w:trPr>
        <w:tc>
          <w:tcPr>
            <w:tcW w:w="2943" w:type="dxa"/>
          </w:tcPr>
          <w:p w14:paraId="366184E0" w14:textId="77777777" w:rsidR="00816788" w:rsidRPr="0064046A" w:rsidRDefault="00816788" w:rsidP="00816788">
            <w:pPr>
              <w:jc w:val="left"/>
              <w:rPr>
                <w:b/>
              </w:rPr>
            </w:pPr>
            <w:r w:rsidRPr="0064046A">
              <w:rPr>
                <w:b/>
              </w:rPr>
              <w:t>"System"</w:t>
            </w:r>
          </w:p>
        </w:tc>
        <w:tc>
          <w:tcPr>
            <w:tcW w:w="5812" w:type="dxa"/>
          </w:tcPr>
          <w:p w14:paraId="56335BB2" w14:textId="77777777" w:rsidR="00816788" w:rsidRPr="0064046A" w:rsidRDefault="00816788" w:rsidP="00816788">
            <w:r w:rsidRPr="0064046A">
              <w:t>as defined in the CUSC as at the Code Effective Date;</w:t>
            </w:r>
          </w:p>
        </w:tc>
      </w:tr>
      <w:tr w:rsidR="00816788" w:rsidRPr="0064046A" w14:paraId="12F0CF82" w14:textId="77777777" w:rsidTr="38390920">
        <w:trPr>
          <w:trHeight w:val="300"/>
        </w:trPr>
        <w:tc>
          <w:tcPr>
            <w:tcW w:w="2943" w:type="dxa"/>
          </w:tcPr>
          <w:p w14:paraId="5303F17E" w14:textId="77777777" w:rsidR="00816788" w:rsidRPr="0064046A" w:rsidRDefault="00816788" w:rsidP="00816788">
            <w:pPr>
              <w:jc w:val="left"/>
              <w:rPr>
                <w:b/>
              </w:rPr>
            </w:pPr>
            <w:r w:rsidRPr="0064046A">
              <w:rPr>
                <w:b/>
              </w:rPr>
              <w:t>"System Construction"</w:t>
            </w:r>
          </w:p>
        </w:tc>
        <w:tc>
          <w:tcPr>
            <w:tcW w:w="5812" w:type="dxa"/>
          </w:tcPr>
          <w:p w14:paraId="59545294" w14:textId="77777777" w:rsidR="00816788" w:rsidRPr="0064046A" w:rsidRDefault="00816788" w:rsidP="00816788">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816788" w:rsidRPr="0064046A" w14:paraId="030AA5F4" w14:textId="77777777" w:rsidTr="38390920">
        <w:trPr>
          <w:trHeight w:val="300"/>
        </w:trPr>
        <w:tc>
          <w:tcPr>
            <w:tcW w:w="2943" w:type="dxa"/>
          </w:tcPr>
          <w:p w14:paraId="3B557C9A" w14:textId="77777777" w:rsidR="00816788" w:rsidRPr="0064046A" w:rsidRDefault="00816788" w:rsidP="00816788">
            <w:pPr>
              <w:jc w:val="left"/>
              <w:rPr>
                <w:b/>
              </w:rPr>
            </w:pPr>
            <w:r w:rsidRPr="0064046A">
              <w:rPr>
                <w:b/>
              </w:rPr>
              <w:t>"System Construction Application"</w:t>
            </w:r>
          </w:p>
        </w:tc>
        <w:tc>
          <w:tcPr>
            <w:tcW w:w="5812" w:type="dxa"/>
          </w:tcPr>
          <w:p w14:paraId="5999F9A2" w14:textId="1158DB3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816788" w:rsidRPr="0064046A" w14:paraId="22E78310" w14:textId="77777777" w:rsidTr="38390920">
        <w:trPr>
          <w:trHeight w:val="300"/>
        </w:trPr>
        <w:tc>
          <w:tcPr>
            <w:tcW w:w="2943" w:type="dxa"/>
          </w:tcPr>
          <w:p w14:paraId="4A8D3CE9" w14:textId="77777777" w:rsidR="00816788" w:rsidRPr="0064046A" w:rsidRDefault="00816788" w:rsidP="00816788">
            <w:pPr>
              <w:jc w:val="left"/>
              <w:rPr>
                <w:b/>
              </w:rPr>
            </w:pPr>
            <w:r>
              <w:rPr>
                <w:b/>
              </w:rPr>
              <w:t>“System Restoration”</w:t>
            </w:r>
          </w:p>
        </w:tc>
        <w:tc>
          <w:tcPr>
            <w:tcW w:w="5812" w:type="dxa"/>
          </w:tcPr>
          <w:p w14:paraId="27668420" w14:textId="72100DBA" w:rsidR="00816788" w:rsidRPr="0064046A" w:rsidRDefault="00816788" w:rsidP="00816788">
            <w:r w:rsidRPr="0064046A">
              <w:t>as defined in the Grid Code;</w:t>
            </w:r>
          </w:p>
        </w:tc>
      </w:tr>
      <w:tr w:rsidR="00816788" w:rsidRPr="0064046A" w14:paraId="0EB846B0" w14:textId="77777777" w:rsidTr="38390920">
        <w:trPr>
          <w:trHeight w:val="300"/>
        </w:trPr>
        <w:tc>
          <w:tcPr>
            <w:tcW w:w="2943" w:type="dxa"/>
          </w:tcPr>
          <w:p w14:paraId="269BC293" w14:textId="77777777" w:rsidR="00816788" w:rsidRPr="0064046A" w:rsidRDefault="00816788" w:rsidP="00816788">
            <w:pPr>
              <w:jc w:val="left"/>
              <w:rPr>
                <w:b/>
              </w:rPr>
            </w:pPr>
            <w:r w:rsidRPr="0064046A">
              <w:rPr>
                <w:b/>
              </w:rPr>
              <w:t>"TEC Exchange Assumption Date"</w:t>
            </w:r>
          </w:p>
        </w:tc>
        <w:tc>
          <w:tcPr>
            <w:tcW w:w="5812" w:type="dxa"/>
          </w:tcPr>
          <w:p w14:paraId="40843900" w14:textId="77777777" w:rsidR="00816788" w:rsidRPr="0064046A" w:rsidRDefault="00816788" w:rsidP="00816788">
            <w:r w:rsidRPr="0064046A">
              <w:t xml:space="preserve">in respect if each Transmission Owner, the date on which such Transmission Owner: </w:t>
            </w:r>
          </w:p>
          <w:p w14:paraId="2B8B864C" w14:textId="3E6B51BE" w:rsidR="00816788" w:rsidRPr="0064046A" w:rsidRDefault="00816788" w:rsidP="00816788">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14:paraId="22ABEE86" w14:textId="52FD1F84" w:rsidR="00816788" w:rsidRPr="0064046A" w:rsidRDefault="00816788" w:rsidP="00816788">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14:paraId="38EA4726" w14:textId="121D5881" w:rsidR="00816788" w:rsidRPr="0064046A" w:rsidRDefault="00816788" w:rsidP="00816788">
            <w:r w:rsidRPr="0064046A">
              <w:t xml:space="preserve">in relation to </w:t>
            </w:r>
            <w:r w:rsidR="00CF5B43">
              <w:t>The Company</w:t>
            </w:r>
            <w:r w:rsidRPr="0064046A">
              <w:t xml:space="preserve"> TEC Exchange Rate Application to which such TEC Exchange Planning Assumption apply;</w:t>
            </w:r>
          </w:p>
        </w:tc>
      </w:tr>
      <w:tr w:rsidR="00816788" w:rsidRPr="0064046A" w14:paraId="0AF819A3" w14:textId="77777777" w:rsidTr="38390920">
        <w:trPr>
          <w:trHeight w:val="300"/>
        </w:trPr>
        <w:tc>
          <w:tcPr>
            <w:tcW w:w="2943" w:type="dxa"/>
          </w:tcPr>
          <w:p w14:paraId="4E7C8529" w14:textId="77777777" w:rsidR="00816788" w:rsidRPr="0064046A" w:rsidRDefault="00816788" w:rsidP="00816788">
            <w:pPr>
              <w:jc w:val="left"/>
              <w:rPr>
                <w:b/>
              </w:rPr>
            </w:pPr>
            <w:r w:rsidRPr="0064046A">
              <w:rPr>
                <w:b/>
              </w:rPr>
              <w:t>"TEC Exchange Party"</w:t>
            </w:r>
          </w:p>
        </w:tc>
        <w:tc>
          <w:tcPr>
            <w:tcW w:w="5812" w:type="dxa"/>
          </w:tcPr>
          <w:p w14:paraId="1A0D4AB7" w14:textId="77777777" w:rsidR="00816788" w:rsidRPr="0064046A" w:rsidRDefault="00816788" w:rsidP="00816788">
            <w:r w:rsidRPr="0064046A">
              <w:t>as defined in Section D, Part Three, paragraph 1.1;</w:t>
            </w:r>
          </w:p>
        </w:tc>
      </w:tr>
      <w:tr w:rsidR="00816788" w:rsidRPr="0064046A" w14:paraId="79AEAD88" w14:textId="77777777" w:rsidTr="38390920">
        <w:trPr>
          <w:trHeight w:val="300"/>
        </w:trPr>
        <w:tc>
          <w:tcPr>
            <w:tcW w:w="2943" w:type="dxa"/>
          </w:tcPr>
          <w:p w14:paraId="6AFC3CCE" w14:textId="77777777" w:rsidR="00816788" w:rsidRPr="0064046A" w:rsidRDefault="00816788" w:rsidP="00816788">
            <w:pPr>
              <w:jc w:val="left"/>
              <w:rPr>
                <w:b/>
              </w:rPr>
            </w:pPr>
            <w:r w:rsidRPr="0064046A">
              <w:rPr>
                <w:b/>
              </w:rPr>
              <w:t>"TEC Exchange Planning Assumption"</w:t>
            </w:r>
          </w:p>
        </w:tc>
        <w:tc>
          <w:tcPr>
            <w:tcW w:w="5812" w:type="dxa"/>
          </w:tcPr>
          <w:p w14:paraId="69B5ACAF" w14:textId="77777777" w:rsidR="00816788" w:rsidRPr="0064046A" w:rsidRDefault="00816788" w:rsidP="00816788">
            <w:r w:rsidRPr="0064046A">
              <w:t>as defined in Section D, Part Three, paragraph 2.1;</w:t>
            </w:r>
          </w:p>
        </w:tc>
      </w:tr>
      <w:tr w:rsidR="00816788" w:rsidRPr="0064046A" w14:paraId="70D4CA2E" w14:textId="77777777" w:rsidTr="38390920">
        <w:trPr>
          <w:trHeight w:val="300"/>
        </w:trPr>
        <w:tc>
          <w:tcPr>
            <w:tcW w:w="2943" w:type="dxa"/>
          </w:tcPr>
          <w:p w14:paraId="3D443331" w14:textId="77777777" w:rsidR="00816788" w:rsidRPr="0064046A" w:rsidRDefault="00816788" w:rsidP="00816788">
            <w:pPr>
              <w:jc w:val="left"/>
              <w:rPr>
                <w:b/>
              </w:rPr>
            </w:pPr>
            <w:r w:rsidRPr="0064046A">
              <w:rPr>
                <w:b/>
              </w:rPr>
              <w:t>"TEC Trade"</w:t>
            </w:r>
          </w:p>
        </w:tc>
        <w:tc>
          <w:tcPr>
            <w:tcW w:w="5812" w:type="dxa"/>
          </w:tcPr>
          <w:p w14:paraId="7C6CB125" w14:textId="77777777" w:rsidR="00816788" w:rsidRPr="0064046A" w:rsidRDefault="00816788" w:rsidP="00816788">
            <w:r w:rsidRPr="0064046A">
              <w:t>as defined in the CUSC as of the Code Effective Date;</w:t>
            </w:r>
          </w:p>
        </w:tc>
      </w:tr>
      <w:tr w:rsidR="00816788" w:rsidRPr="0064046A" w14:paraId="7F9C9B56" w14:textId="77777777" w:rsidTr="38390920">
        <w:trPr>
          <w:trHeight w:val="300"/>
        </w:trPr>
        <w:tc>
          <w:tcPr>
            <w:tcW w:w="2943" w:type="dxa"/>
          </w:tcPr>
          <w:p w14:paraId="5D4161B9" w14:textId="71075DAA" w:rsidR="00816788" w:rsidRPr="0064046A" w:rsidRDefault="00816788" w:rsidP="2F592808">
            <w:pPr>
              <w:jc w:val="left"/>
              <w:rPr>
                <w:b/>
                <w:bCs/>
              </w:rPr>
            </w:pPr>
            <w:r w:rsidRPr="2F592808">
              <w:rPr>
                <w:b/>
                <w:bCs/>
              </w:rPr>
              <w:t>"Tests"</w:t>
            </w:r>
          </w:p>
          <w:p w14:paraId="1B52E1AD" w14:textId="7DA6D61B" w:rsidR="00816788" w:rsidRPr="0064046A" w:rsidRDefault="00816788" w:rsidP="2F592808">
            <w:pPr>
              <w:jc w:val="left"/>
              <w:rPr>
                <w:b/>
                <w:bCs/>
              </w:rPr>
            </w:pPr>
          </w:p>
          <w:p w14:paraId="2E5D3CB9" w14:textId="780B74D9" w:rsidR="00816788" w:rsidRPr="0064046A" w:rsidRDefault="00816788" w:rsidP="2F592808">
            <w:pPr>
              <w:jc w:val="left"/>
              <w:rPr>
                <w:b/>
                <w:bCs/>
              </w:rPr>
            </w:pPr>
          </w:p>
        </w:tc>
        <w:tc>
          <w:tcPr>
            <w:tcW w:w="5812" w:type="dxa"/>
          </w:tcPr>
          <w:p w14:paraId="49EF6258" w14:textId="636BF485" w:rsidR="00816788" w:rsidRPr="0064046A" w:rsidRDefault="00816788" w:rsidP="7CB737A2">
            <w:r>
              <w:lastRenderedPageBreak/>
              <w:t xml:space="preserve">tests involving simulating conditions or the controlled application of irregular, unusual or extreme conditions on a Transmission </w:t>
            </w:r>
            <w:r>
              <w:lastRenderedPageBreak/>
              <w:t>System or any part of a Transmission System or any other tests of a minor nature but which do not include commissioning or re-commissioning tests (and "</w:t>
            </w:r>
            <w:r w:rsidRPr="7CB737A2">
              <w:rPr>
                <w:b/>
                <w:bCs/>
              </w:rPr>
              <w:t>Testing</w:t>
            </w:r>
            <w:r>
              <w:t>" shall be construed accordingly);</w:t>
            </w:r>
          </w:p>
        </w:tc>
      </w:tr>
      <w:tr w:rsidR="7CB737A2" w14:paraId="041BD170" w14:textId="77777777" w:rsidTr="38390920">
        <w:trPr>
          <w:trHeight w:val="300"/>
        </w:trPr>
        <w:tc>
          <w:tcPr>
            <w:tcW w:w="2943" w:type="dxa"/>
          </w:tcPr>
          <w:p w14:paraId="45DCFA13" w14:textId="1BEA2123" w:rsidR="7CB737A2" w:rsidRDefault="7CB737A2" w:rsidP="7CB737A2">
            <w:pPr>
              <w:jc w:val="left"/>
              <w:rPr>
                <w:b/>
                <w:bCs/>
              </w:rPr>
            </w:pPr>
            <w:r w:rsidRPr="7CB737A2">
              <w:rPr>
                <w:b/>
                <w:bCs/>
              </w:rPr>
              <w:lastRenderedPageBreak/>
              <w:t>"The Company"</w:t>
            </w:r>
          </w:p>
        </w:tc>
        <w:tc>
          <w:tcPr>
            <w:tcW w:w="5812" w:type="dxa"/>
          </w:tcPr>
          <w:p w14:paraId="3389CF71" w14:textId="51CE9CA1" w:rsidR="7CB737A2" w:rsidRPr="00AC36C3" w:rsidRDefault="7CB737A2">
            <w:r w:rsidRPr="00AC36C3">
              <w:t xml:space="preserve">has the meaning given to NESO, in its role as the designated ISOP pursuant to section 162(1) of the Energy Act 2023 and the holder of the ESO Licence and GSP Licence.; </w:t>
            </w:r>
          </w:p>
        </w:tc>
      </w:tr>
      <w:tr w:rsidR="7CB737A2" w14:paraId="6B699796" w14:textId="77777777" w:rsidTr="38390920">
        <w:trPr>
          <w:trHeight w:val="300"/>
        </w:trPr>
        <w:tc>
          <w:tcPr>
            <w:tcW w:w="2943" w:type="dxa"/>
          </w:tcPr>
          <w:p w14:paraId="2FDA2FA5" w14:textId="430B030F" w:rsidR="7CB737A2" w:rsidRDefault="7CB737A2" w:rsidP="7CB737A2">
            <w:pPr>
              <w:jc w:val="left"/>
              <w:rPr>
                <w:b/>
                <w:bCs/>
              </w:rPr>
            </w:pPr>
            <w:r w:rsidRPr="7CB737A2">
              <w:rPr>
                <w:b/>
                <w:bCs/>
              </w:rPr>
              <w:t>“The Company Application Date”</w:t>
            </w:r>
          </w:p>
        </w:tc>
        <w:tc>
          <w:tcPr>
            <w:tcW w:w="5812" w:type="dxa"/>
          </w:tcPr>
          <w:p w14:paraId="432F2E2D" w14:textId="161E8ABB" w:rsidR="7CB737A2" w:rsidRPr="00AC36C3" w:rsidRDefault="7CB737A2">
            <w:r w:rsidRPr="00AC36C3">
              <w:t>in respect of each Transmission Owner, the date on which such Transmission Owner receives an effective The Company Construction Application or The Company Request for a Statement of Works in relation to a Construction Project;</w:t>
            </w:r>
          </w:p>
        </w:tc>
      </w:tr>
      <w:tr w:rsidR="00816788" w:rsidRPr="0064046A" w14:paraId="77269F99" w14:textId="77777777" w:rsidTr="38390920">
        <w:trPr>
          <w:trHeight w:val="300"/>
        </w:trPr>
        <w:tc>
          <w:tcPr>
            <w:tcW w:w="2943" w:type="dxa"/>
          </w:tcPr>
          <w:p w14:paraId="4CA53103" w14:textId="1A4DD3D7" w:rsidR="7CB737A2" w:rsidRDefault="7CB737A2" w:rsidP="7CB737A2">
            <w:pPr>
              <w:jc w:val="left"/>
              <w:rPr>
                <w:b/>
                <w:bCs/>
              </w:rPr>
            </w:pPr>
            <w:r w:rsidRPr="7CB737A2">
              <w:rPr>
                <w:b/>
                <w:bCs/>
              </w:rPr>
              <w:t>“The Company Charges”</w:t>
            </w:r>
          </w:p>
        </w:tc>
        <w:tc>
          <w:tcPr>
            <w:tcW w:w="5812" w:type="dxa"/>
          </w:tcPr>
          <w:p w14:paraId="2BB429E4" w14:textId="77777777" w:rsidR="7CB737A2" w:rsidRDefault="7CB737A2">
            <w:r>
              <w:t>Charges comprising Interruption Payments, Offshore Construction Securities and Offshore Compensation Payments</w:t>
            </w:r>
          </w:p>
        </w:tc>
      </w:tr>
      <w:tr w:rsidR="00816788" w:rsidRPr="0064046A" w14:paraId="283D1D40" w14:textId="77777777" w:rsidTr="38390920">
        <w:trPr>
          <w:trHeight w:val="300"/>
        </w:trPr>
        <w:tc>
          <w:tcPr>
            <w:tcW w:w="2943" w:type="dxa"/>
          </w:tcPr>
          <w:p w14:paraId="719678C5" w14:textId="3798C2F7" w:rsidR="7CB737A2" w:rsidRDefault="7CB737A2" w:rsidP="7CB737A2">
            <w:pPr>
              <w:jc w:val="left"/>
              <w:rPr>
                <w:b/>
                <w:bCs/>
              </w:rPr>
            </w:pPr>
            <w:r w:rsidRPr="7CB737A2">
              <w:rPr>
                <w:b/>
                <w:bCs/>
              </w:rPr>
              <w:t>"The Company Connection Application"</w:t>
            </w:r>
          </w:p>
        </w:tc>
        <w:tc>
          <w:tcPr>
            <w:tcW w:w="5812" w:type="dxa"/>
          </w:tcPr>
          <w:p w14:paraId="15BEDA3D" w14:textId="76EE4279" w:rsidR="7CB737A2" w:rsidRDefault="7CB737A2">
            <w:r>
              <w:t>an application made by The Company to a Transmission Owner pursuant to Section D, Part Two, paragraph 2.2 in relation to the construction of a New Connection Site and containing the information set out in Schedule Five;</w:t>
            </w:r>
          </w:p>
        </w:tc>
      </w:tr>
      <w:tr w:rsidR="00816788" w:rsidRPr="0064046A" w14:paraId="553A4F1A" w14:textId="77777777" w:rsidTr="38390920">
        <w:trPr>
          <w:trHeight w:val="300"/>
        </w:trPr>
        <w:tc>
          <w:tcPr>
            <w:tcW w:w="2943" w:type="dxa"/>
          </w:tcPr>
          <w:p w14:paraId="02777CBC" w14:textId="7F592B80" w:rsidR="7CB737A2" w:rsidRDefault="7CB737A2" w:rsidP="7CB737A2">
            <w:pPr>
              <w:jc w:val="left"/>
              <w:rPr>
                <w:b/>
                <w:bCs/>
              </w:rPr>
            </w:pPr>
            <w:r w:rsidRPr="7CB737A2">
              <w:rPr>
                <w:b/>
                <w:bCs/>
              </w:rPr>
              <w:t>"The Company Construction Application"</w:t>
            </w:r>
          </w:p>
        </w:tc>
        <w:tc>
          <w:tcPr>
            <w:tcW w:w="5812" w:type="dxa"/>
          </w:tcPr>
          <w:p w14:paraId="2BD7C469" w14:textId="77777777" w:rsidR="7CB737A2" w:rsidRDefault="7CB737A2">
            <w:r>
              <w:t>as defined in Section D, Part Two, sub-paragraph 2.1.2;</w:t>
            </w:r>
          </w:p>
        </w:tc>
      </w:tr>
      <w:tr w:rsidR="00816788" w:rsidRPr="0064046A" w14:paraId="6C671015" w14:textId="77777777" w:rsidTr="38390920">
        <w:trPr>
          <w:trHeight w:val="300"/>
        </w:trPr>
        <w:tc>
          <w:tcPr>
            <w:tcW w:w="2943" w:type="dxa"/>
          </w:tcPr>
          <w:p w14:paraId="01F9ADA1" w14:textId="1F9FCF58" w:rsidR="7CB737A2" w:rsidRDefault="7CB737A2" w:rsidP="7CB737A2">
            <w:pPr>
              <w:jc w:val="left"/>
              <w:rPr>
                <w:b/>
                <w:bCs/>
              </w:rPr>
            </w:pPr>
            <w:r w:rsidRPr="7CB737A2">
              <w:rPr>
                <w:b/>
                <w:bCs/>
              </w:rPr>
              <w:t>"The Company Credit Rating"</w:t>
            </w:r>
          </w:p>
        </w:tc>
        <w:tc>
          <w:tcPr>
            <w:tcW w:w="5812" w:type="dxa"/>
          </w:tcPr>
          <w:p w14:paraId="713A580B" w14:textId="77777777" w:rsidR="7CB737A2" w:rsidRDefault="7CB737A2">
            <w:r>
              <w:t>any one of the following:-</w:t>
            </w:r>
          </w:p>
          <w:p w14:paraId="0E9F3ACE" w14:textId="77777777" w:rsidR="7CB737A2" w:rsidRDefault="7CB737A2">
            <w:r>
              <w:t>(a) a credit rating for long term debt of A- and A3 respectively as set by Standard and Poor’s or Moody’s respectively;</w:t>
            </w:r>
          </w:p>
          <w:p w14:paraId="5CE01CC6" w14:textId="77777777" w:rsidR="7CB737A2" w:rsidRDefault="7CB737A2">
            <w:r>
              <w:t>(b) an indicative long term private credit rating of A- and A3 respectively as set by Standard and Poor’s or Moody’s as the basis of issuing senior unsecured debt;</w:t>
            </w:r>
          </w:p>
          <w:p w14:paraId="7116FB15" w14:textId="77777777" w:rsidR="7CB737A2" w:rsidRDefault="7CB737A2">
            <w:r>
              <w:t>(c) a short term rating by Standard and Poor’s or Moody’s which correlates to a long term rating of A- and A3 respectively; or</w:t>
            </w:r>
          </w:p>
          <w:p w14:paraId="4BE8A3D3" w14:textId="77777777" w:rsidR="7CB737A2" w:rsidRDefault="7CB737A2">
            <w:r>
              <w:t>(d)  where the Offshore Transmission Owner's licence issued under the Electricity Act 1989 requires that User to maintain a credit rating, the credit rating defined in that User’s Licence;</w:t>
            </w:r>
          </w:p>
        </w:tc>
      </w:tr>
      <w:tr w:rsidR="00816788" w:rsidRPr="0064046A" w14:paraId="64D03B60" w14:textId="77777777" w:rsidTr="38390920">
        <w:trPr>
          <w:trHeight w:val="300"/>
        </w:trPr>
        <w:tc>
          <w:tcPr>
            <w:tcW w:w="2943" w:type="dxa"/>
          </w:tcPr>
          <w:p w14:paraId="2FA8E88F" w14:textId="55233520" w:rsidR="7CB737A2" w:rsidRDefault="7CB737A2" w:rsidP="7CB737A2">
            <w:pPr>
              <w:jc w:val="left"/>
              <w:rPr>
                <w:b/>
                <w:bCs/>
              </w:rPr>
            </w:pPr>
            <w:r w:rsidRPr="7CB737A2">
              <w:rPr>
                <w:b/>
                <w:bCs/>
              </w:rPr>
              <w:t>"The Company Investment Plan"</w:t>
            </w:r>
          </w:p>
        </w:tc>
        <w:tc>
          <w:tcPr>
            <w:tcW w:w="5812" w:type="dxa"/>
          </w:tcPr>
          <w:p w14:paraId="4D95139D" w14:textId="77777777" w:rsidR="7CB737A2" w:rsidRDefault="7CB737A2">
            <w:r>
              <w:t>as defined in Section D, Part One, sub-paragraph 2.1.4;</w:t>
            </w:r>
          </w:p>
        </w:tc>
      </w:tr>
      <w:tr w:rsidR="00816788" w:rsidRPr="0064046A" w14:paraId="03F16C91" w14:textId="77777777" w:rsidTr="38390920">
        <w:trPr>
          <w:trHeight w:val="300"/>
        </w:trPr>
        <w:tc>
          <w:tcPr>
            <w:tcW w:w="2943" w:type="dxa"/>
          </w:tcPr>
          <w:p w14:paraId="7AC26F4F" w14:textId="5C032C29" w:rsidR="7CB737A2" w:rsidRDefault="7CB737A2" w:rsidP="7CB737A2">
            <w:pPr>
              <w:jc w:val="left"/>
              <w:rPr>
                <w:b/>
                <w:bCs/>
              </w:rPr>
            </w:pPr>
            <w:r w:rsidRPr="7CB737A2">
              <w:rPr>
                <w:b/>
                <w:bCs/>
              </w:rPr>
              <w:t>"The Company Modification Application"</w:t>
            </w:r>
          </w:p>
        </w:tc>
        <w:tc>
          <w:tcPr>
            <w:tcW w:w="5812" w:type="dxa"/>
          </w:tcPr>
          <w:p w14:paraId="0131AEEA" w14:textId="744BF5BF" w:rsidR="7CB737A2" w:rsidRDefault="7CB737A2">
            <w:r>
              <w:t>an application made by The Company to a Transmission Owner pursuant to Section D, Part Two, paragraph 2.2 in relation to the construction of a Modification and containing the information set out in Schedule Six;</w:t>
            </w:r>
          </w:p>
        </w:tc>
      </w:tr>
      <w:tr w:rsidR="00816788" w:rsidRPr="0064046A" w14:paraId="6AB9E46A" w14:textId="77777777" w:rsidTr="38390920">
        <w:trPr>
          <w:trHeight w:val="300"/>
        </w:trPr>
        <w:tc>
          <w:tcPr>
            <w:tcW w:w="2943" w:type="dxa"/>
          </w:tcPr>
          <w:p w14:paraId="4807F329" w14:textId="62C63154" w:rsidR="7CB737A2" w:rsidRDefault="7CB737A2" w:rsidP="7CB737A2">
            <w:pPr>
              <w:jc w:val="left"/>
              <w:rPr>
                <w:rFonts w:cs="Arial"/>
                <w:b/>
                <w:bCs/>
              </w:rPr>
            </w:pPr>
            <w:r w:rsidRPr="7CB737A2">
              <w:rPr>
                <w:rFonts w:cs="Arial"/>
                <w:b/>
                <w:bCs/>
              </w:rPr>
              <w:lastRenderedPageBreak/>
              <w:t>“The Company Request for a Statement of Works”</w:t>
            </w:r>
          </w:p>
          <w:p w14:paraId="3FAAB7C1" w14:textId="77777777" w:rsidR="7CB737A2" w:rsidRDefault="7CB737A2" w:rsidP="7CB737A2">
            <w:pPr>
              <w:jc w:val="left"/>
              <w:rPr>
                <w:b/>
                <w:bCs/>
              </w:rPr>
            </w:pPr>
          </w:p>
        </w:tc>
        <w:tc>
          <w:tcPr>
            <w:tcW w:w="5812" w:type="dxa"/>
          </w:tcPr>
          <w:p w14:paraId="230CBAAB" w14:textId="5B87B73F" w:rsidR="7CB737A2" w:rsidRDefault="7CB737A2" w:rsidP="7CB737A2">
            <w:pPr>
              <w:rPr>
                <w:rFonts w:cs="Arial"/>
              </w:rPr>
            </w:pPr>
            <w:r w:rsidRPr="7CB737A2">
              <w:rPr>
                <w:rFonts w:cs="Arial"/>
              </w:rPr>
              <w:t xml:space="preserve">an application made by The Company to a Transmission Owner pursuant to Section D, Part Four, paragraph 1.1 in relation the assessment of the impact on the </w:t>
            </w:r>
            <w:r>
              <w:t>National Electricity</w:t>
            </w:r>
            <w:r w:rsidRPr="7CB737A2">
              <w:rPr>
                <w:rFonts w:cs="Arial"/>
              </w:rPr>
              <w:t xml:space="preserve">  Transmission System of a Power Station connecting to a Distribution System and containing the information set out in Schedule 13;</w:t>
            </w:r>
          </w:p>
        </w:tc>
      </w:tr>
      <w:tr w:rsidR="00816788" w:rsidRPr="0064046A" w14:paraId="7833F84C" w14:textId="77777777" w:rsidTr="38390920">
        <w:trPr>
          <w:trHeight w:val="300"/>
        </w:trPr>
        <w:tc>
          <w:tcPr>
            <w:tcW w:w="2943" w:type="dxa"/>
          </w:tcPr>
          <w:p w14:paraId="5AF8BA27" w14:textId="0647683F" w:rsidR="7CB737A2" w:rsidRDefault="7CB737A2" w:rsidP="7CB737A2">
            <w:pPr>
              <w:jc w:val="left"/>
              <w:rPr>
                <w:b/>
                <w:bCs/>
              </w:rPr>
            </w:pPr>
            <w:r w:rsidRPr="7CB737A2">
              <w:rPr>
                <w:b/>
                <w:bCs/>
              </w:rPr>
              <w:t>The Company TEC Exchange Rate Application</w:t>
            </w:r>
          </w:p>
        </w:tc>
        <w:tc>
          <w:tcPr>
            <w:tcW w:w="5812" w:type="dxa"/>
          </w:tcPr>
          <w:p w14:paraId="31A1A4C3" w14:textId="543D9F07" w:rsidR="7CB737A2" w:rsidRDefault="7CB737A2">
            <w:r>
              <w:t>an application made by The Company to a Transmission Owner pursuant to Section D, Part Three, paragraph 1.1 in relation to the calculation of a TO TEC Exchange Rate and containing the information set out in Schedule 11;</w:t>
            </w:r>
          </w:p>
        </w:tc>
      </w:tr>
      <w:tr w:rsidR="00816788" w:rsidRPr="0064046A" w14:paraId="38736809" w14:textId="77777777" w:rsidTr="38390920">
        <w:trPr>
          <w:trHeight w:val="300"/>
        </w:trPr>
        <w:tc>
          <w:tcPr>
            <w:tcW w:w="2943" w:type="dxa"/>
          </w:tcPr>
          <w:p w14:paraId="7CC9610F" w14:textId="77777777" w:rsidR="00816788" w:rsidRPr="0064046A" w:rsidRDefault="00816788" w:rsidP="00816788">
            <w:pPr>
              <w:jc w:val="left"/>
              <w:rPr>
                <w:b/>
              </w:rPr>
            </w:pPr>
            <w:r w:rsidRPr="0064046A">
              <w:rPr>
                <w:b/>
              </w:rPr>
              <w:t>"TO Site Specific Charges"</w:t>
            </w:r>
          </w:p>
        </w:tc>
        <w:tc>
          <w:tcPr>
            <w:tcW w:w="5812" w:type="dxa"/>
          </w:tcPr>
          <w:p w14:paraId="549D7A8D" w14:textId="77777777" w:rsidR="00816788" w:rsidRPr="0064046A" w:rsidRDefault="00816788" w:rsidP="00816788">
            <w:r w:rsidRPr="0064046A">
              <w:t>as defined in Section E, sub-paragraph 2.1.2;</w:t>
            </w:r>
          </w:p>
        </w:tc>
      </w:tr>
      <w:tr w:rsidR="00816788" w:rsidRPr="0064046A" w14:paraId="6C2305E8" w14:textId="77777777" w:rsidTr="38390920">
        <w:trPr>
          <w:trHeight w:val="300"/>
        </w:trPr>
        <w:tc>
          <w:tcPr>
            <w:tcW w:w="2943" w:type="dxa"/>
          </w:tcPr>
          <w:p w14:paraId="3E6B01ED" w14:textId="77777777" w:rsidR="00816788" w:rsidRPr="0064046A" w:rsidRDefault="00816788" w:rsidP="00816788">
            <w:pPr>
              <w:jc w:val="left"/>
              <w:rPr>
                <w:rFonts w:cs="Arial"/>
                <w:b/>
              </w:rPr>
            </w:pPr>
            <w:r w:rsidRPr="0064046A">
              <w:rPr>
                <w:rFonts w:cs="Arial"/>
                <w:b/>
              </w:rPr>
              <w:t>“TO Statement of Works Notice”</w:t>
            </w:r>
          </w:p>
        </w:tc>
        <w:tc>
          <w:tcPr>
            <w:tcW w:w="5812" w:type="dxa"/>
          </w:tcPr>
          <w:p w14:paraId="2A35C714" w14:textId="77777777" w:rsidR="00816788" w:rsidRPr="0064046A" w:rsidRDefault="00816788" w:rsidP="00816788">
            <w:r w:rsidRPr="0064046A">
              <w:rPr>
                <w:rFonts w:cs="Arial"/>
              </w:rPr>
              <w:t>as defined in Section D, Part Four, paragraph 3.1;</w:t>
            </w:r>
          </w:p>
        </w:tc>
      </w:tr>
      <w:tr w:rsidR="00816788" w:rsidRPr="0064046A" w14:paraId="3C33A649" w14:textId="77777777" w:rsidTr="38390920">
        <w:trPr>
          <w:trHeight w:val="300"/>
        </w:trPr>
        <w:tc>
          <w:tcPr>
            <w:tcW w:w="2943" w:type="dxa"/>
          </w:tcPr>
          <w:p w14:paraId="16A6859A" w14:textId="77777777" w:rsidR="00816788" w:rsidRPr="0064046A" w:rsidRDefault="00816788" w:rsidP="00816788">
            <w:pPr>
              <w:jc w:val="left"/>
              <w:rPr>
                <w:b/>
              </w:rPr>
            </w:pPr>
            <w:r w:rsidRPr="0064046A">
              <w:rPr>
                <w:b/>
              </w:rPr>
              <w:t>"TO TEC Exchange Rate"</w:t>
            </w:r>
          </w:p>
        </w:tc>
        <w:tc>
          <w:tcPr>
            <w:tcW w:w="5812" w:type="dxa"/>
          </w:tcPr>
          <w:p w14:paraId="0D602337" w14:textId="2EC7296A" w:rsidR="00816788" w:rsidRPr="0064046A" w:rsidRDefault="00816788" w:rsidP="00816788">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816788" w:rsidRPr="0064046A" w14:paraId="5394D801" w14:textId="77777777" w:rsidTr="38390920">
        <w:trPr>
          <w:trHeight w:val="300"/>
        </w:trPr>
        <w:tc>
          <w:tcPr>
            <w:tcW w:w="2943" w:type="dxa"/>
          </w:tcPr>
          <w:p w14:paraId="247F05EE" w14:textId="77777777" w:rsidR="00816788" w:rsidRPr="0064046A" w:rsidRDefault="00816788" w:rsidP="00816788">
            <w:pPr>
              <w:jc w:val="left"/>
              <w:rPr>
                <w:b/>
              </w:rPr>
            </w:pPr>
            <w:r w:rsidRPr="0064046A">
              <w:rPr>
                <w:b/>
              </w:rPr>
              <w:t>"Total System"</w:t>
            </w:r>
          </w:p>
        </w:tc>
        <w:tc>
          <w:tcPr>
            <w:tcW w:w="5812" w:type="dxa"/>
          </w:tcPr>
          <w:p w14:paraId="381332E9" w14:textId="77777777" w:rsidR="00816788" w:rsidRPr="0064046A" w:rsidRDefault="00816788" w:rsidP="00816788">
            <w:r w:rsidRPr="0064046A">
              <w:t>the National Electricity Transmission System and all User Systems in the National Electricity Transmission System Operator Area;</w:t>
            </w:r>
          </w:p>
        </w:tc>
      </w:tr>
      <w:tr w:rsidR="00816788" w:rsidRPr="0064046A" w14:paraId="552CC731" w14:textId="77777777" w:rsidTr="38390920">
        <w:trPr>
          <w:trHeight w:val="300"/>
        </w:trPr>
        <w:tc>
          <w:tcPr>
            <w:tcW w:w="2943" w:type="dxa"/>
          </w:tcPr>
          <w:p w14:paraId="102F8385" w14:textId="77777777" w:rsidR="00816788" w:rsidRPr="0064046A" w:rsidRDefault="00816788" w:rsidP="00816788">
            <w:pPr>
              <w:jc w:val="left"/>
              <w:rPr>
                <w:b/>
              </w:rPr>
            </w:pPr>
            <w:r w:rsidRPr="0064046A">
              <w:t>"</w:t>
            </w:r>
            <w:r w:rsidRPr="0064046A">
              <w:rPr>
                <w:b/>
              </w:rPr>
              <w:t>Total Shutdown</w:t>
            </w:r>
            <w:r w:rsidRPr="0064046A">
              <w:t>"</w:t>
            </w:r>
          </w:p>
        </w:tc>
        <w:tc>
          <w:tcPr>
            <w:tcW w:w="5812" w:type="dxa"/>
          </w:tcPr>
          <w:p w14:paraId="09D5410A" w14:textId="6FB97759" w:rsidR="00816788" w:rsidRPr="0064046A" w:rsidRDefault="00816788" w:rsidP="00816788">
            <w:r w:rsidRPr="0064046A">
              <w:t>as defined in the Grid Code;</w:t>
            </w:r>
          </w:p>
        </w:tc>
      </w:tr>
      <w:tr w:rsidR="00816788" w:rsidRPr="0064046A" w14:paraId="513DE404" w14:textId="77777777" w:rsidTr="38390920">
        <w:trPr>
          <w:trHeight w:val="300"/>
        </w:trPr>
        <w:tc>
          <w:tcPr>
            <w:tcW w:w="2943" w:type="dxa"/>
          </w:tcPr>
          <w:p w14:paraId="31E2833C" w14:textId="77777777" w:rsidR="00816788" w:rsidRPr="0064046A" w:rsidRDefault="00816788" w:rsidP="00816788">
            <w:pPr>
              <w:jc w:val="left"/>
              <w:rPr>
                <w:b/>
              </w:rPr>
            </w:pPr>
            <w:r w:rsidRPr="0064046A">
              <w:rPr>
                <w:b/>
              </w:rPr>
              <w:t>"Transition Period"</w:t>
            </w:r>
          </w:p>
        </w:tc>
        <w:tc>
          <w:tcPr>
            <w:tcW w:w="5812" w:type="dxa"/>
          </w:tcPr>
          <w:p w14:paraId="59D165DE" w14:textId="77777777" w:rsidR="00816788" w:rsidRPr="0064046A" w:rsidRDefault="00816788" w:rsidP="00816788">
            <w:r w:rsidRPr="0064046A">
              <w:t>as defined in Standard Condition A1;</w:t>
            </w:r>
          </w:p>
        </w:tc>
      </w:tr>
      <w:tr w:rsidR="00816788" w:rsidRPr="0064046A" w14:paraId="1E30C89A" w14:textId="77777777" w:rsidTr="38390920">
        <w:trPr>
          <w:trHeight w:val="300"/>
        </w:trPr>
        <w:tc>
          <w:tcPr>
            <w:tcW w:w="2943" w:type="dxa"/>
          </w:tcPr>
          <w:p w14:paraId="4E615CA5" w14:textId="77777777" w:rsidR="00816788" w:rsidRPr="0064046A" w:rsidRDefault="00816788" w:rsidP="00816788">
            <w:pPr>
              <w:jc w:val="left"/>
              <w:rPr>
                <w:b/>
              </w:rPr>
            </w:pPr>
            <w:r w:rsidRPr="0064046A">
              <w:rPr>
                <w:b/>
              </w:rPr>
              <w:t>"Transitional Connection Site"</w:t>
            </w:r>
          </w:p>
        </w:tc>
        <w:tc>
          <w:tcPr>
            <w:tcW w:w="5812" w:type="dxa"/>
          </w:tcPr>
          <w:p w14:paraId="082C1510" w14:textId="77777777" w:rsidR="00816788" w:rsidRPr="0064046A" w:rsidRDefault="00816788" w:rsidP="00816788">
            <w:r w:rsidRPr="0064046A">
              <w:t>as defined in sub-paragraph 9.1.3.1 of Section I;</w:t>
            </w:r>
          </w:p>
        </w:tc>
      </w:tr>
      <w:tr w:rsidR="00816788" w:rsidRPr="0064046A" w14:paraId="779885C5" w14:textId="77777777" w:rsidTr="38390920">
        <w:trPr>
          <w:trHeight w:val="300"/>
        </w:trPr>
        <w:tc>
          <w:tcPr>
            <w:tcW w:w="2943" w:type="dxa"/>
          </w:tcPr>
          <w:p w14:paraId="508C81DA" w14:textId="77777777" w:rsidR="00816788" w:rsidRPr="0064046A" w:rsidRDefault="00816788" w:rsidP="00816788">
            <w:pPr>
              <w:jc w:val="left"/>
              <w:rPr>
                <w:b/>
              </w:rPr>
            </w:pPr>
            <w:r w:rsidRPr="0064046A">
              <w:rPr>
                <w:b/>
              </w:rPr>
              <w:t>"Transitional Connection Site Specification"</w:t>
            </w:r>
          </w:p>
        </w:tc>
        <w:tc>
          <w:tcPr>
            <w:tcW w:w="5812" w:type="dxa"/>
          </w:tcPr>
          <w:p w14:paraId="395E7418" w14:textId="77777777" w:rsidR="00816788" w:rsidRPr="0064046A" w:rsidRDefault="00816788" w:rsidP="00816788">
            <w:r w:rsidRPr="0064046A">
              <w:t>as defined in sub-paragraph 8.1.1 of Section I;</w:t>
            </w:r>
          </w:p>
        </w:tc>
      </w:tr>
      <w:tr w:rsidR="00816788" w:rsidRPr="0064046A" w14:paraId="4AE476B7" w14:textId="77777777" w:rsidTr="38390920">
        <w:trPr>
          <w:trHeight w:val="300"/>
        </w:trPr>
        <w:tc>
          <w:tcPr>
            <w:tcW w:w="2943" w:type="dxa"/>
          </w:tcPr>
          <w:p w14:paraId="3150DA97" w14:textId="77777777" w:rsidR="00816788" w:rsidRPr="0064046A" w:rsidRDefault="00816788" w:rsidP="00816788">
            <w:pPr>
              <w:jc w:val="left"/>
              <w:rPr>
                <w:b/>
              </w:rPr>
            </w:pPr>
            <w:r w:rsidRPr="0064046A">
              <w:rPr>
                <w:b/>
              </w:rPr>
              <w:t>"Transitional Construction Planning Assumptions"</w:t>
            </w:r>
          </w:p>
        </w:tc>
        <w:tc>
          <w:tcPr>
            <w:tcW w:w="5812" w:type="dxa"/>
          </w:tcPr>
          <w:p w14:paraId="05DEAECC" w14:textId="77777777" w:rsidR="00816788" w:rsidRPr="0064046A" w:rsidRDefault="00816788" w:rsidP="00816788">
            <w:r w:rsidRPr="0064046A">
              <w:t>as defined in sub-paragraph 8.3.1 of Section I;</w:t>
            </w:r>
          </w:p>
        </w:tc>
      </w:tr>
      <w:tr w:rsidR="00816788" w:rsidRPr="0064046A" w14:paraId="5B727859" w14:textId="77777777" w:rsidTr="38390920">
        <w:trPr>
          <w:trHeight w:val="300"/>
        </w:trPr>
        <w:tc>
          <w:tcPr>
            <w:tcW w:w="2943" w:type="dxa"/>
          </w:tcPr>
          <w:p w14:paraId="39AB2392" w14:textId="77777777" w:rsidR="00816788" w:rsidRPr="0064046A" w:rsidRDefault="00816788" w:rsidP="00816788">
            <w:pPr>
              <w:jc w:val="left"/>
              <w:rPr>
                <w:b/>
              </w:rPr>
            </w:pPr>
            <w:r w:rsidRPr="0064046A">
              <w:rPr>
                <w:b/>
              </w:rPr>
              <w:t>"Transitional Implementation Dispute"</w:t>
            </w:r>
          </w:p>
        </w:tc>
        <w:tc>
          <w:tcPr>
            <w:tcW w:w="5812" w:type="dxa"/>
          </w:tcPr>
          <w:p w14:paraId="758070C0" w14:textId="77777777" w:rsidR="00816788" w:rsidRPr="0064046A" w:rsidRDefault="00816788" w:rsidP="00816788">
            <w:r w:rsidRPr="0064046A">
              <w:t>as defined in paragraph 13.5 of Section I;</w:t>
            </w:r>
          </w:p>
        </w:tc>
      </w:tr>
      <w:tr w:rsidR="00816788" w:rsidRPr="0064046A" w14:paraId="0B7C99C0" w14:textId="77777777" w:rsidTr="38390920">
        <w:trPr>
          <w:trHeight w:val="300"/>
        </w:trPr>
        <w:tc>
          <w:tcPr>
            <w:tcW w:w="2943" w:type="dxa"/>
          </w:tcPr>
          <w:p w14:paraId="517FDF40" w14:textId="77777777" w:rsidR="00816788" w:rsidRPr="0064046A" w:rsidRDefault="00816788" w:rsidP="00816788">
            <w:pPr>
              <w:jc w:val="left"/>
              <w:rPr>
                <w:b/>
              </w:rPr>
            </w:pPr>
            <w:r w:rsidRPr="0064046A">
              <w:rPr>
                <w:b/>
              </w:rPr>
              <w:t>"Transitional Investment Plans"</w:t>
            </w:r>
          </w:p>
        </w:tc>
        <w:tc>
          <w:tcPr>
            <w:tcW w:w="5812" w:type="dxa"/>
          </w:tcPr>
          <w:p w14:paraId="31A469D3" w14:textId="77777777" w:rsidR="00816788" w:rsidRPr="0064046A" w:rsidRDefault="00816788" w:rsidP="00816788">
            <w:r w:rsidRPr="0064046A">
              <w:t>as defined in sub-paragraph 7.1.1 of Section I;</w:t>
            </w:r>
          </w:p>
        </w:tc>
      </w:tr>
      <w:tr w:rsidR="00816788" w:rsidRPr="0064046A" w14:paraId="7C9914EB" w14:textId="77777777" w:rsidTr="38390920">
        <w:trPr>
          <w:trHeight w:val="300"/>
        </w:trPr>
        <w:tc>
          <w:tcPr>
            <w:tcW w:w="2943" w:type="dxa"/>
          </w:tcPr>
          <w:p w14:paraId="462302E9" w14:textId="308BD21E" w:rsidR="00816788" w:rsidRPr="0064046A" w:rsidRDefault="00816788" w:rsidP="00816788">
            <w:pPr>
              <w:jc w:val="left"/>
              <w:rPr>
                <w:b/>
              </w:rPr>
            </w:pPr>
            <w:r w:rsidRPr="0064046A">
              <w:rPr>
                <w:b/>
              </w:rPr>
              <w:t xml:space="preserve">"Transitional </w:t>
            </w:r>
            <w:r w:rsidR="00CF5B43">
              <w:rPr>
                <w:b/>
              </w:rPr>
              <w:t>The Company</w:t>
            </w:r>
            <w:r w:rsidRPr="0064046A">
              <w:rPr>
                <w:b/>
              </w:rPr>
              <w:t xml:space="preserve"> Investment Plan"</w:t>
            </w:r>
          </w:p>
        </w:tc>
        <w:tc>
          <w:tcPr>
            <w:tcW w:w="5812" w:type="dxa"/>
          </w:tcPr>
          <w:p w14:paraId="48338C45" w14:textId="77777777" w:rsidR="00816788" w:rsidRPr="0064046A" w:rsidRDefault="00816788" w:rsidP="00816788">
            <w:r w:rsidRPr="0064046A">
              <w:t>as defined in sub-paragraph 7.2.1 of Section I;</w:t>
            </w:r>
          </w:p>
        </w:tc>
      </w:tr>
      <w:tr w:rsidR="00816788" w:rsidRPr="0064046A" w14:paraId="3B6021B3" w14:textId="77777777" w:rsidTr="38390920">
        <w:trPr>
          <w:trHeight w:val="300"/>
        </w:trPr>
        <w:tc>
          <w:tcPr>
            <w:tcW w:w="2943" w:type="dxa"/>
          </w:tcPr>
          <w:p w14:paraId="17C4841E" w14:textId="77777777" w:rsidR="00816788" w:rsidRPr="0064046A" w:rsidRDefault="00816788" w:rsidP="00816788">
            <w:pPr>
              <w:jc w:val="left"/>
              <w:rPr>
                <w:b/>
              </w:rPr>
            </w:pPr>
            <w:r w:rsidRPr="0064046A">
              <w:rPr>
                <w:b/>
              </w:rPr>
              <w:lastRenderedPageBreak/>
              <w:t>"Transitional Outage Plan"</w:t>
            </w:r>
          </w:p>
        </w:tc>
        <w:tc>
          <w:tcPr>
            <w:tcW w:w="5812" w:type="dxa"/>
          </w:tcPr>
          <w:p w14:paraId="690D3967" w14:textId="77777777" w:rsidR="00816788" w:rsidRPr="0064046A" w:rsidRDefault="00816788" w:rsidP="00816788">
            <w:r w:rsidRPr="0064046A">
              <w:t>as defined in sub-paragraph 5.1.1 of Section I;</w:t>
            </w:r>
          </w:p>
        </w:tc>
      </w:tr>
      <w:tr w:rsidR="00816788" w:rsidRPr="0064046A" w14:paraId="3E16F2F3" w14:textId="77777777" w:rsidTr="38390920">
        <w:trPr>
          <w:trHeight w:val="300"/>
        </w:trPr>
        <w:tc>
          <w:tcPr>
            <w:tcW w:w="2943" w:type="dxa"/>
          </w:tcPr>
          <w:p w14:paraId="71F99E79" w14:textId="77777777" w:rsidR="00816788" w:rsidRPr="0064046A" w:rsidRDefault="00816788" w:rsidP="00816788">
            <w:pPr>
              <w:jc w:val="left"/>
              <w:rPr>
                <w:b/>
              </w:rPr>
            </w:pPr>
            <w:r w:rsidRPr="0064046A">
              <w:rPr>
                <w:b/>
              </w:rPr>
              <w:t>"Transitional Outage Proposal"</w:t>
            </w:r>
          </w:p>
        </w:tc>
        <w:tc>
          <w:tcPr>
            <w:tcW w:w="5812" w:type="dxa"/>
          </w:tcPr>
          <w:p w14:paraId="10418EFB" w14:textId="77777777" w:rsidR="00816788" w:rsidRPr="0064046A" w:rsidRDefault="00816788" w:rsidP="00816788">
            <w:r w:rsidRPr="0064046A">
              <w:t>as defined in sub-paragraph 5.2.1 of Section I;</w:t>
            </w:r>
          </w:p>
        </w:tc>
      </w:tr>
      <w:tr w:rsidR="00816788" w:rsidRPr="0064046A" w14:paraId="17022628" w14:textId="77777777" w:rsidTr="38390920">
        <w:trPr>
          <w:trHeight w:val="300"/>
        </w:trPr>
        <w:tc>
          <w:tcPr>
            <w:tcW w:w="2943" w:type="dxa"/>
          </w:tcPr>
          <w:p w14:paraId="11731DDC" w14:textId="77777777" w:rsidR="00816788" w:rsidRPr="0064046A" w:rsidRDefault="00816788" w:rsidP="00816788">
            <w:pPr>
              <w:jc w:val="left"/>
              <w:rPr>
                <w:b/>
              </w:rPr>
            </w:pPr>
            <w:r w:rsidRPr="0064046A">
              <w:rPr>
                <w:b/>
              </w:rPr>
              <w:t>"Transitional Planning Assumptions"</w:t>
            </w:r>
          </w:p>
        </w:tc>
        <w:tc>
          <w:tcPr>
            <w:tcW w:w="5812" w:type="dxa"/>
          </w:tcPr>
          <w:p w14:paraId="084D42A3" w14:textId="77777777" w:rsidR="00816788" w:rsidRPr="0064046A" w:rsidRDefault="00816788" w:rsidP="00816788">
            <w:r w:rsidRPr="0064046A">
              <w:t>as defined in sub-paragraph 7.3.1 of Section I;</w:t>
            </w:r>
          </w:p>
        </w:tc>
      </w:tr>
      <w:tr w:rsidR="00816788" w:rsidRPr="0064046A" w14:paraId="3290F815" w14:textId="77777777" w:rsidTr="38390920">
        <w:trPr>
          <w:trHeight w:val="300"/>
        </w:trPr>
        <w:tc>
          <w:tcPr>
            <w:tcW w:w="2943" w:type="dxa"/>
          </w:tcPr>
          <w:p w14:paraId="487E9630" w14:textId="77777777" w:rsidR="00816788" w:rsidRPr="0064046A" w:rsidRDefault="00816788" w:rsidP="00816788">
            <w:pPr>
              <w:jc w:val="left"/>
              <w:rPr>
                <w:b/>
              </w:rPr>
            </w:pPr>
            <w:r w:rsidRPr="0064046A">
              <w:rPr>
                <w:b/>
              </w:rPr>
              <w:t>"Transitional Services Capability Specification"</w:t>
            </w:r>
          </w:p>
        </w:tc>
        <w:tc>
          <w:tcPr>
            <w:tcW w:w="5812" w:type="dxa"/>
          </w:tcPr>
          <w:p w14:paraId="3B54781E" w14:textId="77777777" w:rsidR="00816788" w:rsidRPr="0064046A" w:rsidRDefault="00816788" w:rsidP="00816788">
            <w:r w:rsidRPr="0064046A">
              <w:t>as defined in paragraph 4.1 of Section I;</w:t>
            </w:r>
          </w:p>
        </w:tc>
      </w:tr>
      <w:tr w:rsidR="00816788" w:rsidRPr="0064046A" w14:paraId="1A134B3D" w14:textId="77777777" w:rsidTr="38390920">
        <w:trPr>
          <w:trHeight w:val="300"/>
        </w:trPr>
        <w:tc>
          <w:tcPr>
            <w:tcW w:w="2943" w:type="dxa"/>
          </w:tcPr>
          <w:p w14:paraId="7E8A07A8" w14:textId="77777777" w:rsidR="00816788" w:rsidRPr="0064046A" w:rsidRDefault="00816788" w:rsidP="00816788">
            <w:pPr>
              <w:jc w:val="left"/>
              <w:rPr>
                <w:b/>
              </w:rPr>
            </w:pPr>
            <w:r w:rsidRPr="0064046A">
              <w:rPr>
                <w:b/>
              </w:rPr>
              <w:t>"Transmission"</w:t>
            </w:r>
          </w:p>
        </w:tc>
        <w:tc>
          <w:tcPr>
            <w:tcW w:w="5812" w:type="dxa"/>
          </w:tcPr>
          <w:p w14:paraId="1054A38E" w14:textId="77777777" w:rsidR="00816788" w:rsidRPr="0064046A" w:rsidRDefault="00816788" w:rsidP="00816788">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816788" w:rsidRPr="0064046A" w14:paraId="2F02FA1E" w14:textId="77777777" w:rsidTr="38390920">
        <w:trPr>
          <w:trHeight w:val="300"/>
        </w:trPr>
        <w:tc>
          <w:tcPr>
            <w:tcW w:w="2943" w:type="dxa"/>
          </w:tcPr>
          <w:p w14:paraId="713A3607" w14:textId="77777777" w:rsidR="00816788" w:rsidRPr="0064046A" w:rsidRDefault="00816788" w:rsidP="00816788">
            <w:pPr>
              <w:jc w:val="left"/>
              <w:rPr>
                <w:b/>
              </w:rPr>
            </w:pPr>
            <w:r w:rsidRPr="0064046A">
              <w:rPr>
                <w:b/>
              </w:rPr>
              <w:t>"Transmission Business"</w:t>
            </w:r>
          </w:p>
        </w:tc>
        <w:tc>
          <w:tcPr>
            <w:tcW w:w="5812" w:type="dxa"/>
          </w:tcPr>
          <w:p w14:paraId="6137A6B3" w14:textId="77777777" w:rsidR="00816788" w:rsidRPr="0064046A" w:rsidRDefault="00816788" w:rsidP="00816788">
            <w:r w:rsidRPr="0064046A">
              <w:t>as defined in Standard Condition A1;</w:t>
            </w:r>
          </w:p>
        </w:tc>
      </w:tr>
      <w:tr w:rsidR="00816788" w:rsidRPr="0064046A" w14:paraId="203E9F77" w14:textId="77777777" w:rsidTr="38390920">
        <w:trPr>
          <w:trHeight w:val="300"/>
        </w:trPr>
        <w:tc>
          <w:tcPr>
            <w:tcW w:w="2943" w:type="dxa"/>
          </w:tcPr>
          <w:p w14:paraId="2042299E" w14:textId="77777777" w:rsidR="00816788" w:rsidRPr="0064046A" w:rsidRDefault="00816788" w:rsidP="00816788">
            <w:pPr>
              <w:jc w:val="left"/>
              <w:rPr>
                <w:b/>
              </w:rPr>
            </w:pPr>
            <w:r w:rsidRPr="0064046A">
              <w:rPr>
                <w:b/>
              </w:rPr>
              <w:t>"Transmission Connection Asset(s)"</w:t>
            </w:r>
          </w:p>
        </w:tc>
        <w:tc>
          <w:tcPr>
            <w:tcW w:w="5812" w:type="dxa"/>
          </w:tcPr>
          <w:p w14:paraId="25434846" w14:textId="77777777" w:rsidR="00816788" w:rsidRPr="0064046A" w:rsidRDefault="00816788" w:rsidP="00816788">
            <w:r w:rsidRPr="0064046A">
              <w:t xml:space="preserve">the assets specified as Transmission Connection Assets: </w:t>
            </w:r>
          </w:p>
          <w:p w14:paraId="21386FE9" w14:textId="77777777" w:rsidR="00816788" w:rsidRPr="0064046A" w:rsidRDefault="00816788" w:rsidP="00816788">
            <w:pPr>
              <w:ind w:left="601" w:hanging="601"/>
            </w:pPr>
            <w:r w:rsidRPr="0064046A">
              <w:t xml:space="preserve">(a)     in the Connection Site Specification; and </w:t>
            </w:r>
          </w:p>
          <w:p w14:paraId="0D2A0641" w14:textId="77777777" w:rsidR="00816788" w:rsidRPr="0064046A" w:rsidRDefault="00816788" w:rsidP="00816788">
            <w:pPr>
              <w:ind w:left="601" w:hanging="601"/>
            </w:pPr>
            <w:r w:rsidRPr="0064046A">
              <w:t>(b)     in relation to assets still being constructed, in the relevant TO Construction Agreement;</w:t>
            </w:r>
          </w:p>
        </w:tc>
      </w:tr>
      <w:tr w:rsidR="00816788" w:rsidRPr="0064046A" w14:paraId="2822E011" w14:textId="77777777" w:rsidTr="38390920">
        <w:trPr>
          <w:trHeight w:val="300"/>
        </w:trPr>
        <w:tc>
          <w:tcPr>
            <w:tcW w:w="2943" w:type="dxa"/>
          </w:tcPr>
          <w:p w14:paraId="1D786662" w14:textId="77777777" w:rsidR="00816788" w:rsidRPr="0064046A" w:rsidRDefault="00816788" w:rsidP="00816788">
            <w:pPr>
              <w:jc w:val="left"/>
              <w:rPr>
                <w:b/>
              </w:rPr>
            </w:pPr>
            <w:r w:rsidRPr="0064046A">
              <w:rPr>
                <w:b/>
              </w:rPr>
              <w:t>"Transmission Connection Asset Works"</w:t>
            </w:r>
          </w:p>
        </w:tc>
        <w:tc>
          <w:tcPr>
            <w:tcW w:w="5812" w:type="dxa"/>
          </w:tcPr>
          <w:p w14:paraId="2EFC8263" w14:textId="64F26B8F" w:rsidR="00816788" w:rsidRPr="0064046A" w:rsidRDefault="00816788" w:rsidP="00816788">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r w:rsidR="0097668C" w:rsidRPr="0064046A">
              <w:t>;</w:t>
            </w:r>
            <w:r w:rsidRPr="0064046A">
              <w:t>;</w:t>
            </w:r>
          </w:p>
        </w:tc>
      </w:tr>
      <w:tr w:rsidR="00816788" w:rsidRPr="0064046A" w14:paraId="14AFA949" w14:textId="77777777" w:rsidTr="38390920">
        <w:trPr>
          <w:trHeight w:val="300"/>
        </w:trPr>
        <w:tc>
          <w:tcPr>
            <w:tcW w:w="2943" w:type="dxa"/>
          </w:tcPr>
          <w:p w14:paraId="03F9B3E9" w14:textId="77777777" w:rsidR="00816788" w:rsidRPr="0064046A" w:rsidRDefault="00816788" w:rsidP="00816788">
            <w:pPr>
              <w:jc w:val="left"/>
              <w:rPr>
                <w:b/>
              </w:rPr>
            </w:pPr>
            <w:r w:rsidRPr="0064046A">
              <w:rPr>
                <w:b/>
              </w:rPr>
              <w:t>"Transmission Construction Works"</w:t>
            </w:r>
          </w:p>
        </w:tc>
        <w:tc>
          <w:tcPr>
            <w:tcW w:w="5812" w:type="dxa"/>
          </w:tcPr>
          <w:p w14:paraId="1D77B6E1" w14:textId="77777777" w:rsidR="00816788" w:rsidRPr="0064046A" w:rsidRDefault="00816788" w:rsidP="00816788">
            <w:r w:rsidRPr="0064046A">
              <w:t>as defined in Schedule Eight, sub-paragraph 1.1.3;</w:t>
            </w:r>
          </w:p>
        </w:tc>
      </w:tr>
      <w:tr w:rsidR="00816788" w:rsidRPr="0064046A" w14:paraId="10B8F876" w14:textId="77777777" w:rsidTr="38390920">
        <w:trPr>
          <w:trHeight w:val="300"/>
        </w:trPr>
        <w:tc>
          <w:tcPr>
            <w:tcW w:w="2943" w:type="dxa"/>
          </w:tcPr>
          <w:p w14:paraId="31FE1D4D" w14:textId="77777777" w:rsidR="00816788" w:rsidRPr="0064046A" w:rsidRDefault="00816788" w:rsidP="00816788">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816788" w:rsidRPr="0064046A" w:rsidRDefault="00816788" w:rsidP="00816788">
            <w:r w:rsidRPr="0064046A">
              <w:t>As defined in the Grid Code</w:t>
            </w:r>
          </w:p>
        </w:tc>
      </w:tr>
      <w:tr w:rsidR="00816788" w:rsidRPr="0064046A" w14:paraId="34B860BA" w14:textId="77777777" w:rsidTr="38390920">
        <w:trPr>
          <w:trHeight w:val="300"/>
        </w:trPr>
        <w:tc>
          <w:tcPr>
            <w:tcW w:w="2943" w:type="dxa"/>
          </w:tcPr>
          <w:p w14:paraId="23208788" w14:textId="77777777" w:rsidR="00816788" w:rsidRPr="0064046A" w:rsidRDefault="00816788" w:rsidP="00816788">
            <w:pPr>
              <w:jc w:val="left"/>
              <w:rPr>
                <w:b/>
              </w:rPr>
            </w:pPr>
            <w:r w:rsidRPr="0064046A">
              <w:rPr>
                <w:b/>
              </w:rPr>
              <w:t>"Transmission Derogation"</w:t>
            </w:r>
          </w:p>
        </w:tc>
        <w:tc>
          <w:tcPr>
            <w:tcW w:w="5812" w:type="dxa"/>
          </w:tcPr>
          <w:p w14:paraId="31FC3CE1" w14:textId="77777777" w:rsidR="00816788" w:rsidRPr="0064046A" w:rsidRDefault="00816788" w:rsidP="00816788">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816788" w:rsidRPr="0064046A" w14:paraId="0263D803" w14:textId="77777777" w:rsidTr="38390920">
        <w:trPr>
          <w:trHeight w:val="300"/>
        </w:trPr>
        <w:tc>
          <w:tcPr>
            <w:tcW w:w="2943" w:type="dxa"/>
          </w:tcPr>
          <w:p w14:paraId="20638302" w14:textId="77777777" w:rsidR="00816788" w:rsidRPr="0064046A" w:rsidRDefault="00816788" w:rsidP="00816788">
            <w:pPr>
              <w:jc w:val="left"/>
              <w:rPr>
                <w:b/>
              </w:rPr>
            </w:pPr>
            <w:r w:rsidRPr="0064046A">
              <w:rPr>
                <w:b/>
              </w:rPr>
              <w:t>"Transmission Entry Capacity"</w:t>
            </w:r>
          </w:p>
        </w:tc>
        <w:tc>
          <w:tcPr>
            <w:tcW w:w="5812" w:type="dxa"/>
          </w:tcPr>
          <w:p w14:paraId="24A5A97D" w14:textId="70A37AF3" w:rsidR="00816788" w:rsidRPr="0064046A" w:rsidRDefault="00816788" w:rsidP="00816788">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816788" w:rsidRPr="0064046A" w14:paraId="5D280930" w14:textId="77777777" w:rsidTr="38390920">
        <w:trPr>
          <w:trHeight w:val="300"/>
        </w:trPr>
        <w:tc>
          <w:tcPr>
            <w:tcW w:w="2943" w:type="dxa"/>
          </w:tcPr>
          <w:p w14:paraId="4B629606" w14:textId="77777777" w:rsidR="00816788" w:rsidRPr="0064046A" w:rsidRDefault="00816788" w:rsidP="00816788">
            <w:pPr>
              <w:jc w:val="left"/>
              <w:rPr>
                <w:b/>
              </w:rPr>
            </w:pPr>
            <w:r w:rsidRPr="0064046A">
              <w:rPr>
                <w:b/>
              </w:rPr>
              <w:lastRenderedPageBreak/>
              <w:t>"Transmission Information"</w:t>
            </w:r>
          </w:p>
        </w:tc>
        <w:tc>
          <w:tcPr>
            <w:tcW w:w="5812" w:type="dxa"/>
          </w:tcPr>
          <w:p w14:paraId="20224118" w14:textId="77777777" w:rsidR="00816788" w:rsidRPr="0064046A" w:rsidRDefault="00816788" w:rsidP="00816788">
            <w:r w:rsidRPr="0064046A">
              <w:t>information related to the planning, development, operation or configuration of any part of a Transmission System or of the National Electricity  Transmission System, but not including User Data;</w:t>
            </w:r>
          </w:p>
        </w:tc>
      </w:tr>
      <w:tr w:rsidR="00816788" w:rsidRPr="0064046A" w14:paraId="62A3A028" w14:textId="77777777" w:rsidTr="38390920">
        <w:trPr>
          <w:trHeight w:val="300"/>
        </w:trPr>
        <w:tc>
          <w:tcPr>
            <w:tcW w:w="2943" w:type="dxa"/>
          </w:tcPr>
          <w:p w14:paraId="63F55D9D" w14:textId="77777777" w:rsidR="00816788" w:rsidRPr="0064046A" w:rsidRDefault="00816788" w:rsidP="00816788">
            <w:pPr>
              <w:jc w:val="left"/>
              <w:rPr>
                <w:b/>
              </w:rPr>
            </w:pPr>
            <w:r w:rsidRPr="0064046A">
              <w:rPr>
                <w:b/>
              </w:rPr>
              <w:t>“Transmission Interface Agreement”</w:t>
            </w:r>
          </w:p>
        </w:tc>
        <w:tc>
          <w:tcPr>
            <w:tcW w:w="5812" w:type="dxa"/>
          </w:tcPr>
          <w:p w14:paraId="57152E72" w14:textId="77777777" w:rsidR="00816788" w:rsidRPr="0064046A" w:rsidRDefault="00816788" w:rsidP="00816788">
            <w:r w:rsidRPr="0064046A">
              <w:t>as defined in Schedule Fifteen;</w:t>
            </w:r>
          </w:p>
        </w:tc>
      </w:tr>
      <w:tr w:rsidR="00816788" w:rsidRPr="0064046A" w14:paraId="743BE89D" w14:textId="77777777" w:rsidTr="38390920">
        <w:trPr>
          <w:trHeight w:val="300"/>
        </w:trPr>
        <w:tc>
          <w:tcPr>
            <w:tcW w:w="2943" w:type="dxa"/>
          </w:tcPr>
          <w:p w14:paraId="3A440914" w14:textId="77777777" w:rsidR="00816788" w:rsidRPr="0064046A" w:rsidRDefault="00816788" w:rsidP="00816788">
            <w:pPr>
              <w:jc w:val="left"/>
              <w:rPr>
                <w:b/>
              </w:rPr>
            </w:pPr>
            <w:r w:rsidRPr="0064046A">
              <w:rPr>
                <w:b/>
              </w:rPr>
              <w:t>"Transmission Interface Asset(s)"</w:t>
            </w:r>
          </w:p>
        </w:tc>
        <w:tc>
          <w:tcPr>
            <w:tcW w:w="5812" w:type="dxa"/>
          </w:tcPr>
          <w:p w14:paraId="5F1D2958" w14:textId="77777777" w:rsidR="00816788" w:rsidRPr="0064046A" w:rsidRDefault="00816788" w:rsidP="00816788">
            <w:r w:rsidRPr="0064046A">
              <w:t xml:space="preserve">the assets specified as Transmission Interface Assets: </w:t>
            </w:r>
          </w:p>
          <w:p w14:paraId="7CC7F014" w14:textId="77777777" w:rsidR="00816788" w:rsidRPr="0064046A" w:rsidRDefault="00816788" w:rsidP="00816788">
            <w:pPr>
              <w:ind w:left="601" w:hanging="601"/>
            </w:pPr>
            <w:r w:rsidRPr="0064046A">
              <w:t xml:space="preserve">(a)     in the Interface Site Specification; and </w:t>
            </w:r>
          </w:p>
          <w:p w14:paraId="1D522AAD" w14:textId="77777777" w:rsidR="00816788" w:rsidRPr="0064046A" w:rsidRDefault="00816788" w:rsidP="00816788">
            <w:pPr>
              <w:ind w:left="510" w:hanging="510"/>
            </w:pPr>
            <w:r w:rsidRPr="0064046A">
              <w:t>(b)     in relation to assets still being constructed, in the relevant TO Construction Agreement;</w:t>
            </w:r>
          </w:p>
        </w:tc>
      </w:tr>
      <w:tr w:rsidR="00816788" w:rsidRPr="0064046A" w14:paraId="67A28FFE" w14:textId="77777777" w:rsidTr="38390920">
        <w:trPr>
          <w:trHeight w:val="300"/>
        </w:trPr>
        <w:tc>
          <w:tcPr>
            <w:tcW w:w="2943" w:type="dxa"/>
          </w:tcPr>
          <w:p w14:paraId="3957D0F6" w14:textId="77777777" w:rsidR="00816788" w:rsidRPr="0064046A" w:rsidRDefault="00816788" w:rsidP="00816788">
            <w:pPr>
              <w:jc w:val="left"/>
              <w:rPr>
                <w:b/>
              </w:rPr>
            </w:pPr>
            <w:r w:rsidRPr="0064046A">
              <w:rPr>
                <w:b/>
              </w:rPr>
              <w:t>“Transmission Interface Site”</w:t>
            </w:r>
          </w:p>
        </w:tc>
        <w:tc>
          <w:tcPr>
            <w:tcW w:w="5812" w:type="dxa"/>
          </w:tcPr>
          <w:p w14:paraId="78F84601" w14:textId="77777777" w:rsidR="00816788" w:rsidRPr="0064046A" w:rsidRDefault="00816788" w:rsidP="00816788">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816788" w:rsidRPr="0064046A" w14:paraId="334C21D9" w14:textId="77777777" w:rsidTr="38390920">
        <w:trPr>
          <w:trHeight w:val="300"/>
        </w:trPr>
        <w:tc>
          <w:tcPr>
            <w:tcW w:w="2943" w:type="dxa"/>
          </w:tcPr>
          <w:p w14:paraId="627AF862" w14:textId="77777777" w:rsidR="00816788" w:rsidRPr="0064046A" w:rsidRDefault="00816788" w:rsidP="00816788">
            <w:pPr>
              <w:jc w:val="left"/>
              <w:rPr>
                <w:b/>
              </w:rPr>
            </w:pPr>
            <w:r w:rsidRPr="0064046A">
              <w:rPr>
                <w:b/>
              </w:rPr>
              <w:t>“Transmission Interface Site Party”</w:t>
            </w:r>
          </w:p>
        </w:tc>
        <w:tc>
          <w:tcPr>
            <w:tcW w:w="5812" w:type="dxa"/>
          </w:tcPr>
          <w:p w14:paraId="2297C422" w14:textId="77777777" w:rsidR="00816788" w:rsidRPr="0064046A" w:rsidRDefault="00816788" w:rsidP="00816788">
            <w:r w:rsidRPr="0064046A">
              <w:t>as defined in Section C, Part Three, sub-paragraph 3.2</w:t>
            </w:r>
          </w:p>
        </w:tc>
      </w:tr>
      <w:tr w:rsidR="00816788" w:rsidRPr="0064046A" w14:paraId="5B9916CC" w14:textId="77777777" w:rsidTr="38390920">
        <w:trPr>
          <w:trHeight w:val="300"/>
        </w:trPr>
        <w:tc>
          <w:tcPr>
            <w:tcW w:w="2943" w:type="dxa"/>
          </w:tcPr>
          <w:p w14:paraId="0ABB3EFA" w14:textId="77777777" w:rsidR="00816788" w:rsidRPr="0064046A" w:rsidRDefault="00816788" w:rsidP="00816788">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816788" w:rsidRPr="0064046A" w:rsidRDefault="00816788" w:rsidP="00816788">
            <w:r w:rsidRPr="0064046A">
              <w:t>as defined in Section D, Part One, sub-paragraph 2.7.1</w:t>
            </w:r>
          </w:p>
        </w:tc>
      </w:tr>
      <w:tr w:rsidR="00816788" w:rsidRPr="0064046A" w14:paraId="0E0C0A13" w14:textId="77777777" w:rsidTr="38390920">
        <w:trPr>
          <w:trHeight w:val="300"/>
        </w:trPr>
        <w:tc>
          <w:tcPr>
            <w:tcW w:w="2943" w:type="dxa"/>
          </w:tcPr>
          <w:p w14:paraId="1B0C684D" w14:textId="77777777" w:rsidR="00816788" w:rsidRPr="0064046A" w:rsidRDefault="00816788" w:rsidP="00816788">
            <w:pPr>
              <w:jc w:val="left"/>
              <w:rPr>
                <w:b/>
              </w:rPr>
            </w:pPr>
            <w:r w:rsidRPr="0064046A">
              <w:rPr>
                <w:b/>
              </w:rPr>
              <w:t>"Transmission Investment Plan"</w:t>
            </w:r>
          </w:p>
        </w:tc>
        <w:tc>
          <w:tcPr>
            <w:tcW w:w="5812" w:type="dxa"/>
          </w:tcPr>
          <w:p w14:paraId="460A23CB" w14:textId="77777777" w:rsidR="00816788" w:rsidRPr="0064046A" w:rsidRDefault="00816788" w:rsidP="00816788">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816788" w:rsidRPr="0064046A" w14:paraId="0308BF1B" w14:textId="77777777" w:rsidTr="38390920">
        <w:trPr>
          <w:trHeight w:val="300"/>
        </w:trPr>
        <w:tc>
          <w:tcPr>
            <w:tcW w:w="2943" w:type="dxa"/>
          </w:tcPr>
          <w:p w14:paraId="7EEB40E2" w14:textId="77777777" w:rsidR="00816788" w:rsidRPr="0064046A" w:rsidRDefault="00816788" w:rsidP="00816788">
            <w:pPr>
              <w:jc w:val="left"/>
              <w:rPr>
                <w:b/>
              </w:rPr>
            </w:pPr>
            <w:r w:rsidRPr="0064046A">
              <w:rPr>
                <w:b/>
              </w:rPr>
              <w:t>"Transmission Licence"</w:t>
            </w:r>
          </w:p>
        </w:tc>
        <w:tc>
          <w:tcPr>
            <w:tcW w:w="5812" w:type="dxa"/>
          </w:tcPr>
          <w:p w14:paraId="222510F8" w14:textId="77777777" w:rsidR="00816788" w:rsidRPr="0064046A" w:rsidRDefault="00816788" w:rsidP="00816788">
            <w:r w:rsidRPr="0064046A">
              <w:t>a transmission licence granted or treated as granted under section 6(1)(b) of the Act;</w:t>
            </w:r>
          </w:p>
        </w:tc>
      </w:tr>
      <w:tr w:rsidR="00816788" w:rsidRPr="0064046A" w14:paraId="180A15E6" w14:textId="77777777" w:rsidTr="38390920">
        <w:trPr>
          <w:trHeight w:val="300"/>
        </w:trPr>
        <w:tc>
          <w:tcPr>
            <w:tcW w:w="2943" w:type="dxa"/>
          </w:tcPr>
          <w:p w14:paraId="01982D74" w14:textId="77777777" w:rsidR="00816788" w:rsidRPr="0064046A" w:rsidRDefault="00816788" w:rsidP="00816788">
            <w:pPr>
              <w:jc w:val="left"/>
              <w:rPr>
                <w:b/>
              </w:rPr>
            </w:pPr>
            <w:r w:rsidRPr="0064046A">
              <w:rPr>
                <w:b/>
              </w:rPr>
              <w:t>"Transmission Licence Conditions"</w:t>
            </w:r>
          </w:p>
        </w:tc>
        <w:tc>
          <w:tcPr>
            <w:tcW w:w="5812" w:type="dxa"/>
          </w:tcPr>
          <w:p w14:paraId="461468ED" w14:textId="77777777" w:rsidR="00816788" w:rsidRPr="0064046A" w:rsidRDefault="00816788" w:rsidP="00816788">
            <w:r w:rsidRPr="0064046A">
              <w:t xml:space="preserve">the conditions contained in and amended from time to time in accordance with a Transmission Licence; </w:t>
            </w:r>
          </w:p>
        </w:tc>
      </w:tr>
      <w:tr w:rsidR="00816788" w:rsidRPr="0064046A" w14:paraId="1A112BC2" w14:textId="77777777" w:rsidTr="38390920">
        <w:trPr>
          <w:trHeight w:val="300"/>
        </w:trPr>
        <w:tc>
          <w:tcPr>
            <w:tcW w:w="2943" w:type="dxa"/>
          </w:tcPr>
          <w:p w14:paraId="55F6DC10" w14:textId="77777777" w:rsidR="00816788" w:rsidRPr="0064046A" w:rsidRDefault="00816788" w:rsidP="00816788">
            <w:pPr>
              <w:jc w:val="left"/>
              <w:rPr>
                <w:b/>
              </w:rPr>
            </w:pPr>
            <w:r w:rsidRPr="0064046A">
              <w:rPr>
                <w:b/>
              </w:rPr>
              <w:t>"Transmission Licensee"</w:t>
            </w:r>
          </w:p>
        </w:tc>
        <w:tc>
          <w:tcPr>
            <w:tcW w:w="5812" w:type="dxa"/>
          </w:tcPr>
          <w:p w14:paraId="7A6544E6" w14:textId="00075A75" w:rsidR="00816788" w:rsidRPr="0064046A" w:rsidRDefault="00816788" w:rsidP="00816788">
            <w:r w:rsidRPr="0064046A">
              <w:t>the holder for the time being of a Transmission Licence;</w:t>
            </w:r>
          </w:p>
        </w:tc>
      </w:tr>
      <w:tr w:rsidR="00816788" w:rsidRPr="0064046A" w14:paraId="59DF1047" w14:textId="77777777" w:rsidTr="38390920">
        <w:trPr>
          <w:trHeight w:val="300"/>
        </w:trPr>
        <w:tc>
          <w:tcPr>
            <w:tcW w:w="2943" w:type="dxa"/>
          </w:tcPr>
          <w:p w14:paraId="1FC8833A" w14:textId="77777777" w:rsidR="00816788" w:rsidRPr="0064046A" w:rsidRDefault="00816788" w:rsidP="00816788">
            <w:pPr>
              <w:jc w:val="left"/>
              <w:rPr>
                <w:b/>
              </w:rPr>
            </w:pPr>
            <w:r w:rsidRPr="0064046A">
              <w:rPr>
                <w:b/>
              </w:rPr>
              <w:t>"Transmission Owner"</w:t>
            </w:r>
          </w:p>
        </w:tc>
        <w:tc>
          <w:tcPr>
            <w:tcW w:w="5812" w:type="dxa"/>
          </w:tcPr>
          <w:p w14:paraId="6A5F0210" w14:textId="77777777" w:rsidR="00816788" w:rsidRPr="0064046A" w:rsidRDefault="00816788" w:rsidP="00816788">
            <w:r w:rsidRPr="0064046A">
              <w:t>an Onshore Transmission Owner or an Offshore Transmission Owner</w:t>
            </w:r>
          </w:p>
        </w:tc>
      </w:tr>
      <w:tr w:rsidR="00816788" w:rsidRPr="0064046A" w14:paraId="473E3119" w14:textId="77777777" w:rsidTr="38390920">
        <w:trPr>
          <w:trHeight w:val="300"/>
        </w:trPr>
        <w:tc>
          <w:tcPr>
            <w:tcW w:w="2943" w:type="dxa"/>
          </w:tcPr>
          <w:p w14:paraId="5D806648" w14:textId="77777777" w:rsidR="00816788" w:rsidRPr="0064046A" w:rsidRDefault="00816788" w:rsidP="00816788">
            <w:pPr>
              <w:jc w:val="left"/>
              <w:rPr>
                <w:b/>
              </w:rPr>
            </w:pPr>
            <w:r>
              <w:rPr>
                <w:b/>
              </w:rPr>
              <w:t>“Transmission Owner”</w:t>
            </w:r>
          </w:p>
        </w:tc>
        <w:tc>
          <w:tcPr>
            <w:tcW w:w="5812" w:type="dxa"/>
          </w:tcPr>
          <w:p w14:paraId="21E0C6FA" w14:textId="77777777" w:rsidR="00816788" w:rsidRPr="0064046A" w:rsidRDefault="00816788" w:rsidP="00816788">
            <w:r>
              <w:t>An Onshore Transmission Owner or an Offshore Transmission Owner which could include a Type 1 Transmission Owner or Type 2 Transmission Owner.</w:t>
            </w:r>
          </w:p>
        </w:tc>
      </w:tr>
      <w:tr w:rsidR="00816788" w:rsidRPr="0064046A" w14:paraId="17AEC834" w14:textId="77777777" w:rsidTr="38390920">
        <w:trPr>
          <w:trHeight w:val="300"/>
        </w:trPr>
        <w:tc>
          <w:tcPr>
            <w:tcW w:w="2943" w:type="dxa"/>
          </w:tcPr>
          <w:p w14:paraId="37EE627A" w14:textId="77777777" w:rsidR="00816788" w:rsidRPr="0064046A" w:rsidRDefault="00816788" w:rsidP="00816788">
            <w:pPr>
              <w:jc w:val="left"/>
              <w:rPr>
                <w:b/>
              </w:rPr>
            </w:pPr>
            <w:r w:rsidRPr="0064046A">
              <w:rPr>
                <w:b/>
              </w:rPr>
              <w:lastRenderedPageBreak/>
              <w:t>"Transmission Owner Site"</w:t>
            </w:r>
          </w:p>
        </w:tc>
        <w:tc>
          <w:tcPr>
            <w:tcW w:w="5812" w:type="dxa"/>
          </w:tcPr>
          <w:p w14:paraId="4F44A65B" w14:textId="77777777" w:rsidR="00816788" w:rsidRPr="0064046A" w:rsidRDefault="00816788" w:rsidP="00816788">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816788" w:rsidRPr="0064046A" w14:paraId="3ACC3530" w14:textId="77777777" w:rsidTr="38390920">
        <w:trPr>
          <w:trHeight w:val="300"/>
        </w:trPr>
        <w:tc>
          <w:tcPr>
            <w:tcW w:w="2943" w:type="dxa"/>
          </w:tcPr>
          <w:p w14:paraId="27432FE2" w14:textId="77777777" w:rsidR="00816788" w:rsidRDefault="00816788" w:rsidP="00816788">
            <w:pPr>
              <w:jc w:val="left"/>
              <w:rPr>
                <w:b/>
              </w:rPr>
            </w:pPr>
            <w:r w:rsidRPr="0064046A">
              <w:rPr>
                <w:b/>
              </w:rPr>
              <w:t>"Transmission Reinforcement Works"</w:t>
            </w:r>
          </w:p>
          <w:p w14:paraId="5790C565" w14:textId="77777777" w:rsidR="00816788" w:rsidRPr="00B51AB9" w:rsidRDefault="00816788" w:rsidP="00816788"/>
        </w:tc>
        <w:tc>
          <w:tcPr>
            <w:tcW w:w="5812" w:type="dxa"/>
          </w:tcPr>
          <w:p w14:paraId="67F19ACA" w14:textId="343535FE" w:rsidR="00816788" w:rsidRPr="0064046A" w:rsidRDefault="00816788" w:rsidP="00816788">
            <w:r w:rsidRPr="0064046A">
              <w:t>in relation to a particular Construction Project, as defined in respect of each relevant Transmission Owner in its TO Construction Agreement</w:t>
            </w:r>
            <w:r w:rsidR="00571280">
              <w:t xml:space="preserve"> (</w:t>
            </w:r>
            <w:r w:rsidR="00571280" w:rsidRPr="001330D3">
              <w:t xml:space="preserve">but excluding </w:t>
            </w:r>
            <w:bookmarkStart w:id="37" w:name="_Hlk134799613"/>
            <w:r w:rsidR="00571280">
              <w:t>any works carried out by a User on behalf of the relevant Transmission Owner</w:t>
            </w:r>
            <w:bookmarkEnd w:id="37"/>
            <w:r w:rsidR="00571280">
              <w:t>)</w:t>
            </w:r>
            <w:r w:rsidR="00571280" w:rsidRPr="0064046A">
              <w:t>;</w:t>
            </w:r>
            <w:r w:rsidRPr="0064046A">
              <w:t>;</w:t>
            </w:r>
          </w:p>
        </w:tc>
      </w:tr>
      <w:tr w:rsidR="00816788" w:rsidRPr="0064046A" w14:paraId="76AF7B0A" w14:textId="77777777" w:rsidTr="38390920">
        <w:trPr>
          <w:trHeight w:val="300"/>
        </w:trPr>
        <w:tc>
          <w:tcPr>
            <w:tcW w:w="2943" w:type="dxa"/>
          </w:tcPr>
          <w:p w14:paraId="47214B4D" w14:textId="77777777" w:rsidR="00816788" w:rsidRPr="0064046A" w:rsidRDefault="00816788" w:rsidP="00816788">
            <w:pPr>
              <w:jc w:val="left"/>
              <w:rPr>
                <w:b/>
              </w:rPr>
            </w:pPr>
            <w:r w:rsidRPr="0064046A">
              <w:rPr>
                <w:b/>
              </w:rPr>
              <w:t>"Transmission Services"</w:t>
            </w:r>
          </w:p>
        </w:tc>
        <w:tc>
          <w:tcPr>
            <w:tcW w:w="5812" w:type="dxa"/>
          </w:tcPr>
          <w:p w14:paraId="6352B325" w14:textId="77777777" w:rsidR="00816788" w:rsidRPr="0064046A" w:rsidRDefault="00816788" w:rsidP="00816788">
            <w:r w:rsidRPr="0064046A">
              <w:t>as defined in Section C, Part One, paragraph 2;</w:t>
            </w:r>
          </w:p>
        </w:tc>
      </w:tr>
      <w:tr w:rsidR="00816788" w:rsidRPr="0064046A" w14:paraId="5D4730D2" w14:textId="77777777" w:rsidTr="38390920">
        <w:trPr>
          <w:trHeight w:val="300"/>
        </w:trPr>
        <w:tc>
          <w:tcPr>
            <w:tcW w:w="2943" w:type="dxa"/>
          </w:tcPr>
          <w:p w14:paraId="45101E5A" w14:textId="77777777" w:rsidR="00816788" w:rsidRPr="0064046A" w:rsidRDefault="00816788" w:rsidP="00816788">
            <w:pPr>
              <w:jc w:val="left"/>
              <w:rPr>
                <w:b/>
              </w:rPr>
            </w:pPr>
            <w:r w:rsidRPr="0064046A">
              <w:rPr>
                <w:b/>
              </w:rPr>
              <w:t>"Transmission System"</w:t>
            </w:r>
          </w:p>
        </w:tc>
        <w:tc>
          <w:tcPr>
            <w:tcW w:w="5812" w:type="dxa"/>
          </w:tcPr>
          <w:p w14:paraId="166935F2" w14:textId="77777777" w:rsidR="00816788" w:rsidRPr="0064046A" w:rsidRDefault="00816788" w:rsidP="00816788">
            <w:r w:rsidRPr="0064046A">
              <w:t>in respect of each Party, has the meaning given to the term "licensee's transmission system" in Standard Condition A1;</w:t>
            </w:r>
          </w:p>
        </w:tc>
      </w:tr>
      <w:tr w:rsidR="00816788" w:rsidRPr="0064046A" w14:paraId="29EFD113" w14:textId="77777777" w:rsidTr="38390920">
        <w:trPr>
          <w:trHeight w:val="300"/>
        </w:trPr>
        <w:tc>
          <w:tcPr>
            <w:tcW w:w="2943" w:type="dxa"/>
          </w:tcPr>
          <w:p w14:paraId="0F28D311" w14:textId="77777777" w:rsidR="00816788" w:rsidRPr="0064046A" w:rsidRDefault="00816788" w:rsidP="00816788">
            <w:pPr>
              <w:jc w:val="left"/>
              <w:rPr>
                <w:b/>
              </w:rPr>
            </w:pPr>
            <w:r>
              <w:rPr>
                <w:b/>
              </w:rPr>
              <w:t>“Type 1 Transmission Owner”</w:t>
            </w:r>
          </w:p>
        </w:tc>
        <w:tc>
          <w:tcPr>
            <w:tcW w:w="5812" w:type="dxa"/>
          </w:tcPr>
          <w:p w14:paraId="2C35E06F" w14:textId="77777777" w:rsidR="00816788" w:rsidRPr="0064046A" w:rsidRDefault="00816788" w:rsidP="00816788">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816788" w:rsidRPr="0064046A" w14:paraId="125CFA7D" w14:textId="77777777" w:rsidTr="38390920">
        <w:trPr>
          <w:trHeight w:val="300"/>
        </w:trPr>
        <w:tc>
          <w:tcPr>
            <w:tcW w:w="2943" w:type="dxa"/>
          </w:tcPr>
          <w:p w14:paraId="70349C11" w14:textId="77777777" w:rsidR="00816788" w:rsidRPr="0064046A" w:rsidRDefault="00816788" w:rsidP="00816788">
            <w:pPr>
              <w:jc w:val="left"/>
              <w:rPr>
                <w:b/>
              </w:rPr>
            </w:pPr>
            <w:r>
              <w:rPr>
                <w:b/>
              </w:rPr>
              <w:t>“Type 2 Transmission Owner”</w:t>
            </w:r>
          </w:p>
        </w:tc>
        <w:tc>
          <w:tcPr>
            <w:tcW w:w="5812" w:type="dxa"/>
          </w:tcPr>
          <w:p w14:paraId="2D543409" w14:textId="77777777" w:rsidR="00816788" w:rsidRPr="0064046A" w:rsidRDefault="00816788" w:rsidP="00816788">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816788" w:rsidRPr="0064046A" w14:paraId="5C40E1B0" w14:textId="77777777" w:rsidTr="38390920">
        <w:trPr>
          <w:trHeight w:val="300"/>
        </w:trPr>
        <w:tc>
          <w:tcPr>
            <w:tcW w:w="2943" w:type="dxa"/>
          </w:tcPr>
          <w:p w14:paraId="14025040" w14:textId="77777777" w:rsidR="00816788" w:rsidRPr="0064046A" w:rsidRDefault="00816788" w:rsidP="00816788">
            <w:pPr>
              <w:jc w:val="left"/>
              <w:rPr>
                <w:b/>
              </w:rPr>
            </w:pPr>
            <w:r w:rsidRPr="0064046A">
              <w:rPr>
                <w:b/>
              </w:rPr>
              <w:t>"Unsecured Event"</w:t>
            </w:r>
          </w:p>
        </w:tc>
        <w:tc>
          <w:tcPr>
            <w:tcW w:w="5812" w:type="dxa"/>
          </w:tcPr>
          <w:p w14:paraId="37CD5BA0" w14:textId="77777777" w:rsidR="00816788" w:rsidRPr="0064046A" w:rsidRDefault="00816788" w:rsidP="00816788">
            <w:r w:rsidRPr="0064046A">
              <w:t>as defined in respect of the National Electricity Transmission System and each of the Transmission Owner's Transmission Systems in the Licence Standards;</w:t>
            </w:r>
          </w:p>
        </w:tc>
      </w:tr>
      <w:tr w:rsidR="00816788" w:rsidRPr="0064046A" w14:paraId="42464EFA" w14:textId="77777777" w:rsidTr="38390920">
        <w:trPr>
          <w:trHeight w:val="300"/>
        </w:trPr>
        <w:tc>
          <w:tcPr>
            <w:tcW w:w="2943" w:type="dxa"/>
          </w:tcPr>
          <w:p w14:paraId="401F119A" w14:textId="77777777" w:rsidR="00816788" w:rsidRPr="0064046A" w:rsidRDefault="00816788" w:rsidP="00816788">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816788" w:rsidRPr="0064046A" w:rsidRDefault="00816788" w:rsidP="00816788">
            <w:r w:rsidRPr="0064046A">
              <w:t>an urgent proposal to amend the Code proposed in accordance with Section B, sub-paragraph 7.2.6;</w:t>
            </w:r>
          </w:p>
        </w:tc>
      </w:tr>
      <w:tr w:rsidR="00816788" w:rsidRPr="0064046A" w14:paraId="5991D599" w14:textId="77777777" w:rsidTr="38390920">
        <w:trPr>
          <w:trHeight w:val="300"/>
        </w:trPr>
        <w:tc>
          <w:tcPr>
            <w:tcW w:w="2943" w:type="dxa"/>
          </w:tcPr>
          <w:p w14:paraId="1E50AE15" w14:textId="77777777" w:rsidR="00816788" w:rsidRPr="0064046A" w:rsidRDefault="00816788" w:rsidP="00816788">
            <w:pPr>
              <w:jc w:val="left"/>
              <w:rPr>
                <w:b/>
              </w:rPr>
            </w:pPr>
            <w:r w:rsidRPr="0064046A">
              <w:rPr>
                <w:b/>
              </w:rPr>
              <w:t>“Use of System Charging Methodology”</w:t>
            </w:r>
          </w:p>
          <w:p w14:paraId="18331D45" w14:textId="77777777" w:rsidR="00816788" w:rsidRPr="0064046A" w:rsidRDefault="00816788" w:rsidP="00816788">
            <w:pPr>
              <w:jc w:val="left"/>
              <w:rPr>
                <w:b/>
              </w:rPr>
            </w:pPr>
            <w:r w:rsidRPr="0064046A">
              <w:rPr>
                <w:b/>
              </w:rPr>
              <w:t>"User(s)"</w:t>
            </w:r>
          </w:p>
        </w:tc>
        <w:tc>
          <w:tcPr>
            <w:tcW w:w="5812" w:type="dxa"/>
          </w:tcPr>
          <w:p w14:paraId="7BF69809" w14:textId="77777777" w:rsidR="00816788" w:rsidRPr="0064046A" w:rsidRDefault="00816788" w:rsidP="00816788">
            <w:r w:rsidRPr="0064046A">
              <w:t>as defined in standard condition A1;</w:t>
            </w:r>
          </w:p>
          <w:p w14:paraId="3E338569" w14:textId="2E91F476" w:rsidR="00816788" w:rsidRPr="0064046A" w:rsidRDefault="00816788" w:rsidP="00816788">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16788" w:rsidRPr="0064046A" w14:paraId="4706EF7B" w14:textId="77777777" w:rsidTr="38390920">
        <w:trPr>
          <w:trHeight w:val="300"/>
        </w:trPr>
        <w:tc>
          <w:tcPr>
            <w:tcW w:w="2943" w:type="dxa"/>
          </w:tcPr>
          <w:p w14:paraId="4ABC4139" w14:textId="77777777" w:rsidR="00816788" w:rsidRPr="0064046A" w:rsidRDefault="00816788" w:rsidP="00816788">
            <w:pPr>
              <w:jc w:val="left"/>
              <w:rPr>
                <w:b/>
              </w:rPr>
            </w:pPr>
            <w:r>
              <w:rPr>
                <w:b/>
              </w:rPr>
              <w:t>“User”</w:t>
            </w:r>
          </w:p>
        </w:tc>
        <w:tc>
          <w:tcPr>
            <w:tcW w:w="5812" w:type="dxa"/>
          </w:tcPr>
          <w:p w14:paraId="331EFE1A" w14:textId="77777777" w:rsidR="00816788" w:rsidRPr="0064046A" w:rsidRDefault="00816788" w:rsidP="00816788">
            <w:r>
              <w:t xml:space="preserve">any person (other than NGET or a Transmission Owner) who is authorised to generate, participate in the transmission of, distribute or supply electricity or who is included in a class of person or persons which has been granted an exemption from </w:t>
            </w:r>
            <w:r>
              <w:lastRenderedPageBreak/>
              <w:t>section 6 of the Act and any person engaged in the sale or purchase of electricity or who otherwise purchases or acquires for purchase electricity; The term User includes an EU Code User and a GB Code User.</w:t>
            </w:r>
          </w:p>
        </w:tc>
      </w:tr>
      <w:tr w:rsidR="00816788" w:rsidRPr="0064046A" w14:paraId="127EFDFB" w14:textId="77777777" w:rsidTr="38390920">
        <w:trPr>
          <w:trHeight w:val="300"/>
        </w:trPr>
        <w:tc>
          <w:tcPr>
            <w:tcW w:w="2943" w:type="dxa"/>
          </w:tcPr>
          <w:p w14:paraId="701E18D3" w14:textId="77777777" w:rsidR="00816788" w:rsidRPr="0064046A" w:rsidRDefault="00816788" w:rsidP="00816788">
            <w:pPr>
              <w:jc w:val="left"/>
              <w:rPr>
                <w:b/>
              </w:rPr>
            </w:pPr>
            <w:r w:rsidRPr="0064046A">
              <w:rPr>
                <w:b/>
              </w:rPr>
              <w:lastRenderedPageBreak/>
              <w:t>"User Application"</w:t>
            </w:r>
          </w:p>
        </w:tc>
        <w:tc>
          <w:tcPr>
            <w:tcW w:w="5812" w:type="dxa"/>
          </w:tcPr>
          <w:p w14:paraId="4DAB3A02" w14:textId="0CB490EF" w:rsidR="00816788" w:rsidRPr="0064046A" w:rsidRDefault="00816788" w:rsidP="00816788">
            <w:r w:rsidRPr="0064046A">
              <w:t xml:space="preserve">an application made by a User to </w:t>
            </w:r>
            <w:r w:rsidR="00CF5B43">
              <w:t>The Company</w:t>
            </w:r>
            <w:r w:rsidRPr="0064046A">
              <w:t xml:space="preserve"> under and pursuant to the CUSC in respect of:</w:t>
            </w:r>
          </w:p>
          <w:p w14:paraId="3CDD332C" w14:textId="77777777" w:rsidR="00816788" w:rsidRPr="0064046A" w:rsidRDefault="00816788" w:rsidP="00816788">
            <w:r w:rsidRPr="0064046A">
              <w:t>(a)  a New Connection; or</w:t>
            </w:r>
          </w:p>
          <w:p w14:paraId="0D00EDAA" w14:textId="77777777" w:rsidR="00816788" w:rsidRPr="0064046A" w:rsidRDefault="00816788" w:rsidP="00816788">
            <w:r w:rsidRPr="0064046A">
              <w:t>(b)  a Modification; or</w:t>
            </w:r>
          </w:p>
          <w:p w14:paraId="77AA3B97" w14:textId="77777777" w:rsidR="00816788" w:rsidRPr="0064046A" w:rsidRDefault="00816788" w:rsidP="00816788">
            <w:pPr>
              <w:numPr>
                <w:ilvl w:val="0"/>
                <w:numId w:val="16"/>
              </w:numPr>
              <w:tabs>
                <w:tab w:val="clear" w:pos="720"/>
                <w:tab w:val="num" w:pos="318"/>
              </w:tabs>
              <w:ind w:hanging="686"/>
            </w:pPr>
            <w:r w:rsidRPr="0064046A">
              <w:t xml:space="preserve">use of the National Electricity  Transmission System; or </w:t>
            </w:r>
          </w:p>
          <w:p w14:paraId="58BD0FD5" w14:textId="77777777" w:rsidR="00816788" w:rsidRPr="0064046A" w:rsidRDefault="00816788" w:rsidP="00816788">
            <w:pPr>
              <w:numPr>
                <w:ilvl w:val="0"/>
                <w:numId w:val="16"/>
              </w:numPr>
              <w:tabs>
                <w:tab w:val="clear" w:pos="720"/>
                <w:tab w:val="num" w:pos="318"/>
              </w:tabs>
              <w:ind w:hanging="686"/>
            </w:pPr>
            <w:r w:rsidRPr="0064046A">
              <w:t xml:space="preserve">an Exchange Rate Request; or </w:t>
            </w:r>
          </w:p>
          <w:p w14:paraId="68154182" w14:textId="77777777" w:rsidR="00816788" w:rsidRPr="0064046A" w:rsidRDefault="00816788" w:rsidP="00816788">
            <w:pPr>
              <w:numPr>
                <w:ilvl w:val="0"/>
                <w:numId w:val="16"/>
              </w:numPr>
              <w:tabs>
                <w:tab w:val="clear" w:pos="720"/>
                <w:tab w:val="num" w:pos="318"/>
              </w:tabs>
              <w:ind w:hanging="686"/>
            </w:pPr>
            <w:r w:rsidRPr="0064046A">
              <w:t>a Request for a Statement of Works by such User.</w:t>
            </w:r>
          </w:p>
        </w:tc>
      </w:tr>
      <w:tr w:rsidR="00816788" w:rsidRPr="0064046A" w14:paraId="3C2E0E2C" w14:textId="77777777" w:rsidTr="38390920">
        <w:trPr>
          <w:trHeight w:val="300"/>
        </w:trPr>
        <w:tc>
          <w:tcPr>
            <w:tcW w:w="2943" w:type="dxa"/>
          </w:tcPr>
          <w:p w14:paraId="2CE25349" w14:textId="77777777" w:rsidR="00816788" w:rsidRPr="0064046A" w:rsidRDefault="00816788" w:rsidP="00816788">
            <w:pPr>
              <w:jc w:val="left"/>
              <w:rPr>
                <w:b/>
              </w:rPr>
            </w:pPr>
            <w:r w:rsidRPr="0064046A">
              <w:rPr>
                <w:b/>
              </w:rPr>
              <w:t>"User Application Date"</w:t>
            </w:r>
          </w:p>
        </w:tc>
        <w:tc>
          <w:tcPr>
            <w:tcW w:w="5812" w:type="dxa"/>
          </w:tcPr>
          <w:p w14:paraId="01A1EDD7" w14:textId="6B335826" w:rsidR="00816788" w:rsidRPr="0064046A" w:rsidRDefault="00816788" w:rsidP="00816788">
            <w:r w:rsidRPr="0064046A">
              <w:t xml:space="preserve">the date of receipt by </w:t>
            </w:r>
            <w:r w:rsidR="00CF5B43">
              <w:t>The Company</w:t>
            </w:r>
            <w:r w:rsidRPr="0064046A">
              <w:t xml:space="preserve"> of an effective User Application pursuant to the CUSC;</w:t>
            </w:r>
          </w:p>
        </w:tc>
      </w:tr>
      <w:tr w:rsidR="00816788" w:rsidRPr="0064046A" w14:paraId="7D5701FE" w14:textId="77777777" w:rsidTr="38390920">
        <w:trPr>
          <w:trHeight w:val="300"/>
        </w:trPr>
        <w:tc>
          <w:tcPr>
            <w:tcW w:w="2943" w:type="dxa"/>
          </w:tcPr>
          <w:p w14:paraId="4DE2893F" w14:textId="77777777" w:rsidR="00816788" w:rsidRDefault="00816788" w:rsidP="00816788">
            <w:pPr>
              <w:jc w:val="left"/>
              <w:rPr>
                <w:b/>
              </w:rPr>
            </w:pPr>
            <w:r w:rsidRPr="0064046A">
              <w:rPr>
                <w:b/>
              </w:rPr>
              <w:t xml:space="preserve">"User </w:t>
            </w:r>
            <w:r>
              <w:rPr>
                <w:b/>
              </w:rPr>
              <w:t>Commitment Methodology</w:t>
            </w:r>
            <w:r w:rsidRPr="0064046A">
              <w:rPr>
                <w:b/>
              </w:rPr>
              <w:t>"</w:t>
            </w:r>
          </w:p>
          <w:p w14:paraId="06B82456" w14:textId="77777777" w:rsidR="00816788" w:rsidRPr="0064046A" w:rsidRDefault="00816788" w:rsidP="00816788">
            <w:pPr>
              <w:jc w:val="left"/>
              <w:rPr>
                <w:b/>
              </w:rPr>
            </w:pPr>
            <w:r w:rsidRPr="0064046A">
              <w:rPr>
                <w:b/>
              </w:rPr>
              <w:t>"User Data"</w:t>
            </w:r>
          </w:p>
        </w:tc>
        <w:tc>
          <w:tcPr>
            <w:tcW w:w="5812" w:type="dxa"/>
          </w:tcPr>
          <w:p w14:paraId="6156A0AD" w14:textId="77777777" w:rsidR="00816788" w:rsidRDefault="00816788" w:rsidP="00816788">
            <w:r>
              <w:t>the methodology and principles as set out in CUSC Section 15;</w:t>
            </w:r>
          </w:p>
          <w:p w14:paraId="535EF7D8" w14:textId="77777777" w:rsidR="00816788" w:rsidRPr="0064046A" w:rsidRDefault="00816788" w:rsidP="00816788">
            <w:r w:rsidRPr="0064046A">
              <w:t>information of or related to a User or Users including, without limitation, information about the business of a User, a User Site, User Works, User Outage or the operation or configuration of any User Equipment or User System.</w:t>
            </w:r>
          </w:p>
        </w:tc>
      </w:tr>
      <w:tr w:rsidR="00816788" w:rsidRPr="0064046A" w14:paraId="7B85DBA0" w14:textId="77777777" w:rsidTr="38390920">
        <w:trPr>
          <w:trHeight w:val="300"/>
        </w:trPr>
        <w:tc>
          <w:tcPr>
            <w:tcW w:w="2943" w:type="dxa"/>
          </w:tcPr>
          <w:p w14:paraId="0DF45607" w14:textId="77777777" w:rsidR="00816788" w:rsidRPr="0064046A" w:rsidRDefault="00816788" w:rsidP="00816788">
            <w:pPr>
              <w:jc w:val="left"/>
              <w:rPr>
                <w:b/>
              </w:rPr>
            </w:pPr>
            <w:r w:rsidRPr="0064046A">
              <w:rPr>
                <w:b/>
              </w:rPr>
              <w:t>"User Derogation"</w:t>
            </w:r>
          </w:p>
        </w:tc>
        <w:tc>
          <w:tcPr>
            <w:tcW w:w="5812" w:type="dxa"/>
          </w:tcPr>
          <w:p w14:paraId="7194FB9E" w14:textId="77777777" w:rsidR="00816788" w:rsidRPr="0064046A" w:rsidRDefault="00816788" w:rsidP="00816788">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816788" w:rsidRPr="0064046A" w14:paraId="10C07BA1" w14:textId="77777777" w:rsidTr="38390920">
        <w:trPr>
          <w:trHeight w:val="300"/>
        </w:trPr>
        <w:tc>
          <w:tcPr>
            <w:tcW w:w="2943" w:type="dxa"/>
          </w:tcPr>
          <w:p w14:paraId="59477372" w14:textId="77777777" w:rsidR="00816788" w:rsidRPr="0064046A" w:rsidRDefault="00816788" w:rsidP="00816788">
            <w:pPr>
              <w:jc w:val="left"/>
              <w:rPr>
                <w:b/>
              </w:rPr>
            </w:pPr>
            <w:r w:rsidRPr="0064046A">
              <w:rPr>
                <w:b/>
              </w:rPr>
              <w:t>“User Equipment”</w:t>
            </w:r>
          </w:p>
        </w:tc>
        <w:tc>
          <w:tcPr>
            <w:tcW w:w="5812" w:type="dxa"/>
          </w:tcPr>
          <w:p w14:paraId="2524D307" w14:textId="77777777" w:rsidR="00816788" w:rsidRPr="0064046A" w:rsidRDefault="00816788" w:rsidP="00816788">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816788" w:rsidRPr="0064046A" w14:paraId="2A844E76" w14:textId="77777777" w:rsidTr="38390920">
        <w:trPr>
          <w:trHeight w:val="300"/>
        </w:trPr>
        <w:tc>
          <w:tcPr>
            <w:tcW w:w="2943" w:type="dxa"/>
          </w:tcPr>
          <w:p w14:paraId="435378EC" w14:textId="77777777" w:rsidR="00816788" w:rsidRPr="0064046A" w:rsidRDefault="00816788" w:rsidP="00816788">
            <w:pPr>
              <w:jc w:val="left"/>
              <w:rPr>
                <w:b/>
              </w:rPr>
            </w:pPr>
            <w:r w:rsidRPr="0064046A">
              <w:rPr>
                <w:b/>
              </w:rPr>
              <w:t>"User Outage"</w:t>
            </w:r>
          </w:p>
        </w:tc>
        <w:tc>
          <w:tcPr>
            <w:tcW w:w="5812" w:type="dxa"/>
          </w:tcPr>
          <w:p w14:paraId="7452E0BB" w14:textId="77777777" w:rsidR="00816788" w:rsidRPr="0064046A" w:rsidRDefault="00816788" w:rsidP="00816788">
            <w:r w:rsidRPr="0064046A">
              <w:t>a planned Outage of part or all of a User System or User Equipment;</w:t>
            </w:r>
          </w:p>
        </w:tc>
      </w:tr>
      <w:tr w:rsidR="00816788" w:rsidRPr="0064046A" w14:paraId="497AFC1A" w14:textId="77777777" w:rsidTr="38390920">
        <w:trPr>
          <w:trHeight w:val="300"/>
        </w:trPr>
        <w:tc>
          <w:tcPr>
            <w:tcW w:w="2943" w:type="dxa"/>
          </w:tcPr>
          <w:p w14:paraId="30C2C754" w14:textId="77777777" w:rsidR="00816788" w:rsidRPr="0064046A" w:rsidRDefault="00816788" w:rsidP="00816788">
            <w:pPr>
              <w:jc w:val="left"/>
              <w:rPr>
                <w:b/>
              </w:rPr>
            </w:pPr>
            <w:r w:rsidRPr="0064046A">
              <w:rPr>
                <w:b/>
              </w:rPr>
              <w:t>"User Site"</w:t>
            </w:r>
          </w:p>
        </w:tc>
        <w:tc>
          <w:tcPr>
            <w:tcW w:w="5812" w:type="dxa"/>
          </w:tcPr>
          <w:p w14:paraId="3B65BFC7" w14:textId="54522095" w:rsidR="00816788" w:rsidRPr="0064046A" w:rsidRDefault="00816788" w:rsidP="00816788">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816788" w:rsidRPr="0064046A" w14:paraId="34B583C3" w14:textId="77777777" w:rsidTr="38390920">
        <w:trPr>
          <w:trHeight w:val="300"/>
        </w:trPr>
        <w:tc>
          <w:tcPr>
            <w:tcW w:w="2943" w:type="dxa"/>
          </w:tcPr>
          <w:p w14:paraId="0E263DE0" w14:textId="77777777" w:rsidR="00816788" w:rsidRPr="0064046A" w:rsidRDefault="00816788" w:rsidP="00816788">
            <w:pPr>
              <w:jc w:val="left"/>
              <w:rPr>
                <w:b/>
              </w:rPr>
            </w:pPr>
            <w:r w:rsidRPr="0064046A">
              <w:rPr>
                <w:b/>
              </w:rPr>
              <w:lastRenderedPageBreak/>
              <w:t>"User System"</w:t>
            </w:r>
          </w:p>
        </w:tc>
        <w:tc>
          <w:tcPr>
            <w:tcW w:w="5812" w:type="dxa"/>
          </w:tcPr>
          <w:p w14:paraId="6C207857" w14:textId="77777777" w:rsidR="00816788" w:rsidRPr="0064046A" w:rsidRDefault="00816788" w:rsidP="00816788">
            <w:r w:rsidRPr="0064046A">
              <w:t>as defined in the CUSC as at Code Effective Date;</w:t>
            </w:r>
          </w:p>
        </w:tc>
      </w:tr>
      <w:tr w:rsidR="00816788" w:rsidRPr="0064046A" w14:paraId="07C34F1E" w14:textId="77777777" w:rsidTr="38390920">
        <w:trPr>
          <w:trHeight w:val="300"/>
        </w:trPr>
        <w:tc>
          <w:tcPr>
            <w:tcW w:w="2943" w:type="dxa"/>
          </w:tcPr>
          <w:p w14:paraId="328CA7E2" w14:textId="77777777" w:rsidR="00816788" w:rsidRPr="0064046A" w:rsidRDefault="00816788" w:rsidP="00816788">
            <w:pPr>
              <w:jc w:val="left"/>
              <w:rPr>
                <w:b/>
              </w:rPr>
            </w:pPr>
            <w:r w:rsidRPr="0064046A">
              <w:rPr>
                <w:b/>
              </w:rPr>
              <w:t>"User Works"</w:t>
            </w:r>
          </w:p>
        </w:tc>
        <w:tc>
          <w:tcPr>
            <w:tcW w:w="5812" w:type="dxa"/>
          </w:tcPr>
          <w:p w14:paraId="59114CFC" w14:textId="77777777" w:rsidR="00816788" w:rsidRPr="0032110F" w:rsidRDefault="00816788" w:rsidP="00816788">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816788" w:rsidRPr="0064046A" w14:paraId="2EDE8D56" w14:textId="77777777" w:rsidTr="38390920">
        <w:trPr>
          <w:trHeight w:val="300"/>
        </w:trPr>
        <w:tc>
          <w:tcPr>
            <w:tcW w:w="2943" w:type="dxa"/>
          </w:tcPr>
          <w:p w14:paraId="6ABEF721" w14:textId="77777777" w:rsidR="00816788" w:rsidRPr="0064046A" w:rsidRDefault="00816788" w:rsidP="00816788">
            <w:pPr>
              <w:jc w:val="left"/>
              <w:rPr>
                <w:b/>
              </w:rPr>
            </w:pPr>
            <w:r w:rsidRPr="0064046A">
              <w:rPr>
                <w:b/>
              </w:rPr>
              <w:t>"Value Added Tax" "VAT"</w:t>
            </w:r>
          </w:p>
        </w:tc>
        <w:tc>
          <w:tcPr>
            <w:tcW w:w="5812" w:type="dxa"/>
          </w:tcPr>
          <w:p w14:paraId="3B1BA6E6" w14:textId="77777777" w:rsidR="00816788" w:rsidRPr="0064046A" w:rsidRDefault="00816788" w:rsidP="00816788">
            <w:r w:rsidRPr="0064046A">
              <w:t>has the meaning given to such term in the Value Added Tax Act 1994 and any tax of a similar nature which may be substituted for a levied in addition to it;</w:t>
            </w:r>
          </w:p>
        </w:tc>
      </w:tr>
      <w:tr w:rsidR="00816788" w:rsidRPr="0064046A" w14:paraId="2E74BFB5" w14:textId="77777777" w:rsidTr="38390920">
        <w:trPr>
          <w:trHeight w:val="300"/>
        </w:trPr>
        <w:tc>
          <w:tcPr>
            <w:tcW w:w="2943" w:type="dxa"/>
          </w:tcPr>
          <w:p w14:paraId="2AE0F688" w14:textId="77777777" w:rsidR="00816788" w:rsidRPr="0064046A" w:rsidRDefault="00816788" w:rsidP="00816788">
            <w:pPr>
              <w:jc w:val="left"/>
              <w:rPr>
                <w:b/>
              </w:rPr>
            </w:pPr>
            <w:r w:rsidRPr="0064046A">
              <w:rPr>
                <w:b/>
              </w:rPr>
              <w:t>"Voltage Waveform Quality"</w:t>
            </w:r>
          </w:p>
        </w:tc>
        <w:tc>
          <w:tcPr>
            <w:tcW w:w="5812" w:type="dxa"/>
          </w:tcPr>
          <w:p w14:paraId="135E9487" w14:textId="77777777" w:rsidR="00816788" w:rsidRPr="0064046A" w:rsidRDefault="00816788" w:rsidP="00816788">
            <w:r w:rsidRPr="0064046A">
              <w:t>means the quality of voltage waveform on the National Electricity Transmission System taking account of harmonic content, phase unbalance and voltage fluctuations;</w:t>
            </w:r>
          </w:p>
        </w:tc>
      </w:tr>
      <w:tr w:rsidR="00522962" w:rsidRPr="0064046A" w14:paraId="5CF7A2C6" w14:textId="77777777" w:rsidTr="38390920">
        <w:trPr>
          <w:trHeight w:val="300"/>
        </w:trPr>
        <w:tc>
          <w:tcPr>
            <w:tcW w:w="2943" w:type="dxa"/>
          </w:tcPr>
          <w:p w14:paraId="5DE8D726" w14:textId="5299D99B" w:rsidR="00522962" w:rsidRPr="0064046A" w:rsidRDefault="00522962" w:rsidP="00522962">
            <w:pPr>
              <w:jc w:val="left"/>
              <w:rPr>
                <w:b/>
              </w:rPr>
            </w:pPr>
            <w:r w:rsidRPr="0064046A">
              <w:rPr>
                <w:b/>
              </w:rPr>
              <w:t>“Voltage Waveform Quality Assessment”</w:t>
            </w:r>
          </w:p>
        </w:tc>
        <w:tc>
          <w:tcPr>
            <w:tcW w:w="5812" w:type="dxa"/>
          </w:tcPr>
          <w:p w14:paraId="4892B0AF" w14:textId="77777777" w:rsidR="00522962" w:rsidRPr="0064046A" w:rsidRDefault="00522962" w:rsidP="00522962">
            <w:r w:rsidRPr="0064046A">
              <w:t>means an assessment of the impact of an offshore transmission system on Voltage Waveform Quality at an Interface Point;</w:t>
            </w:r>
          </w:p>
          <w:p w14:paraId="3E910849" w14:textId="77777777" w:rsidR="00522962" w:rsidRPr="0064046A" w:rsidRDefault="00522962" w:rsidP="00396087">
            <w:r>
              <w:br/>
            </w:r>
          </w:p>
        </w:tc>
      </w:tr>
      <w:tr w:rsidR="001A0727" w:rsidRPr="0064046A" w14:paraId="6620F30E" w14:textId="77777777" w:rsidTr="38390920">
        <w:trPr>
          <w:trHeight w:val="300"/>
        </w:trPr>
        <w:tc>
          <w:tcPr>
            <w:tcW w:w="2943" w:type="dxa"/>
          </w:tcPr>
          <w:p w14:paraId="232C5FFF" w14:textId="77777777" w:rsidR="00770B48" w:rsidRDefault="00770B48" w:rsidP="00770B48">
            <w:pPr>
              <w:jc w:val="left"/>
              <w:rPr>
                <w:b/>
              </w:rPr>
            </w:pPr>
            <w:r w:rsidRPr="0064046A">
              <w:rPr>
                <w:b/>
              </w:rPr>
              <w:t>"Week"</w:t>
            </w:r>
          </w:p>
          <w:p w14:paraId="786B79D9" w14:textId="77777777" w:rsidR="001A0727" w:rsidRPr="0064046A" w:rsidRDefault="001A0727" w:rsidP="00522962">
            <w:pPr>
              <w:jc w:val="left"/>
              <w:rPr>
                <w:b/>
              </w:rPr>
            </w:pPr>
          </w:p>
        </w:tc>
        <w:tc>
          <w:tcPr>
            <w:tcW w:w="5812" w:type="dxa"/>
          </w:tcPr>
          <w:p w14:paraId="4E2E6D39" w14:textId="77777777" w:rsidR="001A0727" w:rsidRPr="0064046A" w:rsidRDefault="00770B48" w:rsidP="00522962">
            <w:r w:rsidRPr="0064046A">
              <w:t>shall have the same meaning as the term "Week" is used in the Grid Code as at the Code Effective Date;</w:t>
            </w:r>
          </w:p>
        </w:tc>
      </w:tr>
      <w:tr w:rsidR="00816788" w:rsidRPr="0064046A" w14:paraId="11DEEEC9" w14:textId="77777777" w:rsidTr="38390920">
        <w:trPr>
          <w:trHeight w:val="300"/>
        </w:trPr>
        <w:tc>
          <w:tcPr>
            <w:tcW w:w="2943" w:type="dxa"/>
          </w:tcPr>
          <w:p w14:paraId="7432E5AA" w14:textId="77777777" w:rsidR="00816788" w:rsidRPr="0064046A" w:rsidRDefault="00816788" w:rsidP="00816788">
            <w:pPr>
              <w:jc w:val="left"/>
              <w:rPr>
                <w:b/>
              </w:rPr>
            </w:pPr>
            <w:r w:rsidRPr="0064046A">
              <w:rPr>
                <w:b/>
              </w:rPr>
              <w:t xml:space="preserve">“Wider </w:t>
            </w:r>
            <w:r>
              <w:rPr>
                <w:b/>
              </w:rPr>
              <w:t>Cancellation Charge Information</w:t>
            </w:r>
            <w:r w:rsidRPr="0064046A">
              <w:rPr>
                <w:b/>
              </w:rPr>
              <w:t>”</w:t>
            </w:r>
          </w:p>
        </w:tc>
        <w:tc>
          <w:tcPr>
            <w:tcW w:w="5812" w:type="dxa"/>
          </w:tcPr>
          <w:p w14:paraId="072D1E5C" w14:textId="7DFA9EC4" w:rsidR="00816788" w:rsidRDefault="00816788" w:rsidP="00816788">
            <w:r>
              <w:t xml:space="preserve">means the information required by </w:t>
            </w:r>
            <w:r w:rsidR="001A0727">
              <w:t>The Company</w:t>
            </w:r>
            <w:r>
              <w:t xml:space="preserve"> from each Transmission Owner to enable </w:t>
            </w:r>
            <w:r w:rsidR="001A0727">
              <w:t>The Company</w:t>
            </w:r>
            <w:r>
              <w:t xml:space="preserve">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816788" w:rsidRDefault="00816788" w:rsidP="00816788">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388643AC" w14:textId="77777777" w:rsidR="00816788" w:rsidRPr="0064046A" w:rsidRDefault="00816788" w:rsidP="00816788">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816788" w:rsidRPr="0064046A" w14:paraId="262E311C" w14:textId="77777777" w:rsidTr="38390920">
        <w:trPr>
          <w:trHeight w:val="300"/>
        </w:trPr>
        <w:tc>
          <w:tcPr>
            <w:tcW w:w="2943" w:type="dxa"/>
          </w:tcPr>
          <w:p w14:paraId="307B4B92" w14:textId="77777777" w:rsidR="00816788" w:rsidRPr="0064046A" w:rsidRDefault="00816788" w:rsidP="00816788">
            <w:pPr>
              <w:jc w:val="left"/>
              <w:rPr>
                <w:b/>
              </w:rPr>
            </w:pPr>
            <w:r w:rsidRPr="0064046A">
              <w:rPr>
                <w:b/>
              </w:rPr>
              <w:t>“Wider Transmission Reinforcement Works”</w:t>
            </w:r>
          </w:p>
        </w:tc>
        <w:tc>
          <w:tcPr>
            <w:tcW w:w="5812" w:type="dxa"/>
          </w:tcPr>
          <w:p w14:paraId="050EDC83" w14:textId="77777777" w:rsidR="00816788" w:rsidRPr="0064046A" w:rsidRDefault="00816788" w:rsidP="00816788">
            <w:r w:rsidRPr="0064046A">
              <w:t>those elements of the Transmission Reinforcement Works other than the Enabling Works which in relation to a particular Construction Project are defined as such by the Onshore Transmission Owner in its TO Construction Agreement;</w:t>
            </w:r>
          </w:p>
        </w:tc>
      </w:tr>
      <w:tr w:rsidR="00816788" w:rsidRPr="0064046A" w14:paraId="666E0DBE" w14:textId="77777777" w:rsidTr="38390920">
        <w:trPr>
          <w:trHeight w:val="300"/>
        </w:trPr>
        <w:tc>
          <w:tcPr>
            <w:tcW w:w="2943" w:type="dxa"/>
          </w:tcPr>
          <w:p w14:paraId="551EB665" w14:textId="77777777" w:rsidR="00816788" w:rsidRPr="0064046A" w:rsidRDefault="00816788" w:rsidP="00816788">
            <w:pPr>
              <w:jc w:val="left"/>
              <w:rPr>
                <w:b/>
              </w:rPr>
            </w:pPr>
            <w:r w:rsidRPr="0064046A">
              <w:rPr>
                <w:b/>
              </w:rPr>
              <w:t>"Withdrawal Date"</w:t>
            </w:r>
          </w:p>
        </w:tc>
        <w:tc>
          <w:tcPr>
            <w:tcW w:w="5812" w:type="dxa"/>
          </w:tcPr>
          <w:p w14:paraId="16481583" w14:textId="77777777" w:rsidR="00816788" w:rsidRPr="0064046A" w:rsidRDefault="00816788" w:rsidP="00816788">
            <w:r w:rsidRPr="0064046A">
              <w:t>the date defined in Section B</w:t>
            </w:r>
            <w:r w:rsidRPr="0064046A">
              <w:rPr>
                <w:i/>
              </w:rPr>
              <w:t xml:space="preserve">, </w:t>
            </w:r>
            <w:r w:rsidRPr="0064046A">
              <w:t>paragraph 5.1.4 upon which the Withdrawing Party shall withdraw from the Framework Agreement;</w:t>
            </w:r>
          </w:p>
        </w:tc>
      </w:tr>
      <w:tr w:rsidR="00816788" w:rsidRPr="0064046A" w14:paraId="6CC65201" w14:textId="77777777" w:rsidTr="38390920">
        <w:trPr>
          <w:trHeight w:val="300"/>
        </w:trPr>
        <w:tc>
          <w:tcPr>
            <w:tcW w:w="2943" w:type="dxa"/>
          </w:tcPr>
          <w:p w14:paraId="271212FC" w14:textId="77777777" w:rsidR="00816788" w:rsidRPr="0064046A" w:rsidRDefault="00816788" w:rsidP="00816788">
            <w:pPr>
              <w:jc w:val="left"/>
              <w:rPr>
                <w:b/>
              </w:rPr>
            </w:pPr>
            <w:r w:rsidRPr="0064046A">
              <w:rPr>
                <w:b/>
              </w:rPr>
              <w:lastRenderedPageBreak/>
              <w:t>"Withdrawal Notice"</w:t>
            </w:r>
          </w:p>
        </w:tc>
        <w:tc>
          <w:tcPr>
            <w:tcW w:w="5812" w:type="dxa"/>
          </w:tcPr>
          <w:p w14:paraId="7B6F02AB" w14:textId="77777777" w:rsidR="00816788" w:rsidRPr="0064046A" w:rsidRDefault="00816788" w:rsidP="00816788">
            <w:r w:rsidRPr="0064046A">
              <w:t>the notice issued by a Party wishing to withdraw from the Framework Agreement as defined in Section B, sub-paragraph 5.1.2;</w:t>
            </w:r>
          </w:p>
        </w:tc>
      </w:tr>
      <w:tr w:rsidR="00816788" w:rsidRPr="0064046A" w14:paraId="54F2F095" w14:textId="77777777" w:rsidTr="38390920">
        <w:trPr>
          <w:trHeight w:val="300"/>
        </w:trPr>
        <w:tc>
          <w:tcPr>
            <w:tcW w:w="2943" w:type="dxa"/>
          </w:tcPr>
          <w:p w14:paraId="0F44E22F" w14:textId="77777777" w:rsidR="00816788" w:rsidRPr="0064046A" w:rsidRDefault="00816788" w:rsidP="00816788">
            <w:pPr>
              <w:jc w:val="left"/>
              <w:rPr>
                <w:b/>
              </w:rPr>
            </w:pPr>
            <w:r w:rsidRPr="0064046A">
              <w:rPr>
                <w:b/>
              </w:rPr>
              <w:t>"Withdrawing Party"</w:t>
            </w:r>
          </w:p>
        </w:tc>
        <w:tc>
          <w:tcPr>
            <w:tcW w:w="5812" w:type="dxa"/>
          </w:tcPr>
          <w:p w14:paraId="60A5D540" w14:textId="77777777" w:rsidR="00816788" w:rsidRPr="0064046A" w:rsidRDefault="00816788" w:rsidP="00816788">
            <w:r w:rsidRPr="0064046A">
              <w:t>a Party wishing to withdraw from the Framework Agreement in accordance with Section B, sub-paragraph 5.1.1;</w:t>
            </w:r>
          </w:p>
        </w:tc>
      </w:tr>
      <w:tr w:rsidR="00816788" w:rsidRPr="00FD4D43" w14:paraId="511C6DFF" w14:textId="77777777" w:rsidTr="38390920">
        <w:trPr>
          <w:trHeight w:val="300"/>
        </w:trPr>
        <w:tc>
          <w:tcPr>
            <w:tcW w:w="2943" w:type="dxa"/>
          </w:tcPr>
          <w:p w14:paraId="2D2F7BA8" w14:textId="77777777" w:rsidR="00816788" w:rsidRPr="00E2519D" w:rsidRDefault="00816788" w:rsidP="00816788">
            <w:pPr>
              <w:jc w:val="left"/>
              <w:rPr>
                <w:b/>
              </w:rPr>
            </w:pPr>
            <w:r>
              <w:rPr>
                <w:b/>
              </w:rPr>
              <w:t>“Workgroup”</w:t>
            </w:r>
          </w:p>
        </w:tc>
        <w:tc>
          <w:tcPr>
            <w:tcW w:w="5812" w:type="dxa"/>
          </w:tcPr>
          <w:p w14:paraId="11A7B739" w14:textId="77777777" w:rsidR="00816788" w:rsidRDefault="00816788" w:rsidP="00816788">
            <w:pPr>
              <w:spacing w:after="0"/>
            </w:pPr>
            <w:r>
              <w:t>a W</w:t>
            </w:r>
            <w:r w:rsidRPr="00FD4D43">
              <w:t>orkgroup</w:t>
            </w:r>
            <w:r w:rsidRPr="0039362D">
              <w:t xml:space="preserve"> </w:t>
            </w:r>
            <w:r>
              <w:t>established by the Committee pursuant to paragraph 7.2.4.A1</w:t>
            </w:r>
          </w:p>
          <w:p w14:paraId="6A2CBB5A" w14:textId="77777777" w:rsidR="00816788" w:rsidRPr="00FD4D43" w:rsidRDefault="00816788" w:rsidP="00816788">
            <w:pPr>
              <w:spacing w:after="0"/>
            </w:pPr>
          </w:p>
        </w:tc>
      </w:tr>
      <w:tr w:rsidR="00816788" w:rsidRPr="00E2519D" w14:paraId="01497DCF" w14:textId="77777777" w:rsidTr="38390920">
        <w:trPr>
          <w:trHeight w:val="300"/>
        </w:trPr>
        <w:tc>
          <w:tcPr>
            <w:tcW w:w="2943" w:type="dxa"/>
          </w:tcPr>
          <w:p w14:paraId="4AB4A49B" w14:textId="77777777" w:rsidR="00816788" w:rsidRPr="00E2519D" w:rsidRDefault="00816788" w:rsidP="00816788">
            <w:pPr>
              <w:jc w:val="left"/>
              <w:rPr>
                <w:b/>
              </w:rPr>
            </w:pPr>
            <w:r>
              <w:rPr>
                <w:b/>
              </w:rPr>
              <w:t>“</w:t>
            </w:r>
            <w:r w:rsidRPr="0039362D">
              <w:rPr>
                <w:b/>
              </w:rPr>
              <w:t>Workgroup Report</w:t>
            </w:r>
            <w:r>
              <w:rPr>
                <w:b/>
              </w:rPr>
              <w:t>”</w:t>
            </w:r>
          </w:p>
        </w:tc>
        <w:tc>
          <w:tcPr>
            <w:tcW w:w="5812" w:type="dxa"/>
          </w:tcPr>
          <w:p w14:paraId="0F1BA767" w14:textId="77777777" w:rsidR="00816788" w:rsidRDefault="00816788" w:rsidP="00816788">
            <w:pPr>
              <w:spacing w:after="0"/>
            </w:pPr>
            <w:r w:rsidRPr="0039362D">
              <w:t>the report of a Workgroup in relation to a Proposed Amendment or any Alternative Amendment prepared pursuant to paragraph 7.2.4.A8</w:t>
            </w:r>
          </w:p>
          <w:p w14:paraId="32F1CCC5" w14:textId="77777777" w:rsidR="00816788" w:rsidRPr="00E2519D" w:rsidRDefault="00816788" w:rsidP="00816788">
            <w:pPr>
              <w:spacing w:after="0"/>
            </w:pPr>
          </w:p>
        </w:tc>
      </w:tr>
      <w:tr w:rsidR="00816788" w:rsidRPr="0064046A" w14:paraId="4547F6BC" w14:textId="77777777" w:rsidTr="38390920">
        <w:trPr>
          <w:trHeight w:val="300"/>
        </w:trPr>
        <w:tc>
          <w:tcPr>
            <w:tcW w:w="2943" w:type="dxa"/>
          </w:tcPr>
          <w:p w14:paraId="7B6C1250" w14:textId="77777777" w:rsidR="00816788" w:rsidRPr="0064046A" w:rsidRDefault="00816788" w:rsidP="00816788">
            <w:pPr>
              <w:jc w:val="left"/>
              <w:rPr>
                <w:b/>
              </w:rPr>
            </w:pPr>
            <w:r w:rsidRPr="0064046A">
              <w:rPr>
                <w:b/>
              </w:rPr>
              <w:t>"Works"</w:t>
            </w:r>
          </w:p>
        </w:tc>
        <w:tc>
          <w:tcPr>
            <w:tcW w:w="5812" w:type="dxa"/>
          </w:tcPr>
          <w:p w14:paraId="7C077607" w14:textId="6247FF13" w:rsidR="00816788" w:rsidRPr="0064046A" w:rsidRDefault="00816788" w:rsidP="00816788">
            <w:pPr>
              <w:spacing w:after="0"/>
            </w:pPr>
            <w:r w:rsidRPr="0064046A">
              <w:t xml:space="preserve">as the context admits or requires, Transmission Construction Works, </w:t>
            </w:r>
            <w:r w:rsidR="00CF5B43">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1C20C" w14:textId="77777777" w:rsidR="00FB08CC" w:rsidRDefault="00FB08CC">
      <w:r>
        <w:separator/>
      </w:r>
    </w:p>
  </w:endnote>
  <w:endnote w:type="continuationSeparator" w:id="0">
    <w:p w14:paraId="3428DB1D" w14:textId="77777777" w:rsidR="00FB08CC" w:rsidRDefault="00FB08CC">
      <w:r>
        <w:continuationSeparator/>
      </w:r>
    </w:p>
  </w:endnote>
  <w:endnote w:type="continuationNotice" w:id="1">
    <w:p w14:paraId="00F0CCE5" w14:textId="77777777" w:rsidR="00FB08CC" w:rsidRDefault="00FB08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787A4B53" w:rsidR="00CA436E" w:rsidRPr="00CA436E" w:rsidRDefault="38390920" w:rsidP="00532B0A">
    <w:pPr>
      <w:pStyle w:val="Footer"/>
      <w:tabs>
        <w:tab w:val="center" w:pos="4395"/>
      </w:tabs>
      <w:spacing w:line="240" w:lineRule="auto"/>
      <w:ind w:right="360"/>
    </w:pPr>
    <w:r w:rsidRPr="38390920">
      <w:rPr>
        <w:rStyle w:val="PageNumber"/>
        <w:color w:val="000000" w:themeColor="text1"/>
        <w:sz w:val="16"/>
        <w:szCs w:val="16"/>
      </w:rPr>
      <w:t>Version 26</w:t>
    </w:r>
    <w:r w:rsidR="2F592808">
      <w:tab/>
    </w:r>
    <w:r w:rsidRPr="38390920">
      <w:rPr>
        <w:rStyle w:val="PageNumber"/>
        <w:sz w:val="16"/>
        <w:szCs w:val="16"/>
      </w:rPr>
      <w:t>J-</w:t>
    </w:r>
    <w:r w:rsidR="2F592808" w:rsidRPr="38390920">
      <w:rPr>
        <w:rStyle w:val="PageNumber"/>
        <w:noProof/>
        <w:sz w:val="16"/>
        <w:szCs w:val="16"/>
      </w:rPr>
      <w:fldChar w:fldCharType="begin"/>
    </w:r>
    <w:r w:rsidR="2F592808" w:rsidRPr="38390920">
      <w:rPr>
        <w:rStyle w:val="PageNumber"/>
        <w:sz w:val="16"/>
        <w:szCs w:val="16"/>
      </w:rPr>
      <w:instrText xml:space="preserve">PAGE  </w:instrText>
    </w:r>
    <w:r w:rsidR="2F592808" w:rsidRPr="38390920">
      <w:rPr>
        <w:rStyle w:val="PageNumber"/>
        <w:sz w:val="16"/>
        <w:szCs w:val="16"/>
      </w:rPr>
      <w:fldChar w:fldCharType="separate"/>
    </w:r>
    <w:r w:rsidRPr="38390920">
      <w:rPr>
        <w:rStyle w:val="PageNumber"/>
        <w:noProof/>
        <w:sz w:val="16"/>
        <w:szCs w:val="16"/>
      </w:rPr>
      <w:t>23</w:t>
    </w:r>
    <w:r w:rsidR="2F592808" w:rsidRPr="38390920">
      <w:rPr>
        <w:rStyle w:val="PageNumber"/>
        <w:noProof/>
        <w:sz w:val="16"/>
        <w:szCs w:val="16"/>
      </w:rPr>
      <w:fldChar w:fldCharType="end"/>
    </w:r>
    <w:r w:rsidRPr="38390920">
      <w:rPr>
        <w:rStyle w:val="PageNumber"/>
        <w:sz w:val="16"/>
        <w:szCs w:val="16"/>
      </w:rPr>
      <w:t xml:space="preserve"> </w:t>
    </w:r>
    <w:r w:rsidR="2F592808">
      <w:tab/>
    </w:r>
    <w:r>
      <w:t xml:space="preserve"> 31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1D8DE" w14:textId="77777777" w:rsidR="00FB08CC" w:rsidRDefault="00FB08CC">
      <w:r>
        <w:separator/>
      </w:r>
    </w:p>
  </w:footnote>
  <w:footnote w:type="continuationSeparator" w:id="0">
    <w:p w14:paraId="04F7B0D9" w14:textId="77777777" w:rsidR="00FB08CC" w:rsidRDefault="00FB08CC">
      <w:r>
        <w:continuationSeparator/>
      </w:r>
    </w:p>
  </w:footnote>
  <w:footnote w:type="continuationNotice" w:id="1">
    <w:p w14:paraId="464A58D5" w14:textId="77777777" w:rsidR="00FB08CC" w:rsidRDefault="00FB08C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LBMbQUXuAih0/zh1RXdfGI0lbkB2SQ/0I1pjo/1MxfClEKTG8V2rcOZsBuHCzA0BadEkbtIrEd4PzBa7UdMuCQ==" w:salt="BW1aYc9F+iATJ9Xg6MTYm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0C5D"/>
    <w:rsid w:val="00033E9D"/>
    <w:rsid w:val="0003600D"/>
    <w:rsid w:val="00036782"/>
    <w:rsid w:val="00043CFA"/>
    <w:rsid w:val="00050FE3"/>
    <w:rsid w:val="0005214F"/>
    <w:rsid w:val="00053027"/>
    <w:rsid w:val="00054240"/>
    <w:rsid w:val="000570A3"/>
    <w:rsid w:val="000645B3"/>
    <w:rsid w:val="000646EF"/>
    <w:rsid w:val="00065EE3"/>
    <w:rsid w:val="000749C3"/>
    <w:rsid w:val="00077883"/>
    <w:rsid w:val="0008190B"/>
    <w:rsid w:val="00086DE0"/>
    <w:rsid w:val="000947B1"/>
    <w:rsid w:val="00097DDD"/>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F5B"/>
    <w:rsid w:val="000E7382"/>
    <w:rsid w:val="000F444F"/>
    <w:rsid w:val="000F4B09"/>
    <w:rsid w:val="000F7C43"/>
    <w:rsid w:val="00102D89"/>
    <w:rsid w:val="00103BD5"/>
    <w:rsid w:val="00103BE0"/>
    <w:rsid w:val="00104684"/>
    <w:rsid w:val="0011222F"/>
    <w:rsid w:val="001130AF"/>
    <w:rsid w:val="001251A9"/>
    <w:rsid w:val="001328CD"/>
    <w:rsid w:val="001329EE"/>
    <w:rsid w:val="0014047F"/>
    <w:rsid w:val="00144CCC"/>
    <w:rsid w:val="001514DA"/>
    <w:rsid w:val="001515E8"/>
    <w:rsid w:val="00154AD2"/>
    <w:rsid w:val="001605B0"/>
    <w:rsid w:val="001608BE"/>
    <w:rsid w:val="00161F6C"/>
    <w:rsid w:val="00162FA0"/>
    <w:rsid w:val="00165A88"/>
    <w:rsid w:val="0018247D"/>
    <w:rsid w:val="00183DCC"/>
    <w:rsid w:val="00185512"/>
    <w:rsid w:val="00191367"/>
    <w:rsid w:val="001973E9"/>
    <w:rsid w:val="001A0727"/>
    <w:rsid w:val="001A329C"/>
    <w:rsid w:val="001A4FEE"/>
    <w:rsid w:val="001B4385"/>
    <w:rsid w:val="001D3889"/>
    <w:rsid w:val="001E325D"/>
    <w:rsid w:val="001F1BF7"/>
    <w:rsid w:val="001F467A"/>
    <w:rsid w:val="001F5F2F"/>
    <w:rsid w:val="002036DF"/>
    <w:rsid w:val="002074CB"/>
    <w:rsid w:val="00211153"/>
    <w:rsid w:val="0021491F"/>
    <w:rsid w:val="002162F8"/>
    <w:rsid w:val="00216731"/>
    <w:rsid w:val="00222E53"/>
    <w:rsid w:val="0022402E"/>
    <w:rsid w:val="00230A57"/>
    <w:rsid w:val="002328F8"/>
    <w:rsid w:val="0024082F"/>
    <w:rsid w:val="00245802"/>
    <w:rsid w:val="002641B0"/>
    <w:rsid w:val="002644C2"/>
    <w:rsid w:val="00264884"/>
    <w:rsid w:val="00273A39"/>
    <w:rsid w:val="00273C4E"/>
    <w:rsid w:val="00290901"/>
    <w:rsid w:val="00293840"/>
    <w:rsid w:val="002A0C43"/>
    <w:rsid w:val="002A307D"/>
    <w:rsid w:val="002A3311"/>
    <w:rsid w:val="002A61C2"/>
    <w:rsid w:val="002B5BEF"/>
    <w:rsid w:val="002C067C"/>
    <w:rsid w:val="002C1AB4"/>
    <w:rsid w:val="002C524C"/>
    <w:rsid w:val="002D0C56"/>
    <w:rsid w:val="002D15D3"/>
    <w:rsid w:val="002D554A"/>
    <w:rsid w:val="002D5E67"/>
    <w:rsid w:val="002E13AC"/>
    <w:rsid w:val="002E3FD2"/>
    <w:rsid w:val="002F1391"/>
    <w:rsid w:val="002F1567"/>
    <w:rsid w:val="002F35E1"/>
    <w:rsid w:val="002F49D6"/>
    <w:rsid w:val="002F5D9C"/>
    <w:rsid w:val="0030132F"/>
    <w:rsid w:val="003022A8"/>
    <w:rsid w:val="003141CF"/>
    <w:rsid w:val="00316526"/>
    <w:rsid w:val="00320622"/>
    <w:rsid w:val="0032110F"/>
    <w:rsid w:val="00334F97"/>
    <w:rsid w:val="0033532B"/>
    <w:rsid w:val="003360D3"/>
    <w:rsid w:val="003373C8"/>
    <w:rsid w:val="003447E2"/>
    <w:rsid w:val="003469FC"/>
    <w:rsid w:val="00352FD3"/>
    <w:rsid w:val="0035337B"/>
    <w:rsid w:val="00357D4A"/>
    <w:rsid w:val="00360D21"/>
    <w:rsid w:val="00366298"/>
    <w:rsid w:val="003701DA"/>
    <w:rsid w:val="00387058"/>
    <w:rsid w:val="0039362D"/>
    <w:rsid w:val="0039425D"/>
    <w:rsid w:val="00396087"/>
    <w:rsid w:val="003A40C0"/>
    <w:rsid w:val="003A50A7"/>
    <w:rsid w:val="003B3D77"/>
    <w:rsid w:val="003B3F26"/>
    <w:rsid w:val="003D6A72"/>
    <w:rsid w:val="003D6CB9"/>
    <w:rsid w:val="003D7A7D"/>
    <w:rsid w:val="003E3275"/>
    <w:rsid w:val="003E42BD"/>
    <w:rsid w:val="003F1F1D"/>
    <w:rsid w:val="003F5986"/>
    <w:rsid w:val="003F631E"/>
    <w:rsid w:val="003F6D0A"/>
    <w:rsid w:val="00400CBD"/>
    <w:rsid w:val="0040205D"/>
    <w:rsid w:val="00404491"/>
    <w:rsid w:val="00405A64"/>
    <w:rsid w:val="00406057"/>
    <w:rsid w:val="0040711E"/>
    <w:rsid w:val="00411078"/>
    <w:rsid w:val="00412FDF"/>
    <w:rsid w:val="004178A5"/>
    <w:rsid w:val="00423395"/>
    <w:rsid w:val="00423B6F"/>
    <w:rsid w:val="00424DBB"/>
    <w:rsid w:val="00433579"/>
    <w:rsid w:val="00434AA9"/>
    <w:rsid w:val="0044195D"/>
    <w:rsid w:val="00442361"/>
    <w:rsid w:val="004431BF"/>
    <w:rsid w:val="004436FE"/>
    <w:rsid w:val="00445D4D"/>
    <w:rsid w:val="00453BC3"/>
    <w:rsid w:val="00453CCB"/>
    <w:rsid w:val="004554DC"/>
    <w:rsid w:val="004573FE"/>
    <w:rsid w:val="00457793"/>
    <w:rsid w:val="00471914"/>
    <w:rsid w:val="004759E2"/>
    <w:rsid w:val="00475A73"/>
    <w:rsid w:val="00480EDF"/>
    <w:rsid w:val="004868FF"/>
    <w:rsid w:val="004912F7"/>
    <w:rsid w:val="00494B49"/>
    <w:rsid w:val="004A32B8"/>
    <w:rsid w:val="004A5CCE"/>
    <w:rsid w:val="004B1527"/>
    <w:rsid w:val="004B18DB"/>
    <w:rsid w:val="004B5C01"/>
    <w:rsid w:val="004B77D0"/>
    <w:rsid w:val="004B7D90"/>
    <w:rsid w:val="004C745D"/>
    <w:rsid w:val="004D3376"/>
    <w:rsid w:val="004D7192"/>
    <w:rsid w:val="004E1704"/>
    <w:rsid w:val="004E4849"/>
    <w:rsid w:val="004E6F0D"/>
    <w:rsid w:val="004F2ADC"/>
    <w:rsid w:val="004F318F"/>
    <w:rsid w:val="0050102A"/>
    <w:rsid w:val="005016F1"/>
    <w:rsid w:val="00501D7B"/>
    <w:rsid w:val="005024F0"/>
    <w:rsid w:val="005038FA"/>
    <w:rsid w:val="00503C03"/>
    <w:rsid w:val="005134CB"/>
    <w:rsid w:val="005147D3"/>
    <w:rsid w:val="00514C84"/>
    <w:rsid w:val="005161C6"/>
    <w:rsid w:val="00522962"/>
    <w:rsid w:val="00523818"/>
    <w:rsid w:val="0052683C"/>
    <w:rsid w:val="00527E04"/>
    <w:rsid w:val="00530681"/>
    <w:rsid w:val="00532665"/>
    <w:rsid w:val="00532B0A"/>
    <w:rsid w:val="005337B3"/>
    <w:rsid w:val="00536079"/>
    <w:rsid w:val="005409D0"/>
    <w:rsid w:val="005433FB"/>
    <w:rsid w:val="00552118"/>
    <w:rsid w:val="00553356"/>
    <w:rsid w:val="005533FE"/>
    <w:rsid w:val="00560F3A"/>
    <w:rsid w:val="00562F4B"/>
    <w:rsid w:val="005638EC"/>
    <w:rsid w:val="00571280"/>
    <w:rsid w:val="00575E12"/>
    <w:rsid w:val="00577FB0"/>
    <w:rsid w:val="0058529D"/>
    <w:rsid w:val="00585A77"/>
    <w:rsid w:val="00592791"/>
    <w:rsid w:val="005A12C5"/>
    <w:rsid w:val="005B0C16"/>
    <w:rsid w:val="005C25A5"/>
    <w:rsid w:val="005D7374"/>
    <w:rsid w:val="005E10E7"/>
    <w:rsid w:val="005E2A6D"/>
    <w:rsid w:val="005E35F7"/>
    <w:rsid w:val="00600122"/>
    <w:rsid w:val="00600C7C"/>
    <w:rsid w:val="00607CD6"/>
    <w:rsid w:val="006115B1"/>
    <w:rsid w:val="00613CC5"/>
    <w:rsid w:val="00621466"/>
    <w:rsid w:val="006307AD"/>
    <w:rsid w:val="0064046A"/>
    <w:rsid w:val="006409E5"/>
    <w:rsid w:val="00645ABC"/>
    <w:rsid w:val="00645E61"/>
    <w:rsid w:val="00646B9A"/>
    <w:rsid w:val="00650AFD"/>
    <w:rsid w:val="006543F5"/>
    <w:rsid w:val="00657B51"/>
    <w:rsid w:val="00660FFF"/>
    <w:rsid w:val="006630B6"/>
    <w:rsid w:val="006666B0"/>
    <w:rsid w:val="00667303"/>
    <w:rsid w:val="006717A4"/>
    <w:rsid w:val="00675FE0"/>
    <w:rsid w:val="0068115E"/>
    <w:rsid w:val="0068263B"/>
    <w:rsid w:val="006827F9"/>
    <w:rsid w:val="0068300C"/>
    <w:rsid w:val="00683595"/>
    <w:rsid w:val="006835BE"/>
    <w:rsid w:val="00684274"/>
    <w:rsid w:val="00684756"/>
    <w:rsid w:val="00685EB6"/>
    <w:rsid w:val="006953B2"/>
    <w:rsid w:val="006957F9"/>
    <w:rsid w:val="00697159"/>
    <w:rsid w:val="006A07EC"/>
    <w:rsid w:val="006A1DE6"/>
    <w:rsid w:val="006A1E08"/>
    <w:rsid w:val="006A74CD"/>
    <w:rsid w:val="006B26C8"/>
    <w:rsid w:val="006B2B11"/>
    <w:rsid w:val="006B2E7C"/>
    <w:rsid w:val="006B42E6"/>
    <w:rsid w:val="006C0456"/>
    <w:rsid w:val="006D1F41"/>
    <w:rsid w:val="006D2937"/>
    <w:rsid w:val="006D3CF6"/>
    <w:rsid w:val="006E0BBE"/>
    <w:rsid w:val="006E4C66"/>
    <w:rsid w:val="006F334A"/>
    <w:rsid w:val="006F3A75"/>
    <w:rsid w:val="006F6490"/>
    <w:rsid w:val="00701738"/>
    <w:rsid w:val="0070426B"/>
    <w:rsid w:val="00706FC1"/>
    <w:rsid w:val="00707591"/>
    <w:rsid w:val="00716337"/>
    <w:rsid w:val="0071680B"/>
    <w:rsid w:val="007172E4"/>
    <w:rsid w:val="00720EA8"/>
    <w:rsid w:val="00721B92"/>
    <w:rsid w:val="00723F16"/>
    <w:rsid w:val="0072425E"/>
    <w:rsid w:val="00725682"/>
    <w:rsid w:val="0073623D"/>
    <w:rsid w:val="00736299"/>
    <w:rsid w:val="00736BC9"/>
    <w:rsid w:val="00743A8C"/>
    <w:rsid w:val="00746F30"/>
    <w:rsid w:val="00751A13"/>
    <w:rsid w:val="00755273"/>
    <w:rsid w:val="00756B60"/>
    <w:rsid w:val="007573DB"/>
    <w:rsid w:val="0076672C"/>
    <w:rsid w:val="00766EA2"/>
    <w:rsid w:val="0077039B"/>
    <w:rsid w:val="00770B48"/>
    <w:rsid w:val="00771519"/>
    <w:rsid w:val="00771F22"/>
    <w:rsid w:val="00777DE6"/>
    <w:rsid w:val="007829F9"/>
    <w:rsid w:val="00785311"/>
    <w:rsid w:val="007905BB"/>
    <w:rsid w:val="0079356A"/>
    <w:rsid w:val="007950BA"/>
    <w:rsid w:val="007A15A5"/>
    <w:rsid w:val="007B0024"/>
    <w:rsid w:val="007B5B48"/>
    <w:rsid w:val="007C1020"/>
    <w:rsid w:val="007D0A38"/>
    <w:rsid w:val="007D281B"/>
    <w:rsid w:val="007D661C"/>
    <w:rsid w:val="007D6BBA"/>
    <w:rsid w:val="007E4E06"/>
    <w:rsid w:val="007E522B"/>
    <w:rsid w:val="007F0E90"/>
    <w:rsid w:val="007F10F0"/>
    <w:rsid w:val="007F43F8"/>
    <w:rsid w:val="007F65F7"/>
    <w:rsid w:val="0080059C"/>
    <w:rsid w:val="00805EA9"/>
    <w:rsid w:val="00807B75"/>
    <w:rsid w:val="00810F69"/>
    <w:rsid w:val="008139F3"/>
    <w:rsid w:val="00816788"/>
    <w:rsid w:val="0082059A"/>
    <w:rsid w:val="00820EE3"/>
    <w:rsid w:val="00821460"/>
    <w:rsid w:val="00821918"/>
    <w:rsid w:val="00822FB8"/>
    <w:rsid w:val="00845B2C"/>
    <w:rsid w:val="00847859"/>
    <w:rsid w:val="00853F17"/>
    <w:rsid w:val="00856345"/>
    <w:rsid w:val="00866262"/>
    <w:rsid w:val="008749AB"/>
    <w:rsid w:val="0087559A"/>
    <w:rsid w:val="00876926"/>
    <w:rsid w:val="00884E20"/>
    <w:rsid w:val="00886AD4"/>
    <w:rsid w:val="008978A8"/>
    <w:rsid w:val="008A2A4E"/>
    <w:rsid w:val="008A31D1"/>
    <w:rsid w:val="008A473A"/>
    <w:rsid w:val="008B37F3"/>
    <w:rsid w:val="008B5B1F"/>
    <w:rsid w:val="008C68BE"/>
    <w:rsid w:val="008E008D"/>
    <w:rsid w:val="008F30F7"/>
    <w:rsid w:val="008F43A9"/>
    <w:rsid w:val="008F4404"/>
    <w:rsid w:val="00900BEA"/>
    <w:rsid w:val="0091163A"/>
    <w:rsid w:val="0091410E"/>
    <w:rsid w:val="00914CD0"/>
    <w:rsid w:val="009172F0"/>
    <w:rsid w:val="00925949"/>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63F4"/>
    <w:rsid w:val="009C6240"/>
    <w:rsid w:val="009D24FE"/>
    <w:rsid w:val="009D3E57"/>
    <w:rsid w:val="009E441E"/>
    <w:rsid w:val="009E543C"/>
    <w:rsid w:val="009E5ED3"/>
    <w:rsid w:val="009E65E8"/>
    <w:rsid w:val="009E73E1"/>
    <w:rsid w:val="009F307A"/>
    <w:rsid w:val="009F73DA"/>
    <w:rsid w:val="00A12002"/>
    <w:rsid w:val="00A15399"/>
    <w:rsid w:val="00A16484"/>
    <w:rsid w:val="00A21230"/>
    <w:rsid w:val="00A261C0"/>
    <w:rsid w:val="00A26EEB"/>
    <w:rsid w:val="00A329DD"/>
    <w:rsid w:val="00A3404E"/>
    <w:rsid w:val="00A35A4C"/>
    <w:rsid w:val="00A4312A"/>
    <w:rsid w:val="00A46938"/>
    <w:rsid w:val="00A5077C"/>
    <w:rsid w:val="00A55178"/>
    <w:rsid w:val="00A55181"/>
    <w:rsid w:val="00A61D44"/>
    <w:rsid w:val="00A628F3"/>
    <w:rsid w:val="00A67E3E"/>
    <w:rsid w:val="00A71C26"/>
    <w:rsid w:val="00A762C4"/>
    <w:rsid w:val="00A77A29"/>
    <w:rsid w:val="00A8263B"/>
    <w:rsid w:val="00A826EE"/>
    <w:rsid w:val="00A82C41"/>
    <w:rsid w:val="00A83D40"/>
    <w:rsid w:val="00A866A1"/>
    <w:rsid w:val="00A900EF"/>
    <w:rsid w:val="00A94CF5"/>
    <w:rsid w:val="00A972A0"/>
    <w:rsid w:val="00AA1154"/>
    <w:rsid w:val="00AA4086"/>
    <w:rsid w:val="00AB03AC"/>
    <w:rsid w:val="00AB1063"/>
    <w:rsid w:val="00AB5F63"/>
    <w:rsid w:val="00AB6191"/>
    <w:rsid w:val="00AB6D3A"/>
    <w:rsid w:val="00AC36C3"/>
    <w:rsid w:val="00AC3FE9"/>
    <w:rsid w:val="00AC52FC"/>
    <w:rsid w:val="00AD2F82"/>
    <w:rsid w:val="00AD4174"/>
    <w:rsid w:val="00AD44FE"/>
    <w:rsid w:val="00AD7A96"/>
    <w:rsid w:val="00AE054A"/>
    <w:rsid w:val="00AF063D"/>
    <w:rsid w:val="00AF3F83"/>
    <w:rsid w:val="00AF6C5B"/>
    <w:rsid w:val="00B03E23"/>
    <w:rsid w:val="00B044A3"/>
    <w:rsid w:val="00B049FA"/>
    <w:rsid w:val="00B06857"/>
    <w:rsid w:val="00B06ECD"/>
    <w:rsid w:val="00B17957"/>
    <w:rsid w:val="00B22451"/>
    <w:rsid w:val="00B224DE"/>
    <w:rsid w:val="00B33EC8"/>
    <w:rsid w:val="00B35820"/>
    <w:rsid w:val="00B405AE"/>
    <w:rsid w:val="00B406B7"/>
    <w:rsid w:val="00B446CF"/>
    <w:rsid w:val="00B51AB9"/>
    <w:rsid w:val="00B621DE"/>
    <w:rsid w:val="00B6628B"/>
    <w:rsid w:val="00B6764D"/>
    <w:rsid w:val="00B8085B"/>
    <w:rsid w:val="00B81E49"/>
    <w:rsid w:val="00B8573A"/>
    <w:rsid w:val="00B87DBB"/>
    <w:rsid w:val="00B91A9B"/>
    <w:rsid w:val="00B96D12"/>
    <w:rsid w:val="00BA06CC"/>
    <w:rsid w:val="00BA3D20"/>
    <w:rsid w:val="00BA4115"/>
    <w:rsid w:val="00BB243A"/>
    <w:rsid w:val="00BB35BD"/>
    <w:rsid w:val="00BB4844"/>
    <w:rsid w:val="00BB5DDA"/>
    <w:rsid w:val="00BC0651"/>
    <w:rsid w:val="00BC364E"/>
    <w:rsid w:val="00BC3C10"/>
    <w:rsid w:val="00BD1E90"/>
    <w:rsid w:val="00BD218B"/>
    <w:rsid w:val="00BE16F4"/>
    <w:rsid w:val="00BE2AF3"/>
    <w:rsid w:val="00BE4E4F"/>
    <w:rsid w:val="00BE64DB"/>
    <w:rsid w:val="00BF0C9E"/>
    <w:rsid w:val="00BF2CA5"/>
    <w:rsid w:val="00BF3673"/>
    <w:rsid w:val="00BF6DC5"/>
    <w:rsid w:val="00C0014A"/>
    <w:rsid w:val="00C013CC"/>
    <w:rsid w:val="00C04042"/>
    <w:rsid w:val="00C04EC4"/>
    <w:rsid w:val="00C077ED"/>
    <w:rsid w:val="00C168DB"/>
    <w:rsid w:val="00C16E4B"/>
    <w:rsid w:val="00C24AFE"/>
    <w:rsid w:val="00C267F5"/>
    <w:rsid w:val="00C327FD"/>
    <w:rsid w:val="00C34783"/>
    <w:rsid w:val="00C37460"/>
    <w:rsid w:val="00C40987"/>
    <w:rsid w:val="00C4270A"/>
    <w:rsid w:val="00C43BD1"/>
    <w:rsid w:val="00C43F49"/>
    <w:rsid w:val="00C53C42"/>
    <w:rsid w:val="00C6472C"/>
    <w:rsid w:val="00C648E1"/>
    <w:rsid w:val="00C65EA9"/>
    <w:rsid w:val="00C77F2E"/>
    <w:rsid w:val="00C84856"/>
    <w:rsid w:val="00C876AA"/>
    <w:rsid w:val="00C906EF"/>
    <w:rsid w:val="00C96ADD"/>
    <w:rsid w:val="00CA0814"/>
    <w:rsid w:val="00CA436E"/>
    <w:rsid w:val="00CA5541"/>
    <w:rsid w:val="00CC43BA"/>
    <w:rsid w:val="00CC4C08"/>
    <w:rsid w:val="00CC62AE"/>
    <w:rsid w:val="00CD344E"/>
    <w:rsid w:val="00CD4831"/>
    <w:rsid w:val="00CE604E"/>
    <w:rsid w:val="00CF1506"/>
    <w:rsid w:val="00CF23AE"/>
    <w:rsid w:val="00CF5B43"/>
    <w:rsid w:val="00CF67DC"/>
    <w:rsid w:val="00D00480"/>
    <w:rsid w:val="00D1566F"/>
    <w:rsid w:val="00D21686"/>
    <w:rsid w:val="00D21C95"/>
    <w:rsid w:val="00D2214B"/>
    <w:rsid w:val="00D229AE"/>
    <w:rsid w:val="00D23CFC"/>
    <w:rsid w:val="00D25FC5"/>
    <w:rsid w:val="00D277ED"/>
    <w:rsid w:val="00D30489"/>
    <w:rsid w:val="00D3491F"/>
    <w:rsid w:val="00D36552"/>
    <w:rsid w:val="00D36D89"/>
    <w:rsid w:val="00D54391"/>
    <w:rsid w:val="00D612E4"/>
    <w:rsid w:val="00D67FFA"/>
    <w:rsid w:val="00D7381C"/>
    <w:rsid w:val="00D759B6"/>
    <w:rsid w:val="00D87A62"/>
    <w:rsid w:val="00D9060B"/>
    <w:rsid w:val="00D972EB"/>
    <w:rsid w:val="00D973F6"/>
    <w:rsid w:val="00D977DF"/>
    <w:rsid w:val="00DA07DD"/>
    <w:rsid w:val="00DA0DD8"/>
    <w:rsid w:val="00DA2DCE"/>
    <w:rsid w:val="00DA6941"/>
    <w:rsid w:val="00DB233B"/>
    <w:rsid w:val="00DB5BB9"/>
    <w:rsid w:val="00DC1091"/>
    <w:rsid w:val="00DC5A8F"/>
    <w:rsid w:val="00DD1653"/>
    <w:rsid w:val="00DD1AA9"/>
    <w:rsid w:val="00DD60C8"/>
    <w:rsid w:val="00DE533B"/>
    <w:rsid w:val="00DE7F7C"/>
    <w:rsid w:val="00DF0B53"/>
    <w:rsid w:val="00E011EA"/>
    <w:rsid w:val="00E05308"/>
    <w:rsid w:val="00E11212"/>
    <w:rsid w:val="00E1249A"/>
    <w:rsid w:val="00E140BB"/>
    <w:rsid w:val="00E15178"/>
    <w:rsid w:val="00E205A7"/>
    <w:rsid w:val="00E20969"/>
    <w:rsid w:val="00E22D21"/>
    <w:rsid w:val="00E2519D"/>
    <w:rsid w:val="00E27AB9"/>
    <w:rsid w:val="00E346C7"/>
    <w:rsid w:val="00E37014"/>
    <w:rsid w:val="00E449FF"/>
    <w:rsid w:val="00E5497E"/>
    <w:rsid w:val="00E61D0A"/>
    <w:rsid w:val="00E63C95"/>
    <w:rsid w:val="00E70B27"/>
    <w:rsid w:val="00E74C3F"/>
    <w:rsid w:val="00E76B2D"/>
    <w:rsid w:val="00E817A3"/>
    <w:rsid w:val="00E83B37"/>
    <w:rsid w:val="00E94B90"/>
    <w:rsid w:val="00EA232D"/>
    <w:rsid w:val="00EA2ADF"/>
    <w:rsid w:val="00EB3E72"/>
    <w:rsid w:val="00EB4454"/>
    <w:rsid w:val="00EB5271"/>
    <w:rsid w:val="00EB618B"/>
    <w:rsid w:val="00EC19A6"/>
    <w:rsid w:val="00EC51BF"/>
    <w:rsid w:val="00EC6FEC"/>
    <w:rsid w:val="00EC6FF6"/>
    <w:rsid w:val="00ED30C1"/>
    <w:rsid w:val="00ED4B16"/>
    <w:rsid w:val="00ED75CC"/>
    <w:rsid w:val="00EE495D"/>
    <w:rsid w:val="00EE5285"/>
    <w:rsid w:val="00EF70E8"/>
    <w:rsid w:val="00F01A19"/>
    <w:rsid w:val="00F02C50"/>
    <w:rsid w:val="00F1098E"/>
    <w:rsid w:val="00F11694"/>
    <w:rsid w:val="00F12187"/>
    <w:rsid w:val="00F1530C"/>
    <w:rsid w:val="00F178E5"/>
    <w:rsid w:val="00F21724"/>
    <w:rsid w:val="00F22912"/>
    <w:rsid w:val="00F22FDE"/>
    <w:rsid w:val="00F267E5"/>
    <w:rsid w:val="00F27F91"/>
    <w:rsid w:val="00F30275"/>
    <w:rsid w:val="00F323AF"/>
    <w:rsid w:val="00F33665"/>
    <w:rsid w:val="00F34A22"/>
    <w:rsid w:val="00F360F9"/>
    <w:rsid w:val="00F5081C"/>
    <w:rsid w:val="00F53330"/>
    <w:rsid w:val="00F56FF6"/>
    <w:rsid w:val="00F65779"/>
    <w:rsid w:val="00F65C84"/>
    <w:rsid w:val="00F74EB4"/>
    <w:rsid w:val="00F7579A"/>
    <w:rsid w:val="00F84D0D"/>
    <w:rsid w:val="00F85B21"/>
    <w:rsid w:val="00F90702"/>
    <w:rsid w:val="00F91AA5"/>
    <w:rsid w:val="00FA3D76"/>
    <w:rsid w:val="00FA5685"/>
    <w:rsid w:val="00FA6BB2"/>
    <w:rsid w:val="00FB08CC"/>
    <w:rsid w:val="00FB10F9"/>
    <w:rsid w:val="00FB34E2"/>
    <w:rsid w:val="00FB7A2C"/>
    <w:rsid w:val="00FC6B71"/>
    <w:rsid w:val="00FD7827"/>
    <w:rsid w:val="00FE0A3A"/>
    <w:rsid w:val="00FE3406"/>
    <w:rsid w:val="00FE6611"/>
    <w:rsid w:val="00FE6E74"/>
    <w:rsid w:val="00FF10FF"/>
    <w:rsid w:val="00FF5F25"/>
    <w:rsid w:val="010F3D55"/>
    <w:rsid w:val="0188D273"/>
    <w:rsid w:val="02F02DF4"/>
    <w:rsid w:val="0411B478"/>
    <w:rsid w:val="08D0EAC2"/>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8111462"/>
    <w:rsid w:val="289933D2"/>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DB6BD9CD-3D1C-449A-8E98-6836974C5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4.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5.xml><?xml version="1.0" encoding="utf-8"?>
<ds:datastoreItem xmlns:ds="http://schemas.openxmlformats.org/officeDocument/2006/customXml" ds:itemID="{A57CC5CA-E799-4691-841A-3178352C8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13124</Words>
  <Characters>74808</Characters>
  <Application>Microsoft Office Word</Application>
  <DocSecurity>8</DocSecurity>
  <Lines>623</Lines>
  <Paragraphs>175</Paragraphs>
  <ScaleCrop>false</ScaleCrop>
  <LinksUpToDate>false</LinksUpToDate>
  <CharactersWithSpaces>87757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1</cp:revision>
  <cp:lastPrinted>2010-10-13T03:11:00Z</cp:lastPrinted>
  <dcterms:created xsi:type="dcterms:W3CDTF">2025-02-18T11:49:00Z</dcterms:created>
  <dcterms:modified xsi:type="dcterms:W3CDTF">2025-02-18T12:18:00Z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MediaServiceImageTags">
    <vt:lpwstr/>
  </property>
</Properties>
</file>