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1B2E0" w14:textId="77777777" w:rsidR="00492F02" w:rsidRDefault="00492F02">
      <w:pPr>
        <w:pStyle w:val="Heading5"/>
        <w:keepNext/>
        <w:rPr>
          <w:i/>
          <w:iCs/>
          <w:sz w:val="20"/>
        </w:rPr>
      </w:pPr>
      <w:permStart w:id="1576936669" w:edGrp="everyone"/>
      <w:permEnd w:id="1576936669"/>
    </w:p>
    <w:p w14:paraId="76C807CD" w14:textId="7706CC7D" w:rsidR="00492F02" w:rsidRDefault="00492F02">
      <w:pPr>
        <w:pStyle w:val="Heading5"/>
        <w:keepNext/>
        <w:rPr>
          <w:sz w:val="40"/>
        </w:rPr>
      </w:pPr>
      <w:r>
        <w:rPr>
          <w:i/>
          <w:iCs/>
          <w:sz w:val="40"/>
        </w:rPr>
        <w:t>STCP 18-1 Issue 00</w:t>
      </w:r>
      <w:r w:rsidR="00AD2D11">
        <w:rPr>
          <w:i/>
          <w:iCs/>
          <w:sz w:val="40"/>
        </w:rPr>
        <w:t>1</w:t>
      </w:r>
      <w:r w:rsidR="006B2152">
        <w:rPr>
          <w:i/>
          <w:iCs/>
          <w:sz w:val="40"/>
        </w:rPr>
        <w:t>3</w:t>
      </w:r>
      <w:r>
        <w:rPr>
          <w:i/>
          <w:iCs/>
          <w:sz w:val="40"/>
        </w:rPr>
        <w:t xml:space="preserve"> Connection and Modification Application</w:t>
      </w:r>
    </w:p>
    <w:p w14:paraId="43483363" w14:textId="77777777" w:rsidR="002C72E0" w:rsidRDefault="002C72E0" w:rsidP="00EB7F75">
      <w:pPr>
        <w:pStyle w:val="Heading5"/>
        <w:keepNext/>
        <w:rPr>
          <w:rFonts w:cs="Arial"/>
        </w:rPr>
      </w:pPr>
    </w:p>
    <w:p w14:paraId="1C63C5B5" w14:textId="739358E3" w:rsidR="00492F02" w:rsidRDefault="00492F02">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F02" w:rsidRPr="0041404C" w14:paraId="147714F6" w14:textId="77777777">
        <w:tc>
          <w:tcPr>
            <w:tcW w:w="2518" w:type="dxa"/>
          </w:tcPr>
          <w:p w14:paraId="3AA46953" w14:textId="77777777" w:rsidR="00492F02" w:rsidRPr="0041404C" w:rsidRDefault="00650070" w:rsidP="00650070">
            <w:pPr>
              <w:spacing w:before="120"/>
              <w:jc w:val="center"/>
            </w:pPr>
            <w:r>
              <w:t xml:space="preserve"> Party</w:t>
            </w:r>
          </w:p>
        </w:tc>
        <w:tc>
          <w:tcPr>
            <w:tcW w:w="2126" w:type="dxa"/>
          </w:tcPr>
          <w:p w14:paraId="50697450" w14:textId="77777777" w:rsidR="00492F02" w:rsidRPr="0041404C" w:rsidRDefault="00492F02" w:rsidP="00650070">
            <w:pPr>
              <w:spacing w:before="120"/>
              <w:jc w:val="center"/>
            </w:pPr>
            <w:r w:rsidRPr="0041404C">
              <w:t>Name of Party Representative</w:t>
            </w:r>
          </w:p>
        </w:tc>
        <w:tc>
          <w:tcPr>
            <w:tcW w:w="2552"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trPr>
          <w:trHeight w:val="780"/>
        </w:trPr>
        <w:tc>
          <w:tcPr>
            <w:tcW w:w="2518" w:type="dxa"/>
            <w:vAlign w:val="center"/>
          </w:tcPr>
          <w:p w14:paraId="376BD944" w14:textId="73F88989" w:rsidR="00C46B75" w:rsidRPr="00650070" w:rsidRDefault="004B4683" w:rsidP="00C46B75">
            <w:pPr>
              <w:autoSpaceDE w:val="0"/>
              <w:autoSpaceDN w:val="0"/>
              <w:adjustRightInd w:val="0"/>
              <w:spacing w:after="0"/>
              <w:rPr>
                <w:sz w:val="22"/>
                <w:lang w:eastAsia="en-GB"/>
              </w:rPr>
            </w:pPr>
            <w:r>
              <w:rPr>
                <w:sz w:val="22"/>
                <w:lang w:eastAsia="en-GB"/>
              </w:rPr>
              <w:t>The Company</w:t>
            </w:r>
          </w:p>
        </w:tc>
        <w:tc>
          <w:tcPr>
            <w:tcW w:w="2126" w:type="dxa"/>
            <w:vAlign w:val="center"/>
          </w:tcPr>
          <w:p w14:paraId="3F7ACC83" w14:textId="77777777" w:rsidR="00C46B75" w:rsidRPr="0041404C" w:rsidRDefault="00C46B75" w:rsidP="00650070">
            <w:pPr>
              <w:spacing w:after="0"/>
            </w:pPr>
          </w:p>
        </w:tc>
        <w:tc>
          <w:tcPr>
            <w:tcW w:w="2552"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trPr>
          <w:trHeight w:val="780"/>
        </w:trPr>
        <w:tc>
          <w:tcPr>
            <w:tcW w:w="2518"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2126" w:type="dxa"/>
            <w:vAlign w:val="center"/>
          </w:tcPr>
          <w:p w14:paraId="59A0F95E" w14:textId="0B2A0C63" w:rsidR="00492F02" w:rsidRPr="0041404C" w:rsidRDefault="00492F02" w:rsidP="00650070">
            <w:pPr>
              <w:spacing w:after="0"/>
            </w:pPr>
          </w:p>
        </w:tc>
        <w:tc>
          <w:tcPr>
            <w:tcW w:w="2552"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trPr>
          <w:trHeight w:val="780"/>
        </w:trPr>
        <w:tc>
          <w:tcPr>
            <w:tcW w:w="2518"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2126" w:type="dxa"/>
            <w:vAlign w:val="center"/>
          </w:tcPr>
          <w:p w14:paraId="5FD0AE71" w14:textId="77777777" w:rsidR="00492F02" w:rsidRPr="0041404C" w:rsidRDefault="00492F02" w:rsidP="00650070">
            <w:pPr>
              <w:spacing w:after="0"/>
            </w:pPr>
          </w:p>
        </w:tc>
        <w:tc>
          <w:tcPr>
            <w:tcW w:w="2552"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trPr>
          <w:trHeight w:val="780"/>
        </w:trPr>
        <w:tc>
          <w:tcPr>
            <w:tcW w:w="2518"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2126" w:type="dxa"/>
            <w:vAlign w:val="center"/>
          </w:tcPr>
          <w:p w14:paraId="2DD307CD" w14:textId="77777777" w:rsidR="00492F02" w:rsidRPr="0041404C" w:rsidRDefault="00492F02" w:rsidP="00650070">
            <w:pPr>
              <w:spacing w:after="0"/>
            </w:pPr>
          </w:p>
        </w:tc>
        <w:tc>
          <w:tcPr>
            <w:tcW w:w="2552"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trPr>
          <w:trHeight w:val="780"/>
        </w:trPr>
        <w:tc>
          <w:tcPr>
            <w:tcW w:w="2518"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3270A16C" w14:textId="77777777" w:rsidR="00650070" w:rsidRPr="0041404C" w:rsidRDefault="00650070" w:rsidP="00650070">
            <w:pPr>
              <w:spacing w:after="0"/>
            </w:pPr>
          </w:p>
        </w:tc>
        <w:tc>
          <w:tcPr>
            <w:tcW w:w="2552"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bl>
    <w:p w14:paraId="2B33D400" w14:textId="77777777" w:rsidR="00492F02" w:rsidRDefault="00492F02">
      <w:pPr>
        <w:pStyle w:val="Heading5"/>
        <w:rPr>
          <w:i/>
          <w:iCs/>
          <w:sz w:val="24"/>
        </w:rPr>
      </w:pPr>
    </w:p>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485B4E">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485B4E">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485B4E">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485B4E">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485B4E">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485B4E">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485B4E">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485B4E">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485B4E">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 xml:space="preserve">STCP Modifications </w:t>
            </w:r>
            <w:proofErr w:type="gramStart"/>
            <w:r w:rsidRPr="0076453E">
              <w:rPr>
                <w:rFonts w:cs="Arial"/>
                <w:lang w:eastAsia="en-GB"/>
              </w:rPr>
              <w:t>as a result of</w:t>
            </w:r>
            <w:proofErr w:type="gramEnd"/>
            <w:r w:rsidRPr="0076453E">
              <w:rPr>
                <w:rFonts w:cs="Arial"/>
                <w:lang w:eastAsia="en-GB"/>
              </w:rPr>
              <w:t xml:space="preserve"> CM070 ‘Consequential STC updates post RFG and HDVC implementation’</w:t>
            </w:r>
          </w:p>
        </w:tc>
      </w:tr>
      <w:tr w:rsidR="00266854" w14:paraId="5E741036" w14:textId="77777777" w:rsidTr="00485B4E">
        <w:tc>
          <w:tcPr>
            <w:tcW w:w="1526" w:type="dxa"/>
          </w:tcPr>
          <w:p w14:paraId="574E7270" w14:textId="77777777" w:rsidR="00266854" w:rsidRDefault="00266854" w:rsidP="004E71F2">
            <w:pPr>
              <w:spacing w:after="0"/>
            </w:pPr>
            <w:r>
              <w:t>Issue 0010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485B4E">
        <w:tc>
          <w:tcPr>
            <w:tcW w:w="1526" w:type="dxa"/>
          </w:tcPr>
          <w:p w14:paraId="71EE6CA6" w14:textId="5D76FFB9" w:rsidR="00AD2D11" w:rsidRDefault="00462856" w:rsidP="004E71F2">
            <w:pPr>
              <w:spacing w:after="0"/>
            </w:pPr>
            <w:r>
              <w:t>Issue 0011</w:t>
            </w:r>
          </w:p>
        </w:tc>
        <w:tc>
          <w:tcPr>
            <w:tcW w:w="1417" w:type="dxa"/>
          </w:tcPr>
          <w:p w14:paraId="62CB1CA8" w14:textId="434C32D8" w:rsidR="00AD2D11" w:rsidRDefault="00462856">
            <w:pPr>
              <w:spacing w:after="0"/>
            </w:pPr>
            <w:r>
              <w:t>06/04/2022</w:t>
            </w:r>
          </w:p>
        </w:tc>
        <w:tc>
          <w:tcPr>
            <w:tcW w:w="5579" w:type="dxa"/>
          </w:tcPr>
          <w:p w14:paraId="251738B7" w14:textId="62940E05" w:rsidR="00AD2D11" w:rsidRPr="00421E4C" w:rsidRDefault="00462856" w:rsidP="00421E4C">
            <w:pPr>
              <w:pStyle w:val="Caption"/>
              <w:rPr>
                <w:b w:val="0"/>
              </w:rPr>
            </w:pPr>
            <w:r>
              <w:rPr>
                <w:b w:val="0"/>
              </w:rPr>
              <w:t>Issue 001</w:t>
            </w:r>
            <w:r w:rsidR="004C2825">
              <w:rPr>
                <w:b w:val="0"/>
              </w:rPr>
              <w:t>1</w:t>
            </w:r>
            <w:r>
              <w:rPr>
                <w:b w:val="0"/>
              </w:rPr>
              <w:t xml:space="preserve"> </w:t>
            </w:r>
            <w:r w:rsidR="00C5079F">
              <w:rPr>
                <w:b w:val="0"/>
              </w:rPr>
              <w:t>incorporating change for PM0123</w:t>
            </w:r>
            <w:r>
              <w:rPr>
                <w:b w:val="0"/>
              </w:rPr>
              <w:t xml:space="preserve"> </w:t>
            </w:r>
          </w:p>
        </w:tc>
      </w:tr>
      <w:tr w:rsidR="00485B4E" w14:paraId="07580DEC" w14:textId="77777777" w:rsidTr="00485B4E">
        <w:tc>
          <w:tcPr>
            <w:tcW w:w="1526" w:type="dxa"/>
          </w:tcPr>
          <w:p w14:paraId="621BE4A5" w14:textId="00B02C32" w:rsidR="00485B4E" w:rsidRDefault="00485B4E" w:rsidP="00485B4E">
            <w:pPr>
              <w:spacing w:after="0"/>
            </w:pPr>
            <w:r>
              <w:t>Issue 0012</w:t>
            </w:r>
          </w:p>
        </w:tc>
        <w:tc>
          <w:tcPr>
            <w:tcW w:w="1417" w:type="dxa"/>
          </w:tcPr>
          <w:p w14:paraId="631F7FC1" w14:textId="7AA2121F" w:rsidR="00485B4E" w:rsidRDefault="00605A4C" w:rsidP="00485B4E">
            <w:pPr>
              <w:spacing w:after="0"/>
            </w:pPr>
            <w:r>
              <w:t>25</w:t>
            </w:r>
            <w:r w:rsidR="00485B4E">
              <w:t>/04/2023</w:t>
            </w:r>
          </w:p>
        </w:tc>
        <w:tc>
          <w:tcPr>
            <w:tcW w:w="5579" w:type="dxa"/>
          </w:tcPr>
          <w:p w14:paraId="4A750BF2" w14:textId="7C91A634" w:rsidR="00485B4E" w:rsidRPr="00F6567F" w:rsidRDefault="007A4B68" w:rsidP="00485B4E">
            <w:pPr>
              <w:pStyle w:val="Caption"/>
              <w:rPr>
                <w:b w:val="0"/>
                <w:bCs w:val="0"/>
              </w:rPr>
            </w:pPr>
            <w:r>
              <w:rPr>
                <w:rFonts w:cs="Arial"/>
                <w:b w:val="0"/>
                <w:bCs w:val="0"/>
              </w:rPr>
              <w:t xml:space="preserve">Issue 0012 </w:t>
            </w:r>
            <w:r w:rsidR="00446339">
              <w:rPr>
                <w:b w:val="0"/>
                <w:bCs w:val="0"/>
              </w:rPr>
              <w:t>incorporating use of ‘The Company’ definition as made in</w:t>
            </w:r>
            <w:r w:rsidR="00F6567F" w:rsidRPr="00F6567F">
              <w:rPr>
                <w:rFonts w:cs="Arial"/>
                <w:b w:val="0"/>
                <w:bCs w:val="0"/>
              </w:rPr>
              <w:t xml:space="preserve"> the </w:t>
            </w:r>
            <w:r w:rsidR="00446339">
              <w:rPr>
                <w:b w:val="0"/>
                <w:bCs w:val="0"/>
              </w:rPr>
              <w:t>STC</w:t>
            </w:r>
            <w:r w:rsidR="001607D3">
              <w:rPr>
                <w:b w:val="0"/>
                <w:bCs w:val="0"/>
              </w:rPr>
              <w:t xml:space="preserve"> PM0130</w:t>
            </w:r>
          </w:p>
        </w:tc>
      </w:tr>
      <w:tr w:rsidR="003707AF" w14:paraId="05469419" w14:textId="77777777" w:rsidTr="00485B4E">
        <w:tc>
          <w:tcPr>
            <w:tcW w:w="1526" w:type="dxa"/>
          </w:tcPr>
          <w:p w14:paraId="4845BEA0" w14:textId="4F01A6AC" w:rsidR="003707AF" w:rsidRDefault="003707AF" w:rsidP="00485B4E">
            <w:pPr>
              <w:spacing w:after="0"/>
            </w:pPr>
            <w:r>
              <w:t>Issue 0013</w:t>
            </w:r>
          </w:p>
        </w:tc>
        <w:tc>
          <w:tcPr>
            <w:tcW w:w="1417" w:type="dxa"/>
          </w:tcPr>
          <w:p w14:paraId="36AEE14F" w14:textId="39D6EA44" w:rsidR="003707AF" w:rsidRDefault="003707AF" w:rsidP="00485B4E">
            <w:pPr>
              <w:spacing w:after="0"/>
            </w:pPr>
            <w:r>
              <w:t>0</w:t>
            </w:r>
            <w:r w:rsidR="003C376B">
              <w:t>4/03/2024</w:t>
            </w:r>
          </w:p>
        </w:tc>
        <w:tc>
          <w:tcPr>
            <w:tcW w:w="5579" w:type="dxa"/>
          </w:tcPr>
          <w:p w14:paraId="6E065DBA" w14:textId="56D9E8DB" w:rsidR="003707AF" w:rsidRPr="003C376B" w:rsidRDefault="003C376B" w:rsidP="00485B4E">
            <w:pPr>
              <w:pStyle w:val="Caption"/>
              <w:rPr>
                <w:rFonts w:cs="Arial"/>
                <w:b w:val="0"/>
                <w:bCs w:val="0"/>
              </w:rPr>
            </w:pPr>
            <w:r w:rsidRPr="003C376B">
              <w:rPr>
                <w:rFonts w:cs="Arial"/>
                <w:b w:val="0"/>
                <w:bCs w:val="0"/>
              </w:rPr>
              <w:t>Issue 00</w:t>
            </w:r>
            <w:r>
              <w:rPr>
                <w:rFonts w:cs="Arial"/>
                <w:b w:val="0"/>
                <w:bCs w:val="0"/>
              </w:rPr>
              <w:t>13</w:t>
            </w:r>
            <w:r w:rsidRPr="003C376B">
              <w:rPr>
                <w:rFonts w:cs="Arial"/>
                <w:b w:val="0"/>
                <w:bCs w:val="0"/>
              </w:rPr>
              <w:t xml:space="preserve"> </w:t>
            </w:r>
            <w:r w:rsidR="002A6C1B">
              <w:rPr>
                <w:rFonts w:cs="Arial"/>
                <w:b w:val="0"/>
                <w:bCs w:val="0"/>
              </w:rPr>
              <w:t xml:space="preserve">PM0128 </w:t>
            </w:r>
            <w:r w:rsidRPr="003C376B">
              <w:rPr>
                <w:rFonts w:cs="Arial"/>
                <w:b w:val="0"/>
                <w:bCs w:val="0"/>
              </w:rPr>
              <w:t xml:space="preserve">Implementation of the Electrical System Restoration Standard </w:t>
            </w:r>
            <w:proofErr w:type="gramStart"/>
            <w:r w:rsidRPr="003C376B">
              <w:rPr>
                <w:rFonts w:cs="Arial"/>
                <w:b w:val="0"/>
                <w:bCs w:val="0"/>
              </w:rPr>
              <w:t>–  PM</w:t>
            </w:r>
            <w:proofErr w:type="gramEnd"/>
            <w:r w:rsidRPr="003C376B">
              <w:rPr>
                <w:rFonts w:cs="Arial"/>
                <w:b w:val="0"/>
                <w:bCs w:val="0"/>
              </w:rPr>
              <w:t>0132 Implementation of the Electrical System Restoration Standard Phase II</w:t>
            </w:r>
          </w:p>
        </w:tc>
      </w:tr>
    </w:tbl>
    <w:p w14:paraId="1006896A" w14:textId="77777777" w:rsidR="00492F02" w:rsidRDefault="00492F02">
      <w:pPr>
        <w:pStyle w:val="Heading1"/>
        <w:ind w:left="737" w:hanging="737"/>
      </w:pPr>
      <w:r>
        <w:br w:type="page"/>
      </w:r>
      <w:r>
        <w:lastRenderedPageBreak/>
        <w:t xml:space="preserve">Introduction </w:t>
      </w:r>
    </w:p>
    <w:p w14:paraId="65D26878" w14:textId="60CBF3FD" w:rsidR="00492F02" w:rsidRDefault="00492F02">
      <w:pPr>
        <w:pStyle w:val="Heading2"/>
      </w:pPr>
      <w:r>
        <w:t>Scope</w:t>
      </w:r>
    </w:p>
    <w:p w14:paraId="53FEAFF0" w14:textId="49401BD1" w:rsidR="00492F02" w:rsidRDefault="00492F02" w:rsidP="00574FE9">
      <w:pPr>
        <w:pStyle w:val="Heading3"/>
        <w:tabs>
          <w:tab w:val="clear" w:pos="450"/>
          <w:tab w:val="num" w:pos="900"/>
        </w:tabs>
        <w:ind w:left="900" w:hanging="900"/>
        <w:jc w:val="both"/>
      </w:pPr>
      <w:r>
        <w:t xml:space="preserve">This process defines the data exchange required between </w:t>
      </w:r>
      <w:r w:rsidR="001F598A">
        <w:t>The Company</w:t>
      </w:r>
      <w:r w:rsidR="003A39A5" w:rsidRPr="00EF23EB">
        <w:t>, as defined in the STC and meaning the licence holder with system operator responsibilities</w:t>
      </w:r>
      <w:r w:rsidR="003A39A5">
        <w:t>,</w:t>
      </w:r>
      <w:r>
        <w:t xml:space="preserve"> and the TO(s) for the purposes of Connection and Modification </w:t>
      </w:r>
      <w:ins w:id="0" w:author="EWART, FIONA" w:date="2025-01-10T10:49:00Z">
        <w:r w:rsidR="52BA59C5">
          <w:t>A</w:t>
        </w:r>
      </w:ins>
      <w:del w:id="1" w:author="EWART, FIONA" w:date="2025-01-10T10:49:00Z">
        <w:r>
          <w:delText>a</w:delText>
        </w:r>
      </w:del>
      <w:r>
        <w:t>pplications.</w:t>
      </w:r>
    </w:p>
    <w:p w14:paraId="6CB07D0D" w14:textId="5F043AE1" w:rsidR="00492F02" w:rsidRDefault="79FED0E3" w:rsidP="00574FE9">
      <w:pPr>
        <w:pStyle w:val="Heading3"/>
        <w:tabs>
          <w:tab w:val="clear" w:pos="450"/>
          <w:tab w:val="num" w:pos="900"/>
        </w:tabs>
        <w:ind w:left="900" w:hanging="900"/>
        <w:jc w:val="both"/>
      </w:pPr>
      <w:r>
        <w:t xml:space="preserve">This procedure describes the process for making a TO Construction Offer to </w:t>
      </w:r>
      <w:r w:rsidR="107B7893">
        <w:t xml:space="preserve">The Company </w:t>
      </w:r>
      <w:r>
        <w:t xml:space="preserve">within a specified time, </w:t>
      </w:r>
      <w:proofErr w:type="gramStart"/>
      <w:r>
        <w:t>as a result of</w:t>
      </w:r>
      <w:proofErr w:type="gramEnd"/>
      <w:r>
        <w:t xml:space="preserve"> an Applicant applying to </w:t>
      </w:r>
      <w:r w:rsidR="107B7893">
        <w:t xml:space="preserve">The Company </w:t>
      </w:r>
      <w:r>
        <w:t xml:space="preserve">for a New or Modified Connection. </w:t>
      </w:r>
      <w:ins w:id="2" w:author="Graham Lear (NESO)" w:date="2025-01-27T13:27:00Z">
        <w:r w:rsidR="3F76AF67">
          <w:t xml:space="preserve">It includes </w:t>
        </w:r>
      </w:ins>
      <w:ins w:id="3" w:author="Graham Lear (NESO)" w:date="2025-02-04T20:33:00Z" w16du:dateUtc="2025-02-04T20:33:00Z">
        <w:r w:rsidR="00ED4A74">
          <w:t xml:space="preserve">two </w:t>
        </w:r>
      </w:ins>
      <w:ins w:id="4" w:author="Graham Lear (NESO)" w:date="2025-01-27T13:27:00Z">
        <w:r w:rsidR="3F76AF67">
          <w:t>process</w:t>
        </w:r>
      </w:ins>
      <w:ins w:id="5" w:author="Graham Lear (NESO)" w:date="2025-02-04T20:33:00Z" w16du:dateUtc="2025-02-04T20:33:00Z">
        <w:r w:rsidR="00A46621">
          <w:t>es; one</w:t>
        </w:r>
      </w:ins>
      <w:ins w:id="6" w:author="Graham Lear (NESO)" w:date="2025-01-27T13:27:00Z">
        <w:r w:rsidR="3F76AF67">
          <w:t xml:space="preserve"> </w:t>
        </w:r>
        <w:r w:rsidR="61E084E0">
          <w:t xml:space="preserve">for making a TO Construction </w:t>
        </w:r>
      </w:ins>
      <w:ins w:id="7" w:author="Graham Lear (NESO)" w:date="2025-01-27T13:28:00Z">
        <w:r w:rsidR="61E084E0">
          <w:t xml:space="preserve">Offer to The Company </w:t>
        </w:r>
        <w:proofErr w:type="gramStart"/>
        <w:r w:rsidR="61E084E0">
          <w:t>as a result of</w:t>
        </w:r>
        <w:proofErr w:type="gramEnd"/>
        <w:r w:rsidR="61E084E0">
          <w:t xml:space="preserve"> an Applicant applying</w:t>
        </w:r>
        <w:r w:rsidR="06DBA8C3">
          <w:t xml:space="preserve"> in the Gated Application and Offer Process</w:t>
        </w:r>
      </w:ins>
      <w:ins w:id="8" w:author="Graham Lear (NESO)" w:date="2025-02-04T20:34:00Z" w16du:dateUtc="2025-02-04T20:34:00Z">
        <w:r w:rsidR="00A46621">
          <w:t xml:space="preserve">, and a second for </w:t>
        </w:r>
        <w:r w:rsidR="00C87B2F">
          <w:t>applications that do not go through the Gated Application and Offer Process</w:t>
        </w:r>
      </w:ins>
      <w:ins w:id="9" w:author="Graham Lear (NESO)" w:date="2025-01-27T13:28:00Z">
        <w:r w:rsidR="06DBA8C3">
          <w:t xml:space="preserve">. </w:t>
        </w:r>
      </w:ins>
      <w:r>
        <w:t xml:space="preserve">It defines the tasks, formal documentation, interface requirements, timescales and responsibilities between </w:t>
      </w:r>
      <w:r w:rsidR="716909D4">
        <w:t xml:space="preserve">The Company </w:t>
      </w:r>
      <w:r>
        <w:t xml:space="preserve">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w:t>
      </w:r>
      <w:proofErr w:type="gramStart"/>
      <w:r>
        <w:t>in order to</w:t>
      </w:r>
      <w:proofErr w:type="gramEnd"/>
      <w:r>
        <w:t xml:space="preserve"> meet the terms of the User Application.</w:t>
      </w:r>
    </w:p>
    <w:p w14:paraId="49BA4705" w14:textId="47E44B60" w:rsidR="00492F02" w:rsidRDefault="00F42F86" w:rsidP="00574FE9">
      <w:pPr>
        <w:pStyle w:val="Heading3"/>
        <w:tabs>
          <w:tab w:val="clear" w:pos="450"/>
          <w:tab w:val="num" w:pos="900"/>
        </w:tabs>
        <w:ind w:left="900" w:hanging="900"/>
        <w:jc w:val="both"/>
      </w:pPr>
      <w:r>
        <w:t xml:space="preserve">The Company </w:t>
      </w:r>
      <w:r w:rsidR="00492F02">
        <w:t>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236B9498" w:rsidR="00492F02" w:rsidRDefault="00492F02" w:rsidP="008D5312">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information to</w:t>
      </w:r>
      <w:r w:rsidR="00F42F86" w:rsidRPr="00F42F86">
        <w:t xml:space="preserve"> </w:t>
      </w:r>
      <w:r w:rsidR="00F42F86">
        <w:t>The Company</w:t>
      </w:r>
      <w:r>
        <w:t xml:space="preserve">, initial Outage requirements, programme of works, asset details, and the </w:t>
      </w:r>
      <w:r w:rsidR="00F70A1F">
        <w:t xml:space="preserve">issue of the </w:t>
      </w:r>
      <w:r>
        <w:t>TO Construction Offer to</w:t>
      </w:r>
      <w:r w:rsidR="00F77555" w:rsidRPr="00F77555">
        <w:t xml:space="preserve"> </w:t>
      </w:r>
      <w:r w:rsidR="00F77555">
        <w:t>The Company</w:t>
      </w:r>
      <w:r>
        <w:t>.</w:t>
      </w:r>
    </w:p>
    <w:p w14:paraId="571A4B76" w14:textId="641B563D" w:rsidR="00492F02" w:rsidRDefault="00492F02" w:rsidP="00574FE9">
      <w:pPr>
        <w:pStyle w:val="Heading3"/>
        <w:keepLines/>
        <w:tabs>
          <w:tab w:val="clear" w:pos="450"/>
          <w:tab w:val="num" w:pos="900"/>
        </w:tabs>
        <w:ind w:left="900" w:hanging="900"/>
      </w:pPr>
      <w:r>
        <w:t xml:space="preserve">This procedure applies to </w:t>
      </w:r>
      <w:r w:rsidR="00F77555">
        <w:t xml:space="preserve">The Company </w:t>
      </w:r>
      <w:r>
        <w:t>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proofErr w:type="gramStart"/>
      <w:r>
        <w:t>NGET;</w:t>
      </w:r>
      <w:proofErr w:type="gramEnd"/>
    </w:p>
    <w:p w14:paraId="443A274C" w14:textId="77777777" w:rsidR="00492F02" w:rsidRDefault="00492F02" w:rsidP="00574FE9">
      <w:pPr>
        <w:pStyle w:val="BulletList"/>
        <w:tabs>
          <w:tab w:val="clear" w:pos="1551"/>
          <w:tab w:val="num" w:pos="1400"/>
        </w:tabs>
        <w:ind w:left="1418" w:hanging="518"/>
      </w:pPr>
      <w:proofErr w:type="gramStart"/>
      <w:r>
        <w:t>SPT;</w:t>
      </w:r>
      <w:proofErr w:type="gramEnd"/>
      <w:r>
        <w:t xml:space="preserve"> </w:t>
      </w:r>
    </w:p>
    <w:p w14:paraId="0602654E" w14:textId="77777777" w:rsidR="00492F02" w:rsidRDefault="00492F02" w:rsidP="00574FE9">
      <w:pPr>
        <w:pStyle w:val="BulletList"/>
        <w:tabs>
          <w:tab w:val="clear" w:pos="1551"/>
          <w:tab w:val="num" w:pos="1400"/>
        </w:tabs>
        <w:ind w:left="1418" w:hanging="518"/>
      </w:pPr>
      <w:r>
        <w:t>SHE</w:t>
      </w:r>
      <w:r w:rsidR="00A63C2A">
        <w:t>-</w:t>
      </w:r>
      <w:proofErr w:type="gramStart"/>
      <w:r>
        <w:t>T</w:t>
      </w:r>
      <w:r w:rsidR="00A63C2A">
        <w:t>;</w:t>
      </w:r>
      <w:proofErr w:type="gramEnd"/>
    </w:p>
    <w:p w14:paraId="24F51AE2" w14:textId="77777777" w:rsidR="00620A2C" w:rsidRDefault="00620A2C" w:rsidP="00574FE9">
      <w:pPr>
        <w:pStyle w:val="BulletList"/>
        <w:tabs>
          <w:tab w:val="clear" w:pos="1551"/>
          <w:tab w:val="num" w:pos="1400"/>
        </w:tabs>
        <w:ind w:left="1418" w:hanging="518"/>
      </w:pPr>
      <w:r>
        <w:t>All Offshore Transmission Licence holders as appointed from time to time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456A6FD5"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w:t>
      </w:r>
      <w:r w:rsidR="00F77555">
        <w:t xml:space="preserve">The Company </w:t>
      </w:r>
      <w:r>
        <w:t>~ TO interface</w:t>
      </w:r>
      <w:r w:rsidR="008A3E0F">
        <w:t xml:space="preserve">, </w:t>
      </w:r>
      <w:r>
        <w:t>the TO ~ TO interface</w:t>
      </w:r>
      <w:r w:rsidR="008A3E0F">
        <w:t xml:space="preserve">, and where appropriate </w:t>
      </w:r>
      <w:r w:rsidR="00F77555">
        <w:t>T</w:t>
      </w:r>
      <w:r w:rsidR="008A3E0F">
        <w:t xml:space="preserve">he </w:t>
      </w:r>
      <w:r w:rsidR="00F77555">
        <w:t>Company</w:t>
      </w:r>
      <w:r w:rsidR="008A3E0F">
        <w:t xml:space="preserve">/TO ~ Tender Panel </w:t>
      </w:r>
      <w:proofErr w:type="gramStart"/>
      <w:r w:rsidR="008A3E0F">
        <w:t>interface</w:t>
      </w:r>
      <w:r>
        <w:t>;</w:t>
      </w:r>
      <w:proofErr w:type="gramEnd"/>
    </w:p>
    <w:p w14:paraId="6D4424FD" w14:textId="02C4DD1D"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F77555">
        <w:t xml:space="preserve">The Company </w:t>
      </w:r>
      <w:r w:rsidR="00492F02">
        <w:t>and the TO(s) in relation to working under indemnities activities between the TO(s) &amp;</w:t>
      </w:r>
      <w:r w:rsidR="007B7F27">
        <w:t xml:space="preserve">The </w:t>
      </w:r>
      <w:proofErr w:type="gramStart"/>
      <w:r w:rsidR="007B7F27">
        <w:t>Company</w:t>
      </w:r>
      <w:r w:rsidR="00492F02">
        <w:t>;</w:t>
      </w:r>
      <w:proofErr w:type="gramEnd"/>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58D10965"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55636173" w:rsidR="00282317" w:rsidRPr="00282317" w:rsidRDefault="00282317" w:rsidP="00574FE9">
      <w:pPr>
        <w:pStyle w:val="Heading3"/>
        <w:numPr>
          <w:ilvl w:val="0"/>
          <w:numId w:val="0"/>
        </w:numPr>
        <w:tabs>
          <w:tab w:val="num" w:pos="900"/>
        </w:tabs>
        <w:ind w:left="900" w:hanging="900"/>
        <w:jc w:val="both"/>
      </w:pPr>
      <w:r w:rsidRPr="00282317">
        <w:t xml:space="preserve">For the avoidance of doubt, no </w:t>
      </w:r>
      <w:r w:rsidR="00F70A1F">
        <w:t>OFTO has a role under th</w:t>
      </w:r>
      <w:r w:rsidR="00564801">
        <w:t>is</w:t>
      </w:r>
      <w:r w:rsidR="00F70A1F">
        <w:t xml:space="preserv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1759BA24"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w:t>
      </w:r>
      <w:r w:rsidR="007B7F27">
        <w:t>T</w:t>
      </w:r>
      <w:r>
        <w:t xml:space="preserve">he </w:t>
      </w:r>
      <w:r w:rsidR="007B7F27">
        <w:t xml:space="preserve">Company </w:t>
      </w:r>
      <w:r w:rsidR="00396753">
        <w:t>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374AB316" w:rsidR="00492F02" w:rsidRDefault="00492F02" w:rsidP="00574FE9">
      <w:pPr>
        <w:pStyle w:val="Heading3"/>
        <w:tabs>
          <w:tab w:val="clear" w:pos="450"/>
          <w:tab w:val="num" w:pos="900"/>
        </w:tabs>
        <w:ind w:left="900" w:hanging="900"/>
        <w:jc w:val="both"/>
      </w:pPr>
      <w:r>
        <w:rPr>
          <w:b/>
        </w:rPr>
        <w:t>Application Steering Group</w:t>
      </w:r>
      <w:r>
        <w:t xml:space="preserve"> means a team made up of named representatives from</w:t>
      </w:r>
      <w:r w:rsidR="007B7F27" w:rsidRPr="007B7F27">
        <w:t xml:space="preserve"> </w:t>
      </w:r>
      <w:r w:rsidR="007B7F27">
        <w:t>The Company</w:t>
      </w:r>
      <w:r>
        <w:t xml:space="preserve">, Host TO, Affected TO(s) and Other Affected TO(s) (as appropriate), the “Application Steering Group”, </w:t>
      </w:r>
      <w:r w:rsidR="00F3641C">
        <w:t xml:space="preserve">which </w:t>
      </w:r>
      <w:r>
        <w:t>shall be formed to oversee the application process</w:t>
      </w:r>
      <w:r w:rsidR="00C97AD7">
        <w:t xml:space="preserve"> in relation to offshore connection applications</w:t>
      </w:r>
      <w:r>
        <w:t xml:space="preserve">. The remit of this group is to </w:t>
      </w:r>
      <w:r w:rsidR="007F4609">
        <w:t>agree the Application Programme and</w:t>
      </w:r>
      <w:r>
        <w:t xml:space="preserve"> monitor progress.  The Application Steering Group is also responsible for resolving any disagreements relating to </w:t>
      </w:r>
      <w:del w:id="10" w:author="Graham Lear (NESO)" w:date="2025-01-14T11:39:00Z">
        <w:r>
          <w:delText xml:space="preserve"> </w:delText>
        </w:r>
      </w:del>
      <w:r w:rsidR="000F03A3">
        <w:t xml:space="preserve">The Company </w:t>
      </w:r>
      <w:r>
        <w:t>Construction Application at first instance, prior to any necessary escalation.  Dialogue will take place in person, by email, telephone or video conferencing as appropriate.</w:t>
      </w:r>
    </w:p>
    <w:p w14:paraId="4ACB4FB3" w14:textId="686F7741" w:rsidR="001F488D" w:rsidRDefault="001F488D" w:rsidP="00574FE9">
      <w:pPr>
        <w:pStyle w:val="Heading3"/>
        <w:tabs>
          <w:tab w:val="clear" w:pos="450"/>
          <w:tab w:val="num" w:pos="900"/>
        </w:tabs>
        <w:ind w:left="900" w:hanging="900"/>
        <w:jc w:val="both"/>
        <w:rPr>
          <w:ins w:id="11" w:author="Graham Lear (NESO)" w:date="2025-02-05T20:14:00Z" w16du:dateUtc="2025-02-05T20:14:00Z"/>
        </w:rPr>
      </w:pPr>
      <w:r>
        <w:rPr>
          <w:b/>
        </w:rPr>
        <w:t xml:space="preserve">Clock Start Date </w:t>
      </w:r>
      <w:r w:rsidR="00847C92">
        <w:t xml:space="preserve">means the date </w:t>
      </w:r>
      <w:r w:rsidR="00396753">
        <w:t>determined by</w:t>
      </w:r>
      <w:r w:rsidR="000F03A3" w:rsidRPr="000F03A3">
        <w:t xml:space="preserve"> </w:t>
      </w:r>
      <w:r w:rsidR="000F03A3">
        <w:t>The Company</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204C6B">
        <w:t xml:space="preserve"> </w:t>
      </w:r>
      <w:r w:rsidR="000F03A3">
        <w:t xml:space="preserve">The Company </w:t>
      </w:r>
      <w:r w:rsidR="00847C92">
        <w:t xml:space="preserve">Construction Application </w:t>
      </w:r>
      <w:r w:rsidR="00396753">
        <w:t>has been</w:t>
      </w:r>
      <w:r w:rsidR="00847C92">
        <w:t xml:space="preserve"> deemed competent</w:t>
      </w:r>
    </w:p>
    <w:p w14:paraId="074991DF" w14:textId="590254EB" w:rsidR="00BB60EF" w:rsidRDefault="00BB60EF" w:rsidP="00574FE9">
      <w:pPr>
        <w:pStyle w:val="Heading3"/>
        <w:tabs>
          <w:tab w:val="clear" w:pos="450"/>
          <w:tab w:val="num" w:pos="900"/>
        </w:tabs>
        <w:ind w:left="900" w:hanging="900"/>
        <w:jc w:val="both"/>
      </w:pPr>
      <w:ins w:id="12" w:author="Graham Lear (NESO)" w:date="2025-02-05T20:14:00Z" w16du:dateUtc="2025-02-05T20:14:00Z">
        <w:r w:rsidRPr="007F1C20">
          <w:rPr>
            <w:b/>
            <w:bCs/>
          </w:rPr>
          <w:t>Competent</w:t>
        </w:r>
        <w:r w:rsidR="00D06C70">
          <w:t xml:space="preserve"> </w:t>
        </w:r>
      </w:ins>
      <w:ins w:id="13" w:author="Graham Lear (NESO)" w:date="2025-02-05T20:26:00Z" w16du:dateUtc="2025-02-05T20:26:00Z">
        <w:r w:rsidR="00646790">
          <w:t>relates to</w:t>
        </w:r>
        <w:r w:rsidR="00111A8C">
          <w:t xml:space="preserve"> a</w:t>
        </w:r>
      </w:ins>
      <w:ins w:id="14" w:author="Graham Lear (NESO)" w:date="2025-02-05T20:14:00Z" w16du:dateUtc="2025-02-05T20:14:00Z">
        <w:r w:rsidR="00D06C70">
          <w:t xml:space="preserve"> User Application that is technically effective, the Application Fee has cleared, and all relevant initial checks have been made by The Company. For Gate 2 Applications this includes the strategic alignment checks undertaken in accordance with the Gate 2 Criteria Methodology.</w:t>
        </w:r>
      </w:ins>
    </w:p>
    <w:p w14:paraId="74BD74C5" w14:textId="1EB88ECA" w:rsidR="00766C3A" w:rsidRDefault="00766C3A" w:rsidP="00574FE9">
      <w:pPr>
        <w:pStyle w:val="Heading3"/>
        <w:tabs>
          <w:tab w:val="clear" w:pos="450"/>
          <w:tab w:val="num" w:pos="900"/>
        </w:tabs>
        <w:ind w:left="900" w:hanging="900"/>
        <w:jc w:val="both"/>
      </w:pPr>
      <w:r>
        <w:rPr>
          <w:b/>
        </w:rPr>
        <w:t xml:space="preserve">Conditional Interactive Offer </w:t>
      </w:r>
      <w:r>
        <w:t xml:space="preserve">means a TO Construction Offer </w:t>
      </w:r>
      <w:ins w:id="15" w:author="Graham Lear (NESO)" w:date="2025-02-04T20:39:00Z" w16du:dateUtc="2025-02-04T20:39:00Z">
        <w:r w:rsidR="00CB1BB4">
          <w:t>submitted through the Basic Process (</w:t>
        </w:r>
      </w:ins>
      <w:ins w:id="16" w:author="Graham Lear (NESO)" w:date="2025-02-04T20:40:00Z" w16du:dateUtc="2025-02-04T20:40:00Z">
        <w:r w:rsidR="004B2E56">
          <w:t xml:space="preserve">commencing from </w:t>
        </w:r>
        <w:r w:rsidR="00CB1BB4">
          <w:fldChar w:fldCharType="begin"/>
        </w:r>
        <w:r w:rsidR="00CB1BB4">
          <w:instrText xml:space="preserve"> REF _Ref188873393 \r \h </w:instrText>
        </w:r>
      </w:ins>
      <w:r w:rsidR="00CB1BB4">
        <w:fldChar w:fldCharType="separate"/>
      </w:r>
      <w:ins w:id="17" w:author="Graham Lear (NESO)" w:date="2025-02-04T20:40:00Z" w16du:dateUtc="2025-02-04T20:40:00Z">
        <w:r w:rsidR="00CB1BB4">
          <w:t>3.3</w:t>
        </w:r>
        <w:r w:rsidR="00CB1BB4">
          <w:fldChar w:fldCharType="end"/>
        </w:r>
        <w:r w:rsidR="004B2E56">
          <w:t xml:space="preserve"> below</w:t>
        </w:r>
        <w:r w:rsidR="00CB1BB4">
          <w:t xml:space="preserve">) </w:t>
        </w:r>
      </w:ins>
      <w:r>
        <w:t xml:space="preserve">which is interactive and is dependent on one or more TO Construction Offers not being accepted in order to be able to successfully </w:t>
      </w:r>
      <w:proofErr w:type="gramStart"/>
      <w:r>
        <w:t>accept</w:t>
      </w:r>
      <w:r w:rsidR="00E17F0B">
        <w:t>ed</w:t>
      </w:r>
      <w:proofErr w:type="gramEnd"/>
      <w:r w:rsidR="00485216">
        <w:t>.</w:t>
      </w:r>
    </w:p>
    <w:p w14:paraId="2335953E" w14:textId="4C33CE42" w:rsidR="00492F02" w:rsidRDefault="00492F02" w:rsidP="00574FE9">
      <w:pPr>
        <w:pStyle w:val="Heading3"/>
        <w:tabs>
          <w:tab w:val="clear" w:pos="450"/>
          <w:tab w:val="num" w:pos="900"/>
        </w:tabs>
        <w:ind w:left="900" w:hanging="900"/>
        <w:jc w:val="both"/>
        <w:rPr>
          <w:ins w:id="18" w:author="Graham Lear (NESO)" w:date="2025-02-05T20:33:00Z" w16du:dateUtc="2025-02-05T20:33:00Z"/>
        </w:rPr>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0F03A3">
        <w:t xml:space="preserve">The Company </w:t>
      </w:r>
      <w:r w:rsidR="00E17793">
        <w:t xml:space="preserve">coordinating these. It is used </w:t>
      </w:r>
      <w:r>
        <w:t xml:space="preserve">by the TOs to outline the options for their Transmission Construction works. </w:t>
      </w:r>
      <w:r w:rsidR="000F03A3">
        <w:t xml:space="preserve">The Company </w:t>
      </w:r>
      <w:r w:rsidR="00A43B07">
        <w:t>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w:t>
      </w:r>
      <w:proofErr w:type="gramStart"/>
      <w:r w:rsidR="00E17793">
        <w:t>as a result of</w:t>
      </w:r>
      <w:proofErr w:type="gramEnd"/>
      <w:r w:rsidR="00E17793">
        <w:t xml:space="preserve">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w:t>
      </w:r>
      <w:r w:rsidR="00FC6481">
        <w:lastRenderedPageBreak/>
        <w:t>used for onshore projects where the collation and coordination of information is of particular importance.</w:t>
      </w:r>
    </w:p>
    <w:p w14:paraId="4EE452A5" w14:textId="57C0A526" w:rsidR="0039499C" w:rsidRDefault="006877E6" w:rsidP="00574FE9">
      <w:pPr>
        <w:pStyle w:val="Heading3"/>
        <w:tabs>
          <w:tab w:val="clear" w:pos="450"/>
          <w:tab w:val="num" w:pos="900"/>
        </w:tabs>
        <w:ind w:left="900" w:hanging="900"/>
        <w:jc w:val="both"/>
      </w:pPr>
      <w:ins w:id="19" w:author="Graham Lear (NESO)" w:date="2025-02-05T20:33:00Z" w16du:dateUtc="2025-02-05T20:33:00Z">
        <w:r>
          <w:rPr>
            <w:b/>
          </w:rPr>
          <w:t xml:space="preserve">Gated Application </w:t>
        </w:r>
        <w:r>
          <w:rPr>
            <w:bCs/>
          </w:rPr>
          <w:t>is a Connection Application or Modification</w:t>
        </w:r>
      </w:ins>
      <w:ins w:id="20" w:author="Graham Lear (NESO)" w:date="2025-02-05T20:34:00Z" w16du:dateUtc="2025-02-05T20:34:00Z">
        <w:r>
          <w:rPr>
            <w:bCs/>
          </w:rPr>
          <w:t xml:space="preserve"> Application</w:t>
        </w:r>
        <w:r w:rsidR="001203AD">
          <w:rPr>
            <w:bCs/>
          </w:rPr>
          <w:t xml:space="preserve"> which is subject to the Gated Application and Offer Process</w:t>
        </w:r>
      </w:ins>
    </w:p>
    <w:p w14:paraId="59AB1FBF" w14:textId="77777777"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18568991" w:rsidR="00492F02" w:rsidRDefault="00492F02" w:rsidP="00574FE9">
      <w:pPr>
        <w:pStyle w:val="Heading3"/>
        <w:tabs>
          <w:tab w:val="clear" w:pos="450"/>
          <w:tab w:val="num" w:pos="900"/>
        </w:tabs>
        <w:ind w:left="900" w:hanging="900"/>
        <w:jc w:val="both"/>
      </w:pPr>
      <w:bookmarkStart w:id="21" w:name="_Ref87681465"/>
      <w:r>
        <w:rPr>
          <w:b/>
        </w:rPr>
        <w:t>Indemnity Agreement</w:t>
      </w:r>
      <w:r>
        <w:t xml:space="preserve"> means the indemnity agreement between </w:t>
      </w:r>
      <w:r w:rsidR="000F03A3">
        <w:t xml:space="preserve">The Company </w:t>
      </w:r>
      <w:r>
        <w:t>and the Applicant.</w:t>
      </w:r>
      <w:bookmarkEnd w:id="21"/>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the applicants can be connected, interactivity is the process that determines </w:t>
      </w:r>
      <w:r w:rsidR="00E17F0B">
        <w:t xml:space="preserve">the queue position of the applications that can </w:t>
      </w:r>
      <w:proofErr w:type="gramStart"/>
      <w:r w:rsidR="00E17F0B">
        <w:t>be connected with</w:t>
      </w:r>
      <w:proofErr w:type="gramEnd"/>
      <w:r w:rsidR="00E17F0B">
        <w:t xml:space="preserve"> or without </w:t>
      </w:r>
      <w:r>
        <w:t>further changes to the network.</w:t>
      </w:r>
    </w:p>
    <w:p w14:paraId="74B7F8A0" w14:textId="7ED5C18E" w:rsidR="00492F02" w:rsidRDefault="00492F02" w:rsidP="00574FE9">
      <w:pPr>
        <w:pStyle w:val="Heading3"/>
        <w:tabs>
          <w:tab w:val="clear" w:pos="450"/>
          <w:tab w:val="num" w:pos="900"/>
        </w:tabs>
        <w:ind w:left="900" w:hanging="900"/>
        <w:jc w:val="both"/>
      </w:pPr>
      <w:r>
        <w:rPr>
          <w:b/>
        </w:rPr>
        <w:t>TO/</w:t>
      </w:r>
      <w:r w:rsidR="004A7E85" w:rsidRPr="004A7E85">
        <w:t xml:space="preserve"> </w:t>
      </w:r>
      <w:r w:rsidR="004A7E85" w:rsidRPr="002C72E0">
        <w:rPr>
          <w:b/>
          <w:bCs/>
        </w:rPr>
        <w:t>The Company</w:t>
      </w:r>
      <w:r>
        <w:rPr>
          <w:b/>
        </w:rPr>
        <w:t xml:space="preserve"> Indemnity Offer </w:t>
      </w:r>
      <w:r>
        <w:t>means details of the indemnity offer being made by the TO.</w:t>
      </w:r>
      <w:r w:rsidR="00650070">
        <w:t xml:space="preserve"> </w:t>
      </w:r>
    </w:p>
    <w:p w14:paraId="50CA0764" w14:textId="652DC70B" w:rsidR="00492F02" w:rsidRDefault="00492F02" w:rsidP="00574FE9">
      <w:pPr>
        <w:pStyle w:val="Heading3"/>
        <w:tabs>
          <w:tab w:val="clear" w:pos="450"/>
          <w:tab w:val="num" w:pos="900"/>
        </w:tabs>
        <w:ind w:left="900" w:hanging="900"/>
        <w:jc w:val="both"/>
      </w:pPr>
      <w:r>
        <w:rPr>
          <w:b/>
        </w:rPr>
        <w:t>TO/</w:t>
      </w:r>
      <w:r w:rsidR="004A7E85">
        <w:rPr>
          <w:b/>
        </w:rPr>
        <w:t>The Company</w:t>
      </w:r>
      <w:r>
        <w:rPr>
          <w:b/>
        </w:rPr>
        <w:t xml:space="preserve"> Indemnity Proposal </w:t>
      </w:r>
      <w:r>
        <w:t>means</w:t>
      </w:r>
      <w:r w:rsidR="00650070">
        <w:t xml:space="preserve"> </w:t>
      </w:r>
      <w:r>
        <w:t xml:space="preserve">details of the proposed indemnity provided by </w:t>
      </w:r>
      <w:r w:rsidR="004A7E85">
        <w:t xml:space="preserve">The Company </w:t>
      </w:r>
      <w:r>
        <w:t>to the TO (see pro</w:t>
      </w:r>
      <w:r w:rsidR="004E71F2">
        <w:t>-</w:t>
      </w:r>
      <w:r>
        <w:t>forma in Appendix B3).</w:t>
      </w:r>
    </w:p>
    <w:p w14:paraId="718A5C12" w14:textId="347B4415" w:rsidR="00492F02" w:rsidRPr="00485216" w:rsidRDefault="00A51F03" w:rsidP="00266A54">
      <w:pPr>
        <w:pStyle w:val="Heading3"/>
        <w:tabs>
          <w:tab w:val="clear" w:pos="450"/>
          <w:tab w:val="num" w:pos="900"/>
        </w:tabs>
        <w:ind w:left="900" w:hanging="900"/>
        <w:jc w:val="both"/>
      </w:pPr>
      <w:r>
        <w:rPr>
          <w:b/>
        </w:rPr>
        <w:t>Lead Person(s)</w:t>
      </w:r>
      <w:r w:rsidRPr="00485216">
        <w:rPr>
          <w:b/>
        </w:rPr>
        <w:t xml:space="preserve"> </w:t>
      </w:r>
      <w:r w:rsidRPr="00485216">
        <w:t>means representatives from</w:t>
      </w:r>
      <w:r w:rsidR="004A7E85" w:rsidRPr="004A7E85">
        <w:t xml:space="preserve"> </w:t>
      </w:r>
      <w:r w:rsidR="004A7E85">
        <w:t>The Company</w:t>
      </w:r>
      <w:r w:rsidRPr="00485216">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w:t>
      </w:r>
      <w:r w:rsidR="00574857">
        <w:t xml:space="preserve"> The Company </w:t>
      </w:r>
      <w:r w:rsidRPr="00485216">
        <w:t>TEC Exchange Rate Application at first instance, prior to any necessary escalation.  Dialogue will take place in person, by email, telephone or video conferencing as appropriate.</w:t>
      </w:r>
    </w:p>
    <w:p w14:paraId="63FB0916" w14:textId="0F38C3CE"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574857">
        <w:t xml:space="preserve">The Company </w:t>
      </w:r>
      <w:r>
        <w:t xml:space="preserve">or Host TO/Affected TO reasonably assess would prevent an Offer being made to the Applicant in accordance with their </w:t>
      </w:r>
      <w:del w:id="22" w:author="Graham Lear (NESO)" w:date="2025-02-03T15:00:00Z" w16du:dateUtc="2025-02-03T15:00:00Z">
        <w:r w:rsidDel="000556AE">
          <w:delText xml:space="preserve">Transmission </w:delText>
        </w:r>
      </w:del>
      <w:ins w:id="23" w:author="Graham Lear (NESO)" w:date="2025-02-03T15:00:00Z" w16du:dateUtc="2025-02-03T15:00:00Z">
        <w:r w:rsidR="000556AE">
          <w:t xml:space="preserve">respective </w:t>
        </w:r>
      </w:ins>
      <w:ins w:id="24" w:author="Graham Lear (NESO)" w:date="2025-02-03T15:01:00Z" w16du:dateUtc="2025-02-03T15:01:00Z">
        <w:r w:rsidR="000556AE">
          <w:t>l</w:t>
        </w:r>
      </w:ins>
      <w:del w:id="25" w:author="Graham Lear (NESO)" w:date="2025-02-03T15:01:00Z" w16du:dateUtc="2025-02-03T15:01:00Z">
        <w:r w:rsidDel="000556AE">
          <w:delText>L</w:delText>
        </w:r>
      </w:del>
      <w:r>
        <w:t>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0FCDB8A1"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3A39A5">
        <w:t>The Company</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1BAA35C7" w:rsidR="00620A2C" w:rsidRPr="00620A2C" w:rsidRDefault="00574857" w:rsidP="00B6766D">
      <w:pPr>
        <w:pStyle w:val="Heading3"/>
        <w:tabs>
          <w:tab w:val="clear" w:pos="450"/>
          <w:tab w:val="num" w:pos="900"/>
        </w:tabs>
        <w:ind w:left="900" w:hanging="900"/>
        <w:jc w:val="both"/>
        <w:rPr>
          <w:b/>
        </w:rPr>
      </w:pPr>
      <w:r>
        <w:rPr>
          <w:b/>
        </w:rPr>
        <w:t>The Company</w:t>
      </w:r>
      <w:r w:rsidR="00FE7EB3">
        <w:rPr>
          <w:b/>
        </w:rPr>
        <w:t xml:space="preserve"> Construction Application </w:t>
      </w:r>
      <w:r w:rsidR="00492F02">
        <w:t xml:space="preserve">means the </w:t>
      </w:r>
      <w:r w:rsidR="001034EF">
        <w:t>document</w:t>
      </w:r>
      <w:r w:rsidR="00492F02">
        <w:t xml:space="preserve"> that is provided from </w:t>
      </w:r>
      <w:r w:rsidR="001C015B">
        <w:t xml:space="preserve">The Company </w:t>
      </w:r>
      <w:r w:rsidR="00492F02">
        <w:t>to the TO to</w:t>
      </w:r>
      <w:r w:rsidR="00FE7EB3">
        <w:t xml:space="preserve"> provide</w:t>
      </w:r>
      <w:r w:rsidR="00492F02">
        <w:t xml:space="preserve"> details of </w:t>
      </w:r>
      <w:r w:rsidR="001C015B">
        <w:t>T</w:t>
      </w:r>
      <w:r w:rsidR="00492F02">
        <w:t xml:space="preserve">he </w:t>
      </w:r>
      <w:r w:rsidR="003A39A5">
        <w:t>Company</w:t>
      </w:r>
      <w:r w:rsidR="00C25282">
        <w:t xml:space="preserve"> </w:t>
      </w:r>
      <w:r w:rsidR="00C25282">
        <w:lastRenderedPageBreak/>
        <w:t>Connection</w:t>
      </w:r>
      <w:r w:rsidR="00204C6B">
        <w:t xml:space="preserve">  </w:t>
      </w:r>
      <w:r w:rsidR="00C25282">
        <w:t xml:space="preserve"> </w:t>
      </w:r>
      <w:r w:rsidR="00492F02">
        <w:t>Application</w:t>
      </w:r>
      <w:r w:rsidR="00C25282">
        <w:t xml:space="preserve">, </w:t>
      </w:r>
      <w:r w:rsidR="001C015B">
        <w:t xml:space="preserve">The Company </w:t>
      </w:r>
      <w:r w:rsidR="00C25282">
        <w:t>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A2251CA" w:rsidR="00492F02" w:rsidRDefault="00492F02" w:rsidP="00B6766D">
      <w:pPr>
        <w:pStyle w:val="Heading3"/>
        <w:tabs>
          <w:tab w:val="clear" w:pos="450"/>
          <w:tab w:val="num" w:pos="900"/>
        </w:tabs>
        <w:ind w:left="900" w:hanging="900"/>
        <w:jc w:val="both"/>
      </w:pPr>
      <w:r>
        <w:rPr>
          <w:b/>
        </w:rPr>
        <w:t>TO/</w:t>
      </w:r>
      <w:r w:rsidR="001C015B">
        <w:rPr>
          <w:b/>
        </w:rPr>
        <w:t>The Company</w:t>
      </w:r>
      <w:r>
        <w:rPr>
          <w:b/>
        </w:rPr>
        <w:t xml:space="preserve"> Indemnity Agreement</w:t>
      </w:r>
      <w:r>
        <w:t xml:space="preserve"> means the indemnity agreement between </w:t>
      </w:r>
      <w:r w:rsidR="00D97064">
        <w:t xml:space="preserve">The Company </w:t>
      </w:r>
      <w:r>
        <w:t xml:space="preserve">and the TO to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 xml:space="preserve">means a TO Construction Offer which is interactive but </w:t>
      </w:r>
      <w:proofErr w:type="gramStart"/>
      <w:r>
        <w:t>is able to</w:t>
      </w:r>
      <w:proofErr w:type="gramEnd"/>
      <w:r>
        <w:t xml:space="preserve">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EFB69D" w:rsidR="00492F02" w:rsidRDefault="001034EF" w:rsidP="00EB7F75">
      <w:pPr>
        <w:pStyle w:val="Heading3"/>
        <w:tabs>
          <w:tab w:val="clear" w:pos="450"/>
        </w:tabs>
        <w:ind w:left="709" w:hanging="709"/>
        <w:rPr>
          <w:ins w:id="26" w:author="Graham Lear (NESO)" w:date="2025-01-27T12:25:00Z" w16du:dateUtc="2025-01-27T12:25:00Z"/>
        </w:rPr>
      </w:pPr>
      <w:r>
        <w:t>Where</w:t>
      </w:r>
      <w:r w:rsidR="00492F02">
        <w:t xml:space="preserve"> this </w:t>
      </w:r>
      <w:r>
        <w:t xml:space="preserve">process </w:t>
      </w:r>
      <w:r w:rsidR="00492F02">
        <w:t>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SO/TO Code to ensure compliance with all of these obligations.</w:t>
      </w:r>
    </w:p>
    <w:p w14:paraId="17F0077B" w14:textId="1C6FC999" w:rsidR="00536A72" w:rsidRPr="00DB7CBD" w:rsidRDefault="006F45D0" w:rsidP="00DB7CBD">
      <w:pPr>
        <w:pStyle w:val="Heading2"/>
        <w:spacing w:before="120"/>
        <w:rPr>
          <w:ins w:id="27" w:author="Graham Lear (NESO)" w:date="2025-01-27T12:26:00Z" w16du:dateUtc="2025-01-27T12:26:00Z"/>
          <w:b w:val="0"/>
          <w:i w:val="0"/>
        </w:rPr>
      </w:pPr>
      <w:ins w:id="28" w:author="Graham Lear (NESO)" w:date="2025-01-27T12:25:00Z" w16du:dateUtc="2025-01-27T12:25:00Z">
        <w:r w:rsidRPr="001C558E">
          <w:t>Application Routes</w:t>
        </w:r>
      </w:ins>
    </w:p>
    <w:p w14:paraId="4994E6E0" w14:textId="33AB0F62" w:rsidR="00650A61" w:rsidRPr="001C558E" w:rsidRDefault="000D13A6" w:rsidP="00DB7CBD">
      <w:pPr>
        <w:pStyle w:val="Heading3"/>
        <w:tabs>
          <w:tab w:val="clear" w:pos="450"/>
          <w:tab w:val="num" w:pos="900"/>
          <w:tab w:val="num" w:pos="2970"/>
        </w:tabs>
        <w:ind w:left="900" w:hanging="900"/>
        <w:jc w:val="both"/>
        <w:rPr>
          <w:ins w:id="29" w:author="Graham Lear (NESO)" w:date="2025-01-27T12:27:00Z" w16du:dateUtc="2025-01-27T12:27:00Z"/>
        </w:rPr>
      </w:pPr>
      <w:ins w:id="30" w:author="Graham Lear (NESO)" w:date="2025-01-27T12:26:00Z" w16du:dateUtc="2025-01-27T12:26:00Z">
        <w:r w:rsidRPr="001C558E">
          <w:t>This</w:t>
        </w:r>
        <w:r w:rsidR="008B33A5" w:rsidRPr="001C558E">
          <w:t xml:space="preserve"> procedure covers two routes to </w:t>
        </w:r>
        <w:r w:rsidR="00DB47CD" w:rsidRPr="001C558E">
          <w:t>process</w:t>
        </w:r>
        <w:r w:rsidR="00B80CA0" w:rsidRPr="001C558E">
          <w:t xml:space="preserve"> </w:t>
        </w:r>
      </w:ins>
      <w:ins w:id="31" w:author="Graham Lear (NESO)" w:date="2025-01-27T12:27:00Z" w16du:dateUtc="2025-01-27T12:27:00Z">
        <w:r w:rsidR="005F6371" w:rsidRPr="001C558E">
          <w:t>C</w:t>
        </w:r>
        <w:r w:rsidR="00BC40DA" w:rsidRPr="001C558E">
          <w:t xml:space="preserve">onnection </w:t>
        </w:r>
      </w:ins>
      <w:ins w:id="32" w:author="Angela Quinn (NESO)" w:date="2025-02-04T15:12:00Z">
        <w:r w:rsidR="1D187765">
          <w:t xml:space="preserve">Applications </w:t>
        </w:r>
      </w:ins>
      <w:ins w:id="33" w:author="Graham Lear (NESO)" w:date="2025-01-27T12:27:00Z" w16du:dateUtc="2025-01-27T12:27:00Z">
        <w:r w:rsidR="00BC40DA" w:rsidRPr="001C558E">
          <w:t>and Modification Applications.</w:t>
        </w:r>
      </w:ins>
    </w:p>
    <w:p w14:paraId="018BC432" w14:textId="5A08D698" w:rsidR="00E5331B" w:rsidRPr="001C558E" w:rsidRDefault="00E5331B" w:rsidP="00DB7CBD">
      <w:pPr>
        <w:pStyle w:val="Heading3"/>
        <w:tabs>
          <w:tab w:val="clear" w:pos="450"/>
          <w:tab w:val="num" w:pos="900"/>
          <w:tab w:val="num" w:pos="2970"/>
        </w:tabs>
        <w:ind w:left="900" w:hanging="900"/>
        <w:jc w:val="both"/>
        <w:rPr>
          <w:ins w:id="34" w:author="Graham Lear (NESO)" w:date="2025-01-27T12:30:00Z" w16du:dateUtc="2025-01-27T12:30:00Z"/>
        </w:rPr>
      </w:pPr>
      <w:ins w:id="35" w:author="Graham Lear (NESO)" w:date="2025-01-27T12:28:00Z" w16du:dateUtc="2025-01-27T12:28:00Z">
        <w:r w:rsidRPr="001C558E">
          <w:t xml:space="preserve">Applications </w:t>
        </w:r>
        <w:r w:rsidR="009C1C25" w:rsidRPr="001C558E">
          <w:t>that are not Gated Appl</w:t>
        </w:r>
      </w:ins>
      <w:ins w:id="36" w:author="Graham Lear (NESO)" w:date="2025-01-27T12:29:00Z" w16du:dateUtc="2025-01-27T12:29:00Z">
        <w:r w:rsidR="009C1C25" w:rsidRPr="001C558E">
          <w:t xml:space="preserve">ications should follow the process </w:t>
        </w:r>
        <w:r w:rsidR="006831FE" w:rsidRPr="001C558E">
          <w:t>outlin</w:t>
        </w:r>
        <w:r w:rsidR="007A2FED" w:rsidRPr="001C558E">
          <w:t>e</w:t>
        </w:r>
        <w:r w:rsidR="006831FE" w:rsidRPr="001C558E">
          <w:t xml:space="preserve">d in </w:t>
        </w:r>
      </w:ins>
      <w:r w:rsidR="006831FE" w:rsidRPr="001C558E">
        <w:fldChar w:fldCharType="begin"/>
      </w:r>
      <w:r w:rsidR="006831FE" w:rsidRPr="001C558E">
        <w:instrText xml:space="preserve"> REF _Ref188873393 \r \h </w:instrText>
      </w:r>
      <w:r w:rsidR="00F01991" w:rsidRPr="001C558E">
        <w:instrText xml:space="preserve"> \* MERGEFORMAT </w:instrText>
      </w:r>
      <w:r w:rsidR="006831FE" w:rsidRPr="001C558E">
        <w:fldChar w:fldCharType="separate"/>
      </w:r>
      <w:ins w:id="37" w:author="Graham Lear (NESO)" w:date="2025-02-06T00:35:00Z" w16du:dateUtc="2025-02-06T00:35:00Z">
        <w:r w:rsidR="00AB185C">
          <w:t>3.3</w:t>
        </w:r>
      </w:ins>
      <w:ins w:id="38" w:author="Graham Lear (NESO)" w:date="2025-01-27T12:29:00Z" w16du:dateUtc="2025-01-27T12:29:00Z">
        <w:r w:rsidR="006831FE" w:rsidRPr="001C558E">
          <w:fldChar w:fldCharType="end"/>
        </w:r>
      </w:ins>
      <w:ins w:id="39" w:author="Angela Quinn (NESO)" w:date="2025-02-04T15:12:00Z">
        <w:r w:rsidR="227200A8">
          <w:t xml:space="preserve"> (the “Basic Process</w:t>
        </w:r>
      </w:ins>
      <w:ins w:id="40" w:author="Graham Lear (NESO)" w:date="2025-02-05T20:39:00Z" w16du:dateUtc="2025-02-05T20:39:00Z">
        <w:r w:rsidR="004779FA">
          <w:t>”</w:t>
        </w:r>
      </w:ins>
      <w:ins w:id="41" w:author="Angela Quinn (NESO)" w:date="2025-02-04T15:12:00Z">
        <w:r w:rsidR="227200A8">
          <w:t>)</w:t>
        </w:r>
      </w:ins>
      <w:ins w:id="42" w:author="Graham Lear (NESO)" w:date="2025-01-27T12:29:00Z">
        <w:r w:rsidR="006831FE">
          <w:t>.</w:t>
        </w:r>
      </w:ins>
    </w:p>
    <w:p w14:paraId="79E9F567" w14:textId="265B0001" w:rsidR="00306F50" w:rsidRPr="001C558E" w:rsidRDefault="00306F50" w:rsidP="00DB7CBD">
      <w:pPr>
        <w:pStyle w:val="Heading3"/>
        <w:tabs>
          <w:tab w:val="clear" w:pos="450"/>
          <w:tab w:val="num" w:pos="900"/>
          <w:tab w:val="num" w:pos="2970"/>
        </w:tabs>
        <w:ind w:left="900" w:hanging="900"/>
        <w:jc w:val="both"/>
        <w:rPr>
          <w:ins w:id="43" w:author="Graham Lear (NESO)" w:date="2025-01-27T12:31:00Z" w16du:dateUtc="2025-01-27T12:31:00Z"/>
        </w:rPr>
      </w:pPr>
      <w:ins w:id="44" w:author="Graham Lear (NESO)" w:date="2025-01-27T12:31:00Z" w16du:dateUtc="2025-01-27T12:31:00Z">
        <w:r w:rsidRPr="001C558E">
          <w:t xml:space="preserve">Gated Applications should follow the process outlined in </w:t>
        </w:r>
      </w:ins>
      <w:r w:rsidRPr="001C558E">
        <w:fldChar w:fldCharType="begin"/>
      </w:r>
      <w:r w:rsidRPr="001C558E">
        <w:instrText xml:space="preserve"> REF _Ref188873332 \r \h </w:instrText>
      </w:r>
      <w:r w:rsidR="00F01991" w:rsidRPr="001C558E">
        <w:instrText xml:space="preserve"> \* MERGEFORMAT </w:instrText>
      </w:r>
      <w:r w:rsidRPr="001C558E">
        <w:fldChar w:fldCharType="separate"/>
      </w:r>
      <w:ins w:id="45" w:author="Graham Lear (NESO)" w:date="2025-02-06T00:35:00Z" w16du:dateUtc="2025-02-06T00:35:00Z">
        <w:r w:rsidR="00AB185C">
          <w:t>3.4</w:t>
        </w:r>
      </w:ins>
      <w:ins w:id="46" w:author="Graham Lear (NESO)" w:date="2025-01-27T12:31:00Z" w16du:dateUtc="2025-01-27T12:31:00Z">
        <w:r w:rsidRPr="001C558E">
          <w:fldChar w:fldCharType="end"/>
        </w:r>
        <w:r w:rsidRPr="001C558E">
          <w:t>.</w:t>
        </w:r>
      </w:ins>
    </w:p>
    <w:p w14:paraId="4CB8276E" w14:textId="2783109C" w:rsidR="00306F50" w:rsidRDefault="00306F50" w:rsidP="00DB7CBD">
      <w:pPr>
        <w:pStyle w:val="Heading3"/>
        <w:tabs>
          <w:tab w:val="clear" w:pos="450"/>
          <w:tab w:val="num" w:pos="900"/>
          <w:tab w:val="num" w:pos="2970"/>
        </w:tabs>
        <w:ind w:left="900" w:hanging="900"/>
        <w:jc w:val="both"/>
        <w:rPr>
          <w:ins w:id="47" w:author="Graham Lear (NESO)" w:date="2025-02-03T13:08:00Z" w16du:dateUtc="2025-02-03T13:08:00Z"/>
        </w:rPr>
      </w:pPr>
      <w:ins w:id="48" w:author="Graham Lear (NESO)" w:date="2025-01-27T12:31:00Z" w16du:dateUtc="2025-01-27T12:31:00Z">
        <w:r w:rsidRPr="001C558E">
          <w:t>Subsidiary process</w:t>
        </w:r>
      </w:ins>
      <w:ins w:id="49" w:author="Graham Lear (NESO)" w:date="2025-01-27T12:35:00Z" w16du:dateUtc="2025-01-27T12:35:00Z">
        <w:r w:rsidR="0038608D" w:rsidRPr="001C558E">
          <w:t>es</w:t>
        </w:r>
      </w:ins>
      <w:ins w:id="50" w:author="Graham Lear (NESO)" w:date="2025-01-27T12:31:00Z" w16du:dateUtc="2025-01-27T12:31:00Z">
        <w:r w:rsidR="00EA4C31" w:rsidRPr="001C558E">
          <w:t xml:space="preserve"> outlined in </w:t>
        </w:r>
      </w:ins>
      <w:r w:rsidR="002A4FD5" w:rsidRPr="001C558E">
        <w:fldChar w:fldCharType="begin"/>
      </w:r>
      <w:r w:rsidR="002A4FD5" w:rsidRPr="001C558E">
        <w:instrText xml:space="preserve"> REF _Ref188873523 \r \h </w:instrText>
      </w:r>
      <w:r w:rsidR="00F01991" w:rsidRPr="001C558E">
        <w:instrText xml:space="preserve"> \* MERGEFORMAT </w:instrText>
      </w:r>
      <w:r w:rsidR="002A4FD5" w:rsidRPr="001C558E">
        <w:fldChar w:fldCharType="separate"/>
      </w:r>
      <w:ins w:id="51" w:author="Graham Lear (NESO)" w:date="2025-02-06T00:35:00Z" w16du:dateUtc="2025-02-06T00:35:00Z">
        <w:r w:rsidR="00AB185C">
          <w:t>3.5</w:t>
        </w:r>
      </w:ins>
      <w:ins w:id="52" w:author="Graham Lear (NESO)" w:date="2025-01-27T12:31:00Z" w16du:dateUtc="2025-01-27T12:31:00Z">
        <w:r w:rsidR="002A4FD5" w:rsidRPr="001C558E">
          <w:fldChar w:fldCharType="end"/>
        </w:r>
        <w:r w:rsidR="002A4FD5" w:rsidRPr="001C558E">
          <w:t xml:space="preserve"> </w:t>
        </w:r>
        <w:r w:rsidR="00AF284B" w:rsidRPr="001C558E">
          <w:t xml:space="preserve">are applicable </w:t>
        </w:r>
      </w:ins>
      <w:ins w:id="53" w:author="Graham Lear (NESO)" w:date="2025-01-27T12:32:00Z" w16du:dateUtc="2025-01-27T12:32:00Z">
        <w:r w:rsidR="007C175C" w:rsidRPr="001C558E">
          <w:t xml:space="preserve">to </w:t>
        </w:r>
        <w:r w:rsidR="002B38E8" w:rsidRPr="001C558E">
          <w:t>all applications unless stated otherwise.</w:t>
        </w:r>
      </w:ins>
    </w:p>
    <w:p w14:paraId="2998EF5E" w14:textId="67E7C3A1" w:rsidR="005116A0" w:rsidRPr="001C558E" w:rsidRDefault="005116A0" w:rsidP="00DB7CBD">
      <w:pPr>
        <w:pStyle w:val="Heading3"/>
        <w:tabs>
          <w:tab w:val="clear" w:pos="450"/>
          <w:tab w:val="num" w:pos="900"/>
          <w:tab w:val="num" w:pos="2970"/>
        </w:tabs>
        <w:ind w:left="900" w:hanging="900"/>
        <w:jc w:val="both"/>
      </w:pPr>
      <w:ins w:id="54" w:author="Graham Lear (NESO)" w:date="2025-02-03T13:09:00Z" w16du:dateUtc="2025-02-03T13:09:00Z">
        <w:r>
          <w:t xml:space="preserve">For the avoidance of doubt this </w:t>
        </w:r>
        <w:r w:rsidR="00C87A14">
          <w:t xml:space="preserve">STCP does not cover </w:t>
        </w:r>
        <w:r w:rsidR="00E725D1">
          <w:t xml:space="preserve">applications </w:t>
        </w:r>
      </w:ins>
      <w:ins w:id="55" w:author="Graham Lear (NESO)" w:date="2025-02-03T13:10:00Z" w16du:dateUtc="2025-02-03T13:10:00Z">
        <w:r w:rsidR="00302E20">
          <w:t xml:space="preserve">associated with </w:t>
        </w:r>
      </w:ins>
      <w:ins w:id="56" w:author="Graham Lear (NESO)" w:date="2025-02-03T13:11:00Z" w16du:dateUtc="2025-02-03T13:11:00Z">
        <w:r w:rsidR="007D176F">
          <w:t>the Gated Process for Projects with Existing Agreements.</w:t>
        </w:r>
      </w:ins>
    </w:p>
    <w:p w14:paraId="144C5B80" w14:textId="7E28261D" w:rsidR="00F477B2" w:rsidRDefault="00492F02" w:rsidP="00B6766D">
      <w:pPr>
        <w:pStyle w:val="Heading2"/>
        <w:spacing w:before="120"/>
        <w:jc w:val="both"/>
      </w:pPr>
      <w:bookmarkStart w:id="57" w:name="_Ref188873393"/>
      <w:r>
        <w:t>Basic Process</w:t>
      </w:r>
      <w:bookmarkEnd w:id="57"/>
    </w:p>
    <w:p w14:paraId="505EF0E6" w14:textId="0DE0F85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D97064">
        <w:t xml:space="preserve">The Company </w:t>
      </w:r>
      <w:r>
        <w:t xml:space="preserve">will produce a Connection Offer on basic assumptions as to the offshore works, subject to review and variation </w:t>
      </w:r>
      <w:proofErr w:type="gramStart"/>
      <w:r>
        <w:t>as a result of</w:t>
      </w:r>
      <w:proofErr w:type="gramEnd"/>
      <w:r>
        <w:t xml:space="preserve">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 xml:space="preserve">idder, and their accession to the STC. Any subsequent variations to the said Connection Agreement will then include the newly appointed offshore TO within the ambit of this STCP 18.1 to the extent appropriate to the </w:t>
      </w:r>
      <w:proofErr w:type="gramStart"/>
      <w:r>
        <w:t>particular scheme</w:t>
      </w:r>
      <w:proofErr w:type="gramEnd"/>
      <w:r>
        <w:t>.</w:t>
      </w:r>
      <w:r w:rsidR="00DC4CF3">
        <w:t xml:space="preserve"> This </w:t>
      </w:r>
      <w:r w:rsidR="00DC4CF3">
        <w:lastRenderedPageBreak/>
        <w:t>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48D0C835" w:rsidR="00492F02" w:rsidRDefault="00D97064" w:rsidP="00B6766D">
      <w:pPr>
        <w:pStyle w:val="Heading3"/>
        <w:tabs>
          <w:tab w:val="clear" w:pos="450"/>
          <w:tab w:val="num" w:pos="900"/>
        </w:tabs>
        <w:ind w:left="900" w:hanging="900"/>
        <w:rPr>
          <w:b/>
        </w:rPr>
      </w:pPr>
      <w:bookmarkStart w:id="58" w:name="_Ref89576870"/>
      <w:bookmarkStart w:id="59" w:name="_Ref85548577"/>
      <w:r w:rsidRPr="002C72E0">
        <w:rPr>
          <w:b/>
        </w:rPr>
        <w:t>The Company</w:t>
      </w:r>
      <w:r w:rsidRPr="00EB7F75">
        <w:t xml:space="preserve"> </w:t>
      </w:r>
      <w:r w:rsidR="00492F02">
        <w:rPr>
          <w:b/>
        </w:rPr>
        <w:t>receives the User Application</w:t>
      </w:r>
      <w:bookmarkEnd w:id="58"/>
      <w:r w:rsidR="00492F02">
        <w:rPr>
          <w:b/>
        </w:rPr>
        <w:t xml:space="preserve"> </w:t>
      </w:r>
      <w:bookmarkEnd w:id="59"/>
    </w:p>
    <w:p w14:paraId="670CF047" w14:textId="2779AC87" w:rsidR="00492F02" w:rsidRDefault="00D97064" w:rsidP="00B6766D">
      <w:pPr>
        <w:pStyle w:val="Heading4"/>
        <w:tabs>
          <w:tab w:val="num" w:pos="900"/>
        </w:tabs>
        <w:ind w:left="900" w:hanging="900"/>
        <w:jc w:val="both"/>
      </w:pPr>
      <w:r>
        <w:t>The Company</w:t>
      </w:r>
      <w:r w:rsidR="00492F02">
        <w:t xml:space="preserve"> </w:t>
      </w:r>
      <w:del w:id="60" w:author="Graham Lear (NESO)" w:date="2025-01-14T11:39:00Z">
        <w:r w:rsidR="00492F02">
          <w:delText xml:space="preserve"> </w:delText>
        </w:r>
      </w:del>
      <w:r w:rsidR="00492F02">
        <w:t xml:space="preserve">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10AD9975" w:rsidR="00492F02" w:rsidRDefault="00D97064" w:rsidP="00B6766D">
      <w:pPr>
        <w:pStyle w:val="Heading3"/>
        <w:tabs>
          <w:tab w:val="clear" w:pos="450"/>
          <w:tab w:val="num" w:pos="900"/>
        </w:tabs>
        <w:ind w:left="900" w:hanging="900"/>
        <w:rPr>
          <w:b/>
        </w:rPr>
      </w:pPr>
      <w:r>
        <w:rPr>
          <w:b/>
        </w:rPr>
        <w:t xml:space="preserve">The Company </w:t>
      </w:r>
      <w:r w:rsidR="00492F02">
        <w:rPr>
          <w:b/>
        </w:rPr>
        <w:t xml:space="preserve">checks the User Application </w:t>
      </w:r>
    </w:p>
    <w:p w14:paraId="79BE618A" w14:textId="18E36548" w:rsidR="00492F02" w:rsidRDefault="00D97064" w:rsidP="00B6766D">
      <w:pPr>
        <w:pStyle w:val="Heading4"/>
        <w:tabs>
          <w:tab w:val="num" w:pos="900"/>
        </w:tabs>
        <w:ind w:left="900" w:hanging="900"/>
        <w:jc w:val="both"/>
      </w:pPr>
      <w:bookmarkStart w:id="61" w:name="_Ref85423329"/>
      <w:r>
        <w:t xml:space="preserve">The Company </w:t>
      </w:r>
      <w:r w:rsidR="00492F02">
        <w:t xml:space="preserve">shall appoint </w:t>
      </w:r>
      <w:r>
        <w:t>T</w:t>
      </w:r>
      <w:r w:rsidR="00492F02">
        <w:t xml:space="preserve">he </w:t>
      </w:r>
      <w:r>
        <w:t>Company</w:t>
      </w:r>
      <w:r w:rsidR="00492F02" w:rsidRPr="001F488D">
        <w:t xml:space="preserve"> Lead Person.</w:t>
      </w:r>
      <w:r w:rsidR="00492F02">
        <w:t xml:space="preserve"> The</w:t>
      </w:r>
      <w:del w:id="62" w:author="Graham Lear (NESO)" w:date="2025-01-14T11:39:00Z">
        <w:r w:rsidR="00492F02">
          <w:delText xml:space="preserve"> </w:delText>
        </w:r>
      </w:del>
      <w:r>
        <w:t xml:space="preserve"> Company </w:t>
      </w:r>
      <w:r w:rsidR="00492F02">
        <w:t xml:space="preserve">Lead Person shall check that the User Application is completed correctly. Where the User Application is not completed correctly or the correct fee is not received, </w:t>
      </w:r>
      <w:r w:rsidR="00512641">
        <w:t>T</w:t>
      </w:r>
      <w:r w:rsidR="00492F02">
        <w:t>he</w:t>
      </w:r>
      <w:r w:rsidR="00512641">
        <w:t xml:space="preserve"> </w:t>
      </w:r>
      <w:del w:id="63" w:author="Graham Lear (NESO)" w:date="2025-01-14T11:39:00Z">
        <w:r w:rsidR="00512641">
          <w:delText xml:space="preserve"> </w:delText>
        </w:r>
      </w:del>
      <w:r w:rsidR="00512641">
        <w:t xml:space="preserve">Company </w:t>
      </w:r>
      <w:r w:rsidR="00492F02">
        <w:t>Lead Person shall inform the Applicant as soon as they determine that it is not correct.</w:t>
      </w:r>
      <w:r w:rsidR="006561E2">
        <w:t xml:space="preserve"> </w:t>
      </w:r>
      <w:r w:rsidR="00512641">
        <w:t xml:space="preserve">The Company </w:t>
      </w:r>
      <w:r w:rsidR="006561E2">
        <w:t xml:space="preserve">shall issue the Applicant with an invoice for the Application Fee. The fee is dealt with by </w:t>
      </w:r>
      <w:r w:rsidR="00512641">
        <w:t xml:space="preserve">The Company </w:t>
      </w:r>
      <w:r w:rsidR="00C112D9">
        <w:t>and the TO(s) in accordance with STCP 19-6 Application Fees</w:t>
      </w:r>
      <w:r w:rsidR="00957AB6">
        <w:t>.</w:t>
      </w:r>
      <w:r w:rsidR="00492F02">
        <w:t xml:space="preserve"> </w:t>
      </w:r>
    </w:p>
    <w:p w14:paraId="17B0F095" w14:textId="00EFCB01" w:rsidR="00492F02" w:rsidRDefault="00492F02" w:rsidP="00B6766D">
      <w:pPr>
        <w:pStyle w:val="Heading4"/>
        <w:tabs>
          <w:tab w:val="num" w:pos="900"/>
        </w:tabs>
        <w:ind w:left="900" w:hanging="900"/>
        <w:jc w:val="both"/>
      </w:pPr>
      <w:r>
        <w:t xml:space="preserve">The </w:t>
      </w:r>
      <w:r w:rsidR="00512641">
        <w:t>Company</w:t>
      </w:r>
      <w:r w:rsidR="004165D6">
        <w:t xml:space="preserve"> </w:t>
      </w:r>
      <w:r>
        <w:t xml:space="preserve">Lead Person </w:t>
      </w:r>
      <w:r w:rsidR="00B6766D">
        <w:t xml:space="preserve">shall determine who is the Host </w:t>
      </w:r>
      <w:r>
        <w:t>TO Affected TO(s) and Other Affected TO(s).</w:t>
      </w:r>
    </w:p>
    <w:p w14:paraId="7A0A4AEF" w14:textId="168D41C3" w:rsidR="00F477B2" w:rsidRDefault="00492F02" w:rsidP="00B6766D">
      <w:pPr>
        <w:pStyle w:val="Heading4"/>
        <w:tabs>
          <w:tab w:val="num" w:pos="900"/>
        </w:tabs>
        <w:ind w:left="900" w:hanging="900"/>
        <w:jc w:val="both"/>
      </w:pPr>
      <w:r>
        <w:t>The</w:t>
      </w:r>
      <w:ins w:id="64" w:author="Graham Lear (NESO)" w:date="2025-01-21T13:54:00Z" w16du:dateUtc="2025-01-21T13:54:00Z">
        <w:r w:rsidR="00B945EF">
          <w:t xml:space="preserve"> </w:t>
        </w:r>
      </w:ins>
      <w:del w:id="65" w:author="Graham Lear (NESO)" w:date="2025-01-14T11:39:00Z">
        <w:r>
          <w:delText xml:space="preserve"> </w:delText>
        </w:r>
      </w:del>
      <w:del w:id="66" w:author="EWART, FIONA" w:date="2025-01-10T10:50:00Z">
        <w:r>
          <w:delText xml:space="preserve"> </w:delText>
        </w:r>
      </w:del>
      <w:r w:rsidR="004165D6">
        <w:t xml:space="preserve">Company </w:t>
      </w:r>
      <w:r>
        <w:t xml:space="preserve">Lead Person shall utilise the information in the User Application to produce the relevant </w:t>
      </w:r>
      <w:r w:rsidR="003A39A5">
        <w:t>The</w:t>
      </w:r>
      <w:r w:rsidR="004165D6">
        <w:t xml:space="preserve"> Company </w:t>
      </w:r>
      <w:r>
        <w:t>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77E9A59C" w14:textId="087EA577" w:rsidR="00F477B2" w:rsidRDefault="00F477B2" w:rsidP="00B6766D">
      <w:pPr>
        <w:pStyle w:val="Heading4"/>
        <w:numPr>
          <w:ilvl w:val="0"/>
          <w:numId w:val="0"/>
        </w:numPr>
        <w:ind w:left="900"/>
        <w:jc w:val="both"/>
      </w:pPr>
      <w:r>
        <w:t xml:space="preserve">Where the User Application is in the vicinity of a boundary between TOs, such that either TO might be either the Host TO or an Affected TO, </w:t>
      </w:r>
      <w:r w:rsidR="004165D6">
        <w:t>T</w:t>
      </w:r>
      <w:r>
        <w:t xml:space="preserve">he </w:t>
      </w:r>
      <w:r w:rsidR="003A39A5">
        <w:t>Company</w:t>
      </w:r>
      <w:r>
        <w:t xml:space="preserve"> Lead</w:t>
      </w:r>
      <w:r w:rsidR="00204C6B">
        <w:t xml:space="preserve">  </w:t>
      </w:r>
      <w:r>
        <w:t xml:space="preserve"> Person shall submit </w:t>
      </w:r>
      <w:r w:rsidR="004D5935">
        <w:t xml:space="preserve">The Company </w:t>
      </w:r>
      <w:r>
        <w:t xml:space="preserve">Construction Application to each relevant TO in each capacity. For the avoidance of doubt, these mutually exclusive </w:t>
      </w:r>
      <w:r w:rsidR="003A39A5">
        <w:t xml:space="preserve">The </w:t>
      </w:r>
      <w:r w:rsidR="004D5935">
        <w:t xml:space="preserve">Company </w:t>
      </w:r>
      <w:r>
        <w:t xml:space="preserve">Construction Applications shall continue to be referred to in this STCP 18.1 as </w:t>
      </w:r>
      <w:r w:rsidR="00A528C6">
        <w:t>T</w:t>
      </w:r>
      <w:r>
        <w:t xml:space="preserve">he </w:t>
      </w:r>
      <w:r w:rsidR="00A528C6">
        <w:t xml:space="preserve">Company </w:t>
      </w:r>
      <w:r>
        <w:t>Construction Application.</w:t>
      </w:r>
    </w:p>
    <w:p w14:paraId="59835C5D" w14:textId="77777777" w:rsidR="00F477B2" w:rsidRDefault="00492F02" w:rsidP="00B6766D">
      <w:pPr>
        <w:pStyle w:val="Heading4"/>
        <w:numPr>
          <w:ilvl w:val="0"/>
          <w:numId w:val="0"/>
        </w:numPr>
        <w:ind w:left="900" w:hanging="900"/>
        <w:jc w:val="both"/>
      </w:pPr>
      <w:r>
        <w:t xml:space="preserve"> </w:t>
      </w:r>
      <w:r w:rsidR="00B6766D">
        <w:tab/>
      </w:r>
    </w:p>
    <w:p w14:paraId="1F7B3E05" w14:textId="21D9BAFD" w:rsidR="00F477B2" w:rsidRDefault="00F477B2" w:rsidP="00B6766D">
      <w:pPr>
        <w:pStyle w:val="Heading4"/>
        <w:tabs>
          <w:tab w:val="num" w:pos="900"/>
        </w:tabs>
        <w:ind w:left="900" w:hanging="900"/>
        <w:jc w:val="both"/>
      </w:pPr>
      <w:r>
        <w:t>Wit</w:t>
      </w:r>
      <w:r w:rsidR="004C4FAA">
        <w:t>hin 3 Business Days of receipt o</w:t>
      </w:r>
      <w:r>
        <w:t xml:space="preserve">f the User Application, </w:t>
      </w:r>
      <w:r w:rsidR="00A528C6">
        <w:t>T</w:t>
      </w:r>
      <w:r>
        <w:t>he</w:t>
      </w:r>
      <w:r w:rsidR="00A528C6">
        <w:t xml:space="preserve"> </w:t>
      </w:r>
      <w:del w:id="67" w:author="Graham Lear (NESO)" w:date="2025-01-14T11:39:00Z">
        <w:r w:rsidR="00A528C6">
          <w:delText xml:space="preserve"> </w:delText>
        </w:r>
      </w:del>
      <w:r w:rsidR="00A528C6">
        <w:t xml:space="preserve">Company </w:t>
      </w:r>
      <w:r>
        <w:t xml:space="preserve">Lead Person shall send by email the relevant </w:t>
      </w:r>
      <w:r w:rsidR="003A39A5">
        <w:t>The</w:t>
      </w:r>
      <w:r>
        <w:t xml:space="preserve"> </w:t>
      </w:r>
      <w:r w:rsidR="00FF64BD">
        <w:t xml:space="preserve">Company </w:t>
      </w:r>
      <w:r>
        <w:t>Construction Application(s) to the Host and/or Affected TO.</w:t>
      </w:r>
    </w:p>
    <w:p w14:paraId="5606FE50" w14:textId="3564EA7B" w:rsidR="00492F02" w:rsidRDefault="00492F02" w:rsidP="00B6766D">
      <w:pPr>
        <w:pStyle w:val="Heading4"/>
        <w:tabs>
          <w:tab w:val="num" w:pos="900"/>
        </w:tabs>
        <w:ind w:left="900" w:hanging="900"/>
        <w:jc w:val="both"/>
      </w:pPr>
      <w:r>
        <w:t xml:space="preserve">The </w:t>
      </w:r>
      <w:r w:rsidR="00FF64BD">
        <w:t xml:space="preserve">Company </w:t>
      </w:r>
      <w:r>
        <w:t>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w:t>
      </w:r>
      <w:r w:rsidR="00DE59BA">
        <w:t>T</w:t>
      </w:r>
      <w:r>
        <w:t xml:space="preserve">he </w:t>
      </w:r>
      <w:r w:rsidR="00DE59BA">
        <w:t xml:space="preserve">Company </w:t>
      </w:r>
      <w:r>
        <w:lastRenderedPageBreak/>
        <w:t>Construction Application, before it is effective, then this will be at such Party’s own risk.</w:t>
      </w:r>
    </w:p>
    <w:p w14:paraId="65571B40" w14:textId="2B35069D" w:rsidR="00492F02" w:rsidRDefault="00492F02" w:rsidP="00B6766D">
      <w:pPr>
        <w:pStyle w:val="Heading4"/>
        <w:tabs>
          <w:tab w:val="num" w:pos="900"/>
        </w:tabs>
        <w:ind w:left="900" w:hanging="900"/>
        <w:jc w:val="both"/>
      </w:pPr>
      <w:r>
        <w:t xml:space="preserve">An effective </w:t>
      </w:r>
      <w:r w:rsidR="003A39A5">
        <w:t>The</w:t>
      </w:r>
      <w:r>
        <w:t xml:space="preserve"> </w:t>
      </w:r>
      <w:r w:rsidR="00DE59BA">
        <w:t xml:space="preserve">Company </w:t>
      </w:r>
      <w:r>
        <w:t xml:space="preserve">Construction Application is one that is technically </w:t>
      </w:r>
      <w:proofErr w:type="gramStart"/>
      <w:r>
        <w:t>effective</w:t>
      </w:r>
      <w:proofErr w:type="gramEnd"/>
      <w:r>
        <w:t xml:space="preserve"> and </w:t>
      </w:r>
      <w:r w:rsidR="00DE59BA">
        <w:t xml:space="preserve">The Company </w:t>
      </w:r>
      <w:r w:rsidR="00F477B2">
        <w:t xml:space="preserve">has informed the TO via email that the </w:t>
      </w:r>
      <w:r>
        <w:t>Application Fee has been cleared</w:t>
      </w:r>
      <w:bookmarkEnd w:id="61"/>
      <w:r w:rsidR="00F477B2">
        <w:t>.</w:t>
      </w:r>
      <w:r>
        <w:t xml:space="preserve"> </w:t>
      </w:r>
    </w:p>
    <w:p w14:paraId="59BD5E6F" w14:textId="2676EB05" w:rsidR="00492F02" w:rsidRDefault="00492F02" w:rsidP="00B6766D">
      <w:pPr>
        <w:pStyle w:val="Heading3"/>
        <w:tabs>
          <w:tab w:val="clear" w:pos="450"/>
          <w:tab w:val="num" w:pos="900"/>
        </w:tabs>
        <w:ind w:left="900" w:hanging="900"/>
        <w:rPr>
          <w:b/>
        </w:rPr>
      </w:pPr>
      <w:r>
        <w:rPr>
          <w:b/>
        </w:rPr>
        <w:t xml:space="preserve">Receipt of an </w:t>
      </w:r>
      <w:r w:rsidR="003A39A5">
        <w:rPr>
          <w:b/>
        </w:rPr>
        <w:t>The</w:t>
      </w:r>
      <w:r w:rsidR="003B37A9">
        <w:rPr>
          <w:b/>
        </w:rPr>
        <w:t xml:space="preserve"> Company </w:t>
      </w:r>
      <w:r>
        <w:rPr>
          <w:b/>
        </w:rPr>
        <w:t>Construction Application acknowledged by TO(s)</w:t>
      </w:r>
    </w:p>
    <w:p w14:paraId="50DCAFA6" w14:textId="0281FFCF" w:rsidR="00356621" w:rsidRDefault="00492F02" w:rsidP="00B6766D">
      <w:pPr>
        <w:pStyle w:val="Heading4"/>
        <w:tabs>
          <w:tab w:val="num" w:pos="900"/>
        </w:tabs>
        <w:ind w:left="900" w:hanging="900"/>
        <w:jc w:val="both"/>
      </w:pPr>
      <w:r>
        <w:t xml:space="preserve">Within 2 Business Days of receipt of </w:t>
      </w:r>
      <w:r w:rsidR="003B37A9">
        <w:t>T</w:t>
      </w:r>
      <w:r>
        <w:t xml:space="preserve">he </w:t>
      </w:r>
      <w:r w:rsidR="003B37A9">
        <w:t xml:space="preserve">Company </w:t>
      </w:r>
      <w:r>
        <w:t xml:space="preserve">Construction Application, the Affected Parties shall acknowledge receipt of </w:t>
      </w:r>
      <w:r w:rsidR="00233209">
        <w:t>T</w:t>
      </w:r>
      <w:r>
        <w:t xml:space="preserve">he </w:t>
      </w:r>
      <w:r w:rsidR="00233209">
        <w:t xml:space="preserve">Company </w:t>
      </w:r>
      <w:r>
        <w:t xml:space="preserve">Construction Application to </w:t>
      </w:r>
      <w:r w:rsidR="00233209">
        <w:t>T</w:t>
      </w:r>
      <w:r>
        <w:t xml:space="preserve">he </w:t>
      </w:r>
      <w:r w:rsidR="00233209">
        <w:t xml:space="preserve">Company </w:t>
      </w:r>
      <w:r>
        <w:t>Lead Person by email</w:t>
      </w:r>
      <w:r w:rsidR="00356621">
        <w:t>.</w:t>
      </w:r>
    </w:p>
    <w:p w14:paraId="3D4B5FA7" w14:textId="4EEF6A4B" w:rsidR="00492F02" w:rsidRDefault="00233209" w:rsidP="00B6766D">
      <w:pPr>
        <w:pStyle w:val="Heading3"/>
        <w:tabs>
          <w:tab w:val="clear" w:pos="450"/>
          <w:tab w:val="num" w:pos="900"/>
        </w:tabs>
        <w:ind w:left="900" w:hanging="900"/>
        <w:rPr>
          <w:b/>
        </w:rPr>
      </w:pPr>
      <w:bookmarkStart w:id="68" w:name="_Ref89573257"/>
      <w:r>
        <w:rPr>
          <w:b/>
        </w:rPr>
        <w:t xml:space="preserve">The Company </w:t>
      </w:r>
      <w:r w:rsidR="00492F02">
        <w:rPr>
          <w:b/>
        </w:rPr>
        <w:t xml:space="preserve">shall be informed as to whether </w:t>
      </w:r>
      <w:r>
        <w:rPr>
          <w:b/>
        </w:rPr>
        <w:t>T</w:t>
      </w:r>
      <w:r w:rsidR="00492F02">
        <w:rPr>
          <w:b/>
        </w:rPr>
        <w:t xml:space="preserve">he </w:t>
      </w:r>
      <w:r>
        <w:rPr>
          <w:b/>
        </w:rPr>
        <w:t>Company</w:t>
      </w:r>
      <w:r w:rsidR="00492F02">
        <w:rPr>
          <w:b/>
        </w:rPr>
        <w:t xml:space="preserve"> Construction Application is technically effective or not</w:t>
      </w:r>
      <w:bookmarkEnd w:id="68"/>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2BB5B743" w:rsidR="00492F02" w:rsidRDefault="00492F02" w:rsidP="00B6766D">
      <w:pPr>
        <w:pStyle w:val="Heading4"/>
        <w:tabs>
          <w:tab w:val="num" w:pos="900"/>
        </w:tabs>
        <w:ind w:left="900" w:hanging="900"/>
        <w:jc w:val="both"/>
      </w:pPr>
      <w:r>
        <w:t xml:space="preserve">Within 5 Business Days of receipt of </w:t>
      </w:r>
      <w:r w:rsidR="00233209">
        <w:t>T</w:t>
      </w:r>
      <w:r>
        <w:t xml:space="preserve">he </w:t>
      </w:r>
      <w:r w:rsidR="00233209">
        <w:t>Company</w:t>
      </w:r>
      <w:r>
        <w:t xml:space="preserve"> Construction Application, the Host TO and Affected TO(s) shall notify </w:t>
      </w:r>
      <w:r w:rsidR="00233209">
        <w:t xml:space="preserve">The Company </w:t>
      </w:r>
      <w:r>
        <w:t xml:space="preserve">by email, as to whether </w:t>
      </w:r>
      <w:r w:rsidR="00B577A5">
        <w:t>T</w:t>
      </w:r>
      <w:r>
        <w:t xml:space="preserve">he </w:t>
      </w:r>
      <w:r w:rsidR="00B577A5">
        <w:t xml:space="preserve">Company </w:t>
      </w:r>
      <w:r>
        <w:t xml:space="preserve">Construction Application is technically effective or not. Where </w:t>
      </w:r>
      <w:r w:rsidR="00B577A5">
        <w:t>T</w:t>
      </w:r>
      <w:r>
        <w:t xml:space="preserve">he </w:t>
      </w:r>
      <w:r w:rsidR="00B577A5">
        <w:t xml:space="preserve">Company </w:t>
      </w:r>
      <w:r>
        <w:t xml:space="preserve">Construction Application </w:t>
      </w:r>
      <w:proofErr w:type="gramStart"/>
      <w:r>
        <w:t>is considered to be</w:t>
      </w:r>
      <w:proofErr w:type="gramEnd"/>
      <w:r>
        <w:t xml:space="preserve"> technically non-effective, then the Host TO and Affected TO(s) (as appropriate), shall e-mail to </w:t>
      </w:r>
      <w:r w:rsidR="00B577A5">
        <w:t xml:space="preserve">The Company </w:t>
      </w:r>
      <w:r>
        <w:t>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3B22F6DC" w:rsidR="00492F02" w:rsidRDefault="00492F02" w:rsidP="00B6766D">
      <w:pPr>
        <w:pStyle w:val="Heading4"/>
        <w:tabs>
          <w:tab w:val="num" w:pos="900"/>
        </w:tabs>
        <w:ind w:left="900" w:hanging="900"/>
        <w:jc w:val="both"/>
      </w:pPr>
      <w:r>
        <w:t xml:space="preserve">Where </w:t>
      </w:r>
      <w:r w:rsidR="003A39A5">
        <w:t>The</w:t>
      </w:r>
      <w:r w:rsidR="00B577A5">
        <w:t xml:space="preserve"> Company </w:t>
      </w:r>
      <w:r>
        <w:t xml:space="preserve">Construction Application is technically non-effective </w:t>
      </w:r>
      <w:proofErr w:type="gramStart"/>
      <w:r>
        <w:t>as a consequence of</w:t>
      </w:r>
      <w:proofErr w:type="gramEnd"/>
      <w:r>
        <w:t xml:space="preserve"> the User Application being technically non-effective, the Host TO and Affected TO(s) (as appropriate) shall use </w:t>
      </w:r>
      <w:r w:rsidR="00A51F03">
        <w:t>reasonable</w:t>
      </w:r>
      <w:r>
        <w:t xml:space="preserve"> endeavours to liaise and assist </w:t>
      </w:r>
      <w:r w:rsidR="0057331C">
        <w:t xml:space="preserve">The Company </w:t>
      </w:r>
      <w:r>
        <w:t xml:space="preserve">to resolve their elements of the technically non-effectiveness. </w:t>
      </w:r>
      <w:proofErr w:type="gramStart"/>
      <w:r>
        <w:t>In order to</w:t>
      </w:r>
      <w:proofErr w:type="gramEnd"/>
      <w:r>
        <w:t xml:space="preserve"> achieve this, </w:t>
      </w:r>
      <w:r w:rsidR="0057331C">
        <w:t xml:space="preserve">The Company </w:t>
      </w:r>
      <w:r>
        <w:t>may request the TO to resolve the technical non-effectiveness with the Applicant directly.</w:t>
      </w:r>
    </w:p>
    <w:p w14:paraId="178A1A27" w14:textId="2E22199D"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w:t>
      </w:r>
      <w:r w:rsidR="0057331C">
        <w:t>T</w:t>
      </w:r>
      <w:r>
        <w:t xml:space="preserve">he </w:t>
      </w:r>
      <w:r w:rsidR="0057331C">
        <w:t xml:space="preserve">Company </w:t>
      </w:r>
      <w:r>
        <w:t>Construction Application is to continue then alternative data may be requested from the Applicant.</w:t>
      </w:r>
    </w:p>
    <w:p w14:paraId="281A0703" w14:textId="0E894D31"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w:t>
      </w:r>
      <w:r w:rsidR="00753C6A">
        <w:t>T</w:t>
      </w:r>
      <w:r>
        <w:t xml:space="preserve">he </w:t>
      </w:r>
      <w:r w:rsidR="00753C6A">
        <w:t>Company</w:t>
      </w:r>
      <w:r>
        <w:t xml:space="preserve"> Construction Application cannot progress without the missing technical </w:t>
      </w:r>
      <w:proofErr w:type="gramStart"/>
      <w:r>
        <w:t>data</w:t>
      </w:r>
      <w:proofErr w:type="gramEnd"/>
      <w:r>
        <w:t xml:space="preserve"> then </w:t>
      </w:r>
      <w:r w:rsidR="00753C6A">
        <w:t>T</w:t>
      </w:r>
      <w:r>
        <w:t xml:space="preserve">he </w:t>
      </w:r>
      <w:r w:rsidR="00753C6A">
        <w:t xml:space="preserve">Company </w:t>
      </w:r>
      <w:r>
        <w:t xml:space="preserve">Construction Application will be put on hold as ineffective. If and when the missing technical data is supplied to </w:t>
      </w:r>
      <w:r w:rsidR="00753C6A">
        <w:t xml:space="preserve">The </w:t>
      </w:r>
      <w:proofErr w:type="gramStart"/>
      <w:r w:rsidR="00753C6A">
        <w:t>Company</w:t>
      </w:r>
      <w:proofErr w:type="gramEnd"/>
      <w:r w:rsidR="00753C6A">
        <w:t xml:space="preserve"> </w:t>
      </w:r>
      <w:r>
        <w:t xml:space="preserve">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ins w:id="69" w:author="Graham Lear (NESO)" w:date="2025-02-06T00:35:00Z" w16du:dateUtc="2025-02-06T00:35:00Z">
        <w:r w:rsidR="00AB185C">
          <w:rPr>
            <w:b/>
          </w:rPr>
          <w:t>3.3.8</w:t>
        </w:r>
      </w:ins>
      <w:del w:id="70" w:author="Graham Lear (NESO)" w:date="2025-01-28T14:29:00Z" w16du:dateUtc="2025-01-28T14:29:00Z">
        <w:r w:rsidR="000172EF" w:rsidDel="009844CE">
          <w:rPr>
            <w:b/>
          </w:rPr>
          <w:delText>3.2.8</w:delText>
        </w:r>
      </w:del>
      <w:r w:rsidRPr="00AE221E">
        <w:rPr>
          <w:b/>
        </w:rPr>
        <w:fldChar w:fldCharType="end"/>
      </w:r>
      <w:r w:rsidRPr="00EB7F75">
        <w:t>.</w:t>
      </w:r>
    </w:p>
    <w:p w14:paraId="098BC473" w14:textId="33D556D7" w:rsidR="00492F02" w:rsidRDefault="00753C6A" w:rsidP="00B6766D">
      <w:pPr>
        <w:pStyle w:val="Heading3"/>
        <w:tabs>
          <w:tab w:val="clear" w:pos="450"/>
          <w:tab w:val="num" w:pos="900"/>
        </w:tabs>
        <w:ind w:left="900" w:hanging="900"/>
        <w:rPr>
          <w:b/>
        </w:rPr>
      </w:pPr>
      <w:bookmarkStart w:id="71" w:name="_Ref89542738"/>
      <w:r w:rsidRPr="002C72E0">
        <w:rPr>
          <w:b/>
          <w:bCs/>
        </w:rPr>
        <w:t>The Company</w:t>
      </w:r>
      <w:r w:rsidRPr="00EB7F75">
        <w:t xml:space="preserve"> </w:t>
      </w:r>
      <w:r w:rsidR="00492F02">
        <w:rPr>
          <w:b/>
        </w:rPr>
        <w:t xml:space="preserve">is informed that </w:t>
      </w:r>
      <w:r>
        <w:rPr>
          <w:b/>
        </w:rPr>
        <w:t>T</w:t>
      </w:r>
      <w:r w:rsidR="00492F02">
        <w:rPr>
          <w:b/>
        </w:rPr>
        <w:t xml:space="preserve">he </w:t>
      </w:r>
      <w:del w:id="72" w:author="Graham Lear (NESO)" w:date="2024-12-17T14:45:00Z">
        <w:r w:rsidR="00492F02" w:rsidDel="00E0331D">
          <w:rPr>
            <w:b/>
          </w:rPr>
          <w:delText xml:space="preserve"> </w:delText>
        </w:r>
      </w:del>
      <w:r>
        <w:rPr>
          <w:b/>
        </w:rPr>
        <w:t xml:space="preserve">Company </w:t>
      </w:r>
      <w:r w:rsidR="00492F02">
        <w:rPr>
          <w:b/>
        </w:rPr>
        <w:t xml:space="preserve">Construction Application is now </w:t>
      </w:r>
      <w:bookmarkEnd w:id="71"/>
      <w:r w:rsidR="00492F02">
        <w:rPr>
          <w:b/>
        </w:rPr>
        <w:t>technically effective</w:t>
      </w:r>
    </w:p>
    <w:p w14:paraId="51FC38C2" w14:textId="37B0E77B" w:rsidR="00492F02" w:rsidRDefault="00492F02" w:rsidP="00B6766D">
      <w:pPr>
        <w:pStyle w:val="Heading4"/>
        <w:tabs>
          <w:tab w:val="num" w:pos="900"/>
        </w:tabs>
        <w:ind w:left="900" w:hanging="900"/>
        <w:jc w:val="both"/>
      </w:pPr>
      <w:r>
        <w:t xml:space="preserve">On receipt of the missing/additional data from the Applicant, </w:t>
      </w:r>
      <w:del w:id="73" w:author="Angela Quinn (NESO)" w:date="2025-02-04T15:47:00Z">
        <w:r>
          <w:delText>the</w:delText>
        </w:r>
      </w:del>
      <w:r>
        <w:t xml:space="preserve"> </w:t>
      </w:r>
      <w:r w:rsidR="0058064D">
        <w:t xml:space="preserve">The Company </w:t>
      </w:r>
      <w:r>
        <w:t>Lead Person shall circulate the data to the Host TO and Affected TO(s) (as appropriate) Lead Person(s).</w:t>
      </w:r>
    </w:p>
    <w:p w14:paraId="541A412B" w14:textId="77CE8A96" w:rsidR="00492F02" w:rsidRPr="00396A07" w:rsidRDefault="00492F02" w:rsidP="00B6766D">
      <w:pPr>
        <w:pStyle w:val="Heading4"/>
        <w:tabs>
          <w:tab w:val="num" w:pos="900"/>
        </w:tabs>
        <w:ind w:left="900" w:hanging="900"/>
        <w:jc w:val="both"/>
      </w:pPr>
      <w:r>
        <w:t xml:space="preserve">Within 3 Business Days of receipt of the missing/additional data, the Host TO and Affected TO(s) (as appropriate) Lead Person(s) shall confirm to </w:t>
      </w:r>
      <w:r w:rsidR="0058064D">
        <w:t>T</w:t>
      </w:r>
      <w:r>
        <w:t xml:space="preserve">he </w:t>
      </w:r>
      <w:r w:rsidR="0058064D">
        <w:t xml:space="preserve">Company </w:t>
      </w:r>
      <w:r>
        <w:t xml:space="preserve">Lead Person by email whether </w:t>
      </w:r>
      <w:del w:id="74" w:author="Angela Quinn (NESO)" w:date="2025-02-04T15:48:00Z">
        <w:r>
          <w:delText>their</w:delText>
        </w:r>
      </w:del>
      <w:r>
        <w:t xml:space="preserve"> </w:t>
      </w:r>
      <w:r w:rsidR="003A39A5">
        <w:t xml:space="preserve">The </w:t>
      </w:r>
      <w:r w:rsidR="0058064D">
        <w:t>Company</w:t>
      </w:r>
      <w:r>
        <w:t xml:space="preserve"> Construction Application is now technically effective. If </w:t>
      </w:r>
      <w:r w:rsidR="0058064D">
        <w:t>T</w:t>
      </w:r>
      <w:r>
        <w:t xml:space="preserve">he </w:t>
      </w:r>
      <w:r w:rsidR="0058064D">
        <w:t>Company</w:t>
      </w:r>
      <w:r w:rsidR="00E53723">
        <w:t xml:space="preserve"> </w:t>
      </w:r>
      <w:r>
        <w:t xml:space="preserve">Construction Application is still not technically effective then the process returns to </w:t>
      </w:r>
      <w:r w:rsidRPr="00396A07">
        <w:fldChar w:fldCharType="begin"/>
      </w:r>
      <w:r w:rsidRPr="00396A07">
        <w:instrText xml:space="preserve"> REF _Ref89573257 \r \h </w:instrText>
      </w:r>
      <w:r w:rsidR="00F477B2" w:rsidRPr="00396A07">
        <w:instrText xml:space="preserve"> \* MERGEFORMAT </w:instrText>
      </w:r>
      <w:r w:rsidRPr="00396A07">
        <w:fldChar w:fldCharType="separate"/>
      </w:r>
      <w:ins w:id="75" w:author="Graham Lear (NESO)" w:date="2025-02-06T00:35:00Z" w16du:dateUtc="2025-02-06T00:35:00Z">
        <w:r w:rsidR="00AB185C">
          <w:t>3.3.6</w:t>
        </w:r>
      </w:ins>
      <w:del w:id="76" w:author="Graham Lear (NESO)" w:date="2025-01-28T14:29:00Z" w16du:dateUtc="2025-01-28T14:29:00Z">
        <w:r w:rsidR="000172EF" w:rsidDel="009844CE">
          <w:delText>3.2.6</w:delText>
        </w:r>
      </w:del>
      <w:r w:rsidRPr="00396A07">
        <w:fldChar w:fldCharType="end"/>
      </w:r>
      <w:r w:rsidRPr="00396A07">
        <w:t xml:space="preserve"> otherwise proceed to </w:t>
      </w:r>
      <w:r w:rsidRPr="00396A07">
        <w:fldChar w:fldCharType="begin"/>
      </w:r>
      <w:r w:rsidRPr="00396A07">
        <w:instrText xml:space="preserve"> REF _Ref98572654 \r \h </w:instrText>
      </w:r>
      <w:r w:rsidR="00F477B2" w:rsidRPr="00396A07">
        <w:instrText xml:space="preserve"> \* MERGEFORMAT </w:instrText>
      </w:r>
      <w:r w:rsidRPr="00396A07">
        <w:fldChar w:fldCharType="separate"/>
      </w:r>
      <w:ins w:id="77" w:author="Graham Lear (NESO)" w:date="2025-02-06T00:35:00Z" w16du:dateUtc="2025-02-06T00:35:00Z">
        <w:r w:rsidR="00AB185C">
          <w:t>3.3.9</w:t>
        </w:r>
      </w:ins>
      <w:del w:id="78" w:author="Graham Lear (NESO)" w:date="2025-01-28T14:29:00Z" w16du:dateUtc="2025-01-28T14:29:00Z">
        <w:r w:rsidR="000172EF" w:rsidDel="009844CE">
          <w:delText>3.2.9</w:delText>
        </w:r>
      </w:del>
      <w:r w:rsidRPr="00396A07">
        <w:fldChar w:fldCharType="end"/>
      </w:r>
      <w:r w:rsidRPr="00396A07">
        <w:t>.</w:t>
      </w:r>
    </w:p>
    <w:p w14:paraId="0E42EE88" w14:textId="179701E4" w:rsidR="00492F02" w:rsidRDefault="00E53723" w:rsidP="00B6766D">
      <w:pPr>
        <w:pStyle w:val="Heading3"/>
        <w:tabs>
          <w:tab w:val="clear" w:pos="450"/>
          <w:tab w:val="num" w:pos="900"/>
        </w:tabs>
        <w:ind w:left="900" w:hanging="900"/>
        <w:jc w:val="both"/>
        <w:rPr>
          <w:b/>
        </w:rPr>
      </w:pPr>
      <w:bookmarkStart w:id="79" w:name="_Ref98572654"/>
      <w:r>
        <w:rPr>
          <w:b/>
        </w:rPr>
        <w:t xml:space="preserve">The Company </w:t>
      </w:r>
      <w:r w:rsidR="00492F02">
        <w:rPr>
          <w:b/>
        </w:rPr>
        <w:t xml:space="preserve">confirms </w:t>
      </w:r>
      <w:bookmarkEnd w:id="79"/>
      <w:r w:rsidR="001F488D">
        <w:rPr>
          <w:b/>
        </w:rPr>
        <w:t>Clock Start Date</w:t>
      </w:r>
    </w:p>
    <w:p w14:paraId="38C59E10" w14:textId="5177F803" w:rsidR="00F14756" w:rsidRPr="00F14756" w:rsidRDefault="002D6489" w:rsidP="00B6766D">
      <w:pPr>
        <w:pStyle w:val="Heading4"/>
        <w:tabs>
          <w:tab w:val="num" w:pos="900"/>
        </w:tabs>
        <w:ind w:left="900" w:hanging="900"/>
        <w:jc w:val="both"/>
      </w:pPr>
      <w:r>
        <w:t xml:space="preserve">Once </w:t>
      </w:r>
      <w:r w:rsidR="00E53723">
        <w:t>T</w:t>
      </w:r>
      <w:r>
        <w:t xml:space="preserve">he </w:t>
      </w:r>
      <w:r w:rsidR="00E53723">
        <w:t xml:space="preserve">Company </w:t>
      </w:r>
      <w:r>
        <w:t xml:space="preserve">Application is technically effective and the Application Fee has cleared, </w:t>
      </w:r>
      <w:r w:rsidR="00974E00">
        <w:t xml:space="preserve">The </w:t>
      </w:r>
      <w:del w:id="80" w:author="Graham Lear (NESO)" w:date="2025-01-14T11:39:00Z">
        <w:r w:rsidR="00E53723">
          <w:delText xml:space="preserve"> </w:delText>
        </w:r>
      </w:del>
      <w:r w:rsidR="00974E00">
        <w:t>Company</w:t>
      </w:r>
      <w:r w:rsidR="00E53723">
        <w:t xml:space="preserve"> </w:t>
      </w:r>
      <w:r w:rsidR="00492F02">
        <w:t xml:space="preserve">Lead Person shall </w:t>
      </w:r>
      <w:r w:rsidR="00847C92" w:rsidRPr="00F14756">
        <w:t>email confirmation of th</w:t>
      </w:r>
      <w:r w:rsidR="00505825">
        <w:t xml:space="preserve">e Clock Start </w:t>
      </w:r>
      <w:r w:rsidR="00505825">
        <w:lastRenderedPageBreak/>
        <w:t>Date</w:t>
      </w:r>
      <w:r w:rsidR="00847C92" w:rsidRPr="00F14756">
        <w:t xml:space="preserve"> to each Affected Party</w:t>
      </w:r>
      <w:r w:rsidR="00556464">
        <w:t>.</w:t>
      </w:r>
      <w:r w:rsidR="00CD6CDC">
        <w:t xml:space="preserve"> Such email confirmation will also advise as to the date when </w:t>
      </w:r>
      <w:r w:rsidR="00E53723">
        <w:t>The Company</w:t>
      </w:r>
      <w:r w:rsidR="00CD6CDC">
        <w:t xml:space="preserve"> </w:t>
      </w:r>
      <w:r w:rsidR="00400DCE">
        <w:t>need</w:t>
      </w:r>
      <w:r w:rsidR="00CD6CDC">
        <w:t xml:space="preserve"> to issue an Offer to the A</w:t>
      </w:r>
      <w:r w:rsidR="00505825">
        <w:t>pplicant</w:t>
      </w:r>
      <w:r w:rsidR="00CD6CDC">
        <w:t>.</w:t>
      </w:r>
      <w:r w:rsidR="00F14756">
        <w:t xml:space="preserve"> </w:t>
      </w:r>
    </w:p>
    <w:p w14:paraId="104DB0AB" w14:textId="77777777" w:rsidR="00492F02" w:rsidRDefault="00492F02" w:rsidP="00DE1750">
      <w:pPr>
        <w:pStyle w:val="Heading3"/>
        <w:tabs>
          <w:tab w:val="clear" w:pos="450"/>
          <w:tab w:val="num" w:pos="900"/>
        </w:tabs>
        <w:ind w:left="900" w:hanging="900"/>
        <w:jc w:val="both"/>
        <w:rPr>
          <w:b/>
        </w:rPr>
      </w:pPr>
      <w:bookmarkStart w:id="81" w:name="_Ref90658912"/>
      <w:r>
        <w:rPr>
          <w:b/>
        </w:rPr>
        <w:t>Construction Planning Assumptions</w:t>
      </w:r>
      <w:bookmarkEnd w:id="81"/>
    </w:p>
    <w:p w14:paraId="0F7F5655" w14:textId="3280510C" w:rsidR="009F58EC" w:rsidRDefault="00556464" w:rsidP="00DE1750">
      <w:pPr>
        <w:pStyle w:val="Heading4"/>
        <w:tabs>
          <w:tab w:val="num" w:pos="851"/>
        </w:tabs>
        <w:ind w:left="851" w:hanging="851"/>
        <w:jc w:val="both"/>
      </w:pPr>
      <w:bookmarkStart w:id="82" w:name="_Ref85543169"/>
      <w:r>
        <w:t xml:space="preserve">The Host TO and/or Affected TO(s) will base </w:t>
      </w:r>
      <w:proofErr w:type="gramStart"/>
      <w:r>
        <w:t>their</w:t>
      </w:r>
      <w:proofErr w:type="gramEnd"/>
      <w:r>
        <w:t xml:space="preserve"> TO Construction Offer on the Construction Planning Assumptions </w:t>
      </w:r>
      <w:r w:rsidR="009F58EC">
        <w:t xml:space="preserve">most recently </w:t>
      </w:r>
      <w:r>
        <w:t>provided by</w:t>
      </w:r>
      <w:r w:rsidR="0008471F" w:rsidRPr="0008471F">
        <w:t xml:space="preserve"> </w:t>
      </w:r>
      <w:r w:rsidR="0008471F">
        <w:t>The Company</w:t>
      </w:r>
      <w:r w:rsidR="007B3E1D">
        <w:t>.</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82"/>
    <w:p w14:paraId="1292FDAC" w14:textId="3F108061" w:rsidR="00492F02" w:rsidRDefault="0008471F" w:rsidP="00DE1750">
      <w:pPr>
        <w:pStyle w:val="Heading4"/>
        <w:tabs>
          <w:tab w:val="num" w:pos="851"/>
        </w:tabs>
        <w:ind w:left="851" w:hanging="851"/>
      </w:pPr>
      <w:r>
        <w:t xml:space="preserve">The Company </w:t>
      </w:r>
      <w:r w:rsidR="00492F02">
        <w:t xml:space="preserve">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ins w:id="83" w:author="Graham Lear (NESO)" w:date="2025-02-06T00:35:00Z" w16du:dateUtc="2025-02-06T00:35:00Z">
        <w:r w:rsidR="00AB185C">
          <w:t>3.5.7</w:t>
        </w:r>
      </w:ins>
      <w:del w:id="84" w:author="Graham Lear (NESO)" w:date="2024-12-17T14:32:00Z">
        <w:r w:rsidR="004224FD" w:rsidDel="000172EF">
          <w:delText>3.3.7</w:delText>
        </w:r>
      </w:del>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E40DFD3" w:rsidR="00492F02" w:rsidRDefault="00492F02" w:rsidP="00DE1750">
      <w:pPr>
        <w:pStyle w:val="Heading4"/>
        <w:tabs>
          <w:tab w:val="num" w:pos="900"/>
        </w:tabs>
        <w:ind w:left="900" w:hanging="900"/>
        <w:jc w:val="both"/>
      </w:pPr>
      <w:r>
        <w:t xml:space="preserve">Each Affected Party shall confirm to </w:t>
      </w:r>
      <w:r w:rsidR="0008471F">
        <w:t xml:space="preserve">The Company </w:t>
      </w:r>
      <w:r>
        <w:t xml:space="preserve">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35887AB1" w:rsidR="00492F02" w:rsidRDefault="00492F02" w:rsidP="00DE1750">
      <w:pPr>
        <w:pStyle w:val="Heading4"/>
        <w:tabs>
          <w:tab w:val="num" w:pos="900"/>
        </w:tabs>
        <w:ind w:left="900" w:hanging="900"/>
        <w:jc w:val="both"/>
      </w:pPr>
      <w:r>
        <w:t xml:space="preserve">Where an Affected Party notifies </w:t>
      </w:r>
      <w:r w:rsidR="0008471F">
        <w:t xml:space="preserve">The Company </w:t>
      </w:r>
      <w:r>
        <w:t xml:space="preserve">that it will not be submitting a TO Construction Offer it shall at the same time also notify </w:t>
      </w:r>
      <w:r w:rsidR="002E1876">
        <w:t xml:space="preserve">The Company </w:t>
      </w:r>
      <w:r>
        <w:t xml:space="preserve">of any technical design or operational criteria which that Party intends, in planning and developing its 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ins w:id="85" w:author="Graham Lear (NESO)" w:date="2025-02-06T00:35:00Z" w16du:dateUtc="2025-02-06T00:35:00Z">
        <w:r w:rsidR="00AB185C">
          <w:t>3.3.21</w:t>
        </w:r>
      </w:ins>
      <w:del w:id="86" w:author="Graham Lear (NESO)" w:date="2025-01-28T14:29:00Z" w16du:dateUtc="2025-01-28T14:29:00Z">
        <w:r w:rsidR="000172EF" w:rsidDel="009844CE">
          <w:delText>3.2.21</w:delText>
        </w:r>
      </w:del>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02486A24" w:rsidR="00492F02" w:rsidRDefault="002E1876" w:rsidP="00DE1750">
      <w:pPr>
        <w:pStyle w:val="Heading3"/>
        <w:tabs>
          <w:tab w:val="clear" w:pos="450"/>
          <w:tab w:val="num" w:pos="900"/>
        </w:tabs>
        <w:ind w:left="900" w:hanging="900"/>
        <w:jc w:val="both"/>
        <w:rPr>
          <w:b/>
        </w:rPr>
      </w:pPr>
      <w:bookmarkStart w:id="87" w:name="_Ref86482395"/>
      <w:r w:rsidRPr="002C72E0">
        <w:rPr>
          <w:b/>
          <w:bCs/>
        </w:rPr>
        <w:t xml:space="preserve">The Company </w:t>
      </w:r>
      <w:r w:rsidR="00492F02">
        <w:rPr>
          <w:b/>
          <w:snapToGrid w:val="0"/>
        </w:rPr>
        <w:t xml:space="preserve">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87"/>
    </w:p>
    <w:p w14:paraId="6006C91A" w14:textId="2572080F" w:rsidR="00492F02" w:rsidRDefault="002E1876" w:rsidP="00DE1750">
      <w:pPr>
        <w:pStyle w:val="Heading4"/>
        <w:tabs>
          <w:tab w:val="num" w:pos="900"/>
        </w:tabs>
        <w:ind w:left="900" w:hanging="900"/>
        <w:jc w:val="both"/>
      </w:pPr>
      <w:r>
        <w:t xml:space="preserve">The Company </w:t>
      </w:r>
      <w:r w:rsidR="00492F02">
        <w:t>and the Affected Parties shall</w:t>
      </w:r>
      <w:r w:rsidR="001455E0">
        <w:t>, where required for an application</w:t>
      </w:r>
      <w:r w:rsidR="00492F02">
        <w:t xml:space="preserve"> each take the Construction Planning Assumptions provided by </w:t>
      </w:r>
      <w:r>
        <w:t xml:space="preserve">The Company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0D8FB61" w:rsidR="00492F02" w:rsidRDefault="00492F02" w:rsidP="00DE1750">
      <w:pPr>
        <w:pStyle w:val="Heading3"/>
        <w:tabs>
          <w:tab w:val="clear" w:pos="450"/>
          <w:tab w:val="num" w:pos="900"/>
        </w:tabs>
        <w:ind w:left="900" w:hanging="900"/>
        <w:jc w:val="both"/>
        <w:rPr>
          <w:b/>
        </w:rPr>
      </w:pPr>
      <w:r>
        <w:rPr>
          <w:b/>
        </w:rPr>
        <w:t xml:space="preserve">Affected Parties assess the impact of </w:t>
      </w:r>
      <w:r w:rsidR="000F1A97">
        <w:rPr>
          <w:b/>
        </w:rPr>
        <w:t>T</w:t>
      </w:r>
      <w:r>
        <w:rPr>
          <w:b/>
        </w:rPr>
        <w:t xml:space="preserve">he </w:t>
      </w:r>
      <w:r w:rsidR="000F1A97">
        <w:rPr>
          <w:b/>
        </w:rPr>
        <w:t xml:space="preserve">Company </w:t>
      </w:r>
      <w:r>
        <w:rPr>
          <w:b/>
        </w:rPr>
        <w:t>Construction Application</w:t>
      </w:r>
    </w:p>
    <w:p w14:paraId="4EFD38C3" w14:textId="049E8BB4" w:rsidR="00492F02" w:rsidRDefault="00492F02" w:rsidP="00DE1750">
      <w:pPr>
        <w:pStyle w:val="Heading4"/>
        <w:tabs>
          <w:tab w:val="num" w:pos="900"/>
        </w:tabs>
        <w:ind w:left="900" w:hanging="900"/>
        <w:jc w:val="both"/>
      </w:pPr>
      <w:r>
        <w:t xml:space="preserve">The Affected Parties shall assess the impact of </w:t>
      </w:r>
      <w:r w:rsidR="00974E00">
        <w:t xml:space="preserve">The </w:t>
      </w:r>
      <w:del w:id="88" w:author="Graham Lear (NESO)" w:date="2025-01-14T11:39:00Z">
        <w:r w:rsidR="000F1A97">
          <w:delText xml:space="preserve"> </w:delText>
        </w:r>
      </w:del>
      <w:r w:rsidR="00974E00">
        <w:t>Company</w:t>
      </w:r>
      <w:r w:rsidR="000F1A97">
        <w:t xml:space="preserve"> </w:t>
      </w:r>
      <w:r>
        <w:t>Construction Application on their respective networks.  The Affected Parties shall carry out the assessment in accordance with the Application Programme.</w:t>
      </w:r>
    </w:p>
    <w:p w14:paraId="63777551" w14:textId="616F4435" w:rsidR="00492F02" w:rsidRDefault="00492F02" w:rsidP="00DE1750">
      <w:pPr>
        <w:pStyle w:val="Heading4"/>
        <w:tabs>
          <w:tab w:val="num" w:pos="900"/>
        </w:tabs>
        <w:ind w:left="900" w:hanging="900"/>
        <w:jc w:val="both"/>
      </w:pPr>
      <w:bookmarkStart w:id="89" w:name="_Ref87752134"/>
      <w:bookmarkStart w:id="90" w:name="_Ref88281677"/>
      <w:r>
        <w:t xml:space="preserve">The Affected Parties shall discuss and agree Connection/infrastructure solutions as appropriate.  </w:t>
      </w:r>
      <w:r w:rsidR="000F1A97">
        <w:t xml:space="preserve">The Company </w:t>
      </w:r>
      <w:r>
        <w:t>shall be included (as appropriate) in any discussions between the Affected Parties.</w:t>
      </w:r>
      <w:bookmarkEnd w:id="89"/>
      <w:bookmarkEnd w:id="90"/>
    </w:p>
    <w:p w14:paraId="78DC9484" w14:textId="627BEA84" w:rsidR="00296845" w:rsidRDefault="00492F02" w:rsidP="00DE1750">
      <w:pPr>
        <w:pStyle w:val="Heading4"/>
        <w:tabs>
          <w:tab w:val="num" w:pos="900"/>
        </w:tabs>
        <w:ind w:left="900" w:hanging="900"/>
        <w:jc w:val="both"/>
      </w:pPr>
      <w:r>
        <w:t xml:space="preserve">The Affected Parties shall liaise with </w:t>
      </w:r>
      <w:r w:rsidR="00B705E8">
        <w:t xml:space="preserve">The Company </w:t>
      </w:r>
      <w:r>
        <w:t>to co-ordinate indicative Outages, in accordance with STCP 11-1 Outage Planning.</w:t>
      </w:r>
    </w:p>
    <w:p w14:paraId="413A81F7" w14:textId="46E0C31D" w:rsidR="00492F02" w:rsidRDefault="00296845" w:rsidP="00DE1750">
      <w:pPr>
        <w:pStyle w:val="Heading4"/>
        <w:tabs>
          <w:tab w:val="num" w:pos="900"/>
        </w:tabs>
        <w:ind w:left="900" w:hanging="900"/>
        <w:jc w:val="both"/>
      </w:pPr>
      <w:r>
        <w:t xml:space="preserve">Where an Affected Party is aware of potential interactivity on any application, they will, where possible, inform </w:t>
      </w:r>
      <w:r w:rsidR="00B705E8">
        <w:t xml:space="preserve">The Company </w:t>
      </w:r>
      <w:r>
        <w:t>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91" w:name="_Ref85543582"/>
      <w:r>
        <w:rPr>
          <w:b/>
        </w:rPr>
        <w:t xml:space="preserve">Preferred Connection option (and any alternatives) and infrastructure works submitted by the </w:t>
      </w:r>
      <w:bookmarkEnd w:id="91"/>
      <w:r>
        <w:rPr>
          <w:b/>
        </w:rPr>
        <w:t>TO(s)</w:t>
      </w:r>
    </w:p>
    <w:p w14:paraId="0AB8BF06" w14:textId="662F3251" w:rsidR="00492F02" w:rsidRDefault="006F6C77" w:rsidP="00DE1750">
      <w:pPr>
        <w:pStyle w:val="Heading4"/>
        <w:tabs>
          <w:tab w:val="num" w:pos="900"/>
        </w:tabs>
        <w:ind w:left="900" w:hanging="900"/>
        <w:jc w:val="both"/>
      </w:pPr>
      <w:bookmarkStart w:id="92" w:name="_Ref88281753"/>
      <w:r>
        <w:t>E</w:t>
      </w:r>
      <w:r w:rsidR="00492F02">
        <w:t>ach Affected Party shall submit by email to</w:t>
      </w:r>
      <w:r w:rsidR="00B705E8" w:rsidRPr="00B705E8">
        <w:t xml:space="preserve"> </w:t>
      </w:r>
      <w:r w:rsidR="00B705E8">
        <w:t>The Company</w:t>
      </w:r>
      <w:r w:rsidR="00492F02">
        <w:t xml:space="preserve">, their view of the best Connection option(s) and infrastructure works </w:t>
      </w:r>
      <w:r w:rsidR="00FC6481">
        <w:t>(</w:t>
      </w:r>
      <w:r w:rsidR="00126C19">
        <w:t>i</w:t>
      </w:r>
      <w:r w:rsidR="00492F02">
        <w:t xml:space="preserve">n </w:t>
      </w:r>
      <w:r>
        <w:t xml:space="preserve">the CION </w:t>
      </w:r>
      <w:r w:rsidR="00AF2280">
        <w:t>pro</w:t>
      </w:r>
      <w:r w:rsidR="009D4658">
        <w:t xml:space="preserve"> </w:t>
      </w:r>
      <w:r w:rsidR="00AF2280">
        <w:t>forma</w:t>
      </w:r>
      <w:r w:rsidR="00FC6481">
        <w:t xml:space="preserve"> for offshore projects)</w:t>
      </w:r>
      <w:r>
        <w:t>.</w:t>
      </w:r>
      <w:r w:rsidR="00126C19">
        <w:t xml:space="preserve"> </w:t>
      </w:r>
      <w:r w:rsidR="00492F02">
        <w:t xml:space="preserve"> Timescales of the submission is to be in line with the agreed Application Programme.</w:t>
      </w:r>
      <w:bookmarkEnd w:id="92"/>
      <w:r w:rsidR="00492F02">
        <w:t xml:space="preserve"> </w:t>
      </w:r>
      <w:r w:rsidR="00A9282B">
        <w:t xml:space="preserve">As outlined in </w:t>
      </w:r>
      <w:r w:rsidR="003777DF">
        <w:t xml:space="preserve">Grid Code </w:t>
      </w:r>
      <w:r w:rsidR="00A9282B">
        <w:t xml:space="preserve">PC.A.7 </w:t>
      </w:r>
      <w:r w:rsidR="00B705E8">
        <w:t xml:space="preserve">The Company </w:t>
      </w:r>
      <w:r w:rsidR="00A9282B">
        <w:t xml:space="preserve">may request </w:t>
      </w:r>
      <w:r w:rsidR="00A9282B">
        <w:lastRenderedPageBreak/>
        <w:t>additional information that is reasonably required to represent the performance of the User’s plant and apparatus.</w:t>
      </w:r>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0B3DDB88" w:rsidR="00492F02" w:rsidRDefault="00A02322" w:rsidP="00DE1750">
      <w:pPr>
        <w:pStyle w:val="Heading4"/>
        <w:tabs>
          <w:tab w:val="num" w:pos="900"/>
        </w:tabs>
        <w:ind w:left="900" w:hanging="900"/>
        <w:jc w:val="both"/>
      </w:pPr>
      <w:r>
        <w:t>For offshore projects, f</w:t>
      </w:r>
      <w:r w:rsidR="003777DF">
        <w:t>ollowing compil</w:t>
      </w:r>
      <w:r w:rsidR="00492F02">
        <w:t xml:space="preserve">ation by the </w:t>
      </w:r>
      <w:r w:rsidR="00A51F03">
        <w:t>Lead Person(s)</w:t>
      </w:r>
      <w:r w:rsidR="00492F02">
        <w:t xml:space="preserve"> of the preferred options and any alternative options, each Affected Party shall </w:t>
      </w:r>
      <w:r w:rsidR="004466A4">
        <w:t xml:space="preserve">update the CION pro-forma where necessary and </w:t>
      </w:r>
      <w:r w:rsidR="00AC2FE8">
        <w:t>email</w:t>
      </w:r>
      <w:r w:rsidR="00492F02">
        <w:t xml:space="preserve"> </w:t>
      </w:r>
      <w:r w:rsidR="00B578DF">
        <w:t xml:space="preserve">The Company </w:t>
      </w:r>
      <w:r w:rsidR="00AC2FE8">
        <w:t>for offshore projects</w:t>
      </w:r>
      <w:r w:rsidR="00492F02">
        <w:t>.</w:t>
      </w:r>
    </w:p>
    <w:p w14:paraId="17873610" w14:textId="5F1BAA2D" w:rsidR="00492F02" w:rsidRDefault="00B578DF" w:rsidP="00DE1750">
      <w:pPr>
        <w:pStyle w:val="Heading3"/>
        <w:tabs>
          <w:tab w:val="clear" w:pos="450"/>
          <w:tab w:val="num" w:pos="900"/>
        </w:tabs>
        <w:ind w:left="900" w:hanging="900"/>
        <w:jc w:val="both"/>
        <w:rPr>
          <w:b/>
        </w:rPr>
      </w:pPr>
      <w:bookmarkStart w:id="93" w:name="_Ref85543609"/>
      <w:r>
        <w:rPr>
          <w:b/>
        </w:rPr>
        <w:t>The Company</w:t>
      </w:r>
      <w:r w:rsidR="00492F02">
        <w:rPr>
          <w:b/>
        </w:rPr>
        <w:t xml:space="preserve"> carries out economic impact assessment</w:t>
      </w:r>
      <w:bookmarkEnd w:id="93"/>
      <w:r w:rsidR="004466A4">
        <w:rPr>
          <w:b/>
        </w:rPr>
        <w:t xml:space="preserve"> (for connections offshore)</w:t>
      </w:r>
    </w:p>
    <w:p w14:paraId="3931C633" w14:textId="1240A20A" w:rsidR="00492F02" w:rsidRDefault="00B578DF" w:rsidP="00DE1750">
      <w:pPr>
        <w:pStyle w:val="Heading4"/>
        <w:ind w:left="900" w:hanging="900"/>
        <w:jc w:val="both"/>
      </w:pPr>
      <w:r>
        <w:t xml:space="preserve">The Company </w:t>
      </w:r>
      <w:r w:rsidR="00492F02">
        <w:t>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The output of the economic impact assessment carried out by </w:t>
      </w:r>
      <w:r>
        <w:t xml:space="preserve">The Company </w:t>
      </w:r>
      <w:r w:rsidR="00492F02">
        <w:t xml:space="preserve">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94" w:name="OLE_LINK5"/>
      <w:r>
        <w:t xml:space="preserve">lifetime cost benefit analysis </w:t>
      </w:r>
      <w:bookmarkEnd w:id="94"/>
      <w:r w:rsidR="004445D2">
        <w:t xml:space="preserve">which </w:t>
      </w:r>
      <w:proofErr w:type="gramStart"/>
      <w:r w:rsidR="004445D2">
        <w:t>takes into</w:t>
      </w:r>
      <w:r>
        <w:t xml:space="preserve"> </w:t>
      </w:r>
      <w:r w:rsidR="004445D2">
        <w:t>account</w:t>
      </w:r>
      <w:proofErr w:type="gramEnd"/>
      <w:r w:rsidR="004445D2">
        <w:t xml:space="preserve"> both the </w:t>
      </w:r>
      <w:r>
        <w:t>capital cost of TO connection options</w:t>
      </w:r>
      <w:r w:rsidR="004445D2">
        <w:t xml:space="preserve"> as well as their </w:t>
      </w:r>
      <w:r>
        <w:t>associated operational costs</w:t>
      </w:r>
    </w:p>
    <w:p w14:paraId="77F1228A" w14:textId="5F5890D2"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B578DF">
        <w:t xml:space="preserve">The Company </w:t>
      </w:r>
      <w:r w:rsidR="00492F02">
        <w:t xml:space="preserve">in the </w:t>
      </w:r>
      <w:del w:id="95" w:author="Graham Lear (NESO)" w:date="2025-01-21T12:54:00Z" w16du:dateUtc="2025-01-21T12:54:00Z">
        <w:r w:rsidR="00492F02" w:rsidDel="003626A1">
          <w:delText>Connections and Infrastructure Options Note</w:delText>
        </w:r>
      </w:del>
      <w:ins w:id="96" w:author="Graham Lear (NESO)" w:date="2025-01-21T12:54:00Z" w16du:dateUtc="2025-01-21T12:54:00Z">
        <w:r w:rsidR="003626A1">
          <w:t>CION</w:t>
        </w:r>
      </w:ins>
      <w:r w:rsidR="00492F02">
        <w:t xml:space="preserve"> and will </w:t>
      </w:r>
      <w:r>
        <w:t>identify</w:t>
      </w:r>
      <w:r w:rsidR="00492F02">
        <w:t>:</w:t>
      </w:r>
    </w:p>
    <w:p w14:paraId="78C6FEE4" w14:textId="77777777" w:rsidR="004445D2" w:rsidRDefault="009C64AF" w:rsidP="00EB7F75">
      <w:pPr>
        <w:keepNext/>
        <w:numPr>
          <w:ilvl w:val="0"/>
          <w:numId w:val="13"/>
        </w:numPr>
        <w:tabs>
          <w:tab w:val="clear" w:pos="360"/>
          <w:tab w:val="num" w:pos="1418"/>
        </w:tabs>
        <w:spacing w:after="0"/>
        <w:ind w:left="1418" w:hanging="518"/>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432A22B2" w:rsidR="00492F02" w:rsidRDefault="00B578DF" w:rsidP="00DE1750">
      <w:pPr>
        <w:pStyle w:val="Heading4"/>
        <w:tabs>
          <w:tab w:val="num" w:pos="900"/>
        </w:tabs>
        <w:ind w:left="900" w:hanging="900"/>
        <w:jc w:val="both"/>
      </w:pPr>
      <w:r>
        <w:t xml:space="preserve">The Company </w:t>
      </w:r>
      <w:r w:rsidR="00492F02">
        <w:t xml:space="preserve">shall notify the Affected Parties by email, that the results of the economic impact assessment have been recorded in the </w:t>
      </w:r>
      <w:del w:id="97" w:author="Graham Lear (NESO)" w:date="2025-02-03T14:42:00Z" w16du:dateUtc="2025-02-03T14:42:00Z">
        <w:r w:rsidR="00492F02" w:rsidDel="002D1EA7">
          <w:delText>Connections and Infrastructure Options Note</w:delText>
        </w:r>
      </w:del>
      <w:ins w:id="98" w:author="Graham Lear (NESO)" w:date="2025-02-03T14:42:00Z" w16du:dateUtc="2025-02-03T14:42:00Z">
        <w:r w:rsidR="002D1EA7">
          <w:t>CION</w:t>
        </w:r>
      </w:ins>
      <w:r w:rsidR="00492F02">
        <w:t xml:space="preserv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524AD8A6" w:rsidR="000E66B6" w:rsidRDefault="000E66B6" w:rsidP="00DE1750">
      <w:pPr>
        <w:pStyle w:val="Heading4"/>
        <w:tabs>
          <w:tab w:val="num" w:pos="900"/>
        </w:tabs>
        <w:ind w:left="900" w:hanging="900"/>
        <w:jc w:val="both"/>
      </w:pPr>
      <w:r>
        <w:t xml:space="preserve">The </w:t>
      </w:r>
      <w:r w:rsidR="005977AF">
        <w:t xml:space="preserve">Company </w:t>
      </w:r>
      <w:r>
        <w:t>Lead Person and Affected Parties’ Lead Person may meet at any time, if they so wish, to discuss the Application Programme.</w:t>
      </w:r>
    </w:p>
    <w:p w14:paraId="709A4D35" w14:textId="6AA7BC13"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w:t>
      </w:r>
      <w:del w:id="99" w:author="Angela Quinn (NESO)" w:date="2025-02-04T16:43:00Z">
        <w:r>
          <w:delText xml:space="preserve">Connection and </w:delText>
        </w:r>
        <w:r w:rsidDel="00492F02">
          <w:delText>infrastructure</w:delText>
        </w:r>
      </w:del>
      <w:ins w:id="100" w:author="Angela Quinn (NESO)" w:date="2025-02-04T16:43:00Z">
        <w:r w:rsidR="161CE12C">
          <w:t>CION</w:t>
        </w:r>
      </w:ins>
      <w:r>
        <w:t xml:space="preserve"> option </w:t>
      </w:r>
      <w:r w:rsidR="00B404FB">
        <w:t xml:space="preserve">to be progressed </w:t>
      </w:r>
      <w:r>
        <w:t xml:space="preserve">and decide whether any further analysis is required. This may be at a meeting of the </w:t>
      </w:r>
      <w:r w:rsidR="00DC1E88">
        <w:t>Lead Person(s)</w:t>
      </w:r>
      <w:r>
        <w:t>.</w:t>
      </w:r>
    </w:p>
    <w:p w14:paraId="6A90E50F" w14:textId="100E494B" w:rsidR="00A81156" w:rsidRDefault="00492F02" w:rsidP="00DE1750">
      <w:pPr>
        <w:pStyle w:val="Heading4"/>
        <w:tabs>
          <w:tab w:val="num" w:pos="900"/>
        </w:tabs>
        <w:ind w:left="900" w:hanging="900"/>
        <w:jc w:val="both"/>
      </w:pPr>
      <w:r>
        <w:t>As a result of</w:t>
      </w:r>
      <w:r w:rsidR="005977AF" w:rsidRPr="005977AF">
        <w:t xml:space="preserve"> </w:t>
      </w:r>
      <w:r w:rsidR="005977AF">
        <w:t>The Company</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ins w:id="101" w:author="Graham Lear (NESO)" w:date="2025-02-06T00:35:00Z" w16du:dateUtc="2025-02-06T00:35:00Z">
        <w:r w:rsidR="00AB185C">
          <w:t>3.3.14</w:t>
        </w:r>
      </w:ins>
      <w:del w:id="102" w:author="Graham Lear (NESO)" w:date="2025-01-28T14:29:00Z" w16du:dateUtc="2025-01-28T14:29:00Z">
        <w:r w:rsidR="000172EF" w:rsidDel="009844CE">
          <w:delText>3.2.14</w:delText>
        </w:r>
      </w:del>
      <w:r>
        <w:fldChar w:fldCharType="end"/>
      </w:r>
      <w:r>
        <w:t xml:space="preserve"> to </w:t>
      </w:r>
      <w:r>
        <w:fldChar w:fldCharType="begin"/>
      </w:r>
      <w:r>
        <w:instrText xml:space="preserve"> REF _Ref85543609 \r \h </w:instrText>
      </w:r>
      <w:r w:rsidR="0013037E">
        <w:instrText xml:space="preserve"> \* MERGEFORMAT </w:instrText>
      </w:r>
      <w:r>
        <w:fldChar w:fldCharType="separate"/>
      </w:r>
      <w:ins w:id="103" w:author="Graham Lear (NESO)" w:date="2025-02-06T00:35:00Z" w16du:dateUtc="2025-02-06T00:35:00Z">
        <w:r w:rsidR="00AB185C">
          <w:t>3.3.15</w:t>
        </w:r>
      </w:ins>
      <w:del w:id="104" w:author="Graham Lear (NESO)" w:date="2025-01-28T14:29:00Z" w16du:dateUtc="2025-01-28T14:29:00Z">
        <w:r w:rsidR="000172EF" w:rsidDel="009844CE">
          <w:delText>3.2.15</w:delText>
        </w:r>
      </w:del>
      <w:r>
        <w:fldChar w:fldCharType="end"/>
      </w:r>
      <w:r>
        <w:t xml:space="preserve"> inclusive will be repeated.  This will involve the Affected Parties resubmitting their </w:t>
      </w:r>
      <w:del w:id="105" w:author="Angela Quinn (NESO)" w:date="2025-02-04T16:44:00Z">
        <w:r>
          <w:delText>Connection and Infrastructure Option Note</w:delText>
        </w:r>
      </w:del>
      <w:ins w:id="106" w:author="Angela Quinn (NESO)" w:date="2025-02-04T16:44:00Z">
        <w:r w:rsidR="3A5C03A2">
          <w:t>CION</w:t>
        </w:r>
      </w:ins>
      <w:r>
        <w:t xml:space="preserve">, for </w:t>
      </w:r>
      <w:r w:rsidR="005977AF">
        <w:t xml:space="preserve">The Company </w:t>
      </w:r>
      <w:r>
        <w:t>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4281EF6A"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w:t>
      </w:r>
      <w:del w:id="107" w:author="Graham Lear (NESO)" w:date="2025-02-03T14:42:00Z" w16du:dateUtc="2025-02-03T14:42:00Z">
        <w:r w:rsidDel="002D1EA7">
          <w:delText xml:space="preserve">Connections and Infrastructure Options </w:delText>
        </w:r>
        <w:r w:rsidDel="002D1EA7">
          <w:lastRenderedPageBreak/>
          <w:delText>Note</w:delText>
        </w:r>
      </w:del>
      <w:ins w:id="108" w:author="Graham Lear (NESO)" w:date="2025-02-03T14:42:00Z" w16du:dateUtc="2025-02-03T14:42:00Z">
        <w:r w:rsidR="002D1EA7">
          <w:t>CION</w:t>
        </w:r>
      </w:ins>
      <w:r>
        <w:t xml:space="preserve"> Section. The Affected Parties </w:t>
      </w:r>
      <w:r w:rsidR="006403D4">
        <w:t xml:space="preserve">shall </w:t>
      </w:r>
      <w:r>
        <w:t xml:space="preserve">notify </w:t>
      </w:r>
      <w:r w:rsidR="005977AF">
        <w:t>T</w:t>
      </w:r>
      <w:r>
        <w:t xml:space="preserve">he </w:t>
      </w:r>
      <w:r w:rsidR="005977AF">
        <w:t xml:space="preserve">Company </w:t>
      </w:r>
      <w:r>
        <w:t>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0DCA8CCD" w:rsidR="0041755B" w:rsidRPr="0041755B" w:rsidRDefault="00492F02" w:rsidP="00DE1750">
      <w:pPr>
        <w:pStyle w:val="Heading4"/>
        <w:tabs>
          <w:tab w:val="num" w:pos="900"/>
        </w:tabs>
        <w:ind w:left="900" w:hanging="900"/>
        <w:jc w:val="both"/>
      </w:pPr>
      <w:r>
        <w:t>The Affected Parties</w:t>
      </w:r>
      <w:r w:rsidR="00AC2FE8">
        <w:t xml:space="preserve"> for offshore projects</w:t>
      </w:r>
      <w:r>
        <w:t xml:space="preserve"> shall work up the connection and infrastructure design proposals in further detail for the </w:t>
      </w:r>
      <w:r w:rsidR="00B404FB">
        <w:t>preferr</w:t>
      </w:r>
      <w:r>
        <w:t xml:space="preserve">ed option.  Each Affected Party shall update its </w:t>
      </w:r>
      <w:del w:id="109" w:author="Graham Lear (NESO)" w:date="2025-02-03T14:42:00Z" w16du:dateUtc="2025-02-03T14:42:00Z">
        <w:r w:rsidDel="002D1EA7">
          <w:delText>Connections and Infrastructure Options Note</w:delText>
        </w:r>
      </w:del>
      <w:ins w:id="110" w:author="Graham Lear (NESO)" w:date="2025-02-03T14:42:00Z" w16du:dateUtc="2025-02-03T14:42:00Z">
        <w:r w:rsidR="002D1EA7">
          <w:t>CION</w:t>
        </w:r>
      </w:ins>
      <w:r>
        <w:t xml:space="preserve"> with the detailed connection and infrastructure design and email its </w:t>
      </w:r>
      <w:r w:rsidR="0041755B">
        <w:t>CION</w:t>
      </w:r>
      <w:r>
        <w:t xml:space="preserve"> to </w:t>
      </w:r>
      <w:r w:rsidR="00052622">
        <w:t>T</w:t>
      </w:r>
      <w:r>
        <w:t xml:space="preserve">he </w:t>
      </w:r>
      <w:r w:rsidR="00052622">
        <w:t xml:space="preserve">Company </w:t>
      </w:r>
      <w:r>
        <w:t>Lead Person.</w:t>
      </w:r>
      <w:r w:rsidR="0041755B" w:rsidRPr="0041755B">
        <w:t xml:space="preserve"> </w:t>
      </w:r>
    </w:p>
    <w:p w14:paraId="2C16F56E" w14:textId="77777777" w:rsidR="00492F02" w:rsidRDefault="00492F02" w:rsidP="00DE1750">
      <w:pPr>
        <w:pStyle w:val="Heading4"/>
        <w:tabs>
          <w:tab w:val="num" w:pos="900"/>
        </w:tabs>
        <w:ind w:left="900" w:hanging="900"/>
        <w:jc w:val="both"/>
      </w:pPr>
      <w:r>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w:t>
      </w:r>
      <w:r w:rsidR="00F55E4D">
        <w:t xml:space="preserve"> plant and apparatus at</w:t>
      </w:r>
      <w:r>
        <w:t xml:space="preserve"> Connection Sites or new embedded generation to be included in the TO Construction Offer.</w:t>
      </w:r>
    </w:p>
    <w:p w14:paraId="07D23576" w14:textId="37C25130" w:rsidR="00492F02" w:rsidRDefault="00492F02" w:rsidP="00DE1750">
      <w:pPr>
        <w:pStyle w:val="Heading4"/>
        <w:tabs>
          <w:tab w:val="num" w:pos="900"/>
        </w:tabs>
        <w:ind w:left="900" w:hanging="900"/>
        <w:jc w:val="both"/>
      </w:pPr>
      <w:r>
        <w:t>The TO may include, but shall not be limited in including, in a TO Construction Offer</w:t>
      </w:r>
      <w:r w:rsidR="00251A25">
        <w:t>,</w:t>
      </w:r>
      <w:r>
        <w:t xml:space="preserve">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536FD204" w:rsidR="00492F02" w:rsidRDefault="00492F02" w:rsidP="00DE1750">
      <w:pPr>
        <w:pStyle w:val="Heading4"/>
        <w:tabs>
          <w:tab w:val="num" w:pos="900"/>
        </w:tabs>
        <w:ind w:left="900" w:hanging="900"/>
        <w:jc w:val="both"/>
      </w:pPr>
      <w:r>
        <w:t xml:space="preserve">During the application process </w:t>
      </w:r>
      <w:r w:rsidR="00052622">
        <w:t>The Company</w:t>
      </w:r>
      <w:r w:rsidR="00AA4D9A">
        <w:t xml:space="preserve"> </w:t>
      </w:r>
      <w:r>
        <w:t xml:space="preserve">shall discuss with the TO any requirements </w:t>
      </w:r>
      <w:r w:rsidR="00052622">
        <w:t xml:space="preserve">The Company </w:t>
      </w:r>
      <w:r>
        <w:t>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111" w:name="_Ref87782709"/>
      <w:r>
        <w:rPr>
          <w:b/>
        </w:rPr>
        <w:t xml:space="preserve">Charging </w:t>
      </w:r>
      <w:r w:rsidR="00492F02">
        <w:rPr>
          <w:b/>
        </w:rPr>
        <w:t>information required</w:t>
      </w:r>
      <w:bookmarkEnd w:id="111"/>
      <w:r>
        <w:rPr>
          <w:b/>
        </w:rPr>
        <w:t xml:space="preserve"> from </w:t>
      </w:r>
      <w:r w:rsidR="007A7957">
        <w:rPr>
          <w:b/>
        </w:rPr>
        <w:t>Host TO</w:t>
      </w:r>
    </w:p>
    <w:p w14:paraId="57530D88" w14:textId="7498CDB1" w:rsidR="00492F02" w:rsidRDefault="00492F02" w:rsidP="00BA26A4">
      <w:pPr>
        <w:pStyle w:val="Heading4"/>
        <w:tabs>
          <w:tab w:val="num" w:pos="900"/>
        </w:tabs>
        <w:ind w:left="900" w:hanging="900"/>
        <w:jc w:val="both"/>
      </w:pPr>
      <w:bookmarkStart w:id="112" w:name="_Ref89577026"/>
      <w:r>
        <w:t xml:space="preserve">The Affected Parties shall be required to </w:t>
      </w:r>
      <w:r w:rsidR="006D1DDF">
        <w:t>include in the TO Construction Offer to</w:t>
      </w:r>
      <w:r w:rsidR="009F4AF3">
        <w:t xml:space="preserve"> The Company</w:t>
      </w:r>
      <w:r w:rsidR="00377994">
        <w:t>,</w:t>
      </w:r>
      <w:r>
        <w:t xml:space="preserve"> the following information:</w:t>
      </w:r>
      <w:bookmarkEnd w:id="112"/>
    </w:p>
    <w:p w14:paraId="283AF871" w14:textId="77777777" w:rsidR="00492F02" w:rsidRDefault="00492F02" w:rsidP="00BA26A4">
      <w:pPr>
        <w:pStyle w:val="Heading4"/>
        <w:numPr>
          <w:ilvl w:val="0"/>
          <w:numId w:val="29"/>
        </w:numPr>
        <w:tabs>
          <w:tab w:val="clear" w:pos="1353"/>
          <w:tab w:val="num" w:pos="1400"/>
        </w:tabs>
        <w:ind w:left="1400" w:hanging="500"/>
        <w:jc w:val="both"/>
      </w:pPr>
      <w:r>
        <w:t>The Host TO shall provide a one off charge associated with the One Off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38586EE7" w:rsidR="006D1DDF" w:rsidRPr="006D1DDF" w:rsidRDefault="006D1DDF" w:rsidP="00BA26A4">
      <w:pPr>
        <w:numPr>
          <w:ilvl w:val="1"/>
          <w:numId w:val="29"/>
        </w:numPr>
        <w:tabs>
          <w:tab w:val="clear" w:pos="2073"/>
          <w:tab w:val="num" w:pos="1400"/>
        </w:tabs>
        <w:ind w:left="1400" w:hanging="500"/>
        <w:jc w:val="both"/>
      </w:pPr>
      <w:r>
        <w:t>Where requested by</w:t>
      </w:r>
      <w:r w:rsidR="009F4AF3" w:rsidRPr="009F4AF3">
        <w:t xml:space="preserve"> </w:t>
      </w:r>
      <w:r w:rsidR="009F4AF3">
        <w:t>The Company</w:t>
      </w:r>
      <w:r>
        <w:t>, The Host TO shall provide a cost breakdown of the Transmission Connection Assets</w:t>
      </w:r>
      <w:r w:rsidR="00EE797F">
        <w:t>.</w:t>
      </w:r>
    </w:p>
    <w:p w14:paraId="2DC563FB" w14:textId="2109ADE4" w:rsidR="00492F02" w:rsidRDefault="009F4AF3" w:rsidP="00BA26A4">
      <w:pPr>
        <w:pStyle w:val="Heading3"/>
        <w:tabs>
          <w:tab w:val="clear" w:pos="450"/>
          <w:tab w:val="num" w:pos="900"/>
        </w:tabs>
        <w:ind w:left="900" w:hanging="900"/>
        <w:jc w:val="both"/>
        <w:rPr>
          <w:b/>
        </w:rPr>
      </w:pPr>
      <w:r w:rsidRPr="002C72E0">
        <w:rPr>
          <w:b/>
          <w:bCs/>
        </w:rPr>
        <w:lastRenderedPageBreak/>
        <w:t>The Company</w:t>
      </w:r>
      <w:r w:rsidRPr="00EB7F75">
        <w:t xml:space="preserve"> </w:t>
      </w:r>
      <w:r w:rsidR="00492F02">
        <w:rPr>
          <w:b/>
        </w:rPr>
        <w:t xml:space="preserve">and Affected Parties liaise to agree indicative Outages for construction </w:t>
      </w:r>
    </w:p>
    <w:p w14:paraId="08996B41" w14:textId="6B41E090" w:rsidR="00492F02" w:rsidRDefault="009F4AF3" w:rsidP="00BA26A4">
      <w:pPr>
        <w:pStyle w:val="Heading4"/>
        <w:tabs>
          <w:tab w:val="num" w:pos="900"/>
        </w:tabs>
        <w:ind w:left="900" w:hanging="900"/>
        <w:jc w:val="both"/>
      </w:pPr>
      <w:r>
        <w:t xml:space="preserve">The Company </w:t>
      </w:r>
      <w:r w:rsidR="00492F02">
        <w:t xml:space="preserve">and Affected Parties shall liaise to agree the feasibility of the indicative Outages to facilitate the completion of the TO Construction Offer. </w:t>
      </w:r>
      <w:r w:rsidR="00C42D31">
        <w:t xml:space="preserve">The Company </w:t>
      </w:r>
      <w:r w:rsidR="00492F02">
        <w:t>confirms the Outages to the Affected Parties.</w:t>
      </w:r>
    </w:p>
    <w:p w14:paraId="00B452A4" w14:textId="1170C153" w:rsidR="00492F02" w:rsidRPr="00600F7E" w:rsidRDefault="00C42D31" w:rsidP="00BA26A4">
      <w:pPr>
        <w:pStyle w:val="Heading3"/>
        <w:tabs>
          <w:tab w:val="clear" w:pos="450"/>
          <w:tab w:val="num" w:pos="900"/>
        </w:tabs>
        <w:ind w:left="900" w:hanging="900"/>
        <w:jc w:val="both"/>
        <w:rPr>
          <w:b/>
        </w:rPr>
      </w:pPr>
      <w:r>
        <w:rPr>
          <w:b/>
        </w:rPr>
        <w:t xml:space="preserve">The Company </w:t>
      </w:r>
      <w:r w:rsidR="00492F02" w:rsidRPr="00600F7E">
        <w:rPr>
          <w:b/>
        </w:rPr>
        <w:t xml:space="preserve">Receives TO Construction Offer </w:t>
      </w:r>
    </w:p>
    <w:p w14:paraId="20D30FA2" w14:textId="1E82C665" w:rsidR="00A84EFA" w:rsidRPr="00600F7E" w:rsidRDefault="00492F02" w:rsidP="00BA26A4">
      <w:pPr>
        <w:pStyle w:val="Heading4"/>
        <w:tabs>
          <w:tab w:val="num" w:pos="900"/>
        </w:tabs>
        <w:ind w:left="900" w:hanging="900"/>
        <w:jc w:val="both"/>
      </w:pPr>
      <w:bookmarkStart w:id="113" w:name="_Ref85424125"/>
      <w:r w:rsidRPr="00600F7E">
        <w:t xml:space="preserve">The Affected Parties’ Lead Person(s) shall submit their respective </w:t>
      </w:r>
      <w:r w:rsidR="00443918" w:rsidRPr="00600F7E">
        <w:t>draft TO</w:t>
      </w:r>
      <w:r w:rsidRPr="00600F7E">
        <w:t xml:space="preserve"> Construction Offers to </w:t>
      </w:r>
      <w:r w:rsidR="00C42D31">
        <w:t>T</w:t>
      </w:r>
      <w:r w:rsidRPr="00600F7E">
        <w:t xml:space="preserve">he </w:t>
      </w:r>
      <w:r w:rsidR="00C42D31">
        <w:t>Company</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113"/>
    </w:p>
    <w:p w14:paraId="5C0B7A37" w14:textId="098AC1B0" w:rsidR="005C2159" w:rsidRPr="004B44DC" w:rsidRDefault="005C2159" w:rsidP="00BA26A4">
      <w:pPr>
        <w:pStyle w:val="Heading4"/>
        <w:tabs>
          <w:tab w:val="num" w:pos="900"/>
        </w:tabs>
        <w:ind w:left="900" w:hanging="900"/>
        <w:jc w:val="both"/>
      </w:pPr>
      <w:bookmarkStart w:id="114" w:name="_Ref88280849"/>
      <w:r w:rsidRPr="004B44DC">
        <w:t xml:space="preserve">Where it is possible to do so, the Affected Parties’ Lead Person(s) will issue the draft TO Construction Offer in advance of the 2 months timescale </w:t>
      </w:r>
      <w:proofErr w:type="gramStart"/>
      <w:r w:rsidRPr="004B44DC">
        <w:t>in order to</w:t>
      </w:r>
      <w:proofErr w:type="gramEnd"/>
      <w:r w:rsidRPr="004B44DC">
        <w:t xml:space="preserve"> provide </w:t>
      </w:r>
      <w:del w:id="115" w:author="Angela Quinn (NESO)" w:date="2025-02-04T16:03:00Z">
        <w:r w:rsidRPr="004B44DC">
          <w:delText>the</w:delText>
        </w:r>
      </w:del>
      <w:r w:rsidRPr="004B44DC">
        <w:t xml:space="preserve"> </w:t>
      </w:r>
      <w:del w:id="116" w:author="Graham Lear (NESO)" w:date="2025-01-21T12:56:00Z" w16du:dateUtc="2025-01-21T12:56:00Z">
        <w:r w:rsidRPr="004B44DC" w:rsidDel="00D8775F">
          <w:delText xml:space="preserve">ESO </w:delText>
        </w:r>
      </w:del>
      <w:ins w:id="117" w:author="Graham Lear (NESO)" w:date="2025-01-21T12:56:00Z" w16du:dateUtc="2025-01-21T12:56:00Z">
        <w:r w:rsidR="00D8775F">
          <w:t>The Company</w:t>
        </w:r>
        <w:r w:rsidR="00D8775F" w:rsidRPr="004B44DC">
          <w:t xml:space="preserve"> </w:t>
        </w:r>
      </w:ins>
      <w:r w:rsidRPr="004B44DC">
        <w:t>with an opportunity to provide the Offer to the Applicant in a more efficient manner.</w:t>
      </w:r>
    </w:p>
    <w:p w14:paraId="3F5C7672" w14:textId="0E2C436F"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w:t>
      </w:r>
      <w:r w:rsidR="00C42D31">
        <w:t>T</w:t>
      </w:r>
      <w:r w:rsidRPr="00600F7E">
        <w:t xml:space="preserve">he </w:t>
      </w:r>
      <w:r w:rsidR="00C42D31">
        <w:t>Company</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w:t>
      </w:r>
      <w:r w:rsidR="00C42D31">
        <w:t>T</w:t>
      </w:r>
      <w:r w:rsidRPr="00600F7E">
        <w:t xml:space="preserve">he </w:t>
      </w:r>
      <w:r w:rsidR="00DD7BB3">
        <w:t>Company</w:t>
      </w:r>
      <w:r w:rsidRPr="00600F7E">
        <w:t xml:space="preserve"> Application Date, unless an application for extension is agreed with the Authority.</w:t>
      </w:r>
    </w:p>
    <w:p w14:paraId="5938C921" w14:textId="682DDF1E" w:rsidR="005C2159" w:rsidRPr="004B44DC" w:rsidRDefault="005C2159" w:rsidP="005C2159">
      <w:pPr>
        <w:pStyle w:val="Heading4"/>
        <w:tabs>
          <w:tab w:val="num" w:pos="900"/>
        </w:tabs>
        <w:ind w:left="900" w:hanging="900"/>
        <w:jc w:val="both"/>
      </w:pPr>
      <w:r w:rsidRPr="004B44DC">
        <w:t xml:space="preserve">Where it is possible to do so, the Affected Parties’ Lead Person(s) will issue the final TO Construction Offer in advance of the 2 months + 14 days timescale </w:t>
      </w:r>
      <w:proofErr w:type="gramStart"/>
      <w:r w:rsidRPr="004B44DC">
        <w:t>in order to</w:t>
      </w:r>
      <w:proofErr w:type="gramEnd"/>
      <w:r w:rsidRPr="004B44DC">
        <w:t xml:space="preserve"> provide </w:t>
      </w:r>
      <w:del w:id="118" w:author="Angela Quinn (NESO)" w:date="2025-02-04T16:04:00Z">
        <w:r w:rsidRPr="004B44DC">
          <w:delText>the</w:delText>
        </w:r>
      </w:del>
      <w:r w:rsidRPr="004B44DC">
        <w:t xml:space="preserve"> </w:t>
      </w:r>
      <w:del w:id="119" w:author="Emily Watson (NESO)" w:date="2025-01-31T16:26:00Z">
        <w:r w:rsidRPr="004B44DC">
          <w:delText xml:space="preserve">ESO </w:delText>
        </w:r>
      </w:del>
      <w:ins w:id="120" w:author="Emily Watson (NESO)" w:date="2025-01-31T16:26:00Z">
        <w:r w:rsidR="5F5B0101">
          <w:t xml:space="preserve">The Company </w:t>
        </w:r>
      </w:ins>
      <w:r w:rsidRPr="004B44DC">
        <w:t>with an opportunity to provide the Offer to the Applicant in a more efficient manner.</w:t>
      </w:r>
    </w:p>
    <w:p w14:paraId="7288EF65" w14:textId="41A489E6" w:rsidR="008E0E2D" w:rsidRDefault="00492F02" w:rsidP="00BA26A4">
      <w:pPr>
        <w:pStyle w:val="Heading4"/>
        <w:tabs>
          <w:tab w:val="num" w:pos="900"/>
        </w:tabs>
        <w:ind w:left="900" w:hanging="900"/>
        <w:jc w:val="both"/>
      </w:pPr>
      <w:r w:rsidRPr="00600F7E">
        <w:t xml:space="preserve">The TO Construction Offer(s) may, where it is necessary to carry out additional extensive system studies to evaluate more fully the impact of </w:t>
      </w:r>
      <w:r w:rsidR="00DD7BB3">
        <w:t xml:space="preserve">The Company </w:t>
      </w:r>
      <w:r w:rsidRPr="00600F7E">
        <w:t xml:space="preserve">Construction Application, indicate the areas that require more detailed analysis. </w:t>
      </w:r>
      <w:r w:rsidR="00DD7BB3">
        <w:t xml:space="preserve">The Company </w:t>
      </w:r>
      <w:r w:rsidRPr="00600F7E">
        <w:t xml:space="preserve">shall advise by email whether it wishes the Affected Parties to make a revised TO Construction Offer within the STC timescales, or such other timescales agreed by the Authority.  Where </w:t>
      </w:r>
      <w:r w:rsidR="00DD7BB3">
        <w:t xml:space="preserve">The Company </w:t>
      </w:r>
      <w:r w:rsidRPr="00600F7E">
        <w:t xml:space="preserve">does wish the Affected Parties to vary </w:t>
      </w:r>
      <w:proofErr w:type="gramStart"/>
      <w:r w:rsidRPr="00600F7E">
        <w:t>their</w:t>
      </w:r>
      <w:proofErr w:type="gramEnd"/>
      <w:r w:rsidRPr="00600F7E">
        <w:t xml:space="preserve"> TO Construction Offer(s), </w:t>
      </w:r>
      <w:r w:rsidR="00DD7BB3">
        <w:t xml:space="preserve">The Company </w:t>
      </w:r>
      <w:r w:rsidRPr="00600F7E">
        <w:t>shall provide necessary detailed planning data requested by the Affected Parties, to enable the Affected Parties to carry out the detailed system studies.</w:t>
      </w:r>
      <w:bookmarkEnd w:id="114"/>
    </w:p>
    <w:p w14:paraId="0A54F1ED" w14:textId="513B432A" w:rsidR="00681BA5" w:rsidRPr="00600F7E" w:rsidRDefault="00681BA5" w:rsidP="00681BA5">
      <w:pPr>
        <w:pStyle w:val="Heading4"/>
        <w:tabs>
          <w:tab w:val="num" w:pos="900"/>
        </w:tabs>
        <w:ind w:left="900" w:hanging="900"/>
        <w:jc w:val="both"/>
      </w:pPr>
      <w:r>
        <w:t xml:space="preserve">Where a TO Construction Offer is interactive, the Affected Parties will notify </w:t>
      </w:r>
      <w:r w:rsidR="00734731">
        <w:t xml:space="preserve">The Company </w:t>
      </w:r>
      <w:r>
        <w:t xml:space="preserve">which other TO Construction Offer(s) it is interactive with. </w:t>
      </w:r>
      <w:r w:rsidR="00734731">
        <w:t xml:space="preserve">The Company </w:t>
      </w:r>
      <w:r>
        <w:t>will advise the affected parties whether a reduction to the acceptance period is required for the interactive TO Construction Offer(s).</w:t>
      </w:r>
      <w:r w:rsidRPr="00600F7E">
        <w:t xml:space="preserve"> </w:t>
      </w:r>
    </w:p>
    <w:p w14:paraId="77D1CADD" w14:textId="698C9139" w:rsidR="00681BA5" w:rsidRDefault="00681BA5" w:rsidP="00BA26A4">
      <w:pPr>
        <w:pStyle w:val="Heading4"/>
        <w:tabs>
          <w:tab w:val="num" w:pos="900"/>
        </w:tabs>
        <w:ind w:left="900" w:hanging="900"/>
        <w:jc w:val="both"/>
      </w:pPr>
      <w:r>
        <w:t xml:space="preserve">Where an acceptance of a Conditional Interactive offer(s) does not conclude in being successful in the interactivity process, </w:t>
      </w:r>
      <w:r w:rsidR="00734731">
        <w:t xml:space="preserve">The Company </w:t>
      </w:r>
      <w:r>
        <w:t>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121" w:name="_Ref90442498"/>
      <w:r>
        <w:rPr>
          <w:b/>
        </w:rPr>
        <w:t>Post Offer negotiation</w:t>
      </w:r>
      <w:bookmarkEnd w:id="121"/>
    </w:p>
    <w:p w14:paraId="7F702A41" w14:textId="06C0EC52"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734731">
        <w:t xml:space="preserve">The Company </w:t>
      </w:r>
      <w:r>
        <w:t xml:space="preserve">and the Affected Parties shall provide all reasonable assistance to answer any queries raised by the Applicant.  </w:t>
      </w:r>
      <w:r w:rsidR="00734731">
        <w:t xml:space="preserve">The Company </w:t>
      </w:r>
      <w:r>
        <w:t xml:space="preserve">and the Affected Parties shall accommodate a request for a meeting at the convenience of all relevant parties. </w:t>
      </w:r>
    </w:p>
    <w:p w14:paraId="0D11FB40" w14:textId="09CBF84C" w:rsidR="00492F02" w:rsidRDefault="00492F02" w:rsidP="00BA26A4">
      <w:pPr>
        <w:pStyle w:val="Heading4"/>
        <w:tabs>
          <w:tab w:val="num" w:pos="900"/>
        </w:tabs>
        <w:ind w:left="900" w:hanging="900"/>
        <w:jc w:val="both"/>
      </w:pPr>
      <w:r>
        <w:t xml:space="preserve">If the Applicant requests an extension to the 3 months offer acceptance period for additional time to consider the Offer, </w:t>
      </w:r>
      <w:r w:rsidR="00734731">
        <w:t xml:space="preserve">The Company </w:t>
      </w:r>
      <w:r>
        <w:t>shall reasonably consider the request. If the request for extension is considered reasonable by</w:t>
      </w:r>
      <w:r w:rsidR="00A03EEA" w:rsidRPr="00A03EEA">
        <w:t xml:space="preserve"> </w:t>
      </w:r>
      <w:r w:rsidR="00A03EEA">
        <w:t>The Company</w:t>
      </w:r>
      <w:r>
        <w:t xml:space="preserve">, </w:t>
      </w:r>
      <w:r w:rsidR="00A03EEA">
        <w:t xml:space="preserve">The Company </w:t>
      </w:r>
      <w:r>
        <w:t xml:space="preserve">shall ask the Affected Parties if they will extend </w:t>
      </w:r>
      <w:proofErr w:type="gramStart"/>
      <w:r>
        <w:t>their</w:t>
      </w:r>
      <w:proofErr w:type="gramEnd"/>
      <w:r>
        <w:t xml:space="preserve"> TO Construction Offer(s). </w:t>
      </w:r>
      <w:r w:rsidR="00A03EEA">
        <w:t xml:space="preserve">The Company </w:t>
      </w:r>
      <w:r>
        <w:t xml:space="preserve">will request agreement in writing </w:t>
      </w:r>
      <w:proofErr w:type="gramStart"/>
      <w:r>
        <w:t>from the Affected Parties,</w:t>
      </w:r>
      <w:proofErr w:type="gramEnd"/>
      <w:r>
        <w:t xml:space="preserve"> to the extension, and request confirmation that there is no change to the Affected Parties’ TO Construction Offer(s) to </w:t>
      </w:r>
      <w:r w:rsidR="00A03EEA">
        <w:t xml:space="preserve">The Company </w:t>
      </w:r>
      <w:r>
        <w:t xml:space="preserve">if it is to agree such matters with the Applicant.  </w:t>
      </w:r>
      <w:r w:rsidR="00443918">
        <w:t xml:space="preserve">If this agreement/confirmation has been </w:t>
      </w:r>
      <w:r w:rsidR="00443918">
        <w:lastRenderedPageBreak/>
        <w:t xml:space="preserve">received, </w:t>
      </w:r>
      <w:r w:rsidR="00A03EEA">
        <w:t xml:space="preserve">The Company </w:t>
      </w:r>
      <w:r w:rsidR="00443918">
        <w:t xml:space="preserve">Lead Person shall inform the Applicant that the offer acceptance period has been </w:t>
      </w:r>
      <w:proofErr w:type="gramStart"/>
      <w:r w:rsidR="00443918">
        <w:t>extended, and</w:t>
      </w:r>
      <w:proofErr w:type="gramEnd"/>
      <w:r w:rsidR="00443918">
        <w:t xml:space="preserve"> email the appropriate Affected Party. </w:t>
      </w:r>
    </w:p>
    <w:p w14:paraId="05E06EA4" w14:textId="6EFDF3FE" w:rsidR="006532F6" w:rsidRDefault="006532F6" w:rsidP="006532F6">
      <w:pPr>
        <w:pStyle w:val="Heading4"/>
        <w:tabs>
          <w:tab w:val="num" w:pos="900"/>
        </w:tabs>
        <w:ind w:left="900" w:hanging="900"/>
        <w:jc w:val="both"/>
      </w:pPr>
      <w:bookmarkStart w:id="122" w:name="_Ref185336711"/>
      <w:r>
        <w:t xml:space="preserve">Should the Applicant require a change to the </w:t>
      </w:r>
      <w:proofErr w:type="gramStart"/>
      <w:r>
        <w:t>Offer</w:t>
      </w:r>
      <w:proofErr w:type="gramEnd"/>
      <w:r>
        <w:t xml:space="preserve"> or the extension of the offer acceptance period gives rise to a change in the Offer, </w:t>
      </w:r>
      <w:r w:rsidR="00201EAB">
        <w:t xml:space="preserve">The Company </w:t>
      </w:r>
      <w:r>
        <w:t xml:space="preserve">and the Affected Parties shall use reasonable endeavours to agree whether this is a material change leading to a new User Application or not. Where a new User Application is not required, </w:t>
      </w:r>
      <w:r w:rsidR="00201EAB">
        <w:t xml:space="preserve">The Company </w:t>
      </w:r>
      <w:r>
        <w:t xml:space="preserve">and the Affected Parties shall agree the process and timescales for agreeing a change to the terms of the original TO Construction Offer.  </w:t>
      </w:r>
      <w:r w:rsidR="00201EAB">
        <w:t xml:space="preserve">The Company </w:t>
      </w:r>
      <w:r>
        <w:t>shall advise the Applicant of the timescales for the revised Offer or whether a new User Application is required.</w:t>
      </w:r>
      <w:bookmarkEnd w:id="122"/>
    </w:p>
    <w:p w14:paraId="0E013963" w14:textId="7E136971" w:rsidR="006532F6" w:rsidRDefault="006532F6" w:rsidP="00BA26A4">
      <w:pPr>
        <w:pStyle w:val="Heading4"/>
        <w:tabs>
          <w:tab w:val="num" w:pos="900"/>
        </w:tabs>
        <w:ind w:left="900" w:hanging="900"/>
        <w:jc w:val="both"/>
      </w:pPr>
      <w:r>
        <w:t xml:space="preserve">Where </w:t>
      </w:r>
      <w:r w:rsidR="00201EAB">
        <w:t xml:space="preserve">The Company </w:t>
      </w:r>
      <w:r>
        <w:t xml:space="preserve">receives an acceptance of an Unconditional Interactive offer(s), </w:t>
      </w:r>
      <w:r w:rsidR="00201EAB">
        <w:t xml:space="preserve">The Company </w:t>
      </w:r>
      <w:r>
        <w:t>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1071E515" w:rsidR="00492F02" w:rsidRDefault="00492F02" w:rsidP="00BA26A4">
      <w:pPr>
        <w:pStyle w:val="Heading4"/>
        <w:tabs>
          <w:tab w:val="num" w:pos="900"/>
        </w:tabs>
        <w:ind w:left="900" w:hanging="900"/>
        <w:jc w:val="both"/>
      </w:pPr>
      <w:bookmarkStart w:id="123" w:name="_Ref85424188"/>
      <w:r>
        <w:t xml:space="preserve">When signed Agreements are returned from the Applicant, </w:t>
      </w:r>
      <w:r w:rsidR="00201EAB">
        <w:t xml:space="preserve">The Company </w:t>
      </w:r>
      <w:r>
        <w:t>shall then sign the TO Construction Offer(s) from the Affected Parties and return them to the Affected Parties.</w:t>
      </w:r>
    </w:p>
    <w:p w14:paraId="6CD502F0" w14:textId="7F431110" w:rsidR="00200364" w:rsidRDefault="00492F02" w:rsidP="00BA26A4">
      <w:pPr>
        <w:pStyle w:val="Heading4"/>
        <w:tabs>
          <w:tab w:val="num" w:pos="900"/>
        </w:tabs>
        <w:ind w:left="900" w:hanging="900"/>
        <w:jc w:val="both"/>
      </w:pPr>
      <w:r>
        <w:t xml:space="preserve">On signing the TO Construction Offer(s), </w:t>
      </w:r>
      <w:r w:rsidR="00201EAB">
        <w:t xml:space="preserve">The Company </w:t>
      </w:r>
      <w:r>
        <w:t>shall notify all Affected Parties of any resultant updates to the network model within the Affected Parties’ Boundary of Influence.</w:t>
      </w:r>
      <w:bookmarkEnd w:id="123"/>
      <w:r w:rsidR="00AD2663">
        <w:t xml:space="preserve"> </w:t>
      </w:r>
      <w:r w:rsidR="00BD39E4">
        <w:t xml:space="preserve">The Company </w:t>
      </w:r>
      <w:r w:rsidR="00AD2663">
        <w:t>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1EA84B1B" w:rsidR="00492F02" w:rsidRDefault="00492F02" w:rsidP="00BA26A4">
      <w:pPr>
        <w:pStyle w:val="Heading4"/>
        <w:tabs>
          <w:tab w:val="num" w:pos="900"/>
        </w:tabs>
        <w:ind w:left="900" w:hanging="900"/>
        <w:jc w:val="both"/>
      </w:pPr>
      <w:r>
        <w:t xml:space="preserve">Where an Applicant requests a change to their signed agreement for a New Connection or for a Modification, then the process is followed from step </w:t>
      </w:r>
      <w:del w:id="124" w:author="Graham Lear (NESO)" w:date="2024-12-17T14:05:00Z">
        <w:r w:rsidR="00733369" w:rsidDel="00497803">
          <w:delText xml:space="preserve"> </w:delText>
        </w:r>
      </w:del>
      <w:ins w:id="125" w:author="Graham Lear (NESO)" w:date="2024-12-17T14:04:00Z">
        <w:r w:rsidR="00E12404">
          <w:fldChar w:fldCharType="begin"/>
        </w:r>
        <w:r w:rsidR="00E12404">
          <w:instrText xml:space="preserve"> REF _Ref185336711 \r \h </w:instrText>
        </w:r>
      </w:ins>
      <w:r w:rsidR="00E12404">
        <w:fldChar w:fldCharType="separate"/>
      </w:r>
      <w:ins w:id="126" w:author="Graham Lear (NESO)" w:date="2025-02-06T00:35:00Z" w16du:dateUtc="2025-02-06T00:35:00Z">
        <w:r w:rsidR="00AB185C">
          <w:t>3.3.21.3</w:t>
        </w:r>
      </w:ins>
      <w:ins w:id="127" w:author="Graham Lear (NESO)" w:date="2024-12-17T14:04:00Z">
        <w:r w:rsidR="00E12404">
          <w:fldChar w:fldCharType="end"/>
        </w:r>
        <w:r w:rsidR="00E12404">
          <w:t xml:space="preserve"> </w:t>
        </w:r>
      </w:ins>
      <w:del w:id="128" w:author="Graham Lear (NESO)" w:date="2024-12-17T14:04:00Z">
        <w:r w:rsidR="00733369" w:rsidDel="00E12404">
          <w:delText>3.2.22.3</w:delText>
        </w:r>
        <w:r w:rsidDel="00E12404">
          <w:delText xml:space="preserve"> </w:delText>
        </w:r>
      </w:del>
      <w:r>
        <w:t>onwards where appropriate.</w:t>
      </w:r>
    </w:p>
    <w:p w14:paraId="3A742291" w14:textId="77777777"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p>
    <w:p w14:paraId="145EE574" w14:textId="52DD2A64" w:rsidR="00C61E27" w:rsidRDefault="00C61E27" w:rsidP="00F1537E">
      <w:pPr>
        <w:pStyle w:val="Heading4"/>
        <w:tabs>
          <w:tab w:val="num" w:pos="900"/>
        </w:tabs>
        <w:ind w:left="900" w:hanging="900"/>
        <w:jc w:val="both"/>
      </w:pPr>
      <w:del w:id="129" w:author="Graham Lear (NESO)" w:date="2024-12-17T14:12:00Z">
        <w:r w:rsidDel="00CD3736">
          <w:delText>3.2.2</w:delText>
        </w:r>
        <w:r w:rsidR="001072E0" w:rsidDel="00CD3736">
          <w:delText>6</w:delText>
        </w:r>
        <w:r w:rsidDel="00CD3736">
          <w:delText>.1</w:delText>
        </w:r>
        <w:r w:rsidR="00BA26A4" w:rsidDel="00CD3736">
          <w:tab/>
        </w:r>
      </w:del>
      <w:r>
        <w:t xml:space="preserve">Where the Tender Process operated by the Authority to appoint an Offshore TO for a </w:t>
      </w:r>
      <w:proofErr w:type="gramStart"/>
      <w:r>
        <w:t>project results</w:t>
      </w:r>
      <w:proofErr w:type="gramEnd"/>
      <w:r>
        <w:t xml:space="preserve"> in changes to the design, scope of works or programme for their completion such that the newly appointed Offshore TO is required to issue a TO Construction Offer to</w:t>
      </w:r>
      <w:r w:rsidR="00BD39E4" w:rsidRPr="00BD39E4">
        <w:t xml:space="preserve"> </w:t>
      </w:r>
      <w:r w:rsidR="00BD39E4">
        <w:t>The Company</w:t>
      </w:r>
      <w:r>
        <w:t xml:space="preserve">, this will trigger the </w:t>
      </w:r>
      <w:ins w:id="130" w:author="Graham Lear (NESO)" w:date="2025-01-23T13:33:00Z" w16du:dateUtc="2025-01-23T13:33:00Z">
        <w:r w:rsidR="008C6057">
          <w:t>m</w:t>
        </w:r>
      </w:ins>
      <w:del w:id="131" w:author="Graham Lear (NESO)" w:date="2025-01-23T13:33:00Z" w16du:dateUtc="2025-01-23T13:33:00Z">
        <w:r w:rsidDel="008C6057">
          <w:delText>M</w:delText>
        </w:r>
      </w:del>
      <w:r>
        <w:t xml:space="preserve">odification </w:t>
      </w:r>
      <w:ins w:id="132" w:author="Graham Lear (NESO)" w:date="2025-01-23T13:33:00Z" w16du:dateUtc="2025-01-23T13:33:00Z">
        <w:r w:rsidR="008C6057">
          <w:t>p</w:t>
        </w:r>
      </w:ins>
      <w:del w:id="133" w:author="Graham Lear (NESO)" w:date="2025-01-23T13:33:00Z" w16du:dateUtc="2025-01-23T13:33:00Z">
        <w:r w:rsidDel="008C6057">
          <w:delText>P</w:delText>
        </w:r>
      </w:del>
      <w:r>
        <w:t>rocess, which will be followed from step 3.2.1 above as appropriate.</w:t>
      </w:r>
    </w:p>
    <w:p w14:paraId="17953F47" w14:textId="27384E6D" w:rsidR="00C61E27" w:rsidRDefault="00C61E27" w:rsidP="00F1537E">
      <w:pPr>
        <w:pStyle w:val="Heading4"/>
        <w:tabs>
          <w:tab w:val="num" w:pos="900"/>
        </w:tabs>
        <w:ind w:left="900" w:hanging="900"/>
        <w:jc w:val="both"/>
      </w:pPr>
      <w:del w:id="134" w:author="Graham Lear (NESO)" w:date="2024-12-17T14:12:00Z">
        <w:r w:rsidDel="00CD3736">
          <w:delText>3.2.2</w:delText>
        </w:r>
        <w:r w:rsidR="001072E0" w:rsidDel="00CD3736">
          <w:delText>6</w:delText>
        </w:r>
        <w:r w:rsidDel="00CD3736">
          <w:delText>.2</w:delText>
        </w:r>
        <w:r w:rsidR="00BA26A4" w:rsidDel="00CD3736">
          <w:tab/>
        </w:r>
      </w:del>
      <w:r>
        <w:t xml:space="preserve">Any such </w:t>
      </w:r>
      <w:ins w:id="135" w:author="Graham Lear (NESO)" w:date="2025-01-23T13:33:00Z" w16du:dateUtc="2025-01-23T13:33:00Z">
        <w:r w:rsidR="008C6057">
          <w:t>m</w:t>
        </w:r>
      </w:ins>
      <w:del w:id="136" w:author="Graham Lear (NESO)" w:date="2025-01-23T13:33:00Z" w16du:dateUtc="2025-01-23T13:33:00Z">
        <w:r w:rsidDel="008C6057">
          <w:delText>M</w:delText>
        </w:r>
      </w:del>
      <w:r>
        <w:t xml:space="preserve">odification </w:t>
      </w:r>
      <w:ins w:id="137" w:author="Graham Lear (NESO)" w:date="2025-01-23T13:33:00Z" w16du:dateUtc="2025-01-23T13:33:00Z">
        <w:r w:rsidR="008C6057">
          <w:t>p</w:t>
        </w:r>
      </w:ins>
      <w:del w:id="138" w:author="Graham Lear (NESO)" w:date="2025-01-23T13:33:00Z" w16du:dateUtc="2025-01-23T13:33:00Z">
        <w:r w:rsidDel="008C6057">
          <w:delText>P</w:delText>
        </w:r>
      </w:del>
      <w:r>
        <w:t>rocess shall be undertaken against the Construction Planning Assumptions against which the original Stage 1 agreement was assessed, as may have been updated from time to time since that agreement in line with this process.</w:t>
      </w:r>
    </w:p>
    <w:p w14:paraId="53A939BE" w14:textId="77777777" w:rsidR="00733369" w:rsidRDefault="00733369" w:rsidP="00CD3736">
      <w:pPr>
        <w:pStyle w:val="Heading4"/>
        <w:tabs>
          <w:tab w:val="num" w:pos="900"/>
        </w:tabs>
        <w:ind w:left="900" w:hanging="900"/>
        <w:jc w:val="both"/>
        <w:rPr>
          <w:ins w:id="139" w:author="Graham Lear (NESO)" w:date="2024-12-17T14:13:00Z"/>
        </w:rPr>
      </w:pPr>
      <w:del w:id="140" w:author="Graham Lear (NESO)" w:date="2024-12-17T14:12:00Z">
        <w:r w:rsidDel="00CD3736">
          <w:delText xml:space="preserve">3.2.26.3   </w:delText>
        </w:r>
      </w:del>
      <w:r>
        <w:t>Where an increase in TEC has been requested, the modification process will be assessed against a new set of Construction Planning Assumptions, if applicable.</w:t>
      </w:r>
    </w:p>
    <w:p w14:paraId="09435FC4" w14:textId="77777777" w:rsidR="007C18BB" w:rsidRPr="007C18BB" w:rsidRDefault="007C18BB" w:rsidP="00F1537E"/>
    <w:p w14:paraId="3E9079E1" w14:textId="7AB1D04B" w:rsidR="00DF2991" w:rsidRPr="00967898" w:rsidRDefault="00DF2991" w:rsidP="00F1537E">
      <w:pPr>
        <w:pStyle w:val="Heading2"/>
        <w:spacing w:before="120"/>
        <w:ind w:left="737" w:hanging="737"/>
        <w:jc w:val="both"/>
        <w:rPr>
          <w:ins w:id="141" w:author="Michael Oxenham (NESO)" w:date="2025-01-31T10:20:00Z" w16du:dateUtc="2025-01-31T10:20:00Z"/>
        </w:rPr>
      </w:pPr>
      <w:bookmarkStart w:id="142" w:name="_Ref183220865"/>
      <w:bookmarkStart w:id="143" w:name="_Ref188873332"/>
      <w:ins w:id="144" w:author="Graham Lear (NESO)" w:date="2024-12-17T14:09:00Z">
        <w:r w:rsidRPr="00967898">
          <w:lastRenderedPageBreak/>
          <w:t xml:space="preserve">Gated </w:t>
        </w:r>
      </w:ins>
      <w:bookmarkEnd w:id="142"/>
      <w:ins w:id="145" w:author="Graham Lear (NESO)" w:date="2025-01-23T16:50:00Z" w16du:dateUtc="2025-01-23T16:50:00Z">
        <w:r w:rsidR="00F05FAD" w:rsidRPr="00967898">
          <w:t>Applications</w:t>
        </w:r>
      </w:ins>
      <w:bookmarkEnd w:id="143"/>
    </w:p>
    <w:p w14:paraId="47A0854E" w14:textId="0FA65278" w:rsidR="00DF2991" w:rsidRPr="00495F70" w:rsidRDefault="003947BA" w:rsidP="00F1537E">
      <w:pPr>
        <w:pStyle w:val="Heading3"/>
        <w:tabs>
          <w:tab w:val="clear" w:pos="450"/>
          <w:tab w:val="num" w:pos="851"/>
          <w:tab w:val="num" w:pos="900"/>
          <w:tab w:val="num" w:pos="2970"/>
        </w:tabs>
        <w:ind w:left="900" w:hanging="900"/>
        <w:jc w:val="both"/>
        <w:rPr>
          <w:ins w:id="146" w:author="Graham Lear (NESO)" w:date="2025-01-28T16:30:00Z" w16du:dateUtc="2025-01-28T16:30:00Z"/>
        </w:rPr>
      </w:pPr>
      <w:bookmarkStart w:id="147" w:name="_Ref184241285"/>
      <w:ins w:id="148" w:author="Graham Lear (NESO)" w:date="2025-01-23T16:51:00Z" w16du:dateUtc="2025-01-23T16:51:00Z">
        <w:r w:rsidRPr="00495F70">
          <w:t>Gated Applications</w:t>
        </w:r>
      </w:ins>
      <w:ins w:id="149" w:author="Graham Lear (NESO)" w:date="2024-12-17T14:09:00Z">
        <w:r w:rsidR="00DF2991" w:rsidRPr="00495F70">
          <w:t xml:space="preserve"> shall always be </w:t>
        </w:r>
      </w:ins>
      <w:ins w:id="150" w:author="Graham Lear (NESO)" w:date="2025-02-04T21:06:00Z" w16du:dateUtc="2025-02-04T21:06:00Z">
        <w:r w:rsidR="00E46BFE">
          <w:t>processed in accordance with</w:t>
        </w:r>
      </w:ins>
      <w:ins w:id="151" w:author="Graham Lear (NESO)" w:date="2024-12-17T14:09:00Z">
        <w:r w:rsidR="00DF2991" w:rsidRPr="00495F70">
          <w:t xml:space="preserve"> the Gated Timetable.</w:t>
        </w:r>
        <w:bookmarkEnd w:id="147"/>
        <w:r w:rsidR="00DF2991" w:rsidRPr="00495F70">
          <w:t xml:space="preserve"> </w:t>
        </w:r>
      </w:ins>
    </w:p>
    <w:p w14:paraId="2296D0B3" w14:textId="5CF35734" w:rsidR="006970A9" w:rsidRPr="00495F70" w:rsidRDefault="00C26681" w:rsidP="00F1537E">
      <w:pPr>
        <w:pStyle w:val="Heading3"/>
        <w:tabs>
          <w:tab w:val="clear" w:pos="450"/>
          <w:tab w:val="num" w:pos="851"/>
          <w:tab w:val="num" w:pos="900"/>
          <w:tab w:val="num" w:pos="2970"/>
        </w:tabs>
        <w:ind w:left="900" w:hanging="900"/>
        <w:jc w:val="both"/>
        <w:rPr>
          <w:ins w:id="152" w:author="Graham Lear (NESO)" w:date="2024-12-17T14:09:00Z"/>
        </w:rPr>
      </w:pPr>
      <w:ins w:id="153" w:author="Graham Lear (NESO)" w:date="2025-01-28T16:30:00Z" w16du:dateUtc="2025-01-28T16:30:00Z">
        <w:r w:rsidRPr="00495F70">
          <w:t>For the avoidance of doubt, Interactivity does not apply to Gated Applications.</w:t>
        </w:r>
      </w:ins>
    </w:p>
    <w:p w14:paraId="7426CFA2" w14:textId="5D696740" w:rsidR="00DF2991" w:rsidRPr="00491A29" w:rsidRDefault="00DF2991" w:rsidP="00F1537E">
      <w:pPr>
        <w:pStyle w:val="Heading3"/>
        <w:tabs>
          <w:tab w:val="clear" w:pos="450"/>
          <w:tab w:val="num" w:pos="851"/>
          <w:tab w:val="num" w:pos="900"/>
          <w:tab w:val="num" w:pos="2970"/>
        </w:tabs>
        <w:ind w:left="900" w:hanging="900"/>
        <w:jc w:val="both"/>
        <w:rPr>
          <w:ins w:id="154" w:author="Graham Lear (NESO)" w:date="2024-12-17T14:09:00Z"/>
          <w:b/>
        </w:rPr>
      </w:pPr>
      <w:ins w:id="155" w:author="Graham Lear (NESO)" w:date="2024-12-17T14:09:00Z">
        <w:r w:rsidRPr="00491A29">
          <w:rPr>
            <w:b/>
          </w:rPr>
          <w:t xml:space="preserve">The Company receives </w:t>
        </w:r>
      </w:ins>
      <w:ins w:id="156" w:author="Graham Lear (NESO)" w:date="2024-12-17T14:52:00Z">
        <w:r w:rsidR="00DE4B07">
          <w:rPr>
            <w:b/>
          </w:rPr>
          <w:t>a Gated</w:t>
        </w:r>
      </w:ins>
      <w:ins w:id="157" w:author="Graham Lear (NESO)" w:date="2024-12-17T14:09:00Z">
        <w:r w:rsidRPr="00491A29">
          <w:rPr>
            <w:b/>
          </w:rPr>
          <w:t xml:space="preserve"> Application</w:t>
        </w:r>
      </w:ins>
      <w:ins w:id="158" w:author="Graham Lear (NESO)" w:date="2024-12-17T14:52:00Z">
        <w:r w:rsidR="00DE4B07">
          <w:rPr>
            <w:b/>
          </w:rPr>
          <w:t xml:space="preserve"> from the User</w:t>
        </w:r>
      </w:ins>
    </w:p>
    <w:p w14:paraId="0FF872F0" w14:textId="65CB72E9" w:rsidR="00DF2991" w:rsidRPr="00491A29" w:rsidRDefault="00DF2991" w:rsidP="00F1537E">
      <w:pPr>
        <w:pStyle w:val="Heading4"/>
        <w:tabs>
          <w:tab w:val="num" w:pos="900"/>
        </w:tabs>
        <w:ind w:left="900" w:hanging="900"/>
        <w:jc w:val="both"/>
        <w:rPr>
          <w:ins w:id="159" w:author="Graham Lear (NESO)" w:date="2024-12-17T14:09:00Z"/>
        </w:rPr>
      </w:pPr>
      <w:ins w:id="160" w:author="Graham Lear (NESO)" w:date="2024-12-17T14:09:00Z">
        <w:r w:rsidRPr="00491A29">
          <w:t>The Company will receive a completed Gate</w:t>
        </w:r>
      </w:ins>
      <w:ins w:id="161" w:author="Graham Lear (NESO)" w:date="2024-12-17T14:53:00Z">
        <w:r w:rsidR="008D1938">
          <w:t>d</w:t>
        </w:r>
      </w:ins>
      <w:ins w:id="162" w:author="Graham Lear (NESO)" w:date="2024-12-17T14:09:00Z">
        <w:r w:rsidRPr="00491A29">
          <w:t xml:space="preserve"> Application for a new connection or Modification from an Applicant. </w:t>
        </w:r>
      </w:ins>
    </w:p>
    <w:p w14:paraId="3C596C41" w14:textId="77777777" w:rsidR="00DF2991" w:rsidRPr="00491A29" w:rsidRDefault="00DF2991" w:rsidP="00F1537E">
      <w:pPr>
        <w:pStyle w:val="Heading3"/>
        <w:tabs>
          <w:tab w:val="clear" w:pos="450"/>
          <w:tab w:val="num" w:pos="851"/>
          <w:tab w:val="num" w:pos="900"/>
          <w:tab w:val="num" w:pos="2970"/>
        </w:tabs>
        <w:ind w:left="900" w:hanging="900"/>
        <w:jc w:val="both"/>
        <w:rPr>
          <w:ins w:id="163" w:author="Graham Lear (NESO)" w:date="2024-12-17T14:09:00Z"/>
          <w:b/>
        </w:rPr>
      </w:pPr>
      <w:ins w:id="164" w:author="Graham Lear (NESO)" w:date="2024-12-17T14:09:00Z">
        <w:r w:rsidRPr="00491A29">
          <w:rPr>
            <w:b/>
          </w:rPr>
          <w:t>The Company checks the User Application</w:t>
        </w:r>
      </w:ins>
    </w:p>
    <w:p w14:paraId="4433B2F8" w14:textId="2BDAA180" w:rsidR="00221778" w:rsidRDefault="00221778" w:rsidP="1655E958">
      <w:pPr>
        <w:pStyle w:val="Heading4"/>
        <w:tabs>
          <w:tab w:val="num" w:pos="900"/>
        </w:tabs>
        <w:ind w:left="900" w:hanging="900"/>
        <w:jc w:val="both"/>
        <w:rPr>
          <w:ins w:id="165" w:author="Graham Lear (NESO)" w:date="2025-01-30T15:20:00Z" w16du:dateUtc="2025-01-30T15:20:00Z"/>
        </w:rPr>
      </w:pPr>
      <w:ins w:id="166" w:author="Graham Lear (NESO)" w:date="2025-01-30T15:20:00Z" w16du:dateUtc="2025-01-30T15:20:00Z">
        <w:r w:rsidRPr="00221778">
          <w:t xml:space="preserve">The Company shall appoint The Company Lead Person. The Company Lead Person shall check that the User Application is completed correctly. </w:t>
        </w:r>
      </w:ins>
    </w:p>
    <w:p w14:paraId="3F910948" w14:textId="33E0A9F8" w:rsidR="1655E958" w:rsidRDefault="7472803A" w:rsidP="00495F70">
      <w:pPr>
        <w:pStyle w:val="Heading4"/>
        <w:tabs>
          <w:tab w:val="num" w:pos="900"/>
        </w:tabs>
        <w:ind w:left="900" w:hanging="900"/>
        <w:jc w:val="both"/>
        <w:rPr>
          <w:ins w:id="167" w:author="Michael Oxenham (NESO)" w:date="2025-01-11T08:56:00Z"/>
        </w:rPr>
      </w:pPr>
      <w:ins w:id="168" w:author="Michael Oxenham (NESO)" w:date="2025-01-11T08:56:00Z">
        <w:r>
          <w:t>The Company shall determine who is the Host TO, and (if any) the Affected TO(s) and Other Affected TO(s).</w:t>
        </w:r>
      </w:ins>
    </w:p>
    <w:p w14:paraId="31800D0A" w14:textId="77777777" w:rsidR="009F55A4" w:rsidRDefault="00DF2991" w:rsidP="00F1537E">
      <w:pPr>
        <w:pStyle w:val="Heading4"/>
        <w:tabs>
          <w:tab w:val="num" w:pos="900"/>
        </w:tabs>
        <w:ind w:left="900" w:hanging="900"/>
        <w:jc w:val="both"/>
        <w:rPr>
          <w:ins w:id="169" w:author="Graham Lear (NESO)" w:date="2025-02-03T20:13:00Z" w16du:dateUtc="2025-02-03T20:13:00Z"/>
        </w:rPr>
      </w:pPr>
      <w:ins w:id="170" w:author="Graham Lear (NESO)" w:date="2024-12-17T14:09:00Z">
        <w:r w:rsidRPr="00491A29">
          <w:t xml:space="preserve">The Company shall utilise the information in the User Application to produce the relevant The Company Construction Application as set out in Appendix B1, in accordance with the appropriate Schedule 5 or 6 of the STC, for each of the Affected Parties. </w:t>
        </w:r>
      </w:ins>
    </w:p>
    <w:p w14:paraId="02D504F2" w14:textId="02CA8AA0" w:rsidR="00DF2991" w:rsidRDefault="00DF2991" w:rsidP="009F55A4">
      <w:pPr>
        <w:pStyle w:val="Heading4"/>
        <w:numPr>
          <w:ilvl w:val="0"/>
          <w:numId w:val="0"/>
        </w:numPr>
        <w:tabs>
          <w:tab w:val="num" w:pos="900"/>
        </w:tabs>
        <w:ind w:left="900"/>
        <w:jc w:val="both"/>
        <w:rPr>
          <w:ins w:id="171" w:author="Graham Lear (NESO)" w:date="2025-02-03T20:14:00Z" w16du:dateUtc="2025-02-03T20:14:00Z"/>
        </w:rPr>
      </w:pPr>
      <w:ins w:id="172" w:author="Graham Lear (NESO)" w:date="2024-12-17T14:09:00Z">
        <w:r w:rsidRPr="00491A29">
          <w:t>Where the User Application is in the vicinity of a boundary between TOs, such that either TO might be either the Host TO or an Affected TO, The Company shall submit The Company Construction Application to each relevant TO in each capacity. For the avoidance of doubt, these mutually exclusive The Company Construction Applications shall continue to be referred to in this STCP 18-1 as The Company Construction Application.</w:t>
        </w:r>
      </w:ins>
    </w:p>
    <w:p w14:paraId="03CA4BAB" w14:textId="053B673C" w:rsidR="006D7A36" w:rsidRPr="008B1444" w:rsidRDefault="006D7A36" w:rsidP="006D7A36">
      <w:pPr>
        <w:pStyle w:val="Heading4"/>
        <w:tabs>
          <w:tab w:val="num" w:pos="900"/>
        </w:tabs>
        <w:ind w:left="900" w:hanging="900"/>
        <w:jc w:val="both"/>
        <w:rPr>
          <w:ins w:id="173" w:author="Graham Lear (NESO)" w:date="2025-02-03T20:14:00Z" w16du:dateUtc="2025-02-03T20:14:00Z"/>
        </w:rPr>
      </w:pPr>
      <w:ins w:id="174" w:author="Graham Lear (NESO)" w:date="2025-02-03T20:14:00Z" w16du:dateUtc="2025-02-03T20:14:00Z">
        <w:r>
          <w:t xml:space="preserve">Within 5 Business Days of receipt of the </w:t>
        </w:r>
        <w:r w:rsidRPr="008B1444">
          <w:t xml:space="preserve">User’s </w:t>
        </w:r>
        <w:r w:rsidRPr="00BF3D5C">
          <w:t>correctly</w:t>
        </w:r>
        <w:r w:rsidRPr="008B1444">
          <w:t xml:space="preserve"> </w:t>
        </w:r>
        <w:r w:rsidRPr="00BF3D5C">
          <w:t>completed</w:t>
        </w:r>
        <w:r w:rsidRPr="008B1444">
          <w:t xml:space="preserve"> Gate 2 Application, The Company shall send by email the relevant The Company Construction Application(s) to the Host TO and (if any) Affected TO(s)</w:t>
        </w:r>
      </w:ins>
      <w:ins w:id="175" w:author="Graham Lear (NESO)" w:date="2025-02-03T20:17:00Z" w16du:dateUtc="2025-02-03T20:17:00Z">
        <w:r w:rsidR="001F7463">
          <w:t xml:space="preserve"> and Other Affected TO(s)</w:t>
        </w:r>
      </w:ins>
      <w:ins w:id="176" w:author="Graham Lear (NESO)" w:date="2025-02-03T20:14:00Z" w16du:dateUtc="2025-02-03T20:14:00Z">
        <w:r w:rsidRPr="008B1444">
          <w:t xml:space="preserve">. </w:t>
        </w:r>
      </w:ins>
    </w:p>
    <w:p w14:paraId="02C592D3" w14:textId="4385952A" w:rsidR="006D7A36" w:rsidRDefault="006D7A36" w:rsidP="006D7A36">
      <w:pPr>
        <w:pStyle w:val="Heading4"/>
        <w:tabs>
          <w:tab w:val="num" w:pos="900"/>
        </w:tabs>
        <w:ind w:left="900" w:hanging="900"/>
        <w:jc w:val="both"/>
        <w:rPr>
          <w:ins w:id="177" w:author="Graham Lear (NESO)" w:date="2025-02-03T20:14:00Z" w16du:dateUtc="2025-02-03T20:14:00Z"/>
        </w:rPr>
      </w:pPr>
      <w:ins w:id="178" w:author="Graham Lear (NESO)" w:date="2025-02-03T20:14:00Z" w16du:dateUtc="2025-02-03T20:14:00Z">
        <w:r w:rsidRPr="008B1444">
          <w:t xml:space="preserve">Within 10 Business Days of receipt of the User’s </w:t>
        </w:r>
        <w:r w:rsidRPr="00BF3D5C">
          <w:t>correctly</w:t>
        </w:r>
        <w:r w:rsidRPr="008B1444">
          <w:t xml:space="preserve"> </w:t>
        </w:r>
        <w:r w:rsidRPr="00BF3D5C">
          <w:t>completed</w:t>
        </w:r>
        <w:r>
          <w:t xml:space="preserve"> Gate 1 Application, where Reservation is to be applied by The Company, The Company shall send by email the relevant The Company Construction Application(s) to the Host TO and (if any) Affected TOs</w:t>
        </w:r>
      </w:ins>
      <w:ins w:id="179" w:author="Graham Lear (NESO)" w:date="2025-02-03T20:17:00Z" w16du:dateUtc="2025-02-03T20:17:00Z">
        <w:r w:rsidR="007F2DB3">
          <w:t xml:space="preserve"> and Other Affected TO(s)</w:t>
        </w:r>
      </w:ins>
      <w:ins w:id="180" w:author="Graham Lear (NESO)" w:date="2025-02-03T20:14:00Z" w16du:dateUtc="2025-02-03T20:14:00Z">
        <w:r>
          <w:t>.</w:t>
        </w:r>
      </w:ins>
    </w:p>
    <w:p w14:paraId="03AC8A50" w14:textId="77777777" w:rsidR="009F55A4" w:rsidRPr="009F55A4" w:rsidRDefault="009F55A4" w:rsidP="009B2ECD">
      <w:pPr>
        <w:rPr>
          <w:ins w:id="181" w:author="Graham Lear (NESO)" w:date="2024-12-17T14:09:00Z"/>
        </w:rPr>
      </w:pPr>
    </w:p>
    <w:p w14:paraId="71C6B0AA" w14:textId="43B82D58" w:rsidR="00DF2991" w:rsidRPr="00491A29" w:rsidRDefault="00DF2991" w:rsidP="00F1537E">
      <w:pPr>
        <w:pStyle w:val="Heading3"/>
        <w:tabs>
          <w:tab w:val="clear" w:pos="450"/>
          <w:tab w:val="num" w:pos="851"/>
          <w:tab w:val="num" w:pos="900"/>
          <w:tab w:val="num" w:pos="2970"/>
        </w:tabs>
        <w:ind w:left="900" w:hanging="900"/>
        <w:jc w:val="both"/>
        <w:rPr>
          <w:ins w:id="182" w:author="Graham Lear (NESO)" w:date="2024-12-17T14:09:00Z"/>
          <w:b/>
        </w:rPr>
      </w:pPr>
      <w:bookmarkStart w:id="183" w:name="_Ref183211677"/>
      <w:ins w:id="184" w:author="Graham Lear (NESO)" w:date="2024-12-17T14:09:00Z">
        <w:r w:rsidRPr="00491A29">
          <w:rPr>
            <w:b/>
          </w:rPr>
          <w:t>The Company shall be informed as to whether The Company Construction Application is technically effective or not</w:t>
        </w:r>
        <w:bookmarkEnd w:id="183"/>
      </w:ins>
    </w:p>
    <w:p w14:paraId="6E746277" w14:textId="43B5291C" w:rsidR="00DF2991" w:rsidRPr="00491A29" w:rsidRDefault="00DF2991" w:rsidP="00F1537E">
      <w:pPr>
        <w:pStyle w:val="Heading4"/>
        <w:tabs>
          <w:tab w:val="num" w:pos="900"/>
        </w:tabs>
        <w:ind w:left="900" w:hanging="900"/>
        <w:jc w:val="both"/>
        <w:rPr>
          <w:ins w:id="185" w:author="Graham Lear (NESO)" w:date="2024-12-17T14:09:00Z"/>
        </w:rPr>
      </w:pPr>
      <w:ins w:id="186" w:author="Graham Lear (NESO)" w:date="2024-12-17T14:09:00Z">
        <w:r w:rsidRPr="00491A29">
          <w:t xml:space="preserve">A technically non-effective User Application is one where all </w:t>
        </w:r>
      </w:ins>
      <w:ins w:id="187" w:author="Michael Oxenham (NESO)" w:date="2025-01-11T09:06:00Z">
        <w:r w:rsidR="406C07FC">
          <w:t xml:space="preserve">required </w:t>
        </w:r>
      </w:ins>
      <w:ins w:id="188" w:author="Graham Lear (NESO)" w:date="2024-12-17T14:09:00Z">
        <w:r w:rsidRPr="00491A29">
          <w:t>technical data has not been received.</w:t>
        </w:r>
      </w:ins>
    </w:p>
    <w:p w14:paraId="01F2610D" w14:textId="77777777" w:rsidR="00DF2991" w:rsidRPr="00491A29" w:rsidRDefault="00DF2991" w:rsidP="00F1537E">
      <w:pPr>
        <w:pStyle w:val="Heading4"/>
        <w:tabs>
          <w:tab w:val="num" w:pos="900"/>
        </w:tabs>
        <w:ind w:left="900" w:hanging="900"/>
        <w:jc w:val="both"/>
        <w:rPr>
          <w:ins w:id="189" w:author="Graham Lear (NESO)" w:date="2024-12-17T14:09:00Z"/>
        </w:rPr>
      </w:pPr>
      <w:ins w:id="190" w:author="Graham Lear (NESO)" w:date="2024-12-17T14:09:00Z">
        <w:r w:rsidRPr="00491A29">
          <w:t xml:space="preserve">Within 5 Business Days of receipt of The Company Construction Application, the Host TO and Affected TO(s) shall notify The Company by email, as to whether The Company Construction Application is technically effective or not. Where The Company Construction Application </w:t>
        </w:r>
        <w:proofErr w:type="gramStart"/>
        <w:r w:rsidRPr="00491A29">
          <w:t>is considered to be</w:t>
        </w:r>
        <w:proofErr w:type="gramEnd"/>
        <w:r w:rsidRPr="00491A29">
          <w:t xml:space="preserve"> technically non-effective, then the Host TO and Affected TO(s) (as appropriate), shall e-mail to The Company with detailed reasons as to why it considers it incomplete or unclear in a material respect and the amendments it considers are required to make it technically effective.</w:t>
        </w:r>
      </w:ins>
    </w:p>
    <w:p w14:paraId="4A81DFE7" w14:textId="77777777" w:rsidR="00DF2991" w:rsidRPr="00491A29" w:rsidRDefault="00DF2991" w:rsidP="00F1537E">
      <w:pPr>
        <w:pStyle w:val="Heading3"/>
        <w:tabs>
          <w:tab w:val="clear" w:pos="450"/>
          <w:tab w:val="num" w:pos="851"/>
          <w:tab w:val="num" w:pos="900"/>
          <w:tab w:val="num" w:pos="2970"/>
        </w:tabs>
        <w:ind w:left="900" w:hanging="900"/>
        <w:jc w:val="both"/>
        <w:rPr>
          <w:ins w:id="191" w:author="Graham Lear (NESO)" w:date="2024-12-17T14:09:00Z"/>
          <w:b/>
        </w:rPr>
      </w:pPr>
      <w:ins w:id="192" w:author="Graham Lear (NESO)" w:date="2024-12-17T14:09:00Z">
        <w:r w:rsidRPr="00491A29">
          <w:rPr>
            <w:b/>
          </w:rPr>
          <w:t>Resolve technical non-effectiveness</w:t>
        </w:r>
      </w:ins>
    </w:p>
    <w:p w14:paraId="737772E4" w14:textId="76224953" w:rsidR="00DF2991" w:rsidRPr="008B1444" w:rsidRDefault="00DF2991" w:rsidP="00F1537E">
      <w:pPr>
        <w:pStyle w:val="Heading4"/>
        <w:tabs>
          <w:tab w:val="num" w:pos="900"/>
        </w:tabs>
        <w:ind w:left="900" w:hanging="900"/>
        <w:jc w:val="both"/>
        <w:rPr>
          <w:ins w:id="193" w:author="Graham Lear (NESO)" w:date="2024-12-17T14:09:00Z"/>
        </w:rPr>
      </w:pPr>
      <w:ins w:id="194" w:author="Graham Lear (NESO)" w:date="2024-12-17T14:09:00Z">
        <w:r w:rsidRPr="008B1444">
          <w:t xml:space="preserve">Where The Company Construction Application is technically non-effective </w:t>
        </w:r>
        <w:proofErr w:type="gramStart"/>
        <w:r w:rsidRPr="008B1444">
          <w:t>as a consequence of</w:t>
        </w:r>
        <w:proofErr w:type="gramEnd"/>
        <w:r w:rsidRPr="008B1444">
          <w:t xml:space="preserve"> the User Application being technically non-effective, the Host TO and Affected TO(s) (as appropriate) shall use reasonable endeavours to liaise </w:t>
        </w:r>
      </w:ins>
      <w:ins w:id="195" w:author="Claire Newton (NESO)" w:date="2025-02-03T12:14:00Z" w16du:dateUtc="2025-02-03T12:14:00Z">
        <w:r w:rsidR="006536E0">
          <w:t xml:space="preserve">with </w:t>
        </w:r>
      </w:ins>
      <w:ins w:id="196" w:author="Graham Lear (NESO)" w:date="2024-12-17T14:09:00Z">
        <w:r w:rsidRPr="008B1444">
          <w:t>and assist The Company to resolve the</w:t>
        </w:r>
      </w:ins>
      <w:ins w:id="197" w:author="Graham Lear (NESO)" w:date="2025-01-21T14:20:00Z" w16du:dateUtc="2025-01-21T14:20:00Z">
        <w:r w:rsidR="00015DB9" w:rsidRPr="008B1444">
          <w:t>se</w:t>
        </w:r>
      </w:ins>
      <w:ins w:id="198" w:author="Graham Lear (NESO)" w:date="2024-12-17T14:09:00Z">
        <w:r w:rsidRPr="008B1444">
          <w:t xml:space="preserve"> elements of the technically non-effectiveness. </w:t>
        </w:r>
        <w:proofErr w:type="gramStart"/>
        <w:r w:rsidRPr="008B1444">
          <w:t>In order to</w:t>
        </w:r>
        <w:proofErr w:type="gramEnd"/>
        <w:r w:rsidRPr="008B1444">
          <w:t xml:space="preserve"> achieve this, The Company may request the TO to resolve the technical non-effectiveness with the Applicant directly.</w:t>
        </w:r>
      </w:ins>
      <w:ins w:id="199" w:author="Graham Lear (NESO)" w:date="2025-01-28T14:14:00Z" w16du:dateUtc="2025-01-28T14:14:00Z">
        <w:r w:rsidR="003D55DE" w:rsidRPr="008B1444">
          <w:t xml:space="preserve"> </w:t>
        </w:r>
        <w:r w:rsidR="006837F9" w:rsidRPr="008B1444">
          <w:t xml:space="preserve">The Company shall </w:t>
        </w:r>
      </w:ins>
      <w:ins w:id="200" w:author="Graham Lear (NESO)" w:date="2025-01-28T14:16:00Z" w16du:dateUtc="2025-01-28T14:16:00Z">
        <w:r w:rsidR="00C22152" w:rsidRPr="008B1444">
          <w:lastRenderedPageBreak/>
          <w:t xml:space="preserve">provide </w:t>
        </w:r>
      </w:ins>
      <w:ins w:id="201" w:author="Graham Lear (NESO)" w:date="2025-01-28T14:17:00Z" w16du:dateUtc="2025-01-28T14:17:00Z">
        <w:r w:rsidR="00E167B4" w:rsidRPr="008B1444">
          <w:t xml:space="preserve">the necessary </w:t>
        </w:r>
        <w:r w:rsidR="007E7795" w:rsidRPr="008B1444">
          <w:t xml:space="preserve">information to facilitate </w:t>
        </w:r>
      </w:ins>
      <w:ins w:id="202" w:author="Graham Lear (NESO)" w:date="2025-01-28T14:18:00Z" w16du:dateUtc="2025-01-28T14:18:00Z">
        <w:r w:rsidR="00901FC5" w:rsidRPr="008B1444">
          <w:t>direct communication between the Applicant and Host</w:t>
        </w:r>
        <w:r w:rsidR="0041365A" w:rsidRPr="008B1444">
          <w:t xml:space="preserve"> TO and Af</w:t>
        </w:r>
      </w:ins>
      <w:ins w:id="203" w:author="Graham Lear (NESO)" w:date="2025-01-28T14:19:00Z" w16du:dateUtc="2025-01-28T14:19:00Z">
        <w:r w:rsidR="0041365A" w:rsidRPr="008B1444">
          <w:t>fected TO(s) (as appropriate).</w:t>
        </w:r>
      </w:ins>
    </w:p>
    <w:p w14:paraId="487F7ABB" w14:textId="5D26FA78" w:rsidR="00DF2991" w:rsidRPr="00491A29" w:rsidRDefault="00DF2991" w:rsidP="00F1537E">
      <w:pPr>
        <w:pStyle w:val="Heading4"/>
        <w:tabs>
          <w:tab w:val="num" w:pos="900"/>
        </w:tabs>
        <w:ind w:left="900" w:hanging="900"/>
        <w:jc w:val="both"/>
        <w:rPr>
          <w:ins w:id="204" w:author="Graham Lear (NESO)" w:date="2024-12-17T14:09:00Z"/>
        </w:rPr>
      </w:pPr>
      <w:ins w:id="205" w:author="Graham Lear (NESO)" w:date="2024-12-17T14:09:00Z">
        <w:r w:rsidRPr="00491A29">
          <w:t xml:space="preserve">If the Applicant cannot submit the data (e.g. because data is not available for new technology) then The Company </w:t>
        </w:r>
      </w:ins>
      <w:ins w:id="206" w:author="Graham Lear (NESO)" w:date="2025-01-21T14:33:00Z" w16du:dateUtc="2025-01-21T14:33:00Z">
        <w:r w:rsidR="00285EEE">
          <w:t xml:space="preserve">and </w:t>
        </w:r>
      </w:ins>
      <w:ins w:id="207" w:author="Graham Lear (NESO)" w:date="2025-01-21T14:34:00Z" w16du:dateUtc="2025-01-21T14:34:00Z">
        <w:r w:rsidR="00285EEE">
          <w:t xml:space="preserve">Affected Parties </w:t>
        </w:r>
      </w:ins>
      <w:ins w:id="208" w:author="Graham Lear (NESO)" w:date="2024-12-17T14:09:00Z">
        <w:r w:rsidRPr="00491A29">
          <w:t xml:space="preserve">shall assess and </w:t>
        </w:r>
      </w:ins>
      <w:ins w:id="209" w:author="Graham Lear (NESO)" w:date="2025-01-21T14:35:00Z" w16du:dateUtc="2025-01-21T14:35:00Z">
        <w:r w:rsidR="00E76D6F">
          <w:t>agree</w:t>
        </w:r>
      </w:ins>
      <w:ins w:id="210" w:author="Graham Lear (NESO)" w:date="2024-12-17T14:09:00Z">
        <w:r w:rsidRPr="00491A29">
          <w:t xml:space="preserve"> whether </w:t>
        </w:r>
      </w:ins>
      <w:ins w:id="211" w:author="Graham Lear (NESO)" w:date="2025-01-21T14:36:00Z" w16du:dateUtc="2025-01-21T14:36:00Z">
        <w:r w:rsidR="00821704">
          <w:t>to</w:t>
        </w:r>
      </w:ins>
      <w:ins w:id="212" w:author="Graham Lear (NESO)" w:date="2024-12-17T14:09:00Z">
        <w:r w:rsidRPr="00491A29">
          <w:t xml:space="preserve"> progress the application or not and note/agree any assumptions made. If The Company Construction Application is to continue then alternative data may be requested from the Applicant.</w:t>
        </w:r>
      </w:ins>
    </w:p>
    <w:p w14:paraId="5D9432F8" w14:textId="6A265EB6" w:rsidR="00DF2991" w:rsidRPr="00491A29" w:rsidRDefault="00DF2991" w:rsidP="00F1537E">
      <w:pPr>
        <w:pStyle w:val="Heading4"/>
        <w:tabs>
          <w:tab w:val="num" w:pos="900"/>
        </w:tabs>
        <w:ind w:left="900" w:hanging="900"/>
        <w:jc w:val="both"/>
        <w:rPr>
          <w:ins w:id="213" w:author="Graham Lear (NESO)" w:date="2024-12-17T14:09:00Z"/>
        </w:rPr>
      </w:pPr>
      <w:ins w:id="214" w:author="Graham Lear (NESO)" w:date="2024-12-17T14:09:00Z">
        <w:r w:rsidRPr="00491A29">
          <w:t>If The Company Construction Application cannot progress without the missing</w:t>
        </w:r>
      </w:ins>
      <w:ins w:id="215" w:author="Michael Oxenham (NESO)" w:date="2025-01-31T10:23:00Z" w16du:dateUtc="2025-01-31T10:23:00Z">
        <w:r w:rsidR="007A4157">
          <w:t>/</w:t>
        </w:r>
      </w:ins>
      <w:ins w:id="216" w:author="Graham Lear (NESO)" w:date="2025-02-03T14:23:00Z" w16du:dateUtc="2025-02-03T14:23:00Z">
        <w:r w:rsidR="00892078">
          <w:t>additional/</w:t>
        </w:r>
      </w:ins>
      <w:ins w:id="217" w:author="Michael Oxenham (NESO)" w:date="2025-01-31T10:23:00Z" w16du:dateUtc="2025-01-31T10:23:00Z">
        <w:r w:rsidR="0004087D">
          <w:t>correct</w:t>
        </w:r>
      </w:ins>
      <w:ins w:id="218" w:author="Graham Lear (NESO)" w:date="2024-12-17T14:09:00Z">
        <w:r w:rsidRPr="00491A29">
          <w:t xml:space="preserve"> technical </w:t>
        </w:r>
        <w:proofErr w:type="gramStart"/>
        <w:r w:rsidRPr="00491A29">
          <w:t>data</w:t>
        </w:r>
        <w:proofErr w:type="gramEnd"/>
        <w:r w:rsidRPr="00491A29">
          <w:t xml:space="preserve"> then The Company Construction Application will be put on hold as ineffective. If and when the missing</w:t>
        </w:r>
      </w:ins>
      <w:ins w:id="219" w:author="Michael Oxenham (NESO)" w:date="2025-01-31T10:25:00Z" w16du:dateUtc="2025-01-31T10:25:00Z">
        <w:r w:rsidR="00EE7A17">
          <w:t>/</w:t>
        </w:r>
      </w:ins>
      <w:ins w:id="220" w:author="Graham Lear (NESO)" w:date="2025-02-03T14:23:00Z" w16du:dateUtc="2025-02-03T14:23:00Z">
        <w:r w:rsidR="00892078">
          <w:t>additional</w:t>
        </w:r>
        <w:r w:rsidR="00B517B5">
          <w:t>/</w:t>
        </w:r>
      </w:ins>
      <w:ins w:id="221" w:author="Michael Oxenham (NESO)" w:date="2025-01-31T10:25:00Z" w16du:dateUtc="2025-01-31T10:25:00Z">
        <w:r w:rsidR="00EE7A17">
          <w:t>correct</w:t>
        </w:r>
      </w:ins>
      <w:ins w:id="222" w:author="Graham Lear (NESO)" w:date="2024-12-17T14:09:00Z">
        <w:r w:rsidRPr="00491A29">
          <w:t xml:space="preserve"> technical data is supplied to The Company then the process will recommence from step </w:t>
        </w:r>
        <w:r w:rsidRPr="00491A29">
          <w:fldChar w:fldCharType="begin"/>
        </w:r>
        <w:r w:rsidRPr="00491A29">
          <w:instrText xml:space="preserve"> REF _Ref183211217 \r \h </w:instrText>
        </w:r>
      </w:ins>
      <w:r w:rsidR="005472FE">
        <w:instrText xml:space="preserve"> \* MERGEFORMAT </w:instrText>
      </w:r>
      <w:ins w:id="223" w:author="Graham Lear (NESO)" w:date="2024-12-17T14:09:00Z">
        <w:r w:rsidRPr="00491A29">
          <w:fldChar w:fldCharType="separate"/>
        </w:r>
      </w:ins>
      <w:ins w:id="224" w:author="Graham Lear (NESO)" w:date="2025-02-06T00:35:00Z" w16du:dateUtc="2025-02-06T00:35:00Z">
        <w:r w:rsidR="00AB185C">
          <w:t>3.4.7</w:t>
        </w:r>
      </w:ins>
      <w:ins w:id="225" w:author="Graham Lear (NESO)" w:date="2024-12-17T14:09:00Z">
        <w:r w:rsidRPr="00491A29">
          <w:fldChar w:fldCharType="end"/>
        </w:r>
        <w:r w:rsidRPr="00491A29">
          <w:t xml:space="preserve"> subject to the requirements of </w:t>
        </w:r>
        <w:r w:rsidRPr="00491A29">
          <w:fldChar w:fldCharType="begin"/>
        </w:r>
        <w:r w:rsidRPr="00491A29">
          <w:instrText xml:space="preserve"> REF _Ref184241285 \r \h </w:instrText>
        </w:r>
      </w:ins>
      <w:r w:rsidR="005472FE">
        <w:instrText xml:space="preserve"> \* MERGEFORMAT </w:instrText>
      </w:r>
      <w:ins w:id="226" w:author="Graham Lear (NESO)" w:date="2024-12-17T14:09:00Z">
        <w:r w:rsidRPr="00491A29">
          <w:fldChar w:fldCharType="separate"/>
        </w:r>
      </w:ins>
      <w:ins w:id="227" w:author="Graham Lear (NESO)" w:date="2025-02-06T00:35:00Z" w16du:dateUtc="2025-02-06T00:35:00Z">
        <w:r w:rsidR="00AB185C">
          <w:t>3.4.1</w:t>
        </w:r>
      </w:ins>
      <w:ins w:id="228" w:author="Graham Lear (NESO)" w:date="2024-12-17T14:09:00Z">
        <w:r w:rsidRPr="00491A29">
          <w:fldChar w:fldCharType="end"/>
        </w:r>
        <w:r w:rsidRPr="00491A29">
          <w:t>.</w:t>
        </w:r>
      </w:ins>
    </w:p>
    <w:p w14:paraId="19744889" w14:textId="77777777" w:rsidR="00DF2991" w:rsidRPr="00491A29" w:rsidRDefault="00DF2991" w:rsidP="00F1537E">
      <w:pPr>
        <w:pStyle w:val="Heading3"/>
        <w:tabs>
          <w:tab w:val="clear" w:pos="450"/>
          <w:tab w:val="num" w:pos="851"/>
          <w:tab w:val="num" w:pos="900"/>
          <w:tab w:val="num" w:pos="2970"/>
        </w:tabs>
        <w:ind w:left="900" w:hanging="900"/>
        <w:jc w:val="both"/>
        <w:rPr>
          <w:ins w:id="229" w:author="Graham Lear (NESO)" w:date="2024-12-17T14:09:00Z"/>
          <w:b/>
        </w:rPr>
      </w:pPr>
      <w:bookmarkStart w:id="230" w:name="_Ref183211217"/>
      <w:ins w:id="231" w:author="Graham Lear (NESO)" w:date="2024-12-17T14:09:00Z">
        <w:r w:rsidRPr="00491A29">
          <w:rPr>
            <w:b/>
          </w:rPr>
          <w:t>The Company is informed that The Company Construction Application is now technically effective</w:t>
        </w:r>
        <w:bookmarkEnd w:id="230"/>
      </w:ins>
    </w:p>
    <w:p w14:paraId="1D0F6D96" w14:textId="6E4FB4E8" w:rsidR="00DF2991" w:rsidRPr="00491A29" w:rsidRDefault="00DF2991" w:rsidP="00F1537E">
      <w:pPr>
        <w:pStyle w:val="Heading4"/>
        <w:tabs>
          <w:tab w:val="num" w:pos="900"/>
        </w:tabs>
        <w:ind w:left="900" w:hanging="900"/>
        <w:jc w:val="both"/>
        <w:rPr>
          <w:ins w:id="232" w:author="Graham Lear (NESO)" w:date="2024-12-17T14:09:00Z"/>
        </w:rPr>
      </w:pPr>
      <w:ins w:id="233" w:author="Graham Lear (NESO)" w:date="2024-12-17T14:09:00Z">
        <w:r w:rsidRPr="00491A29">
          <w:t>Within 5 Business Days of receipt of the missing/additional</w:t>
        </w:r>
      </w:ins>
      <w:ins w:id="234" w:author="Graham Lear (NESO)" w:date="2025-02-03T14:23:00Z" w16du:dateUtc="2025-02-03T14:23:00Z">
        <w:r w:rsidR="00B517B5">
          <w:t>/correct</w:t>
        </w:r>
      </w:ins>
      <w:ins w:id="235" w:author="Graham Lear (NESO)" w:date="2024-12-17T14:09:00Z">
        <w:r w:rsidRPr="00491A29">
          <w:t xml:space="preserve"> data from the Applicant, The Company shall circulate the data to the Host TO and Affected TO(s) (as appropriate).</w:t>
        </w:r>
      </w:ins>
    </w:p>
    <w:p w14:paraId="73EBE7B5" w14:textId="07BD72DD" w:rsidR="00DF2991" w:rsidRPr="00491A29" w:rsidRDefault="00DF2991" w:rsidP="00F1537E">
      <w:pPr>
        <w:pStyle w:val="Heading4"/>
        <w:tabs>
          <w:tab w:val="num" w:pos="900"/>
        </w:tabs>
        <w:ind w:left="900" w:hanging="900"/>
        <w:jc w:val="both"/>
        <w:rPr>
          <w:ins w:id="236" w:author="Graham Lear (NESO)" w:date="2024-12-17T14:09:00Z"/>
        </w:rPr>
      </w:pPr>
      <w:ins w:id="237" w:author="Graham Lear (NESO)" w:date="2024-12-17T14:09:00Z">
        <w:r w:rsidRPr="00491A29">
          <w:t xml:space="preserve">Within 5 Business Days of receipt of the missing/additional data, the Host TO and Affected TO(s) (as appropriate) shall confirm to The Company by email whether </w:t>
        </w:r>
        <w:proofErr w:type="gramStart"/>
        <w:r w:rsidRPr="00491A29">
          <w:t>their</w:t>
        </w:r>
        <w:proofErr w:type="gramEnd"/>
        <w:r w:rsidRPr="00491A29">
          <w:t xml:space="preserve"> The Company Construction Application is now technically effective. If The Company Construction Application is still not technically effective, then the process returns to step </w:t>
        </w:r>
        <w:r w:rsidRPr="00491A29">
          <w:fldChar w:fldCharType="begin"/>
        </w:r>
        <w:r w:rsidRPr="00491A29">
          <w:instrText xml:space="preserve"> REF _Ref183211677 \r \h </w:instrText>
        </w:r>
      </w:ins>
      <w:r w:rsidR="005472FE">
        <w:instrText xml:space="preserve"> \* MERGEFORMAT </w:instrText>
      </w:r>
      <w:ins w:id="238" w:author="Graham Lear (NESO)" w:date="2024-12-17T14:09:00Z">
        <w:r w:rsidRPr="00491A29">
          <w:fldChar w:fldCharType="separate"/>
        </w:r>
      </w:ins>
      <w:ins w:id="239" w:author="Graham Lear (NESO)" w:date="2025-02-06T00:35:00Z" w16du:dateUtc="2025-02-06T00:35:00Z">
        <w:r w:rsidR="00AB185C">
          <w:t>3.4.5</w:t>
        </w:r>
      </w:ins>
      <w:ins w:id="240" w:author="Graham Lear (NESO)" w:date="2024-12-17T14:09:00Z">
        <w:r w:rsidRPr="00491A29">
          <w:fldChar w:fldCharType="end"/>
        </w:r>
        <w:r w:rsidRPr="00491A29">
          <w:t xml:space="preserve">, otherwise it will proceed to step </w:t>
        </w:r>
        <w:r w:rsidRPr="00491A29">
          <w:fldChar w:fldCharType="begin"/>
        </w:r>
        <w:r w:rsidRPr="00491A29">
          <w:instrText xml:space="preserve"> REF _Ref184242073 \r \h </w:instrText>
        </w:r>
      </w:ins>
      <w:r w:rsidR="005472FE">
        <w:instrText xml:space="preserve"> \* MERGEFORMAT </w:instrText>
      </w:r>
      <w:ins w:id="241" w:author="Graham Lear (NESO)" w:date="2024-12-17T14:09:00Z">
        <w:r w:rsidRPr="00491A29">
          <w:fldChar w:fldCharType="separate"/>
        </w:r>
      </w:ins>
      <w:ins w:id="242" w:author="Graham Lear (NESO)" w:date="2025-02-06T00:35:00Z" w16du:dateUtc="2025-02-06T00:35:00Z">
        <w:r w:rsidR="00AB185C">
          <w:t>3.4.8</w:t>
        </w:r>
      </w:ins>
      <w:ins w:id="243" w:author="Graham Lear (NESO)" w:date="2024-12-17T14:09:00Z">
        <w:r w:rsidRPr="00491A29">
          <w:fldChar w:fldCharType="end"/>
        </w:r>
        <w:r w:rsidRPr="00491A29">
          <w:t>.</w:t>
        </w:r>
      </w:ins>
    </w:p>
    <w:p w14:paraId="3C251140" w14:textId="59E2FAA2" w:rsidR="00DF2991" w:rsidRPr="00491A29" w:rsidRDefault="00DF2991" w:rsidP="00F1537E">
      <w:pPr>
        <w:pStyle w:val="Heading3"/>
        <w:tabs>
          <w:tab w:val="clear" w:pos="450"/>
          <w:tab w:val="num" w:pos="851"/>
          <w:tab w:val="num" w:pos="900"/>
          <w:tab w:val="num" w:pos="2970"/>
        </w:tabs>
        <w:ind w:left="900" w:hanging="900"/>
        <w:jc w:val="both"/>
        <w:rPr>
          <w:ins w:id="244" w:author="Graham Lear (NESO)" w:date="2024-12-17T14:09:00Z"/>
          <w:b/>
        </w:rPr>
      </w:pPr>
      <w:bookmarkStart w:id="245" w:name="_Ref184242073"/>
      <w:ins w:id="246" w:author="Graham Lear (NESO)" w:date="2024-12-17T14:09:00Z">
        <w:r w:rsidRPr="00491A29">
          <w:rPr>
            <w:b/>
          </w:rPr>
          <w:t xml:space="preserve">The Company confirms </w:t>
        </w:r>
      </w:ins>
      <w:ins w:id="247" w:author="Michael Oxenham (NESO)" w:date="2025-01-11T09:12:00Z">
        <w:r w:rsidR="3A2E43C3" w:rsidRPr="1655E958">
          <w:rPr>
            <w:b/>
            <w:bCs/>
          </w:rPr>
          <w:t xml:space="preserve">whether </w:t>
        </w:r>
      </w:ins>
      <w:ins w:id="248" w:author="Graham Lear (NESO)" w:date="2024-12-17T14:09:00Z">
        <w:r w:rsidRPr="00491A29">
          <w:rPr>
            <w:b/>
          </w:rPr>
          <w:t xml:space="preserve">the </w:t>
        </w:r>
      </w:ins>
      <w:ins w:id="249" w:author="Michael Oxenham (NESO)" w:date="2025-01-11T09:35:00Z">
        <w:r w:rsidR="3DF118AA" w:rsidRPr="1655E958">
          <w:rPr>
            <w:b/>
            <w:bCs/>
          </w:rPr>
          <w:t>User A</w:t>
        </w:r>
      </w:ins>
      <w:ins w:id="250" w:author="Graham Lear (NESO)" w:date="2024-12-17T14:09:00Z">
        <w:r w:rsidRPr="00491A29">
          <w:rPr>
            <w:b/>
          </w:rPr>
          <w:t xml:space="preserve">pplication is </w:t>
        </w:r>
      </w:ins>
      <w:bookmarkEnd w:id="245"/>
      <w:ins w:id="251" w:author="Michael Oxenham (NESO)" w:date="2025-01-11T09:09:00Z">
        <w:r w:rsidR="10BB85C6" w:rsidRPr="1655E958">
          <w:rPr>
            <w:b/>
            <w:bCs/>
          </w:rPr>
          <w:t>Competent</w:t>
        </w:r>
      </w:ins>
      <w:r w:rsidRPr="1655E958">
        <w:rPr>
          <w:rStyle w:val="FootnoteReference"/>
          <w:b/>
          <w:bCs/>
        </w:rPr>
        <w:footnoteReference w:id="2"/>
      </w:r>
    </w:p>
    <w:p w14:paraId="6ACBFFDA" w14:textId="54E08E76" w:rsidR="00BE43C4" w:rsidRPr="00BE43C4" w:rsidRDefault="00DF2991" w:rsidP="008B48B1">
      <w:pPr>
        <w:pStyle w:val="Heading4"/>
        <w:tabs>
          <w:tab w:val="num" w:pos="900"/>
        </w:tabs>
        <w:ind w:left="900" w:hanging="900"/>
        <w:jc w:val="both"/>
        <w:rPr>
          <w:ins w:id="260" w:author="Graham Lear (NESO)" w:date="2025-01-27T14:46:00Z" w16du:dateUtc="2025-01-27T14:46:00Z"/>
        </w:rPr>
      </w:pPr>
      <w:ins w:id="261" w:author="Graham Lear (NESO)" w:date="2024-12-17T14:09:00Z">
        <w:r w:rsidRPr="00491A29">
          <w:t xml:space="preserve">The Company shall notify Affected Parties </w:t>
        </w:r>
      </w:ins>
      <w:ins w:id="262" w:author="Michael Oxenham (NESO)" w:date="2025-01-11T09:09:00Z">
        <w:r w:rsidR="102DDA76">
          <w:t>whether</w:t>
        </w:r>
      </w:ins>
      <w:ins w:id="263" w:author="Graham Lear (NESO)" w:date="2024-12-17T14:09:00Z">
        <w:r w:rsidRPr="00491A29">
          <w:t xml:space="preserve"> the</w:t>
        </w:r>
      </w:ins>
      <w:ins w:id="264" w:author="Michael Oxenham (NESO)" w:date="2025-01-11T09:35:00Z">
        <w:r w:rsidRPr="00491A29">
          <w:t xml:space="preserve"> </w:t>
        </w:r>
        <w:r w:rsidR="1D12D060">
          <w:t>User</w:t>
        </w:r>
      </w:ins>
      <w:ins w:id="265" w:author="Graham Lear (NESO)" w:date="2024-12-17T14:09:00Z">
        <w:r w:rsidR="05CD1A01">
          <w:t xml:space="preserve"> </w:t>
        </w:r>
      </w:ins>
      <w:ins w:id="266" w:author="Michael Oxenham (NESO)" w:date="2025-01-11T09:35:00Z">
        <w:r w:rsidR="2EA11243">
          <w:t>A</w:t>
        </w:r>
      </w:ins>
      <w:ins w:id="267" w:author="Graham Lear (NESO)" w:date="2024-12-17T14:09:00Z">
        <w:r w:rsidRPr="00491A29">
          <w:t xml:space="preserve">pplication is </w:t>
        </w:r>
      </w:ins>
      <w:ins w:id="268" w:author="Michael Oxenham (NESO)" w:date="2025-01-11T09:09:00Z">
        <w:r w:rsidR="323A80FA">
          <w:t>Competent</w:t>
        </w:r>
      </w:ins>
      <w:ins w:id="269" w:author="Michael Oxenham (NESO)" w:date="2025-01-11T09:13:00Z">
        <w:del w:id="270" w:author="Graham Lear (NESO)" w:date="2025-01-30T16:42:00Z" w16du:dateUtc="2025-01-30T16:42:00Z">
          <w:r w:rsidR="5C20780E" w:rsidDel="00D357A1">
            <w:delText xml:space="preserve"> </w:delText>
          </w:r>
        </w:del>
      </w:ins>
      <w:ins w:id="271" w:author="Graham Lear (NESO)" w:date="2024-12-17T14:09:00Z">
        <w:r w:rsidRPr="00491A29">
          <w:t xml:space="preserve"> no later than 1 Business Day before the Gated Design Process commences</w:t>
        </w:r>
        <w:r>
          <w:t>.</w:t>
        </w:r>
      </w:ins>
    </w:p>
    <w:p w14:paraId="318B333D" w14:textId="1004F6AF" w:rsidR="00717520" w:rsidRPr="000B61BC" w:rsidRDefault="008B5850" w:rsidP="00717520">
      <w:pPr>
        <w:pStyle w:val="Heading3"/>
        <w:tabs>
          <w:tab w:val="clear" w:pos="450"/>
          <w:tab w:val="num" w:pos="900"/>
        </w:tabs>
        <w:ind w:left="900" w:hanging="900"/>
        <w:jc w:val="both"/>
        <w:rPr>
          <w:ins w:id="272" w:author="Graham Lear (NESO)" w:date="2025-01-24T23:59:00Z" w16du:dateUtc="2025-01-24T23:59:00Z"/>
          <w:b/>
        </w:rPr>
      </w:pPr>
      <w:ins w:id="273" w:author="Graham Lear (NESO)" w:date="2024-12-17T16:30:00Z">
        <w:del w:id="274" w:author="Graham Lear (NESO)" w:date="2025-01-13T10:11:00Z">
          <w:r w:rsidRPr="000B61BC" w:rsidDel="00800EBF">
            <w:delText>.</w:delText>
          </w:r>
        </w:del>
      </w:ins>
      <w:ins w:id="275" w:author="Graham Lear (NESO)" w:date="2025-01-24T23:59:00Z" w16du:dateUtc="2025-01-24T23:59:00Z">
        <w:r w:rsidR="00717520" w:rsidRPr="000B61BC">
          <w:rPr>
            <w:b/>
          </w:rPr>
          <w:t>Construction Planning Assumptions</w:t>
        </w:r>
      </w:ins>
    </w:p>
    <w:p w14:paraId="5C4C412B" w14:textId="77777777" w:rsidR="00AF39AC" w:rsidRPr="000B61BC" w:rsidRDefault="00717520" w:rsidP="00717520">
      <w:pPr>
        <w:pStyle w:val="Heading4"/>
        <w:tabs>
          <w:tab w:val="num" w:pos="851"/>
        </w:tabs>
        <w:ind w:left="851" w:hanging="851"/>
        <w:jc w:val="both"/>
        <w:rPr>
          <w:ins w:id="276" w:author="Graham Lear (NESO)" w:date="2025-01-25T00:07:00Z" w16du:dateUtc="2025-01-25T00:07:00Z"/>
        </w:rPr>
      </w:pPr>
      <w:ins w:id="277" w:author="Graham Lear (NESO)" w:date="2025-01-24T23:59:00Z" w16du:dateUtc="2025-01-24T23:59:00Z">
        <w:r w:rsidRPr="000B61BC">
          <w:t xml:space="preserve">The Host TO and/or Affected TO(s) will base </w:t>
        </w:r>
        <w:proofErr w:type="gramStart"/>
        <w:r w:rsidRPr="000B61BC">
          <w:t>their</w:t>
        </w:r>
        <w:proofErr w:type="gramEnd"/>
        <w:r w:rsidRPr="000B61BC">
          <w:t xml:space="preserve"> TO Construction Offer on the Construction Planning Assumptions provided by The Company.</w:t>
        </w:r>
      </w:ins>
    </w:p>
    <w:p w14:paraId="4439879F" w14:textId="065F6082" w:rsidR="00717520" w:rsidRPr="000B61BC" w:rsidRDefault="005241B2" w:rsidP="00717520">
      <w:pPr>
        <w:pStyle w:val="Heading4"/>
        <w:tabs>
          <w:tab w:val="num" w:pos="851"/>
        </w:tabs>
        <w:ind w:left="851" w:hanging="851"/>
        <w:jc w:val="both"/>
        <w:rPr>
          <w:ins w:id="278" w:author="Graham Lear (NESO)" w:date="2025-01-24T23:59:00Z" w16du:dateUtc="2025-01-24T23:59:00Z"/>
        </w:rPr>
      </w:pPr>
      <w:ins w:id="279" w:author="Graham Lear (NESO)" w:date="2025-01-25T00:07:00Z" w16du:dateUtc="2025-01-25T00:07:00Z">
        <w:r w:rsidRPr="000B61BC">
          <w:t>The timing</w:t>
        </w:r>
      </w:ins>
      <w:ins w:id="280" w:author="Graham Lear (NESO)" w:date="2025-01-25T00:08:00Z" w16du:dateUtc="2025-01-25T00:08:00Z">
        <w:r w:rsidRPr="000B61BC">
          <w:t xml:space="preserve"> for the provision of Construction Planning Assumptions shall be </w:t>
        </w:r>
      </w:ins>
      <w:ins w:id="281" w:author="Graham Lear (NESO)" w:date="2025-02-05T14:17:00Z" w16du:dateUtc="2025-02-05T14:17:00Z">
        <w:r w:rsidR="00C956F5">
          <w:t>conf</w:t>
        </w:r>
        <w:r w:rsidR="004D7B09">
          <w:t>irmed no later than the publication</w:t>
        </w:r>
      </w:ins>
      <w:ins w:id="282" w:author="Graham Lear (NESO)" w:date="2025-02-05T14:18:00Z" w16du:dateUtc="2025-02-05T14:18:00Z">
        <w:r w:rsidR="004D7B09">
          <w:t xml:space="preserve"> of</w:t>
        </w:r>
      </w:ins>
      <w:ins w:id="283" w:author="Graham Lear (NESO)" w:date="2025-01-25T00:08:00Z" w16du:dateUtc="2025-01-25T00:08:00Z">
        <w:r w:rsidRPr="000B61BC">
          <w:t xml:space="preserve"> the </w:t>
        </w:r>
        <w:r w:rsidR="00497AA8" w:rsidRPr="000B61BC">
          <w:t>Gated Timetable.</w:t>
        </w:r>
      </w:ins>
      <w:ins w:id="284" w:author="Graham Lear (NESO)" w:date="2025-01-24T23:59:00Z" w16du:dateUtc="2025-01-24T23:59:00Z">
        <w:r w:rsidR="00717520" w:rsidRPr="000B61BC">
          <w:t xml:space="preserve"> </w:t>
        </w:r>
      </w:ins>
    </w:p>
    <w:p w14:paraId="3CC05800" w14:textId="3483169C" w:rsidR="00717520" w:rsidRPr="000B61BC" w:rsidRDefault="00717520" w:rsidP="00717520">
      <w:pPr>
        <w:pStyle w:val="Heading4"/>
        <w:tabs>
          <w:tab w:val="num" w:pos="851"/>
        </w:tabs>
        <w:ind w:left="851" w:hanging="851"/>
        <w:jc w:val="both"/>
        <w:rPr>
          <w:ins w:id="285" w:author="Graham Lear (NESO)" w:date="2025-01-24T23:59:00Z" w16du:dateUtc="2025-01-24T23:59:00Z"/>
        </w:rPr>
      </w:pPr>
      <w:ins w:id="286" w:author="Graham Lear (NESO)" w:date="2025-01-24T23:59:00Z" w16du:dateUtc="2025-01-24T23:59:00Z">
        <w:r w:rsidRPr="000B61BC">
          <w:t>The TO Construction Offer provided by The Host TO and/or Affected TO(s) will reference the Construction Planning Assumption that such TO Construction Offer has been based on.</w:t>
        </w:r>
      </w:ins>
    </w:p>
    <w:p w14:paraId="7564B8E7" w14:textId="0271337C" w:rsidR="008E0C44" w:rsidRPr="00EE6B99" w:rsidRDefault="00DF2991" w:rsidP="00746FB1">
      <w:pPr>
        <w:pStyle w:val="Heading3"/>
        <w:tabs>
          <w:tab w:val="clear" w:pos="450"/>
          <w:tab w:val="num" w:pos="851"/>
          <w:tab w:val="num" w:pos="900"/>
          <w:tab w:val="num" w:pos="2970"/>
        </w:tabs>
        <w:ind w:left="900" w:hanging="900"/>
        <w:jc w:val="both"/>
        <w:rPr>
          <w:ins w:id="287" w:author="Graham Lear (NESO)" w:date="2024-12-17T16:23:00Z"/>
          <w:b/>
        </w:rPr>
      </w:pPr>
      <w:ins w:id="288" w:author="Graham Lear (NESO)" w:date="2024-12-17T14:09:00Z">
        <w:r w:rsidRPr="00EE6B99">
          <w:rPr>
            <w:b/>
          </w:rPr>
          <w:t>Affected Parties confirm their intention to submit a TO Construction Offer</w:t>
        </w:r>
      </w:ins>
    </w:p>
    <w:p w14:paraId="7AB59574" w14:textId="173401BC" w:rsidR="00DF2991" w:rsidRPr="00491A29" w:rsidRDefault="00DF2991" w:rsidP="00F1537E">
      <w:pPr>
        <w:pStyle w:val="Heading4"/>
        <w:tabs>
          <w:tab w:val="num" w:pos="900"/>
        </w:tabs>
        <w:ind w:left="900" w:hanging="900"/>
        <w:jc w:val="both"/>
        <w:rPr>
          <w:ins w:id="289" w:author="Graham Lear (NESO)" w:date="2024-12-17T14:09:00Z"/>
        </w:rPr>
      </w:pPr>
      <w:ins w:id="290" w:author="Graham Lear (NESO)" w:date="2024-12-17T14:09:00Z">
        <w:r w:rsidRPr="00BD4725">
          <w:t xml:space="preserve">Where an Affected Party </w:t>
        </w:r>
        <w:r w:rsidRPr="00491A29">
          <w:t>notifies The Company that it will not be submitting a TO Construction Offer</w:t>
        </w:r>
      </w:ins>
      <w:ins w:id="291" w:author="Graham Lear (NESO)" w:date="2024-12-17T16:32:00Z">
        <w:r w:rsidR="00E966C4">
          <w:t xml:space="preserve"> in relation to a</w:t>
        </w:r>
        <w:del w:id="292" w:author="Graham Lear (NESO)" w:date="2025-01-21T16:59:00Z" w16du:dateUtc="2025-01-21T16:59:00Z">
          <w:r w:rsidR="00E966C4" w:rsidDel="008F5538">
            <w:delText>n</w:delText>
          </w:r>
        </w:del>
      </w:ins>
      <w:ins w:id="293" w:author="Michael Oxenham (NESO)" w:date="2025-01-11T09:15:00Z">
        <w:r w:rsidR="4B195BCB">
          <w:t xml:space="preserve"> Competent</w:t>
        </w:r>
      </w:ins>
      <w:ins w:id="294" w:author="Graham Lear (NESO)" w:date="2024-12-17T16:32:00Z">
        <w:r w:rsidR="00E966C4">
          <w:t xml:space="preserve"> application</w:t>
        </w:r>
      </w:ins>
      <w:ins w:id="295" w:author="Graham Lear (NESO)" w:date="2024-12-17T14:09:00Z">
        <w:r w:rsidRPr="00491A29">
          <w:t xml:space="preserve"> it shall at the same time also notify The Company of any technical design or operational criteria which that Party intends, in planning and developing its Transmission System, to assume will </w:t>
        </w:r>
        <w:r w:rsidRPr="00491A29">
          <w:lastRenderedPageBreak/>
          <w:t xml:space="preserve">apply to User Equipment at the Relevant Connection Site. That Party shall then follow this procedure from </w:t>
        </w:r>
        <w:r w:rsidRPr="00491A29">
          <w:fldChar w:fldCharType="begin"/>
        </w:r>
        <w:r w:rsidRPr="00491A29">
          <w:instrText xml:space="preserve"> REF _Ref184244342 \r \h  \* MERGEFORMAT </w:instrText>
        </w:r>
      </w:ins>
      <w:ins w:id="296" w:author="Graham Lear (NESO)" w:date="2024-12-17T14:09:00Z">
        <w:r w:rsidRPr="00491A29">
          <w:fldChar w:fldCharType="separate"/>
        </w:r>
      </w:ins>
      <w:ins w:id="297" w:author="Graham Lear (NESO)" w:date="2025-02-06T00:35:00Z" w16du:dateUtc="2025-02-06T00:35:00Z">
        <w:r w:rsidR="00AB185C">
          <w:t>3.4.20</w:t>
        </w:r>
      </w:ins>
      <w:ins w:id="298" w:author="Graham Lear (NESO)" w:date="2024-12-17T14:09:00Z">
        <w:r w:rsidRPr="00491A29">
          <w:fldChar w:fldCharType="end"/>
        </w:r>
        <w:r w:rsidRPr="00491A29">
          <w:t>.</w:t>
        </w:r>
      </w:ins>
    </w:p>
    <w:p w14:paraId="23338EA9" w14:textId="77777777" w:rsidR="00DF2991" w:rsidRPr="00491A29" w:rsidRDefault="00DF2991" w:rsidP="00F1537E">
      <w:pPr>
        <w:pStyle w:val="Heading4"/>
        <w:tabs>
          <w:tab w:val="num" w:pos="900"/>
        </w:tabs>
        <w:ind w:left="900" w:hanging="900"/>
        <w:jc w:val="both"/>
        <w:rPr>
          <w:ins w:id="299" w:author="Graham Lear (NESO)" w:date="2024-12-17T14:09:00Z"/>
        </w:rPr>
      </w:pPr>
      <w:ins w:id="300" w:author="Graham Lear (NESO)" w:date="2024-12-17T14:09:00Z">
        <w:r w:rsidRPr="00491A29">
          <w:t>Where an Affected Party will be submitting a TO Construction Offer then it shall continue to follow this procedure.</w:t>
        </w:r>
      </w:ins>
    </w:p>
    <w:p w14:paraId="0BF4A544" w14:textId="30DB05FC" w:rsidR="00DF2991" w:rsidRPr="00491A29" w:rsidRDefault="00DF2991" w:rsidP="00F1537E">
      <w:pPr>
        <w:pStyle w:val="Heading4"/>
        <w:tabs>
          <w:tab w:val="num" w:pos="900"/>
        </w:tabs>
        <w:ind w:left="900" w:hanging="900"/>
        <w:jc w:val="both"/>
        <w:rPr>
          <w:ins w:id="301" w:author="Graham Lear (NESO)" w:date="2024-12-17T14:09:00Z"/>
        </w:rPr>
      </w:pPr>
      <w:ins w:id="302" w:author="Graham Lear (NESO)" w:date="2024-12-17T14:09:00Z">
        <w:r w:rsidRPr="00491A29">
          <w:t>Each TO Construction Offer shall be prepared in accordance with the Connections Network Design Methodology</w:t>
        </w:r>
      </w:ins>
      <w:ins w:id="303" w:author="Graham Lear (NESO)" w:date="2025-02-04T21:31:00Z" w16du:dateUtc="2025-02-04T21:31:00Z">
        <w:r w:rsidR="005A13E5">
          <w:t xml:space="preserve"> (CNDM)</w:t>
        </w:r>
      </w:ins>
      <w:ins w:id="304" w:author="Graham Lear (NESO)" w:date="2024-12-17T14:09:00Z">
        <w:r w:rsidRPr="00491A29">
          <w:t>.</w:t>
        </w:r>
      </w:ins>
    </w:p>
    <w:p w14:paraId="4374DA33" w14:textId="77777777" w:rsidR="00DF2991" w:rsidRPr="00491A29" w:rsidRDefault="00DF2991" w:rsidP="00F1537E">
      <w:pPr>
        <w:pStyle w:val="Heading3"/>
        <w:tabs>
          <w:tab w:val="clear" w:pos="450"/>
          <w:tab w:val="num" w:pos="851"/>
          <w:tab w:val="num" w:pos="900"/>
          <w:tab w:val="num" w:pos="2970"/>
        </w:tabs>
        <w:ind w:left="900" w:hanging="900"/>
        <w:jc w:val="both"/>
        <w:rPr>
          <w:ins w:id="305" w:author="Graham Lear (NESO)" w:date="2024-12-17T14:09:00Z"/>
          <w:b/>
        </w:rPr>
      </w:pPr>
      <w:ins w:id="306" w:author="Graham Lear (NESO)" w:date="2024-12-17T14:09:00Z">
        <w:r w:rsidRPr="00491A29">
          <w:rPr>
            <w:b/>
          </w:rPr>
          <w:t>The Company and Affected Parties create NETS models</w:t>
        </w:r>
      </w:ins>
    </w:p>
    <w:p w14:paraId="74E3AEB7" w14:textId="25B4285D" w:rsidR="00DF2991" w:rsidRPr="00491A29" w:rsidRDefault="00DF2991" w:rsidP="00F1537E">
      <w:pPr>
        <w:pStyle w:val="Heading4"/>
        <w:tabs>
          <w:tab w:val="num" w:pos="900"/>
        </w:tabs>
        <w:ind w:left="900" w:hanging="900"/>
        <w:jc w:val="both"/>
        <w:rPr>
          <w:ins w:id="307" w:author="Graham Lear (NESO)" w:date="2024-12-17T14:09:00Z"/>
        </w:rPr>
      </w:pPr>
      <w:ins w:id="308" w:author="Graham Lear (NESO)" w:date="2024-12-17T14:09:00Z">
        <w:r w:rsidRPr="00491A29">
          <w:t>The Company and the Affected Parties shall, where required for an application</w:t>
        </w:r>
      </w:ins>
      <w:ins w:id="309" w:author="Claire Newton (NESO)" w:date="2025-02-03T14:22:00Z" w16du:dateUtc="2025-02-03T14:22:00Z">
        <w:r w:rsidR="00F15B8E">
          <w:t>,</w:t>
        </w:r>
      </w:ins>
      <w:ins w:id="310" w:author="Graham Lear (NESO)" w:date="2024-12-17T14:09:00Z">
        <w:r w:rsidRPr="00491A29">
          <w:t xml:space="preserve"> each take the Construction Planning Assumptions provided by The Company together with the relevant network models and create a series of consistent NETS models in accordance with STCP22-1 Production of Models for NETS System Planning.</w:t>
        </w:r>
      </w:ins>
    </w:p>
    <w:p w14:paraId="5DB29AAA" w14:textId="77777777" w:rsidR="00DF2991" w:rsidRPr="00491A29" w:rsidRDefault="00DF2991" w:rsidP="00F1537E">
      <w:pPr>
        <w:pStyle w:val="Heading3"/>
        <w:tabs>
          <w:tab w:val="clear" w:pos="450"/>
          <w:tab w:val="num" w:pos="851"/>
          <w:tab w:val="num" w:pos="900"/>
          <w:tab w:val="num" w:pos="2970"/>
        </w:tabs>
        <w:ind w:left="900" w:hanging="900"/>
        <w:jc w:val="both"/>
        <w:rPr>
          <w:ins w:id="311" w:author="Graham Lear (NESO)" w:date="2024-12-17T14:09:00Z"/>
          <w:b/>
        </w:rPr>
      </w:pPr>
      <w:ins w:id="312" w:author="Graham Lear (NESO)" w:date="2024-12-17T14:09:00Z">
        <w:r w:rsidRPr="00491A29">
          <w:rPr>
            <w:b/>
          </w:rPr>
          <w:t>Affected Parties assess the impact of The Company Construction Application</w:t>
        </w:r>
      </w:ins>
    </w:p>
    <w:p w14:paraId="27E45316" w14:textId="77777777" w:rsidR="00DF2991" w:rsidRPr="00491A29" w:rsidRDefault="00DF2991" w:rsidP="00F1537E">
      <w:pPr>
        <w:pStyle w:val="Heading4"/>
        <w:tabs>
          <w:tab w:val="num" w:pos="900"/>
        </w:tabs>
        <w:ind w:left="900" w:hanging="900"/>
        <w:jc w:val="both"/>
        <w:rPr>
          <w:ins w:id="313" w:author="Graham Lear (NESO)" w:date="2024-12-17T14:09:00Z"/>
        </w:rPr>
      </w:pPr>
      <w:ins w:id="314" w:author="Graham Lear (NESO)" w:date="2024-12-17T14:09:00Z">
        <w:r w:rsidRPr="00491A29">
          <w:t>The Affected Parties shall assess the impact of The Company Construction Application on their respective networks.</w:t>
        </w:r>
      </w:ins>
    </w:p>
    <w:p w14:paraId="7D5438F9" w14:textId="77777777" w:rsidR="00DF2991" w:rsidRPr="00491A29" w:rsidRDefault="00DF2991" w:rsidP="00F1537E">
      <w:pPr>
        <w:pStyle w:val="Heading4"/>
        <w:tabs>
          <w:tab w:val="num" w:pos="900"/>
        </w:tabs>
        <w:ind w:left="900" w:hanging="900"/>
        <w:jc w:val="both"/>
        <w:rPr>
          <w:ins w:id="315" w:author="Graham Lear (NESO)" w:date="2024-12-17T14:09:00Z"/>
        </w:rPr>
      </w:pPr>
      <w:ins w:id="316" w:author="Graham Lear (NESO)" w:date="2024-12-17T14:09:00Z">
        <w:r w:rsidRPr="00491A29">
          <w:t>The Affected Parties shall discuss and agree Connection/infrastructure solutions as appropriate. The Company shall be included (as appropriate) in any discussions between the Affected Parties.</w:t>
        </w:r>
      </w:ins>
    </w:p>
    <w:p w14:paraId="231A9B53" w14:textId="77777777" w:rsidR="00DF2991" w:rsidRPr="00491A29" w:rsidRDefault="00DF2991" w:rsidP="00F1537E">
      <w:pPr>
        <w:pStyle w:val="Heading4"/>
        <w:tabs>
          <w:tab w:val="num" w:pos="900"/>
        </w:tabs>
        <w:ind w:left="900" w:hanging="900"/>
        <w:jc w:val="both"/>
        <w:rPr>
          <w:ins w:id="317" w:author="Graham Lear (NESO)" w:date="2024-12-17T14:09:00Z"/>
        </w:rPr>
      </w:pPr>
      <w:ins w:id="318" w:author="Graham Lear (NESO)" w:date="2024-12-17T14:09:00Z">
        <w:r w:rsidRPr="00491A29">
          <w:t>The Affected Parties shall liaise with The Company to co-ordinate indicative Outages, in accordance with STCP 11-1 Outage Planning.</w:t>
        </w:r>
      </w:ins>
    </w:p>
    <w:p w14:paraId="4EC58429" w14:textId="77777777" w:rsidR="00DF2991" w:rsidRPr="00491A29" w:rsidRDefault="00DF2991" w:rsidP="00F1537E">
      <w:pPr>
        <w:pStyle w:val="Heading3"/>
        <w:tabs>
          <w:tab w:val="clear" w:pos="450"/>
          <w:tab w:val="num" w:pos="851"/>
          <w:tab w:val="num" w:pos="900"/>
          <w:tab w:val="num" w:pos="2970"/>
        </w:tabs>
        <w:ind w:left="900" w:hanging="900"/>
        <w:jc w:val="both"/>
        <w:rPr>
          <w:ins w:id="319" w:author="Graham Lear (NESO)" w:date="2024-12-17T14:09:00Z"/>
          <w:b/>
        </w:rPr>
      </w:pPr>
      <w:bookmarkStart w:id="320" w:name="_Ref183217297"/>
      <w:ins w:id="321" w:author="Graham Lear (NESO)" w:date="2024-12-17T14:09:00Z">
        <w:r w:rsidRPr="00491A29">
          <w:rPr>
            <w:b/>
          </w:rPr>
          <w:t>Preferred Connection option (and any alternatives) and infrastructure works submitted by the TO(s)</w:t>
        </w:r>
        <w:bookmarkEnd w:id="320"/>
      </w:ins>
    </w:p>
    <w:p w14:paraId="0A6BFDE7" w14:textId="3BA549C5" w:rsidR="00DF2991" w:rsidRPr="00491A29" w:rsidRDefault="00DF2991" w:rsidP="00F1537E">
      <w:pPr>
        <w:pStyle w:val="Heading4"/>
        <w:tabs>
          <w:tab w:val="num" w:pos="900"/>
        </w:tabs>
        <w:ind w:left="900" w:hanging="900"/>
        <w:jc w:val="both"/>
        <w:rPr>
          <w:ins w:id="322" w:author="Graham Lear (NESO)" w:date="2024-12-17T14:09:00Z"/>
        </w:rPr>
      </w:pPr>
      <w:ins w:id="323" w:author="Graham Lear (NESO)" w:date="2024-12-17T14:09:00Z">
        <w:r w:rsidRPr="00491A29">
          <w:t>Each Affected Party shall submit by email to The Company, their view of the best Connection option(s) and infrastructure works</w:t>
        </w:r>
      </w:ins>
      <w:ins w:id="324" w:author="Angela Quinn (NESO)" w:date="2025-02-04T18:32:00Z">
        <w:r w:rsidR="35BF9DDF">
          <w:t xml:space="preserve">. </w:t>
        </w:r>
      </w:ins>
      <w:ins w:id="325" w:author="Angela Quinn (NESO)" w:date="2025-02-04T18:34:00Z">
        <w:r w:rsidR="2BEB37D1">
          <w:t xml:space="preserve">For offshore projects this shall only be where </w:t>
        </w:r>
      </w:ins>
      <w:ins w:id="326" w:author="Angela Quinn (NESO)" w:date="2025-02-04T18:35:00Z">
        <w:r w:rsidR="2BEB37D1">
          <w:t xml:space="preserve">and to the extent </w:t>
        </w:r>
      </w:ins>
      <w:ins w:id="327" w:author="Angela Quinn (NESO)" w:date="2025-02-04T18:34:00Z">
        <w:r w:rsidR="2BEB37D1">
          <w:t xml:space="preserve">required </w:t>
        </w:r>
      </w:ins>
      <w:ins w:id="328" w:author="Graham Lear (NESO)" w:date="2024-12-17T14:09:00Z">
        <w:r w:rsidRPr="00491A29">
          <w:t xml:space="preserve"> </w:t>
        </w:r>
        <w:r>
          <w:t>(in the CION pro forma</w:t>
        </w:r>
        <w:r w:rsidRPr="00491A29">
          <w:t xml:space="preserve"> </w:t>
        </w:r>
      </w:ins>
      <w:ins w:id="329" w:author="Angela Quinn (NESO)" w:date="2025-02-04T18:46:00Z">
        <w:r w:rsidR="05E062C6">
          <w:t xml:space="preserve">or such other form </w:t>
        </w:r>
      </w:ins>
      <w:ins w:id="330" w:author="Angela Quinn (NESO)" w:date="2025-02-04T18:47:00Z">
        <w:r w:rsidR="681BE542">
          <w:t>a</w:t>
        </w:r>
      </w:ins>
      <w:ins w:id="331" w:author="Angela Quinn (NESO)" w:date="2025-02-04T18:46:00Z">
        <w:r w:rsidR="05E062C6">
          <w:t>s agreed</w:t>
        </w:r>
      </w:ins>
      <w:ins w:id="332" w:author="Angela Quinn (NESO)" w:date="2025-02-04T18:47:00Z">
        <w:r w:rsidR="75B7B011">
          <w:t xml:space="preserve"> as </w:t>
        </w:r>
      </w:ins>
      <w:ins w:id="333" w:author="Graham Lear (NESO)" w:date="2025-02-04T21:25:00Z" w16du:dateUtc="2025-02-04T21:25:00Z">
        <w:r w:rsidR="001128D6">
          <w:t>references</w:t>
        </w:r>
      </w:ins>
      <w:ins w:id="334" w:author="Angela Quinn (NESO)" w:date="2025-02-04T18:47:00Z">
        <w:r w:rsidR="75B7B011">
          <w:t xml:space="preserve"> to CION pro</w:t>
        </w:r>
      </w:ins>
      <w:ins w:id="335" w:author="Angela Quinn (NESO)" w:date="2025-02-04T18:48:00Z">
        <w:r w:rsidR="75B7B011">
          <w:t>forma shall be construed accordingly</w:t>
        </w:r>
      </w:ins>
      <w:ins w:id="336" w:author="Angela Quinn (NESO)" w:date="2025-02-04T18:47:00Z">
        <w:r w:rsidR="75B7B011">
          <w:t>)</w:t>
        </w:r>
      </w:ins>
      <w:ins w:id="337" w:author="Angela Quinn (NESO)" w:date="2025-02-04T18:46:00Z">
        <w:r w:rsidR="05E062C6">
          <w:t xml:space="preserve"> </w:t>
        </w:r>
      </w:ins>
      <w:r w:rsidR="1FEFFE40">
        <w:t xml:space="preserve">  </w:t>
      </w:r>
      <w:ins w:id="338" w:author="Angela Quinn (NESO)" w:date="2025-02-04T18:46:00Z">
        <w:r w:rsidR="3FACA104">
          <w:t xml:space="preserve">with the approach </w:t>
        </w:r>
      </w:ins>
      <w:ins w:id="339" w:author="Michael Oxenham (NESO)" w:date="2025-01-27T14:35:00Z">
        <w:r w:rsidR="1FEFFE40">
          <w:t xml:space="preserve">agreed </w:t>
        </w:r>
      </w:ins>
      <w:ins w:id="340" w:author="Michael Oxenham (NESO)" w:date="2025-01-27T14:36:00Z">
        <w:r w:rsidR="1FEFFE40">
          <w:t xml:space="preserve">on a case-by-case </w:t>
        </w:r>
      </w:ins>
      <w:ins w:id="341" w:author="Michael Oxenham (NESO)" w:date="2025-01-27T14:35:00Z">
        <w:r w:rsidR="1FEFFE40">
          <w:t xml:space="preserve">between the parties </w:t>
        </w:r>
      </w:ins>
      <w:ins w:id="342" w:author="Michael Oxenham (NESO)" w:date="2025-01-27T14:36:00Z">
        <w:r w:rsidR="4D08E8E9">
          <w:t>for a</w:t>
        </w:r>
      </w:ins>
      <w:ins w:id="343" w:author="Michael Oxenham (NESO)" w:date="2025-01-27T14:35:00Z">
        <w:r w:rsidR="1FEFFE40">
          <w:t xml:space="preserve"> ‘Regional Offshore Design’ </w:t>
        </w:r>
      </w:ins>
      <w:ins w:id="344" w:author="Angela Quinn (NESO)" w:date="2025-02-04T18:42:00Z">
        <w:r w:rsidR="44647997">
          <w:t xml:space="preserve">and </w:t>
        </w:r>
      </w:ins>
      <w:ins w:id="345" w:author="Michael Oxenham (NESO)" w:date="2025-01-27T14:36:00Z">
        <w:r w:rsidR="02C9B427">
          <w:t xml:space="preserve">as and where </w:t>
        </w:r>
      </w:ins>
      <w:ins w:id="346" w:author="Michael Oxenham (NESO)" w:date="2025-01-27T14:35:00Z">
        <w:r w:rsidR="1FEFFE40">
          <w:t>required und</w:t>
        </w:r>
      </w:ins>
      <w:ins w:id="347" w:author="Michael Oxenham (NESO)" w:date="2025-01-27T14:36:00Z">
        <w:r w:rsidR="1FEFFE40">
          <w:t>er the CNDM</w:t>
        </w:r>
      </w:ins>
      <w:ins w:id="348" w:author="Angela Quinn (NESO)" w:date="2025-02-04T18:37:00Z">
        <w:r w:rsidR="49245267">
          <w:t xml:space="preserve"> (</w:t>
        </w:r>
      </w:ins>
      <w:ins w:id="349" w:author="Michael Oxenham (NESO)" w:date="2025-01-27T14:37:00Z">
        <w:r w:rsidR="2BCDA3E2">
          <w:t xml:space="preserve">and references to CION </w:t>
        </w:r>
      </w:ins>
      <w:ins w:id="350" w:author="Angela Quinn (NESO)" w:date="2025-02-04T18:37:00Z">
        <w:r w:rsidR="43B25599">
          <w:t>in the context of th</w:t>
        </w:r>
      </w:ins>
      <w:ins w:id="351" w:author="Angela Quinn (NESO)" w:date="2025-02-04T18:38:00Z">
        <w:r w:rsidR="43B25599">
          <w:t xml:space="preserve">is Gated Application Process </w:t>
        </w:r>
      </w:ins>
      <w:ins w:id="352" w:author="Michael Oxenham (NESO)" w:date="2025-01-27T14:37:00Z">
        <w:r w:rsidR="2BCDA3E2">
          <w:t xml:space="preserve">shall be read </w:t>
        </w:r>
      </w:ins>
      <w:ins w:id="353" w:author="Angela Quinn (NESO)" w:date="2025-02-04T18:38:00Z">
        <w:r w:rsidR="0776FC87">
          <w:t>as references to the</w:t>
        </w:r>
      </w:ins>
      <w:ins w:id="354" w:author="Michael Oxenham (NESO)" w:date="2025-01-27T14:37:00Z">
        <w:r w:rsidR="2BCDA3E2">
          <w:t xml:space="preserve"> to ‘Regional Offshore Design’ as per the CNDM</w:t>
        </w:r>
      </w:ins>
      <w:ins w:id="355" w:author="Graham Lear (NESO)" w:date="2024-12-17T14:09:00Z">
        <w:r w:rsidRPr="00491A29">
          <w:t>). As outlined in Grid Code PC.A.7 The Company may request additional information that is reasonably required to represent the performance of the User’s plant and apparatus.</w:t>
        </w:r>
      </w:ins>
    </w:p>
    <w:p w14:paraId="6BF834B2" w14:textId="6E66F9EF" w:rsidR="00DF2991" w:rsidRPr="00491A29" w:rsidRDefault="00DF2991" w:rsidP="00F1537E">
      <w:pPr>
        <w:pStyle w:val="Heading4"/>
        <w:tabs>
          <w:tab w:val="num" w:pos="900"/>
        </w:tabs>
        <w:ind w:left="900" w:hanging="900"/>
        <w:jc w:val="both"/>
        <w:rPr>
          <w:ins w:id="356" w:author="Graham Lear (NESO)" w:date="2024-12-17T14:09:00Z"/>
        </w:rPr>
      </w:pPr>
      <w:ins w:id="357" w:author="Graham Lear (NESO)" w:date="2024-12-17T14:09:00Z">
        <w:r w:rsidRPr="00491A29">
          <w:t xml:space="preserve">The preferred options and any alternative options are compiled </w:t>
        </w:r>
      </w:ins>
      <w:ins w:id="358" w:author="Graham Lear (NESO)" w:date="2025-02-04T21:48:00Z" w16du:dateUtc="2025-02-04T21:48:00Z">
        <w:r w:rsidR="00721C6D">
          <w:t>by the Lead Person</w:t>
        </w:r>
      </w:ins>
      <w:ins w:id="359" w:author="Graham Lear (NESO)" w:date="2025-02-04T21:49:00Z" w16du:dateUtc="2025-02-04T21:49:00Z">
        <w:r w:rsidR="007A05B6">
          <w:t>(</w:t>
        </w:r>
      </w:ins>
      <w:ins w:id="360" w:author="Graham Lear (NESO)" w:date="2025-02-04T21:48:00Z" w16du:dateUtc="2025-02-04T21:48:00Z">
        <w:r w:rsidR="00721C6D">
          <w:t>s</w:t>
        </w:r>
      </w:ins>
      <w:ins w:id="361" w:author="Graham Lear (NESO)" w:date="2025-02-04T21:49:00Z" w16du:dateUtc="2025-02-04T21:49:00Z">
        <w:r w:rsidR="007A05B6">
          <w:t>)</w:t>
        </w:r>
      </w:ins>
      <w:ins w:id="362" w:author="Graham Lear (NESO)" w:date="2025-02-04T21:48:00Z" w16du:dateUtc="2025-02-04T21:48:00Z">
        <w:r w:rsidR="00721C6D">
          <w:t xml:space="preserve"> </w:t>
        </w:r>
      </w:ins>
      <w:ins w:id="363" w:author="Graham Lear (NESO)" w:date="2024-12-17T14:09:00Z">
        <w:r w:rsidRPr="00491A29">
          <w:t>- this may be at a meeting to discuss the User Application and options.</w:t>
        </w:r>
      </w:ins>
    </w:p>
    <w:p w14:paraId="2C0A9032" w14:textId="77777777" w:rsidR="00DF2991" w:rsidRPr="00491A29" w:rsidRDefault="00DF2991" w:rsidP="00F1537E">
      <w:pPr>
        <w:pStyle w:val="Heading4"/>
        <w:tabs>
          <w:tab w:val="num" w:pos="900"/>
        </w:tabs>
        <w:ind w:left="900" w:hanging="900"/>
        <w:jc w:val="both"/>
        <w:rPr>
          <w:ins w:id="364" w:author="Graham Lear (NESO)" w:date="2024-12-17T14:09:00Z"/>
        </w:rPr>
      </w:pPr>
      <w:ins w:id="365" w:author="Graham Lear (NESO)" w:date="2024-12-17T14:09:00Z">
        <w:r w:rsidRPr="00491A29">
          <w:t>For offshore projects, following compilation of the preferred options and any alternative options, each Affected Party shall update the CION pro-forma where necessary and email The Company for offshore projects.</w:t>
        </w:r>
      </w:ins>
    </w:p>
    <w:p w14:paraId="2C4A87A3" w14:textId="77777777" w:rsidR="00DF2991" w:rsidRPr="00491A29" w:rsidRDefault="00DF2991" w:rsidP="00F1537E">
      <w:pPr>
        <w:pStyle w:val="Heading3"/>
        <w:tabs>
          <w:tab w:val="clear" w:pos="450"/>
          <w:tab w:val="num" w:pos="851"/>
          <w:tab w:val="num" w:pos="900"/>
          <w:tab w:val="num" w:pos="2970"/>
        </w:tabs>
        <w:ind w:left="900" w:hanging="900"/>
        <w:jc w:val="both"/>
        <w:rPr>
          <w:ins w:id="366" w:author="Graham Lear (NESO)" w:date="2024-12-17T14:09:00Z"/>
          <w:b/>
        </w:rPr>
      </w:pPr>
      <w:bookmarkStart w:id="367" w:name="_Ref183217313"/>
      <w:ins w:id="368" w:author="Graham Lear (NESO)" w:date="2024-12-17T14:09:00Z">
        <w:r w:rsidRPr="00491A29">
          <w:rPr>
            <w:b/>
          </w:rPr>
          <w:t>The Company carries out economic impact assessment (for connections offshore)</w:t>
        </w:r>
        <w:bookmarkEnd w:id="367"/>
      </w:ins>
    </w:p>
    <w:p w14:paraId="424237E7" w14:textId="77777777" w:rsidR="00DF2991" w:rsidRPr="00491A29" w:rsidRDefault="00DF2991" w:rsidP="00F1537E">
      <w:pPr>
        <w:pStyle w:val="Heading4"/>
        <w:tabs>
          <w:tab w:val="num" w:pos="900"/>
        </w:tabs>
        <w:ind w:left="900" w:hanging="900"/>
        <w:jc w:val="both"/>
        <w:rPr>
          <w:ins w:id="369" w:author="Graham Lear (NESO)" w:date="2024-12-17T14:09:00Z"/>
        </w:rPr>
      </w:pPr>
      <w:ins w:id="370" w:author="Graham Lear (NESO)" w:date="2024-12-17T14:09:00Z">
        <w:r w:rsidRPr="00491A29">
          <w:t>The Company shall carry out an economic impact assessment of the Connection, associated infrastructure (as provided by the Affected Parties), the construction Outage programme and ongoing operation of the National Electricity Transmission System. The output of the economic impact assessment carried out by The Company shall include:</w:t>
        </w:r>
      </w:ins>
    </w:p>
    <w:p w14:paraId="016781E6" w14:textId="04300177" w:rsidR="00DF2991" w:rsidRPr="00491A29" w:rsidRDefault="00DF2991" w:rsidP="00F1537E">
      <w:pPr>
        <w:pStyle w:val="Heading4"/>
        <w:numPr>
          <w:ilvl w:val="0"/>
          <w:numId w:val="29"/>
        </w:numPr>
        <w:tabs>
          <w:tab w:val="clear" w:pos="1353"/>
          <w:tab w:val="num" w:pos="1400"/>
        </w:tabs>
        <w:ind w:left="1400" w:hanging="500"/>
        <w:jc w:val="both"/>
        <w:rPr>
          <w:ins w:id="371" w:author="Graham Lear (NESO)" w:date="2024-12-17T14:09:00Z"/>
        </w:rPr>
      </w:pPr>
      <w:ins w:id="372" w:author="Graham Lear (NESO)" w:date="2024-12-17T14:09:00Z">
        <w:r w:rsidRPr="00491A29">
          <w:t xml:space="preserve">the calculation of constraint costs during the construction phase, based on the Outage information provided in the Affected Parties initial investment </w:t>
        </w:r>
        <w:proofErr w:type="gramStart"/>
        <w:r w:rsidRPr="00491A29">
          <w:t>plans;</w:t>
        </w:r>
        <w:proofErr w:type="gramEnd"/>
      </w:ins>
    </w:p>
    <w:p w14:paraId="7AEEF405" w14:textId="10FADD85" w:rsidR="00DF2991" w:rsidRPr="00491A29" w:rsidRDefault="00DF2991" w:rsidP="00F1537E">
      <w:pPr>
        <w:pStyle w:val="Heading4"/>
        <w:numPr>
          <w:ilvl w:val="0"/>
          <w:numId w:val="29"/>
        </w:numPr>
        <w:tabs>
          <w:tab w:val="clear" w:pos="1353"/>
          <w:tab w:val="num" w:pos="1400"/>
        </w:tabs>
        <w:ind w:left="1400" w:hanging="500"/>
        <w:jc w:val="both"/>
        <w:rPr>
          <w:ins w:id="373" w:author="Graham Lear (NESO)" w:date="2024-12-17T14:09:00Z"/>
        </w:rPr>
      </w:pPr>
      <w:ins w:id="374" w:author="Graham Lear (NESO)" w:date="2024-12-17T14:09:00Z">
        <w:r w:rsidRPr="00491A29">
          <w:t>an estimate of enduring constraint costs, based on average circuit unavailability</w:t>
        </w:r>
      </w:ins>
      <w:ins w:id="375" w:author="Claire Newton (NESO)" w:date="2025-02-03T14:25:00Z" w16du:dateUtc="2025-02-03T14:25:00Z">
        <w:r w:rsidR="007A6509">
          <w:t>; and</w:t>
        </w:r>
      </w:ins>
    </w:p>
    <w:p w14:paraId="3C146F1C" w14:textId="231795D8" w:rsidR="00DF2991" w:rsidRPr="00491A29" w:rsidRDefault="00DF2991" w:rsidP="00F1537E">
      <w:pPr>
        <w:pStyle w:val="Heading4"/>
        <w:numPr>
          <w:ilvl w:val="0"/>
          <w:numId w:val="29"/>
        </w:numPr>
        <w:tabs>
          <w:tab w:val="clear" w:pos="1353"/>
          <w:tab w:val="num" w:pos="1400"/>
        </w:tabs>
        <w:ind w:left="1400" w:hanging="500"/>
        <w:jc w:val="both"/>
        <w:rPr>
          <w:ins w:id="376" w:author="Graham Lear (NESO)" w:date="2024-12-17T14:09:00Z"/>
        </w:rPr>
      </w:pPr>
      <w:ins w:id="377" w:author="Graham Lear (NESO)" w:date="2024-12-17T14:09:00Z">
        <w:r w:rsidRPr="00491A29">
          <w:t xml:space="preserve">a lifetime cost benefit analysis which </w:t>
        </w:r>
        <w:proofErr w:type="gramStart"/>
        <w:r w:rsidRPr="00491A29">
          <w:t>takes into account</w:t>
        </w:r>
        <w:proofErr w:type="gramEnd"/>
        <w:r w:rsidRPr="00491A29">
          <w:t xml:space="preserve"> both the capital cost of TO connection options as well as their associated operational costs</w:t>
        </w:r>
      </w:ins>
      <w:ins w:id="378" w:author="Claire Newton (NESO)" w:date="2025-02-03T14:25:00Z" w16du:dateUtc="2025-02-03T14:25:00Z">
        <w:r w:rsidR="007A6509">
          <w:t>.</w:t>
        </w:r>
      </w:ins>
    </w:p>
    <w:p w14:paraId="76F75DF5" w14:textId="77777777" w:rsidR="00DF2991" w:rsidRPr="00DF2991" w:rsidRDefault="00DF2991" w:rsidP="00DF2991">
      <w:pPr>
        <w:spacing w:before="121" w:after="0" w:line="230" w:lineRule="exact"/>
        <w:ind w:right="144"/>
        <w:jc w:val="both"/>
        <w:textAlignment w:val="baseline"/>
        <w:rPr>
          <w:ins w:id="379" w:author="Graham Lear (NESO)" w:date="2024-12-17T14:09:00Z"/>
          <w:rFonts w:eastAsia="Arial"/>
          <w:color w:val="000000"/>
          <w:szCs w:val="22"/>
          <w:lang w:val="en-US"/>
        </w:rPr>
      </w:pPr>
    </w:p>
    <w:p w14:paraId="0ADC8993" w14:textId="555ECDEA" w:rsidR="00DF2991" w:rsidRPr="00491A29" w:rsidRDefault="00DF2991" w:rsidP="00491A29">
      <w:pPr>
        <w:pStyle w:val="Heading4"/>
        <w:tabs>
          <w:tab w:val="num" w:pos="900"/>
        </w:tabs>
        <w:ind w:left="900" w:hanging="900"/>
        <w:jc w:val="both"/>
        <w:rPr>
          <w:ins w:id="380" w:author="Graham Lear (NESO)" w:date="2024-12-17T14:09:00Z"/>
        </w:rPr>
      </w:pPr>
      <w:ins w:id="381" w:author="Graham Lear (NESO)" w:date="2024-12-17T14:09:00Z">
        <w:r w:rsidRPr="00491A29">
          <w:lastRenderedPageBreak/>
          <w:t xml:space="preserve">The result of the economic impact assessment shall be recorded by The Company in the </w:t>
        </w:r>
      </w:ins>
      <w:ins w:id="382" w:author="Graham Lear (NESO)" w:date="2025-02-03T14:43:00Z" w16du:dateUtc="2025-02-03T14:43:00Z">
        <w:r w:rsidR="000D0DD0">
          <w:t>CION</w:t>
        </w:r>
      </w:ins>
      <w:ins w:id="383" w:author="Graham Lear (NESO)" w:date="2024-12-17T14:09:00Z">
        <w:r w:rsidRPr="00491A29">
          <w:t xml:space="preserve"> and will identify:</w:t>
        </w:r>
      </w:ins>
    </w:p>
    <w:p w14:paraId="499692C2" w14:textId="66231F03" w:rsidR="00DF2991" w:rsidRPr="00491A29" w:rsidRDefault="00DF2991" w:rsidP="00491A29">
      <w:pPr>
        <w:pStyle w:val="Heading4"/>
        <w:numPr>
          <w:ilvl w:val="0"/>
          <w:numId w:val="29"/>
        </w:numPr>
        <w:tabs>
          <w:tab w:val="clear" w:pos="1353"/>
          <w:tab w:val="num" w:pos="1400"/>
        </w:tabs>
        <w:ind w:left="1400" w:hanging="500"/>
        <w:jc w:val="both"/>
        <w:rPr>
          <w:ins w:id="384" w:author="Graham Lear (NESO)" w:date="2024-12-17T14:09:00Z"/>
        </w:rPr>
      </w:pPr>
      <w:ins w:id="385" w:author="Graham Lear (NESO)" w:date="2024-12-17T14:09:00Z">
        <w:r w:rsidRPr="00491A29">
          <w:t>the most economic and efficient connection option and implicit connection works</w:t>
        </w:r>
      </w:ins>
      <w:ins w:id="386" w:author="Claire Newton (NESO)" w:date="2025-02-03T14:25:00Z" w16du:dateUtc="2025-02-03T14:25:00Z">
        <w:r w:rsidR="007A6509">
          <w:t>; and</w:t>
        </w:r>
      </w:ins>
    </w:p>
    <w:p w14:paraId="30890BD2" w14:textId="03BAD332" w:rsidR="00DF2991" w:rsidRPr="00491A29" w:rsidRDefault="00DF2991" w:rsidP="00491A29">
      <w:pPr>
        <w:pStyle w:val="Heading4"/>
        <w:numPr>
          <w:ilvl w:val="0"/>
          <w:numId w:val="29"/>
        </w:numPr>
        <w:tabs>
          <w:tab w:val="clear" w:pos="1353"/>
          <w:tab w:val="num" w:pos="1400"/>
        </w:tabs>
        <w:ind w:left="1400" w:hanging="500"/>
        <w:jc w:val="both"/>
        <w:rPr>
          <w:ins w:id="387" w:author="Graham Lear (NESO)" w:date="2024-12-17T14:09:00Z"/>
        </w:rPr>
      </w:pPr>
      <w:ins w:id="388" w:author="Graham Lear (NESO)" w:date="2024-12-17T14:09:00Z">
        <w:r w:rsidRPr="00491A29">
          <w:t>associated risks and issues</w:t>
        </w:r>
      </w:ins>
      <w:ins w:id="389" w:author="Claire Newton (NESO)" w:date="2025-02-03T14:25:00Z" w16du:dateUtc="2025-02-03T14:25:00Z">
        <w:r w:rsidR="007A6509">
          <w:t>.</w:t>
        </w:r>
      </w:ins>
    </w:p>
    <w:p w14:paraId="14974DFC" w14:textId="77777777" w:rsidR="00DF2991" w:rsidRPr="00DF2991" w:rsidRDefault="00DF2991" w:rsidP="00DF2991">
      <w:pPr>
        <w:spacing w:before="121" w:after="0" w:line="230" w:lineRule="exact"/>
        <w:ind w:right="144"/>
        <w:jc w:val="both"/>
        <w:textAlignment w:val="baseline"/>
        <w:rPr>
          <w:ins w:id="390" w:author="Graham Lear (NESO)" w:date="2024-12-17T14:09:00Z"/>
          <w:rFonts w:eastAsia="Arial"/>
          <w:color w:val="000000"/>
          <w:szCs w:val="22"/>
          <w:lang w:val="en-US"/>
        </w:rPr>
      </w:pPr>
    </w:p>
    <w:p w14:paraId="0B977618" w14:textId="77777777" w:rsidR="00DF2991" w:rsidRPr="00FC763B" w:rsidRDefault="00DF2991" w:rsidP="00FC763B">
      <w:pPr>
        <w:pStyle w:val="Heading4"/>
        <w:tabs>
          <w:tab w:val="num" w:pos="900"/>
        </w:tabs>
        <w:ind w:left="900" w:hanging="900"/>
        <w:jc w:val="both"/>
        <w:rPr>
          <w:ins w:id="391" w:author="Graham Lear (NESO)" w:date="2024-12-17T14:09:00Z"/>
        </w:rPr>
      </w:pPr>
      <w:ins w:id="392" w:author="Graham Lear (NESO)" w:date="2024-12-17T14:09:00Z">
        <w:r w:rsidRPr="00FC763B">
          <w:t>Where appropriate, the narrative on the results may suggest changes to Outage timing to minimise constraint costs whilst still achieving completion dates.</w:t>
        </w:r>
      </w:ins>
    </w:p>
    <w:p w14:paraId="4C9A3D60" w14:textId="124CB429" w:rsidR="00DF2991" w:rsidRPr="00FC763B" w:rsidRDefault="00DF2991" w:rsidP="00FC763B">
      <w:pPr>
        <w:pStyle w:val="Heading4"/>
        <w:tabs>
          <w:tab w:val="num" w:pos="900"/>
        </w:tabs>
        <w:ind w:left="900" w:hanging="900"/>
        <w:jc w:val="both"/>
        <w:rPr>
          <w:ins w:id="393" w:author="Graham Lear (NESO)" w:date="2024-12-17T14:09:00Z"/>
        </w:rPr>
      </w:pPr>
      <w:ins w:id="394" w:author="Graham Lear (NESO)" w:date="2024-12-17T14:09:00Z">
        <w:r w:rsidRPr="00FC763B">
          <w:t xml:space="preserve">The Company shall notify the Affected Parties by email, that the results of the economic impact assessment have been recorded in the </w:t>
        </w:r>
      </w:ins>
      <w:ins w:id="395" w:author="Graham Lear (NESO)" w:date="2025-02-03T14:43:00Z" w16du:dateUtc="2025-02-03T14:43:00Z">
        <w:r w:rsidR="000D0DD0">
          <w:t>CION</w:t>
        </w:r>
      </w:ins>
      <w:ins w:id="396" w:author="Graham Lear (NESO)" w:date="2024-12-17T14:09:00Z">
        <w:r w:rsidRPr="00FC763B">
          <w:t>.</w:t>
        </w:r>
      </w:ins>
    </w:p>
    <w:p w14:paraId="543170BA" w14:textId="77777777" w:rsidR="00DF2991" w:rsidRPr="00FC763B" w:rsidRDefault="00DF2991" w:rsidP="00FC763B">
      <w:pPr>
        <w:pStyle w:val="Heading3"/>
        <w:tabs>
          <w:tab w:val="clear" w:pos="450"/>
          <w:tab w:val="num" w:pos="851"/>
          <w:tab w:val="num" w:pos="900"/>
          <w:tab w:val="num" w:pos="2970"/>
        </w:tabs>
        <w:ind w:left="900" w:hanging="900"/>
        <w:jc w:val="both"/>
        <w:rPr>
          <w:ins w:id="397" w:author="Graham Lear (NESO)" w:date="2024-12-17T14:09:00Z"/>
          <w:b/>
        </w:rPr>
      </w:pPr>
      <w:ins w:id="398" w:author="Graham Lear (NESO)" w:date="2024-12-17T14:09:00Z">
        <w:r w:rsidRPr="00FC763B">
          <w:rPr>
            <w:b/>
          </w:rPr>
          <w:t>Re-evaluation of connection and infrastructure design proposals (for connections offshore)</w:t>
        </w:r>
      </w:ins>
    </w:p>
    <w:p w14:paraId="07BE7C25" w14:textId="6780F09C" w:rsidR="00DF2991" w:rsidRPr="00FC763B" w:rsidRDefault="00DF2991" w:rsidP="00FC763B">
      <w:pPr>
        <w:pStyle w:val="Heading4"/>
        <w:tabs>
          <w:tab w:val="num" w:pos="900"/>
        </w:tabs>
        <w:ind w:left="900" w:hanging="900"/>
        <w:jc w:val="both"/>
        <w:rPr>
          <w:ins w:id="399" w:author="Graham Lear (NESO)" w:date="2024-12-17T14:09:00Z"/>
        </w:rPr>
      </w:pPr>
      <w:ins w:id="400" w:author="Graham Lear (NESO)" w:date="2024-12-17T14:09:00Z">
        <w:r w:rsidRPr="00FC763B">
          <w:t xml:space="preserve">As a result of The Company’s economic impact assessment, an Affected Party may choose to re-evaluate its connection and infrastructure design proposals. In such a case the steps detailed in steps </w:t>
        </w:r>
      </w:ins>
      <w:r w:rsidRPr="00FC763B">
        <w:fldChar w:fldCharType="begin"/>
      </w:r>
      <w:r w:rsidRPr="00FC763B">
        <w:instrText xml:space="preserve"> REF _Ref183217297 \r \h  \* MERGEFORMAT </w:instrText>
      </w:r>
      <w:r w:rsidRPr="00FC763B">
        <w:fldChar w:fldCharType="separate"/>
      </w:r>
      <w:ins w:id="401" w:author="Graham Lear (NESO)" w:date="2025-02-06T00:35:00Z" w16du:dateUtc="2025-02-06T00:35:00Z">
        <w:r w:rsidR="00AB185C">
          <w:t>3.4.13</w:t>
        </w:r>
      </w:ins>
      <w:ins w:id="402" w:author="Graham Lear (NESO)" w:date="2024-12-17T14:09:00Z">
        <w:r w:rsidRPr="00FC763B">
          <w:fldChar w:fldCharType="end"/>
        </w:r>
        <w:r w:rsidRPr="00FC763B">
          <w:t xml:space="preserve"> to </w:t>
        </w:r>
      </w:ins>
      <w:r w:rsidRPr="00FC763B">
        <w:fldChar w:fldCharType="begin"/>
      </w:r>
      <w:r w:rsidRPr="00FC763B">
        <w:instrText xml:space="preserve"> REF _Ref183217313 \r \h  \* MERGEFORMAT </w:instrText>
      </w:r>
      <w:r w:rsidRPr="00FC763B">
        <w:fldChar w:fldCharType="separate"/>
      </w:r>
      <w:ins w:id="403" w:author="Graham Lear (NESO)" w:date="2025-02-06T00:35:00Z" w16du:dateUtc="2025-02-06T00:35:00Z">
        <w:r w:rsidR="00AB185C">
          <w:t>3.4.14</w:t>
        </w:r>
      </w:ins>
      <w:ins w:id="404" w:author="Graham Lear (NESO)" w:date="2024-12-17T14:09:00Z">
        <w:r w:rsidRPr="00FC763B">
          <w:fldChar w:fldCharType="end"/>
        </w:r>
        <w:r w:rsidRPr="00FC763B">
          <w:t xml:space="preserve"> inclusive will be repeated. This will involve the Affected Parties resubmitting their </w:t>
        </w:r>
      </w:ins>
      <w:ins w:id="405" w:author="Angela Quinn (NESO)" w:date="2025-02-04T18:52:00Z">
        <w:r w:rsidR="7F0B154C">
          <w:t>CION</w:t>
        </w:r>
      </w:ins>
      <w:ins w:id="406" w:author="Graham Lear (NESO)" w:date="2024-12-17T14:09:00Z">
        <w:r w:rsidRPr="00FC763B">
          <w:t>, for The Company to carry out an economic impact assessment.</w:t>
        </w:r>
      </w:ins>
    </w:p>
    <w:p w14:paraId="31AD527C" w14:textId="07BF1E96" w:rsidR="00DF2991" w:rsidRPr="00FC763B" w:rsidRDefault="00DF2991" w:rsidP="00FC763B">
      <w:pPr>
        <w:pStyle w:val="Heading4"/>
        <w:tabs>
          <w:tab w:val="num" w:pos="900"/>
        </w:tabs>
        <w:ind w:left="900" w:hanging="900"/>
        <w:jc w:val="both"/>
        <w:rPr>
          <w:ins w:id="407" w:author="Graham Lear (NESO)" w:date="2024-12-17T14:09:00Z"/>
        </w:rPr>
      </w:pPr>
      <w:ins w:id="408" w:author="Graham Lear (NESO)" w:date="2024-12-17T14:09:00Z">
        <w:r w:rsidRPr="00FC763B">
          <w:t xml:space="preserve">The selected option shall be confirmed, and each Affected Party shall update its </w:t>
        </w:r>
      </w:ins>
      <w:ins w:id="409" w:author="Graham Lear (NESO)" w:date="2025-02-03T14:43:00Z" w16du:dateUtc="2025-02-03T14:43:00Z">
        <w:r w:rsidR="000D0DD0">
          <w:t>CION</w:t>
        </w:r>
      </w:ins>
      <w:ins w:id="410" w:author="Graham Lear (NESO)" w:date="2024-12-17T14:09:00Z">
        <w:r w:rsidRPr="00FC763B">
          <w:t xml:space="preserve"> Section.</w:t>
        </w:r>
      </w:ins>
    </w:p>
    <w:p w14:paraId="61423DFB" w14:textId="77777777" w:rsidR="00DF2991" w:rsidRPr="00FC763B" w:rsidRDefault="00DF2991" w:rsidP="00FC763B">
      <w:pPr>
        <w:pStyle w:val="Heading4"/>
        <w:tabs>
          <w:tab w:val="num" w:pos="900"/>
        </w:tabs>
        <w:ind w:left="900" w:hanging="900"/>
        <w:jc w:val="both"/>
        <w:rPr>
          <w:ins w:id="411" w:author="Graham Lear (NESO)" w:date="2024-12-17T14:09:00Z"/>
        </w:rPr>
      </w:pPr>
      <w:ins w:id="412" w:author="Graham Lear (NESO)" w:date="2024-12-17T14:09:00Z">
        <w:r w:rsidRPr="00FC763B">
          <w:t>The non-preferred options for offshore projects shall be summarised within the CION pro forma with the reasons for their non-selection explained for audit and reference in the event of subsequent challenge.</w:t>
        </w:r>
      </w:ins>
    </w:p>
    <w:p w14:paraId="4550A558" w14:textId="77777777" w:rsidR="00DF2991" w:rsidRPr="00DA005E" w:rsidRDefault="00DF2991" w:rsidP="00FC763B">
      <w:pPr>
        <w:pStyle w:val="Heading3"/>
        <w:tabs>
          <w:tab w:val="clear" w:pos="450"/>
          <w:tab w:val="num" w:pos="851"/>
          <w:tab w:val="num" w:pos="900"/>
          <w:tab w:val="num" w:pos="2970"/>
        </w:tabs>
        <w:ind w:left="900" w:hanging="900"/>
        <w:jc w:val="both"/>
        <w:rPr>
          <w:ins w:id="413" w:author="Graham Lear (NESO)" w:date="2024-12-17T14:09:00Z"/>
          <w:b/>
        </w:rPr>
      </w:pPr>
      <w:ins w:id="414" w:author="Graham Lear (NESO)" w:date="2024-12-17T14:09:00Z">
        <w:r w:rsidRPr="00DA005E">
          <w:rPr>
            <w:b/>
          </w:rPr>
          <w:t>Affected Parties develop detailed Connection and infrastructure proposals</w:t>
        </w:r>
      </w:ins>
    </w:p>
    <w:p w14:paraId="41E3EEAB" w14:textId="7DAD99FE" w:rsidR="00DF2991" w:rsidRPr="00DA005E" w:rsidRDefault="00DF2991" w:rsidP="00FC763B">
      <w:pPr>
        <w:pStyle w:val="Heading4"/>
        <w:tabs>
          <w:tab w:val="num" w:pos="900"/>
        </w:tabs>
        <w:ind w:left="900" w:hanging="900"/>
        <w:jc w:val="both"/>
        <w:rPr>
          <w:ins w:id="415" w:author="Graham Lear (NESO)" w:date="2024-12-17T14:09:00Z"/>
        </w:rPr>
      </w:pPr>
      <w:ins w:id="416" w:author="Graham Lear (NESO)" w:date="2024-12-17T14:09:00Z">
        <w:r w:rsidRPr="00DA005E">
          <w:t xml:space="preserve">The Affected Parties for offshore projects shall work up the connection and infrastructure design proposals in further detail for the preferred option. </w:t>
        </w:r>
      </w:ins>
      <w:ins w:id="417" w:author="Graham Lear (NESO)" w:date="2025-02-04T21:50:00Z" w16du:dateUtc="2025-02-04T21:50:00Z">
        <w:r w:rsidR="003B4435">
          <w:t>For offshore projects, e</w:t>
        </w:r>
      </w:ins>
      <w:ins w:id="418" w:author="Graham Lear (NESO)" w:date="2024-12-17T14:09:00Z">
        <w:r>
          <w:t>ach</w:t>
        </w:r>
        <w:r w:rsidRPr="00DA005E">
          <w:t xml:space="preserve"> Affected Party shall update its </w:t>
        </w:r>
      </w:ins>
      <w:ins w:id="419" w:author="Graham Lear (NESO)" w:date="2025-02-03T14:43:00Z" w16du:dateUtc="2025-02-03T14:43:00Z">
        <w:r w:rsidR="000D0DD0">
          <w:t>CION</w:t>
        </w:r>
      </w:ins>
      <w:ins w:id="420" w:author="Graham Lear (NESO)" w:date="2024-12-17T14:09:00Z">
        <w:r w:rsidRPr="00DA005E">
          <w:t xml:space="preserve"> with the detailed connection and infrastructure design and email its CION to The Company.</w:t>
        </w:r>
      </w:ins>
    </w:p>
    <w:p w14:paraId="6047FDD2" w14:textId="77777777" w:rsidR="00DF2991" w:rsidRPr="00DA005E" w:rsidRDefault="00DF2991" w:rsidP="00FC763B">
      <w:pPr>
        <w:pStyle w:val="Heading4"/>
        <w:tabs>
          <w:tab w:val="num" w:pos="900"/>
        </w:tabs>
        <w:ind w:left="900" w:hanging="900"/>
        <w:jc w:val="both"/>
        <w:rPr>
          <w:ins w:id="421" w:author="Graham Lear (NESO)" w:date="2024-12-17T14:09:00Z"/>
        </w:rPr>
      </w:pPr>
      <w:ins w:id="422" w:author="Graham Lear (NESO)" w:date="2024-12-17T14:09:00Z">
        <w:r w:rsidRPr="00DA005E">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 plant and apparatus at Connection Sites or new embedded generation to be included in the TO Construction Offer.</w:t>
        </w:r>
      </w:ins>
    </w:p>
    <w:p w14:paraId="44E14A1D" w14:textId="77777777" w:rsidR="00DF2991" w:rsidRPr="00DA005E" w:rsidRDefault="00DF2991" w:rsidP="00FC763B">
      <w:pPr>
        <w:pStyle w:val="Heading4"/>
        <w:tabs>
          <w:tab w:val="num" w:pos="900"/>
        </w:tabs>
        <w:ind w:left="900" w:hanging="900"/>
        <w:jc w:val="both"/>
        <w:rPr>
          <w:ins w:id="423" w:author="Graham Lear (NESO)" w:date="2024-12-17T14:09:00Z"/>
        </w:rPr>
      </w:pPr>
      <w:ins w:id="424" w:author="Graham Lear (NESO)" w:date="2024-12-17T14:09:00Z">
        <w:r w:rsidRPr="00DA005E">
          <w:t>The TO may include, but shall not be limited in including, in a TO Construction Offer, provision as appropriate for the following schedules within the interface equipment specification:</w:t>
        </w:r>
      </w:ins>
    </w:p>
    <w:p w14:paraId="11E518CC" w14:textId="77777777" w:rsidR="00DF2991" w:rsidRPr="00DA005E" w:rsidRDefault="00DF2991" w:rsidP="00FC763B">
      <w:pPr>
        <w:pStyle w:val="Heading4"/>
        <w:numPr>
          <w:ilvl w:val="0"/>
          <w:numId w:val="29"/>
        </w:numPr>
        <w:tabs>
          <w:tab w:val="clear" w:pos="1353"/>
          <w:tab w:val="num" w:pos="1400"/>
        </w:tabs>
        <w:ind w:left="1400" w:hanging="500"/>
        <w:jc w:val="both"/>
        <w:rPr>
          <w:ins w:id="425" w:author="Graham Lear (NESO)" w:date="2024-12-17T14:09:00Z"/>
        </w:rPr>
      </w:pPr>
      <w:ins w:id="426" w:author="Graham Lear (NESO)" w:date="2024-12-17T14:09:00Z">
        <w:r w:rsidRPr="00DA005E">
          <w:t>Schedule A Telecommunication Equipment; and</w:t>
        </w:r>
      </w:ins>
    </w:p>
    <w:p w14:paraId="1CF510EB" w14:textId="77777777" w:rsidR="00DF2991" w:rsidRPr="00DA005E" w:rsidRDefault="00DF2991" w:rsidP="00FC763B">
      <w:pPr>
        <w:pStyle w:val="Heading4"/>
        <w:numPr>
          <w:ilvl w:val="0"/>
          <w:numId w:val="29"/>
        </w:numPr>
        <w:tabs>
          <w:tab w:val="clear" w:pos="1353"/>
          <w:tab w:val="num" w:pos="1400"/>
        </w:tabs>
        <w:ind w:left="1400" w:hanging="500"/>
        <w:jc w:val="both"/>
        <w:rPr>
          <w:ins w:id="427" w:author="Graham Lear (NESO)" w:date="2024-12-17T14:09:00Z"/>
        </w:rPr>
      </w:pPr>
      <w:ins w:id="428" w:author="Graham Lear (NESO)" w:date="2024-12-17T14:09:00Z">
        <w:r w:rsidRPr="00DA005E">
          <w:t>Schedule B SCADA Data.</w:t>
        </w:r>
      </w:ins>
    </w:p>
    <w:p w14:paraId="0096D3CD" w14:textId="77777777" w:rsidR="00DF2991" w:rsidRPr="00DF2991" w:rsidRDefault="00DF2991" w:rsidP="00DF2991">
      <w:pPr>
        <w:spacing w:before="121" w:after="0" w:line="230" w:lineRule="exact"/>
        <w:ind w:right="144"/>
        <w:jc w:val="both"/>
        <w:textAlignment w:val="baseline"/>
        <w:rPr>
          <w:ins w:id="429" w:author="Graham Lear (NESO)" w:date="2024-12-17T14:09:00Z"/>
          <w:rFonts w:eastAsia="Arial"/>
          <w:color w:val="000000"/>
          <w:szCs w:val="22"/>
          <w:lang w:val="en-US"/>
        </w:rPr>
      </w:pPr>
    </w:p>
    <w:p w14:paraId="35481D70" w14:textId="540F703F" w:rsidR="00DF2991" w:rsidRPr="00DA005E" w:rsidRDefault="00DF2991" w:rsidP="00DA005E">
      <w:pPr>
        <w:pStyle w:val="Heading4"/>
        <w:tabs>
          <w:tab w:val="num" w:pos="900"/>
        </w:tabs>
        <w:ind w:left="900" w:hanging="900"/>
        <w:jc w:val="both"/>
        <w:rPr>
          <w:ins w:id="430" w:author="Graham Lear (NESO)" w:date="2024-12-17T14:09:00Z"/>
        </w:rPr>
      </w:pPr>
      <w:ins w:id="431" w:author="Graham Lear (NESO)" w:date="2024-12-17T14:09:00Z">
        <w:r w:rsidRPr="00DA005E">
          <w:lastRenderedPageBreak/>
          <w:t>The Company shall discuss with the TO any requirements The Company may have for additional communications infrastructure so that delivery by the TO can be optimised.</w:t>
        </w:r>
      </w:ins>
    </w:p>
    <w:p w14:paraId="2A9E33D9" w14:textId="77777777" w:rsidR="00DF2991" w:rsidRPr="00DA005E" w:rsidRDefault="00DF2991" w:rsidP="00DA005E">
      <w:pPr>
        <w:pStyle w:val="Heading4"/>
        <w:tabs>
          <w:tab w:val="num" w:pos="900"/>
        </w:tabs>
        <w:ind w:left="900" w:hanging="900"/>
        <w:jc w:val="both"/>
        <w:rPr>
          <w:ins w:id="432" w:author="Graham Lear (NESO)" w:date="2024-12-17T14:09:00Z"/>
        </w:rPr>
      </w:pPr>
      <w:ins w:id="433" w:author="Graham Lear (NESO)" w:date="2024-12-17T14:09:00Z">
        <w:r w:rsidRPr="00DA005E">
          <w:t>When changes are made to the relevant standards and interface equipment specification schedules, they shall not normally be retrospectively applicable unless otherwise agreed between the Parties.</w:t>
        </w:r>
      </w:ins>
    </w:p>
    <w:p w14:paraId="1237C8DD" w14:textId="77777777" w:rsidR="00DF2991" w:rsidRPr="00DA005E" w:rsidRDefault="00DF2991" w:rsidP="00DA005E">
      <w:pPr>
        <w:pStyle w:val="Heading3"/>
        <w:tabs>
          <w:tab w:val="clear" w:pos="450"/>
          <w:tab w:val="num" w:pos="851"/>
          <w:tab w:val="num" w:pos="900"/>
          <w:tab w:val="num" w:pos="2970"/>
        </w:tabs>
        <w:ind w:left="900" w:hanging="900"/>
        <w:jc w:val="both"/>
        <w:rPr>
          <w:ins w:id="434" w:author="Graham Lear (NESO)" w:date="2024-12-17T14:09:00Z"/>
          <w:b/>
        </w:rPr>
      </w:pPr>
      <w:ins w:id="435" w:author="Graham Lear (NESO)" w:date="2024-12-17T14:09:00Z">
        <w:r w:rsidRPr="00DA005E">
          <w:rPr>
            <w:b/>
          </w:rPr>
          <w:t>Charging information required from Host TO</w:t>
        </w:r>
      </w:ins>
    </w:p>
    <w:p w14:paraId="01218AE3" w14:textId="77777777" w:rsidR="00DF2991" w:rsidRPr="00DA005E" w:rsidRDefault="00DF2991" w:rsidP="00DA005E">
      <w:pPr>
        <w:pStyle w:val="Heading4"/>
        <w:tabs>
          <w:tab w:val="num" w:pos="900"/>
        </w:tabs>
        <w:ind w:left="900" w:hanging="900"/>
        <w:jc w:val="both"/>
        <w:rPr>
          <w:ins w:id="436" w:author="Graham Lear (NESO)" w:date="2024-12-17T14:09:00Z"/>
        </w:rPr>
      </w:pPr>
      <w:ins w:id="437" w:author="Graham Lear (NESO)" w:date="2024-12-17T14:09:00Z">
        <w:r w:rsidRPr="00DA005E">
          <w:t>The Affected Parties shall be required to include in the TO Construction Offer to The Company, the following information:</w:t>
        </w:r>
      </w:ins>
    </w:p>
    <w:p w14:paraId="7ED9D1F5" w14:textId="57EFF012" w:rsidR="00DF2991" w:rsidRPr="00DA005E" w:rsidRDefault="00DF2991" w:rsidP="00DA005E">
      <w:pPr>
        <w:pStyle w:val="Heading4"/>
        <w:numPr>
          <w:ilvl w:val="0"/>
          <w:numId w:val="29"/>
        </w:numPr>
        <w:tabs>
          <w:tab w:val="clear" w:pos="1353"/>
          <w:tab w:val="num" w:pos="1400"/>
        </w:tabs>
        <w:ind w:left="1400" w:hanging="500"/>
        <w:jc w:val="both"/>
        <w:rPr>
          <w:ins w:id="438" w:author="Graham Lear (NESO)" w:date="2024-12-17T14:09:00Z"/>
        </w:rPr>
      </w:pPr>
      <w:ins w:id="439" w:author="Graham Lear (NESO)" w:date="2024-12-17T14:09:00Z">
        <w:r w:rsidRPr="00DA005E">
          <w:t xml:space="preserve">The Host TO shall provide a one off charge associated with the One Off Works, calculated in accordance with the TO Charging </w:t>
        </w:r>
        <w:proofErr w:type="gramStart"/>
        <w:r w:rsidRPr="00DA005E">
          <w:t>Statement</w:t>
        </w:r>
      </w:ins>
      <w:ins w:id="440" w:author="Claire Newton (NESO)" w:date="2025-02-03T14:32:00Z" w16du:dateUtc="2025-02-03T14:32:00Z">
        <w:r w:rsidR="00D02CDD">
          <w:t>;</w:t>
        </w:r>
      </w:ins>
      <w:proofErr w:type="gramEnd"/>
      <w:ins w:id="441" w:author="Graham Lear (NESO)" w:date="2024-12-17T14:09:00Z">
        <w:del w:id="442" w:author="Claire Newton (NESO)" w:date="2025-02-03T14:32:00Z" w16du:dateUtc="2025-02-03T14:32:00Z">
          <w:r w:rsidRPr="00DA005E">
            <w:delText>.</w:delText>
          </w:r>
        </w:del>
      </w:ins>
    </w:p>
    <w:p w14:paraId="0558A200" w14:textId="37E022D6" w:rsidR="00DF2991" w:rsidRPr="00DA005E" w:rsidRDefault="00DF2991" w:rsidP="00DA005E">
      <w:pPr>
        <w:pStyle w:val="Heading4"/>
        <w:numPr>
          <w:ilvl w:val="0"/>
          <w:numId w:val="29"/>
        </w:numPr>
        <w:tabs>
          <w:tab w:val="clear" w:pos="1353"/>
          <w:tab w:val="num" w:pos="1400"/>
        </w:tabs>
        <w:ind w:left="1400" w:hanging="500"/>
        <w:jc w:val="both"/>
        <w:rPr>
          <w:ins w:id="443" w:author="Graham Lear (NESO)" w:date="2024-12-17T14:09:00Z"/>
        </w:rPr>
      </w:pPr>
      <w:ins w:id="444" w:author="Graham Lear (NESO)" w:date="2024-12-17T14:09:00Z">
        <w:r w:rsidRPr="00DA005E">
          <w:t>If the Applicant has requested to make a capital contribution for the Transmission Connection Assets, then the Host TO shall calculate a capital contribution, in accordance with the TO Charging Statement</w:t>
        </w:r>
      </w:ins>
      <w:ins w:id="445" w:author="Claire Newton (NESO)" w:date="2025-02-03T14:32:00Z" w16du:dateUtc="2025-02-03T14:32:00Z">
        <w:r w:rsidR="00D02CDD">
          <w:t>;</w:t>
        </w:r>
      </w:ins>
      <w:ins w:id="446" w:author="Graham Lear (NESO)" w:date="2024-12-17T14:09:00Z">
        <w:del w:id="447" w:author="Claire Newton (NESO)" w:date="2025-02-03T14:32:00Z" w16du:dateUtc="2025-02-03T14:32:00Z">
          <w:r w:rsidRPr="00DA005E">
            <w:delText>.</w:delText>
          </w:r>
        </w:del>
      </w:ins>
    </w:p>
    <w:p w14:paraId="344B9651" w14:textId="3DF2D033" w:rsidR="00DF2991" w:rsidRPr="00DA005E" w:rsidRDefault="00DF2991" w:rsidP="00DA005E">
      <w:pPr>
        <w:pStyle w:val="Heading4"/>
        <w:numPr>
          <w:ilvl w:val="0"/>
          <w:numId w:val="29"/>
        </w:numPr>
        <w:tabs>
          <w:tab w:val="clear" w:pos="1353"/>
          <w:tab w:val="num" w:pos="1400"/>
        </w:tabs>
        <w:ind w:left="1400" w:hanging="500"/>
        <w:jc w:val="both"/>
        <w:rPr>
          <w:ins w:id="448" w:author="Graham Lear (NESO)" w:date="2024-12-17T14:09:00Z"/>
        </w:rPr>
      </w:pPr>
      <w:ins w:id="449" w:author="Graham Lear (NESO)" w:date="2024-12-17T14:09:00Z">
        <w:r w:rsidRPr="00DA005E">
          <w:t>If an Applicant has specified a fixed price Connection Charge, then the GAV for the Transmission Connection Assets above shall be based on the estimated cost plus a risk margin</w:t>
        </w:r>
      </w:ins>
      <w:ins w:id="450" w:author="Claire Newton (NESO)" w:date="2025-02-03T14:32:00Z" w16du:dateUtc="2025-02-03T14:32:00Z">
        <w:r w:rsidR="00D02CDD">
          <w:t>;</w:t>
        </w:r>
      </w:ins>
      <w:ins w:id="451" w:author="Graham Lear (NESO)" w:date="2024-12-17T14:09:00Z">
        <w:del w:id="452" w:author="Claire Newton (NESO)" w:date="2025-02-03T14:32:00Z" w16du:dateUtc="2025-02-03T14:32:00Z">
          <w:r w:rsidRPr="00DA005E">
            <w:delText>.</w:delText>
          </w:r>
        </w:del>
      </w:ins>
    </w:p>
    <w:p w14:paraId="52D283BB" w14:textId="6E1D597B" w:rsidR="00DF2991" w:rsidRPr="00DA005E" w:rsidRDefault="00DF2991" w:rsidP="00DA005E">
      <w:pPr>
        <w:pStyle w:val="Heading4"/>
        <w:numPr>
          <w:ilvl w:val="0"/>
          <w:numId w:val="29"/>
        </w:numPr>
        <w:tabs>
          <w:tab w:val="clear" w:pos="1353"/>
          <w:tab w:val="num" w:pos="1400"/>
        </w:tabs>
        <w:ind w:left="1400" w:hanging="500"/>
        <w:jc w:val="both"/>
        <w:rPr>
          <w:ins w:id="453" w:author="Graham Lear (NESO)" w:date="2024-12-17T14:09:00Z"/>
        </w:rPr>
      </w:pPr>
      <w:ins w:id="454" w:author="Graham Lear (NESO)" w:date="2024-12-17T14:09:00Z">
        <w:r w:rsidRPr="00DA005E">
          <w:t>For each Transmission Connection Asset, the Host TO shall provide the information set out in Appendix B5</w:t>
        </w:r>
      </w:ins>
      <w:ins w:id="455" w:author="Claire Newton (NESO)" w:date="2025-02-03T14:32:00Z" w16du:dateUtc="2025-02-03T14:32:00Z">
        <w:r w:rsidR="00D02CDD">
          <w:t>; and</w:t>
        </w:r>
      </w:ins>
    </w:p>
    <w:p w14:paraId="711482C2" w14:textId="77777777" w:rsidR="00DF2991" w:rsidRPr="00DA005E" w:rsidRDefault="00DF2991" w:rsidP="00DA005E">
      <w:pPr>
        <w:pStyle w:val="Heading4"/>
        <w:numPr>
          <w:ilvl w:val="0"/>
          <w:numId w:val="29"/>
        </w:numPr>
        <w:tabs>
          <w:tab w:val="clear" w:pos="1353"/>
          <w:tab w:val="num" w:pos="1400"/>
        </w:tabs>
        <w:ind w:left="1400" w:hanging="500"/>
        <w:jc w:val="both"/>
        <w:rPr>
          <w:ins w:id="456" w:author="Graham Lear (NESO)" w:date="2024-12-17T14:09:00Z"/>
        </w:rPr>
      </w:pPr>
      <w:ins w:id="457" w:author="Graham Lear (NESO)" w:date="2024-12-17T14:09:00Z">
        <w:r w:rsidRPr="00DA005E">
          <w:t>Where requested by The Company, The Host TO shall provide a cost breakdown of the Transmission Connection Assets.</w:t>
        </w:r>
      </w:ins>
    </w:p>
    <w:p w14:paraId="3AE946E9" w14:textId="77777777" w:rsidR="00DF2991" w:rsidRPr="00DA005E" w:rsidRDefault="00DF2991" w:rsidP="00DA005E">
      <w:pPr>
        <w:pStyle w:val="Heading3"/>
        <w:tabs>
          <w:tab w:val="clear" w:pos="450"/>
          <w:tab w:val="num" w:pos="851"/>
          <w:tab w:val="num" w:pos="900"/>
          <w:tab w:val="num" w:pos="2970"/>
        </w:tabs>
        <w:ind w:left="900" w:hanging="900"/>
        <w:jc w:val="both"/>
        <w:rPr>
          <w:ins w:id="458" w:author="Graham Lear (NESO)" w:date="2024-12-17T14:09:00Z"/>
          <w:b/>
        </w:rPr>
      </w:pPr>
      <w:ins w:id="459" w:author="Graham Lear (NESO)" w:date="2024-12-17T14:09:00Z">
        <w:r w:rsidRPr="00DA005E">
          <w:rPr>
            <w:b/>
          </w:rPr>
          <w:t>The Company and Affected Parties liaise to agree indicative Outages for construction</w:t>
        </w:r>
      </w:ins>
    </w:p>
    <w:p w14:paraId="22522AFE" w14:textId="77777777" w:rsidR="00DF2991" w:rsidRPr="00DA005E" w:rsidRDefault="00DF2991" w:rsidP="00DA005E">
      <w:pPr>
        <w:pStyle w:val="Heading4"/>
        <w:tabs>
          <w:tab w:val="num" w:pos="900"/>
        </w:tabs>
        <w:ind w:left="900" w:hanging="900"/>
        <w:jc w:val="both"/>
        <w:rPr>
          <w:ins w:id="460" w:author="Graham Lear (NESO)" w:date="2024-12-17T14:09:00Z"/>
        </w:rPr>
      </w:pPr>
      <w:ins w:id="461" w:author="Graham Lear (NESO)" w:date="2024-12-17T14:09:00Z">
        <w:r w:rsidRPr="00DA005E">
          <w:t>The Company and Affected Parties shall liaise to agree the feasibility of the indicative Outages to facilitate the completion of the TO Construction Offer. The Company confirms the Outages to the Affected Parties.</w:t>
        </w:r>
      </w:ins>
    </w:p>
    <w:p w14:paraId="45481DA7" w14:textId="77777777" w:rsidR="00DF2991" w:rsidRPr="00DA005E" w:rsidRDefault="00DF2991" w:rsidP="00DA005E">
      <w:pPr>
        <w:pStyle w:val="Heading3"/>
        <w:tabs>
          <w:tab w:val="clear" w:pos="450"/>
          <w:tab w:val="num" w:pos="851"/>
          <w:tab w:val="num" w:pos="900"/>
          <w:tab w:val="num" w:pos="2970"/>
        </w:tabs>
        <w:ind w:left="900" w:hanging="900"/>
        <w:jc w:val="both"/>
        <w:rPr>
          <w:ins w:id="462" w:author="Graham Lear (NESO)" w:date="2024-12-17T14:09:00Z"/>
          <w:b/>
        </w:rPr>
      </w:pPr>
      <w:ins w:id="463" w:author="Graham Lear (NESO)" w:date="2024-12-17T14:09:00Z">
        <w:r w:rsidRPr="00DA005E">
          <w:rPr>
            <w:b/>
          </w:rPr>
          <w:t>The Company Receives TO Construction Offer</w:t>
        </w:r>
      </w:ins>
    </w:p>
    <w:p w14:paraId="7AA65F2A" w14:textId="77777777" w:rsidR="00DF2991" w:rsidRPr="00DA005E" w:rsidRDefault="00DF2991" w:rsidP="00DA005E">
      <w:pPr>
        <w:pStyle w:val="Heading4"/>
        <w:tabs>
          <w:tab w:val="num" w:pos="900"/>
        </w:tabs>
        <w:ind w:left="900" w:hanging="900"/>
        <w:jc w:val="both"/>
        <w:rPr>
          <w:ins w:id="464" w:author="Graham Lear (NESO)" w:date="2024-12-17T14:09:00Z"/>
        </w:rPr>
      </w:pPr>
      <w:ins w:id="465" w:author="Graham Lear (NESO)" w:date="2024-12-17T14:09:00Z">
        <w:r w:rsidRPr="00DA005E">
          <w:t>The Affected Parties shall submit their respective draft TO Construction Offers to The Company as soon as reasonably practicable and no later than 11 Business Days prior to The Company Offers Out Date. The draft TO Construction Offers may exclude the Charging information.</w:t>
        </w:r>
      </w:ins>
    </w:p>
    <w:p w14:paraId="5B9DC3BE" w14:textId="67DC6109" w:rsidR="00DF2991" w:rsidRPr="00DA005E" w:rsidRDefault="00DF2991" w:rsidP="00DA005E">
      <w:pPr>
        <w:pStyle w:val="Heading4"/>
        <w:tabs>
          <w:tab w:val="num" w:pos="900"/>
        </w:tabs>
        <w:ind w:left="900" w:hanging="900"/>
        <w:jc w:val="both"/>
        <w:rPr>
          <w:ins w:id="466" w:author="Graham Lear (NESO)" w:date="2024-12-17T14:09:00Z"/>
        </w:rPr>
      </w:pPr>
      <w:ins w:id="467" w:author="Graham Lear (NESO)" w:date="2024-12-17T14:09:00Z">
        <w:r w:rsidRPr="00DA005E">
          <w:t>The Affected Parties shall submit their respective final TO Construction Offers to The Company as soon as reasonably practicable and no later than:</w:t>
        </w:r>
      </w:ins>
    </w:p>
    <w:p w14:paraId="37B8B1B0" w14:textId="1A048542" w:rsidR="00DF2991" w:rsidRPr="000B61BC" w:rsidRDefault="00DF2991" w:rsidP="006B53AF">
      <w:pPr>
        <w:pStyle w:val="Heading4"/>
        <w:numPr>
          <w:ilvl w:val="0"/>
          <w:numId w:val="29"/>
        </w:numPr>
        <w:tabs>
          <w:tab w:val="clear" w:pos="1353"/>
          <w:tab w:val="num" w:pos="1400"/>
        </w:tabs>
        <w:ind w:left="1400" w:hanging="500"/>
        <w:jc w:val="both"/>
        <w:rPr>
          <w:ins w:id="468" w:author="Graham Lear (NESO)" w:date="2024-12-17T14:09:00Z"/>
        </w:rPr>
      </w:pPr>
      <w:ins w:id="469" w:author="Graham Lear (NESO)" w:date="2024-12-17T14:09:00Z">
        <w:r w:rsidRPr="000B61BC">
          <w:t>10 Business Days after submitting their respective draft TO Construction Offers</w:t>
        </w:r>
      </w:ins>
      <w:ins w:id="470" w:author="Claire Newton (NESO)" w:date="2025-02-03T14:34:00Z" w16du:dateUtc="2025-02-03T14:34:00Z">
        <w:r w:rsidR="00692BDE">
          <w:t>;</w:t>
        </w:r>
      </w:ins>
      <w:ins w:id="471" w:author="Graham Lear (NESO)" w:date="2025-01-30T10:07:00Z" w16du:dateUtc="2025-01-30T10:07:00Z">
        <w:r w:rsidR="00D73D2F" w:rsidRPr="006B53AF">
          <w:t xml:space="preserve"> and</w:t>
        </w:r>
        <w:del w:id="472" w:author="Claire Newton (NESO)" w:date="2025-02-03T14:34:00Z" w16du:dateUtc="2025-02-03T14:34:00Z">
          <w:r w:rsidR="00D73D2F" w:rsidRPr="006B53AF">
            <w:delText>;</w:delText>
          </w:r>
        </w:del>
      </w:ins>
    </w:p>
    <w:p w14:paraId="04DD9F29" w14:textId="77777777" w:rsidR="00DF2991" w:rsidRPr="00DA005E" w:rsidRDefault="00DF2991" w:rsidP="00DA005E">
      <w:pPr>
        <w:pStyle w:val="Heading4"/>
        <w:numPr>
          <w:ilvl w:val="0"/>
          <w:numId w:val="29"/>
        </w:numPr>
        <w:tabs>
          <w:tab w:val="clear" w:pos="1353"/>
          <w:tab w:val="num" w:pos="1400"/>
        </w:tabs>
        <w:ind w:left="1400" w:hanging="500"/>
        <w:jc w:val="both"/>
        <w:rPr>
          <w:ins w:id="473" w:author="Graham Lear (NESO)" w:date="2024-12-17T14:09:00Z"/>
        </w:rPr>
      </w:pPr>
      <w:ins w:id="474" w:author="Graham Lear (NESO)" w:date="2024-12-17T14:09:00Z">
        <w:r w:rsidRPr="00DA005E">
          <w:t xml:space="preserve">1 Business Day prior to The Company Offers Out Date. </w:t>
        </w:r>
      </w:ins>
    </w:p>
    <w:p w14:paraId="452FA6E9" w14:textId="77777777" w:rsidR="00DF2991" w:rsidRPr="00DF2991" w:rsidRDefault="00DF2991" w:rsidP="00DF2991">
      <w:pPr>
        <w:spacing w:before="121" w:after="0" w:line="230" w:lineRule="exact"/>
        <w:ind w:left="1211" w:right="144"/>
        <w:contextualSpacing/>
        <w:jc w:val="both"/>
        <w:textAlignment w:val="baseline"/>
        <w:rPr>
          <w:ins w:id="475" w:author="Graham Lear (NESO)" w:date="2024-12-17T14:09:00Z"/>
          <w:rFonts w:ascii="Times New Roman" w:eastAsia="Arial" w:hAnsi="Times New Roman"/>
          <w:color w:val="000000"/>
          <w:sz w:val="22"/>
          <w:szCs w:val="22"/>
          <w:lang w:val="en-US"/>
        </w:rPr>
      </w:pPr>
    </w:p>
    <w:p w14:paraId="50230944" w14:textId="22A8BF64" w:rsidR="00DF2991" w:rsidRPr="00DA005E" w:rsidRDefault="00DF2991" w:rsidP="00DA005E">
      <w:pPr>
        <w:pStyle w:val="Heading4"/>
        <w:tabs>
          <w:tab w:val="num" w:pos="900"/>
        </w:tabs>
        <w:ind w:left="900" w:hanging="900"/>
        <w:jc w:val="both"/>
        <w:rPr>
          <w:ins w:id="476" w:author="Graham Lear (NESO)" w:date="2024-12-17T14:09:00Z"/>
        </w:rPr>
      </w:pPr>
      <w:ins w:id="477" w:author="Graham Lear (NESO)" w:date="2024-12-17T14:09:00Z">
        <w:r w:rsidRPr="00DA005E">
          <w:t xml:space="preserve">The TO Construction Offer </w:t>
        </w:r>
      </w:ins>
      <w:ins w:id="478" w:author="Graham Lear (NESO)" w:date="2025-02-04T22:06:00Z" w16du:dateUtc="2025-02-04T22:06:00Z">
        <w:r w:rsidR="00040804">
          <w:t>shall remai</w:t>
        </w:r>
      </w:ins>
      <w:ins w:id="479" w:author="Graham Lear (NESO)" w:date="2025-02-04T22:07:00Z" w16du:dateUtc="2025-02-04T22:07:00Z">
        <w:r w:rsidR="00040804">
          <w:t>n</w:t>
        </w:r>
      </w:ins>
      <w:ins w:id="480" w:author="Graham Lear (NESO)" w:date="2024-12-17T14:09:00Z">
        <w:r w:rsidRPr="00DA005E">
          <w:t xml:space="preserve"> open for acceptance </w:t>
        </w:r>
      </w:ins>
      <w:ins w:id="481" w:author="Graham Lear (NESO)" w:date="2025-02-03T11:51:00Z">
        <w:r w:rsidR="008B71DF" w:rsidRPr="008B71DF">
          <w:t xml:space="preserve">to a date which is five months from the date of the final TO Construction Offer being submitted to </w:t>
        </w:r>
      </w:ins>
      <w:ins w:id="482" w:author="Claire Newton (NESO)" w:date="2025-02-03T14:34:00Z" w16du:dateUtc="2025-02-03T14:34:00Z">
        <w:r w:rsidR="00692BDE">
          <w:t>T</w:t>
        </w:r>
      </w:ins>
      <w:ins w:id="483" w:author="Graham Lear (NESO)" w:date="2025-02-03T11:51:00Z">
        <w:r w:rsidR="008B71DF" w:rsidRPr="008B71DF">
          <w:t xml:space="preserve">he Company (unless otherwise agreed) </w:t>
        </w:r>
      </w:ins>
      <w:ins w:id="484" w:author="Angela Quinn (NESO)" w:date="2025-02-04T18:56:00Z">
        <w:r w:rsidR="514EA793">
          <w:t xml:space="preserve">and </w:t>
        </w:r>
      </w:ins>
      <w:ins w:id="485" w:author="Graham Lear (NESO)" w:date="2025-02-03T11:51:00Z">
        <w:r w:rsidR="008B71DF">
          <w:t>unless</w:t>
        </w:r>
        <w:r w:rsidR="008B71DF" w:rsidRPr="008B71DF">
          <w:t xml:space="preserve"> an application is made to the Authority under condition E13 of the ESO Licence. In which event, such </w:t>
        </w:r>
      </w:ins>
      <w:ins w:id="486" w:author="Graham Lear (NESO)" w:date="2025-02-04T22:38:00Z" w16du:dateUtc="2025-02-04T22:38:00Z">
        <w:r w:rsidR="008F69F9">
          <w:t>TO Construction Offer</w:t>
        </w:r>
      </w:ins>
      <w:ins w:id="487" w:author="Graham Lear (NESO)" w:date="2025-02-03T11:51:00Z">
        <w:r w:rsidR="008B71DF" w:rsidRPr="008B71DF">
          <w:t xml:space="preserve"> shall remain open for acceptance until the date 17 days after any determination by</w:t>
        </w:r>
      </w:ins>
      <w:ins w:id="488" w:author="Claire Newton (NESO)" w:date="2025-02-03T14:35:00Z" w16du:dateUtc="2025-02-03T14:35:00Z">
        <w:r w:rsidR="007C5B07">
          <w:t>,</w:t>
        </w:r>
      </w:ins>
      <w:ins w:id="489" w:author="Graham Lear (NESO)" w:date="2025-02-03T11:51:00Z">
        <w:r w:rsidR="008B71DF" w:rsidRPr="008B71DF">
          <w:t xml:space="preserve"> or other direction from</w:t>
        </w:r>
      </w:ins>
      <w:ins w:id="490" w:author="Claire Newton (NESO)" w:date="2025-02-03T14:35:00Z" w16du:dateUtc="2025-02-03T14:35:00Z">
        <w:r w:rsidR="007C5B07">
          <w:t>,</w:t>
        </w:r>
      </w:ins>
      <w:ins w:id="491" w:author="Graham Lear (NESO)" w:date="2025-02-03T11:51:00Z">
        <w:r w:rsidR="008B71DF" w:rsidRPr="008B71DF">
          <w:t xml:space="preserve"> the Authority pursuant to such </w:t>
        </w:r>
      </w:ins>
      <w:ins w:id="492" w:author="Claire Newton (NESO)" w:date="2025-02-03T14:35:00Z" w16du:dateUtc="2025-02-03T14:35:00Z">
        <w:r w:rsidR="0008254E">
          <w:t xml:space="preserve">an </w:t>
        </w:r>
      </w:ins>
      <w:ins w:id="493" w:author="Graham Lear (NESO)" w:date="2025-02-03T11:51:00Z">
        <w:r w:rsidR="008B71DF" w:rsidRPr="008B71DF">
          <w:t>application.</w:t>
        </w:r>
      </w:ins>
    </w:p>
    <w:p w14:paraId="6B2760A0" w14:textId="77777777" w:rsidR="00DF2991" w:rsidRPr="00DA005E" w:rsidRDefault="00DF2991" w:rsidP="00DA005E">
      <w:pPr>
        <w:pStyle w:val="Heading4"/>
        <w:tabs>
          <w:tab w:val="num" w:pos="900"/>
        </w:tabs>
        <w:ind w:left="900" w:hanging="900"/>
        <w:jc w:val="both"/>
        <w:rPr>
          <w:ins w:id="494" w:author="Graham Lear (NESO)" w:date="2024-12-17T14:09:00Z"/>
        </w:rPr>
      </w:pPr>
      <w:ins w:id="495" w:author="Graham Lear (NESO)" w:date="2024-12-17T14:09:00Z">
        <w:r w:rsidRPr="00DA005E">
          <w:t xml:space="preserve">The TO Construction Offer(s) may, where it is necessary to carry out additional extensive system studies to evaluate more fully the impact of The Company Construction Application, indicate the areas that require more detailed analysis. The Company shall advise by email whether it wishes the Affected Parties to make a revised TO Construction Offer within the STC timescales, or such other timescales agreed by the Authority. Where The Company does wish the Affected Parties to vary </w:t>
        </w:r>
        <w:proofErr w:type="gramStart"/>
        <w:r w:rsidRPr="00DA005E">
          <w:lastRenderedPageBreak/>
          <w:t>their</w:t>
        </w:r>
        <w:proofErr w:type="gramEnd"/>
        <w:r w:rsidRPr="00DA005E">
          <w:t xml:space="preserve"> TO Construction Offer(s), The Company shall provide necessary detailed planning data requested by the Affected Parties, to enable the Affected Parties to carry out the detailed system studies.</w:t>
        </w:r>
      </w:ins>
    </w:p>
    <w:p w14:paraId="60B2BBAE" w14:textId="77777777" w:rsidR="00DF2991" w:rsidRPr="00DA005E" w:rsidRDefault="00DF2991" w:rsidP="00DA005E">
      <w:pPr>
        <w:pStyle w:val="Heading3"/>
        <w:tabs>
          <w:tab w:val="clear" w:pos="450"/>
          <w:tab w:val="num" w:pos="851"/>
          <w:tab w:val="num" w:pos="900"/>
          <w:tab w:val="num" w:pos="2970"/>
        </w:tabs>
        <w:ind w:left="900" w:hanging="900"/>
        <w:jc w:val="both"/>
        <w:rPr>
          <w:ins w:id="496" w:author="Graham Lear (NESO)" w:date="2024-12-17T14:09:00Z"/>
          <w:b/>
        </w:rPr>
      </w:pPr>
      <w:bookmarkStart w:id="497" w:name="_Ref184244342"/>
      <w:ins w:id="498" w:author="Graham Lear (NESO)" w:date="2024-12-17T14:09:00Z">
        <w:r w:rsidRPr="00DA005E">
          <w:rPr>
            <w:b/>
          </w:rPr>
          <w:t>Post Offer negotiation</w:t>
        </w:r>
        <w:bookmarkEnd w:id="497"/>
      </w:ins>
    </w:p>
    <w:p w14:paraId="43D6EF3B" w14:textId="77777777" w:rsidR="00DF2991" w:rsidRPr="00DA005E" w:rsidRDefault="00DF2991" w:rsidP="00DA005E">
      <w:pPr>
        <w:pStyle w:val="Heading4"/>
        <w:tabs>
          <w:tab w:val="num" w:pos="900"/>
        </w:tabs>
        <w:ind w:left="900" w:hanging="900"/>
        <w:jc w:val="both"/>
        <w:rPr>
          <w:ins w:id="499" w:author="Graham Lear (NESO)" w:date="2024-12-17T14:09:00Z"/>
        </w:rPr>
      </w:pPr>
      <w:ins w:id="500" w:author="Graham Lear (NESO)" w:date="2024-12-17T14:09:00Z">
        <w:r w:rsidRPr="00DA005E">
          <w:t>If the Applicant requests clarification on certain aspects of the Offer or requests a meeting to clarify certain aspects of the Offer, The Company and the Affected Parties shall provide all reasonable assistance to answer any queries raised by the Applicant. The Company and the Affected Parties shall accommodate a request for a meeting at the convenience of all relevant parties.</w:t>
        </w:r>
      </w:ins>
    </w:p>
    <w:p w14:paraId="27A48F4A" w14:textId="19118354" w:rsidR="00DF2991" w:rsidRPr="00DA005E" w:rsidRDefault="00DF2991" w:rsidP="00DA005E">
      <w:pPr>
        <w:pStyle w:val="Heading4"/>
        <w:tabs>
          <w:tab w:val="num" w:pos="900"/>
        </w:tabs>
        <w:ind w:left="900" w:hanging="900"/>
        <w:jc w:val="both"/>
        <w:rPr>
          <w:ins w:id="501" w:author="Graham Lear (NESO)" w:date="2024-12-17T14:09:00Z"/>
        </w:rPr>
      </w:pPr>
      <w:ins w:id="502" w:author="Graham Lear (NESO)" w:date="2024-12-17T14:09:00Z">
        <w:r w:rsidRPr="00DA005E">
          <w:t xml:space="preserve">If 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w:t>
        </w:r>
        <w:proofErr w:type="gramStart"/>
        <w:r w:rsidRPr="00DA005E">
          <w:t>their</w:t>
        </w:r>
        <w:proofErr w:type="gramEnd"/>
        <w:r w:rsidRPr="00DA005E">
          <w:t xml:space="preserve"> TO Construction Offer(s). The Company will request agreement in writing from the Affected Parties to the extension, and request confirmation that there is no change to the Affected </w:t>
        </w:r>
        <w:proofErr w:type="gramStart"/>
        <w:r w:rsidRPr="00DA005E">
          <w:t>Parties’</w:t>
        </w:r>
        <w:proofErr w:type="gramEnd"/>
        <w:r w:rsidRPr="00DA005E">
          <w:t xml:space="preserve"> TO Construction Offer(s) to The Company if it is to agree such matters with the Applicant. If this agreement/confirmation has been received</w:t>
        </w:r>
      </w:ins>
      <w:ins w:id="503" w:author="Graham Lear (NESO)" w:date="2025-01-23T23:48:00Z" w16du:dateUtc="2025-01-23T23:48:00Z">
        <w:r w:rsidR="00467ED3">
          <w:t xml:space="preserve"> </w:t>
        </w:r>
        <w:r w:rsidR="00467ED3" w:rsidRPr="00A555A6">
          <w:t>from the Affected Parties</w:t>
        </w:r>
      </w:ins>
      <w:ins w:id="504" w:author="Graham Lear (NESO)" w:date="2024-12-17T14:09:00Z">
        <w:r w:rsidRPr="00DA005E">
          <w:t xml:space="preserve">, The Company shall inform the Applicant that the offer acceptance period has been extended and email the appropriate Affected Party. If the extension has the potential to impact the timings of the </w:t>
        </w:r>
        <w:r w:rsidRPr="00967898">
          <w:t xml:space="preserve">next </w:t>
        </w:r>
      </w:ins>
      <w:ins w:id="505" w:author="Graham Lear (NESO)" w:date="2025-01-23T16:54:00Z" w16du:dateUtc="2025-01-23T16:54:00Z">
        <w:r w:rsidR="00857CAD" w:rsidRPr="00967898">
          <w:t xml:space="preserve">Gated Application </w:t>
        </w:r>
      </w:ins>
      <w:ins w:id="506" w:author="Graham Lear (NESO)" w:date="2025-01-23T16:57:00Z" w16du:dateUtc="2025-01-23T16:57:00Z">
        <w:r w:rsidR="003F5976" w:rsidRPr="00967898">
          <w:t xml:space="preserve">and Offer </w:t>
        </w:r>
      </w:ins>
      <w:ins w:id="507" w:author="Graham Lear (NESO)" w:date="2025-02-05T12:16:00Z" w16du:dateUtc="2025-02-05T12:16:00Z">
        <w:r w:rsidR="006470E4">
          <w:t>Process</w:t>
        </w:r>
      </w:ins>
      <w:ins w:id="508" w:author="Graham Lear (NESO)" w:date="2024-12-17T14:09:00Z">
        <w:r w:rsidRPr="00DA005E">
          <w:t>, this may constitute The Company deeming the extension request not reasonable and rejecting the request.</w:t>
        </w:r>
      </w:ins>
    </w:p>
    <w:p w14:paraId="6F19D017" w14:textId="324642BE" w:rsidR="00DF2991" w:rsidRPr="00967898" w:rsidRDefault="00DF2991" w:rsidP="00DA005E">
      <w:pPr>
        <w:pStyle w:val="Heading4"/>
        <w:tabs>
          <w:tab w:val="num" w:pos="900"/>
        </w:tabs>
        <w:ind w:left="900" w:hanging="900"/>
        <w:jc w:val="both"/>
        <w:rPr>
          <w:ins w:id="509" w:author="Graham Lear (NESO)" w:date="2024-12-17T14:09:00Z"/>
        </w:rPr>
      </w:pPr>
      <w:bookmarkStart w:id="510" w:name="_Ref183220334"/>
      <w:ins w:id="511" w:author="Graham Lear (NESO)" w:date="2024-12-17T14:09:00Z">
        <w:r w:rsidRPr="00DA005E">
          <w:t xml:space="preserve">Should the Applicant require a change to the </w:t>
        </w:r>
        <w:proofErr w:type="gramStart"/>
        <w:r w:rsidRPr="00DA005E">
          <w:t>Offer</w:t>
        </w:r>
        <w:proofErr w:type="gramEnd"/>
        <w:r w:rsidRPr="00DA005E">
          <w:t xml:space="preserve"> or the extension of the offer acceptance period gives rise to a change in the Offer, The Company and the Affected Parties shall use reasonable endeavours to agree whether this is a material change leading to a new User Application or not. Where a new User Application is not required, The Company and the Affected Parties shall agree the process and timescales for agreeing a change to the terms of the original TO Construction Offer. The Company shall advise the Applicant of the timescales for the revised Offer or whether a new User Application is required.</w:t>
        </w:r>
        <w:bookmarkEnd w:id="510"/>
        <w:r w:rsidRPr="00DA005E">
          <w:t xml:space="preserve"> If a new User Application is required and if it is a Gated Application </w:t>
        </w:r>
      </w:ins>
      <w:ins w:id="512" w:author="Angela Quinn (NESO)" w:date="2025-02-04T19:01:00Z">
        <w:r w:rsidR="179B4EB6">
          <w:t xml:space="preserve">and the Offer is not accepted a new application will be required and that application </w:t>
        </w:r>
      </w:ins>
      <w:ins w:id="513" w:author="Graham Lear (NESO)" w:date="2024-12-17T14:09:00Z">
        <w:r w:rsidRPr="00DA005E">
          <w:t xml:space="preserve">will need to </w:t>
        </w:r>
        <w:r w:rsidRPr="00967898">
          <w:t>follow the Gated</w:t>
        </w:r>
      </w:ins>
      <w:ins w:id="514" w:author="Graham Lear (NESO)" w:date="2025-01-23T22:09:00Z" w16du:dateUtc="2025-01-23T22:09:00Z">
        <w:r w:rsidR="00D77730" w:rsidRPr="009B6ACE">
          <w:t xml:space="preserve"> Application and Offer</w:t>
        </w:r>
      </w:ins>
      <w:ins w:id="515" w:author="Graham Lear (NESO)" w:date="2024-12-17T14:09:00Z">
        <w:r w:rsidRPr="00967898">
          <w:t xml:space="preserve"> Process. </w:t>
        </w:r>
      </w:ins>
    </w:p>
    <w:p w14:paraId="4C50E3C3" w14:textId="77777777" w:rsidR="00DF2991" w:rsidRPr="00DA005E" w:rsidRDefault="00DF2991" w:rsidP="00DA005E">
      <w:pPr>
        <w:pStyle w:val="Heading3"/>
        <w:tabs>
          <w:tab w:val="clear" w:pos="450"/>
          <w:tab w:val="num" w:pos="851"/>
          <w:tab w:val="num" w:pos="900"/>
          <w:tab w:val="num" w:pos="2970"/>
        </w:tabs>
        <w:ind w:left="900" w:hanging="900"/>
        <w:jc w:val="both"/>
        <w:rPr>
          <w:ins w:id="516" w:author="Graham Lear (NESO)" w:date="2024-12-17T14:09:00Z"/>
          <w:b/>
        </w:rPr>
      </w:pPr>
      <w:ins w:id="517" w:author="Graham Lear (NESO)" w:date="2024-12-17T14:09:00Z">
        <w:r w:rsidRPr="00DA005E">
          <w:rPr>
            <w:b/>
          </w:rPr>
          <w:t>Applicant signs Offer</w:t>
        </w:r>
      </w:ins>
    </w:p>
    <w:p w14:paraId="563E8EC6" w14:textId="4426DF66" w:rsidR="00DF2991" w:rsidRPr="00DA005E" w:rsidRDefault="00DF2991" w:rsidP="00DA005E">
      <w:pPr>
        <w:pStyle w:val="Heading4"/>
        <w:tabs>
          <w:tab w:val="num" w:pos="900"/>
        </w:tabs>
        <w:ind w:left="900" w:hanging="900"/>
        <w:jc w:val="both"/>
        <w:rPr>
          <w:ins w:id="518" w:author="Graham Lear (NESO)" w:date="2024-12-17T14:09:00Z"/>
        </w:rPr>
      </w:pPr>
      <w:ins w:id="519" w:author="Graham Lear (NESO)" w:date="2024-12-17T14:09:00Z">
        <w:r w:rsidRPr="00DA005E">
          <w:t>When signed Agreements are returned from the Applicant, The Company shall then sign the TO Construction Offer(s) from the Affected Parties and return them to the Affected Parties</w:t>
        </w:r>
      </w:ins>
      <w:ins w:id="520" w:author="Graham Lear (NESO)" w:date="2025-01-24T23:45:00Z" w16du:dateUtc="2025-01-24T23:45:00Z">
        <w:r w:rsidR="000D72CA">
          <w:t xml:space="preserve"> </w:t>
        </w:r>
        <w:r w:rsidR="000D72CA" w:rsidRPr="000B61BC">
          <w:t xml:space="preserve">within </w:t>
        </w:r>
        <w:r w:rsidR="00EA3565" w:rsidRPr="000B61BC">
          <w:t>10 Business Days</w:t>
        </w:r>
      </w:ins>
      <w:ins w:id="521" w:author="Graham Lear (NESO)" w:date="2024-12-17T14:09:00Z">
        <w:r w:rsidRPr="000B61BC">
          <w:t>.</w:t>
        </w:r>
      </w:ins>
    </w:p>
    <w:p w14:paraId="38F82117" w14:textId="77777777" w:rsidR="00DF2991" w:rsidRPr="00DA005E" w:rsidRDefault="00DF2991" w:rsidP="00DA005E">
      <w:pPr>
        <w:pStyle w:val="Heading4"/>
        <w:tabs>
          <w:tab w:val="num" w:pos="900"/>
        </w:tabs>
        <w:ind w:left="900" w:hanging="900"/>
        <w:jc w:val="both"/>
        <w:rPr>
          <w:ins w:id="522" w:author="Graham Lear (NESO)" w:date="2024-12-17T14:09:00Z"/>
        </w:rPr>
      </w:pPr>
      <w:ins w:id="523" w:author="Graham Lear (NESO)" w:date="2024-12-17T14:09:00Z">
        <w:r w:rsidRPr="00DA005E">
          <w:t>On signing the TO Construction Offer(s), The Company shall notify all Affected Parties of any resultant updates to the network model within the Affected Parties’ Boundary of Influence. The Company shall agree Site Location Codes for use in Network Models with the TOs.</w:t>
        </w:r>
      </w:ins>
    </w:p>
    <w:p w14:paraId="221A3D0F" w14:textId="77777777" w:rsidR="00DF2991" w:rsidRPr="00DA005E" w:rsidRDefault="00DF2991" w:rsidP="00DA005E">
      <w:pPr>
        <w:pStyle w:val="Heading4"/>
        <w:tabs>
          <w:tab w:val="num" w:pos="900"/>
        </w:tabs>
        <w:ind w:left="900" w:hanging="900"/>
        <w:jc w:val="both"/>
        <w:rPr>
          <w:ins w:id="524" w:author="Graham Lear (NESO)" w:date="2024-12-17T14:09:00Z"/>
        </w:rPr>
      </w:pPr>
      <w:ins w:id="525" w:author="Graham Lear (NESO)" w:date="2024-12-17T14:09:00Z">
        <w:r w:rsidRPr="00DA005E">
          <w:t>The Affected Parties shall issue Project Listing Documents, in accordance with STCP16-1 Investment Planning, and revised datasets, in accordance with STCP22-1 Production of Models for NETS System Planning, within 3 months of acceptance of the TO Construction Offers or as agreed.</w:t>
        </w:r>
      </w:ins>
    </w:p>
    <w:p w14:paraId="63A529C9" w14:textId="77777777" w:rsidR="00DF2991" w:rsidRPr="00DA005E" w:rsidRDefault="00DF2991" w:rsidP="00DA005E">
      <w:pPr>
        <w:pStyle w:val="Heading3"/>
        <w:tabs>
          <w:tab w:val="clear" w:pos="450"/>
          <w:tab w:val="num" w:pos="851"/>
          <w:tab w:val="num" w:pos="900"/>
          <w:tab w:val="num" w:pos="2970"/>
        </w:tabs>
        <w:ind w:left="900" w:hanging="900"/>
        <w:jc w:val="both"/>
        <w:rPr>
          <w:ins w:id="526" w:author="Graham Lear (NESO)" w:date="2024-12-17T14:09:00Z"/>
          <w:b/>
        </w:rPr>
      </w:pPr>
      <w:ins w:id="527" w:author="Graham Lear (NESO)" w:date="2024-12-17T14:09:00Z">
        <w:r w:rsidRPr="00DA005E">
          <w:rPr>
            <w:b/>
          </w:rPr>
          <w:t>Applicant requests a modification to the signed Agreements</w:t>
        </w:r>
      </w:ins>
    </w:p>
    <w:p w14:paraId="5240ECD8" w14:textId="5F3A9F46" w:rsidR="00DF2991" w:rsidRPr="00DA005E" w:rsidRDefault="00DF2991" w:rsidP="00DA005E">
      <w:pPr>
        <w:pStyle w:val="Heading4"/>
        <w:tabs>
          <w:tab w:val="num" w:pos="900"/>
        </w:tabs>
        <w:ind w:left="900" w:hanging="900"/>
        <w:jc w:val="both"/>
        <w:rPr>
          <w:ins w:id="528" w:author="Graham Lear (NESO)" w:date="2024-12-17T14:09:00Z"/>
        </w:rPr>
      </w:pPr>
      <w:ins w:id="529" w:author="Graham Lear (NESO)" w:date="2024-12-17T14:09:00Z">
        <w:r w:rsidRPr="00DA005E">
          <w:t>Where an Applicant requests a change to their signed agreement for a New Connection or for a Modification</w:t>
        </w:r>
      </w:ins>
      <w:ins w:id="530" w:author="Angela Quinn (NESO)" w:date="2025-02-04T19:04:00Z">
        <w:r w:rsidR="6537DEB5">
          <w:t xml:space="preserve"> and this is a Gated Application</w:t>
        </w:r>
      </w:ins>
      <w:ins w:id="531" w:author="Graham Lear (NESO)" w:date="2024-12-17T14:09:00Z">
        <w:r w:rsidRPr="00DA005E">
          <w:t xml:space="preserve">, then the process is followed from step </w:t>
        </w:r>
        <w:r w:rsidRPr="00DA005E">
          <w:fldChar w:fldCharType="begin"/>
        </w:r>
        <w:r w:rsidRPr="00DA005E">
          <w:instrText xml:space="preserve"> REF _Ref183220334 \r \h  \* MERGEFORMAT </w:instrText>
        </w:r>
      </w:ins>
      <w:ins w:id="532" w:author="Graham Lear (NESO)" w:date="2024-12-17T14:09:00Z">
        <w:r w:rsidRPr="00DA005E">
          <w:fldChar w:fldCharType="separate"/>
        </w:r>
      </w:ins>
      <w:ins w:id="533" w:author="Graham Lear (NESO)" w:date="2025-02-06T00:35:00Z" w16du:dateUtc="2025-02-06T00:35:00Z">
        <w:r w:rsidR="00AB185C">
          <w:t>3.4.20.3</w:t>
        </w:r>
      </w:ins>
      <w:ins w:id="534" w:author="Graham Lear (NESO)" w:date="2024-12-17T14:09:00Z">
        <w:r w:rsidRPr="00DA005E">
          <w:fldChar w:fldCharType="end"/>
        </w:r>
        <w:r w:rsidRPr="00DA005E">
          <w:t xml:space="preserve"> onwards (where appropriate). </w:t>
        </w:r>
      </w:ins>
    </w:p>
    <w:p w14:paraId="1FCAF8BB" w14:textId="316363EA" w:rsidR="00DF2991" w:rsidRPr="00DA005E" w:rsidRDefault="00DF2991" w:rsidP="00DA005E">
      <w:pPr>
        <w:pStyle w:val="Heading3"/>
        <w:tabs>
          <w:tab w:val="clear" w:pos="450"/>
          <w:tab w:val="num" w:pos="851"/>
          <w:tab w:val="num" w:pos="900"/>
          <w:tab w:val="num" w:pos="2970"/>
        </w:tabs>
        <w:ind w:left="900" w:hanging="900"/>
        <w:jc w:val="both"/>
        <w:rPr>
          <w:ins w:id="535" w:author="Graham Lear (NESO)" w:date="2024-12-17T14:09:00Z"/>
          <w:b/>
        </w:rPr>
      </w:pPr>
      <w:ins w:id="536" w:author="Graham Lear (NESO)" w:date="2024-12-17T14:09:00Z">
        <w:r w:rsidRPr="00DA005E">
          <w:rPr>
            <w:b/>
          </w:rPr>
          <w:t xml:space="preserve">Post Offshore Tender Process variation to </w:t>
        </w:r>
        <w:r w:rsidRPr="21E35F04">
          <w:rPr>
            <w:b/>
            <w:bCs/>
          </w:rPr>
          <w:t>signed</w:t>
        </w:r>
        <w:r w:rsidRPr="00DA005E">
          <w:rPr>
            <w:b/>
          </w:rPr>
          <w:t xml:space="preserve"> Agreements (not applicable to Generator-Build Projects</w:t>
        </w:r>
      </w:ins>
      <w:ins w:id="537" w:author="Angela Quinn (NESO)" w:date="2025-02-04T19:04:00Z">
        <w:r w:rsidR="7C6041D6" w:rsidRPr="76F6C6DD">
          <w:rPr>
            <w:b/>
            <w:bCs/>
          </w:rPr>
          <w:t>)</w:t>
        </w:r>
      </w:ins>
    </w:p>
    <w:p w14:paraId="48B4E4BE" w14:textId="1B12EAA2" w:rsidR="00DF2991" w:rsidRPr="00DA005E" w:rsidRDefault="00DF2991" w:rsidP="00DA005E">
      <w:pPr>
        <w:pStyle w:val="Heading4"/>
        <w:tabs>
          <w:tab w:val="num" w:pos="900"/>
        </w:tabs>
        <w:ind w:left="900" w:hanging="900"/>
        <w:jc w:val="both"/>
        <w:rPr>
          <w:ins w:id="538" w:author="Graham Lear (NESO)" w:date="2024-12-17T14:09:00Z"/>
        </w:rPr>
      </w:pPr>
      <w:ins w:id="539" w:author="Graham Lear (NESO)" w:date="2024-12-17T14:09:00Z">
        <w:r w:rsidRPr="00DA005E">
          <w:t xml:space="preserve">Where the Tender Process operated by the Authority to appoint an Offshore TO for a project results in changes to the design, scope of works or programme for their completion such that the newly appointed Offshore TO is required to issue a TO </w:t>
        </w:r>
        <w:r w:rsidRPr="00DA005E">
          <w:lastRenderedPageBreak/>
          <w:t xml:space="preserve">Construction Offer to The Company, this will trigger the </w:t>
        </w:r>
      </w:ins>
      <w:ins w:id="540" w:author="Graham Lear (NESO)" w:date="2025-01-23T13:32:00Z" w16du:dateUtc="2025-01-23T13:32:00Z">
        <w:r w:rsidR="003840B3">
          <w:t>m</w:t>
        </w:r>
      </w:ins>
      <w:ins w:id="541" w:author="Graham Lear (NESO)" w:date="2024-12-17T14:09:00Z">
        <w:r w:rsidRPr="00DA005E">
          <w:t xml:space="preserve">odification </w:t>
        </w:r>
      </w:ins>
      <w:ins w:id="542" w:author="Graham Lear (NESO)" w:date="2025-01-23T13:32:00Z" w16du:dateUtc="2025-01-23T13:32:00Z">
        <w:r w:rsidR="003840B3">
          <w:t>p</w:t>
        </w:r>
      </w:ins>
      <w:ins w:id="543" w:author="Graham Lear (NESO)" w:date="2024-12-17T14:09:00Z">
        <w:r w:rsidRPr="00DA005E">
          <w:t xml:space="preserve">rocess, which will be followed from step </w:t>
        </w:r>
        <w:r w:rsidRPr="00DA005E">
          <w:fldChar w:fldCharType="begin"/>
        </w:r>
        <w:r w:rsidRPr="00DA005E">
          <w:instrText xml:space="preserve"> REF _Ref183220865 \r \h </w:instrText>
        </w:r>
      </w:ins>
      <w:r w:rsidR="000C3F00">
        <w:instrText xml:space="preserve"> \* MERGEFORMAT </w:instrText>
      </w:r>
      <w:ins w:id="544" w:author="Graham Lear (NESO)" w:date="2024-12-17T14:09:00Z">
        <w:r w:rsidRPr="00DA005E">
          <w:fldChar w:fldCharType="separate"/>
        </w:r>
      </w:ins>
      <w:ins w:id="545" w:author="Graham Lear (NESO)" w:date="2025-02-06T00:35:00Z" w16du:dateUtc="2025-02-06T00:35:00Z">
        <w:r w:rsidR="00AB185C">
          <w:t>3.4</w:t>
        </w:r>
      </w:ins>
      <w:ins w:id="546" w:author="Graham Lear (NESO)" w:date="2024-12-17T14:09:00Z">
        <w:r w:rsidRPr="00DA005E">
          <w:fldChar w:fldCharType="end"/>
        </w:r>
        <w:r w:rsidRPr="00DA005E">
          <w:t xml:space="preserve"> above (as appropriate).</w:t>
        </w:r>
      </w:ins>
    </w:p>
    <w:p w14:paraId="5EB81973" w14:textId="1B3BDEF5" w:rsidR="00DF2991" w:rsidRPr="00DA005E" w:rsidRDefault="00DF2991" w:rsidP="00DA005E">
      <w:pPr>
        <w:pStyle w:val="Heading4"/>
        <w:tabs>
          <w:tab w:val="num" w:pos="900"/>
        </w:tabs>
        <w:ind w:left="900" w:hanging="900"/>
        <w:jc w:val="both"/>
        <w:rPr>
          <w:ins w:id="547" w:author="Graham Lear (NESO)" w:date="2024-12-17T14:09:00Z"/>
        </w:rPr>
      </w:pPr>
      <w:ins w:id="548" w:author="Graham Lear (NESO)" w:date="2024-12-17T14:09:00Z">
        <w:r w:rsidRPr="00DA005E">
          <w:t xml:space="preserve">Any such </w:t>
        </w:r>
      </w:ins>
      <w:ins w:id="549" w:author="Graham Lear (NESO)" w:date="2025-01-23T13:32:00Z" w16du:dateUtc="2025-01-23T13:32:00Z">
        <w:r w:rsidR="003840B3">
          <w:t>m</w:t>
        </w:r>
      </w:ins>
      <w:ins w:id="550" w:author="Graham Lear (NESO)" w:date="2024-12-17T14:09:00Z">
        <w:r w:rsidRPr="00DA005E">
          <w:t xml:space="preserve">odification </w:t>
        </w:r>
      </w:ins>
      <w:ins w:id="551" w:author="Graham Lear (NESO)" w:date="2025-01-23T13:32:00Z" w16du:dateUtc="2025-01-23T13:32:00Z">
        <w:r w:rsidR="003840B3">
          <w:t>p</w:t>
        </w:r>
      </w:ins>
      <w:ins w:id="552" w:author="Graham Lear (NESO)" w:date="2024-12-17T14:09:00Z">
        <w:r w:rsidRPr="00DA005E">
          <w:t>rocess shall be undertaken against the Construction Planning Assumptions against which the original Stage 1 agreement was assessed, as may have been updated from time to time since that agreement in line with this process.</w:t>
        </w:r>
      </w:ins>
    </w:p>
    <w:p w14:paraId="57B5351B" w14:textId="77777777" w:rsidR="00DF2991" w:rsidRPr="00DA005E" w:rsidRDefault="00DF2991" w:rsidP="00DA005E">
      <w:pPr>
        <w:pStyle w:val="Heading4"/>
        <w:tabs>
          <w:tab w:val="num" w:pos="900"/>
        </w:tabs>
        <w:ind w:left="900" w:hanging="900"/>
        <w:jc w:val="both"/>
        <w:rPr>
          <w:ins w:id="553" w:author="Graham Lear (NESO)" w:date="2024-12-17T14:09:00Z"/>
        </w:rPr>
      </w:pPr>
      <w:ins w:id="554" w:author="Graham Lear (NESO)" w:date="2024-12-17T14:09:00Z">
        <w:r w:rsidRPr="00DA005E">
          <w:t>Where an increase in TEC has been requested, the modification process will be assessed against a new set of Construction Planning Assumptions, if applicable.</w:t>
        </w:r>
      </w:ins>
    </w:p>
    <w:p w14:paraId="1E191BA5" w14:textId="77777777" w:rsidR="00733369" w:rsidRDefault="00733369" w:rsidP="00BA26A4">
      <w:pPr>
        <w:pStyle w:val="Heading3"/>
        <w:numPr>
          <w:ilvl w:val="0"/>
          <w:numId w:val="0"/>
        </w:numPr>
        <w:tabs>
          <w:tab w:val="num" w:pos="900"/>
        </w:tabs>
        <w:ind w:left="900" w:hanging="900"/>
        <w:jc w:val="both"/>
      </w:pPr>
    </w:p>
    <w:p w14:paraId="444658D1" w14:textId="77777777" w:rsidR="00C61E27" w:rsidRPr="00C61E27" w:rsidRDefault="00C61E27" w:rsidP="00AD2663">
      <w:pPr>
        <w:pStyle w:val="Heading4"/>
        <w:numPr>
          <w:ilvl w:val="0"/>
          <w:numId w:val="0"/>
        </w:numPr>
        <w:jc w:val="both"/>
      </w:pPr>
    </w:p>
    <w:p w14:paraId="59CA1587" w14:textId="77777777" w:rsidR="00492F02" w:rsidRDefault="00492F02" w:rsidP="0013037E">
      <w:pPr>
        <w:pStyle w:val="Heading2"/>
        <w:jc w:val="both"/>
      </w:pPr>
      <w:bookmarkStart w:id="555" w:name="_Ref188873523"/>
      <w:r>
        <w:t>Subsidiary Processes</w:t>
      </w:r>
      <w:bookmarkEnd w:id="555"/>
    </w:p>
    <w:p w14:paraId="38A8C073" w14:textId="77777777" w:rsidR="00492F02" w:rsidRDefault="00492F02" w:rsidP="00BA26A4">
      <w:pPr>
        <w:pStyle w:val="Heading3"/>
        <w:tabs>
          <w:tab w:val="clear" w:pos="450"/>
          <w:tab w:val="num" w:pos="900"/>
        </w:tabs>
        <w:ind w:left="900" w:hanging="900"/>
        <w:jc w:val="both"/>
        <w:rPr>
          <w:b/>
        </w:rPr>
      </w:pPr>
      <w:bookmarkStart w:id="556" w:name="_Ref87947705"/>
      <w:r>
        <w:rPr>
          <w:b/>
        </w:rPr>
        <w:t>Working Under Indemnities</w:t>
      </w:r>
      <w:bookmarkEnd w:id="556"/>
      <w:r w:rsidR="00C61E27">
        <w:rPr>
          <w:b/>
        </w:rPr>
        <w:t xml:space="preserve"> – TO Initiated</w:t>
      </w:r>
    </w:p>
    <w:p w14:paraId="3CEBBE8A" w14:textId="29772C15" w:rsidR="00492F02" w:rsidRDefault="00492F02" w:rsidP="00BA26A4">
      <w:pPr>
        <w:pStyle w:val="Heading4"/>
        <w:tabs>
          <w:tab w:val="num" w:pos="900"/>
        </w:tabs>
        <w:ind w:left="900" w:hanging="900"/>
        <w:jc w:val="both"/>
        <w:rPr>
          <w:b/>
        </w:rPr>
      </w:pPr>
      <w:r>
        <w:t>If the TO(s) identify a requirement for working under an indemnity, the TO shall submit a proposal to</w:t>
      </w:r>
      <w:r w:rsidR="00BD39E4" w:rsidRPr="00BD39E4">
        <w:t xml:space="preserve"> </w:t>
      </w:r>
      <w:r w:rsidR="00BD39E4">
        <w:t>The Company</w:t>
      </w:r>
      <w:r>
        <w:t>.  The proposal shall be in the form of a template (see Appendix B3)</w:t>
      </w:r>
      <w:r w:rsidR="00733369">
        <w:t xml:space="preserve">, or in a form agreed between the TO and </w:t>
      </w:r>
      <w:r w:rsidR="00BD39E4">
        <w:t xml:space="preserve">The Company </w:t>
      </w:r>
      <w:r>
        <w:t xml:space="preserve">and include the detail of work to be undertaken, objectives, alternative dates for completion, estimated value and duration of indemnity, and the latest date by which the indemnity needs to be signed to meet the proposal terms.  A request for an indemnity may also be identified by </w:t>
      </w:r>
      <w:r w:rsidR="00BD39E4">
        <w:t xml:space="preserve">The Company </w:t>
      </w:r>
      <w:r>
        <w:t xml:space="preserve">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ins w:id="557" w:author="Graham Lear (NESO)" w:date="2025-02-06T00:35:00Z" w16du:dateUtc="2025-02-06T00:35:00Z">
        <w:r w:rsidR="00AB185C">
          <w:t>3.5.2.1</w:t>
        </w:r>
      </w:ins>
      <w:del w:id="558" w:author="Graham Lear (NESO)" w:date="2024-12-17T14:32:00Z">
        <w:r w:rsidR="004224FD" w:rsidDel="000172EF">
          <w:delText>3.3.2.1</w:delText>
        </w:r>
      </w:del>
      <w:r>
        <w:fldChar w:fldCharType="end"/>
      </w:r>
      <w:r w:rsidR="003C33A3">
        <w:t xml:space="preserve"> or </w:t>
      </w:r>
      <w:ins w:id="559" w:author="Graham Lear (NESO)" w:date="2024-12-17T16:43:00Z">
        <w:r w:rsidR="00E33CE1">
          <w:fldChar w:fldCharType="begin"/>
        </w:r>
        <w:r w:rsidR="00E33CE1">
          <w:instrText xml:space="preserve"> REF _Ref185346215 \r \h </w:instrText>
        </w:r>
      </w:ins>
      <w:r w:rsidR="00E33CE1">
        <w:fldChar w:fldCharType="separate"/>
      </w:r>
      <w:ins w:id="560" w:author="Graham Lear (NESO)" w:date="2025-02-06T00:35:00Z" w16du:dateUtc="2025-02-06T00:35:00Z">
        <w:r w:rsidR="00AB185C">
          <w:t>3.5.3.1</w:t>
        </w:r>
      </w:ins>
      <w:ins w:id="561" w:author="Graham Lear (NESO)" w:date="2024-12-17T16:43:00Z">
        <w:r w:rsidR="00E33CE1">
          <w:fldChar w:fldCharType="end"/>
        </w:r>
      </w:ins>
      <w:del w:id="562" w:author="Graham Lear (NESO)" w:date="2024-12-17T16:43:00Z">
        <w:r w:rsidR="003C33A3" w:rsidDel="00E33CE1">
          <w:delText>3.3.3.1</w:delText>
        </w:r>
      </w:del>
      <w:r>
        <w:t>.</w:t>
      </w:r>
    </w:p>
    <w:p w14:paraId="3AF987E7" w14:textId="630E80C6" w:rsidR="00492F02" w:rsidRDefault="00BD39E4" w:rsidP="00BA26A4">
      <w:pPr>
        <w:pStyle w:val="Heading4"/>
        <w:tabs>
          <w:tab w:val="num" w:pos="900"/>
        </w:tabs>
        <w:ind w:left="900" w:hanging="900"/>
        <w:jc w:val="both"/>
      </w:pPr>
      <w:r>
        <w:t xml:space="preserve">The Company </w:t>
      </w:r>
      <w:r w:rsidR="00492F02">
        <w:t xml:space="preserve">shall reasonably consider the TO(s) proposal, liaising with the </w:t>
      </w:r>
      <w:r w:rsidR="00DC1E88">
        <w:t>Lead Person</w:t>
      </w:r>
      <w:r w:rsidR="00492F02">
        <w:t xml:space="preserve"> if appropriate, and decide if it wishes to pursue working under an indemnity. If </w:t>
      </w:r>
      <w:r>
        <w:t xml:space="preserve">The Company </w:t>
      </w:r>
      <w:r w:rsidR="00492F02">
        <w:t xml:space="preserve">decides not to pursue working under </w:t>
      </w:r>
      <w:proofErr w:type="gramStart"/>
      <w:r w:rsidR="00492F02">
        <w:t>indemnity</w:t>
      </w:r>
      <w:proofErr w:type="gramEnd"/>
      <w:r w:rsidR="00492F02">
        <w:t xml:space="preserve"> then no working under indemnity process shall take place.</w:t>
      </w:r>
    </w:p>
    <w:p w14:paraId="11DF859B" w14:textId="1DBFD194" w:rsidR="00492F02" w:rsidRDefault="00BD39E4" w:rsidP="00BA26A4">
      <w:pPr>
        <w:pStyle w:val="Heading4"/>
        <w:ind w:left="900" w:hanging="900"/>
        <w:jc w:val="both"/>
      </w:pPr>
      <w:r>
        <w:t xml:space="preserve">The Company </w:t>
      </w:r>
      <w:r w:rsidR="00492F02">
        <w:t xml:space="preserve">shall discuss the options with the Applicant and continue the process if they wish to pursue the possibility of working under indemnity. </w:t>
      </w:r>
      <w:proofErr w:type="gramStart"/>
      <w:r w:rsidR="00492F02">
        <w:t>Otherwise</w:t>
      </w:r>
      <w:proofErr w:type="gramEnd"/>
      <w:r w:rsidR="00492F02">
        <w:t xml:space="preserve"> no working under indemnity process shall take place.</w:t>
      </w:r>
    </w:p>
    <w:p w14:paraId="4715593C" w14:textId="0A410283" w:rsidR="00C61E27" w:rsidRDefault="00C61E27" w:rsidP="00BA26A4">
      <w:pPr>
        <w:pStyle w:val="Heading3"/>
        <w:tabs>
          <w:tab w:val="clear" w:pos="450"/>
          <w:tab w:val="num" w:pos="900"/>
        </w:tabs>
        <w:ind w:left="900" w:hanging="900"/>
        <w:jc w:val="both"/>
        <w:rPr>
          <w:b/>
        </w:rPr>
      </w:pPr>
      <w:r>
        <w:rPr>
          <w:b/>
        </w:rPr>
        <w:t>Working Under Indemnities –</w:t>
      </w:r>
      <w:r w:rsidR="00CF35CB">
        <w:rPr>
          <w:b/>
        </w:rPr>
        <w:t xml:space="preserve">The Company </w:t>
      </w:r>
      <w:r>
        <w:rPr>
          <w:b/>
        </w:rPr>
        <w:t>Initiated</w:t>
      </w:r>
    </w:p>
    <w:p w14:paraId="190D290B" w14:textId="2BF142C8" w:rsidR="00492F02" w:rsidRDefault="00492F02" w:rsidP="00BA26A4">
      <w:pPr>
        <w:pStyle w:val="Heading4"/>
        <w:tabs>
          <w:tab w:val="num" w:pos="900"/>
        </w:tabs>
        <w:ind w:left="900" w:hanging="900"/>
        <w:jc w:val="both"/>
      </w:pPr>
      <w:bookmarkStart w:id="563" w:name="_Ref87946292"/>
      <w:r>
        <w:t xml:space="preserve">Where </w:t>
      </w:r>
      <w:r w:rsidR="00CF35CB">
        <w:t xml:space="preserve">The Company </w:t>
      </w:r>
      <w:r>
        <w:t xml:space="preserve">considers that working under an indemnity is required, </w:t>
      </w:r>
      <w:r w:rsidR="00CF35CB">
        <w:t xml:space="preserve">The Company </w:t>
      </w:r>
      <w:r>
        <w:t>shall request a TO/</w:t>
      </w:r>
      <w:r w:rsidR="003A39A5">
        <w:t xml:space="preserve">The </w:t>
      </w:r>
      <w:proofErr w:type="gramStart"/>
      <w:r w:rsidR="00CF35CB">
        <w:t xml:space="preserve">Company </w:t>
      </w:r>
      <w:r>
        <w:t xml:space="preserve"> Indemnity</w:t>
      </w:r>
      <w:proofErr w:type="gramEnd"/>
      <w:r>
        <w:t xml:space="preserve"> Offer from the TO for work to be carried out under an indemnity. The request will include the TO/</w:t>
      </w:r>
      <w:r w:rsidR="006468A9" w:rsidRPr="006468A9">
        <w:t xml:space="preserve"> </w:t>
      </w:r>
      <w:r w:rsidR="006468A9">
        <w:t>The Company</w:t>
      </w:r>
      <w:r>
        <w:t xml:space="preserve"> Indemnity Proposal together with, where appropriate, details of the works to be carried out, period of indemnity cover and any special terms applicable.</w:t>
      </w:r>
      <w:bookmarkEnd w:id="563"/>
    </w:p>
    <w:p w14:paraId="28EC4119" w14:textId="27B68A14" w:rsidR="00492F02" w:rsidRDefault="00443918" w:rsidP="00BA26A4">
      <w:pPr>
        <w:pStyle w:val="Heading4"/>
        <w:tabs>
          <w:tab w:val="num" w:pos="900"/>
        </w:tabs>
        <w:ind w:left="900" w:hanging="900"/>
        <w:jc w:val="both"/>
      </w:pPr>
      <w:bookmarkStart w:id="564" w:name="_Ref87946364"/>
      <w:r>
        <w:t>The</w:t>
      </w:r>
      <w:r>
        <w:rPr>
          <w:b/>
        </w:rPr>
        <w:t xml:space="preserve"> </w:t>
      </w:r>
      <w:r>
        <w:t>TO(s) shall</w:t>
      </w:r>
      <w:r>
        <w:rPr>
          <w:b/>
        </w:rPr>
        <w:t xml:space="preserve"> </w:t>
      </w:r>
      <w:r>
        <w:t>submit its TO/</w:t>
      </w:r>
      <w:r w:rsidR="003A39A5">
        <w:t>The</w:t>
      </w:r>
      <w:r w:rsidR="006468A9">
        <w:t xml:space="preserve"> Company</w:t>
      </w:r>
      <w:r>
        <w:t xml:space="preserve"> Indemnity Offer to</w:t>
      </w:r>
      <w:r>
        <w:rPr>
          <w:b/>
        </w:rPr>
        <w:t xml:space="preserve"> </w:t>
      </w:r>
      <w:r w:rsidR="006468A9">
        <w:t xml:space="preserve">The Company </w:t>
      </w:r>
      <w:r>
        <w:t xml:space="preserve">within 10 Business Days unless </w:t>
      </w:r>
      <w:proofErr w:type="gramStart"/>
      <w:r>
        <w:t>otherwise agreed,</w:t>
      </w:r>
      <w:proofErr w:type="gramEnd"/>
      <w:r>
        <w:t xml:space="preserve"> </w:t>
      </w:r>
      <w:r w:rsidR="00733369">
        <w:t xml:space="preserve">on </w:t>
      </w:r>
      <w:r>
        <w:t>receipt of the request for a TO/</w:t>
      </w:r>
      <w:r w:rsidR="006468A9" w:rsidRPr="006468A9">
        <w:t xml:space="preserve"> </w:t>
      </w:r>
      <w:r w:rsidR="006468A9">
        <w:t>The Company</w:t>
      </w:r>
      <w:r>
        <w:t xml:space="preserve"> Indemnity Offer. </w:t>
      </w:r>
      <w:r>
        <w:rPr>
          <w:b/>
        </w:rPr>
        <w:t xml:space="preserve"> </w:t>
      </w:r>
      <w:r>
        <w:t>The TO/</w:t>
      </w:r>
      <w:r w:rsidR="003A39A5">
        <w:t xml:space="preserve">The </w:t>
      </w:r>
      <w:r w:rsidR="006468A9">
        <w:t>Company</w:t>
      </w:r>
      <w:r>
        <w:t xml:space="preserve"> Indemnity Offer should cover the period, value and nature of works to be undertaken, and the date by which the </w:t>
      </w:r>
      <w:r>
        <w:lastRenderedPageBreak/>
        <w:t>TO/</w:t>
      </w:r>
      <w:r w:rsidR="003A39A5">
        <w:t xml:space="preserve">The </w:t>
      </w:r>
      <w:r w:rsidR="006468A9">
        <w:t>Company</w:t>
      </w:r>
      <w:r>
        <w:t xml:space="preserve"> Indemnity Agreement shall be signed </w:t>
      </w:r>
      <w:proofErr w:type="gramStart"/>
      <w:r>
        <w:t>in order to</w:t>
      </w:r>
      <w:proofErr w:type="gramEnd"/>
      <w:r>
        <w:t xml:space="preserve"> achieve its objectives.</w:t>
      </w:r>
      <w:bookmarkEnd w:id="564"/>
    </w:p>
    <w:p w14:paraId="0A8A151B" w14:textId="1077FE04" w:rsidR="00492F02" w:rsidRDefault="00394810" w:rsidP="00BA26A4">
      <w:pPr>
        <w:pStyle w:val="Heading4"/>
        <w:tabs>
          <w:tab w:val="num" w:pos="900"/>
        </w:tabs>
        <w:ind w:left="900" w:hanging="900"/>
        <w:jc w:val="both"/>
      </w:pPr>
      <w:r>
        <w:t xml:space="preserve">The Company </w:t>
      </w:r>
      <w:r w:rsidR="00492F02">
        <w:t>shall send the Indemnity Agreement to the Applicant.</w:t>
      </w:r>
    </w:p>
    <w:p w14:paraId="6E58690C" w14:textId="20DBF0EB" w:rsidR="00492F02" w:rsidRDefault="00492F02" w:rsidP="00BA26A4">
      <w:pPr>
        <w:pStyle w:val="Heading4"/>
        <w:tabs>
          <w:tab w:val="num" w:pos="900"/>
        </w:tabs>
        <w:ind w:left="900" w:hanging="900"/>
        <w:jc w:val="both"/>
      </w:pPr>
      <w:r>
        <w:t xml:space="preserve">Upon the Applicant signing their Indemnity Agreement, </w:t>
      </w:r>
      <w:r w:rsidR="00394810">
        <w:t xml:space="preserve">The Company </w:t>
      </w:r>
      <w:r>
        <w:t>shall accept and send the TO/</w:t>
      </w:r>
      <w:r w:rsidR="003A39A5">
        <w:t xml:space="preserve">The </w:t>
      </w:r>
      <w:r w:rsidR="00394810">
        <w:t>Company</w:t>
      </w:r>
      <w:r>
        <w:t xml:space="preserve"> Indemnity Agreement to the TO(s).</w:t>
      </w:r>
    </w:p>
    <w:p w14:paraId="50C2F30F" w14:textId="30B61E12" w:rsidR="00492F02" w:rsidRDefault="00492F02" w:rsidP="00BA26A4">
      <w:pPr>
        <w:pStyle w:val="Heading4"/>
        <w:tabs>
          <w:tab w:val="num" w:pos="900"/>
        </w:tabs>
        <w:ind w:left="900" w:hanging="900"/>
        <w:jc w:val="both"/>
      </w:pPr>
      <w:r>
        <w:t>If specified in the TO/</w:t>
      </w:r>
      <w:r w:rsidR="003A39A5">
        <w:t xml:space="preserve">The </w:t>
      </w:r>
      <w:r w:rsidR="00575A26">
        <w:t>Company</w:t>
      </w:r>
      <w:r>
        <w:t xml:space="preserve"> Indemnity Agreement, by the 10th of each month, the TO(s) shall submit a status report to </w:t>
      </w:r>
      <w:r w:rsidR="00575A26">
        <w:t xml:space="preserve">The Company </w:t>
      </w:r>
      <w:r>
        <w:t>in respect of any works being carried out under indemnity (see Appendix B4).  This report should contain:</w:t>
      </w:r>
    </w:p>
    <w:p w14:paraId="61F37079" w14:textId="55AC62F1" w:rsidR="00492F02" w:rsidRDefault="003A39A5" w:rsidP="00BA26A4">
      <w:pPr>
        <w:pStyle w:val="Heading4"/>
        <w:numPr>
          <w:ilvl w:val="3"/>
          <w:numId w:val="32"/>
        </w:numPr>
        <w:tabs>
          <w:tab w:val="clear" w:pos="502"/>
        </w:tabs>
        <w:ind w:left="1500" w:hanging="600"/>
        <w:jc w:val="both"/>
      </w:pPr>
      <w:r>
        <w:t xml:space="preserve">The </w:t>
      </w:r>
      <w:r w:rsidR="00575A26">
        <w:t xml:space="preserve">Company </w:t>
      </w:r>
      <w:r w:rsidR="00492F02">
        <w:t xml:space="preserve">scheme </w:t>
      </w:r>
      <w:proofErr w:type="gramStart"/>
      <w:r w:rsidR="00492F02">
        <w:t>number;</w:t>
      </w:r>
      <w:proofErr w:type="gramEnd"/>
    </w:p>
    <w:p w14:paraId="532EAC9F" w14:textId="77777777" w:rsidR="00492F02" w:rsidRDefault="00492F02" w:rsidP="00BA26A4">
      <w:pPr>
        <w:pStyle w:val="Heading4"/>
        <w:numPr>
          <w:ilvl w:val="3"/>
          <w:numId w:val="32"/>
        </w:numPr>
        <w:tabs>
          <w:tab w:val="clear" w:pos="502"/>
        </w:tabs>
        <w:ind w:left="1500" w:hanging="600"/>
        <w:jc w:val="both"/>
      </w:pPr>
      <w:proofErr w:type="gramStart"/>
      <w:r>
        <w:t>Site;</w:t>
      </w:r>
      <w:proofErr w:type="gramEnd"/>
    </w:p>
    <w:p w14:paraId="40A1215C" w14:textId="77777777" w:rsidR="00492F02" w:rsidRDefault="00492F02" w:rsidP="00BA26A4">
      <w:pPr>
        <w:pStyle w:val="Heading4"/>
        <w:numPr>
          <w:ilvl w:val="3"/>
          <w:numId w:val="32"/>
        </w:numPr>
        <w:tabs>
          <w:tab w:val="clear" w:pos="502"/>
        </w:tabs>
        <w:ind w:left="1500" w:hanging="600"/>
        <w:jc w:val="both"/>
      </w:pPr>
      <w:r>
        <w:t xml:space="preserve">brief </w:t>
      </w:r>
      <w:proofErr w:type="gramStart"/>
      <w:r>
        <w:t>description;</w:t>
      </w:r>
      <w:proofErr w:type="gramEnd"/>
    </w:p>
    <w:p w14:paraId="008998D9" w14:textId="77777777" w:rsidR="00492F02" w:rsidRDefault="00492F02" w:rsidP="00BA26A4">
      <w:pPr>
        <w:pStyle w:val="Heading4"/>
        <w:numPr>
          <w:ilvl w:val="3"/>
          <w:numId w:val="32"/>
        </w:numPr>
        <w:tabs>
          <w:tab w:val="clear" w:pos="502"/>
        </w:tabs>
        <w:ind w:left="1500" w:hanging="600"/>
        <w:jc w:val="both"/>
      </w:pPr>
      <w:r>
        <w:t xml:space="preserve">indemnity value and validity </w:t>
      </w:r>
      <w:proofErr w:type="gramStart"/>
      <w:r>
        <w:t>period;</w:t>
      </w:r>
      <w:proofErr w:type="gramEnd"/>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53B622F" w:rsidR="00492F02" w:rsidRDefault="00575A26" w:rsidP="00BA26A4">
      <w:pPr>
        <w:pStyle w:val="Heading4"/>
        <w:tabs>
          <w:tab w:val="num" w:pos="900"/>
        </w:tabs>
        <w:ind w:left="900" w:hanging="900"/>
        <w:jc w:val="both"/>
      </w:pPr>
      <w:r>
        <w:t>The Company</w:t>
      </w:r>
      <w:r w:rsidR="00492F02">
        <w:t xml:space="preserve"> shall assess the report and contact the TO(s) with any queries if necessary.</w:t>
      </w:r>
    </w:p>
    <w:p w14:paraId="538F9D14" w14:textId="6B93EB31" w:rsidR="00492F02" w:rsidRDefault="00492F02" w:rsidP="00BA26A4">
      <w:pPr>
        <w:pStyle w:val="Heading4"/>
        <w:tabs>
          <w:tab w:val="num" w:pos="900"/>
        </w:tabs>
        <w:ind w:left="900" w:hanging="900"/>
        <w:jc w:val="both"/>
      </w:pPr>
      <w:r>
        <w:t>The</w:t>
      </w:r>
      <w:r>
        <w:rPr>
          <w:b/>
        </w:rPr>
        <w:t xml:space="preserve"> </w:t>
      </w:r>
      <w:r>
        <w:t>TO(s)</w:t>
      </w:r>
      <w:r>
        <w:rPr>
          <w:b/>
        </w:rPr>
        <w:t xml:space="preserve"> </w:t>
      </w:r>
      <w:r>
        <w:t>shall respond to</w:t>
      </w:r>
      <w:r w:rsidR="00023706">
        <w:t xml:space="preserve"> The Company</w:t>
      </w:r>
      <w:r>
        <w:t>’s queries within 5 Business Days, unless otherwise agreed.</w:t>
      </w:r>
    </w:p>
    <w:p w14:paraId="4789F091" w14:textId="2A15E776" w:rsidR="00492F02" w:rsidRDefault="00023706" w:rsidP="00BA26A4">
      <w:pPr>
        <w:pStyle w:val="Heading4"/>
        <w:tabs>
          <w:tab w:val="num" w:pos="900"/>
        </w:tabs>
        <w:ind w:left="900" w:hanging="900"/>
        <w:jc w:val="both"/>
      </w:pPr>
      <w:r>
        <w:t xml:space="preserve">The Company </w:t>
      </w:r>
      <w:r w:rsidR="00492F02">
        <w:t>may request that the TO(s) extend the term and value of the TO/</w:t>
      </w:r>
      <w:r>
        <w:t>Company</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ins w:id="565" w:author="Graham Lear (NESO)" w:date="2025-02-06T00:35:00Z" w16du:dateUtc="2025-02-06T00:35:00Z">
        <w:r w:rsidR="00AB185C">
          <w:t>3.5.2.2</w:t>
        </w:r>
      </w:ins>
      <w:del w:id="566" w:author="Graham Lear (NESO)" w:date="2024-12-17T14:32:00Z">
        <w:r w:rsidR="004224FD" w:rsidDel="000172EF">
          <w:delText>3.3.2.2</w:delText>
        </w:r>
      </w:del>
      <w:r w:rsidR="00492F02">
        <w:fldChar w:fldCharType="end"/>
      </w:r>
      <w:r w:rsidR="00492F02">
        <w:t xml:space="preserve"> above.</w:t>
      </w:r>
    </w:p>
    <w:p w14:paraId="11DEBE86" w14:textId="6671B5B9" w:rsidR="00492F02" w:rsidRDefault="00492F02" w:rsidP="00BA26A4">
      <w:pPr>
        <w:pStyle w:val="Heading4"/>
        <w:tabs>
          <w:tab w:val="num" w:pos="900"/>
        </w:tabs>
        <w:ind w:left="900" w:hanging="900"/>
        <w:jc w:val="both"/>
      </w:pPr>
      <w:r>
        <w:t>If specified in the TO/</w:t>
      </w:r>
      <w:r w:rsidR="003A39A5">
        <w:t xml:space="preserve">The </w:t>
      </w:r>
      <w:r w:rsidR="00023706">
        <w:t>Company</w:t>
      </w:r>
      <w:r>
        <w:t xml:space="preserve"> Indemnity Agreement, at any time prior to the signing of the TO Construction Offer, </w:t>
      </w:r>
      <w:r w:rsidR="00DC174F">
        <w:t xml:space="preserve">The Company </w:t>
      </w:r>
      <w:r>
        <w:t>may instruct in writing the TO(s)</w:t>
      </w:r>
      <w:r>
        <w:rPr>
          <w:b/>
        </w:rPr>
        <w:t xml:space="preserve"> </w:t>
      </w:r>
      <w:r>
        <w:t>to cease working under the TO/</w:t>
      </w:r>
      <w:r w:rsidR="003A39A5">
        <w:t xml:space="preserve">The </w:t>
      </w:r>
      <w:r w:rsidR="00DC174F">
        <w:t>Company</w:t>
      </w:r>
      <w:r>
        <w:t xml:space="preserve"> Indemnity Agreement. The TO will then cease to work as soon as it is reasonably practicable and safe to do so and shall not incur any further costs.</w:t>
      </w:r>
    </w:p>
    <w:p w14:paraId="293FD7F9" w14:textId="31123509"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DC174F">
        <w:t xml:space="preserve">The Company </w:t>
      </w:r>
      <w:r>
        <w:t>to cease work under the TO/</w:t>
      </w:r>
      <w:r w:rsidR="003A39A5">
        <w:t xml:space="preserve">The </w:t>
      </w:r>
      <w:r w:rsidR="00DC174F">
        <w:t>Company</w:t>
      </w:r>
      <w:r>
        <w:t xml:space="preserve"> Indemnity Agreement, the TO(s) shall invoice </w:t>
      </w:r>
      <w:r w:rsidR="00FB0C76">
        <w:t xml:space="preserve">The Company </w:t>
      </w:r>
      <w:r>
        <w:t>in accordance with the terms of the TO/</w:t>
      </w:r>
      <w:r w:rsidR="003A39A5">
        <w:t>The</w:t>
      </w:r>
      <w:r w:rsidR="00AA4D9A">
        <w:t xml:space="preserve"> </w:t>
      </w:r>
      <w:r w:rsidR="00FB0C76">
        <w:t>Company</w:t>
      </w:r>
      <w:r>
        <w:t xml:space="preserve"> Indemnity Agreement</w:t>
      </w:r>
      <w:r>
        <w:rPr>
          <w:b/>
        </w:rPr>
        <w:t xml:space="preserve"> </w:t>
      </w:r>
      <w:r>
        <w:t>for all work up to the indemnity validity period or until the TO(s) stopped work following an instruction from</w:t>
      </w:r>
      <w:r w:rsidR="00FB0C76" w:rsidRPr="00FB0C76">
        <w:t xml:space="preserve"> </w:t>
      </w:r>
      <w:r w:rsidR="00FB0C76">
        <w:t>The Company</w:t>
      </w:r>
      <w:r>
        <w:t>.</w:t>
      </w:r>
    </w:p>
    <w:p w14:paraId="114D3544" w14:textId="5EDC054D" w:rsidR="00C61E27" w:rsidRDefault="00FB0C76" w:rsidP="00F742AD">
      <w:pPr>
        <w:pStyle w:val="Heading4"/>
        <w:tabs>
          <w:tab w:val="num" w:pos="900"/>
        </w:tabs>
        <w:ind w:left="900" w:hanging="900"/>
        <w:jc w:val="both"/>
      </w:pPr>
      <w:r>
        <w:t xml:space="preserve">The Company </w:t>
      </w:r>
      <w:r w:rsidR="00492F02">
        <w:t>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bookmarkStart w:id="567" w:name="_Ref185346215"/>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 xml:space="preserve">with the User varied as necessary to reflect the results of the Tender Process. However, it is </w:t>
      </w:r>
      <w:r>
        <w:lastRenderedPageBreak/>
        <w:t>open to the Applicant to request progression of the works identified in its Stage 1 Agreement</w:t>
      </w:r>
      <w:r w:rsidR="00784D20">
        <w:t>s</w:t>
      </w:r>
      <w:r>
        <w:t xml:space="preserve"> under indemnity.</w:t>
      </w:r>
      <w:bookmarkEnd w:id="567"/>
    </w:p>
    <w:p w14:paraId="76ABEAB1" w14:textId="0C694139" w:rsidR="00C61E27" w:rsidRDefault="00C61E27" w:rsidP="00BA26A4">
      <w:pPr>
        <w:pStyle w:val="Heading4"/>
        <w:tabs>
          <w:tab w:val="num" w:pos="900"/>
        </w:tabs>
        <w:ind w:left="900" w:hanging="900"/>
        <w:jc w:val="both"/>
      </w:pPr>
      <w:proofErr w:type="gramStart"/>
      <w:r>
        <w:t>In the event that</w:t>
      </w:r>
      <w:proofErr w:type="gramEnd"/>
      <w:r>
        <w:t xml:space="preserve"> the Applicant wishes to progress its works in this way, then </w:t>
      </w:r>
      <w:r w:rsidR="00FB0C76">
        <w:t>The Company</w:t>
      </w:r>
      <w:r>
        <w:t xml:space="preserve"> shall submit a </w:t>
      </w:r>
      <w:r w:rsidR="00F11D76">
        <w:t xml:space="preserve">Company </w:t>
      </w:r>
      <w:r>
        <w:t xml:space="preserve">Indemnity Request as detailed in </w:t>
      </w:r>
      <w:ins w:id="568" w:author="Graham Lear (NESO)" w:date="2025-01-30T16:03:00Z" w16du:dateUtc="2025-01-30T16:03:00Z">
        <w:r w:rsidR="00F97D7A">
          <w:fldChar w:fldCharType="begin"/>
        </w:r>
        <w:r w:rsidR="00F97D7A">
          <w:instrText xml:space="preserve"> REF _Ref87946292 \r \h </w:instrText>
        </w:r>
      </w:ins>
      <w:r w:rsidR="00F97D7A">
        <w:fldChar w:fldCharType="separate"/>
      </w:r>
      <w:ins w:id="569" w:author="Graham Lear (NESO)" w:date="2025-02-06T00:35:00Z" w16du:dateUtc="2025-02-06T00:35:00Z">
        <w:r w:rsidR="00AB185C">
          <w:t>3.5.2.1</w:t>
        </w:r>
      </w:ins>
      <w:ins w:id="570" w:author="Graham Lear (NESO)" w:date="2025-01-30T16:03:00Z" w16du:dateUtc="2025-01-30T16:03:00Z">
        <w:r w:rsidR="00F97D7A">
          <w:fldChar w:fldCharType="end"/>
        </w:r>
      </w:ins>
      <w:del w:id="571" w:author="Graham Lear (NESO)" w:date="2025-01-30T16:02:00Z" w16du:dateUtc="2025-01-30T16:02:00Z">
        <w:r w:rsidDel="00676A8E">
          <w:delText>3.3.2.1</w:delText>
        </w:r>
      </w:del>
      <w:r>
        <w:t xml:space="preserve"> above, and the process shall be followed from there. </w:t>
      </w:r>
    </w:p>
    <w:p w14:paraId="3C576CEE" w14:textId="48FE6D83" w:rsidR="00C61E27" w:rsidRPr="00C61E27" w:rsidRDefault="00F11D76" w:rsidP="00F742AD">
      <w:pPr>
        <w:pStyle w:val="Heading4"/>
        <w:tabs>
          <w:tab w:val="num" w:pos="900"/>
        </w:tabs>
        <w:ind w:left="900" w:hanging="900"/>
        <w:jc w:val="both"/>
      </w:pPr>
      <w:r>
        <w:t xml:space="preserve">The Company </w:t>
      </w:r>
      <w:r w:rsidR="00C61E27">
        <w:t xml:space="preserve">shall ensure that the costs identified by the TOs in response to </w:t>
      </w:r>
      <w:r>
        <w:t xml:space="preserve">The Company </w:t>
      </w:r>
      <w:r w:rsidR="00C61E27">
        <w:t>Indemnity Request are appropriately secured by the Applicant throughout the validity of the Indemnity.</w:t>
      </w:r>
    </w:p>
    <w:p w14:paraId="00FABE35" w14:textId="2FC768D9" w:rsidR="00492F02" w:rsidRDefault="00492F02" w:rsidP="00BA26A4">
      <w:pPr>
        <w:pStyle w:val="Heading3"/>
        <w:tabs>
          <w:tab w:val="clear" w:pos="450"/>
          <w:tab w:val="num" w:pos="900"/>
        </w:tabs>
        <w:ind w:left="900" w:hanging="900"/>
        <w:jc w:val="both"/>
        <w:rPr>
          <w:b/>
        </w:rPr>
      </w:pPr>
      <w:bookmarkStart w:id="572" w:name="_Ref87946629"/>
      <w:r>
        <w:rPr>
          <w:b/>
        </w:rPr>
        <w:t>Requests for extension to application process timescale</w:t>
      </w:r>
      <w:bookmarkEnd w:id="572"/>
    </w:p>
    <w:p w14:paraId="2E5F9F44" w14:textId="6FE822E4" w:rsidR="00492F02" w:rsidRDefault="00F11D76" w:rsidP="00BA26A4">
      <w:pPr>
        <w:pStyle w:val="Heading4"/>
        <w:tabs>
          <w:tab w:val="num" w:pos="900"/>
        </w:tabs>
        <w:ind w:left="900" w:hanging="900"/>
        <w:jc w:val="both"/>
      </w:pPr>
      <w:r>
        <w:t xml:space="preserve">The Company </w:t>
      </w:r>
      <w:r w:rsidR="00492F02">
        <w:t xml:space="preserve">may request from the Authority an extension in timescales for providing an Offer to an Applicant under its </w:t>
      </w:r>
      <w:del w:id="573" w:author="Graham Lear (NESO)" w:date="2025-02-03T15:02:00Z" w16du:dateUtc="2025-02-03T15:02:00Z">
        <w:r w:rsidR="00492F02" w:rsidDel="00044ECD">
          <w:delText xml:space="preserve">Transmission </w:delText>
        </w:r>
      </w:del>
      <w:ins w:id="574" w:author="Graham Lear (NESO)" w:date="2025-02-03T15:02:00Z" w16du:dateUtc="2025-02-03T15:02:00Z">
        <w:r w:rsidR="00044ECD">
          <w:t xml:space="preserve">ESO </w:t>
        </w:r>
      </w:ins>
      <w:r w:rsidR="00492F02">
        <w:t xml:space="preserve">Licence. The STC allows </w:t>
      </w:r>
      <w:r>
        <w:t xml:space="preserve">The Company </w:t>
      </w:r>
      <w:r w:rsidR="00492F02">
        <w:t>to agree alternative timescales for the provision of a TO Construction Offer from a TO.</w:t>
      </w:r>
    </w:p>
    <w:p w14:paraId="256DCD65" w14:textId="325B5831"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030A96">
        <w:t xml:space="preserve">The Company </w:t>
      </w:r>
      <w:r>
        <w:t xml:space="preserve">may need to separately request an extension in timescales for providing an Offer to an Applicant under its </w:t>
      </w:r>
      <w:del w:id="575" w:author="Graham Lear (NESO)" w:date="2025-02-03T15:02:00Z" w16du:dateUtc="2025-02-03T15:02:00Z">
        <w:r w:rsidDel="00044ECD">
          <w:delText xml:space="preserve">Transmission </w:delText>
        </w:r>
      </w:del>
      <w:ins w:id="576" w:author="Graham Lear (NESO)" w:date="2025-02-03T15:02:00Z" w16du:dateUtc="2025-02-03T15:02:00Z">
        <w:r w:rsidR="00044ECD">
          <w:t xml:space="preserve">ESO </w:t>
        </w:r>
      </w:ins>
      <w:r>
        <w:t xml:space="preserve">Licence. </w:t>
      </w:r>
    </w:p>
    <w:p w14:paraId="006D6AEF" w14:textId="0EA7C210"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Lead Person(s</w:t>
      </w:r>
      <w:proofErr w:type="gramStart"/>
      <w:r w:rsidR="00DC1E88">
        <w:t xml:space="preserve">) </w:t>
      </w:r>
      <w:r>
        <w:t>.</w:t>
      </w:r>
      <w:proofErr w:type="gramEnd"/>
      <w:r>
        <w:t xml:space="preserve"> If the </w:t>
      </w:r>
      <w:r w:rsidR="00DC1E88">
        <w:t>Lead Person(s)</w:t>
      </w:r>
      <w:r>
        <w:t xml:space="preserve"> agrees that there is a need for an extension, </w:t>
      </w:r>
      <w:r w:rsidR="00030A96">
        <w:t xml:space="preserve">The Company </w:t>
      </w:r>
      <w:r>
        <w:t xml:space="preserve">shall </w:t>
      </w:r>
      <w:proofErr w:type="gramStart"/>
      <w:r>
        <w:t>submit an application</w:t>
      </w:r>
      <w:proofErr w:type="gramEnd"/>
      <w:r>
        <w:t xml:space="preserve"> to the Authority for an extension in timescales. The Affected Parties shall provide any relevant information reasonably requested by </w:t>
      </w:r>
      <w:r w:rsidR="00030A96">
        <w:t xml:space="preserve">The Company </w:t>
      </w:r>
      <w:r>
        <w:t xml:space="preserve">to enable </w:t>
      </w:r>
      <w:r w:rsidR="0083736E">
        <w:t xml:space="preserve">The Company </w:t>
      </w:r>
      <w:r>
        <w:t>to make a timely submission for such an extension to the application timescales.</w:t>
      </w:r>
    </w:p>
    <w:p w14:paraId="00ABF662" w14:textId="3DA10628"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w:t>
      </w:r>
      <w:del w:id="577" w:author="Michael Oxenham (NESO)" w:date="2025-01-11T12:49:00Z">
        <w:r>
          <w:delText xml:space="preserve"> </w:delText>
        </w:r>
      </w:del>
      <w:r>
        <w:t xml:space="preserve"> </w:t>
      </w:r>
      <w:r w:rsidR="0083736E">
        <w:t xml:space="preserve">The Company </w:t>
      </w:r>
      <w:r>
        <w:t xml:space="preserve">and the other Affected Parties of the request. </w:t>
      </w:r>
      <w:r w:rsidR="0083736E">
        <w:t xml:space="preserve">The Company </w:t>
      </w:r>
      <w:r>
        <w:t xml:space="preserve">may need to separately submit a request to the Authority for an extension to its application timescales. The Affected Party shall provide any relevant information requested by </w:t>
      </w:r>
      <w:r w:rsidR="0083736E">
        <w:t xml:space="preserve">The Company </w:t>
      </w:r>
      <w:r>
        <w:t xml:space="preserve">to enable </w:t>
      </w:r>
      <w:r w:rsidR="0083736E">
        <w:t xml:space="preserve">The Company </w:t>
      </w:r>
      <w:r>
        <w:t>to make a timely submission for such an extension to its application timescales.</w:t>
      </w:r>
    </w:p>
    <w:p w14:paraId="6017B520" w14:textId="54C10453" w:rsidR="00492F02" w:rsidRDefault="0083736E" w:rsidP="00BA26A4">
      <w:pPr>
        <w:pStyle w:val="Heading4"/>
        <w:tabs>
          <w:tab w:val="num" w:pos="900"/>
        </w:tabs>
        <w:ind w:left="900" w:hanging="900"/>
        <w:jc w:val="both"/>
      </w:pPr>
      <w:r>
        <w:t xml:space="preserve">The Company </w:t>
      </w:r>
      <w:r w:rsidR="00492F02">
        <w:t>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w:t>
      </w:r>
      <w:del w:id="578" w:author="Michael Oxenham (NESO)" w:date="2025-01-11T12:49:00Z">
        <w:r w:rsidR="00492F02">
          <w:delText xml:space="preserve"> </w:delText>
        </w:r>
      </w:del>
      <w:r w:rsidR="000B2506">
        <w:t xml:space="preserve"> The Company </w:t>
      </w:r>
      <w:r w:rsidR="00492F02">
        <w:t>Lead Person shall update the Scheme Briefing Notes as necessary and email the appropriate updated Scheme Briefing Note to each Affected Party.</w:t>
      </w:r>
    </w:p>
    <w:p w14:paraId="088C7E11" w14:textId="77777777" w:rsidR="00492F02" w:rsidRPr="00F742AD" w:rsidRDefault="00A63C2A" w:rsidP="00EB7F75">
      <w:pPr>
        <w:pStyle w:val="Heading3"/>
        <w:ind w:hanging="450"/>
        <w:rPr>
          <w:b/>
        </w:rPr>
      </w:pPr>
      <w:r>
        <w:t xml:space="preserve">   </w:t>
      </w:r>
      <w:r w:rsidR="00AC3D61">
        <w:t xml:space="preserve">     </w:t>
      </w:r>
      <w:r w:rsidR="00492F02" w:rsidRPr="00F742AD">
        <w:rPr>
          <w:b/>
        </w:rPr>
        <w:t xml:space="preserve">Amendments to the User Application by Applicant </w:t>
      </w:r>
    </w:p>
    <w:p w14:paraId="10CD152A" w14:textId="37E86423" w:rsidR="00492F02" w:rsidRDefault="00492F02" w:rsidP="00BA26A4">
      <w:pPr>
        <w:pStyle w:val="Heading4"/>
        <w:tabs>
          <w:tab w:val="num" w:pos="900"/>
        </w:tabs>
        <w:ind w:left="900" w:hanging="900"/>
        <w:jc w:val="both"/>
      </w:pPr>
      <w:r>
        <w:t xml:space="preserve">If details of the User Application change after the User Application </w:t>
      </w:r>
      <w:proofErr w:type="gramStart"/>
      <w:r>
        <w:t>has</w:t>
      </w:r>
      <w:proofErr w:type="gramEnd"/>
      <w:r>
        <w:t xml:space="preserve"> been submitted, then </w:t>
      </w:r>
      <w:r w:rsidR="000B2506">
        <w:t xml:space="preserve">The Company </w:t>
      </w:r>
      <w:r>
        <w:t xml:space="preserve">and the Affected Parties shall assess what impact this will have on the ability of Affected Parties to make the TO Construction Offer to </w:t>
      </w:r>
      <w:r w:rsidR="000B2506">
        <w:t xml:space="preserve">The Company </w:t>
      </w:r>
      <w:r>
        <w:t xml:space="preserve">in the required timescales. </w:t>
      </w:r>
      <w:r w:rsidR="000B2506">
        <w:t xml:space="preserve">The Company </w:t>
      </w:r>
      <w:r>
        <w:t>shall then advise the Applicant whether the changes are likely to have a Material Impact on</w:t>
      </w:r>
      <w:r w:rsidR="00F2411B" w:rsidRPr="00F2411B">
        <w:t xml:space="preserve"> </w:t>
      </w:r>
      <w:r w:rsidR="00F2411B">
        <w:t>The Company</w:t>
      </w:r>
      <w:r>
        <w:t xml:space="preserve">’s planned Offer in terms of Connection/Modification to the </w:t>
      </w:r>
      <w:r w:rsidR="00302E3D">
        <w:t>N</w:t>
      </w:r>
      <w:r w:rsidR="00024A90">
        <w:t xml:space="preserve">ational Electricity </w:t>
      </w:r>
      <w:r>
        <w:t xml:space="preserve">Transmission System, and whether the timescales need to be revised </w:t>
      </w:r>
      <w:proofErr w:type="gramStart"/>
      <w:r>
        <w:t>as a result of</w:t>
      </w:r>
      <w:proofErr w:type="gramEnd"/>
      <w:r>
        <w:t xml:space="preserve"> the amendment.</w:t>
      </w:r>
    </w:p>
    <w:p w14:paraId="26B1AE92" w14:textId="666F1890" w:rsidR="00492F02" w:rsidRDefault="00492F02" w:rsidP="00BA26A4">
      <w:pPr>
        <w:pStyle w:val="Heading4"/>
        <w:tabs>
          <w:tab w:val="num" w:pos="900"/>
        </w:tabs>
        <w:ind w:left="900" w:hanging="900"/>
        <w:jc w:val="both"/>
      </w:pPr>
      <w:r>
        <w:t xml:space="preserve">If the change will not have a Material Impact on the Affected Parties’ ability to make </w:t>
      </w:r>
      <w:proofErr w:type="gramStart"/>
      <w:r>
        <w:t>their</w:t>
      </w:r>
      <w:proofErr w:type="gramEnd"/>
      <w:r>
        <w:t xml:space="preserve"> TO Construction Offer to</w:t>
      </w:r>
      <w:r w:rsidR="00F2411B" w:rsidRPr="00F2411B">
        <w:t xml:space="preserve"> </w:t>
      </w:r>
      <w:r w:rsidR="00F2411B">
        <w:t>The Company</w:t>
      </w:r>
      <w:r>
        <w:t>, and subsequently</w:t>
      </w:r>
      <w:r w:rsidR="00F2411B" w:rsidRPr="00F2411B">
        <w:t xml:space="preserve"> </w:t>
      </w:r>
      <w:r w:rsidR="00F2411B">
        <w:t>The Company</w:t>
      </w:r>
      <w:r>
        <w:t xml:space="preserve">’s ability to make the Offer to the Applicant in the required timescales, then </w:t>
      </w:r>
      <w:r w:rsidR="00F2411B">
        <w:lastRenderedPageBreak/>
        <w:t xml:space="preserve">The Company </w:t>
      </w:r>
      <w:r>
        <w:t>and Affected Parties shall proceed to make their respective Offer and TO Construction Offer of terms as planned.</w:t>
      </w:r>
    </w:p>
    <w:p w14:paraId="0982E75E" w14:textId="5F7C1480" w:rsidR="00492F02" w:rsidRDefault="00492F02" w:rsidP="00BA26A4">
      <w:pPr>
        <w:pStyle w:val="Heading4"/>
        <w:tabs>
          <w:tab w:val="num" w:pos="900"/>
        </w:tabs>
        <w:ind w:left="900" w:hanging="900"/>
        <w:jc w:val="both"/>
      </w:pPr>
      <w:r>
        <w:t xml:space="preserve">If the change is to have a Material Impact on the TO’s ability to make its TO Construction Offer to </w:t>
      </w:r>
      <w:r w:rsidR="00DB7979">
        <w:t xml:space="preserve">The Company </w:t>
      </w:r>
      <w:r>
        <w:t>and/or</w:t>
      </w:r>
      <w:r w:rsidR="00DB7979" w:rsidRPr="00DB7979">
        <w:t xml:space="preserve"> </w:t>
      </w:r>
      <w:r w:rsidR="00DB7979">
        <w:t>The Company</w:t>
      </w:r>
      <w:r>
        <w:t xml:space="preserve">’s subsequent ability to make the Offer to the Applicant in the required timescales, then the relevant Parties have the choice of: </w:t>
      </w:r>
    </w:p>
    <w:p w14:paraId="7DF2A9D5" w14:textId="0D4F985A"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ins w:id="579" w:author="Graham Lear (NESO)" w:date="2025-02-06T00:35:00Z" w16du:dateUtc="2025-02-06T00:35:00Z">
        <w:r w:rsidR="00AB185C">
          <w:t>3.5.4</w:t>
        </w:r>
      </w:ins>
      <w:del w:id="580" w:author="Graham Lear (NESO)" w:date="2024-12-17T14:32:00Z">
        <w:r w:rsidR="004224FD" w:rsidDel="000172EF">
          <w:delText>3.3.4</w:delText>
        </w:r>
      </w:del>
      <w:r>
        <w:fldChar w:fldCharType="end"/>
      </w:r>
      <w:r>
        <w:t>); or</w:t>
      </w:r>
    </w:p>
    <w:p w14:paraId="616A426B" w14:textId="1A339D1F"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del w:id="581" w:author="Graham Lear (NESO)" w:date="2025-02-04T22:51:00Z" w16du:dateUtc="2025-02-04T22:51:00Z">
        <w:r w:rsidDel="00F66881">
          <w:delText>.</w:delText>
        </w:r>
      </w:del>
      <w:ins w:id="582" w:author="Graham Lear (NESO)" w:date="2025-02-04T22:51:00Z" w16du:dateUtc="2025-02-04T22:51:00Z">
        <w:r w:rsidR="00F66881">
          <w:t>,</w:t>
        </w:r>
        <w:r w:rsidR="009845AC">
          <w:t xml:space="preserve"> which, for a</w:t>
        </w:r>
      </w:ins>
      <w:ins w:id="583" w:author="Graham Lear (NESO)" w:date="2025-02-04T22:49:00Z" w16du:dateUtc="2025-02-04T22:49:00Z">
        <w:r w:rsidR="005819E6">
          <w:t xml:space="preserve"> Gated Application</w:t>
        </w:r>
      </w:ins>
      <w:ins w:id="584" w:author="Graham Lear (NESO)" w:date="2025-02-04T22:51:00Z" w16du:dateUtc="2025-02-04T22:51:00Z">
        <w:r w:rsidR="009845AC">
          <w:t>,</w:t>
        </w:r>
      </w:ins>
      <w:ins w:id="585" w:author="Graham Lear (NESO)" w:date="2025-02-04T22:49:00Z" w16du:dateUtc="2025-02-04T22:49:00Z">
        <w:r w:rsidR="005819E6">
          <w:t xml:space="preserve"> will have to </w:t>
        </w:r>
        <w:r w:rsidR="006B570C">
          <w:t>follow the Gated Application and Offer Process.</w:t>
        </w:r>
      </w:ins>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5295FA42" w:rsidR="00492F02" w:rsidRDefault="00492F02" w:rsidP="00BA26A4">
      <w:pPr>
        <w:pStyle w:val="Heading4"/>
        <w:tabs>
          <w:tab w:val="num" w:pos="900"/>
        </w:tabs>
        <w:ind w:left="900" w:hanging="900"/>
        <w:jc w:val="both"/>
      </w:pPr>
      <w:r>
        <w:t>User Applications may also be received following a Modification Notification to the Applicant by</w:t>
      </w:r>
      <w:r w:rsidR="00DB7979" w:rsidRPr="00DB7979">
        <w:t xml:space="preserve"> </w:t>
      </w:r>
      <w:r w:rsidR="00DB7979">
        <w:t>The Company</w:t>
      </w:r>
      <w:r>
        <w:t>, which may in turn have been prompted by a TO’s transmission investment plan (SCTP 16-1 Investment Planning refers). In such cases, no Application Fee applies (Appendix D3 refers to Modifications Proposed by</w:t>
      </w:r>
      <w:r w:rsidR="00DB7979" w:rsidRPr="00DB7979">
        <w:t xml:space="preserve"> </w:t>
      </w:r>
      <w:r w:rsidR="00DB7979">
        <w:t>The Company</w:t>
      </w:r>
      <w:r>
        <w:t>).</w:t>
      </w:r>
    </w:p>
    <w:p w14:paraId="2039D3F9" w14:textId="6024CBC3" w:rsidR="00492F02" w:rsidRPr="00486F5C" w:rsidRDefault="00492F02" w:rsidP="77D6503C">
      <w:pPr>
        <w:pStyle w:val="Heading3"/>
        <w:tabs>
          <w:tab w:val="clear" w:pos="450"/>
          <w:tab w:val="num" w:pos="900"/>
        </w:tabs>
        <w:ind w:left="900" w:hanging="900"/>
        <w:jc w:val="both"/>
        <w:rPr>
          <w:ins w:id="586" w:author="Graham Lear (NESO)" w:date="2025-01-30T16:20:00Z" w16du:dateUtc="2025-01-30T16:20:00Z"/>
          <w:b/>
          <w:bCs/>
          <w:color w:val="000000"/>
        </w:rPr>
      </w:pPr>
      <w:bookmarkStart w:id="587" w:name="_Ref89593427"/>
      <w:r w:rsidRPr="77D6503C">
        <w:rPr>
          <w:b/>
          <w:bCs/>
        </w:rPr>
        <w:t>Modifications to Construction Planning Assumptions</w:t>
      </w:r>
      <w:bookmarkEnd w:id="587"/>
    </w:p>
    <w:p w14:paraId="7A426563" w14:textId="74B539EE" w:rsidR="003C7F8C" w:rsidRDefault="004F0488" w:rsidP="00486F5C">
      <w:pPr>
        <w:pStyle w:val="Heading4"/>
        <w:tabs>
          <w:tab w:val="num" w:pos="900"/>
        </w:tabs>
        <w:ind w:left="900" w:hanging="900"/>
        <w:jc w:val="both"/>
      </w:pPr>
      <w:ins w:id="588" w:author="Graham Lear (NESO)" w:date="2025-01-30T16:22:00Z" w16du:dateUtc="2025-01-30T16:22:00Z">
        <w:r>
          <w:t xml:space="preserve">For modifications to Construction Planning Assumptions </w:t>
        </w:r>
        <w:r w:rsidR="00A62F26">
          <w:t xml:space="preserve">associated with Gated Applications only </w:t>
        </w:r>
      </w:ins>
      <w:ins w:id="589" w:author="Graham Lear (NESO)" w:date="2025-01-30T16:23:00Z" w16du:dateUtc="2025-01-30T16:23:00Z">
        <w:r w:rsidR="00A62F26">
          <w:fldChar w:fldCharType="begin"/>
        </w:r>
        <w:r w:rsidR="00A62F26">
          <w:instrText xml:space="preserve"> REF _Ref188569981 \r \h </w:instrText>
        </w:r>
      </w:ins>
      <w:r w:rsidR="00A62F26">
        <w:instrText xml:space="preserve"> \* MERGEFORMAT </w:instrText>
      </w:r>
      <w:r w:rsidR="00A62F26">
        <w:fldChar w:fldCharType="separate"/>
      </w:r>
      <w:ins w:id="590" w:author="Graham Lear (NESO)" w:date="2025-02-06T00:35:00Z" w16du:dateUtc="2025-02-06T00:35:00Z">
        <w:r w:rsidR="00AB185C">
          <w:t>3.5.7.7</w:t>
        </w:r>
      </w:ins>
      <w:ins w:id="591" w:author="Graham Lear (NESO)" w:date="2025-01-30T16:23:00Z" w16du:dateUtc="2025-01-30T16:23:00Z">
        <w:r w:rsidR="00A62F26">
          <w:fldChar w:fldCharType="end"/>
        </w:r>
        <w:r w:rsidR="00A62F26">
          <w:t xml:space="preserve"> applies.</w:t>
        </w:r>
      </w:ins>
    </w:p>
    <w:p w14:paraId="6585AB15" w14:textId="28B53698" w:rsidR="00492F02" w:rsidRDefault="008E46A6" w:rsidP="00BA26A4">
      <w:pPr>
        <w:pStyle w:val="Heading4"/>
        <w:tabs>
          <w:tab w:val="num" w:pos="900"/>
        </w:tabs>
        <w:ind w:left="900" w:hanging="900"/>
        <w:jc w:val="both"/>
        <w:rPr>
          <w:b/>
        </w:rPr>
      </w:pPr>
      <w:r>
        <w:rPr>
          <w:b/>
        </w:rPr>
        <w:t xml:space="preserve">The Company </w:t>
      </w:r>
      <w:r w:rsidR="00492F02">
        <w:rPr>
          <w:b/>
        </w:rPr>
        <w:t>initiated modifications to Construction Planning Assumptions prior to issue of the Offer to the Applicant</w:t>
      </w:r>
    </w:p>
    <w:p w14:paraId="5401243D" w14:textId="65000547" w:rsidR="00492F02" w:rsidRDefault="00492F02" w:rsidP="00BA26A4">
      <w:pPr>
        <w:pStyle w:val="Heading4"/>
        <w:numPr>
          <w:ilvl w:val="4"/>
          <w:numId w:val="4"/>
        </w:numPr>
        <w:tabs>
          <w:tab w:val="clear" w:pos="0"/>
          <w:tab w:val="num" w:pos="900"/>
        </w:tabs>
        <w:ind w:left="900" w:hanging="900"/>
        <w:jc w:val="both"/>
      </w:pPr>
      <w:r>
        <w:t xml:space="preserve">At any time after providing the TO(s) with the Construction Planning Assumptions and prior to receipt of the TO Construction Offer, </w:t>
      </w:r>
      <w:r w:rsidR="008E46A6">
        <w:t xml:space="preserve">The Company </w:t>
      </w:r>
      <w:r>
        <w:t>may decide to change the Construction Planning Assumptions.</w:t>
      </w:r>
    </w:p>
    <w:p w14:paraId="4AD8094F" w14:textId="002352A6" w:rsidR="00492F02" w:rsidRDefault="008E46A6" w:rsidP="00486F5C">
      <w:pPr>
        <w:pStyle w:val="Heading4"/>
        <w:tabs>
          <w:tab w:val="num" w:pos="900"/>
        </w:tabs>
        <w:ind w:left="900" w:hanging="900"/>
        <w:jc w:val="both"/>
      </w:pPr>
      <w:bookmarkStart w:id="592" w:name="_Ref87946493"/>
      <w:r>
        <w:t xml:space="preserve">The Company </w:t>
      </w:r>
      <w:r w:rsidR="00492F02">
        <w:t xml:space="preserve">may decide to convene a meeting of the </w:t>
      </w:r>
      <w:r w:rsidR="00FE6AB6">
        <w:t xml:space="preserve">Lead Person(s) </w:t>
      </w:r>
      <w:del w:id="593" w:author="Michael Oxenham (NESO)" w:date="2025-01-11T12:49:00Z">
        <w:r w:rsidR="00492F02">
          <w:delText xml:space="preserve"> </w:delText>
        </w:r>
      </w:del>
      <w:r w:rsidR="00492F02">
        <w:t>to discuss the revision of the Construction Planning Assumptions giving Affected Parties reasonable notice in writing.</w:t>
      </w:r>
      <w:bookmarkEnd w:id="592"/>
    </w:p>
    <w:p w14:paraId="5CE9EAAC" w14:textId="28A5978F"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ins w:id="594" w:author="Graham Lear (NESO)" w:date="2025-02-06T00:35:00Z" w16du:dateUtc="2025-02-06T00:35:00Z">
        <w:r w:rsidR="00AB185C">
          <w:t>3.5.7.3</w:t>
        </w:r>
      </w:ins>
      <w:del w:id="595" w:author="Graham Lear (NESO)" w:date="2024-12-17T14:32:00Z">
        <w:r w:rsidR="004224FD" w:rsidDel="000172EF">
          <w:delText>3.3.7.1.2</w:delText>
        </w:r>
      </w:del>
      <w:r w:rsidR="00492F02">
        <w:fldChar w:fldCharType="end"/>
      </w:r>
      <w:r w:rsidR="00492F02">
        <w:t>.</w:t>
      </w:r>
    </w:p>
    <w:p w14:paraId="14DCB38F" w14:textId="5EDE659E"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ins w:id="596" w:author="Graham Lear (NESO)" w:date="2025-02-06T00:35:00Z" w16du:dateUtc="2025-02-06T00:35:00Z">
        <w:r w:rsidR="00AB185C">
          <w:t>3.5.4</w:t>
        </w:r>
      </w:ins>
      <w:del w:id="597" w:author="Graham Lear (NESO)" w:date="2024-12-17T14:32:00Z">
        <w:r w:rsidR="004224FD" w:rsidDel="000172EF">
          <w:delText>3.3.4</w:delText>
        </w:r>
      </w:del>
      <w:r>
        <w:fldChar w:fldCharType="end"/>
      </w:r>
      <w:r>
        <w:t xml:space="preserve"> will be followed.</w:t>
      </w:r>
    </w:p>
    <w:p w14:paraId="71E13E14" w14:textId="1D9EE7EE" w:rsidR="00492F02" w:rsidRDefault="00492F02" w:rsidP="00BA26A4">
      <w:pPr>
        <w:pStyle w:val="Heading4"/>
        <w:ind w:left="900" w:hanging="900"/>
        <w:jc w:val="both"/>
        <w:rPr>
          <w:b/>
        </w:rPr>
      </w:pPr>
      <w:r>
        <w:rPr>
          <w:b/>
        </w:rPr>
        <w:t>TO initiated modifications to Construction Planning Assumptions prior to issue of the Offer to the Applicant</w:t>
      </w:r>
    </w:p>
    <w:p w14:paraId="691769E4" w14:textId="19A499E6"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8E46A6">
        <w:t xml:space="preserve">The Company </w:t>
      </w:r>
      <w:r>
        <w:t>to change the Construction Planning Assumptions such request shall include reasons for the request.</w:t>
      </w:r>
    </w:p>
    <w:p w14:paraId="42464DEF" w14:textId="4BB22E55" w:rsidR="00492F02" w:rsidRDefault="008E46A6" w:rsidP="00BA26A4">
      <w:pPr>
        <w:pStyle w:val="Heading4"/>
        <w:numPr>
          <w:ilvl w:val="4"/>
          <w:numId w:val="4"/>
        </w:numPr>
        <w:tabs>
          <w:tab w:val="clear" w:pos="0"/>
          <w:tab w:val="num" w:pos="900"/>
        </w:tabs>
        <w:ind w:left="900" w:hanging="900"/>
        <w:jc w:val="both"/>
      </w:pPr>
      <w:bookmarkStart w:id="598" w:name="_Ref87946755"/>
      <w:r>
        <w:t xml:space="preserve">The Company </w:t>
      </w:r>
      <w:r w:rsidR="00492F02">
        <w:t xml:space="preserve">may decide to convene a meeting of the </w:t>
      </w:r>
      <w:r w:rsidR="00FE6AB6">
        <w:t>Lead Person(s)</w:t>
      </w:r>
      <w:r w:rsidR="00492F02">
        <w:t xml:space="preserve"> to discuss the request for revision of the Construction Planning Assumptions giving Affected Parties reasonable notice in writing.</w:t>
      </w:r>
      <w:bookmarkEnd w:id="598"/>
    </w:p>
    <w:p w14:paraId="1E289834" w14:textId="6BFAC92D"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Where relevant </w:t>
      </w:r>
      <w:r w:rsidR="00C618AF">
        <w:t xml:space="preserve">The Company </w:t>
      </w:r>
      <w:r w:rsidR="00492F02">
        <w:t xml:space="preserve">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ins w:id="599" w:author="Graham Lear (NESO)" w:date="2025-02-06T00:35:00Z" w16du:dateUtc="2025-02-06T00:35:00Z">
        <w:r w:rsidR="00AB185C">
          <w:t>3.5.7.4.2</w:t>
        </w:r>
      </w:ins>
      <w:del w:id="600" w:author="Graham Lear (NESO)" w:date="2024-12-17T14:32:00Z">
        <w:r w:rsidR="004224FD" w:rsidDel="000172EF">
          <w:delText>3.3.7.2.2</w:delText>
        </w:r>
      </w:del>
      <w:r w:rsidR="00492F02">
        <w:fldChar w:fldCharType="end"/>
      </w:r>
      <w:r w:rsidR="00492F02">
        <w:t>.</w:t>
      </w:r>
    </w:p>
    <w:p w14:paraId="1663B638" w14:textId="3FC1442B"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w:t>
      </w:r>
      <w:r>
        <w:lastRenderedPageBreak/>
        <w:t xml:space="preserve">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ins w:id="601" w:author="Graham Lear (NESO)" w:date="2025-02-06T00:35:00Z" w16du:dateUtc="2025-02-06T00:35:00Z">
        <w:r w:rsidR="00AB185C">
          <w:t>3.5.4</w:t>
        </w:r>
      </w:ins>
      <w:del w:id="602" w:author="Graham Lear (NESO)" w:date="2024-12-17T14:32:00Z">
        <w:r w:rsidR="004224FD" w:rsidDel="000172EF">
          <w:delText>3.3.4</w:delText>
        </w:r>
      </w:del>
      <w:r>
        <w:fldChar w:fldCharType="end"/>
      </w:r>
      <w:r>
        <w:t xml:space="preserve"> will be followed.</w:t>
      </w:r>
    </w:p>
    <w:p w14:paraId="0A524615" w14:textId="370C35D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w:t>
      </w:r>
      <w:r w:rsidR="00C618AF" w:rsidRPr="00C618AF">
        <w:t xml:space="preserve"> </w:t>
      </w:r>
      <w:r w:rsidR="00C618AF">
        <w:t>The Company</w:t>
      </w:r>
      <w:r>
        <w:t>.</w:t>
      </w:r>
    </w:p>
    <w:p w14:paraId="11574EE6" w14:textId="7148A588" w:rsidR="00492F02" w:rsidRDefault="00C618AF" w:rsidP="00083780">
      <w:pPr>
        <w:pStyle w:val="Heading4"/>
        <w:tabs>
          <w:tab w:val="num" w:pos="900"/>
        </w:tabs>
        <w:ind w:left="900" w:hanging="900"/>
        <w:jc w:val="both"/>
        <w:rPr>
          <w:b/>
        </w:rPr>
      </w:pPr>
      <w:r>
        <w:rPr>
          <w:b/>
        </w:rPr>
        <w:t xml:space="preserve">The Company </w:t>
      </w:r>
      <w:r w:rsidR="00492F02">
        <w:rPr>
          <w:b/>
        </w:rPr>
        <w:t>initiated modifications to Construction Planning Assumptions after issue of the Offer</w:t>
      </w:r>
    </w:p>
    <w:p w14:paraId="5D7A9B07" w14:textId="191D8114"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618AF">
        <w:t xml:space="preserve">The Company </w:t>
      </w:r>
      <w:r>
        <w:t>may decide to change the Construction Planning Assumptions e.g. due to an interactive offer being accepted, a disconnection, a TEC increase etc.</w:t>
      </w:r>
    </w:p>
    <w:p w14:paraId="439A54B4" w14:textId="03E6DB3E" w:rsidR="00492F02" w:rsidRDefault="00492F02" w:rsidP="00083780">
      <w:pPr>
        <w:pStyle w:val="Heading4"/>
        <w:numPr>
          <w:ilvl w:val="4"/>
          <w:numId w:val="4"/>
        </w:numPr>
        <w:tabs>
          <w:tab w:val="clear" w:pos="0"/>
        </w:tabs>
        <w:ind w:left="900" w:hanging="900"/>
        <w:jc w:val="both"/>
      </w:pPr>
      <w:r>
        <w:t xml:space="preserve">In such circumstances, </w:t>
      </w:r>
      <w:r w:rsidR="00C618AF">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12B04C38" w14:textId="1A616E2B" w:rsidR="00492F02" w:rsidRDefault="00C618AF" w:rsidP="00F742AD">
      <w:pPr>
        <w:pStyle w:val="Heading4"/>
        <w:numPr>
          <w:ilvl w:val="4"/>
          <w:numId w:val="4"/>
        </w:numPr>
        <w:tabs>
          <w:tab w:val="clear" w:pos="0"/>
        </w:tabs>
        <w:ind w:left="900" w:hanging="900"/>
        <w:jc w:val="both"/>
      </w:pPr>
      <w:r>
        <w:t xml:space="preserve">The Company </w:t>
      </w:r>
      <w:r w:rsidR="00492F02">
        <w:t>shall provide to each Affected Party the revised Construction Planning Assumptions and a new Scheme Briefing Note setting out the revised Application Programme.</w:t>
      </w:r>
    </w:p>
    <w:p w14:paraId="1068B71F" w14:textId="73E268BF" w:rsidR="00492F02" w:rsidRDefault="00492F02" w:rsidP="00083780">
      <w:pPr>
        <w:pStyle w:val="Heading4"/>
        <w:tabs>
          <w:tab w:val="num" w:pos="900"/>
        </w:tabs>
        <w:ind w:left="900" w:hanging="900"/>
        <w:jc w:val="both"/>
        <w:rPr>
          <w:b/>
        </w:rPr>
      </w:pPr>
      <w:r>
        <w:rPr>
          <w:b/>
        </w:rPr>
        <w:t>TO initiated modifications to Construction Planning Assumptions after issue of the Offer by</w:t>
      </w:r>
      <w:r w:rsidR="0089496E" w:rsidRPr="002C72E0">
        <w:rPr>
          <w:b/>
        </w:rPr>
        <w:t xml:space="preserve"> </w:t>
      </w:r>
      <w:del w:id="603" w:author="Graham Lear (NESO)" w:date="2025-01-14T11:39:00Z">
        <w:r w:rsidR="0089496E" w:rsidRPr="002C72E0">
          <w:rPr>
            <w:b/>
          </w:rPr>
          <w:delText xml:space="preserve"> </w:delText>
        </w:r>
      </w:del>
      <w:r w:rsidR="0089496E" w:rsidRPr="002C72E0">
        <w:rPr>
          <w:b/>
        </w:rPr>
        <w:t>The Company</w:t>
      </w:r>
    </w:p>
    <w:p w14:paraId="1C45CB46" w14:textId="52F26F88"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89496E">
        <w:t xml:space="preserve">The Company </w:t>
      </w:r>
      <w:r>
        <w:t>to change the Construction Planning Assumptions such request shall include reasons for the request.</w:t>
      </w:r>
    </w:p>
    <w:p w14:paraId="3C93F9F2" w14:textId="5170817B"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may decide to convene a meeting of the </w:t>
      </w:r>
      <w:r w:rsidR="00FE6AB6">
        <w:t>Lead Person(s)</w:t>
      </w:r>
      <w:r w:rsidR="00492F02">
        <w:t xml:space="preserve"> to discuss the request for revision of the Construction Planning Assumptions.</w:t>
      </w:r>
    </w:p>
    <w:p w14:paraId="13E897A0" w14:textId="5C0D9CD7"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t>
      </w:r>
    </w:p>
    <w:p w14:paraId="5D0D9F61" w14:textId="1F58ADE2" w:rsidR="00492F02" w:rsidRDefault="00492F02" w:rsidP="00083780">
      <w:pPr>
        <w:pStyle w:val="Heading4"/>
        <w:numPr>
          <w:ilvl w:val="4"/>
          <w:numId w:val="4"/>
        </w:numPr>
        <w:tabs>
          <w:tab w:val="clear" w:pos="0"/>
          <w:tab w:val="num" w:pos="900"/>
        </w:tabs>
        <w:ind w:left="900" w:hanging="900"/>
        <w:jc w:val="both"/>
      </w:pPr>
      <w:r>
        <w:t xml:space="preserve">Where </w:t>
      </w:r>
      <w:r w:rsidR="0089496E">
        <w:t xml:space="preserve">The Company </w:t>
      </w:r>
      <w:r>
        <w:t xml:space="preserve">decides to revise the Construction Planning Assumptions, </w:t>
      </w:r>
      <w:r w:rsidR="0089496E">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6EA8264D" w14:textId="0D0914A3" w:rsidR="00492F02" w:rsidRDefault="0089496E" w:rsidP="00083780">
      <w:pPr>
        <w:pStyle w:val="Heading4"/>
        <w:numPr>
          <w:ilvl w:val="4"/>
          <w:numId w:val="4"/>
        </w:numPr>
        <w:tabs>
          <w:tab w:val="clear" w:pos="0"/>
          <w:tab w:val="num" w:pos="900"/>
        </w:tabs>
        <w:ind w:left="900" w:hanging="900"/>
        <w:jc w:val="both"/>
        <w:rPr>
          <w:ins w:id="604" w:author="Graham Lear (NESO)" w:date="2024-12-18T16:10:00Z"/>
        </w:rPr>
      </w:pPr>
      <w:r>
        <w:t xml:space="preserve">The Company </w:t>
      </w:r>
      <w:r w:rsidR="00492F02">
        <w:t>shall provide the revised Construction Planning Assumptions and a new Scheme Briefing Note setting out the revised Application Programme.</w:t>
      </w:r>
    </w:p>
    <w:p w14:paraId="1F163A3A" w14:textId="4685A664" w:rsidR="00F512C4" w:rsidRPr="00967898" w:rsidRDefault="00F512C4" w:rsidP="00F512C4">
      <w:pPr>
        <w:pStyle w:val="Heading4"/>
        <w:tabs>
          <w:tab w:val="num" w:pos="900"/>
        </w:tabs>
        <w:ind w:left="900" w:hanging="900"/>
        <w:jc w:val="both"/>
        <w:rPr>
          <w:ins w:id="605" w:author="Graham Lear (NESO)" w:date="2024-12-18T16:10:00Z"/>
          <w:b/>
        </w:rPr>
      </w:pPr>
      <w:bookmarkStart w:id="606" w:name="_Ref188569981"/>
      <w:ins w:id="607" w:author="Graham Lear (NESO)" w:date="2024-12-18T16:10:00Z">
        <w:r w:rsidRPr="00967898">
          <w:rPr>
            <w:b/>
          </w:rPr>
          <w:t xml:space="preserve">Modifications to Construction Planning Assumptions </w:t>
        </w:r>
      </w:ins>
      <w:ins w:id="608" w:author="Graham Lear (NESO)" w:date="2025-01-23T22:11:00Z" w16du:dateUtc="2025-01-23T22:11:00Z">
        <w:r w:rsidR="002F0E27" w:rsidRPr="00967898">
          <w:rPr>
            <w:b/>
          </w:rPr>
          <w:t>associated with</w:t>
        </w:r>
      </w:ins>
      <w:ins w:id="609" w:author="Graham Lear (NESO)" w:date="2025-01-23T22:10:00Z" w16du:dateUtc="2025-01-23T22:10:00Z">
        <w:r w:rsidR="002F0E27" w:rsidRPr="00967898">
          <w:rPr>
            <w:b/>
          </w:rPr>
          <w:t xml:space="preserve"> Gate</w:t>
        </w:r>
      </w:ins>
      <w:ins w:id="610" w:author="Graham Lear (NESO)" w:date="2025-01-23T22:11:00Z" w16du:dateUtc="2025-01-23T22:11:00Z">
        <w:r w:rsidR="002F0E27" w:rsidRPr="00967898">
          <w:rPr>
            <w:b/>
          </w:rPr>
          <w:t>d Applications</w:t>
        </w:r>
      </w:ins>
      <w:bookmarkEnd w:id="606"/>
    </w:p>
    <w:p w14:paraId="32C49531" w14:textId="77777777" w:rsidR="00F512C4" w:rsidRDefault="00F512C4" w:rsidP="00F512C4">
      <w:pPr>
        <w:pStyle w:val="Heading4"/>
        <w:numPr>
          <w:ilvl w:val="4"/>
          <w:numId w:val="4"/>
        </w:numPr>
        <w:tabs>
          <w:tab w:val="clear" w:pos="0"/>
          <w:tab w:val="num" w:pos="900"/>
        </w:tabs>
        <w:ind w:left="900" w:hanging="900"/>
        <w:jc w:val="both"/>
        <w:rPr>
          <w:ins w:id="611" w:author="Graham Lear (NESO)" w:date="2024-12-18T16:10:00Z"/>
        </w:rPr>
      </w:pPr>
      <w:ins w:id="612" w:author="Graham Lear (NESO)" w:date="2024-12-18T16:10:00Z">
        <w:r w:rsidRPr="007F3715">
          <w:t xml:space="preserve">At any time after providing the </w:t>
        </w:r>
        <w:r>
          <w:t xml:space="preserve">Affected Parties </w:t>
        </w:r>
        <w:r w:rsidRPr="007F3715">
          <w:t xml:space="preserve">with the </w:t>
        </w:r>
        <w:r>
          <w:t xml:space="preserve">Construction </w:t>
        </w:r>
        <w:r w:rsidRPr="007F3715">
          <w:t>Planning Assumptions</w:t>
        </w:r>
        <w:r>
          <w:t>,</w:t>
        </w:r>
        <w:r w:rsidRPr="007F3715">
          <w:t xml:space="preserve"> </w:t>
        </w:r>
        <w:r>
          <w:t>The Company</w:t>
        </w:r>
        <w:r w:rsidRPr="007F3715">
          <w:t xml:space="preserve"> </w:t>
        </w:r>
        <w:r>
          <w:t xml:space="preserve">or an Affected Party </w:t>
        </w:r>
        <w:r w:rsidRPr="007F3715">
          <w:t xml:space="preserve">may </w:t>
        </w:r>
        <w:r>
          <w:t>request</w:t>
        </w:r>
        <w:r w:rsidRPr="007F3715">
          <w:t xml:space="preserve"> to change the </w:t>
        </w:r>
        <w:r>
          <w:t>Construction</w:t>
        </w:r>
        <w:r w:rsidRPr="007F3715">
          <w:t xml:space="preserve"> Planning Assumptions.</w:t>
        </w:r>
      </w:ins>
    </w:p>
    <w:p w14:paraId="3A9C55A3" w14:textId="61822B6A" w:rsidR="00F512C4" w:rsidRDefault="00F512C4" w:rsidP="00486F5C">
      <w:pPr>
        <w:pStyle w:val="Heading4"/>
        <w:numPr>
          <w:ilvl w:val="4"/>
          <w:numId w:val="4"/>
        </w:numPr>
        <w:tabs>
          <w:tab w:val="clear" w:pos="0"/>
          <w:tab w:val="num" w:pos="900"/>
        </w:tabs>
        <w:ind w:left="900" w:hanging="900"/>
        <w:jc w:val="both"/>
        <w:rPr>
          <w:ins w:id="613" w:author="Graham Lear (NESO)" w:date="2024-12-18T16:10:00Z"/>
        </w:rPr>
      </w:pPr>
      <w:ins w:id="614" w:author="Graham Lear (NESO)" w:date="2024-12-18T16:10:00Z">
        <w:r>
          <w:t xml:space="preserve">The Company </w:t>
        </w:r>
        <w:r w:rsidRPr="007F3715">
          <w:t>may convene a meeting</w:t>
        </w:r>
      </w:ins>
      <w:ins w:id="615" w:author="Graham Lear (NESO)" w:date="2025-01-21T16:11:00Z" w16du:dateUtc="2025-01-21T16:11:00Z">
        <w:r w:rsidR="005A0166">
          <w:t xml:space="preserve"> with the Affected Parties</w:t>
        </w:r>
      </w:ins>
      <w:ins w:id="616" w:author="Graham Lear (NESO)" w:date="2024-12-18T16:10:00Z">
        <w:r w:rsidRPr="007F3715">
          <w:t xml:space="preserve"> to discuss the </w:t>
        </w:r>
        <w:r>
          <w:t xml:space="preserve">request for </w:t>
        </w:r>
        <w:r w:rsidRPr="007F3715">
          <w:t xml:space="preserve">revision of the </w:t>
        </w:r>
        <w:r>
          <w:t>Construction</w:t>
        </w:r>
        <w:r w:rsidRPr="007F3715">
          <w:t xml:space="preserve"> Planning Assumptions.</w:t>
        </w:r>
      </w:ins>
    </w:p>
    <w:p w14:paraId="121C6250" w14:textId="7ACB26E8" w:rsidR="00F512C4" w:rsidRPr="00F512C4" w:rsidRDefault="00F512C4" w:rsidP="00BE371F">
      <w:pPr>
        <w:pStyle w:val="Heading4"/>
        <w:numPr>
          <w:ilvl w:val="4"/>
          <w:numId w:val="4"/>
        </w:numPr>
        <w:tabs>
          <w:tab w:val="clear" w:pos="0"/>
          <w:tab w:val="num" w:pos="900"/>
        </w:tabs>
        <w:ind w:left="900" w:hanging="900"/>
        <w:jc w:val="both"/>
      </w:pPr>
      <w:ins w:id="617" w:author="Graham Lear (NESO)" w:date="2024-12-18T16:10:00Z">
        <w:r>
          <w:t>Subject to agreement between The Company and Affected Parties, The Company shall issue revised Construction Planning Assumptions to the Affected Parties.</w:t>
        </w:r>
      </w:ins>
    </w:p>
    <w:p w14:paraId="43D23E8D" w14:textId="77777777" w:rsidR="00492F02" w:rsidRDefault="00492F02" w:rsidP="00083780">
      <w:pPr>
        <w:pStyle w:val="Heading3"/>
        <w:tabs>
          <w:tab w:val="clear" w:pos="450"/>
          <w:tab w:val="num" w:pos="900"/>
        </w:tabs>
        <w:ind w:left="900" w:hanging="900"/>
        <w:jc w:val="both"/>
        <w:rPr>
          <w:b/>
        </w:rPr>
      </w:pPr>
      <w:r>
        <w:rPr>
          <w:b/>
        </w:rPr>
        <w:t>Withdrawal of a User Application by the Applicant</w:t>
      </w:r>
    </w:p>
    <w:p w14:paraId="73B67452" w14:textId="5850F490" w:rsidR="00A1372D" w:rsidRDefault="00492F02" w:rsidP="00083780">
      <w:pPr>
        <w:pStyle w:val="Heading4"/>
        <w:tabs>
          <w:tab w:val="num" w:pos="900"/>
        </w:tabs>
        <w:ind w:left="900" w:hanging="900"/>
        <w:jc w:val="both"/>
        <w:rPr>
          <w:ins w:id="618" w:author="Graham Lear (NESO)" w:date="2025-01-13T10:12:00Z"/>
        </w:rPr>
      </w:pPr>
      <w:r>
        <w:t xml:space="preserve">Where an Applicant withdraws </w:t>
      </w:r>
      <w:r w:rsidR="00FA5902">
        <w:t xml:space="preserve">their </w:t>
      </w:r>
      <w:r>
        <w:t xml:space="preserve">User Application, </w:t>
      </w:r>
      <w:r w:rsidR="0089496E">
        <w:t xml:space="preserve">The Company </w:t>
      </w:r>
      <w:r>
        <w:t>shall email the Affected Parties within 2 Business Days.</w:t>
      </w:r>
    </w:p>
    <w:p w14:paraId="7CF561DF" w14:textId="57C052BE" w:rsidR="00702DB5" w:rsidRPr="00486F5C" w:rsidRDefault="00702DB5" w:rsidP="0038028D">
      <w:pPr>
        <w:pStyle w:val="Heading3"/>
        <w:tabs>
          <w:tab w:val="clear" w:pos="450"/>
          <w:tab w:val="num" w:pos="900"/>
        </w:tabs>
        <w:ind w:left="900" w:hanging="900"/>
        <w:jc w:val="both"/>
        <w:rPr>
          <w:ins w:id="619" w:author="Graham Lear (NESO)" w:date="2025-01-13T10:13:00Z"/>
          <w:b/>
        </w:rPr>
      </w:pPr>
      <w:ins w:id="620" w:author="Graham Lear (NESO)" w:date="2025-01-13T10:12:00Z">
        <w:r w:rsidRPr="00486F5C">
          <w:rPr>
            <w:b/>
          </w:rPr>
          <w:t xml:space="preserve">User </w:t>
        </w:r>
      </w:ins>
      <w:ins w:id="621" w:author="Graham Lear (NESO)" w:date="2025-01-13T10:13:00Z">
        <w:r w:rsidR="00541471" w:rsidRPr="00486F5C">
          <w:rPr>
            <w:b/>
          </w:rPr>
          <w:t>Applications not remaining part of the Gated Design Process</w:t>
        </w:r>
      </w:ins>
    </w:p>
    <w:p w14:paraId="2716139D" w14:textId="0FA16E7F" w:rsidR="006537C4" w:rsidRPr="00653202" w:rsidRDefault="006537C4" w:rsidP="006537C4">
      <w:pPr>
        <w:pStyle w:val="Heading4"/>
        <w:tabs>
          <w:tab w:val="num" w:pos="900"/>
        </w:tabs>
        <w:ind w:left="900" w:hanging="900"/>
        <w:jc w:val="both"/>
        <w:rPr>
          <w:ins w:id="622" w:author="Graham Lear (NESO)" w:date="2025-01-14T11:39:00Z"/>
        </w:rPr>
      </w:pPr>
      <w:ins w:id="623" w:author="Graham Lear (NESO)" w:date="2025-01-13T10:13:00Z">
        <w:r w:rsidRPr="00653202">
          <w:t xml:space="preserve">If a </w:t>
        </w:r>
      </w:ins>
      <w:ins w:id="624" w:author="Graham Lear (NESO)" w:date="2025-02-04T23:22:00Z" w16du:dateUtc="2025-02-04T23:22:00Z">
        <w:r w:rsidR="00815D26">
          <w:t>Com</w:t>
        </w:r>
        <w:r w:rsidR="00C730AE">
          <w:t xml:space="preserve">petent </w:t>
        </w:r>
      </w:ins>
      <w:ins w:id="625" w:author="Graham Lear (NESO)" w:date="2025-01-13T10:13:00Z">
        <w:r w:rsidRPr="00653202">
          <w:t xml:space="preserve">User Application is </w:t>
        </w:r>
      </w:ins>
      <w:ins w:id="626" w:author="Graham Lear (NESO)" w:date="2025-02-04T23:23:00Z" w16du:dateUtc="2025-02-04T23:23:00Z">
        <w:r w:rsidR="004B071A">
          <w:t>removed from</w:t>
        </w:r>
      </w:ins>
      <w:ins w:id="627" w:author="Graham Lear (NESO)" w:date="2025-01-13T10:13:00Z">
        <w:r w:rsidRPr="00653202">
          <w:t xml:space="preserve"> the Gated Design Process after </w:t>
        </w:r>
      </w:ins>
      <w:ins w:id="628" w:author="Graham Lear (NESO)" w:date="2025-02-04T23:25:00Z" w16du:dateUtc="2025-02-04T23:25:00Z">
        <w:r w:rsidR="007171E9">
          <w:t>it</w:t>
        </w:r>
      </w:ins>
      <w:ins w:id="629" w:author="Graham Lear (NESO)" w:date="2025-01-13T10:13:00Z">
        <w:r w:rsidRPr="00653202">
          <w:t xml:space="preserve"> has commenced (e.g. if such application were withdrawn by the User</w:t>
        </w:r>
      </w:ins>
      <w:ins w:id="630" w:author="Graham Lear (NESO)" w:date="2025-02-05T12:00:00Z" w16du:dateUtc="2025-02-05T12:00:00Z">
        <w:r w:rsidR="002870D4">
          <w:t xml:space="preserve"> or by The </w:t>
        </w:r>
        <w:r w:rsidR="002870D4">
          <w:lastRenderedPageBreak/>
          <w:t>C</w:t>
        </w:r>
      </w:ins>
      <w:ins w:id="631" w:author="Graham Lear (NESO)" w:date="2025-02-05T12:01:00Z" w16du:dateUtc="2025-02-05T12:01:00Z">
        <w:r w:rsidR="002870D4">
          <w:t>ompany following detailed checks</w:t>
        </w:r>
      </w:ins>
      <w:ins w:id="632" w:author="Graham Lear (NESO)" w:date="2025-01-13T10:13:00Z">
        <w:r w:rsidRPr="00653202">
          <w:t>), The Company shall notify Affected Parties</w:t>
        </w:r>
      </w:ins>
      <w:ins w:id="633" w:author="Graham Lear (NESO)" w:date="2025-01-24T00:06:00Z" w16du:dateUtc="2025-01-24T00:06:00Z">
        <w:r w:rsidR="0087270E" w:rsidRPr="0038028D">
          <w:t xml:space="preserve"> </w:t>
        </w:r>
      </w:ins>
      <w:ins w:id="634" w:author="Graham Lear (NESO)" w:date="2025-02-05T20:27:00Z" w16du:dateUtc="2025-02-05T20:27:00Z">
        <w:r w:rsidR="00646790">
          <w:t>by</w:t>
        </w:r>
      </w:ins>
      <w:ins w:id="635" w:author="Graham Lear (NESO)" w:date="2025-01-24T00:06:00Z" w16du:dateUtc="2025-01-24T00:06:00Z">
        <w:r w:rsidR="0059372A" w:rsidRPr="0038028D">
          <w:t xml:space="preserve"> </w:t>
        </w:r>
      </w:ins>
      <w:ins w:id="636" w:author="Graham Lear (NESO)" w:date="2025-02-05T20:27:00Z" w16du:dateUtc="2025-02-05T20:27:00Z">
        <w:r w:rsidR="00646790">
          <w:t xml:space="preserve">email </w:t>
        </w:r>
      </w:ins>
      <w:ins w:id="637" w:author="Graham Lear (NESO)" w:date="2025-01-13T10:13:00Z">
        <w:r w:rsidRPr="00653202">
          <w:t xml:space="preserve">within 2 Business Days. </w:t>
        </w:r>
      </w:ins>
    </w:p>
    <w:p w14:paraId="39996A78" w14:textId="77777777"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267B76F0" w:rsidR="0047722F" w:rsidRPr="0005408A" w:rsidRDefault="00083780" w:rsidP="0047722F">
      <w:pPr>
        <w:tabs>
          <w:tab w:val="num" w:pos="900"/>
        </w:tabs>
        <w:ind w:left="900" w:hanging="900"/>
      </w:pPr>
      <w:r>
        <w:tab/>
      </w:r>
      <w:r w:rsidR="00A1372D">
        <w:t xml:space="preserve">When requested to do so, </w:t>
      </w:r>
      <w:r w:rsidR="00736248">
        <w:t xml:space="preserve">The Company </w:t>
      </w:r>
      <w:r w:rsidR="00A1372D">
        <w:t>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736248">
        <w:t xml:space="preserve">The Company </w:t>
      </w:r>
      <w:r w:rsidR="0005408A">
        <w:t>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1C3D5202" w:rsidR="0047722F" w:rsidRDefault="0047722F" w:rsidP="003F540B">
      <w:pPr>
        <w:pStyle w:val="Heading4"/>
        <w:tabs>
          <w:tab w:val="num" w:pos="900"/>
        </w:tabs>
        <w:ind w:left="900" w:hanging="900"/>
        <w:jc w:val="both"/>
      </w:pPr>
      <w:r>
        <w:t xml:space="preserve">Once an applicant has signed a connection agreement, </w:t>
      </w:r>
      <w:r w:rsidR="00736248">
        <w:t xml:space="preserve">The Company </w:t>
      </w:r>
      <w:r>
        <w:t>shall create a unique Temporary BMU ID in the Generator Lookup Table in accordance with STCP22-1 Production of Models for GB System Planning.</w:t>
      </w:r>
    </w:p>
    <w:p w14:paraId="3910C2B9" w14:textId="01202928" w:rsidR="0047722F" w:rsidRDefault="0047722F" w:rsidP="003F540B">
      <w:pPr>
        <w:pStyle w:val="Heading4"/>
        <w:tabs>
          <w:tab w:val="num" w:pos="900"/>
        </w:tabs>
        <w:ind w:left="900" w:hanging="900"/>
        <w:jc w:val="both"/>
      </w:pPr>
      <w:r>
        <w:t xml:space="preserve">The Final BMU ID shall be agreed between </w:t>
      </w:r>
      <w:r w:rsidR="00736248">
        <w:t xml:space="preserve">The Company </w:t>
      </w:r>
      <w:r>
        <w:t>and ELEXON in accordance with BSCP15 BM Unit Registration.</w:t>
      </w:r>
    </w:p>
    <w:p w14:paraId="530B088D" w14:textId="77777777" w:rsidR="00492F02" w:rsidRDefault="00492F02"/>
    <w:p w14:paraId="6953DECA" w14:textId="663650DE" w:rsidR="00492F02" w:rsidRDefault="00FB01E2">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5pt;height:607pt" o:ole="">
            <v:imagedata r:id="rId11" o:title=""/>
          </v:shape>
          <o:OLEObject Type="Embed" ProgID="Visio.Drawing.11" ShapeID="_x0000_i1025" DrawAspect="Content" ObjectID="_1800448890" r:id="rId12"/>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6CA1123A" w:rsidR="00492F02" w:rsidRDefault="00736248" w:rsidP="008E583B">
      <w:pPr>
        <w:keepNext/>
        <w:numPr>
          <w:ilvl w:val="0"/>
          <w:numId w:val="37"/>
        </w:numPr>
      </w:pPr>
      <w:r>
        <w:t xml:space="preserve">The Company </w:t>
      </w:r>
      <w:r w:rsidR="00505825">
        <w:t>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37FB80F2" w:rsidR="00492F02" w:rsidRDefault="00492F02" w:rsidP="008E583B">
      <w:pPr>
        <w:keepNext/>
        <w:numPr>
          <w:ilvl w:val="0"/>
          <w:numId w:val="37"/>
        </w:numPr>
      </w:pPr>
      <w:r>
        <w:rPr>
          <w:b/>
        </w:rPr>
        <w:t>TO/</w:t>
      </w:r>
      <w:r w:rsidR="003A39A5">
        <w:rPr>
          <w:b/>
        </w:rPr>
        <w:t xml:space="preserve">The </w:t>
      </w:r>
      <w:r w:rsidR="00736248">
        <w:rPr>
          <w:b/>
        </w:rPr>
        <w:t>Company</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3"/>
          <w:footerReference w:type="default" r:id="rId14"/>
          <w:pgSz w:w="11906" w:h="16838"/>
          <w:pgMar w:top="1440" w:right="1800" w:bottom="1440" w:left="1800" w:header="720" w:footer="720" w:gutter="0"/>
          <w:cols w:space="720"/>
        </w:sectPr>
      </w:pPr>
    </w:p>
    <w:p w14:paraId="7D1C6E15" w14:textId="468EA625" w:rsidR="00B13856" w:rsidRDefault="00B13856" w:rsidP="00F742AD">
      <w:pPr>
        <w:keepNext/>
        <w:ind w:left="360"/>
      </w:pPr>
      <w:r>
        <w:lastRenderedPageBreak/>
        <w:t xml:space="preserve">Appendix B1: </w:t>
      </w:r>
      <w:r w:rsidR="003A39A5">
        <w:t>The</w:t>
      </w:r>
      <w:r>
        <w:t xml:space="preserve"> </w:t>
      </w:r>
      <w:r w:rsidR="00991634">
        <w:t xml:space="preserve">Company </w:t>
      </w:r>
      <w:r>
        <w:t xml:space="preserve">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EB7F75">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3E3A21" w:rsidRPr="004E4368" w14:paraId="72C40DD7" w14:textId="77777777" w:rsidTr="00D71B64">
        <w:trPr>
          <w:trHeight w:val="290"/>
          <w:ins w:id="638" w:author="Graham Lear (NESO)" w:date="2025-02-05T12:06:00Z"/>
        </w:trPr>
        <w:tc>
          <w:tcPr>
            <w:tcW w:w="54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86C28" w14:textId="28B74972" w:rsidR="003E3A21" w:rsidRPr="00D71B64" w:rsidRDefault="003E3A21" w:rsidP="004E4368">
            <w:pPr>
              <w:spacing w:after="0"/>
              <w:rPr>
                <w:ins w:id="639" w:author="Graham Lear (NESO)" w:date="2025-02-05T12:06:00Z" w16du:dateUtc="2025-02-05T12:06:00Z"/>
                <w:rFonts w:ascii="Calibri" w:hAnsi="Calibri" w:cs="Calibri"/>
                <w:color w:val="000000"/>
                <w:sz w:val="22"/>
                <w:szCs w:val="22"/>
                <w:lang w:eastAsia="en-GB"/>
              </w:rPr>
            </w:pPr>
            <w:ins w:id="640" w:author="Graham Lear (NESO)" w:date="2025-02-05T12:07:00Z" w16du:dateUtc="2025-02-05T12:07:00Z">
              <w:r w:rsidRPr="00D71B64">
                <w:rPr>
                  <w:rFonts w:ascii="Calibri" w:hAnsi="Calibri" w:cs="Calibri"/>
                  <w:color w:val="000000"/>
                  <w:sz w:val="22"/>
                  <w:szCs w:val="22"/>
                  <w:lang w:eastAsia="en-GB"/>
                </w:rPr>
                <w:t>Gated Application</w:t>
              </w:r>
              <w:r w:rsidR="00C62D83" w:rsidRPr="00D71B64">
                <w:rPr>
                  <w:rFonts w:ascii="Calibri" w:hAnsi="Calibri" w:cs="Calibri"/>
                  <w:color w:val="000000"/>
                  <w:sz w:val="22"/>
                  <w:szCs w:val="22"/>
                  <w:lang w:eastAsia="en-GB"/>
                </w:rPr>
                <w:t>?</w:t>
              </w:r>
            </w:ins>
          </w:p>
        </w:tc>
        <w:tc>
          <w:tcPr>
            <w:tcW w:w="4832" w:type="dxa"/>
            <w:tcBorders>
              <w:top w:val="single" w:sz="4" w:space="0" w:color="auto"/>
              <w:left w:val="nil"/>
              <w:bottom w:val="single" w:sz="4" w:space="0" w:color="auto"/>
              <w:right w:val="single" w:sz="4" w:space="0" w:color="auto"/>
            </w:tcBorders>
            <w:shd w:val="clear" w:color="auto" w:fill="auto"/>
            <w:noWrap/>
            <w:vAlign w:val="bottom"/>
          </w:tcPr>
          <w:p w14:paraId="3B6A296D" w14:textId="40A8A2A6" w:rsidR="003E3A21" w:rsidRPr="00D71B64" w:rsidRDefault="00C62D83" w:rsidP="004E4368">
            <w:pPr>
              <w:spacing w:after="0"/>
              <w:rPr>
                <w:ins w:id="641" w:author="Graham Lear (NESO)" w:date="2025-02-05T12:06:00Z" w16du:dateUtc="2025-02-05T12:06:00Z"/>
                <w:rFonts w:ascii="Calibri" w:hAnsi="Calibri" w:cs="Calibri"/>
                <w:color w:val="000000"/>
                <w:sz w:val="22"/>
                <w:szCs w:val="22"/>
                <w:lang w:eastAsia="en-GB"/>
              </w:rPr>
            </w:pPr>
            <w:ins w:id="642" w:author="Graham Lear (NESO)" w:date="2025-02-05T12:07:00Z" w16du:dateUtc="2025-02-05T12:07:00Z">
              <w:r w:rsidRPr="00D71B64">
                <w:rPr>
                  <w:rFonts w:ascii="Calibri" w:hAnsi="Calibri" w:cs="Calibri"/>
                  <w:color w:val="000000"/>
                  <w:sz w:val="22"/>
                  <w:szCs w:val="22"/>
                  <w:lang w:eastAsia="en-GB"/>
                </w:rPr>
                <w:t>Yes/No</w:t>
              </w:r>
            </w:ins>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477A8CB6"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User Application Date received by </w:t>
            </w:r>
            <w:r w:rsidR="008A141B">
              <w:rPr>
                <w:rFonts w:ascii="Calibri" w:hAnsi="Calibri" w:cs="Calibri"/>
                <w:color w:val="000000"/>
                <w:sz w:val="22"/>
                <w:szCs w:val="22"/>
                <w:lang w:eastAsia="en-GB"/>
              </w:rPr>
              <w:t>The Company</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Is the </w:t>
            </w:r>
            <w:proofErr w:type="gramStart"/>
            <w:r w:rsidRPr="004E4368">
              <w:rPr>
                <w:rFonts w:ascii="Calibri" w:hAnsi="Calibri" w:cs="Calibri"/>
                <w:color w:val="000000"/>
                <w:sz w:val="22"/>
                <w:szCs w:val="22"/>
                <w:lang w:eastAsia="en-GB"/>
              </w:rPr>
              <w:t>User  considering</w:t>
            </w:r>
            <w:proofErr w:type="gramEnd"/>
            <w:r w:rsidRPr="004E4368">
              <w:rPr>
                <w:rFonts w:ascii="Calibri" w:hAnsi="Calibri" w:cs="Calibri"/>
                <w:color w:val="000000"/>
                <w:sz w:val="22"/>
                <w:szCs w:val="22"/>
                <w:lang w:eastAsia="en-GB"/>
              </w:rPr>
              <w:t xml:space="preserve">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4374ED92"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of the intended legal estate in the Connection Site in so far as </w:t>
            </w:r>
            <w:r w:rsidR="00E02D1E">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CAD081"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Occupier of the Connection </w:t>
            </w:r>
            <w:proofErr w:type="gramStart"/>
            <w:r w:rsidRPr="004E4368">
              <w:rPr>
                <w:rFonts w:ascii="Calibri" w:hAnsi="Calibri" w:cs="Calibri"/>
                <w:color w:val="000000"/>
                <w:sz w:val="22"/>
                <w:szCs w:val="22"/>
                <w:lang w:eastAsia="en-GB"/>
              </w:rPr>
              <w:t>Site  in</w:t>
            </w:r>
            <w:proofErr w:type="gramEnd"/>
            <w:r w:rsidRPr="004E4368">
              <w:rPr>
                <w:rFonts w:ascii="Calibri" w:hAnsi="Calibri" w:cs="Calibri"/>
                <w:color w:val="000000"/>
                <w:sz w:val="22"/>
                <w:szCs w:val="22"/>
                <w:lang w:eastAsia="en-GB"/>
              </w:rPr>
              <w:t xml:space="preserve"> so far as </w:t>
            </w:r>
            <w:r w:rsidR="00CD0212">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304CC4">
        <w:trPr>
          <w:trHeight w:val="822"/>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3AADD63B" w:rsidR="004E4368" w:rsidRPr="004E4368" w:rsidRDefault="004E4368" w:rsidP="004E4368">
            <w:pPr>
              <w:spacing w:after="0"/>
              <w:rPr>
                <w:rFonts w:ascii="Calibri" w:hAnsi="Calibri" w:cs="Calibri"/>
                <w:color w:val="000000"/>
                <w:sz w:val="22"/>
                <w:szCs w:val="22"/>
                <w:lang w:eastAsia="en-GB"/>
              </w:rPr>
            </w:pPr>
            <w:r w:rsidRPr="00EB7F75">
              <w:rPr>
                <w:rFonts w:ascii="Calibri" w:hAnsi="Calibri"/>
                <w:color w:val="000000"/>
                <w:sz w:val="22"/>
              </w:rPr>
              <w:t>Does User wish to partipate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304CC4">
        <w:trPr>
          <w:trHeight w:val="1993"/>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3A006888"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E14B410" w14:textId="4FECC6C2" w:rsidR="00DA06C8" w:rsidRDefault="00DA06C8">
      <w:pPr>
        <w:spacing w:after="0"/>
        <w:rPr>
          <w:ins w:id="643" w:author="Graham Lear (NESO)" w:date="2025-01-30T14:12:00Z" w16du:dateUtc="2025-01-30T14:12:00Z"/>
          <w:rFonts w:cs="Arial"/>
          <w:szCs w:val="24"/>
        </w:rPr>
      </w:pPr>
    </w:p>
    <w:p w14:paraId="728705C7" w14:textId="77777777" w:rsidR="004A06CF" w:rsidRDefault="004A06CF">
      <w:pPr>
        <w:spacing w:after="0"/>
        <w:rPr>
          <w:ins w:id="644" w:author="Graham Lear (NESO)" w:date="2025-01-30T14:33:00Z" w16du:dateUtc="2025-01-30T14:33:00Z"/>
          <w:rFonts w:cs="Arial"/>
          <w:szCs w:val="24"/>
        </w:rPr>
        <w:sectPr w:rsidR="004A06CF" w:rsidSect="002C4510">
          <w:headerReference w:type="even" r:id="rId15"/>
          <w:headerReference w:type="default" r:id="rId16"/>
          <w:footerReference w:type="even" r:id="rId17"/>
          <w:footerReference w:type="default" r:id="rId18"/>
          <w:headerReference w:type="first" r:id="rId19"/>
          <w:footerReference w:type="first" r:id="rId20"/>
          <w:pgSz w:w="11906" w:h="16838"/>
          <w:pgMar w:top="1418" w:right="1797" w:bottom="1440" w:left="1134" w:header="720" w:footer="720" w:gutter="0"/>
          <w:cols w:space="720"/>
          <w:docGrid w:linePitch="272"/>
        </w:sectPr>
      </w:pPr>
    </w:p>
    <w:p w14:paraId="4991E6C1" w14:textId="13CEE661" w:rsidR="00DA06C8" w:rsidRDefault="00DA06C8">
      <w:pPr>
        <w:spacing w:after="0"/>
        <w:rPr>
          <w:ins w:id="645" w:author="Graham Lear (NESO)" w:date="2025-01-30T14:12:00Z" w16du:dateUtc="2025-01-30T14:12:00Z"/>
          <w:rFonts w:cs="Arial"/>
          <w:szCs w:val="24"/>
        </w:rPr>
      </w:pPr>
    </w:p>
    <w:p w14:paraId="1B6D6C9F" w14:textId="77777777" w:rsidR="00304CC4" w:rsidRDefault="00304CC4">
      <w:pPr>
        <w:spacing w:after="0"/>
        <w:rPr>
          <w:ins w:id="646" w:author="Graham Lear (NESO)" w:date="2025-01-30T14:08:00Z" w16du:dateUtc="2025-01-30T14:08:00Z"/>
          <w:rFonts w:cs="Arial"/>
          <w:szCs w:val="24"/>
        </w:rPr>
      </w:pPr>
    </w:p>
    <w:p w14:paraId="15C18E60" w14:textId="2CEB9ED8" w:rsidR="0015078A" w:rsidRPr="00966D61" w:rsidRDefault="0015078A">
      <w:pPr>
        <w:spacing w:after="0"/>
        <w:rPr>
          <w:color w:val="FF0000"/>
          <w:sz w:val="22"/>
          <w:szCs w:val="22"/>
        </w:rPr>
        <w:pPrChange w:id="647" w:author="Graham Lear (NESO)" w:date="2025-01-30T14:08:00Z" w16du:dateUtc="2025-01-30T14:08:00Z">
          <w:pPr>
            <w:pStyle w:val="EYTabletext"/>
            <w:spacing w:after="120"/>
          </w:pPr>
        </w:pPrChange>
      </w:pPr>
      <w:del w:id="648" w:author="Graham Lear (NESO)" w:date="2025-01-30T14:08:00Z" w16du:dateUtc="2025-01-30T14:08:00Z">
        <w:r w:rsidRPr="004E4368" w:rsidDel="00304CC4">
          <w:br w:type="page"/>
        </w:r>
      </w:del>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649" w:name="OLE_LINK3"/>
      <w:bookmarkStart w:id="650" w:name="OLE_LINK4"/>
      <w:r>
        <w:rPr>
          <w:b/>
          <w:sz w:val="24"/>
        </w:rPr>
        <w:t xml:space="preserve"> Offshore Connections and Infrastructure Options Note</w:t>
      </w:r>
      <w:bookmarkEnd w:id="649"/>
      <w:bookmarkEnd w:id="65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(Add / Delete As Applicable)</w:t>
            </w:r>
          </w:p>
        </w:tc>
        <w:tc>
          <w:tcPr>
            <w:tcW w:w="1417" w:type="dxa"/>
            <w:gridSpan w:val="2"/>
            <w:shd w:val="clear" w:color="auto" w:fill="E0E0E0"/>
          </w:tcPr>
          <w:p w14:paraId="19ED28C0" w14:textId="41C65CFB" w:rsidR="0015078A" w:rsidRDefault="00991634" w:rsidP="008E583B">
            <w:pPr>
              <w:keepNext/>
              <w:spacing w:before="120"/>
              <w:rPr>
                <w:rFonts w:cs="Arial"/>
                <w:b/>
                <w:bCs/>
                <w:sz w:val="22"/>
                <w:szCs w:val="22"/>
              </w:rPr>
            </w:pPr>
            <w:r>
              <w:rPr>
                <w:rFonts w:cs="Arial"/>
                <w:b/>
                <w:bCs/>
                <w:sz w:val="22"/>
                <w:szCs w:val="22"/>
              </w:rPr>
              <w:t xml:space="preserve">The Company </w:t>
            </w:r>
            <w:r w:rsidR="005F36D3">
              <w:rPr>
                <w:rFonts w:cs="Arial"/>
                <w:b/>
                <w:bCs/>
                <w:sz w:val="22"/>
                <w:szCs w:val="22"/>
              </w:rPr>
              <w:t xml:space="preserve">as </w:t>
            </w:r>
            <w:r w:rsidR="0015078A">
              <w:rPr>
                <w:rFonts w:cs="Arial"/>
                <w:b/>
                <w:bCs/>
                <w:sz w:val="22"/>
                <w:szCs w:val="22"/>
              </w:rPr>
              <w:t>SO</w:t>
            </w:r>
          </w:p>
        </w:tc>
        <w:tc>
          <w:tcPr>
            <w:tcW w:w="993" w:type="dxa"/>
          </w:tcPr>
          <w:p w14:paraId="3A411B27" w14:textId="71E9E604" w:rsidR="0015078A" w:rsidRDefault="00991634" w:rsidP="008E583B">
            <w:pPr>
              <w:keepNext/>
              <w:spacing w:before="120"/>
              <w:rPr>
                <w:rFonts w:cs="Arial"/>
                <w:sz w:val="22"/>
                <w:szCs w:val="22"/>
              </w:rPr>
            </w:pPr>
            <w:r>
              <w:rPr>
                <w:rFonts w:cs="Arial"/>
                <w:sz w:val="22"/>
                <w:szCs w:val="22"/>
              </w:rPr>
              <w:t>The Company</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w:t>
            </w:r>
            <w:proofErr w:type="gramStart"/>
            <w:r>
              <w:rPr>
                <w:rFonts w:cs="Arial"/>
                <w:b/>
                <w:bCs/>
                <w:sz w:val="22"/>
                <w:szCs w:val="22"/>
                <w:lang w:eastAsia="en-GB"/>
              </w:rPr>
              <w:t>the  application</w:t>
            </w:r>
            <w:proofErr w:type="gramEnd"/>
            <w:r>
              <w:rPr>
                <w:rFonts w:cs="Arial"/>
                <w:b/>
                <w:bCs/>
                <w:sz w:val="22"/>
                <w:szCs w:val="22"/>
                <w:lang w:eastAsia="en-GB"/>
              </w:rPr>
              <w:t xml:space="preserve">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w:t>
            </w:r>
            <w:proofErr w:type="gramStart"/>
            <w:r>
              <w:rPr>
                <w:rFonts w:cs="Arial"/>
                <w:color w:val="FF0000"/>
                <w:sz w:val="22"/>
                <w:szCs w:val="22"/>
              </w:rPr>
              <w:t>application;</w:t>
            </w:r>
            <w:proofErr w:type="gramEnd"/>
            <w:r>
              <w:rPr>
                <w:rFonts w:cs="Arial"/>
                <w:color w:val="FF0000"/>
                <w:sz w:val="22"/>
                <w:szCs w:val="22"/>
              </w:rPr>
              <w:t xml:space="preserve">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352A29AE" w:rsidR="0015078A" w:rsidRDefault="0015078A" w:rsidP="008E583B">
            <w:pPr>
              <w:keepNext/>
              <w:spacing w:before="120"/>
              <w:jc w:val="both"/>
              <w:rPr>
                <w:sz w:val="22"/>
              </w:rPr>
            </w:pPr>
            <w:r w:rsidRPr="00966D61">
              <w:rPr>
                <w:color w:val="FF0000"/>
                <w:sz w:val="22"/>
              </w:rPr>
              <w:t xml:space="preserve">Person </w:t>
            </w:r>
            <w:proofErr w:type="gramStart"/>
            <w:r w:rsidRPr="00966D61">
              <w:rPr>
                <w:color w:val="FF0000"/>
                <w:sz w:val="22"/>
              </w:rPr>
              <w:t>1</w:t>
            </w:r>
            <w:r>
              <w:rPr>
                <w:sz w:val="22"/>
              </w:rPr>
              <w:t xml:space="preserve">  </w:t>
            </w:r>
            <w:r>
              <w:rPr>
                <w:b/>
                <w:sz w:val="22"/>
              </w:rPr>
              <w:t>(</w:t>
            </w:r>
            <w:proofErr w:type="gramEnd"/>
            <w:r w:rsidR="00991634">
              <w:rPr>
                <w:b/>
                <w:sz w:val="22"/>
              </w:rPr>
              <w:t>The Company</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2D8DC65D"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651" w:name="_Toc390432254"/>
      <w:r>
        <w:lastRenderedPageBreak/>
        <w:t>CION Executive Summary</w:t>
      </w:r>
      <w:bookmarkEnd w:id="651"/>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652" w:name="_Toc377734739"/>
      <w:r w:rsidRPr="006D4F14">
        <w:rPr>
          <w:b/>
          <w:sz w:val="32"/>
          <w:szCs w:val="32"/>
        </w:rPr>
        <w:lastRenderedPageBreak/>
        <w:t>Table of Contents</w:t>
      </w:r>
      <w:bookmarkEnd w:id="652"/>
    </w:p>
    <w:p w14:paraId="63DF897B" w14:textId="77777777" w:rsidR="0015078A" w:rsidRDefault="0015078A" w:rsidP="0015078A">
      <w:pPr>
        <w:rPr>
          <w:b/>
          <w:sz w:val="32"/>
          <w:szCs w:val="32"/>
        </w:rPr>
      </w:pPr>
    </w:p>
    <w:p w14:paraId="11AA2E7F" w14:textId="0E3BC3EB"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r>
        <w:fldChar w:fldCharType="begin"/>
      </w:r>
      <w:r>
        <w:instrText>HYPERLINK \l "_Toc390432254"</w:instrText>
      </w:r>
      <w:r>
        <w:fldChar w:fldCharType="separate"/>
      </w:r>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4224FD">
        <w:rPr>
          <w:webHidden/>
        </w:rPr>
        <w:t>23</w:t>
      </w:r>
      <w:r>
        <w:rPr>
          <w:webHidden/>
        </w:rPr>
        <w:fldChar w:fldCharType="end"/>
      </w:r>
      <w:r>
        <w:fldChar w:fldCharType="end"/>
      </w:r>
    </w:p>
    <w:p w14:paraId="48C66673" w14:textId="62B2C24D" w:rsidR="0015078A" w:rsidRDefault="0015078A" w:rsidP="0015078A">
      <w:pPr>
        <w:pStyle w:val="TOC1"/>
        <w:rPr>
          <w:rFonts w:ascii="Times New Roman" w:hAnsi="Times New Roman"/>
          <w:b w:val="0"/>
          <w:snapToGrid/>
          <w:sz w:val="24"/>
          <w:szCs w:val="24"/>
          <w:lang w:eastAsia="en-GB"/>
        </w:rPr>
      </w:pPr>
      <w:r>
        <w:fldChar w:fldCharType="begin"/>
      </w:r>
      <w:r>
        <w:instrText>HYPERLINK \l "_Toc390432255"</w:instrText>
      </w:r>
      <w:r>
        <w:fldChar w:fldCharType="separate"/>
      </w:r>
      <w:r w:rsidRPr="00991304">
        <w:rPr>
          <w:rStyle w:val="Hyperlink"/>
        </w:rPr>
        <w:t>Purpose of CION</w:t>
      </w:r>
      <w:r>
        <w:rPr>
          <w:webHidden/>
        </w:rPr>
        <w:tab/>
      </w:r>
      <w:r>
        <w:rPr>
          <w:webHidden/>
        </w:rPr>
        <w:fldChar w:fldCharType="begin"/>
      </w:r>
      <w:r>
        <w:rPr>
          <w:webHidden/>
        </w:rPr>
        <w:instrText xml:space="preserve"> PAGEREF _Toc390432255 \h </w:instrText>
      </w:r>
      <w:r>
        <w:rPr>
          <w:webHidden/>
        </w:rPr>
      </w:r>
      <w:r>
        <w:rPr>
          <w:webHidden/>
        </w:rPr>
        <w:fldChar w:fldCharType="separate"/>
      </w:r>
      <w:r w:rsidR="004224FD">
        <w:rPr>
          <w:webHidden/>
        </w:rPr>
        <w:t>25</w:t>
      </w:r>
      <w:r>
        <w:rPr>
          <w:webHidden/>
        </w:rPr>
        <w:fldChar w:fldCharType="end"/>
      </w:r>
      <w:r>
        <w:fldChar w:fldCharType="end"/>
      </w:r>
    </w:p>
    <w:p w14:paraId="7E5518F9" w14:textId="4B5637CE" w:rsidR="0015078A" w:rsidRDefault="0015078A" w:rsidP="0015078A">
      <w:pPr>
        <w:pStyle w:val="TOC1"/>
        <w:rPr>
          <w:rFonts w:ascii="Times New Roman" w:hAnsi="Times New Roman"/>
          <w:b w:val="0"/>
          <w:snapToGrid/>
          <w:sz w:val="24"/>
          <w:szCs w:val="24"/>
          <w:lang w:eastAsia="en-GB"/>
        </w:rPr>
      </w:pPr>
      <w:r>
        <w:fldChar w:fldCharType="begin"/>
      </w:r>
      <w:r>
        <w:instrText>HYPERLINK \l "_Toc390432256"</w:instrText>
      </w:r>
      <w:r>
        <w:fldChar w:fldCharType="separate"/>
      </w:r>
      <w:r w:rsidRPr="00991304">
        <w:rPr>
          <w:rStyle w:val="Hyperlink"/>
        </w:rPr>
        <w:t>Overview of Options Appraisal Process</w:t>
      </w:r>
      <w:r>
        <w:rPr>
          <w:webHidden/>
        </w:rPr>
        <w:tab/>
      </w:r>
      <w:r>
        <w:rPr>
          <w:webHidden/>
        </w:rPr>
        <w:fldChar w:fldCharType="begin"/>
      </w:r>
      <w:r>
        <w:rPr>
          <w:webHidden/>
        </w:rPr>
        <w:instrText xml:space="preserve"> PAGEREF _Toc390432256 \h </w:instrText>
      </w:r>
      <w:r>
        <w:rPr>
          <w:webHidden/>
        </w:rPr>
      </w:r>
      <w:r>
        <w:rPr>
          <w:webHidden/>
        </w:rPr>
        <w:fldChar w:fldCharType="separate"/>
      </w:r>
      <w:r w:rsidR="004224FD">
        <w:rPr>
          <w:webHidden/>
        </w:rPr>
        <w:t>25</w:t>
      </w:r>
      <w:r>
        <w:rPr>
          <w:webHidden/>
        </w:rPr>
        <w:fldChar w:fldCharType="end"/>
      </w:r>
      <w:r>
        <w:fldChar w:fldCharType="end"/>
      </w:r>
    </w:p>
    <w:p w14:paraId="21AC0870" w14:textId="50176953" w:rsidR="0015078A" w:rsidRDefault="0015078A" w:rsidP="0015078A">
      <w:pPr>
        <w:pStyle w:val="TOC1"/>
        <w:rPr>
          <w:rFonts w:ascii="Times New Roman" w:hAnsi="Times New Roman"/>
          <w:b w:val="0"/>
          <w:snapToGrid/>
          <w:sz w:val="24"/>
          <w:szCs w:val="24"/>
          <w:lang w:eastAsia="en-GB"/>
        </w:rPr>
      </w:pPr>
      <w:r>
        <w:fldChar w:fldCharType="begin"/>
      </w:r>
      <w:r>
        <w:instrText>HYPERLINK \l "_Toc390432257"</w:instrText>
      </w:r>
      <w:r>
        <w:fldChar w:fldCharType="separate"/>
      </w:r>
      <w:r w:rsidRPr="00991304">
        <w:rPr>
          <w:rStyle w:val="Hyperlink"/>
        </w:rPr>
        <w:t>Common Assumptions for Options</w:t>
      </w:r>
      <w:r>
        <w:rPr>
          <w:webHidden/>
        </w:rPr>
        <w:tab/>
      </w:r>
      <w:r>
        <w:rPr>
          <w:webHidden/>
        </w:rPr>
        <w:fldChar w:fldCharType="begin"/>
      </w:r>
      <w:r>
        <w:rPr>
          <w:webHidden/>
        </w:rPr>
        <w:instrText xml:space="preserve"> PAGEREF _Toc390432257 \h </w:instrText>
      </w:r>
      <w:r>
        <w:rPr>
          <w:webHidden/>
        </w:rPr>
      </w:r>
      <w:r>
        <w:rPr>
          <w:webHidden/>
        </w:rPr>
        <w:fldChar w:fldCharType="separate"/>
      </w:r>
      <w:r w:rsidR="004224FD">
        <w:rPr>
          <w:webHidden/>
        </w:rPr>
        <w:t>27</w:t>
      </w:r>
      <w:r>
        <w:rPr>
          <w:webHidden/>
        </w:rPr>
        <w:fldChar w:fldCharType="end"/>
      </w:r>
      <w:r>
        <w:fldChar w:fldCharType="end"/>
      </w:r>
    </w:p>
    <w:p w14:paraId="5FCC6D74" w14:textId="3966322F" w:rsidR="0015078A" w:rsidRDefault="0015078A" w:rsidP="0015078A">
      <w:pPr>
        <w:pStyle w:val="TOC1"/>
        <w:rPr>
          <w:rFonts w:ascii="Times New Roman" w:hAnsi="Times New Roman"/>
          <w:b w:val="0"/>
          <w:snapToGrid/>
          <w:sz w:val="24"/>
          <w:szCs w:val="24"/>
          <w:lang w:eastAsia="en-GB"/>
        </w:rPr>
      </w:pPr>
      <w:r>
        <w:fldChar w:fldCharType="begin"/>
      </w:r>
      <w:r>
        <w:instrText>HYPERLINK \l "_Toc390432258"</w:instrText>
      </w:r>
      <w:r>
        <w:fldChar w:fldCharType="separate"/>
      </w:r>
      <w:r w:rsidRPr="00991304">
        <w:rPr>
          <w:rStyle w:val="Hyperlink"/>
        </w:rPr>
        <w:t>SECTION 1 – Project Overview</w:t>
      </w:r>
      <w:r>
        <w:rPr>
          <w:webHidden/>
        </w:rPr>
        <w:tab/>
      </w:r>
      <w:r>
        <w:rPr>
          <w:webHidden/>
        </w:rPr>
        <w:fldChar w:fldCharType="begin"/>
      </w:r>
      <w:r>
        <w:rPr>
          <w:webHidden/>
        </w:rPr>
        <w:instrText xml:space="preserve"> PAGEREF _Toc390432258 \h </w:instrText>
      </w:r>
      <w:r>
        <w:rPr>
          <w:webHidden/>
        </w:rPr>
      </w:r>
      <w:r>
        <w:rPr>
          <w:webHidden/>
        </w:rPr>
        <w:fldChar w:fldCharType="separate"/>
      </w:r>
      <w:r w:rsidR="004224FD">
        <w:rPr>
          <w:webHidden/>
        </w:rPr>
        <w:t>28</w:t>
      </w:r>
      <w:r>
        <w:rPr>
          <w:webHidden/>
        </w:rPr>
        <w:fldChar w:fldCharType="end"/>
      </w:r>
      <w:r>
        <w:fldChar w:fldCharType="end"/>
      </w:r>
    </w:p>
    <w:p w14:paraId="408FE0E5" w14:textId="353B51C5" w:rsidR="0015078A" w:rsidRDefault="0015078A" w:rsidP="0015078A">
      <w:pPr>
        <w:pStyle w:val="TOC1"/>
        <w:rPr>
          <w:rFonts w:ascii="Times New Roman" w:hAnsi="Times New Roman"/>
          <w:b w:val="0"/>
          <w:snapToGrid/>
          <w:sz w:val="24"/>
          <w:szCs w:val="24"/>
          <w:lang w:eastAsia="en-GB"/>
        </w:rPr>
      </w:pPr>
      <w:r>
        <w:fldChar w:fldCharType="begin"/>
      </w:r>
      <w:r>
        <w:instrText>HYPERLINK \l "_Toc390432259"</w:instrText>
      </w:r>
      <w:r>
        <w:fldChar w:fldCharType="separate"/>
      </w:r>
      <w:r w:rsidRPr="00991304">
        <w:rPr>
          <w:rStyle w:val="Hyperlink"/>
        </w:rPr>
        <w:t>SECTION 2 – Stage 1: Onshore TO Interface Points Appraisal</w:t>
      </w:r>
      <w:r>
        <w:rPr>
          <w:webHidden/>
        </w:rPr>
        <w:tab/>
      </w:r>
      <w:r>
        <w:rPr>
          <w:webHidden/>
        </w:rPr>
        <w:fldChar w:fldCharType="begin"/>
      </w:r>
      <w:r>
        <w:rPr>
          <w:webHidden/>
        </w:rPr>
        <w:instrText xml:space="preserve"> PAGEREF _Toc390432259 \h </w:instrText>
      </w:r>
      <w:r>
        <w:rPr>
          <w:webHidden/>
        </w:rPr>
      </w:r>
      <w:r>
        <w:rPr>
          <w:webHidden/>
        </w:rPr>
        <w:fldChar w:fldCharType="separate"/>
      </w:r>
      <w:r w:rsidR="004224FD">
        <w:rPr>
          <w:webHidden/>
        </w:rPr>
        <w:t>28</w:t>
      </w:r>
      <w:r>
        <w:rPr>
          <w:webHidden/>
        </w:rPr>
        <w:fldChar w:fldCharType="end"/>
      </w:r>
      <w:r>
        <w:fldChar w:fldCharType="end"/>
      </w:r>
    </w:p>
    <w:p w14:paraId="6AB37E4A" w14:textId="47FD8ED5" w:rsidR="0015078A" w:rsidRDefault="0015078A" w:rsidP="0015078A">
      <w:pPr>
        <w:pStyle w:val="TOC1"/>
        <w:rPr>
          <w:rFonts w:ascii="Times New Roman" w:hAnsi="Times New Roman"/>
          <w:b w:val="0"/>
          <w:snapToGrid/>
          <w:sz w:val="24"/>
          <w:szCs w:val="24"/>
          <w:lang w:eastAsia="en-GB"/>
        </w:rPr>
      </w:pPr>
      <w:r>
        <w:fldChar w:fldCharType="begin"/>
      </w:r>
      <w:r>
        <w:instrText>HYPERLINK \l "_Toc390432260"</w:instrText>
      </w:r>
      <w:r>
        <w:fldChar w:fldCharType="separate"/>
      </w:r>
      <w:r w:rsidRPr="00991304">
        <w:rPr>
          <w:rStyle w:val="Hyperlink"/>
        </w:rPr>
        <w:t>SECTION 3 – Stage 2: Offshore TO design concepts Appraisal</w:t>
      </w:r>
      <w:r>
        <w:rPr>
          <w:webHidden/>
        </w:rPr>
        <w:tab/>
      </w:r>
      <w:r>
        <w:rPr>
          <w:webHidden/>
        </w:rPr>
        <w:fldChar w:fldCharType="begin"/>
      </w:r>
      <w:r>
        <w:rPr>
          <w:webHidden/>
        </w:rPr>
        <w:instrText xml:space="preserve"> PAGEREF _Toc390432260 \h </w:instrText>
      </w:r>
      <w:r>
        <w:rPr>
          <w:webHidden/>
        </w:rPr>
      </w:r>
      <w:r>
        <w:rPr>
          <w:webHidden/>
        </w:rPr>
        <w:fldChar w:fldCharType="separate"/>
      </w:r>
      <w:r w:rsidR="004224FD">
        <w:rPr>
          <w:webHidden/>
        </w:rPr>
        <w:t>30</w:t>
      </w:r>
      <w:r>
        <w:rPr>
          <w:webHidden/>
        </w:rPr>
        <w:fldChar w:fldCharType="end"/>
      </w:r>
      <w:r>
        <w:fldChar w:fldCharType="end"/>
      </w:r>
    </w:p>
    <w:p w14:paraId="0300D991" w14:textId="4C0AE7CA" w:rsidR="0015078A" w:rsidRDefault="0015078A" w:rsidP="0015078A">
      <w:pPr>
        <w:pStyle w:val="TOC1"/>
        <w:rPr>
          <w:rFonts w:ascii="Times New Roman" w:hAnsi="Times New Roman"/>
          <w:b w:val="0"/>
          <w:snapToGrid/>
          <w:sz w:val="24"/>
          <w:szCs w:val="24"/>
          <w:lang w:eastAsia="en-GB"/>
        </w:rPr>
      </w:pPr>
      <w:r>
        <w:fldChar w:fldCharType="begin"/>
      </w:r>
      <w:r>
        <w:instrText>HYPERLINK \l "_Toc390432261"</w:instrText>
      </w:r>
      <w:r>
        <w:fldChar w:fldCharType="separate"/>
      </w:r>
      <w:r w:rsidRPr="00991304">
        <w:rPr>
          <w:rStyle w:val="Hyperlink"/>
        </w:rPr>
        <w:t>SECTION 4 – Stage 3: Overall economic and efficient options Appraisal</w:t>
      </w:r>
      <w:r>
        <w:rPr>
          <w:webHidden/>
        </w:rPr>
        <w:tab/>
      </w:r>
      <w:r>
        <w:rPr>
          <w:webHidden/>
        </w:rPr>
        <w:fldChar w:fldCharType="begin"/>
      </w:r>
      <w:r>
        <w:rPr>
          <w:webHidden/>
        </w:rPr>
        <w:instrText xml:space="preserve"> PAGEREF _Toc390432261 \h </w:instrText>
      </w:r>
      <w:r>
        <w:rPr>
          <w:webHidden/>
        </w:rPr>
      </w:r>
      <w:r>
        <w:rPr>
          <w:webHidden/>
        </w:rPr>
        <w:fldChar w:fldCharType="separate"/>
      </w:r>
      <w:r w:rsidR="004224FD">
        <w:rPr>
          <w:webHidden/>
        </w:rPr>
        <w:t>31</w:t>
      </w:r>
      <w:r>
        <w:rPr>
          <w:webHidden/>
        </w:rPr>
        <w:fldChar w:fldCharType="end"/>
      </w:r>
      <w:r>
        <w:fldChar w:fldCharType="end"/>
      </w:r>
    </w:p>
    <w:p w14:paraId="52A74CBE" w14:textId="78CA9184" w:rsidR="0015078A" w:rsidRDefault="0015078A" w:rsidP="0015078A">
      <w:pPr>
        <w:pStyle w:val="TOC1"/>
        <w:rPr>
          <w:rFonts w:ascii="Times New Roman" w:hAnsi="Times New Roman"/>
          <w:b w:val="0"/>
          <w:snapToGrid/>
          <w:sz w:val="24"/>
          <w:szCs w:val="24"/>
          <w:lang w:eastAsia="en-GB"/>
        </w:rPr>
      </w:pPr>
      <w:r>
        <w:fldChar w:fldCharType="begin"/>
      </w:r>
      <w:r>
        <w:instrText>HYPERLINK \l "_Toc390432262"</w:instrText>
      </w:r>
      <w:r>
        <w:fldChar w:fldCharType="separate"/>
      </w:r>
      <w:r w:rsidRPr="00991304">
        <w:rPr>
          <w:rStyle w:val="Hyperlink"/>
        </w:rPr>
        <w:t>SECTION 5 – The Preferred Option</w:t>
      </w:r>
      <w:r>
        <w:rPr>
          <w:webHidden/>
        </w:rPr>
        <w:tab/>
      </w:r>
      <w:r>
        <w:rPr>
          <w:webHidden/>
        </w:rPr>
        <w:fldChar w:fldCharType="begin"/>
      </w:r>
      <w:r>
        <w:rPr>
          <w:webHidden/>
        </w:rPr>
        <w:instrText xml:space="preserve"> PAGEREF _Toc390432262 \h </w:instrText>
      </w:r>
      <w:r>
        <w:rPr>
          <w:webHidden/>
        </w:rPr>
      </w:r>
      <w:r>
        <w:rPr>
          <w:webHidden/>
        </w:rPr>
        <w:fldChar w:fldCharType="separate"/>
      </w:r>
      <w:r w:rsidR="004224FD">
        <w:rPr>
          <w:webHidden/>
        </w:rPr>
        <w:t>32</w:t>
      </w:r>
      <w:r>
        <w:rPr>
          <w:webHidden/>
        </w:rPr>
        <w:fldChar w:fldCharType="end"/>
      </w:r>
      <w:r>
        <w:fldChar w:fldCharType="end"/>
      </w:r>
    </w:p>
    <w:p w14:paraId="7737F049" w14:textId="661D98C7" w:rsidR="0015078A" w:rsidRDefault="0015078A" w:rsidP="0015078A">
      <w:pPr>
        <w:pStyle w:val="TOC1"/>
        <w:rPr>
          <w:rFonts w:ascii="Times New Roman" w:hAnsi="Times New Roman"/>
          <w:b w:val="0"/>
          <w:snapToGrid/>
          <w:sz w:val="24"/>
          <w:szCs w:val="24"/>
          <w:lang w:eastAsia="en-GB"/>
        </w:rPr>
      </w:pPr>
      <w:r>
        <w:fldChar w:fldCharType="begin"/>
      </w:r>
      <w:r>
        <w:instrText>HYPERLINK \l "_Toc390432263"</w:instrText>
      </w:r>
      <w:r>
        <w:fldChar w:fldCharType="separate"/>
      </w:r>
      <w:r w:rsidRPr="00991304">
        <w:rPr>
          <w:rStyle w:val="Hyperlink"/>
        </w:rPr>
        <w:t>SECTION 6 – Alternative Options</w:t>
      </w:r>
      <w:r>
        <w:rPr>
          <w:webHidden/>
        </w:rPr>
        <w:tab/>
      </w:r>
      <w:r>
        <w:rPr>
          <w:webHidden/>
        </w:rPr>
        <w:fldChar w:fldCharType="begin"/>
      </w:r>
      <w:r>
        <w:rPr>
          <w:webHidden/>
        </w:rPr>
        <w:instrText xml:space="preserve"> PAGEREF _Toc390432263 \h </w:instrText>
      </w:r>
      <w:r>
        <w:rPr>
          <w:webHidden/>
        </w:rPr>
      </w:r>
      <w:r>
        <w:rPr>
          <w:webHidden/>
        </w:rPr>
        <w:fldChar w:fldCharType="separate"/>
      </w:r>
      <w:r w:rsidR="004224FD">
        <w:rPr>
          <w:webHidden/>
        </w:rPr>
        <w:t>37</w:t>
      </w:r>
      <w:r>
        <w:rPr>
          <w:webHidden/>
        </w:rPr>
        <w:fldChar w:fldCharType="end"/>
      </w:r>
      <w:r>
        <w:fldChar w:fldCharType="end"/>
      </w:r>
    </w:p>
    <w:p w14:paraId="380A1A81" w14:textId="3FDC0383" w:rsidR="0015078A" w:rsidRDefault="0015078A" w:rsidP="0015078A">
      <w:pPr>
        <w:pStyle w:val="TOC1"/>
        <w:rPr>
          <w:rFonts w:ascii="Times New Roman" w:hAnsi="Times New Roman"/>
          <w:b w:val="0"/>
          <w:snapToGrid/>
          <w:sz w:val="24"/>
          <w:szCs w:val="24"/>
          <w:lang w:eastAsia="en-GB"/>
        </w:rPr>
      </w:pPr>
      <w:r>
        <w:fldChar w:fldCharType="begin"/>
      </w:r>
      <w:r>
        <w:instrText>HYPERLINK \l "_Toc390432264"</w:instrText>
      </w:r>
      <w:r>
        <w:fldChar w:fldCharType="separate"/>
      </w:r>
      <w:r w:rsidRPr="00991304">
        <w:rPr>
          <w:rStyle w:val="Hyperlink"/>
        </w:rPr>
        <w:t>Appendix A – Glossary of Terms</w:t>
      </w:r>
      <w:r>
        <w:rPr>
          <w:webHidden/>
        </w:rPr>
        <w:tab/>
      </w:r>
      <w:r>
        <w:rPr>
          <w:webHidden/>
        </w:rPr>
        <w:fldChar w:fldCharType="begin"/>
      </w:r>
      <w:r>
        <w:rPr>
          <w:webHidden/>
        </w:rPr>
        <w:instrText xml:space="preserve"> PAGEREF _Toc390432264 \h </w:instrText>
      </w:r>
      <w:r>
        <w:rPr>
          <w:webHidden/>
        </w:rPr>
      </w:r>
      <w:r>
        <w:rPr>
          <w:webHidden/>
        </w:rPr>
        <w:fldChar w:fldCharType="separate"/>
      </w:r>
      <w:r w:rsidR="004224FD">
        <w:rPr>
          <w:webHidden/>
        </w:rPr>
        <w:t>39</w:t>
      </w:r>
      <w:r>
        <w:rPr>
          <w:webHidden/>
        </w:rPr>
        <w:fldChar w:fldCharType="end"/>
      </w:r>
      <w:r>
        <w:fldChar w:fldCharType="end"/>
      </w:r>
    </w:p>
    <w:p w14:paraId="76A7959C" w14:textId="16F079D6" w:rsidR="0015078A" w:rsidRDefault="0015078A" w:rsidP="0015078A">
      <w:pPr>
        <w:pStyle w:val="TOC1"/>
        <w:rPr>
          <w:rFonts w:ascii="Times New Roman" w:hAnsi="Times New Roman"/>
          <w:b w:val="0"/>
          <w:snapToGrid/>
          <w:sz w:val="24"/>
          <w:szCs w:val="24"/>
          <w:lang w:eastAsia="en-GB"/>
        </w:rPr>
      </w:pPr>
      <w:r>
        <w:fldChar w:fldCharType="begin"/>
      </w:r>
      <w:r>
        <w:instrText>HYPERLINK \l "_Toc390432265"</w:instrText>
      </w:r>
      <w:r>
        <w:fldChar w:fldCharType="separate"/>
      </w:r>
      <w:r w:rsidRPr="00991304">
        <w:rPr>
          <w:rStyle w:val="Hyperlink"/>
        </w:rPr>
        <w:t>Appendix B– Unit Cost Assumptions</w:t>
      </w:r>
      <w:r>
        <w:rPr>
          <w:webHidden/>
        </w:rPr>
        <w:tab/>
      </w:r>
      <w:r>
        <w:rPr>
          <w:webHidden/>
        </w:rPr>
        <w:fldChar w:fldCharType="begin"/>
      </w:r>
      <w:r>
        <w:rPr>
          <w:webHidden/>
        </w:rPr>
        <w:instrText xml:space="preserve"> PAGEREF _Toc390432265 \h </w:instrText>
      </w:r>
      <w:r>
        <w:rPr>
          <w:webHidden/>
        </w:rPr>
      </w:r>
      <w:r>
        <w:rPr>
          <w:webHidden/>
        </w:rPr>
        <w:fldChar w:fldCharType="separate"/>
      </w:r>
      <w:r w:rsidR="004224FD">
        <w:rPr>
          <w:webHidden/>
        </w:rPr>
        <w:t>39</w:t>
      </w:r>
      <w:r>
        <w:rPr>
          <w:webHidden/>
        </w:rPr>
        <w:fldChar w:fldCharType="end"/>
      </w:r>
      <w:r>
        <w:fldChar w:fldCharType="end"/>
      </w:r>
    </w:p>
    <w:p w14:paraId="16237E35" w14:textId="71AC942B" w:rsidR="0015078A" w:rsidRDefault="0015078A" w:rsidP="0015078A">
      <w:pPr>
        <w:pStyle w:val="TOC1"/>
        <w:rPr>
          <w:rFonts w:ascii="Times New Roman" w:hAnsi="Times New Roman"/>
          <w:b w:val="0"/>
          <w:snapToGrid/>
          <w:sz w:val="24"/>
          <w:szCs w:val="24"/>
          <w:lang w:eastAsia="en-GB"/>
        </w:rPr>
      </w:pPr>
      <w:r>
        <w:fldChar w:fldCharType="begin"/>
      </w:r>
      <w:r>
        <w:instrText>HYPERLINK \l "_Toc390432266"</w:instrText>
      </w:r>
      <w:r>
        <w:fldChar w:fldCharType="separate"/>
      </w:r>
      <w:r w:rsidRPr="00991304">
        <w:rPr>
          <w:rStyle w:val="Hyperlink"/>
        </w:rPr>
        <w:t>Appendix C – Cost Benefit Analysis (CBA) methodology</w:t>
      </w:r>
      <w:r>
        <w:rPr>
          <w:webHidden/>
        </w:rPr>
        <w:tab/>
      </w:r>
      <w:r>
        <w:rPr>
          <w:webHidden/>
        </w:rPr>
        <w:fldChar w:fldCharType="begin"/>
      </w:r>
      <w:r>
        <w:rPr>
          <w:webHidden/>
        </w:rPr>
        <w:instrText xml:space="preserve"> PAGEREF _Toc390432266 \h </w:instrText>
      </w:r>
      <w:r>
        <w:rPr>
          <w:webHidden/>
        </w:rPr>
      </w:r>
      <w:r>
        <w:rPr>
          <w:webHidden/>
        </w:rPr>
        <w:fldChar w:fldCharType="separate"/>
      </w:r>
      <w:r w:rsidR="004224FD">
        <w:rPr>
          <w:webHidden/>
        </w:rPr>
        <w:t>39</w:t>
      </w:r>
      <w:r>
        <w:rPr>
          <w:webHidden/>
        </w:rPr>
        <w:fldChar w:fldCharType="end"/>
      </w:r>
      <w:r>
        <w:fldChar w:fldCharType="end"/>
      </w:r>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2C4510">
          <w:headerReference w:type="default" r:id="rId21"/>
          <w:pgSz w:w="11906" w:h="16838"/>
          <w:pgMar w:top="1418" w:right="1797" w:bottom="1440" w:left="1134" w:header="720" w:footer="720" w:gutter="0"/>
          <w:cols w:space="720"/>
          <w:docGrid w:linePitch="272"/>
          <w:sectPrChange w:id="656" w:author="Graham Lear (NESO)" w:date="2025-01-30T14:18:00Z" w16du:dateUtc="2025-01-30T14:18:00Z">
            <w:sectPr w:rsidR="0015078A" w:rsidRPr="00DB7213" w:rsidSect="002C4510">
              <w:pgMar w:top="1418" w:right="1797" w:bottom="1440" w:left="1134" w:header="720" w:footer="720" w:gutter="0"/>
              <w:docGrid w:linePitch="0"/>
            </w:sectPr>
          </w:sectPrChange>
        </w:sectPr>
      </w:pPr>
    </w:p>
    <w:p w14:paraId="48E73ED2" w14:textId="77777777" w:rsidR="0015078A" w:rsidRDefault="0015078A" w:rsidP="0015078A">
      <w:pPr>
        <w:pStyle w:val="Heading1"/>
      </w:pPr>
      <w:bookmarkStart w:id="657" w:name="_Toc390432255"/>
      <w:r>
        <w:rPr>
          <w:szCs w:val="24"/>
        </w:rPr>
        <w:lastRenderedPageBreak/>
        <w:t>Purpose of CION</w:t>
      </w:r>
      <w:bookmarkEnd w:id="657"/>
    </w:p>
    <w:p w14:paraId="6A61DDE5" w14:textId="77777777" w:rsidR="0015078A" w:rsidRPr="00373BB2" w:rsidRDefault="0015078A" w:rsidP="0015078A">
      <w:pPr>
        <w:keepNext/>
        <w:jc w:val="both"/>
        <w:rPr>
          <w:rFonts w:cs="Arial"/>
        </w:rPr>
      </w:pPr>
      <w:bookmarkStart w:id="658"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 xml:space="preserve">The Connection and Infrastructure Options Note (CION) has been developed </w:t>
      </w:r>
      <w:proofErr w:type="gramStart"/>
      <w:r w:rsidRPr="00373BB2">
        <w:rPr>
          <w:rFonts w:cs="Arial"/>
        </w:rPr>
        <w:t>as a means to</w:t>
      </w:r>
      <w:proofErr w:type="gramEnd"/>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w:t>
      </w:r>
      <w:proofErr w:type="gramStart"/>
      <w:r>
        <w:rPr>
          <w:rFonts w:cs="Arial"/>
        </w:rPr>
        <w:t>is;</w:t>
      </w:r>
      <w:proofErr w:type="gramEnd"/>
      <w:r>
        <w:rPr>
          <w:rFonts w:cs="Arial"/>
        </w:rPr>
        <w:t xml:space="preserve">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To provide visibility of the decision making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75DCF8D2" w:rsidR="0015078A" w:rsidRDefault="0015078A" w:rsidP="0015078A">
      <w:pPr>
        <w:spacing w:before="120"/>
        <w:jc w:val="both"/>
      </w:pPr>
      <w:r>
        <w:t xml:space="preserve">Following the initial customer connection offer, all the parties undertake more detailed assessments which </w:t>
      </w:r>
      <w:proofErr w:type="gramStart"/>
      <w:r>
        <w:t>take into account</w:t>
      </w:r>
      <w:proofErr w:type="gramEnd"/>
      <w:r>
        <w:t xml:space="preserve"> (but are not limited to) d</w:t>
      </w:r>
      <w:r>
        <w:rPr>
          <w:rFonts w:cs="Arial"/>
        </w:rPr>
        <w:t xml:space="preserve">eliverability, construction complexity, land issues, consents, technology, costs, and Environmental issues. These detailed </w:t>
      </w:r>
      <w:r>
        <w:t xml:space="preserve">assessments will either reconfirm the initial preferred design option or trigger the need for a </w:t>
      </w:r>
      <w:ins w:id="659" w:author="Graham Lear (NESO)" w:date="2025-01-23T13:37:00Z" w16du:dateUtc="2025-01-23T13:37:00Z">
        <w:r w:rsidR="00D97551">
          <w:t>M</w:t>
        </w:r>
      </w:ins>
      <w:del w:id="660" w:author="Graham Lear (NESO)" w:date="2025-01-23T13:37:00Z" w16du:dateUtc="2025-01-23T13:37:00Z">
        <w:r w:rsidDel="00D97551">
          <w:delText>m</w:delText>
        </w:r>
      </w:del>
      <w:r>
        <w:t xml:space="preserve">odification </w:t>
      </w:r>
      <w:ins w:id="661" w:author="Graham Lear (NESO)" w:date="2025-01-23T13:37:00Z" w16du:dateUtc="2025-01-23T13:37:00Z">
        <w:r w:rsidR="00D97551">
          <w:t>A</w:t>
        </w:r>
      </w:ins>
      <w:del w:id="662" w:author="Graham Lear (NESO)" w:date="2025-01-23T13:37:00Z" w16du:dateUtc="2025-01-23T13:37:00Z">
        <w:r w:rsidDel="00D97551">
          <w:delText>a</w:delText>
        </w:r>
      </w:del>
      <w:r>
        <w:t>pplication.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signed-off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663" w:name="_Toc390432256"/>
      <w:r w:rsidRPr="00373BB2">
        <w:t>Overview of Options Appraisal Process</w:t>
      </w:r>
      <w:bookmarkEnd w:id="663"/>
    </w:p>
    <w:p w14:paraId="4CCB964B" w14:textId="140C8B24"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991634">
        <w:t xml:space="preserve">The Company </w:t>
      </w:r>
      <w:r w:rsidR="00BC4ED2">
        <w:rPr>
          <w:rFonts w:cs="Arial"/>
        </w:rPr>
        <w:t>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technical limitations and high level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50CB5EAD"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w:t>
      </w:r>
      <w:proofErr w:type="gramStart"/>
      <w:r>
        <w:rPr>
          <w:rFonts w:cs="Arial"/>
        </w:rPr>
        <w:t>taking into account</w:t>
      </w:r>
      <w:proofErr w:type="gramEnd"/>
      <w:r>
        <w:rPr>
          <w:rFonts w:cs="Arial"/>
        </w:rPr>
        <w:t xml:space="preserve">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 xml:space="preserve">are initially based on published costs within </w:t>
      </w:r>
      <w:r w:rsidR="00E96459">
        <w:rPr>
          <w:rFonts w:cs="Arial"/>
        </w:rPr>
        <w:t xml:space="preserve">The </w:t>
      </w:r>
      <w:proofErr w:type="gramStart"/>
      <w:r w:rsidR="00E96459">
        <w:rPr>
          <w:rFonts w:cs="Arial"/>
        </w:rPr>
        <w:t>Company’s</w:t>
      </w:r>
      <w:r w:rsidR="00465787">
        <w:rPr>
          <w:rFonts w:cs="Arial"/>
        </w:rPr>
        <w:t xml:space="preserve"> </w:t>
      </w:r>
      <w:r>
        <w:rPr>
          <w:rFonts w:cs="Arial"/>
        </w:rPr>
        <w:t xml:space="preserve"> Electricity</w:t>
      </w:r>
      <w:proofErr w:type="gramEnd"/>
      <w:r>
        <w:rPr>
          <w:rFonts w:cs="Arial"/>
        </w:rPr>
        <w:t xml:space="preserve"> Ten Year statement; however, these are subsequently revised by the relevant parties in subsequent CION revisions</w:t>
      </w:r>
      <w:r w:rsidRPr="003162CA">
        <w:rPr>
          <w:rFonts w:cs="Arial"/>
        </w:rPr>
        <w:t xml:space="preserve">.  </w:t>
      </w:r>
    </w:p>
    <w:bookmarkEnd w:id="658"/>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664" w:name="_Toc390432257"/>
      <w:r>
        <w:lastRenderedPageBreak/>
        <w:t>Common Assumptions for Options</w:t>
      </w:r>
      <w:bookmarkEnd w:id="664"/>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w:t>
      </w:r>
      <w:proofErr w:type="gramStart"/>
      <w:r>
        <w:rPr>
          <w:bCs/>
        </w:rPr>
        <w:t xml:space="preserve">of  </w:t>
      </w:r>
      <w:r>
        <w:rPr>
          <w:bCs/>
          <w:color w:val="FF0000"/>
        </w:rPr>
        <w:t>[</w:t>
      </w:r>
      <w:proofErr w:type="gramEnd"/>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dd/mm/yy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r w:rsidRPr="00CD1D98">
        <w:rPr>
          <w:bCs/>
          <w:color w:val="FF0000"/>
        </w:rPr>
        <w:t>Year.</w:t>
      </w:r>
      <w:r w:rsidRPr="00CD1D98">
        <w:rPr>
          <w:rFonts w:cs="Arial"/>
          <w:color w:val="FF0000"/>
        </w:rPr>
        <w:t>Day/Month/Year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665" w:name="_Toc390432258"/>
      <w:r>
        <w:lastRenderedPageBreak/>
        <w:t>SECTION 1 – Project Overview</w:t>
      </w:r>
      <w:bookmarkEnd w:id="665"/>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Provide a historic background to the project where necessary;</w:t>
      </w:r>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666" w:name="_Toc390432259"/>
      <w:r w:rsidRPr="00373BB2">
        <w:t>S</w:t>
      </w:r>
      <w:r>
        <w:t xml:space="preserve">ECTION </w:t>
      </w:r>
      <w:r w:rsidRPr="00373BB2">
        <w:t>2</w:t>
      </w:r>
      <w:r>
        <w:t xml:space="preserve"> – Stage 1: Onshore TO Interface Points Appraisal</w:t>
      </w:r>
      <w:bookmarkEnd w:id="666"/>
      <w:r>
        <w:t xml:space="preserve"> </w:t>
      </w:r>
    </w:p>
    <w:p w14:paraId="470888B6" w14:textId="77777777" w:rsidR="0015078A" w:rsidRPr="00216D81" w:rsidRDefault="0015078A" w:rsidP="0015078A">
      <w:pPr>
        <w:spacing w:before="120"/>
        <w:rPr>
          <w:b/>
          <w:sz w:val="22"/>
          <w:szCs w:val="22"/>
        </w:rPr>
      </w:pPr>
      <w:bookmarkStart w:id="667" w:name="_Toc382920366"/>
      <w:r w:rsidRPr="00216D81">
        <w:rPr>
          <w:b/>
          <w:sz w:val="22"/>
          <w:szCs w:val="22"/>
        </w:rPr>
        <w:t>Onshore and Offshore Distances</w:t>
      </w:r>
      <w:bookmarkEnd w:id="667"/>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0039538A" w:rsidR="0015078A" w:rsidRDefault="0015078A" w:rsidP="0015078A">
      <w:pPr>
        <w:pStyle w:val="Caption"/>
        <w:keepNext/>
      </w:pPr>
      <w:bookmarkStart w:id="668" w:name="_Ref390164930"/>
      <w:r>
        <w:t xml:space="preserve">Table </w:t>
      </w:r>
      <w:r>
        <w:fldChar w:fldCharType="begin"/>
      </w:r>
      <w:r>
        <w:instrText>SEQ Table \* ARABIC</w:instrText>
      </w:r>
      <w:r>
        <w:fldChar w:fldCharType="separate"/>
      </w:r>
      <w:r w:rsidR="004224FD">
        <w:rPr>
          <w:noProof/>
        </w:rPr>
        <w:t>1</w:t>
      </w:r>
      <w:r>
        <w:fldChar w:fldCharType="end"/>
      </w:r>
      <w:bookmarkEnd w:id="668"/>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669" w:name="OLE_LINK9"/>
            <w:bookmarkStart w:id="670" w:name="OLE_LINK10"/>
            <w:r w:rsidRPr="009A1451">
              <w:rPr>
                <w:rFonts w:cs="Arial"/>
                <w:color w:val="FF0000"/>
                <w:sz w:val="22"/>
                <w:szCs w:val="22"/>
              </w:rPr>
              <w:t>SITE C 400kV</w:t>
            </w:r>
            <w:bookmarkEnd w:id="669"/>
            <w:bookmarkEnd w:id="670"/>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3C7402DC"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TO should cost all the options </w:t>
      </w:r>
      <w:r w:rsidRPr="003363F8">
        <w:rPr>
          <w:b/>
          <w:color w:val="FF0000"/>
        </w:rPr>
        <w:t>‘taken forward’</w:t>
      </w:r>
      <w:r>
        <w:rPr>
          <w:color w:val="FF0000"/>
        </w:rPr>
        <w:t xml:space="preserve"> and provide the capital cost to </w:t>
      </w:r>
      <w:r w:rsidR="00991634" w:rsidRPr="00EB7F75">
        <w:t xml:space="preserve">The Company </w:t>
      </w:r>
      <w:r>
        <w:rPr>
          <w:color w:val="FF0000"/>
        </w:rPr>
        <w:t>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3"/>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4"/>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5"/>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46B0039D"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4224FD" w:rsidRPr="004224FD">
              <w:rPr>
                <w:color w:val="FF0000"/>
                <w:sz w:val="20"/>
                <w:szCs w:val="20"/>
              </w:rPr>
              <w:t xml:space="preserve">Table </w:t>
            </w:r>
            <w:r w:rsidR="004224FD" w:rsidRPr="004224FD">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xxkm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671" w:name="_Toc390432260"/>
      <w:r w:rsidRPr="00373BB2">
        <w:t>S</w:t>
      </w:r>
      <w:r>
        <w:t>ECTION 3 – Stage 2: Offshore TO design concepts Appraisal</w:t>
      </w:r>
      <w:bookmarkEnd w:id="671"/>
    </w:p>
    <w:p w14:paraId="1E8FF3DA" w14:textId="74C7C9A3"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TO should cost all the options </w:t>
      </w:r>
      <w:r w:rsidRPr="003363F8">
        <w:rPr>
          <w:b/>
          <w:color w:val="FF0000"/>
        </w:rPr>
        <w:t>‘taken forward’</w:t>
      </w:r>
      <w:r w:rsidRPr="003363F8">
        <w:rPr>
          <w:color w:val="FF0000"/>
        </w:rPr>
        <w:t xml:space="preserve"> and provide the capital cost to </w:t>
      </w:r>
      <w:r w:rsidR="000507C7" w:rsidRPr="00EB7F75">
        <w:t xml:space="preserve">The Company </w:t>
      </w:r>
      <w:r w:rsidRPr="003363F8">
        <w:rPr>
          <w:color w:val="FF0000"/>
        </w:rPr>
        <w:t>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672" w:name="_Toc390432261"/>
      <w:r w:rsidRPr="00373BB2">
        <w:lastRenderedPageBreak/>
        <w:t>S</w:t>
      </w:r>
      <w:r>
        <w:t>ECTION 4 – Stage 3: Overall economic and efficient options Appraisal</w:t>
      </w:r>
      <w:bookmarkEnd w:id="672"/>
    </w:p>
    <w:p w14:paraId="695C5BFD" w14:textId="09E4A897" w:rsidR="0015078A" w:rsidRDefault="0015078A" w:rsidP="0015078A">
      <w:pPr>
        <w:jc w:val="both"/>
      </w:pPr>
      <w:r w:rsidRPr="0059561C">
        <w:rPr>
          <w:color w:val="FF0000"/>
        </w:rPr>
        <w:t>In this section</w:t>
      </w:r>
      <w:r>
        <w:rPr>
          <w:color w:val="FF0000"/>
        </w:rPr>
        <w:t xml:space="preserve">, </w:t>
      </w:r>
      <w:r w:rsidR="000507C7" w:rsidRPr="00EB7F75">
        <w:t xml:space="preserve">The Company </w:t>
      </w:r>
      <w:r>
        <w:rPr>
          <w:color w:val="FF0000"/>
        </w:rPr>
        <w:t xml:space="preserve">will combine the options taken forward from stage 1 and stage 2 to provide a list of options for economic assessment. </w:t>
      </w:r>
      <w:r w:rsidR="000507C7" w:rsidRPr="00EB7F75">
        <w:t xml:space="preserve">The Company </w:t>
      </w:r>
      <w:r>
        <w:rPr>
          <w:color w:val="FF0000"/>
        </w:rPr>
        <w:t xml:space="preserve">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6"/>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673" w:name="_Toc390432262"/>
      <w:r w:rsidRPr="00373BB2">
        <w:lastRenderedPageBreak/>
        <w:t>S</w:t>
      </w:r>
      <w:r>
        <w:t>ECTION 5 – The Preferred Option</w:t>
      </w:r>
      <w:bookmarkEnd w:id="673"/>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674" w:name="_Toc390432263"/>
      <w:r w:rsidRPr="00373BB2">
        <w:lastRenderedPageBreak/>
        <w:t>S</w:t>
      </w:r>
      <w:r>
        <w:t>ECTION 6 – Alternative Options</w:t>
      </w:r>
      <w:bookmarkEnd w:id="674"/>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675" w:name="_Toc390432264"/>
      <w:r>
        <w:lastRenderedPageBreak/>
        <w:t>Appendix A – Glossary of Terms</w:t>
      </w:r>
      <w:bookmarkEnd w:id="675"/>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follows;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re-conductoring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676" w:name="RANGE!A1:T68"/>
      <w:bookmarkStart w:id="677" w:name="_Toc390432265"/>
      <w:bookmarkEnd w:id="676"/>
      <w:r>
        <w:t>Appendix B– Unit Cost Assumptions</w:t>
      </w:r>
      <w:bookmarkEnd w:id="677"/>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678" w:name="_Toc390432266"/>
      <w:r>
        <w:t>Appendix C – Cost Benefit Analysis (CBA) methodology</w:t>
      </w:r>
      <w:bookmarkEnd w:id="678"/>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2119A483" w:rsidR="0015078A" w:rsidRPr="00D672AE" w:rsidRDefault="0015078A" w:rsidP="0015078A">
      <w:pPr>
        <w:jc w:val="both"/>
      </w:pPr>
      <w:r w:rsidRPr="00D672AE">
        <w:t xml:space="preserve">As part of the economic assessment, </w:t>
      </w:r>
      <w:r w:rsidR="000507C7">
        <w:t xml:space="preserve">The Company </w:t>
      </w:r>
      <w:r w:rsidRPr="00D672AE">
        <w:t xml:space="preserve">will undertake a cost benefit analysis to account for the total life cost of the options. As part of this assessment;  </w:t>
      </w:r>
    </w:p>
    <w:p w14:paraId="05C7F2B3" w14:textId="0B2051A7" w:rsidR="0015078A" w:rsidRPr="00D672AE" w:rsidRDefault="000507C7" w:rsidP="008E583B">
      <w:pPr>
        <w:numPr>
          <w:ilvl w:val="0"/>
          <w:numId w:val="44"/>
        </w:numPr>
        <w:jc w:val="both"/>
      </w:pPr>
      <w:r>
        <w:t xml:space="preserve">The Company </w:t>
      </w:r>
      <w:r w:rsidR="0015078A" w:rsidRPr="00D672AE">
        <w:t>will utilise the capital costs of the options as provided by the Transmission Owners</w:t>
      </w:r>
    </w:p>
    <w:p w14:paraId="62B68269" w14:textId="16DA9BC6" w:rsidR="0015078A" w:rsidRPr="00D672AE" w:rsidRDefault="000507C7" w:rsidP="008E583B">
      <w:pPr>
        <w:numPr>
          <w:ilvl w:val="0"/>
          <w:numId w:val="44"/>
        </w:numPr>
        <w:jc w:val="both"/>
      </w:pPr>
      <w:r>
        <w:t xml:space="preserve">The Company </w:t>
      </w:r>
      <w:r w:rsidR="0015078A" w:rsidRPr="00D672AE">
        <w:t>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where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Wind Farm Output X Constrained Energy Factor X Load factor X failure/maintenance rate X number of circuits X duration of failure/maintenance</w:t>
      </w:r>
    </w:p>
    <w:p w14:paraId="711DFB06" w14:textId="4A9A1A99" w:rsidR="0015078A" w:rsidRPr="00D672AE" w:rsidRDefault="000507C7" w:rsidP="008E583B">
      <w:pPr>
        <w:numPr>
          <w:ilvl w:val="0"/>
          <w:numId w:val="44"/>
        </w:numPr>
        <w:ind w:left="714" w:hanging="357"/>
        <w:jc w:val="both"/>
      </w:pPr>
      <w:r>
        <w:t xml:space="preserve">The Company </w:t>
      </w:r>
      <w:r w:rsidR="0015078A" w:rsidRPr="00D672AE">
        <w:t>will calculate the Net Present Value using the Spakman approach which is used in discounting CBAs that involve private investment for public benefit</w:t>
      </w:r>
      <w:r w:rsidR="0015078A" w:rsidRPr="00D672AE">
        <w:rPr>
          <w:rStyle w:val="FootnoteReference"/>
        </w:rPr>
        <w:footnoteReference w:id="7"/>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02945C2A" w:rsidR="00492F02" w:rsidRDefault="00492F02">
      <w:pPr>
        <w:pStyle w:val="Heading3"/>
        <w:numPr>
          <w:ilvl w:val="0"/>
          <w:numId w:val="0"/>
        </w:numPr>
        <w:rPr>
          <w:b/>
          <w:sz w:val="24"/>
        </w:rPr>
      </w:pPr>
      <w:r>
        <w:rPr>
          <w:b/>
          <w:sz w:val="24"/>
        </w:rPr>
        <w:t>Appendix B3 - - TO/</w:t>
      </w:r>
      <w:r w:rsidR="003A39A5">
        <w:rPr>
          <w:b/>
          <w:sz w:val="24"/>
        </w:rPr>
        <w:t xml:space="preserve">The </w:t>
      </w:r>
      <w:r w:rsidR="000507C7">
        <w:rPr>
          <w:b/>
          <w:sz w:val="24"/>
        </w:rPr>
        <w:t>Company</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10A0692A" w:rsidR="00492F02" w:rsidRDefault="00492F02">
            <w:r>
              <w:rPr>
                <w:b/>
              </w:rPr>
              <w:t>TO/</w:t>
            </w:r>
            <w:r w:rsidR="003A39A5">
              <w:rPr>
                <w:b/>
              </w:rPr>
              <w:t xml:space="preserve">The </w:t>
            </w:r>
            <w:r w:rsidR="000507C7">
              <w:rPr>
                <w:b/>
              </w:rPr>
              <w:t>Company</w:t>
            </w:r>
            <w:r>
              <w:rPr>
                <w:b/>
              </w:rPr>
              <w:t xml:space="preserve"> Indemnity Proposal  under STCP 18-1</w:t>
            </w:r>
          </w:p>
        </w:tc>
      </w:tr>
      <w:tr w:rsidR="00492F02" w14:paraId="1DDEBB85" w14:textId="77777777">
        <w:trPr>
          <w:cantSplit/>
          <w:trHeight w:val="248"/>
        </w:trPr>
        <w:tc>
          <w:tcPr>
            <w:tcW w:w="2376" w:type="dxa"/>
          </w:tcPr>
          <w:p w14:paraId="72E8BE9A" w14:textId="74EF22AF" w:rsidR="00492F02" w:rsidRDefault="003A39A5">
            <w:r>
              <w:t xml:space="preserve">The </w:t>
            </w:r>
            <w:r w:rsidR="000507C7">
              <w:t xml:space="preserve">Company </w:t>
            </w:r>
            <w:r w:rsidR="00492F02">
              <w:t>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4F295B53" w:rsidR="00492F02" w:rsidRDefault="00B82ACE">
            <w:r>
              <w:t xml:space="preserve"> The Company</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4B863B6D" w:rsidR="00492F02" w:rsidRDefault="00492F02">
            <w:r>
              <w:t>Contact at</w:t>
            </w:r>
            <w:r w:rsidR="00B82ACE">
              <w:t xml:space="preserve"> The Company</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328E63E1" w:rsidR="00492F02" w:rsidRDefault="00B82ACE">
            <w:r>
              <w:t xml:space="preserve">The Company </w:t>
            </w:r>
            <w:r w:rsidR="00492F02">
              <w:t>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1117B738" w:rsidR="00492F02" w:rsidRDefault="00492F02">
            <w:r>
              <w:t>To (at</w:t>
            </w:r>
            <w:r w:rsidR="00B82ACE">
              <w:t xml:space="preserve"> The Company</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0A834DC2" w:rsidR="00492F02" w:rsidRDefault="00492F02">
            <w:r>
              <w:t>Contact at</w:t>
            </w:r>
            <w:r w:rsidR="00B82ACE">
              <w:t xml:space="preserve"> The Company</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r>
              <w:rPr>
                <w:b/>
              </w:rPr>
              <w:t>£(ex vat)</w:t>
            </w:r>
          </w:p>
        </w:tc>
        <w:tc>
          <w:tcPr>
            <w:tcW w:w="1701" w:type="dxa"/>
          </w:tcPr>
          <w:p w14:paraId="3EE88AA0" w14:textId="77777777" w:rsidR="00492F02" w:rsidRDefault="00492F02">
            <w:pPr>
              <w:jc w:val="center"/>
              <w:rPr>
                <w:b/>
              </w:rPr>
            </w:pPr>
            <w:r>
              <w:rPr>
                <w:b/>
              </w:rPr>
              <w:t>£(ex vat)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Description of One Off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15128DC9"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and </w:t>
      </w:r>
      <w:r>
        <w:rPr>
          <w:snapToGrid w:val="0"/>
          <w:color w:val="000000"/>
        </w:rPr>
        <w:t xml:space="preserve"> indoor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679" w:name="OLE_LINK1"/>
      <w:bookmarkStart w:id="680" w:name="OLE_LINK2"/>
      <w:r>
        <w:rPr>
          <w:b/>
          <w:sz w:val="24"/>
        </w:rPr>
        <w:t>Other Charging Information Requirements</w:t>
      </w:r>
      <w:bookmarkEnd w:id="679"/>
      <w:bookmarkEnd w:id="680"/>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base, and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If an Applicant has specified a fixed price connection charge then the GAVs will be based on the estimated cost plus a risk margin.</w:t>
      </w:r>
    </w:p>
    <w:p w14:paraId="55B1A7BE" w14:textId="4F95336F" w:rsidR="00492F02" w:rsidRDefault="00492F02">
      <w:pPr>
        <w:spacing w:before="120"/>
        <w:rPr>
          <w:snapToGrid w:val="0"/>
          <w:color w:val="000000"/>
        </w:rPr>
      </w:pPr>
      <w:r>
        <w:rPr>
          <w:snapToGrid w:val="0"/>
          <w:color w:val="000000"/>
        </w:rPr>
        <w:t>If an Applicant has specified a capital contribution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681" w:name="_Ref93468178"/>
      <w:r>
        <w:rPr>
          <w:b/>
        </w:rPr>
        <w:t>C4.3.1</w:t>
      </w:r>
      <w:r>
        <w:rPr>
          <w:b/>
        </w:rPr>
        <w:tab/>
        <w:t>Power Station (both Adjacent and Not Adjacent to the TO’s Transmission System)</w:t>
      </w:r>
      <w:bookmarkEnd w:id="681"/>
    </w:p>
    <w:p w14:paraId="0BD67332" w14:textId="144772F2" w:rsidR="00492F02" w:rsidRDefault="00492F02">
      <w:pPr>
        <w:ind w:left="851" w:hanging="851"/>
      </w:pPr>
      <w:r>
        <w:t>C4.3.1.1</w:t>
      </w:r>
      <w:r>
        <w:tab/>
        <w:t xml:space="preserve">The TO Construction Offer to </w:t>
      </w:r>
      <w:r w:rsidR="00B82ACE">
        <w:t xml:space="preserve">The Company </w:t>
      </w:r>
      <w:r>
        <w:t xml:space="preserve">shall include terms for the connection of control telephones at the User’s Site to the TO telephone network, which shall facilitate communications for control purposes between the User and </w:t>
      </w:r>
      <w:r w:rsidR="008F4C7C">
        <w:t xml:space="preserve">The Company </w:t>
      </w:r>
      <w:r>
        <w:t>and between the User and the TO.</w:t>
      </w:r>
    </w:p>
    <w:p w14:paraId="3D0E0B26" w14:textId="79BB0C08" w:rsidR="00492F02" w:rsidRDefault="00492F02">
      <w:pPr>
        <w:ind w:left="851" w:hanging="851"/>
      </w:pPr>
      <w:r>
        <w:t>C4.3.1.2</w:t>
      </w:r>
      <w:r>
        <w:tab/>
        <w:t xml:space="preserve">The TO Construction Offer to </w:t>
      </w:r>
      <w:r w:rsidR="008F4C7C">
        <w:t xml:space="preserve">The Company </w:t>
      </w:r>
      <w:r>
        <w:t xml:space="preserve">shall include terms for the connection of an extension bell. </w:t>
      </w:r>
    </w:p>
    <w:p w14:paraId="5ECE7D4E" w14:textId="29A3C102" w:rsidR="00492F02" w:rsidRDefault="00492F02">
      <w:pPr>
        <w:ind w:left="851" w:hanging="851"/>
      </w:pPr>
      <w:r>
        <w:t>C4.3.1.3</w:t>
      </w:r>
      <w:r>
        <w:tab/>
        <w:t xml:space="preserve">The TO Construction Offer to </w:t>
      </w:r>
      <w:r w:rsidR="008F4C7C">
        <w:t xml:space="preserve">The Company </w:t>
      </w:r>
      <w:r>
        <w:t>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0D3C901D" w:rsidR="00492F02" w:rsidRDefault="00492F02" w:rsidP="008E583B">
      <w:pPr>
        <w:pStyle w:val="Header"/>
        <w:numPr>
          <w:ilvl w:val="0"/>
          <w:numId w:val="33"/>
        </w:numPr>
        <w:tabs>
          <w:tab w:val="clear" w:pos="4153"/>
          <w:tab w:val="clear" w:pos="8306"/>
        </w:tabs>
      </w:pPr>
      <w:r>
        <w:t xml:space="preserve"> Instructor </w:t>
      </w:r>
      <w:r w:rsidR="00A47F71">
        <w:t xml:space="preserve">Facilities </w:t>
      </w:r>
      <w:r>
        <w:t>(Grid Code CC</w:t>
      </w:r>
      <w:r w:rsidR="00566AC5">
        <w:t>.</w:t>
      </w:r>
      <w:r>
        <w:t>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346E3895" w:rsidR="00492F02" w:rsidRDefault="00492F02">
      <w:pPr>
        <w:ind w:left="851" w:hanging="851"/>
      </w:pPr>
      <w:r>
        <w:t>C4.3.1.5</w:t>
      </w:r>
      <w:r>
        <w:tab/>
        <w:t xml:space="preserve">To the extent that </w:t>
      </w:r>
      <w:r w:rsidR="008F4C7C">
        <w:t xml:space="preserve">The Company </w:t>
      </w:r>
      <w:r>
        <w:t xml:space="preserve">requires these facilities, </w:t>
      </w:r>
      <w:r w:rsidR="008F4C7C">
        <w:t xml:space="preserve">The Company </w:t>
      </w:r>
      <w:r>
        <w:t xml:space="preserve">shall include relevant </w:t>
      </w:r>
      <w:r w:rsidRPr="008B0518">
        <w:t>terms in their</w:t>
      </w:r>
      <w:r>
        <w:t xml:space="preserve"> Bilateral Agreement directly with the User.</w:t>
      </w:r>
    </w:p>
    <w:p w14:paraId="17525587" w14:textId="685C1CCD" w:rsidR="00EC4A31" w:rsidRDefault="00EC4A31">
      <w:pPr>
        <w:ind w:left="851" w:hanging="851"/>
      </w:pPr>
      <w:r>
        <w:t>C4.</w:t>
      </w:r>
      <w:r w:rsidR="00BA368D">
        <w:t>3.1.6</w:t>
      </w:r>
      <w:r w:rsidR="00BA368D">
        <w:tab/>
        <w:t xml:space="preserve">The TO Construction Offer to </w:t>
      </w:r>
      <w:r w:rsidR="008F4C7C">
        <w:t xml:space="preserve">The Company </w:t>
      </w:r>
      <w:r w:rsidR="00BA368D">
        <w:t xml:space="preserve">shall include terms </w:t>
      </w:r>
      <w:r w:rsidR="003B60EC">
        <w:t xml:space="preserve">for the provision of relevant Critical Tools and Facilities where these are </w:t>
      </w:r>
      <w:r w:rsidR="00FD6703">
        <w:t>provided by the TO to the User</w:t>
      </w:r>
      <w:r w:rsidR="00171090">
        <w:t xml:space="preserve">.  To the extent that </w:t>
      </w:r>
      <w:r w:rsidR="008F4C7C">
        <w:t xml:space="preserve">The Company </w:t>
      </w:r>
      <w:r w:rsidR="00171090">
        <w:t xml:space="preserve">requires these Critical Tools and Facilities, </w:t>
      </w:r>
      <w:r w:rsidR="008F4C7C">
        <w:t xml:space="preserve">The Company </w:t>
      </w:r>
      <w:r w:rsidR="00171090">
        <w:t>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322945D1" w:rsidR="00492F02" w:rsidRDefault="00492F02">
      <w:pPr>
        <w:ind w:left="851" w:hanging="851"/>
      </w:pPr>
      <w:r>
        <w:t>C4.3.2.1</w:t>
      </w:r>
      <w:r>
        <w:tab/>
        <w:t xml:space="preserve">The TO Construction Offer to </w:t>
      </w:r>
      <w:r w:rsidR="00537D9B">
        <w:t xml:space="preserve">The Company </w:t>
      </w:r>
      <w:r>
        <w:t xml:space="preserve">shall include terms for the connection of control telephones at the User’s Control Point to the TO telephone network, which shall facilitate communications for control purposes between the User and </w:t>
      </w:r>
      <w:r w:rsidR="00537D9B">
        <w:t xml:space="preserve">The Company </w:t>
      </w:r>
      <w:r>
        <w:t>and between the User and the TO.</w:t>
      </w:r>
    </w:p>
    <w:p w14:paraId="5A4CD2B1" w14:textId="5F03F075" w:rsidR="00492F02" w:rsidRDefault="00492F02">
      <w:pPr>
        <w:ind w:left="851" w:hanging="851"/>
      </w:pPr>
      <w:r>
        <w:t>C4.3.2.2</w:t>
      </w:r>
      <w:r>
        <w:tab/>
        <w:t xml:space="preserve">The TO Construction Offer to </w:t>
      </w:r>
      <w:r w:rsidR="00537D9B">
        <w:t xml:space="preserve">The Company </w:t>
      </w:r>
      <w:r>
        <w:t>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r>
        <w:t>);</w:t>
      </w:r>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6CA5DDE1" w:rsidR="00492F02" w:rsidRDefault="00492F02">
      <w:pPr>
        <w:ind w:left="851" w:hanging="851"/>
      </w:pPr>
      <w:r>
        <w:t>C4.3.2.4</w:t>
      </w:r>
      <w:r>
        <w:tab/>
        <w:t xml:space="preserve">To the extent that </w:t>
      </w:r>
      <w:r w:rsidR="00537D9B">
        <w:t xml:space="preserve">The Company </w:t>
      </w:r>
      <w:r>
        <w:t xml:space="preserve">requires these facilities, </w:t>
      </w:r>
      <w:r w:rsidR="00537D9B">
        <w:t xml:space="preserve">The Company </w:t>
      </w:r>
      <w:r>
        <w:t>shall include relevant terms in their Bilateral Agreement directly with the User.</w:t>
      </w:r>
    </w:p>
    <w:p w14:paraId="0E0EFA97" w14:textId="0C04E877" w:rsidR="009303A0" w:rsidRDefault="009303A0">
      <w:pPr>
        <w:ind w:left="851" w:hanging="851"/>
      </w:pPr>
      <w:r>
        <w:lastRenderedPageBreak/>
        <w:t xml:space="preserve">C4.3.2.5 The TO Construction Offer to </w:t>
      </w:r>
      <w:r w:rsidR="00537D9B">
        <w:t xml:space="preserve">The Company </w:t>
      </w:r>
      <w:r>
        <w:t xml:space="preserve">shall include terms for the provision of relevant Critical Tools and Facilities where these are provided by the TO to the User.  To the extent that </w:t>
      </w:r>
      <w:r w:rsidR="00537D9B">
        <w:t xml:space="preserve">The Company </w:t>
      </w:r>
      <w:r>
        <w:t xml:space="preserve">requires these Critical Tools and Facilities, </w:t>
      </w:r>
      <w:r w:rsidR="00537D9B">
        <w:t xml:space="preserve">The Company </w:t>
      </w:r>
      <w:r>
        <w:t>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677150FF" w:rsidR="00492F02" w:rsidRDefault="00492F02">
      <w:pPr>
        <w:ind w:left="851" w:hanging="851"/>
      </w:pPr>
      <w:r>
        <w:t>C4.3.3.1</w:t>
      </w:r>
      <w:r>
        <w:tab/>
        <w:t>Where requested by</w:t>
      </w:r>
      <w:r w:rsidR="0097089D" w:rsidRPr="0097089D">
        <w:t xml:space="preserve"> </w:t>
      </w:r>
      <w:r w:rsidR="0097089D">
        <w:t>The Company</w:t>
      </w:r>
      <w:r>
        <w:t xml:space="preserve">, the TO shall use reasonable endeavours to agree terms with the relevant Network Operator to facilitate the connection of control telephones at the User’s Control Point to the TO telephone network, which shall facilitate communications for control purposes between the User and </w:t>
      </w:r>
      <w:r w:rsidR="0097089D">
        <w:t xml:space="preserve">The Company </w:t>
      </w:r>
      <w:r>
        <w:t>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502CC949" w14:textId="46C12F4C" w:rsidR="00AA788F" w:rsidRDefault="0066093E" w:rsidP="0066093E">
      <w:pPr>
        <w:tabs>
          <w:tab w:val="left" w:pos="851"/>
        </w:tabs>
        <w:ind w:left="851" w:hanging="851"/>
      </w:pPr>
      <w:r>
        <w:t>C4.3.3.3</w:t>
      </w:r>
      <w:r>
        <w:tab/>
        <w:t>Where requested by</w:t>
      </w:r>
      <w:r w:rsidR="0097089D" w:rsidRPr="0097089D">
        <w:t xml:space="preserve"> </w:t>
      </w:r>
      <w:r w:rsidR="0097089D">
        <w:t>The Company</w:t>
      </w:r>
      <w:r>
        <w:t xml:space="preserve">, the TO shall use reasonable endeavours to agree terms with the relevant Network Operator to facilitate the provision of relevant Critical Tools and Facilities where these are provided by the TO to the User.  To the extent that </w:t>
      </w:r>
      <w:r w:rsidR="0097089D">
        <w:t xml:space="preserve">The Company </w:t>
      </w:r>
      <w:r>
        <w:t xml:space="preserve">requires these Critical Tools and Facilities, </w:t>
      </w:r>
      <w:r w:rsidR="0097089D">
        <w:t xml:space="preserve">The Company </w:t>
      </w:r>
      <w:r>
        <w:t>shall include relevant terms in their Bilateral Agreement directly with the User.</w:t>
      </w:r>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37BDBE24" w:rsidR="00492F02" w:rsidRDefault="00492F02">
      <w:pPr>
        <w:ind w:left="851" w:hanging="851"/>
      </w:pPr>
      <w:r>
        <w:t>C5.3.1.1</w:t>
      </w:r>
      <w:r>
        <w:tab/>
        <w:t xml:space="preserve">The TO Construction Offer to </w:t>
      </w:r>
      <w:r w:rsidR="0097089D">
        <w:t xml:space="preserve">The Company </w:t>
      </w:r>
      <w:r>
        <w:t>shall include terms for the collection and transmission of the following User data via the TO (or as agreed) SCADA system to</w:t>
      </w:r>
      <w:r w:rsidR="0097089D" w:rsidRPr="0097089D">
        <w:t xml:space="preserve"> </w:t>
      </w:r>
      <w:r w:rsidR="0097089D">
        <w:t>The Company</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HV MW   MVAr  Frequency</w:t>
            </w:r>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r>
              <w:t>LV  MW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r>
              <w:t>LV  MW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r>
              <w:rPr>
                <w:b/>
              </w:rPr>
              <w:t>Digital  Status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41F6F506"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97089D">
        <w:t xml:space="preserve">The Company </w:t>
      </w:r>
      <w:r>
        <w:t>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643698C2" w:rsidR="00492F02" w:rsidRDefault="00492F02">
      <w:pPr>
        <w:ind w:left="851"/>
      </w:pPr>
      <w:r>
        <w:t>At sites where access to settlement metering pulses is available, and where requested by</w:t>
      </w:r>
      <w:r w:rsidR="0097089D" w:rsidRPr="0097089D">
        <w:t xml:space="preserve"> </w:t>
      </w:r>
      <w:r w:rsidR="0097089D">
        <w:t>The Company</w:t>
      </w:r>
      <w:r>
        <w:t>, the TO Construction Offer</w:t>
      </w:r>
      <w:r>
        <w:rPr>
          <w:b/>
        </w:rPr>
        <w:t xml:space="preserve"> </w:t>
      </w:r>
      <w:r>
        <w:t>shall make provision for the procurement and installation of an Operational Metering Summator (OMS) or equivalent equipment.</w:t>
      </w:r>
    </w:p>
    <w:p w14:paraId="2D2C59AB" w14:textId="1CDA8AC4" w:rsidR="00492F02" w:rsidRDefault="00492F02">
      <w:pPr>
        <w:ind w:left="851"/>
      </w:pPr>
      <w:r>
        <w:t xml:space="preserve">For the avoidance of doubt, where either OMS Metering or equivalent equipment is installed, the information obtained from this equipment shall be provided to </w:t>
      </w:r>
      <w:r w:rsidR="0097089D">
        <w:t xml:space="preserve">The Company </w:t>
      </w:r>
      <w:r>
        <w:t>via the TO SCADA system.</w:t>
      </w:r>
    </w:p>
    <w:p w14:paraId="1978B51D" w14:textId="77777777" w:rsidR="00492F02" w:rsidRDefault="00492F02">
      <w:pPr>
        <w:ind w:left="851"/>
      </w:pPr>
    </w:p>
    <w:p w14:paraId="46C8D1A8" w14:textId="2192344E" w:rsidR="00492F02" w:rsidRDefault="00492F02">
      <w:pPr>
        <w:ind w:left="851"/>
      </w:pPr>
      <w:r>
        <w:rPr>
          <w:b/>
        </w:rPr>
        <w:lastRenderedPageBreak/>
        <w:t>(d)</w:t>
      </w:r>
      <w:r>
        <w:rPr>
          <w:b/>
        </w:rPr>
        <w:tab/>
      </w:r>
      <w:r w:rsidR="000223DC">
        <w:rPr>
          <w:b/>
        </w:rPr>
        <w:t>Frequency Response</w:t>
      </w:r>
      <w:r>
        <w:rPr>
          <w:b/>
        </w:rPr>
        <w:t xml:space="preserve"> Monitoring Equipment</w:t>
      </w:r>
      <w:r>
        <w:br/>
        <w:t>Where requested by</w:t>
      </w:r>
      <w:r w:rsidR="00740458" w:rsidRPr="00740458">
        <w:t xml:space="preserve"> </w:t>
      </w:r>
      <w:r w:rsidR="00740458">
        <w:t>The Company</w:t>
      </w:r>
      <w:r>
        <w:t xml:space="preserve">, the TO Construction Offer to </w:t>
      </w:r>
      <w:r w:rsidR="00740458">
        <w:t xml:space="preserve">The Company </w:t>
      </w:r>
      <w:r>
        <w:t xml:space="preserve">shall include terms for the installation of </w:t>
      </w:r>
      <w:r w:rsidR="000223DC">
        <w:t>Frequency Response</w:t>
      </w:r>
      <w:r>
        <w:rPr>
          <w:b/>
        </w:rPr>
        <w:t xml:space="preserve"> </w:t>
      </w:r>
      <w:r>
        <w:t>Monitoring Equipment</w:t>
      </w:r>
      <w:r>
        <w:rPr>
          <w:b/>
        </w:rPr>
        <w:t xml:space="preserve"> </w:t>
      </w:r>
      <w:r>
        <w:t>and associated communications infrastructure which shall be issued free to the TO by</w:t>
      </w:r>
      <w:r w:rsidR="00740458" w:rsidRPr="00740458">
        <w:t xml:space="preserve"> </w:t>
      </w:r>
      <w:r w:rsidR="00740458">
        <w:t>The Company</w:t>
      </w:r>
      <w:r>
        <w:t>.</w:t>
      </w:r>
    </w:p>
    <w:p w14:paraId="211FF5BF" w14:textId="77777777" w:rsidR="00492F02" w:rsidRDefault="00492F02">
      <w:pPr>
        <w:rPr>
          <w:b/>
          <w:snapToGrid w:val="0"/>
        </w:rPr>
      </w:pPr>
      <w:r>
        <w:rPr>
          <w:b/>
          <w:snapToGrid w:val="0"/>
        </w:rPr>
        <w:t xml:space="preserve"> </w:t>
      </w:r>
    </w:p>
    <w:p w14:paraId="62236073" w14:textId="699E309F" w:rsidR="00492F02" w:rsidRDefault="00492F02">
      <w:pPr>
        <w:ind w:left="851" w:hanging="851"/>
        <w:rPr>
          <w:b/>
        </w:rPr>
      </w:pPr>
      <w:r>
        <w:rPr>
          <w:b/>
        </w:rPr>
        <w:t>C5.3.2</w:t>
      </w:r>
      <w:r>
        <w:rPr>
          <w:b/>
        </w:rPr>
        <w:tab/>
      </w:r>
      <w:r w:rsidRPr="002657AB">
        <w:rPr>
          <w:b/>
        </w:rPr>
        <w:t>Special C</w:t>
      </w:r>
      <w:r>
        <w:rPr>
          <w:b/>
        </w:rPr>
        <w:t>lasses of Generators</w:t>
      </w:r>
      <w:r w:rsidR="007428C0">
        <w:rPr>
          <w:b/>
        </w:rPr>
        <w:t xml:space="preserve"> and Restoration Contractors</w:t>
      </w:r>
    </w:p>
    <w:p w14:paraId="0238013C" w14:textId="7003B31F"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w:t>
      </w:r>
      <w:r w:rsidR="004E5204">
        <w:t xml:space="preserve"> and Network Operator</w:t>
      </w:r>
      <w:r>
        <w:t xml:space="preserve">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00ED51DB" w:rsidR="00492F02" w:rsidRDefault="00492F02">
      <w:pPr>
        <w:ind w:left="851"/>
        <w:rPr>
          <w:snapToGrid w:val="0"/>
        </w:rPr>
      </w:pPr>
      <w:r>
        <w:rPr>
          <w:snapToGrid w:val="0"/>
        </w:rPr>
        <w:t xml:space="preserve">(b) </w:t>
      </w:r>
      <w:r w:rsidR="00650C3A">
        <w:rPr>
          <w:snapToGrid w:val="0"/>
        </w:rPr>
        <w:t xml:space="preserve">Restoration </w:t>
      </w:r>
      <w:r w:rsidR="00F85EA1">
        <w:rPr>
          <w:snapToGrid w:val="0"/>
        </w:rPr>
        <w:t>Contractors</w:t>
      </w:r>
    </w:p>
    <w:p w14:paraId="4D6B4555" w14:textId="5B5EABF0" w:rsidR="00492F02" w:rsidRDefault="00492F02">
      <w:pPr>
        <w:ind w:left="851"/>
        <w:rPr>
          <w:snapToGrid w:val="0"/>
        </w:rPr>
      </w:pPr>
      <w:r>
        <w:rPr>
          <w:snapToGrid w:val="0"/>
        </w:rPr>
        <w:t xml:space="preserve">For </w:t>
      </w:r>
      <w:r w:rsidR="00F85EA1">
        <w:rPr>
          <w:snapToGrid w:val="0"/>
        </w:rPr>
        <w:t xml:space="preserve">Generators and </w:t>
      </w:r>
      <w:r w:rsidR="00CC698E">
        <w:rPr>
          <w:snapToGrid w:val="0"/>
        </w:rPr>
        <w:t>other parties</w:t>
      </w:r>
      <w:r>
        <w:rPr>
          <w:snapToGrid w:val="0"/>
        </w:rPr>
        <w:t xml:space="preserve"> that have entered into contracts with </w:t>
      </w:r>
      <w:r w:rsidR="00E635EA">
        <w:rPr>
          <w:snapToGrid w:val="0"/>
        </w:rPr>
        <w:t>The Company</w:t>
      </w:r>
      <w:r w:rsidR="002D296D">
        <w:rPr>
          <w:snapToGrid w:val="0"/>
        </w:rPr>
        <w:t xml:space="preserve"> </w:t>
      </w:r>
      <w:r>
        <w:rPr>
          <w:snapToGrid w:val="0"/>
        </w:rPr>
        <w:t>to provide a</w:t>
      </w:r>
      <w:r w:rsidR="00AB508D">
        <w:rPr>
          <w:snapToGrid w:val="0"/>
        </w:rPr>
        <w:t>n Anchor Plant</w:t>
      </w:r>
      <w:r>
        <w:rPr>
          <w:snapToGrid w:val="0"/>
        </w:rPr>
        <w:t xml:space="preserve"> </w:t>
      </w:r>
      <w:r w:rsidR="00DD0A63">
        <w:rPr>
          <w:snapToGrid w:val="0"/>
        </w:rPr>
        <w:t>C</w:t>
      </w:r>
      <w:r>
        <w:rPr>
          <w:snapToGrid w:val="0"/>
        </w:rPr>
        <w:t>apability</w:t>
      </w:r>
      <w:r w:rsidR="009A3920">
        <w:rPr>
          <w:snapToGrid w:val="0"/>
        </w:rPr>
        <w:t xml:space="preserve"> or Top Up </w:t>
      </w:r>
      <w:r w:rsidR="00DD0A63">
        <w:rPr>
          <w:snapToGrid w:val="0"/>
        </w:rPr>
        <w:t>Restoration Capability</w:t>
      </w:r>
      <w:r>
        <w:rPr>
          <w:snapToGrid w:val="0"/>
        </w:rPr>
        <w:t xml:space="preserve">. Such </w:t>
      </w:r>
      <w:r w:rsidR="009433C1">
        <w:rPr>
          <w:snapToGrid w:val="0"/>
        </w:rPr>
        <w:t>parties</w:t>
      </w:r>
      <w:r>
        <w:rPr>
          <w:snapToGrid w:val="0"/>
        </w:rPr>
        <w:t xml:space="preserve"> shall be provided with indications and analogues from all Transmission circuits at the interface substation</w:t>
      </w:r>
      <w:r w:rsidR="009433C1">
        <w:rPr>
          <w:snapToGrid w:val="0"/>
        </w:rPr>
        <w:t>.</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318EB7B" w:rsidR="00492F02" w:rsidRDefault="00492F02">
      <w:pPr>
        <w:ind w:left="851" w:hanging="851"/>
      </w:pPr>
      <w:r>
        <w:t>C5.3.3.1</w:t>
      </w:r>
      <w:r>
        <w:tab/>
        <w:t>At a Power Station not adjacent to the TO’s Transmission System, the TO Construction Offer will provide for SCADA data to be collected shall be as agreed with</w:t>
      </w:r>
      <w:r w:rsidR="00DC3137" w:rsidRPr="00DC3137">
        <w:t xml:space="preserve"> </w:t>
      </w:r>
      <w:r w:rsidR="00DC3137">
        <w:t>The Company</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19070957" w:rsidR="00492F02" w:rsidRDefault="00492F02">
      <w:pPr>
        <w:ind w:left="851" w:hanging="851"/>
      </w:pPr>
      <w:r>
        <w:t>C5.3.4.1</w:t>
      </w:r>
      <w:r>
        <w:tab/>
        <w:t xml:space="preserve">The TO Construction Offer to </w:t>
      </w:r>
      <w:r w:rsidR="00DC3137">
        <w:t xml:space="preserve">The Company </w:t>
      </w:r>
      <w:r>
        <w:t>shall include terms for the collection and transmission of the following User data via the TO (or as agreed) SCADA system to</w:t>
      </w:r>
      <w:r w:rsidR="00DC3137" w:rsidRPr="00DC3137">
        <w:t xml:space="preserve"> </w:t>
      </w:r>
      <w:r w:rsidR="00DC3137">
        <w:t>The Company</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01CAE3A" w:rsidR="00492F02" w:rsidRDefault="00492F02">
      <w:pPr>
        <w:ind w:left="851" w:hanging="851"/>
      </w:pPr>
      <w:r>
        <w:t>C5.3.5.1</w:t>
      </w:r>
      <w:r>
        <w:tab/>
        <w:t>The TO shall use reasonable endeavours to agree terms with the relevant Network Operator to facilitate the collection and transmission of SCADA data to</w:t>
      </w:r>
      <w:r w:rsidR="00DC3137" w:rsidRPr="00DC3137">
        <w:t xml:space="preserve"> </w:t>
      </w:r>
      <w:r w:rsidR="00DC3137">
        <w:t>The Company</w:t>
      </w:r>
      <w:r>
        <w:t xml:space="preserve">. </w:t>
      </w:r>
    </w:p>
    <w:p w14:paraId="7ADA4EAA" w14:textId="27FD8687" w:rsidR="00492F02" w:rsidRDefault="00492F02">
      <w:pPr>
        <w:ind w:left="851" w:hanging="851"/>
      </w:pPr>
      <w:r>
        <w:t>C5.3.5.2</w:t>
      </w:r>
      <w:r>
        <w:tab/>
        <w:t>The SCADA data to be collected shall be as agreed with</w:t>
      </w:r>
      <w:r w:rsidR="00DC3137" w:rsidRPr="00DC3137">
        <w:t xml:space="preserve"> </w:t>
      </w:r>
      <w:r w:rsidR="00DC3137">
        <w:t>The Company</w:t>
      </w:r>
      <w:r>
        <w:t xml:space="preserve">, but will be broadly in line (where applicable) with that described in C4.3.1 above. At a minimum </w:t>
      </w:r>
      <w:r>
        <w:lastRenderedPageBreak/>
        <w:t>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lastRenderedPageBreak/>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68D144AC" w:rsidR="00492F02" w:rsidRDefault="00492F02">
      <w:pPr>
        <w:pStyle w:val="Header"/>
        <w:tabs>
          <w:tab w:val="clear" w:pos="4153"/>
          <w:tab w:val="clear" w:pos="8306"/>
        </w:tabs>
        <w:ind w:left="851"/>
      </w:pPr>
      <w:r>
        <w:t>At sites where either Generator Operational Tripping Schemes or Auto Switching Schemes are provided, as a minimum telemeter and controls shall be provided to facilitate the switching in/out of the scheme. Other controls / indications shall be as agreed with</w:t>
      </w:r>
      <w:r w:rsidR="00DC3137" w:rsidRPr="00DC3137">
        <w:t xml:space="preserve"> </w:t>
      </w:r>
      <w:r w:rsidR="00DC3137">
        <w:t>The Company</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3D4C6FD7" w:rsidR="00492F02" w:rsidRDefault="00492F02">
      <w:pPr>
        <w:ind w:left="851" w:hanging="851"/>
      </w:pPr>
      <w:r>
        <w:t>C5.3.7.1</w:t>
      </w:r>
      <w:r>
        <w:tab/>
        <w:t xml:space="preserve">The TO and </w:t>
      </w:r>
      <w:r w:rsidR="00DC3137">
        <w:t xml:space="preserve">The Company </w:t>
      </w:r>
      <w:r>
        <w:t>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0979FBB2" w:rsidR="00492F02" w:rsidRDefault="00492F02">
      <w:pPr>
        <w:ind w:left="851" w:hanging="851"/>
      </w:pPr>
      <w:r>
        <w:t>C5.3.8.1</w:t>
      </w:r>
      <w:r>
        <w:tab/>
        <w:t xml:space="preserve">The TO and </w:t>
      </w:r>
      <w:r w:rsidR="00DC3137">
        <w:t xml:space="preserve">The Company </w:t>
      </w:r>
      <w:r>
        <w:t>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00B54CE2" w14:textId="77777777" w:rsidR="00B202FD" w:rsidRDefault="00B202FD" w:rsidP="00B202FD">
      <w:pPr>
        <w:pStyle w:val="Header"/>
        <w:tabs>
          <w:tab w:val="clear" w:pos="4153"/>
          <w:tab w:val="clear" w:pos="8306"/>
        </w:tabs>
        <w:rPr>
          <w:b/>
          <w:bCs/>
        </w:rPr>
      </w:pPr>
      <w:r w:rsidRPr="003C7EED">
        <w:rPr>
          <w:b/>
          <w:bCs/>
        </w:rPr>
        <w:t>C5.3.9</w:t>
      </w:r>
      <w:r w:rsidRPr="003C7EED">
        <w:rPr>
          <w:b/>
          <w:bCs/>
        </w:rPr>
        <w:tab/>
        <w:t>D</w:t>
      </w:r>
      <w:r w:rsidRPr="001B78B9">
        <w:rPr>
          <w:b/>
          <w:bCs/>
        </w:rPr>
        <w:t>istribution</w:t>
      </w:r>
      <w:r w:rsidRPr="003C7EED">
        <w:rPr>
          <w:b/>
          <w:bCs/>
        </w:rPr>
        <w:t xml:space="preserve"> Restoration Zones</w:t>
      </w:r>
    </w:p>
    <w:p w14:paraId="465324A9" w14:textId="6546924C" w:rsidR="00B202FD" w:rsidRPr="0093630F" w:rsidRDefault="00B202FD" w:rsidP="00B202FD">
      <w:pPr>
        <w:ind w:left="851" w:hanging="851"/>
        <w:jc w:val="both"/>
      </w:pPr>
      <w:r w:rsidRPr="0047373E">
        <w:t>C5.3.</w:t>
      </w:r>
      <w:r w:rsidRPr="00E01B63">
        <w:t>9</w:t>
      </w:r>
      <w:r w:rsidRPr="0032569D">
        <w:t>.1</w:t>
      </w:r>
      <w:r w:rsidRPr="0032569D">
        <w:tab/>
        <w:t xml:space="preserve">The TO Construction Offer shall provide for the provision of information from the </w:t>
      </w:r>
      <w:r w:rsidRPr="0047373E">
        <w:t xml:space="preserve">Transmission System to the </w:t>
      </w:r>
      <w:r>
        <w:t>Network Operator</w:t>
      </w:r>
      <w:r w:rsidRPr="00E01B63">
        <w:t xml:space="preserve"> so that </w:t>
      </w:r>
      <w:r>
        <w:t>Network Operators</w:t>
      </w:r>
      <w:r w:rsidRPr="00E01B63">
        <w:t xml:space="preserve"> </w:t>
      </w:r>
      <w:r>
        <w:t xml:space="preserve">who have a Distribution Restoration </w:t>
      </w:r>
      <w:r w:rsidR="00860727">
        <w:t xml:space="preserve">Zone </w:t>
      </w:r>
      <w:r>
        <w:t xml:space="preserve">Plan </w:t>
      </w:r>
      <w:r w:rsidRPr="00E01B63">
        <w:t xml:space="preserve">can fulfil their obligations. </w:t>
      </w:r>
      <w:r>
        <w:t xml:space="preserve">For Restoration Contractors who are part of a Distribution Restoration Zone Plan, this will enable Network Operators to receive and supply the necessary indications and analogues from the interfacing substation to facilitate the operation of the Distribution Restoration Zone.   </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0BA18E7A"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DC3137">
        <w:t xml:space="preserve">The Company </w:t>
      </w:r>
      <w:r>
        <w:t xml:space="preserve">may preclude the signing of the other.  In such circumstances, when </w:t>
      </w:r>
      <w:r w:rsidR="00DC3137">
        <w:t xml:space="preserve">The Company </w:t>
      </w:r>
      <w:r>
        <w:t xml:space="preserve">makes the Offer to the second recipient, both recipients are informed that their Offers are interactive.  In the event that one recipient signs the Offer then </w:t>
      </w:r>
      <w:r w:rsidR="00DC3137">
        <w:t xml:space="preserve">The Company </w:t>
      </w:r>
      <w:r>
        <w:t xml:space="preserve">shall inform the TO(s) and provide the TO with revised Construction Planning Assumptions in respect of </w:t>
      </w:r>
      <w:r w:rsidR="00F65222">
        <w:t xml:space="preserve">The Company </w:t>
      </w:r>
      <w:r>
        <w:t xml:space="preserve">Construction Application relating to the recipient who has not signed following the process in </w:t>
      </w:r>
      <w:r>
        <w:fldChar w:fldCharType="begin"/>
      </w:r>
      <w:r>
        <w:instrText xml:space="preserve"> REF _Ref89593427 \r \h </w:instrText>
      </w:r>
      <w:r>
        <w:fldChar w:fldCharType="separate"/>
      </w:r>
      <w:r w:rsidR="004224FD">
        <w:t>3.3.7</w:t>
      </w:r>
      <w:r>
        <w:fldChar w:fldCharType="end"/>
      </w:r>
    </w:p>
    <w:p w14:paraId="5CFC752E" w14:textId="663DC939" w:rsidR="00492F02" w:rsidRDefault="00492F02">
      <w:pPr>
        <w:keepNext/>
        <w:jc w:val="both"/>
      </w:pPr>
      <w:r>
        <w:t xml:space="preserve">If a TO Construction Offer is signed by </w:t>
      </w:r>
      <w:r w:rsidR="00F65222">
        <w:t xml:space="preserve">The Company </w:t>
      </w:r>
      <w:r>
        <w:t xml:space="preserve">which affects a TO Construction Offer being prepared then </w:t>
      </w:r>
      <w:r w:rsidR="00F65222">
        <w:t xml:space="preserve">The Company </w:t>
      </w:r>
      <w:r>
        <w:t xml:space="preserve">shall provide the TO with revised Construction Planning Assumptions following the process in </w:t>
      </w:r>
      <w:r>
        <w:fldChar w:fldCharType="begin"/>
      </w:r>
      <w:r>
        <w:instrText xml:space="preserve"> REF _Ref89593427 \r \h </w:instrText>
      </w:r>
      <w:r>
        <w:fldChar w:fldCharType="separate"/>
      </w:r>
      <w:r w:rsidR="004224FD">
        <w:t>3.3.7</w:t>
      </w:r>
      <w:r>
        <w:fldChar w:fldCharType="end"/>
      </w:r>
    </w:p>
    <w:p w14:paraId="5C285DD2" w14:textId="40BFA329" w:rsidR="00492F02" w:rsidRDefault="00492F02">
      <w:pPr>
        <w:keepNext/>
        <w:jc w:val="both"/>
      </w:pPr>
      <w:r>
        <w:t xml:space="preserve">The Host TO and any Affected TO(s) (as appropriate) should inform </w:t>
      </w:r>
      <w:r w:rsidR="00F65222">
        <w:t xml:space="preserve">The Company </w:t>
      </w:r>
      <w:r>
        <w:t>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12E33CB4" w:rsidR="00492F02" w:rsidRDefault="00492F02">
      <w:pPr>
        <w:pStyle w:val="Heading3"/>
        <w:numPr>
          <w:ilvl w:val="0"/>
          <w:numId w:val="0"/>
        </w:numPr>
        <w:rPr>
          <w:sz w:val="24"/>
        </w:rPr>
      </w:pPr>
      <w:r>
        <w:rPr>
          <w:b/>
          <w:sz w:val="24"/>
        </w:rPr>
        <w:t xml:space="preserve">Appendix D3 - Modifications Proposed by </w:t>
      </w:r>
      <w:r w:rsidR="00F65222">
        <w:rPr>
          <w:b/>
          <w:sz w:val="24"/>
        </w:rPr>
        <w:t>The Company</w:t>
      </w:r>
    </w:p>
    <w:p w14:paraId="251C8BB9" w14:textId="10E1ECFA" w:rsidR="00492F02" w:rsidRDefault="00492F02">
      <w:pPr>
        <w:pStyle w:val="Heading3"/>
        <w:numPr>
          <w:ilvl w:val="0"/>
          <w:numId w:val="0"/>
        </w:numPr>
        <w:jc w:val="both"/>
      </w:pPr>
      <w:r>
        <w:t xml:space="preserve">If </w:t>
      </w:r>
      <w:r w:rsidR="00F65222">
        <w:t xml:space="preserve">The Company </w:t>
      </w:r>
      <w:r>
        <w:t xml:space="preserve">/ TO(s) wish to make a Modification to the </w:t>
      </w:r>
      <w:r w:rsidR="00784D20">
        <w:t>National Electricity Transmission System</w:t>
      </w:r>
      <w:r>
        <w:t xml:space="preserve">, </w:t>
      </w:r>
      <w:r w:rsidR="001F546D">
        <w:t xml:space="preserve">The Company </w:t>
      </w:r>
      <w:r>
        <w:t xml:space="preserve">issues a Modification Notification to the User and advises the User of any works which </w:t>
      </w:r>
      <w:r w:rsidR="001F546D">
        <w:t xml:space="preserve">The Company </w:t>
      </w:r>
      <w:r>
        <w:t xml:space="preserve">reasonably believes that User may have to carry out as a result. </w:t>
      </w:r>
    </w:p>
    <w:p w14:paraId="53290E26" w14:textId="43FF64CD" w:rsidR="00492F02" w:rsidRDefault="00492F02">
      <w:pPr>
        <w:pStyle w:val="Heading3"/>
        <w:numPr>
          <w:ilvl w:val="0"/>
          <w:numId w:val="0"/>
        </w:numPr>
        <w:jc w:val="both"/>
      </w:pPr>
      <w:r>
        <w:t>The User may have 2 months to submit a Modification Application to</w:t>
      </w:r>
      <w:r w:rsidR="001F546D" w:rsidRPr="001F546D">
        <w:t xml:space="preserve"> </w:t>
      </w:r>
      <w:r w:rsidR="001F546D">
        <w:t>The Company</w:t>
      </w:r>
      <w:r>
        <w:t xml:space="preserve">.  No fee shall be payable by the User to </w:t>
      </w:r>
      <w:r w:rsidR="001F546D">
        <w:t xml:space="preserve">The Company </w:t>
      </w:r>
      <w:r>
        <w:t>in respect of any such Modification Application.</w:t>
      </w:r>
    </w:p>
    <w:p w14:paraId="6910AEC1" w14:textId="7AF2DF43" w:rsidR="00492F02" w:rsidRDefault="001F546D">
      <w:pPr>
        <w:pStyle w:val="Heading3"/>
        <w:numPr>
          <w:ilvl w:val="0"/>
          <w:numId w:val="0"/>
        </w:numPr>
        <w:jc w:val="both"/>
      </w:pPr>
      <w:r>
        <w:t xml:space="preserve">The Company </w:t>
      </w:r>
      <w:r w:rsidR="00492F02">
        <w:t>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 xml:space="preserve">National </w:t>
      </w:r>
      <w:r w:rsidR="00024A90">
        <w:lastRenderedPageBreak/>
        <w:t>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TO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1F746DE8" w14:textId="77777777" w:rsidR="00A54FD8" w:rsidRDefault="00A54FD8" w:rsidP="00A54FD8">
      <w:pPr>
        <w:keepNext/>
        <w:tabs>
          <w:tab w:val="left" w:pos="798"/>
          <w:tab w:val="left" w:pos="1722"/>
        </w:tabs>
      </w:pPr>
      <w:r>
        <w:t>OFTO</w:t>
      </w:r>
      <w:r>
        <w:tab/>
      </w:r>
      <w:r>
        <w:tab/>
        <w:t>Offshore Transmission Owner</w:t>
      </w:r>
    </w:p>
    <w:p w14:paraId="27D489F1" w14:textId="521EC9E5"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729D9753" w14:textId="77777777" w:rsidR="00CA2D45" w:rsidRDefault="00492F02">
      <w:pPr>
        <w:keepNext/>
      </w:pPr>
      <w:r>
        <w:t>Construction Planning Assumptions</w:t>
      </w:r>
    </w:p>
    <w:p w14:paraId="5CE4E983" w14:textId="77777777" w:rsidR="00CA2D45" w:rsidRDefault="00CA2D45" w:rsidP="00CA2D45">
      <w:pPr>
        <w:keepNext/>
      </w:pPr>
      <w:r>
        <w:t>Critical Tools and Facilities</w:t>
      </w:r>
    </w:p>
    <w:p w14:paraId="54DF309D" w14:textId="77777777" w:rsidR="00CA2D45" w:rsidRDefault="00CA2D45" w:rsidP="00CA2D45">
      <w:pPr>
        <w:keepNext/>
        <w:rPr>
          <w:ins w:id="682" w:author="Graham Lear (NESO)" w:date="2025-02-05T12:18:00Z" w16du:dateUtc="2025-02-05T12:18:00Z"/>
        </w:rPr>
      </w:pPr>
      <w:r>
        <w:t>Distribution Restoration Zone Plan</w:t>
      </w:r>
    </w:p>
    <w:p w14:paraId="0C82A8E6" w14:textId="77777777" w:rsidR="00827753" w:rsidRDefault="00827753" w:rsidP="00827753">
      <w:pPr>
        <w:pStyle w:val="Header"/>
        <w:keepNext/>
        <w:tabs>
          <w:tab w:val="clear" w:pos="4153"/>
          <w:tab w:val="clear" w:pos="8306"/>
        </w:tabs>
        <w:rPr>
          <w:ins w:id="683" w:author="Graham Lear (NESO)" w:date="2025-02-05T12:18:00Z" w16du:dateUtc="2025-02-05T12:18:00Z"/>
        </w:rPr>
      </w:pPr>
      <w:ins w:id="684" w:author="Graham Lear (NESO)" w:date="2025-02-05T12:18:00Z" w16du:dateUtc="2025-02-05T12:18:00Z">
        <w:r>
          <w:t>Gate 1 Application</w:t>
        </w:r>
      </w:ins>
    </w:p>
    <w:p w14:paraId="3989A2A1" w14:textId="16293114" w:rsidR="00827753" w:rsidRDefault="00827753" w:rsidP="00827753">
      <w:pPr>
        <w:pStyle w:val="Header"/>
        <w:keepNext/>
        <w:tabs>
          <w:tab w:val="clear" w:pos="4153"/>
          <w:tab w:val="clear" w:pos="8306"/>
        </w:tabs>
        <w:rPr>
          <w:ins w:id="685" w:author="Graham Lear (NESO)" w:date="2025-02-05T12:20:00Z" w16du:dateUtc="2025-02-05T12:20:00Z"/>
        </w:rPr>
      </w:pPr>
      <w:ins w:id="686" w:author="Graham Lear (NESO)" w:date="2025-02-05T12:18:00Z" w16du:dateUtc="2025-02-05T12:18:00Z">
        <w:r>
          <w:t>Gate 2 Application</w:t>
        </w:r>
      </w:ins>
    </w:p>
    <w:p w14:paraId="308217CB" w14:textId="77777777" w:rsidR="00011C94" w:rsidRDefault="00011C94" w:rsidP="00011C94">
      <w:pPr>
        <w:pStyle w:val="Header"/>
        <w:keepNext/>
        <w:tabs>
          <w:tab w:val="clear" w:pos="4153"/>
          <w:tab w:val="clear" w:pos="8306"/>
        </w:tabs>
        <w:rPr>
          <w:ins w:id="687" w:author="Graham Lear (NESO)" w:date="2025-02-05T12:20:00Z" w16du:dateUtc="2025-02-05T12:20:00Z"/>
        </w:rPr>
      </w:pPr>
      <w:ins w:id="688" w:author="Graham Lear (NESO)" w:date="2025-02-05T12:20:00Z" w16du:dateUtc="2025-02-05T12:20:00Z">
        <w:r>
          <w:t>Gated Application and Offer Process</w:t>
        </w:r>
      </w:ins>
    </w:p>
    <w:p w14:paraId="09D799EC" w14:textId="77777777" w:rsidR="00011C94" w:rsidRDefault="00011C94" w:rsidP="00011C94">
      <w:pPr>
        <w:pStyle w:val="Header"/>
        <w:keepNext/>
        <w:tabs>
          <w:tab w:val="clear" w:pos="4153"/>
          <w:tab w:val="clear" w:pos="8306"/>
        </w:tabs>
        <w:rPr>
          <w:ins w:id="689" w:author="Graham Lear (NESO)" w:date="2025-02-05T12:20:00Z" w16du:dateUtc="2025-02-05T12:20:00Z"/>
        </w:rPr>
      </w:pPr>
      <w:ins w:id="690" w:author="Graham Lear (NESO)" w:date="2025-02-05T12:20:00Z" w16du:dateUtc="2025-02-05T12:20:00Z">
        <w:r>
          <w:t>Gated Design Process</w:t>
        </w:r>
      </w:ins>
    </w:p>
    <w:p w14:paraId="51579B35" w14:textId="73913D02" w:rsidR="00011C94" w:rsidRDefault="00011C94" w:rsidP="00595DE2">
      <w:pPr>
        <w:pStyle w:val="Header"/>
        <w:keepNext/>
        <w:tabs>
          <w:tab w:val="clear" w:pos="4153"/>
          <w:tab w:val="clear" w:pos="8306"/>
        </w:tabs>
      </w:pPr>
      <w:ins w:id="691" w:author="Graham Lear (NESO)" w:date="2025-02-05T12:20:00Z" w16du:dateUtc="2025-02-05T12:20:00Z">
        <w:r>
          <w:t>Gated Timetable</w:t>
        </w:r>
      </w:ins>
    </w:p>
    <w:p w14:paraId="472EEAC4" w14:textId="6DA1C8B4" w:rsidR="00492F02" w:rsidRDefault="00784D20">
      <w:pPr>
        <w:keepNext/>
      </w:pPr>
      <w:r>
        <w:t>National Electricity Transmission System</w:t>
      </w:r>
    </w:p>
    <w:p w14:paraId="6DF14CF3" w14:textId="77777777" w:rsidR="00492F02" w:rsidRDefault="00492F02">
      <w:pPr>
        <w:keepNext/>
      </w:pPr>
      <w:r>
        <w:t>New Connection</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109DA2D6" w14:textId="2BD58365" w:rsidR="004D2323" w:rsidRDefault="006337BF">
      <w:pPr>
        <w:keepNext/>
      </w:pPr>
      <w:r>
        <w:t>Offshore Transmission Owner</w:t>
      </w:r>
    </w:p>
    <w:p w14:paraId="7E566AC1" w14:textId="430ACE6A"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rPr>
          <w:ins w:id="692" w:author="Graham Lear (NESO)" w:date="2025-01-23T16:43:00Z" w16du:dateUtc="2025-01-23T16:43:00Z"/>
        </w:rPr>
      </w:pPr>
      <w:r>
        <w:lastRenderedPageBreak/>
        <w:t>Relevant Connection Site</w:t>
      </w:r>
    </w:p>
    <w:p w14:paraId="0E9E1DF0" w14:textId="73FBA868" w:rsidR="009418E9" w:rsidRDefault="009418E9">
      <w:pPr>
        <w:pStyle w:val="Header"/>
        <w:keepNext/>
        <w:tabs>
          <w:tab w:val="clear" w:pos="4153"/>
          <w:tab w:val="clear" w:pos="8306"/>
        </w:tabs>
      </w:pPr>
      <w:ins w:id="693" w:author="Graham Lear (NESO)" w:date="2025-01-23T16:43:00Z" w16du:dateUtc="2025-01-23T16:43:00Z">
        <w:r>
          <w:t>Reservation</w:t>
        </w:r>
      </w:ins>
    </w:p>
    <w:p w14:paraId="0961D20D" w14:textId="1B706020" w:rsidR="00F30C56" w:rsidRDefault="00F30C56">
      <w:pPr>
        <w:pStyle w:val="Header"/>
        <w:keepNext/>
        <w:tabs>
          <w:tab w:val="clear" w:pos="4153"/>
          <w:tab w:val="clear" w:pos="8306"/>
        </w:tabs>
      </w:pPr>
      <w:r>
        <w:t>Restoration Contractor</w:t>
      </w:r>
    </w:p>
    <w:p w14:paraId="0E7D1296" w14:textId="77777777" w:rsidR="006F2B71" w:rsidRDefault="006F2B71" w:rsidP="006F2B71">
      <w:pPr>
        <w:pStyle w:val="Header"/>
        <w:keepNext/>
        <w:tabs>
          <w:tab w:val="left" w:pos="720"/>
        </w:tabs>
      </w:pPr>
      <w:r>
        <w:t>SHET</w:t>
      </w:r>
    </w:p>
    <w:p w14:paraId="6F3EC9B9" w14:textId="77777777" w:rsidR="006F2B71" w:rsidRDefault="006F2B71" w:rsidP="006F2B71">
      <w:pPr>
        <w:pStyle w:val="Header"/>
        <w:keepNext/>
        <w:tabs>
          <w:tab w:val="left" w:pos="720"/>
        </w:tabs>
      </w:pPr>
      <w:r>
        <w:t>SPT</w:t>
      </w:r>
    </w:p>
    <w:p w14:paraId="19918F97" w14:textId="77777777" w:rsidR="004D2323" w:rsidRDefault="00DE3AA8" w:rsidP="004D2323">
      <w:pPr>
        <w:keepNext/>
      </w:pPr>
      <w:r>
        <w:t>System Restoration</w:t>
      </w:r>
      <w:r w:rsidR="004D2323" w:rsidRPr="004D2323">
        <w:t xml:space="preserve"> </w:t>
      </w:r>
    </w:p>
    <w:p w14:paraId="23B5BFDD" w14:textId="60683A4D" w:rsidR="004D2323" w:rsidRDefault="004D2323" w:rsidP="004D2323">
      <w:pPr>
        <w:keepNext/>
        <w:rPr>
          <w:ins w:id="694" w:author="Graham Lear (NESO)" w:date="2025-01-23T16:43:00Z" w16du:dateUtc="2025-01-23T16:43:00Z"/>
        </w:rPr>
      </w:pPr>
      <w:r>
        <w:t>The Company</w:t>
      </w:r>
    </w:p>
    <w:p w14:paraId="63BA33AC" w14:textId="223BF01B" w:rsidR="009418E9" w:rsidRDefault="009418E9" w:rsidP="004D2323">
      <w:pPr>
        <w:keepNext/>
      </w:pPr>
      <w:ins w:id="695" w:author="Graham Lear (NESO)" w:date="2025-01-23T16:43:00Z" w16du:dateUtc="2025-01-23T16:43:00Z">
        <w:r>
          <w:t>The Company Offers Out Date</w:t>
        </w:r>
      </w:ins>
    </w:p>
    <w:p w14:paraId="288BE413" w14:textId="5C82877E"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09C0147B" w14:textId="77777777" w:rsidR="00B0226B" w:rsidRDefault="00B0226B" w:rsidP="00B0226B">
      <w:pPr>
        <w:keepNext/>
      </w:pPr>
      <w:r>
        <w:t>Anchor Plant Capability</w:t>
      </w:r>
    </w:p>
    <w:p w14:paraId="773B81FA" w14:textId="77777777" w:rsidR="00B0226B" w:rsidRDefault="00B0226B" w:rsidP="00B0226B">
      <w:pPr>
        <w:keepNext/>
      </w:pPr>
      <w:r>
        <w:t>Control Point</w:t>
      </w:r>
    </w:p>
    <w:p w14:paraId="40F64DE1" w14:textId="77777777" w:rsidR="00B0226B" w:rsidRDefault="00B0226B" w:rsidP="00B0226B">
      <w:pPr>
        <w:keepNext/>
      </w:pPr>
      <w:r>
        <w:t>Critical Tools and Facilities</w:t>
      </w:r>
    </w:p>
    <w:p w14:paraId="44168688" w14:textId="77777777" w:rsidR="00B0226B" w:rsidRDefault="00B0226B" w:rsidP="00B0226B">
      <w:pPr>
        <w:keepNext/>
      </w:pPr>
      <w:r>
        <w:t>Demand</w:t>
      </w:r>
    </w:p>
    <w:p w14:paraId="2F33E86C" w14:textId="77777777" w:rsidR="00B0226B" w:rsidRDefault="00B0226B" w:rsidP="00B0226B">
      <w:pPr>
        <w:keepNext/>
      </w:pPr>
      <w:r>
        <w:t>Network Operator</w:t>
      </w:r>
    </w:p>
    <w:p w14:paraId="756848FA" w14:textId="77777777" w:rsidR="00B0226B" w:rsidRDefault="00B0226B" w:rsidP="00B0226B">
      <w:pPr>
        <w:keepNext/>
      </w:pPr>
      <w:r>
        <w:t>Top Up Restoration Capability</w:t>
      </w:r>
    </w:p>
    <w:p w14:paraId="3CC4A58B" w14:textId="77777777" w:rsidR="00B0226B" w:rsidRDefault="00B0226B" w:rsidP="00B0226B">
      <w:pPr>
        <w:keepNext/>
      </w:pPr>
      <w:r>
        <w:t>User</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12F4B705" w14:textId="106AEB9B" w:rsidR="00652451"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rPr>
          <w:ins w:id="696" w:author="Graham Lear (NESO)" w:date="2025-01-23T22:40:00Z" w16du:dateUtc="2025-01-23T22:40:00Z"/>
        </w:rPr>
      </w:pPr>
      <w:r>
        <w:t>Connection Charges</w:t>
      </w:r>
    </w:p>
    <w:p w14:paraId="51350F34" w14:textId="58B235E3" w:rsidR="007E11CF" w:rsidRDefault="007E11CF">
      <w:pPr>
        <w:pStyle w:val="Header"/>
        <w:keepNext/>
        <w:tabs>
          <w:tab w:val="clear" w:pos="4153"/>
          <w:tab w:val="clear" w:pos="8306"/>
        </w:tabs>
      </w:pPr>
      <w:ins w:id="697" w:author="Graham Lear (NESO)" w:date="2025-01-23T22:40:00Z" w16du:dateUtc="2025-01-23T22:40:00Z">
        <w:r>
          <w:t>Connections Network Design Methodology</w:t>
        </w:r>
      </w:ins>
    </w:p>
    <w:p w14:paraId="52BABCEF" w14:textId="77777777"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rPr>
          <w:ins w:id="698" w:author="Graham Lear (NESO)" w:date="2025-01-23T16:44:00Z" w16du:dateUtc="2025-01-23T16:44:00Z"/>
        </w:rPr>
      </w:pPr>
      <w:r>
        <w:t>Detailed Planning Data</w:t>
      </w:r>
    </w:p>
    <w:p w14:paraId="3055A277" w14:textId="299C6308" w:rsidR="00EB74BC" w:rsidRDefault="006B69CC">
      <w:pPr>
        <w:pStyle w:val="Header"/>
        <w:keepNext/>
        <w:tabs>
          <w:tab w:val="clear" w:pos="4153"/>
          <w:tab w:val="clear" w:pos="8306"/>
        </w:tabs>
        <w:rPr>
          <w:ins w:id="699" w:author="Graham Lear (NESO)" w:date="2025-02-05T20:18:00Z" w16du:dateUtc="2025-02-05T20:18:00Z"/>
        </w:rPr>
      </w:pPr>
      <w:ins w:id="700" w:author="Graham Lear (NESO)" w:date="2025-01-23T16:44:00Z" w16du:dateUtc="2025-01-23T16:44:00Z">
        <w:r>
          <w:lastRenderedPageBreak/>
          <w:t>Gate 2 Criteria Methodology</w:t>
        </w:r>
      </w:ins>
    </w:p>
    <w:p w14:paraId="1F93A5DB" w14:textId="0C0869E6" w:rsidR="00FA4BF3" w:rsidRDefault="00FA4BF3">
      <w:pPr>
        <w:pStyle w:val="Header"/>
        <w:keepNext/>
        <w:tabs>
          <w:tab w:val="clear" w:pos="4153"/>
          <w:tab w:val="clear" w:pos="8306"/>
        </w:tabs>
        <w:rPr>
          <w:ins w:id="701" w:author="Graham Lear (NESO)" w:date="2025-01-23T22:35:00Z" w16du:dateUtc="2025-01-23T22:35:00Z"/>
        </w:rPr>
      </w:pPr>
      <w:ins w:id="702" w:author="Graham Lear (NESO)" w:date="2025-02-05T20:18:00Z" w16du:dateUtc="2025-02-05T20:18:00Z">
        <w:r>
          <w:t>Gated Process for Projects with Existing Agreements</w:t>
        </w:r>
      </w:ins>
    </w:p>
    <w:p w14:paraId="71166B1F" w14:textId="2DC68AE1" w:rsidR="00EB74BC" w:rsidDel="00827753" w:rsidRDefault="00EB74BC">
      <w:pPr>
        <w:pStyle w:val="Header"/>
        <w:keepNext/>
        <w:tabs>
          <w:tab w:val="clear" w:pos="4153"/>
          <w:tab w:val="clear" w:pos="8306"/>
        </w:tabs>
        <w:rPr>
          <w:del w:id="703" w:author="Graham Lear (NESO)" w:date="2025-02-05T12:19:00Z" w16du:dateUtc="2025-02-05T12:19:00Z"/>
        </w:rPr>
      </w:pPr>
    </w:p>
    <w:p w14:paraId="4C48749C" w14:textId="77777777"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44F03" w14:textId="77777777" w:rsidR="00A77661" w:rsidRDefault="00A77661">
      <w:r>
        <w:separator/>
      </w:r>
    </w:p>
  </w:endnote>
  <w:endnote w:type="continuationSeparator" w:id="0">
    <w:p w14:paraId="211C7C40" w14:textId="77777777" w:rsidR="00A77661" w:rsidRDefault="00A77661">
      <w:r>
        <w:continuationSeparator/>
      </w:r>
    </w:p>
  </w:endnote>
  <w:endnote w:type="continuationNotice" w:id="1">
    <w:p w14:paraId="4E0F9942" w14:textId="77777777" w:rsidR="00A77661" w:rsidRDefault="00A776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6AA4" w14:textId="77777777" w:rsidR="005068BF" w:rsidRDefault="005068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E5BF8" w14:textId="77777777" w:rsidR="005068BF" w:rsidRDefault="00506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576CE" w14:textId="77777777" w:rsidR="00A77661" w:rsidRDefault="00A77661">
      <w:r>
        <w:separator/>
      </w:r>
    </w:p>
  </w:footnote>
  <w:footnote w:type="continuationSeparator" w:id="0">
    <w:p w14:paraId="26DA67FA" w14:textId="77777777" w:rsidR="00A77661" w:rsidRDefault="00A77661">
      <w:r>
        <w:continuationSeparator/>
      </w:r>
    </w:p>
  </w:footnote>
  <w:footnote w:type="continuationNotice" w:id="1">
    <w:p w14:paraId="0791D098" w14:textId="77777777" w:rsidR="00A77661" w:rsidRDefault="00A77661">
      <w:pPr>
        <w:spacing w:after="0"/>
      </w:pPr>
    </w:p>
  </w:footnote>
  <w:footnote w:id="2">
    <w:p w14:paraId="3E582447" w14:textId="03A7E516" w:rsidR="1655E958" w:rsidRDefault="1655E958" w:rsidP="000677D9">
      <w:pPr>
        <w:pStyle w:val="FootnoteText"/>
        <w:ind w:left="284"/>
      </w:pPr>
      <w:r w:rsidRPr="1655E958">
        <w:rPr>
          <w:rStyle w:val="FootnoteReference"/>
        </w:rPr>
        <w:footnoteRef/>
      </w:r>
      <w:r>
        <w:t xml:space="preserve"> </w:t>
      </w:r>
      <w:bookmarkStart w:id="252" w:name="_Hlk187657290"/>
      <w:ins w:id="253" w:author="Michael Oxenham (NESO)" w:date="2025-01-11T09:35:00Z">
        <w:r>
          <w:t>A Competent User Application is one that is technically effective, the Application Fee has cleared</w:t>
        </w:r>
      </w:ins>
      <w:ins w:id="254" w:author="Michael Oxenham (NESO)" w:date="2025-01-11T09:36:00Z">
        <w:r>
          <w:t>,</w:t>
        </w:r>
      </w:ins>
      <w:ins w:id="255" w:author="Michael Oxenham (NESO)" w:date="2025-01-11T09:35:00Z">
        <w:r>
          <w:t xml:space="preserve"> and all relevant initial checks have been made</w:t>
        </w:r>
      </w:ins>
      <w:ins w:id="256" w:author="Michael Oxenham (NESO)" w:date="2025-01-11T09:36:00Z">
        <w:r>
          <w:t xml:space="preserve"> by The Company</w:t>
        </w:r>
      </w:ins>
      <w:ins w:id="257" w:author="Michael Oxenham (NESO)" w:date="2025-01-11T09:35:00Z">
        <w:r>
          <w:t>. For Gate 2 Applications this includes</w:t>
        </w:r>
      </w:ins>
      <w:ins w:id="258" w:author="Michael Oxenham (NESO)" w:date="2025-01-11T09:36:00Z">
        <w:r>
          <w:t xml:space="preserve"> the</w:t>
        </w:r>
      </w:ins>
      <w:ins w:id="259" w:author="Michael Oxenham (NESO)" w:date="2025-01-11T09:35:00Z">
        <w:r>
          <w:t xml:space="preserve"> strategic alignment checks undertaken in accordance with the Gate 2 Criteria Methodology.</w:t>
        </w:r>
      </w:ins>
      <w:bookmarkEnd w:id="252"/>
    </w:p>
  </w:footnote>
  <w:footnote w:id="3">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4">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5">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6">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7">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A16B" w14:textId="77777777" w:rsidR="007B0895" w:rsidRDefault="007B0895">
    <w:pPr>
      <w:pStyle w:val="Header"/>
    </w:pPr>
    <w:r>
      <w:t>STCP 18-1 Connection and Modification Application</w:t>
    </w:r>
  </w:p>
  <w:p w14:paraId="1C9B7AB0" w14:textId="2BE3F967" w:rsidR="007B0895" w:rsidRDefault="007B0895">
    <w:pPr>
      <w:pStyle w:val="Header"/>
    </w:pPr>
    <w:r>
      <w:t>Issue 0</w:t>
    </w:r>
    <w:r w:rsidR="00266854">
      <w:t>01</w:t>
    </w:r>
    <w:r w:rsidR="006B2152">
      <w:t>3</w:t>
    </w:r>
    <w:r>
      <w:t xml:space="preserve"> – </w:t>
    </w:r>
    <w:r w:rsidR="006B2152">
      <w:t>04 March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EE2B" w14:textId="17BB58E4" w:rsidR="0048588C" w:rsidRDefault="0048588C" w:rsidP="0048588C">
    <w:pPr>
      <w:pStyle w:val="Header"/>
    </w:pPr>
    <w:r>
      <w:t>STCP 18-1 Connection and Modification Application</w:t>
    </w:r>
  </w:p>
  <w:p w14:paraId="5D44C3EE" w14:textId="77777777" w:rsidR="0048588C" w:rsidRDefault="0048588C" w:rsidP="0048588C">
    <w:pPr>
      <w:pStyle w:val="Header"/>
    </w:pPr>
    <w:r>
      <w:t>Issue 0013 – 04 March 2024</w:t>
    </w:r>
  </w:p>
  <w:p w14:paraId="4B77658F" w14:textId="77777777" w:rsidR="0048588C" w:rsidRDefault="0048588C" w:rsidP="008E583B">
    <w:pPr>
      <w:pStyle w:val="Header"/>
      <w:spacing w:after="0"/>
    </w:pPr>
  </w:p>
  <w:p w14:paraId="500A9CF3" w14:textId="77777777" w:rsidR="0048588C" w:rsidRDefault="0048588C" w:rsidP="008E583B">
    <w:pPr>
      <w:pStyle w:val="Header"/>
      <w:spacing w:after="0"/>
    </w:pPr>
  </w:p>
  <w:p w14:paraId="53E5BB87" w14:textId="7918E789" w:rsidR="007B0895" w:rsidRDefault="00C94533" w:rsidP="008E583B">
    <w:pPr>
      <w:pStyle w:val="Header"/>
      <w:spacing w:after="0"/>
      <w:rPr>
        <w:rFonts w:cs="Arial"/>
        <w:sz w:val="22"/>
        <w:szCs w:val="22"/>
      </w:rPr>
    </w:pPr>
    <w:r>
      <w:t>The Company</w:t>
    </w:r>
    <w:r w:rsidR="008A141B">
      <w:t xml:space="preserve"> Construction Application</w:t>
    </w:r>
    <w:r w:rsidR="007B0895">
      <w:t xml:space="preserve"> – </w:t>
    </w:r>
    <w:r w:rsidR="007B0895" w:rsidRPr="00D04F66">
      <w:rPr>
        <w:color w:val="FF0000"/>
      </w:rPr>
      <w:t xml:space="preserve">[Insert project name] </w:t>
    </w:r>
  </w:p>
  <w:p w14:paraId="2F581DCF" w14:textId="77777777" w:rsidR="007B0895" w:rsidRPr="009358A7" w:rsidRDefault="007B0895" w:rsidP="008E583B">
    <w:pPr>
      <w:pStyle w:val="Header"/>
      <w:spacing w:after="0"/>
      <w:rPr>
        <w:color w:val="FF0000"/>
      </w:rPr>
    </w:pPr>
    <w:r>
      <w:t xml:space="preserve">Version </w:t>
    </w:r>
    <w:r w:rsidRPr="009358A7">
      <w:rPr>
        <w:color w:val="FF0000"/>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DE1" w14:textId="77777777" w:rsidR="007B0895" w:rsidRDefault="007B08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76B20" w14:textId="77777777" w:rsidR="004A06CF" w:rsidRDefault="004A06CF" w:rsidP="0048588C">
    <w:pPr>
      <w:pStyle w:val="Header"/>
    </w:pPr>
    <w:r>
      <w:t>STCP 18-1 Connection and Modification Application</w:t>
    </w:r>
  </w:p>
  <w:p w14:paraId="26355B7B" w14:textId="77777777" w:rsidR="004A06CF" w:rsidRDefault="004A06CF" w:rsidP="0048588C">
    <w:pPr>
      <w:pStyle w:val="Header"/>
    </w:pPr>
    <w:r>
      <w:t>Issue 0013 – 04 March 2024</w:t>
    </w:r>
  </w:p>
  <w:p w14:paraId="680341A4" w14:textId="77777777" w:rsidR="004A06CF" w:rsidRDefault="004A06CF" w:rsidP="008E583B">
    <w:pPr>
      <w:pStyle w:val="Header"/>
      <w:spacing w:after="0"/>
    </w:pPr>
  </w:p>
  <w:p w14:paraId="5FFA271D" w14:textId="77777777" w:rsidR="004A06CF" w:rsidRDefault="004A06CF" w:rsidP="008E583B">
    <w:pPr>
      <w:pStyle w:val="Header"/>
      <w:spacing w:after="0"/>
    </w:pPr>
  </w:p>
  <w:p w14:paraId="1ABB6B04" w14:textId="144414B0" w:rsidR="004A06CF" w:rsidDel="004A06CF" w:rsidRDefault="004A06CF" w:rsidP="008E583B">
    <w:pPr>
      <w:pStyle w:val="Header"/>
      <w:spacing w:after="0"/>
      <w:rPr>
        <w:del w:id="653" w:author="Graham Lear (NESO)" w:date="2025-01-30T14:34:00Z" w16du:dateUtc="2025-01-30T14:34:00Z"/>
        <w:rFonts w:cs="Arial"/>
        <w:sz w:val="22"/>
        <w:szCs w:val="22"/>
      </w:rPr>
    </w:pPr>
    <w:del w:id="654" w:author="Graham Lear (NESO)" w:date="2025-01-30T14:34:00Z" w16du:dateUtc="2025-01-30T14:34:00Z">
      <w:r w:rsidDel="004A06CF">
        <w:delText xml:space="preserve">The Company Construction Application – </w:delText>
      </w:r>
      <w:r w:rsidRPr="00D04F66" w:rsidDel="004A06CF">
        <w:rPr>
          <w:color w:val="FF0000"/>
        </w:rPr>
        <w:delText xml:space="preserve">[Insert project name] </w:delText>
      </w:r>
    </w:del>
  </w:p>
  <w:p w14:paraId="23052603" w14:textId="77777777" w:rsidR="004A06CF" w:rsidRPr="009358A7" w:rsidRDefault="004A06CF" w:rsidP="008E583B">
    <w:pPr>
      <w:pStyle w:val="Header"/>
      <w:spacing w:after="0"/>
      <w:rPr>
        <w:color w:val="FF0000"/>
      </w:rPr>
    </w:pPr>
    <w:del w:id="655" w:author="Graham Lear (NESO)" w:date="2025-01-30T14:34:00Z" w16du:dateUtc="2025-01-30T14:34:00Z">
      <w:r w:rsidDel="004A06CF">
        <w:delText xml:space="preserve">Version </w:delText>
      </w:r>
      <w:r w:rsidRPr="009358A7" w:rsidDel="004A06CF">
        <w:rPr>
          <w:color w:val="FF0000"/>
        </w:rPr>
        <w:delText>X.X</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B89846B"/>
    <w:multiLevelType w:val="multilevel"/>
    <w:tmpl w:val="10201B7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1"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6F6610"/>
    <w:multiLevelType w:val="hybridMultilevel"/>
    <w:tmpl w:val="95FC4E5A"/>
    <w:lvl w:ilvl="0" w:tplc="35346692">
      <w:start w:val="1"/>
      <w:numFmt w:val="bullet"/>
      <w:lvlText w:val=""/>
      <w:lvlJc w:val="left"/>
      <w:pPr>
        <w:ind w:left="720" w:hanging="360"/>
      </w:pPr>
      <w:rPr>
        <w:rFonts w:ascii="Symbol" w:hAnsi="Symbol"/>
      </w:rPr>
    </w:lvl>
    <w:lvl w:ilvl="1" w:tplc="8D48A56C">
      <w:start w:val="1"/>
      <w:numFmt w:val="bullet"/>
      <w:lvlText w:val=""/>
      <w:lvlJc w:val="left"/>
      <w:pPr>
        <w:ind w:left="720" w:hanging="360"/>
      </w:pPr>
      <w:rPr>
        <w:rFonts w:ascii="Symbol" w:hAnsi="Symbol"/>
      </w:rPr>
    </w:lvl>
    <w:lvl w:ilvl="2" w:tplc="CC3E13F0">
      <w:start w:val="1"/>
      <w:numFmt w:val="bullet"/>
      <w:lvlText w:val=""/>
      <w:lvlJc w:val="left"/>
      <w:pPr>
        <w:ind w:left="720" w:hanging="360"/>
      </w:pPr>
      <w:rPr>
        <w:rFonts w:ascii="Symbol" w:hAnsi="Symbol"/>
      </w:rPr>
    </w:lvl>
    <w:lvl w:ilvl="3" w:tplc="5428E0F4">
      <w:start w:val="1"/>
      <w:numFmt w:val="bullet"/>
      <w:lvlText w:val=""/>
      <w:lvlJc w:val="left"/>
      <w:pPr>
        <w:ind w:left="720" w:hanging="360"/>
      </w:pPr>
      <w:rPr>
        <w:rFonts w:ascii="Symbol" w:hAnsi="Symbol"/>
      </w:rPr>
    </w:lvl>
    <w:lvl w:ilvl="4" w:tplc="78C0FFB8">
      <w:start w:val="1"/>
      <w:numFmt w:val="bullet"/>
      <w:lvlText w:val=""/>
      <w:lvlJc w:val="left"/>
      <w:pPr>
        <w:ind w:left="720" w:hanging="360"/>
      </w:pPr>
      <w:rPr>
        <w:rFonts w:ascii="Symbol" w:hAnsi="Symbol"/>
      </w:rPr>
    </w:lvl>
    <w:lvl w:ilvl="5" w:tplc="E202F440">
      <w:start w:val="1"/>
      <w:numFmt w:val="bullet"/>
      <w:lvlText w:val=""/>
      <w:lvlJc w:val="left"/>
      <w:pPr>
        <w:ind w:left="720" w:hanging="360"/>
      </w:pPr>
      <w:rPr>
        <w:rFonts w:ascii="Symbol" w:hAnsi="Symbol"/>
      </w:rPr>
    </w:lvl>
    <w:lvl w:ilvl="6" w:tplc="C068FAE4">
      <w:start w:val="1"/>
      <w:numFmt w:val="bullet"/>
      <w:lvlText w:val=""/>
      <w:lvlJc w:val="left"/>
      <w:pPr>
        <w:ind w:left="720" w:hanging="360"/>
      </w:pPr>
      <w:rPr>
        <w:rFonts w:ascii="Symbol" w:hAnsi="Symbol"/>
      </w:rPr>
    </w:lvl>
    <w:lvl w:ilvl="7" w:tplc="BAA85FEE">
      <w:start w:val="1"/>
      <w:numFmt w:val="bullet"/>
      <w:lvlText w:val=""/>
      <w:lvlJc w:val="left"/>
      <w:pPr>
        <w:ind w:left="720" w:hanging="360"/>
      </w:pPr>
      <w:rPr>
        <w:rFonts w:ascii="Symbol" w:hAnsi="Symbol"/>
      </w:rPr>
    </w:lvl>
    <w:lvl w:ilvl="8" w:tplc="9312AAC8">
      <w:start w:val="1"/>
      <w:numFmt w:val="bullet"/>
      <w:lvlText w:val=""/>
      <w:lvlJc w:val="left"/>
      <w:pPr>
        <w:ind w:left="720" w:hanging="360"/>
      </w:pPr>
      <w:rPr>
        <w:rFonts w:ascii="Symbol" w:hAnsi="Symbol"/>
      </w:rPr>
    </w:lvl>
  </w:abstractNum>
  <w:abstractNum w:abstractNumId="22"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6"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30"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31"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2"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8"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40"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1"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0413AF5"/>
    <w:multiLevelType w:val="hybridMultilevel"/>
    <w:tmpl w:val="4A82D88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5"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6"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A00CB8"/>
    <w:multiLevelType w:val="hybridMultilevel"/>
    <w:tmpl w:val="5EB23012"/>
    <w:lvl w:ilvl="0" w:tplc="9C92214A">
      <w:start w:val="1"/>
      <w:numFmt w:val="bullet"/>
      <w:lvlText w:val=""/>
      <w:lvlJc w:val="left"/>
      <w:pPr>
        <w:ind w:left="720" w:hanging="360"/>
      </w:pPr>
      <w:rPr>
        <w:rFonts w:ascii="Symbol" w:hAnsi="Symbol"/>
      </w:rPr>
    </w:lvl>
    <w:lvl w:ilvl="1" w:tplc="80E2D04A">
      <w:start w:val="1"/>
      <w:numFmt w:val="bullet"/>
      <w:lvlText w:val=""/>
      <w:lvlJc w:val="left"/>
      <w:pPr>
        <w:ind w:left="720" w:hanging="360"/>
      </w:pPr>
      <w:rPr>
        <w:rFonts w:ascii="Symbol" w:hAnsi="Symbol"/>
      </w:rPr>
    </w:lvl>
    <w:lvl w:ilvl="2" w:tplc="386E5AAA">
      <w:start w:val="1"/>
      <w:numFmt w:val="bullet"/>
      <w:lvlText w:val=""/>
      <w:lvlJc w:val="left"/>
      <w:pPr>
        <w:ind w:left="720" w:hanging="360"/>
      </w:pPr>
      <w:rPr>
        <w:rFonts w:ascii="Symbol" w:hAnsi="Symbol"/>
      </w:rPr>
    </w:lvl>
    <w:lvl w:ilvl="3" w:tplc="C3A062E4">
      <w:start w:val="1"/>
      <w:numFmt w:val="bullet"/>
      <w:lvlText w:val=""/>
      <w:lvlJc w:val="left"/>
      <w:pPr>
        <w:ind w:left="720" w:hanging="360"/>
      </w:pPr>
      <w:rPr>
        <w:rFonts w:ascii="Symbol" w:hAnsi="Symbol"/>
      </w:rPr>
    </w:lvl>
    <w:lvl w:ilvl="4" w:tplc="1D1AC0A0">
      <w:start w:val="1"/>
      <w:numFmt w:val="bullet"/>
      <w:lvlText w:val=""/>
      <w:lvlJc w:val="left"/>
      <w:pPr>
        <w:ind w:left="720" w:hanging="360"/>
      </w:pPr>
      <w:rPr>
        <w:rFonts w:ascii="Symbol" w:hAnsi="Symbol"/>
      </w:rPr>
    </w:lvl>
    <w:lvl w:ilvl="5" w:tplc="4E685322">
      <w:start w:val="1"/>
      <w:numFmt w:val="bullet"/>
      <w:lvlText w:val=""/>
      <w:lvlJc w:val="left"/>
      <w:pPr>
        <w:ind w:left="720" w:hanging="360"/>
      </w:pPr>
      <w:rPr>
        <w:rFonts w:ascii="Symbol" w:hAnsi="Symbol"/>
      </w:rPr>
    </w:lvl>
    <w:lvl w:ilvl="6" w:tplc="CC3EF1D8">
      <w:start w:val="1"/>
      <w:numFmt w:val="bullet"/>
      <w:lvlText w:val=""/>
      <w:lvlJc w:val="left"/>
      <w:pPr>
        <w:ind w:left="720" w:hanging="360"/>
      </w:pPr>
      <w:rPr>
        <w:rFonts w:ascii="Symbol" w:hAnsi="Symbol"/>
      </w:rPr>
    </w:lvl>
    <w:lvl w:ilvl="7" w:tplc="B08C7676">
      <w:start w:val="1"/>
      <w:numFmt w:val="bullet"/>
      <w:lvlText w:val=""/>
      <w:lvlJc w:val="left"/>
      <w:pPr>
        <w:ind w:left="720" w:hanging="360"/>
      </w:pPr>
      <w:rPr>
        <w:rFonts w:ascii="Symbol" w:hAnsi="Symbol"/>
      </w:rPr>
    </w:lvl>
    <w:lvl w:ilvl="8" w:tplc="22D23B52">
      <w:start w:val="1"/>
      <w:numFmt w:val="bullet"/>
      <w:lvlText w:val=""/>
      <w:lvlJc w:val="left"/>
      <w:pPr>
        <w:ind w:left="720" w:hanging="360"/>
      </w:pPr>
      <w:rPr>
        <w:rFonts w:ascii="Symbol" w:hAnsi="Symbol"/>
      </w:rPr>
    </w:lvl>
  </w:abstractNum>
  <w:abstractNum w:abstractNumId="48"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2991451">
    <w:abstractNumId w:val="28"/>
  </w:num>
  <w:num w:numId="2" w16cid:durableId="1241788604">
    <w:abstractNumId w:val="14"/>
  </w:num>
  <w:num w:numId="3" w16cid:durableId="1569420168">
    <w:abstractNumId w:val="0"/>
  </w:num>
  <w:num w:numId="4" w16cid:durableId="1243176385">
    <w:abstractNumId w:val="31"/>
  </w:num>
  <w:num w:numId="5" w16cid:durableId="1886024807">
    <w:abstractNumId w:val="6"/>
  </w:num>
  <w:num w:numId="6" w16cid:durableId="1707635222">
    <w:abstractNumId w:val="4"/>
  </w:num>
  <w:num w:numId="7" w16cid:durableId="485166984">
    <w:abstractNumId w:val="3"/>
  </w:num>
  <w:num w:numId="8" w16cid:durableId="978265643">
    <w:abstractNumId w:val="2"/>
  </w:num>
  <w:num w:numId="9" w16cid:durableId="1418399075">
    <w:abstractNumId w:val="1"/>
  </w:num>
  <w:num w:numId="10" w16cid:durableId="2133941895">
    <w:abstractNumId w:val="5"/>
  </w:num>
  <w:num w:numId="11" w16cid:durableId="1974751215">
    <w:abstractNumId w:val="43"/>
  </w:num>
  <w:num w:numId="12" w16cid:durableId="1744059110">
    <w:abstractNumId w:val="17"/>
  </w:num>
  <w:num w:numId="13" w16cid:durableId="974602887">
    <w:abstractNumId w:val="42"/>
  </w:num>
  <w:num w:numId="14" w16cid:durableId="1187905756">
    <w:abstractNumId w:val="48"/>
  </w:num>
  <w:num w:numId="15" w16cid:durableId="1735159216">
    <w:abstractNumId w:val="19"/>
  </w:num>
  <w:num w:numId="16" w16cid:durableId="1167792061">
    <w:abstractNumId w:val="18"/>
  </w:num>
  <w:num w:numId="17" w16cid:durableId="20209958">
    <w:abstractNumId w:val="26"/>
  </w:num>
  <w:num w:numId="18" w16cid:durableId="1946382495">
    <w:abstractNumId w:val="8"/>
  </w:num>
  <w:num w:numId="19" w16cid:durableId="1713076144">
    <w:abstractNumId w:val="37"/>
  </w:num>
  <w:num w:numId="20" w16cid:durableId="118770309">
    <w:abstractNumId w:val="25"/>
  </w:num>
  <w:num w:numId="21" w16cid:durableId="2065984009">
    <w:abstractNumId w:val="30"/>
  </w:num>
  <w:num w:numId="22" w16cid:durableId="677344423">
    <w:abstractNumId w:val="32"/>
  </w:num>
  <w:num w:numId="23" w16cid:durableId="105278343">
    <w:abstractNumId w:val="13"/>
  </w:num>
  <w:num w:numId="24" w16cid:durableId="1201431408">
    <w:abstractNumId w:val="23"/>
  </w:num>
  <w:num w:numId="25" w16cid:durableId="796294320">
    <w:abstractNumId w:val="38"/>
  </w:num>
  <w:num w:numId="26" w16cid:durableId="1598555338">
    <w:abstractNumId w:val="33"/>
  </w:num>
  <w:num w:numId="27" w16cid:durableId="611859653">
    <w:abstractNumId w:val="35"/>
  </w:num>
  <w:num w:numId="28" w16cid:durableId="934481519">
    <w:abstractNumId w:val="29"/>
  </w:num>
  <w:num w:numId="29" w16cid:durableId="2142336146">
    <w:abstractNumId w:val="12"/>
  </w:num>
  <w:num w:numId="30" w16cid:durableId="71782477">
    <w:abstractNumId w:val="9"/>
  </w:num>
  <w:num w:numId="31" w16cid:durableId="1457943824">
    <w:abstractNumId w:val="27"/>
  </w:num>
  <w:num w:numId="32" w16cid:durableId="15428572">
    <w:abstractNumId w:val="40"/>
  </w:num>
  <w:num w:numId="33" w16cid:durableId="2073693073">
    <w:abstractNumId w:val="45"/>
  </w:num>
  <w:num w:numId="34" w16cid:durableId="1571302799">
    <w:abstractNumId w:val="22"/>
  </w:num>
  <w:num w:numId="35" w16cid:durableId="812868104">
    <w:abstractNumId w:val="15"/>
  </w:num>
  <w:num w:numId="36" w16cid:durableId="1179150859">
    <w:abstractNumId w:val="46"/>
  </w:num>
  <w:num w:numId="37" w16cid:durableId="913776743">
    <w:abstractNumId w:val="39"/>
  </w:num>
  <w:num w:numId="38" w16cid:durableId="9109507">
    <w:abstractNumId w:val="36"/>
  </w:num>
  <w:num w:numId="39" w16cid:durableId="1322155890">
    <w:abstractNumId w:val="11"/>
  </w:num>
  <w:num w:numId="40" w16cid:durableId="1577402543">
    <w:abstractNumId w:val="20"/>
  </w:num>
  <w:num w:numId="41" w16cid:durableId="1982731573">
    <w:abstractNumId w:val="16"/>
  </w:num>
  <w:num w:numId="42" w16cid:durableId="1220559443">
    <w:abstractNumId w:val="41"/>
  </w:num>
  <w:num w:numId="43" w16cid:durableId="872812308">
    <w:abstractNumId w:val="34"/>
  </w:num>
  <w:num w:numId="44" w16cid:durableId="1514228602">
    <w:abstractNumId w:val="24"/>
  </w:num>
  <w:num w:numId="45" w16cid:durableId="751850507">
    <w:abstractNumId w:val="10"/>
  </w:num>
  <w:num w:numId="46" w16cid:durableId="343243812">
    <w:abstractNumId w:val="31"/>
  </w:num>
  <w:num w:numId="47" w16cid:durableId="1442384938">
    <w:abstractNumId w:val="44"/>
  </w:num>
  <w:num w:numId="48" w16cid:durableId="1799301430">
    <w:abstractNumId w:val="31"/>
  </w:num>
  <w:num w:numId="49" w16cid:durableId="1340623846">
    <w:abstractNumId w:val="31"/>
  </w:num>
  <w:num w:numId="50" w16cid:durableId="391778239">
    <w:abstractNumId w:val="31"/>
  </w:num>
  <w:num w:numId="51" w16cid:durableId="2062168927">
    <w:abstractNumId w:val="31"/>
  </w:num>
  <w:num w:numId="52" w16cid:durableId="2021732486">
    <w:abstractNumId w:val="31"/>
  </w:num>
  <w:num w:numId="53" w16cid:durableId="1459104576">
    <w:abstractNumId w:val="31"/>
  </w:num>
  <w:num w:numId="54" w16cid:durableId="891692098">
    <w:abstractNumId w:val="31"/>
  </w:num>
  <w:num w:numId="55" w16cid:durableId="971835527">
    <w:abstractNumId w:val="31"/>
  </w:num>
  <w:num w:numId="56" w16cid:durableId="1184828468">
    <w:abstractNumId w:val="31"/>
  </w:num>
  <w:num w:numId="57" w16cid:durableId="192110731">
    <w:abstractNumId w:val="31"/>
  </w:num>
  <w:num w:numId="58" w16cid:durableId="589848197">
    <w:abstractNumId w:val="31"/>
  </w:num>
  <w:num w:numId="59" w16cid:durableId="774399388">
    <w:abstractNumId w:val="31"/>
  </w:num>
  <w:num w:numId="60" w16cid:durableId="717125787">
    <w:abstractNumId w:val="31"/>
  </w:num>
  <w:num w:numId="61" w16cid:durableId="1762557248">
    <w:abstractNumId w:val="31"/>
  </w:num>
  <w:num w:numId="62" w16cid:durableId="927083134">
    <w:abstractNumId w:val="31"/>
  </w:num>
  <w:num w:numId="63" w16cid:durableId="47999905">
    <w:abstractNumId w:val="31"/>
  </w:num>
  <w:num w:numId="64" w16cid:durableId="1180463102">
    <w:abstractNumId w:val="31"/>
  </w:num>
  <w:num w:numId="65" w16cid:durableId="1514683899">
    <w:abstractNumId w:val="31"/>
  </w:num>
  <w:num w:numId="66" w16cid:durableId="1526479323">
    <w:abstractNumId w:val="31"/>
  </w:num>
  <w:num w:numId="67" w16cid:durableId="2009282726">
    <w:abstractNumId w:val="31"/>
  </w:num>
  <w:num w:numId="68" w16cid:durableId="469640491">
    <w:abstractNumId w:val="31"/>
  </w:num>
  <w:num w:numId="69" w16cid:durableId="1230313350">
    <w:abstractNumId w:val="31"/>
  </w:num>
  <w:num w:numId="70" w16cid:durableId="2130467875">
    <w:abstractNumId w:val="31"/>
  </w:num>
  <w:num w:numId="71" w16cid:durableId="617882250">
    <w:abstractNumId w:val="31"/>
  </w:num>
  <w:num w:numId="72" w16cid:durableId="1636597114">
    <w:abstractNumId w:val="31"/>
  </w:num>
  <w:num w:numId="73" w16cid:durableId="359549123">
    <w:abstractNumId w:val="31"/>
  </w:num>
  <w:num w:numId="74" w16cid:durableId="388959738">
    <w:abstractNumId w:val="31"/>
  </w:num>
  <w:num w:numId="75" w16cid:durableId="1319188397">
    <w:abstractNumId w:val="31"/>
  </w:num>
  <w:num w:numId="76" w16cid:durableId="938175993">
    <w:abstractNumId w:val="31"/>
  </w:num>
  <w:num w:numId="77" w16cid:durableId="1007750997">
    <w:abstractNumId w:val="31"/>
  </w:num>
  <w:num w:numId="78" w16cid:durableId="7298931">
    <w:abstractNumId w:val="31"/>
  </w:num>
  <w:num w:numId="79" w16cid:durableId="622537078">
    <w:abstractNumId w:val="31"/>
  </w:num>
  <w:num w:numId="80" w16cid:durableId="581109635">
    <w:abstractNumId w:val="31"/>
  </w:num>
  <w:num w:numId="81" w16cid:durableId="1348215721">
    <w:abstractNumId w:val="31"/>
  </w:num>
  <w:num w:numId="82" w16cid:durableId="1766654204">
    <w:abstractNumId w:val="31"/>
  </w:num>
  <w:num w:numId="83" w16cid:durableId="958993363">
    <w:abstractNumId w:val="31"/>
  </w:num>
  <w:num w:numId="84" w16cid:durableId="334193744">
    <w:abstractNumId w:val="31"/>
  </w:num>
  <w:num w:numId="85" w16cid:durableId="2066030070">
    <w:abstractNumId w:val="31"/>
  </w:num>
  <w:num w:numId="86" w16cid:durableId="1939871829">
    <w:abstractNumId w:val="31"/>
  </w:num>
  <w:num w:numId="87" w16cid:durableId="1141001929">
    <w:abstractNumId w:val="31"/>
  </w:num>
  <w:num w:numId="88" w16cid:durableId="1087648669">
    <w:abstractNumId w:val="31"/>
  </w:num>
  <w:num w:numId="89" w16cid:durableId="354962690">
    <w:abstractNumId w:val="31"/>
  </w:num>
  <w:num w:numId="90" w16cid:durableId="1422293934">
    <w:abstractNumId w:val="31"/>
  </w:num>
  <w:num w:numId="91" w16cid:durableId="1198592071">
    <w:abstractNumId w:val="31"/>
  </w:num>
  <w:num w:numId="92" w16cid:durableId="794442451">
    <w:abstractNumId w:val="31"/>
  </w:num>
  <w:num w:numId="93" w16cid:durableId="1451585304">
    <w:abstractNumId w:val="31"/>
  </w:num>
  <w:num w:numId="94" w16cid:durableId="1591625242">
    <w:abstractNumId w:val="31"/>
  </w:num>
  <w:num w:numId="95" w16cid:durableId="1962571212">
    <w:abstractNumId w:val="31"/>
  </w:num>
  <w:num w:numId="96" w16cid:durableId="342249739">
    <w:abstractNumId w:val="31"/>
  </w:num>
  <w:num w:numId="97" w16cid:durableId="579949632">
    <w:abstractNumId w:val="31"/>
  </w:num>
  <w:num w:numId="98" w16cid:durableId="1010567027">
    <w:abstractNumId w:val="31"/>
  </w:num>
  <w:num w:numId="99" w16cid:durableId="543711606">
    <w:abstractNumId w:val="31"/>
  </w:num>
  <w:num w:numId="100" w16cid:durableId="349264289">
    <w:abstractNumId w:val="31"/>
  </w:num>
  <w:num w:numId="101" w16cid:durableId="167717451">
    <w:abstractNumId w:val="31"/>
  </w:num>
  <w:num w:numId="102" w16cid:durableId="1353336795">
    <w:abstractNumId w:val="31"/>
  </w:num>
  <w:num w:numId="103" w16cid:durableId="1036344455">
    <w:abstractNumId w:val="31"/>
  </w:num>
  <w:num w:numId="104" w16cid:durableId="1763063099">
    <w:abstractNumId w:val="31"/>
  </w:num>
  <w:num w:numId="105" w16cid:durableId="1860701483">
    <w:abstractNumId w:val="31"/>
  </w:num>
  <w:num w:numId="106" w16cid:durableId="1614163957">
    <w:abstractNumId w:val="31"/>
  </w:num>
  <w:num w:numId="107" w16cid:durableId="694620600">
    <w:abstractNumId w:val="31"/>
  </w:num>
  <w:num w:numId="108" w16cid:durableId="2086535198">
    <w:abstractNumId w:val="31"/>
  </w:num>
  <w:num w:numId="109" w16cid:durableId="12534150">
    <w:abstractNumId w:val="7"/>
  </w:num>
  <w:num w:numId="110" w16cid:durableId="383994036">
    <w:abstractNumId w:val="31"/>
  </w:num>
  <w:num w:numId="111" w16cid:durableId="1743723218">
    <w:abstractNumId w:val="31"/>
  </w:num>
  <w:num w:numId="112" w16cid:durableId="1550267813">
    <w:abstractNumId w:val="31"/>
  </w:num>
  <w:num w:numId="113" w16cid:durableId="779565116">
    <w:abstractNumId w:val="21"/>
  </w:num>
  <w:num w:numId="114" w16cid:durableId="85346987">
    <w:abstractNumId w:val="47"/>
  </w:num>
  <w:num w:numId="115" w16cid:durableId="948899069">
    <w:abstractNumId w:val="31"/>
  </w:num>
  <w:num w:numId="116" w16cid:durableId="979921790">
    <w:abstractNumId w:val="31"/>
  </w:num>
  <w:num w:numId="117" w16cid:durableId="1896503452">
    <w:abstractNumId w:val="31"/>
  </w:num>
  <w:num w:numId="118" w16cid:durableId="1410158558">
    <w:abstractNumId w:val="31"/>
  </w:num>
  <w:num w:numId="119" w16cid:durableId="776369371">
    <w:abstractNumId w:val="31"/>
  </w:num>
  <w:num w:numId="120" w16cid:durableId="899173130">
    <w:abstractNumId w:val="31"/>
  </w:num>
  <w:numIdMacAtCleanup w:val="1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WART, FIONA">
    <w15:presenceInfo w15:providerId="AD" w15:userId="S::fewart@spenergynetworks.co.uk::4fa4a739-d09f-49e9-9ef2-f8a3d3ff79fe"/>
  </w15:person>
  <w15:person w15:author="Graham Lear (NESO)">
    <w15:presenceInfo w15:providerId="AD" w15:userId="S::Graham.Lear@uk.nationalgrid.com::cd5ed157-3b24-4d56-a496-249390cec3e2"/>
  </w15:person>
  <w15:person w15:author="Angela Quinn (NESO)">
    <w15:presenceInfo w15:providerId="AD" w15:userId="S::angela.quinn@uk.nationalgrid.com::296ec920-8dab-4760-82a1-80873ce31050"/>
  </w15:person>
  <w15:person w15:author="Emily Watson (NESO)">
    <w15:presenceInfo w15:providerId="AD" w15:userId="S::Emily.Watson@uk.nationalgrid.com::96b5bf17-df96-4c03-98e7-08bacd593b57"/>
  </w15:person>
  <w15:person w15:author="Michael Oxenham (NESO)">
    <w15:presenceInfo w15:providerId="AD" w15:userId="S::michael.oxenham1@uk.nationalgrid.com::0b917fc8-416e-4be1-806f-9b3cd9990f22"/>
  </w15:person>
  <w15:person w15:author="Claire Newton (NESO)">
    <w15:presenceInfo w15:providerId="AD" w15:userId="S::Claire.Newton@uk.nationalgrid.com::17585249-c5d9-48af-b8fc-a40d151901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2LGE7cIj/JIoaxbA3S0wb+RmHl3cOeZ8FMdwt7/AkN14B17NqpnXK0R82mXpJzF7E93vq7IBhg9TdFAhRS5wlA==" w:salt="cRenQoAtRjcFYRenYCh6DQ=="/>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00F3"/>
    <w:rsid w:val="00003172"/>
    <w:rsid w:val="00006386"/>
    <w:rsid w:val="000079F8"/>
    <w:rsid w:val="00007DEF"/>
    <w:rsid w:val="00010437"/>
    <w:rsid w:val="00010718"/>
    <w:rsid w:val="00011B51"/>
    <w:rsid w:val="00011C94"/>
    <w:rsid w:val="0001299B"/>
    <w:rsid w:val="00012B03"/>
    <w:rsid w:val="00015AD8"/>
    <w:rsid w:val="00015DB9"/>
    <w:rsid w:val="00016A1D"/>
    <w:rsid w:val="000172EF"/>
    <w:rsid w:val="00017B8F"/>
    <w:rsid w:val="00021820"/>
    <w:rsid w:val="00021BDA"/>
    <w:rsid w:val="00021FEF"/>
    <w:rsid w:val="000223DC"/>
    <w:rsid w:val="00022D83"/>
    <w:rsid w:val="0002327F"/>
    <w:rsid w:val="00023706"/>
    <w:rsid w:val="00024584"/>
    <w:rsid w:val="00024A90"/>
    <w:rsid w:val="000272F4"/>
    <w:rsid w:val="00030A96"/>
    <w:rsid w:val="00030DD2"/>
    <w:rsid w:val="00032495"/>
    <w:rsid w:val="0003571D"/>
    <w:rsid w:val="0003597D"/>
    <w:rsid w:val="00035B93"/>
    <w:rsid w:val="00035FE7"/>
    <w:rsid w:val="000366E5"/>
    <w:rsid w:val="000402EA"/>
    <w:rsid w:val="00040804"/>
    <w:rsid w:val="0004087D"/>
    <w:rsid w:val="0004169E"/>
    <w:rsid w:val="0004305D"/>
    <w:rsid w:val="000435E0"/>
    <w:rsid w:val="00044ECD"/>
    <w:rsid w:val="00045012"/>
    <w:rsid w:val="000500F9"/>
    <w:rsid w:val="000502F2"/>
    <w:rsid w:val="0005071F"/>
    <w:rsid w:val="000507C7"/>
    <w:rsid w:val="00050F49"/>
    <w:rsid w:val="00052560"/>
    <w:rsid w:val="00052622"/>
    <w:rsid w:val="000529B8"/>
    <w:rsid w:val="00052F18"/>
    <w:rsid w:val="0005408A"/>
    <w:rsid w:val="00055618"/>
    <w:rsid w:val="000556AE"/>
    <w:rsid w:val="00055796"/>
    <w:rsid w:val="00060C78"/>
    <w:rsid w:val="000619A4"/>
    <w:rsid w:val="00062F3A"/>
    <w:rsid w:val="0006422B"/>
    <w:rsid w:val="000650E9"/>
    <w:rsid w:val="00065AF0"/>
    <w:rsid w:val="00065C98"/>
    <w:rsid w:val="00067476"/>
    <w:rsid w:val="000677D9"/>
    <w:rsid w:val="00067C80"/>
    <w:rsid w:val="00070179"/>
    <w:rsid w:val="0007147B"/>
    <w:rsid w:val="00075DB6"/>
    <w:rsid w:val="00077320"/>
    <w:rsid w:val="00077B0F"/>
    <w:rsid w:val="00077BE9"/>
    <w:rsid w:val="00077EB1"/>
    <w:rsid w:val="00080953"/>
    <w:rsid w:val="00080ACA"/>
    <w:rsid w:val="000810B8"/>
    <w:rsid w:val="0008254E"/>
    <w:rsid w:val="0008335B"/>
    <w:rsid w:val="00083780"/>
    <w:rsid w:val="00083EBF"/>
    <w:rsid w:val="00084704"/>
    <w:rsid w:val="0008471F"/>
    <w:rsid w:val="00086BAB"/>
    <w:rsid w:val="00087050"/>
    <w:rsid w:val="00087B9D"/>
    <w:rsid w:val="00087CE1"/>
    <w:rsid w:val="000953B4"/>
    <w:rsid w:val="000A0C0E"/>
    <w:rsid w:val="000A209E"/>
    <w:rsid w:val="000A4114"/>
    <w:rsid w:val="000A42B7"/>
    <w:rsid w:val="000A59C3"/>
    <w:rsid w:val="000A5D44"/>
    <w:rsid w:val="000A5F98"/>
    <w:rsid w:val="000B0650"/>
    <w:rsid w:val="000B098F"/>
    <w:rsid w:val="000B0CEB"/>
    <w:rsid w:val="000B1F31"/>
    <w:rsid w:val="000B2506"/>
    <w:rsid w:val="000B4281"/>
    <w:rsid w:val="000B4A96"/>
    <w:rsid w:val="000B572F"/>
    <w:rsid w:val="000B61BC"/>
    <w:rsid w:val="000B67A9"/>
    <w:rsid w:val="000B71A9"/>
    <w:rsid w:val="000B75A1"/>
    <w:rsid w:val="000B7B87"/>
    <w:rsid w:val="000C058C"/>
    <w:rsid w:val="000C22F7"/>
    <w:rsid w:val="000C2C3D"/>
    <w:rsid w:val="000C36AE"/>
    <w:rsid w:val="000C3F00"/>
    <w:rsid w:val="000C4078"/>
    <w:rsid w:val="000C5630"/>
    <w:rsid w:val="000C5AA6"/>
    <w:rsid w:val="000C7223"/>
    <w:rsid w:val="000D0DD0"/>
    <w:rsid w:val="000D0DD5"/>
    <w:rsid w:val="000D13A6"/>
    <w:rsid w:val="000D1E66"/>
    <w:rsid w:val="000D2659"/>
    <w:rsid w:val="000D2D1C"/>
    <w:rsid w:val="000D2D50"/>
    <w:rsid w:val="000D418E"/>
    <w:rsid w:val="000D42F4"/>
    <w:rsid w:val="000D647D"/>
    <w:rsid w:val="000D681A"/>
    <w:rsid w:val="000D72CA"/>
    <w:rsid w:val="000E20C5"/>
    <w:rsid w:val="000E3A7D"/>
    <w:rsid w:val="000E456F"/>
    <w:rsid w:val="000E649D"/>
    <w:rsid w:val="000E66B6"/>
    <w:rsid w:val="000E6F3F"/>
    <w:rsid w:val="000E7207"/>
    <w:rsid w:val="000E7D87"/>
    <w:rsid w:val="000E7E98"/>
    <w:rsid w:val="000E7F8C"/>
    <w:rsid w:val="000F03A3"/>
    <w:rsid w:val="000F10C4"/>
    <w:rsid w:val="000F1A97"/>
    <w:rsid w:val="000F271A"/>
    <w:rsid w:val="000F282A"/>
    <w:rsid w:val="000F3F9E"/>
    <w:rsid w:val="000F4741"/>
    <w:rsid w:val="000F4805"/>
    <w:rsid w:val="000F4A68"/>
    <w:rsid w:val="000F6419"/>
    <w:rsid w:val="000F66F9"/>
    <w:rsid w:val="000F6B1D"/>
    <w:rsid w:val="000F6C91"/>
    <w:rsid w:val="000F7DE9"/>
    <w:rsid w:val="001007B2"/>
    <w:rsid w:val="001017A4"/>
    <w:rsid w:val="00101E11"/>
    <w:rsid w:val="0010291B"/>
    <w:rsid w:val="001034EF"/>
    <w:rsid w:val="00106960"/>
    <w:rsid w:val="00106970"/>
    <w:rsid w:val="001072E0"/>
    <w:rsid w:val="00107C10"/>
    <w:rsid w:val="00107EA3"/>
    <w:rsid w:val="001102EA"/>
    <w:rsid w:val="00111A8C"/>
    <w:rsid w:val="001128D6"/>
    <w:rsid w:val="00115CD3"/>
    <w:rsid w:val="00115D81"/>
    <w:rsid w:val="001169F4"/>
    <w:rsid w:val="001203AD"/>
    <w:rsid w:val="00121374"/>
    <w:rsid w:val="001213A6"/>
    <w:rsid w:val="00123C61"/>
    <w:rsid w:val="00124390"/>
    <w:rsid w:val="00124FE1"/>
    <w:rsid w:val="00125E6D"/>
    <w:rsid w:val="0012657A"/>
    <w:rsid w:val="00126C19"/>
    <w:rsid w:val="00127B71"/>
    <w:rsid w:val="0013037E"/>
    <w:rsid w:val="00130B14"/>
    <w:rsid w:val="001321D5"/>
    <w:rsid w:val="001332EF"/>
    <w:rsid w:val="00133871"/>
    <w:rsid w:val="00134B4A"/>
    <w:rsid w:val="00134E89"/>
    <w:rsid w:val="00136D10"/>
    <w:rsid w:val="0013719D"/>
    <w:rsid w:val="00137B80"/>
    <w:rsid w:val="00140897"/>
    <w:rsid w:val="0014309A"/>
    <w:rsid w:val="0014415A"/>
    <w:rsid w:val="00144BDE"/>
    <w:rsid w:val="001450AC"/>
    <w:rsid w:val="001455E0"/>
    <w:rsid w:val="00147741"/>
    <w:rsid w:val="00150208"/>
    <w:rsid w:val="0015078A"/>
    <w:rsid w:val="00150D76"/>
    <w:rsid w:val="001516BD"/>
    <w:rsid w:val="001521BD"/>
    <w:rsid w:val="001525A6"/>
    <w:rsid w:val="00154CCE"/>
    <w:rsid w:val="0015556B"/>
    <w:rsid w:val="001565E8"/>
    <w:rsid w:val="00157E7A"/>
    <w:rsid w:val="001607D3"/>
    <w:rsid w:val="001611A3"/>
    <w:rsid w:val="00161994"/>
    <w:rsid w:val="0016217E"/>
    <w:rsid w:val="001627B2"/>
    <w:rsid w:val="00163336"/>
    <w:rsid w:val="00163D2B"/>
    <w:rsid w:val="001641FC"/>
    <w:rsid w:val="001642F4"/>
    <w:rsid w:val="00164454"/>
    <w:rsid w:val="00165F3D"/>
    <w:rsid w:val="00167EC9"/>
    <w:rsid w:val="0017017E"/>
    <w:rsid w:val="00171090"/>
    <w:rsid w:val="001743D0"/>
    <w:rsid w:val="00176496"/>
    <w:rsid w:val="001772FB"/>
    <w:rsid w:val="001808EA"/>
    <w:rsid w:val="00180CF3"/>
    <w:rsid w:val="001812CB"/>
    <w:rsid w:val="001837C9"/>
    <w:rsid w:val="00184046"/>
    <w:rsid w:val="001850DD"/>
    <w:rsid w:val="00185883"/>
    <w:rsid w:val="00187AEF"/>
    <w:rsid w:val="00187BE1"/>
    <w:rsid w:val="00191730"/>
    <w:rsid w:val="00191887"/>
    <w:rsid w:val="00193A0D"/>
    <w:rsid w:val="001947E2"/>
    <w:rsid w:val="0019670E"/>
    <w:rsid w:val="001A0A42"/>
    <w:rsid w:val="001A23A5"/>
    <w:rsid w:val="001A6E05"/>
    <w:rsid w:val="001A75EA"/>
    <w:rsid w:val="001B0B03"/>
    <w:rsid w:val="001B280C"/>
    <w:rsid w:val="001B4607"/>
    <w:rsid w:val="001B5A52"/>
    <w:rsid w:val="001B5C73"/>
    <w:rsid w:val="001B601B"/>
    <w:rsid w:val="001B78B9"/>
    <w:rsid w:val="001B7ED4"/>
    <w:rsid w:val="001C015B"/>
    <w:rsid w:val="001C0C77"/>
    <w:rsid w:val="001C0E48"/>
    <w:rsid w:val="001C1D04"/>
    <w:rsid w:val="001C2D2F"/>
    <w:rsid w:val="001C4899"/>
    <w:rsid w:val="001C48B3"/>
    <w:rsid w:val="001C5226"/>
    <w:rsid w:val="001C558E"/>
    <w:rsid w:val="001D0426"/>
    <w:rsid w:val="001D0F65"/>
    <w:rsid w:val="001D1318"/>
    <w:rsid w:val="001D1816"/>
    <w:rsid w:val="001D198B"/>
    <w:rsid w:val="001D1B97"/>
    <w:rsid w:val="001D3112"/>
    <w:rsid w:val="001D5073"/>
    <w:rsid w:val="001D6438"/>
    <w:rsid w:val="001D6549"/>
    <w:rsid w:val="001D718C"/>
    <w:rsid w:val="001D75FD"/>
    <w:rsid w:val="001E262A"/>
    <w:rsid w:val="001E296A"/>
    <w:rsid w:val="001E5704"/>
    <w:rsid w:val="001E758B"/>
    <w:rsid w:val="001F055E"/>
    <w:rsid w:val="001F080F"/>
    <w:rsid w:val="001F22E2"/>
    <w:rsid w:val="001F4179"/>
    <w:rsid w:val="001F488D"/>
    <w:rsid w:val="001F5270"/>
    <w:rsid w:val="001F546D"/>
    <w:rsid w:val="001F598A"/>
    <w:rsid w:val="001F673A"/>
    <w:rsid w:val="001F7463"/>
    <w:rsid w:val="001F7F03"/>
    <w:rsid w:val="00200364"/>
    <w:rsid w:val="00201EAB"/>
    <w:rsid w:val="0020245F"/>
    <w:rsid w:val="00202599"/>
    <w:rsid w:val="0020262C"/>
    <w:rsid w:val="00202658"/>
    <w:rsid w:val="002039D6"/>
    <w:rsid w:val="00204332"/>
    <w:rsid w:val="00204482"/>
    <w:rsid w:val="00204C6B"/>
    <w:rsid w:val="00206213"/>
    <w:rsid w:val="0020697C"/>
    <w:rsid w:val="0021050E"/>
    <w:rsid w:val="00211087"/>
    <w:rsid w:val="002154B5"/>
    <w:rsid w:val="00215740"/>
    <w:rsid w:val="00215EC8"/>
    <w:rsid w:val="002168D8"/>
    <w:rsid w:val="00216E6C"/>
    <w:rsid w:val="00221778"/>
    <w:rsid w:val="00223AFC"/>
    <w:rsid w:val="00226FA9"/>
    <w:rsid w:val="0023006A"/>
    <w:rsid w:val="0023073F"/>
    <w:rsid w:val="00230B6B"/>
    <w:rsid w:val="0023119F"/>
    <w:rsid w:val="0023179B"/>
    <w:rsid w:val="002322CF"/>
    <w:rsid w:val="00233209"/>
    <w:rsid w:val="00234848"/>
    <w:rsid w:val="00235DF1"/>
    <w:rsid w:val="00240C3A"/>
    <w:rsid w:val="00240FEA"/>
    <w:rsid w:val="002422DF"/>
    <w:rsid w:val="00243940"/>
    <w:rsid w:val="00243D9B"/>
    <w:rsid w:val="00246120"/>
    <w:rsid w:val="00246198"/>
    <w:rsid w:val="00247555"/>
    <w:rsid w:val="0024786A"/>
    <w:rsid w:val="002501EB"/>
    <w:rsid w:val="00250F32"/>
    <w:rsid w:val="00251A25"/>
    <w:rsid w:val="00251AA5"/>
    <w:rsid w:val="002522E4"/>
    <w:rsid w:val="0025476C"/>
    <w:rsid w:val="00255082"/>
    <w:rsid w:val="00257719"/>
    <w:rsid w:val="00258942"/>
    <w:rsid w:val="00261E96"/>
    <w:rsid w:val="00262062"/>
    <w:rsid w:val="002630DC"/>
    <w:rsid w:val="002650D9"/>
    <w:rsid w:val="002657AB"/>
    <w:rsid w:val="00265A08"/>
    <w:rsid w:val="002660ED"/>
    <w:rsid w:val="00266854"/>
    <w:rsid w:val="00266A54"/>
    <w:rsid w:val="00267244"/>
    <w:rsid w:val="00267F82"/>
    <w:rsid w:val="00270EA2"/>
    <w:rsid w:val="0027137C"/>
    <w:rsid w:val="00274153"/>
    <w:rsid w:val="00274696"/>
    <w:rsid w:val="00274742"/>
    <w:rsid w:val="002804D6"/>
    <w:rsid w:val="00280DB5"/>
    <w:rsid w:val="00282317"/>
    <w:rsid w:val="00284BEC"/>
    <w:rsid w:val="00285EEE"/>
    <w:rsid w:val="00285F82"/>
    <w:rsid w:val="002870D4"/>
    <w:rsid w:val="00290F1A"/>
    <w:rsid w:val="00291EC4"/>
    <w:rsid w:val="002922F3"/>
    <w:rsid w:val="00292659"/>
    <w:rsid w:val="00292FB4"/>
    <w:rsid w:val="002964C0"/>
    <w:rsid w:val="002964F4"/>
    <w:rsid w:val="002966D3"/>
    <w:rsid w:val="00296845"/>
    <w:rsid w:val="0029699F"/>
    <w:rsid w:val="002A098A"/>
    <w:rsid w:val="002A0B69"/>
    <w:rsid w:val="002A1E5B"/>
    <w:rsid w:val="002A2EB0"/>
    <w:rsid w:val="002A2F9D"/>
    <w:rsid w:val="002A3463"/>
    <w:rsid w:val="002A4715"/>
    <w:rsid w:val="002A4FD5"/>
    <w:rsid w:val="002A5A07"/>
    <w:rsid w:val="002A6C1B"/>
    <w:rsid w:val="002B043D"/>
    <w:rsid w:val="002B15CC"/>
    <w:rsid w:val="002B1BB7"/>
    <w:rsid w:val="002B2E75"/>
    <w:rsid w:val="002B38E8"/>
    <w:rsid w:val="002B3CC1"/>
    <w:rsid w:val="002B4737"/>
    <w:rsid w:val="002B4D6D"/>
    <w:rsid w:val="002B7440"/>
    <w:rsid w:val="002C2740"/>
    <w:rsid w:val="002C2F3D"/>
    <w:rsid w:val="002C3CBD"/>
    <w:rsid w:val="002C4510"/>
    <w:rsid w:val="002C4603"/>
    <w:rsid w:val="002C72E0"/>
    <w:rsid w:val="002C7D86"/>
    <w:rsid w:val="002C7FA9"/>
    <w:rsid w:val="002D1C7C"/>
    <w:rsid w:val="002D1EA7"/>
    <w:rsid w:val="002D296D"/>
    <w:rsid w:val="002D36D2"/>
    <w:rsid w:val="002D4534"/>
    <w:rsid w:val="002D4783"/>
    <w:rsid w:val="002D4E4D"/>
    <w:rsid w:val="002D6489"/>
    <w:rsid w:val="002D653D"/>
    <w:rsid w:val="002D74B6"/>
    <w:rsid w:val="002D762F"/>
    <w:rsid w:val="002E1876"/>
    <w:rsid w:val="002F0A9C"/>
    <w:rsid w:val="002F0D27"/>
    <w:rsid w:val="002F0E27"/>
    <w:rsid w:val="002F1EF4"/>
    <w:rsid w:val="002F2C8B"/>
    <w:rsid w:val="002F3C34"/>
    <w:rsid w:val="002F42B0"/>
    <w:rsid w:val="002F4751"/>
    <w:rsid w:val="002F4861"/>
    <w:rsid w:val="002F7D49"/>
    <w:rsid w:val="00301974"/>
    <w:rsid w:val="0030290E"/>
    <w:rsid w:val="00302E20"/>
    <w:rsid w:val="00302E3D"/>
    <w:rsid w:val="003042A1"/>
    <w:rsid w:val="00304531"/>
    <w:rsid w:val="00304CC4"/>
    <w:rsid w:val="003059B3"/>
    <w:rsid w:val="003066D5"/>
    <w:rsid w:val="00306773"/>
    <w:rsid w:val="00306D7C"/>
    <w:rsid w:val="00306F50"/>
    <w:rsid w:val="00310409"/>
    <w:rsid w:val="00310B68"/>
    <w:rsid w:val="00311816"/>
    <w:rsid w:val="00315738"/>
    <w:rsid w:val="00315EC4"/>
    <w:rsid w:val="00315FC4"/>
    <w:rsid w:val="003160AC"/>
    <w:rsid w:val="00316740"/>
    <w:rsid w:val="00316945"/>
    <w:rsid w:val="00320885"/>
    <w:rsid w:val="00320E2C"/>
    <w:rsid w:val="003216ED"/>
    <w:rsid w:val="00321F0B"/>
    <w:rsid w:val="00322BA9"/>
    <w:rsid w:val="00322F8B"/>
    <w:rsid w:val="00323040"/>
    <w:rsid w:val="00324A91"/>
    <w:rsid w:val="003257E8"/>
    <w:rsid w:val="00325AA4"/>
    <w:rsid w:val="00326F0B"/>
    <w:rsid w:val="00332194"/>
    <w:rsid w:val="003329F6"/>
    <w:rsid w:val="00336411"/>
    <w:rsid w:val="00336DA0"/>
    <w:rsid w:val="00337D52"/>
    <w:rsid w:val="0034057D"/>
    <w:rsid w:val="00340733"/>
    <w:rsid w:val="00340879"/>
    <w:rsid w:val="003428CE"/>
    <w:rsid w:val="00342EB5"/>
    <w:rsid w:val="00345A6B"/>
    <w:rsid w:val="0035099E"/>
    <w:rsid w:val="00352BC3"/>
    <w:rsid w:val="00352BC5"/>
    <w:rsid w:val="003549D3"/>
    <w:rsid w:val="00356621"/>
    <w:rsid w:val="0036059B"/>
    <w:rsid w:val="003609CD"/>
    <w:rsid w:val="00361705"/>
    <w:rsid w:val="003626A1"/>
    <w:rsid w:val="003636A2"/>
    <w:rsid w:val="00366B57"/>
    <w:rsid w:val="00366DA7"/>
    <w:rsid w:val="003707AF"/>
    <w:rsid w:val="00370CF0"/>
    <w:rsid w:val="00372E87"/>
    <w:rsid w:val="00374AFA"/>
    <w:rsid w:val="00374EF1"/>
    <w:rsid w:val="00375A60"/>
    <w:rsid w:val="003777DF"/>
    <w:rsid w:val="00377994"/>
    <w:rsid w:val="0038028D"/>
    <w:rsid w:val="00380C4C"/>
    <w:rsid w:val="00381E73"/>
    <w:rsid w:val="0038241C"/>
    <w:rsid w:val="003824EB"/>
    <w:rsid w:val="003830D3"/>
    <w:rsid w:val="003840B3"/>
    <w:rsid w:val="00384357"/>
    <w:rsid w:val="00385301"/>
    <w:rsid w:val="003859C9"/>
    <w:rsid w:val="0038608D"/>
    <w:rsid w:val="00386447"/>
    <w:rsid w:val="00387635"/>
    <w:rsid w:val="003877EB"/>
    <w:rsid w:val="00391C50"/>
    <w:rsid w:val="00392822"/>
    <w:rsid w:val="00392843"/>
    <w:rsid w:val="003947BA"/>
    <w:rsid w:val="00394810"/>
    <w:rsid w:val="0039499C"/>
    <w:rsid w:val="00394E2B"/>
    <w:rsid w:val="00395978"/>
    <w:rsid w:val="00396753"/>
    <w:rsid w:val="00396A07"/>
    <w:rsid w:val="00396C30"/>
    <w:rsid w:val="003A32D6"/>
    <w:rsid w:val="003A39A5"/>
    <w:rsid w:val="003A4132"/>
    <w:rsid w:val="003A5372"/>
    <w:rsid w:val="003A69DD"/>
    <w:rsid w:val="003A76E0"/>
    <w:rsid w:val="003B3742"/>
    <w:rsid w:val="003B37A9"/>
    <w:rsid w:val="003B4435"/>
    <w:rsid w:val="003B46EB"/>
    <w:rsid w:val="003B60EC"/>
    <w:rsid w:val="003C0B2B"/>
    <w:rsid w:val="003C2452"/>
    <w:rsid w:val="003C247F"/>
    <w:rsid w:val="003C2C43"/>
    <w:rsid w:val="003C33A3"/>
    <w:rsid w:val="003C376B"/>
    <w:rsid w:val="003C3BAC"/>
    <w:rsid w:val="003C4BA4"/>
    <w:rsid w:val="003C53F9"/>
    <w:rsid w:val="003C58EB"/>
    <w:rsid w:val="003C605B"/>
    <w:rsid w:val="003C7F8C"/>
    <w:rsid w:val="003D0DEA"/>
    <w:rsid w:val="003D0FEE"/>
    <w:rsid w:val="003D10BF"/>
    <w:rsid w:val="003D2BF3"/>
    <w:rsid w:val="003D3061"/>
    <w:rsid w:val="003D31A7"/>
    <w:rsid w:val="003D4522"/>
    <w:rsid w:val="003D4801"/>
    <w:rsid w:val="003D55DE"/>
    <w:rsid w:val="003D5684"/>
    <w:rsid w:val="003D70D1"/>
    <w:rsid w:val="003E015A"/>
    <w:rsid w:val="003E1C7F"/>
    <w:rsid w:val="003E2968"/>
    <w:rsid w:val="003E3516"/>
    <w:rsid w:val="003E35D2"/>
    <w:rsid w:val="003E3A21"/>
    <w:rsid w:val="003E3CCD"/>
    <w:rsid w:val="003E428B"/>
    <w:rsid w:val="003F0CEF"/>
    <w:rsid w:val="003F2CE9"/>
    <w:rsid w:val="003F32C6"/>
    <w:rsid w:val="003F3AC0"/>
    <w:rsid w:val="003F3F42"/>
    <w:rsid w:val="003F49BD"/>
    <w:rsid w:val="003F4ED1"/>
    <w:rsid w:val="003F540B"/>
    <w:rsid w:val="003F5976"/>
    <w:rsid w:val="003F67EE"/>
    <w:rsid w:val="003F6E4E"/>
    <w:rsid w:val="003F6F9F"/>
    <w:rsid w:val="00400DCE"/>
    <w:rsid w:val="0040428F"/>
    <w:rsid w:val="00404F54"/>
    <w:rsid w:val="00405A7C"/>
    <w:rsid w:val="00406EB5"/>
    <w:rsid w:val="00407C9F"/>
    <w:rsid w:val="0041139A"/>
    <w:rsid w:val="00413027"/>
    <w:rsid w:val="0041365A"/>
    <w:rsid w:val="0041404C"/>
    <w:rsid w:val="004165D6"/>
    <w:rsid w:val="00416AFC"/>
    <w:rsid w:val="0041755B"/>
    <w:rsid w:val="00417792"/>
    <w:rsid w:val="0042093E"/>
    <w:rsid w:val="00420AE6"/>
    <w:rsid w:val="00420FA4"/>
    <w:rsid w:val="004219A5"/>
    <w:rsid w:val="00421E4C"/>
    <w:rsid w:val="004224FD"/>
    <w:rsid w:val="00424372"/>
    <w:rsid w:val="00424894"/>
    <w:rsid w:val="00424D0C"/>
    <w:rsid w:val="004252DF"/>
    <w:rsid w:val="00426615"/>
    <w:rsid w:val="00426643"/>
    <w:rsid w:val="004273D0"/>
    <w:rsid w:val="00427D78"/>
    <w:rsid w:val="00427E7C"/>
    <w:rsid w:val="00427FA9"/>
    <w:rsid w:val="00431D52"/>
    <w:rsid w:val="00433685"/>
    <w:rsid w:val="00441057"/>
    <w:rsid w:val="004411C4"/>
    <w:rsid w:val="0044161E"/>
    <w:rsid w:val="004419F5"/>
    <w:rsid w:val="00441DE4"/>
    <w:rsid w:val="00443918"/>
    <w:rsid w:val="004445D2"/>
    <w:rsid w:val="004459AB"/>
    <w:rsid w:val="00445E00"/>
    <w:rsid w:val="00446339"/>
    <w:rsid w:val="004466A4"/>
    <w:rsid w:val="00447213"/>
    <w:rsid w:val="004550A3"/>
    <w:rsid w:val="00455F04"/>
    <w:rsid w:val="004579F3"/>
    <w:rsid w:val="00460C37"/>
    <w:rsid w:val="00461EAE"/>
    <w:rsid w:val="00462856"/>
    <w:rsid w:val="00462B95"/>
    <w:rsid w:val="00462BDE"/>
    <w:rsid w:val="00463A70"/>
    <w:rsid w:val="00463C2C"/>
    <w:rsid w:val="00463DBA"/>
    <w:rsid w:val="00463F5D"/>
    <w:rsid w:val="00464490"/>
    <w:rsid w:val="00465787"/>
    <w:rsid w:val="0046609A"/>
    <w:rsid w:val="00467950"/>
    <w:rsid w:val="00467AA1"/>
    <w:rsid w:val="00467E49"/>
    <w:rsid w:val="00467ED3"/>
    <w:rsid w:val="00467ED9"/>
    <w:rsid w:val="0047108B"/>
    <w:rsid w:val="00471493"/>
    <w:rsid w:val="0047214F"/>
    <w:rsid w:val="004757DC"/>
    <w:rsid w:val="00475F1B"/>
    <w:rsid w:val="0047722F"/>
    <w:rsid w:val="00477268"/>
    <w:rsid w:val="00477308"/>
    <w:rsid w:val="00477817"/>
    <w:rsid w:val="004779FA"/>
    <w:rsid w:val="00477ADD"/>
    <w:rsid w:val="0048022A"/>
    <w:rsid w:val="004820DA"/>
    <w:rsid w:val="00482919"/>
    <w:rsid w:val="00483822"/>
    <w:rsid w:val="00483900"/>
    <w:rsid w:val="0048479E"/>
    <w:rsid w:val="00484B95"/>
    <w:rsid w:val="00484C62"/>
    <w:rsid w:val="00485216"/>
    <w:rsid w:val="004855A9"/>
    <w:rsid w:val="0048588C"/>
    <w:rsid w:val="00485B4E"/>
    <w:rsid w:val="00486F5C"/>
    <w:rsid w:val="004870C6"/>
    <w:rsid w:val="00487E5A"/>
    <w:rsid w:val="00491A29"/>
    <w:rsid w:val="00491AB2"/>
    <w:rsid w:val="004926E7"/>
    <w:rsid w:val="00492F02"/>
    <w:rsid w:val="00493E1C"/>
    <w:rsid w:val="004958CF"/>
    <w:rsid w:val="00495F70"/>
    <w:rsid w:val="00496E42"/>
    <w:rsid w:val="00497803"/>
    <w:rsid w:val="00497AA8"/>
    <w:rsid w:val="00497D74"/>
    <w:rsid w:val="004A06CF"/>
    <w:rsid w:val="004A0700"/>
    <w:rsid w:val="004A1BE2"/>
    <w:rsid w:val="004A252B"/>
    <w:rsid w:val="004A28E8"/>
    <w:rsid w:val="004A3B1F"/>
    <w:rsid w:val="004A53A5"/>
    <w:rsid w:val="004A596E"/>
    <w:rsid w:val="004A6EAE"/>
    <w:rsid w:val="004A70E8"/>
    <w:rsid w:val="004A7E85"/>
    <w:rsid w:val="004B071A"/>
    <w:rsid w:val="004B15CD"/>
    <w:rsid w:val="004B1993"/>
    <w:rsid w:val="004B26DD"/>
    <w:rsid w:val="004B2E56"/>
    <w:rsid w:val="004B3EB1"/>
    <w:rsid w:val="004B44DC"/>
    <w:rsid w:val="004B4683"/>
    <w:rsid w:val="004B4920"/>
    <w:rsid w:val="004B4B58"/>
    <w:rsid w:val="004B522A"/>
    <w:rsid w:val="004B7142"/>
    <w:rsid w:val="004B797F"/>
    <w:rsid w:val="004C0D8F"/>
    <w:rsid w:val="004C2726"/>
    <w:rsid w:val="004C2825"/>
    <w:rsid w:val="004C4A8D"/>
    <w:rsid w:val="004C4FAA"/>
    <w:rsid w:val="004C6F9F"/>
    <w:rsid w:val="004C7397"/>
    <w:rsid w:val="004D071E"/>
    <w:rsid w:val="004D099D"/>
    <w:rsid w:val="004D185F"/>
    <w:rsid w:val="004D215B"/>
    <w:rsid w:val="004D22EF"/>
    <w:rsid w:val="004D2323"/>
    <w:rsid w:val="004D2CA1"/>
    <w:rsid w:val="004D2CDC"/>
    <w:rsid w:val="004D357C"/>
    <w:rsid w:val="004D41A6"/>
    <w:rsid w:val="004D5935"/>
    <w:rsid w:val="004D64E4"/>
    <w:rsid w:val="004D7B09"/>
    <w:rsid w:val="004E033A"/>
    <w:rsid w:val="004E4368"/>
    <w:rsid w:val="004E5204"/>
    <w:rsid w:val="004E6E9F"/>
    <w:rsid w:val="004E71F2"/>
    <w:rsid w:val="004E7304"/>
    <w:rsid w:val="004F0488"/>
    <w:rsid w:val="004F26C3"/>
    <w:rsid w:val="004F2B46"/>
    <w:rsid w:val="004F3B08"/>
    <w:rsid w:val="004F53A8"/>
    <w:rsid w:val="004F5E23"/>
    <w:rsid w:val="004F7AE1"/>
    <w:rsid w:val="00500DE8"/>
    <w:rsid w:val="00501D9E"/>
    <w:rsid w:val="00502D63"/>
    <w:rsid w:val="005043C9"/>
    <w:rsid w:val="00505825"/>
    <w:rsid w:val="005067AD"/>
    <w:rsid w:val="005068BF"/>
    <w:rsid w:val="00510C46"/>
    <w:rsid w:val="005116A0"/>
    <w:rsid w:val="00512641"/>
    <w:rsid w:val="00513615"/>
    <w:rsid w:val="00513A53"/>
    <w:rsid w:val="00513A74"/>
    <w:rsid w:val="0051538B"/>
    <w:rsid w:val="00517BBF"/>
    <w:rsid w:val="00517E56"/>
    <w:rsid w:val="005218A8"/>
    <w:rsid w:val="0052371D"/>
    <w:rsid w:val="00523925"/>
    <w:rsid w:val="005241B2"/>
    <w:rsid w:val="00525EDA"/>
    <w:rsid w:val="0053254E"/>
    <w:rsid w:val="00532898"/>
    <w:rsid w:val="00534C8B"/>
    <w:rsid w:val="00535962"/>
    <w:rsid w:val="00536A45"/>
    <w:rsid w:val="00536A72"/>
    <w:rsid w:val="005375B4"/>
    <w:rsid w:val="00537D9B"/>
    <w:rsid w:val="00540529"/>
    <w:rsid w:val="00541471"/>
    <w:rsid w:val="00542EB2"/>
    <w:rsid w:val="00546C51"/>
    <w:rsid w:val="0054713A"/>
    <w:rsid w:val="005472FE"/>
    <w:rsid w:val="00547A63"/>
    <w:rsid w:val="00553978"/>
    <w:rsid w:val="005539E0"/>
    <w:rsid w:val="00553B00"/>
    <w:rsid w:val="005542A2"/>
    <w:rsid w:val="00556464"/>
    <w:rsid w:val="005576A7"/>
    <w:rsid w:val="00557B63"/>
    <w:rsid w:val="0056066B"/>
    <w:rsid w:val="00561198"/>
    <w:rsid w:val="00561F5B"/>
    <w:rsid w:val="00564779"/>
    <w:rsid w:val="00564801"/>
    <w:rsid w:val="00565E94"/>
    <w:rsid w:val="0056623A"/>
    <w:rsid w:val="0056672D"/>
    <w:rsid w:val="00566AC5"/>
    <w:rsid w:val="00566C92"/>
    <w:rsid w:val="005714BC"/>
    <w:rsid w:val="0057265F"/>
    <w:rsid w:val="0057331C"/>
    <w:rsid w:val="00574857"/>
    <w:rsid w:val="00574FE9"/>
    <w:rsid w:val="0057581B"/>
    <w:rsid w:val="00575A26"/>
    <w:rsid w:val="00576870"/>
    <w:rsid w:val="005802B2"/>
    <w:rsid w:val="0058064D"/>
    <w:rsid w:val="00580E76"/>
    <w:rsid w:val="005819E6"/>
    <w:rsid w:val="00581C59"/>
    <w:rsid w:val="0058256D"/>
    <w:rsid w:val="005829B1"/>
    <w:rsid w:val="00582E0D"/>
    <w:rsid w:val="00583985"/>
    <w:rsid w:val="00584E46"/>
    <w:rsid w:val="005850BA"/>
    <w:rsid w:val="005860D0"/>
    <w:rsid w:val="00587ACE"/>
    <w:rsid w:val="00590653"/>
    <w:rsid w:val="005914F8"/>
    <w:rsid w:val="00591743"/>
    <w:rsid w:val="00592C7E"/>
    <w:rsid w:val="00593254"/>
    <w:rsid w:val="0059372A"/>
    <w:rsid w:val="005951BA"/>
    <w:rsid w:val="00595DE2"/>
    <w:rsid w:val="005962B1"/>
    <w:rsid w:val="00596B82"/>
    <w:rsid w:val="005977AF"/>
    <w:rsid w:val="00597FCC"/>
    <w:rsid w:val="005A0166"/>
    <w:rsid w:val="005A05C1"/>
    <w:rsid w:val="005A0EE4"/>
    <w:rsid w:val="005A12D3"/>
    <w:rsid w:val="005A12DA"/>
    <w:rsid w:val="005A13E5"/>
    <w:rsid w:val="005A450E"/>
    <w:rsid w:val="005A5204"/>
    <w:rsid w:val="005A674C"/>
    <w:rsid w:val="005A7391"/>
    <w:rsid w:val="005B1777"/>
    <w:rsid w:val="005B1CB8"/>
    <w:rsid w:val="005B1EA3"/>
    <w:rsid w:val="005B2AD6"/>
    <w:rsid w:val="005B2FE6"/>
    <w:rsid w:val="005B617B"/>
    <w:rsid w:val="005B6278"/>
    <w:rsid w:val="005C155E"/>
    <w:rsid w:val="005C2159"/>
    <w:rsid w:val="005C5F06"/>
    <w:rsid w:val="005C6070"/>
    <w:rsid w:val="005C6794"/>
    <w:rsid w:val="005C7D8F"/>
    <w:rsid w:val="005D040E"/>
    <w:rsid w:val="005D3957"/>
    <w:rsid w:val="005D41EB"/>
    <w:rsid w:val="005D7305"/>
    <w:rsid w:val="005D7929"/>
    <w:rsid w:val="005D7F40"/>
    <w:rsid w:val="005E05AA"/>
    <w:rsid w:val="005E275A"/>
    <w:rsid w:val="005E3E74"/>
    <w:rsid w:val="005E578D"/>
    <w:rsid w:val="005F0012"/>
    <w:rsid w:val="005F0AF1"/>
    <w:rsid w:val="005F1958"/>
    <w:rsid w:val="005F36D3"/>
    <w:rsid w:val="005F3828"/>
    <w:rsid w:val="005F3A92"/>
    <w:rsid w:val="005F5148"/>
    <w:rsid w:val="005F6371"/>
    <w:rsid w:val="005F63DE"/>
    <w:rsid w:val="005F64D1"/>
    <w:rsid w:val="005F7FDE"/>
    <w:rsid w:val="00600F7E"/>
    <w:rsid w:val="00601E43"/>
    <w:rsid w:val="0060235B"/>
    <w:rsid w:val="00605A4C"/>
    <w:rsid w:val="00607A16"/>
    <w:rsid w:val="00611CD7"/>
    <w:rsid w:val="006122A6"/>
    <w:rsid w:val="006128EE"/>
    <w:rsid w:val="006136BC"/>
    <w:rsid w:val="00614EC8"/>
    <w:rsid w:val="00615852"/>
    <w:rsid w:val="00615AFB"/>
    <w:rsid w:val="00616D31"/>
    <w:rsid w:val="00617EA5"/>
    <w:rsid w:val="006209A3"/>
    <w:rsid w:val="00620A2C"/>
    <w:rsid w:val="006211ED"/>
    <w:rsid w:val="006218BB"/>
    <w:rsid w:val="006218DD"/>
    <w:rsid w:val="006249AD"/>
    <w:rsid w:val="00625702"/>
    <w:rsid w:val="00626341"/>
    <w:rsid w:val="00626803"/>
    <w:rsid w:val="00626B9B"/>
    <w:rsid w:val="00626C01"/>
    <w:rsid w:val="006275E5"/>
    <w:rsid w:val="00627964"/>
    <w:rsid w:val="00627CF5"/>
    <w:rsid w:val="00631AA5"/>
    <w:rsid w:val="00631CA6"/>
    <w:rsid w:val="006327EF"/>
    <w:rsid w:val="0063294A"/>
    <w:rsid w:val="00632ABD"/>
    <w:rsid w:val="006337BF"/>
    <w:rsid w:val="00635029"/>
    <w:rsid w:val="00636591"/>
    <w:rsid w:val="00636930"/>
    <w:rsid w:val="006401F0"/>
    <w:rsid w:val="006403D4"/>
    <w:rsid w:val="006413D8"/>
    <w:rsid w:val="00642F8D"/>
    <w:rsid w:val="00643159"/>
    <w:rsid w:val="0064597E"/>
    <w:rsid w:val="00646180"/>
    <w:rsid w:val="00646790"/>
    <w:rsid w:val="006468A9"/>
    <w:rsid w:val="006470E4"/>
    <w:rsid w:val="00650070"/>
    <w:rsid w:val="00650A61"/>
    <w:rsid w:val="00650C3A"/>
    <w:rsid w:val="00652451"/>
    <w:rsid w:val="00653202"/>
    <w:rsid w:val="006532F6"/>
    <w:rsid w:val="006536E0"/>
    <w:rsid w:val="006537C4"/>
    <w:rsid w:val="00653B46"/>
    <w:rsid w:val="006549F0"/>
    <w:rsid w:val="00654C8E"/>
    <w:rsid w:val="00655CE9"/>
    <w:rsid w:val="006561E2"/>
    <w:rsid w:val="00656A13"/>
    <w:rsid w:val="0065735A"/>
    <w:rsid w:val="0066093E"/>
    <w:rsid w:val="0066097B"/>
    <w:rsid w:val="00661D78"/>
    <w:rsid w:val="00661E2E"/>
    <w:rsid w:val="0066395B"/>
    <w:rsid w:val="00663E31"/>
    <w:rsid w:val="006654EB"/>
    <w:rsid w:val="00666B64"/>
    <w:rsid w:val="006706FC"/>
    <w:rsid w:val="0067197F"/>
    <w:rsid w:val="00672AA4"/>
    <w:rsid w:val="00672BC1"/>
    <w:rsid w:val="00673BBF"/>
    <w:rsid w:val="00676A8E"/>
    <w:rsid w:val="006778FC"/>
    <w:rsid w:val="006809B0"/>
    <w:rsid w:val="0068170C"/>
    <w:rsid w:val="00681BA5"/>
    <w:rsid w:val="00681C46"/>
    <w:rsid w:val="00682932"/>
    <w:rsid w:val="00682E1F"/>
    <w:rsid w:val="006831FE"/>
    <w:rsid w:val="006837F9"/>
    <w:rsid w:val="00683A54"/>
    <w:rsid w:val="0068456F"/>
    <w:rsid w:val="0068487A"/>
    <w:rsid w:val="00685940"/>
    <w:rsid w:val="00685C42"/>
    <w:rsid w:val="006862DD"/>
    <w:rsid w:val="006867E2"/>
    <w:rsid w:val="006877E6"/>
    <w:rsid w:val="00687C2F"/>
    <w:rsid w:val="00690185"/>
    <w:rsid w:val="00691AA5"/>
    <w:rsid w:val="00692BDE"/>
    <w:rsid w:val="00692E4E"/>
    <w:rsid w:val="006931B8"/>
    <w:rsid w:val="00693276"/>
    <w:rsid w:val="00693467"/>
    <w:rsid w:val="0069472A"/>
    <w:rsid w:val="00695577"/>
    <w:rsid w:val="00696C9A"/>
    <w:rsid w:val="006970A9"/>
    <w:rsid w:val="00697315"/>
    <w:rsid w:val="00697FD3"/>
    <w:rsid w:val="006A06F0"/>
    <w:rsid w:val="006A110B"/>
    <w:rsid w:val="006A1BBA"/>
    <w:rsid w:val="006A2B83"/>
    <w:rsid w:val="006A2F85"/>
    <w:rsid w:val="006A3A96"/>
    <w:rsid w:val="006A3D70"/>
    <w:rsid w:val="006A4800"/>
    <w:rsid w:val="006A59C3"/>
    <w:rsid w:val="006A701E"/>
    <w:rsid w:val="006A73A7"/>
    <w:rsid w:val="006A7A8E"/>
    <w:rsid w:val="006B04C8"/>
    <w:rsid w:val="006B0512"/>
    <w:rsid w:val="006B2152"/>
    <w:rsid w:val="006B2E2B"/>
    <w:rsid w:val="006B4D52"/>
    <w:rsid w:val="006B51A8"/>
    <w:rsid w:val="006B53AF"/>
    <w:rsid w:val="006B570C"/>
    <w:rsid w:val="006B69CC"/>
    <w:rsid w:val="006B7C3B"/>
    <w:rsid w:val="006C1745"/>
    <w:rsid w:val="006C1B2B"/>
    <w:rsid w:val="006C3049"/>
    <w:rsid w:val="006C32A9"/>
    <w:rsid w:val="006C37F0"/>
    <w:rsid w:val="006C67DF"/>
    <w:rsid w:val="006C6E56"/>
    <w:rsid w:val="006C725F"/>
    <w:rsid w:val="006C7587"/>
    <w:rsid w:val="006D109E"/>
    <w:rsid w:val="006D12CD"/>
    <w:rsid w:val="006D187F"/>
    <w:rsid w:val="006D1DDF"/>
    <w:rsid w:val="006D2612"/>
    <w:rsid w:val="006D2E2B"/>
    <w:rsid w:val="006D3126"/>
    <w:rsid w:val="006D3741"/>
    <w:rsid w:val="006D4441"/>
    <w:rsid w:val="006D48A8"/>
    <w:rsid w:val="006D612C"/>
    <w:rsid w:val="006D7076"/>
    <w:rsid w:val="006D757A"/>
    <w:rsid w:val="006D785E"/>
    <w:rsid w:val="006D7A36"/>
    <w:rsid w:val="006D7D62"/>
    <w:rsid w:val="006E1BAE"/>
    <w:rsid w:val="006E2954"/>
    <w:rsid w:val="006E424D"/>
    <w:rsid w:val="006E431D"/>
    <w:rsid w:val="006E6457"/>
    <w:rsid w:val="006E6B75"/>
    <w:rsid w:val="006E6BFF"/>
    <w:rsid w:val="006E7926"/>
    <w:rsid w:val="006F0A6F"/>
    <w:rsid w:val="006F2050"/>
    <w:rsid w:val="006F2B71"/>
    <w:rsid w:val="006F33A3"/>
    <w:rsid w:val="006F45D0"/>
    <w:rsid w:val="006F4C8D"/>
    <w:rsid w:val="006F6C77"/>
    <w:rsid w:val="006F74A2"/>
    <w:rsid w:val="00701704"/>
    <w:rsid w:val="00701C70"/>
    <w:rsid w:val="00702DB5"/>
    <w:rsid w:val="0070462C"/>
    <w:rsid w:val="007058AC"/>
    <w:rsid w:val="00706377"/>
    <w:rsid w:val="007069F7"/>
    <w:rsid w:val="0071041E"/>
    <w:rsid w:val="00710A0F"/>
    <w:rsid w:val="00712219"/>
    <w:rsid w:val="00713FD5"/>
    <w:rsid w:val="00714759"/>
    <w:rsid w:val="00715BC4"/>
    <w:rsid w:val="007168AC"/>
    <w:rsid w:val="007171E9"/>
    <w:rsid w:val="00717520"/>
    <w:rsid w:val="00717A31"/>
    <w:rsid w:val="0072131B"/>
    <w:rsid w:val="00721C6D"/>
    <w:rsid w:val="007220B8"/>
    <w:rsid w:val="0072255E"/>
    <w:rsid w:val="00722F33"/>
    <w:rsid w:val="007245B1"/>
    <w:rsid w:val="00725F8D"/>
    <w:rsid w:val="007303BB"/>
    <w:rsid w:val="00731AF7"/>
    <w:rsid w:val="007329FB"/>
    <w:rsid w:val="00733369"/>
    <w:rsid w:val="0073404A"/>
    <w:rsid w:val="00734731"/>
    <w:rsid w:val="0073475A"/>
    <w:rsid w:val="0073485B"/>
    <w:rsid w:val="007357C0"/>
    <w:rsid w:val="00736248"/>
    <w:rsid w:val="007362CC"/>
    <w:rsid w:val="00737C8A"/>
    <w:rsid w:val="00740458"/>
    <w:rsid w:val="007404B1"/>
    <w:rsid w:val="00741C7B"/>
    <w:rsid w:val="00742616"/>
    <w:rsid w:val="007428C0"/>
    <w:rsid w:val="00742D39"/>
    <w:rsid w:val="00743BE2"/>
    <w:rsid w:val="00745CF9"/>
    <w:rsid w:val="00746FB1"/>
    <w:rsid w:val="00750676"/>
    <w:rsid w:val="00753211"/>
    <w:rsid w:val="00753C6A"/>
    <w:rsid w:val="0075664C"/>
    <w:rsid w:val="00757AF4"/>
    <w:rsid w:val="00760FC4"/>
    <w:rsid w:val="007619BE"/>
    <w:rsid w:val="00761D42"/>
    <w:rsid w:val="007629B9"/>
    <w:rsid w:val="00763441"/>
    <w:rsid w:val="007644C8"/>
    <w:rsid w:val="00766C3A"/>
    <w:rsid w:val="00766C69"/>
    <w:rsid w:val="007671B0"/>
    <w:rsid w:val="00770F81"/>
    <w:rsid w:val="007720B5"/>
    <w:rsid w:val="007724AE"/>
    <w:rsid w:val="007766C6"/>
    <w:rsid w:val="00780DAD"/>
    <w:rsid w:val="00781483"/>
    <w:rsid w:val="00782964"/>
    <w:rsid w:val="00782F75"/>
    <w:rsid w:val="0078498A"/>
    <w:rsid w:val="00784D20"/>
    <w:rsid w:val="00785E60"/>
    <w:rsid w:val="00785EEB"/>
    <w:rsid w:val="007862ED"/>
    <w:rsid w:val="00786420"/>
    <w:rsid w:val="00790790"/>
    <w:rsid w:val="00791968"/>
    <w:rsid w:val="007920A4"/>
    <w:rsid w:val="00792709"/>
    <w:rsid w:val="00792B72"/>
    <w:rsid w:val="00795744"/>
    <w:rsid w:val="00796F63"/>
    <w:rsid w:val="007971DD"/>
    <w:rsid w:val="007977F1"/>
    <w:rsid w:val="00797849"/>
    <w:rsid w:val="007A05B6"/>
    <w:rsid w:val="007A1808"/>
    <w:rsid w:val="007A2D6A"/>
    <w:rsid w:val="007A2FED"/>
    <w:rsid w:val="007A3CA8"/>
    <w:rsid w:val="007A4157"/>
    <w:rsid w:val="007A4B68"/>
    <w:rsid w:val="007A5998"/>
    <w:rsid w:val="007A6509"/>
    <w:rsid w:val="007A7520"/>
    <w:rsid w:val="007A7957"/>
    <w:rsid w:val="007B0220"/>
    <w:rsid w:val="007B06B0"/>
    <w:rsid w:val="007B0895"/>
    <w:rsid w:val="007B1622"/>
    <w:rsid w:val="007B2691"/>
    <w:rsid w:val="007B3E1D"/>
    <w:rsid w:val="007B43CD"/>
    <w:rsid w:val="007B46D5"/>
    <w:rsid w:val="007B46DE"/>
    <w:rsid w:val="007B4960"/>
    <w:rsid w:val="007B4EB5"/>
    <w:rsid w:val="007B5732"/>
    <w:rsid w:val="007B6B9C"/>
    <w:rsid w:val="007B7503"/>
    <w:rsid w:val="007B7F27"/>
    <w:rsid w:val="007C034F"/>
    <w:rsid w:val="007C0D82"/>
    <w:rsid w:val="007C175C"/>
    <w:rsid w:val="007C18BB"/>
    <w:rsid w:val="007C5129"/>
    <w:rsid w:val="007C5B07"/>
    <w:rsid w:val="007C636D"/>
    <w:rsid w:val="007C6B9A"/>
    <w:rsid w:val="007C7AE9"/>
    <w:rsid w:val="007D01A0"/>
    <w:rsid w:val="007D1432"/>
    <w:rsid w:val="007D1660"/>
    <w:rsid w:val="007D176F"/>
    <w:rsid w:val="007D2107"/>
    <w:rsid w:val="007D2142"/>
    <w:rsid w:val="007D2D61"/>
    <w:rsid w:val="007D3272"/>
    <w:rsid w:val="007D5497"/>
    <w:rsid w:val="007D6AF9"/>
    <w:rsid w:val="007D7744"/>
    <w:rsid w:val="007D77C7"/>
    <w:rsid w:val="007D7B9F"/>
    <w:rsid w:val="007E11CF"/>
    <w:rsid w:val="007E4065"/>
    <w:rsid w:val="007E43A9"/>
    <w:rsid w:val="007E5117"/>
    <w:rsid w:val="007E7795"/>
    <w:rsid w:val="007E7D36"/>
    <w:rsid w:val="007F0746"/>
    <w:rsid w:val="007F0DAB"/>
    <w:rsid w:val="007F1577"/>
    <w:rsid w:val="007F1C20"/>
    <w:rsid w:val="007F2DB3"/>
    <w:rsid w:val="007F4609"/>
    <w:rsid w:val="007F5AC3"/>
    <w:rsid w:val="007F5B91"/>
    <w:rsid w:val="007F607C"/>
    <w:rsid w:val="007F7AC9"/>
    <w:rsid w:val="0080051D"/>
    <w:rsid w:val="00800633"/>
    <w:rsid w:val="00800EBF"/>
    <w:rsid w:val="008033B5"/>
    <w:rsid w:val="008035C2"/>
    <w:rsid w:val="008039FC"/>
    <w:rsid w:val="00803B72"/>
    <w:rsid w:val="0080455B"/>
    <w:rsid w:val="00804D6D"/>
    <w:rsid w:val="008052DE"/>
    <w:rsid w:val="00805374"/>
    <w:rsid w:val="008076AB"/>
    <w:rsid w:val="00810F80"/>
    <w:rsid w:val="0081148F"/>
    <w:rsid w:val="00811631"/>
    <w:rsid w:val="0081312D"/>
    <w:rsid w:val="0081333A"/>
    <w:rsid w:val="00814CC2"/>
    <w:rsid w:val="00814DC8"/>
    <w:rsid w:val="00815002"/>
    <w:rsid w:val="00815D26"/>
    <w:rsid w:val="00816518"/>
    <w:rsid w:val="00817787"/>
    <w:rsid w:val="00820C2F"/>
    <w:rsid w:val="00821574"/>
    <w:rsid w:val="008216EB"/>
    <w:rsid w:val="00821704"/>
    <w:rsid w:val="008229CA"/>
    <w:rsid w:val="008250EE"/>
    <w:rsid w:val="00825217"/>
    <w:rsid w:val="0082625C"/>
    <w:rsid w:val="008271C5"/>
    <w:rsid w:val="00827753"/>
    <w:rsid w:val="008314D2"/>
    <w:rsid w:val="0083158A"/>
    <w:rsid w:val="00831CAE"/>
    <w:rsid w:val="008321E7"/>
    <w:rsid w:val="008332A3"/>
    <w:rsid w:val="00834388"/>
    <w:rsid w:val="00836FA7"/>
    <w:rsid w:val="008370E4"/>
    <w:rsid w:val="0083736E"/>
    <w:rsid w:val="008403A8"/>
    <w:rsid w:val="008405E2"/>
    <w:rsid w:val="0084146E"/>
    <w:rsid w:val="0084152A"/>
    <w:rsid w:val="0084224D"/>
    <w:rsid w:val="00842A73"/>
    <w:rsid w:val="0084393D"/>
    <w:rsid w:val="008443AA"/>
    <w:rsid w:val="00844BE9"/>
    <w:rsid w:val="00845F61"/>
    <w:rsid w:val="00847C92"/>
    <w:rsid w:val="00850BCD"/>
    <w:rsid w:val="008531F7"/>
    <w:rsid w:val="00857B4F"/>
    <w:rsid w:val="00857CAD"/>
    <w:rsid w:val="00860727"/>
    <w:rsid w:val="00861652"/>
    <w:rsid w:val="008616BE"/>
    <w:rsid w:val="00861C03"/>
    <w:rsid w:val="0086200F"/>
    <w:rsid w:val="00862F03"/>
    <w:rsid w:val="00864DE2"/>
    <w:rsid w:val="008652C5"/>
    <w:rsid w:val="008653BB"/>
    <w:rsid w:val="00866751"/>
    <w:rsid w:val="0086684D"/>
    <w:rsid w:val="00866D63"/>
    <w:rsid w:val="00870E21"/>
    <w:rsid w:val="00871BD1"/>
    <w:rsid w:val="0087270E"/>
    <w:rsid w:val="00873842"/>
    <w:rsid w:val="00875459"/>
    <w:rsid w:val="0088191D"/>
    <w:rsid w:val="00881B1E"/>
    <w:rsid w:val="0088247E"/>
    <w:rsid w:val="00882B1F"/>
    <w:rsid w:val="00882CAA"/>
    <w:rsid w:val="00882CEA"/>
    <w:rsid w:val="008830DF"/>
    <w:rsid w:val="00887B18"/>
    <w:rsid w:val="00887CAE"/>
    <w:rsid w:val="00892023"/>
    <w:rsid w:val="00892078"/>
    <w:rsid w:val="00894044"/>
    <w:rsid w:val="008941C0"/>
    <w:rsid w:val="0089496E"/>
    <w:rsid w:val="00894E56"/>
    <w:rsid w:val="00895E69"/>
    <w:rsid w:val="00895F55"/>
    <w:rsid w:val="00896327"/>
    <w:rsid w:val="008A0348"/>
    <w:rsid w:val="008A08E5"/>
    <w:rsid w:val="008A0FB9"/>
    <w:rsid w:val="008A1203"/>
    <w:rsid w:val="008A141B"/>
    <w:rsid w:val="008A1492"/>
    <w:rsid w:val="008A2DA7"/>
    <w:rsid w:val="008A2E55"/>
    <w:rsid w:val="008A2F6B"/>
    <w:rsid w:val="008A3317"/>
    <w:rsid w:val="008A3CBA"/>
    <w:rsid w:val="008A3D6E"/>
    <w:rsid w:val="008A3E0F"/>
    <w:rsid w:val="008A4CBE"/>
    <w:rsid w:val="008A4F47"/>
    <w:rsid w:val="008A5564"/>
    <w:rsid w:val="008A672B"/>
    <w:rsid w:val="008A7BE0"/>
    <w:rsid w:val="008B0518"/>
    <w:rsid w:val="008B0F6C"/>
    <w:rsid w:val="008B12A0"/>
    <w:rsid w:val="008B1444"/>
    <w:rsid w:val="008B23B4"/>
    <w:rsid w:val="008B33A5"/>
    <w:rsid w:val="008B43BF"/>
    <w:rsid w:val="008B48B1"/>
    <w:rsid w:val="008B5850"/>
    <w:rsid w:val="008B69B0"/>
    <w:rsid w:val="008B6D1D"/>
    <w:rsid w:val="008B71DF"/>
    <w:rsid w:val="008C1D3B"/>
    <w:rsid w:val="008C1FC4"/>
    <w:rsid w:val="008C26F4"/>
    <w:rsid w:val="008C437F"/>
    <w:rsid w:val="008C4B91"/>
    <w:rsid w:val="008C5441"/>
    <w:rsid w:val="008C57FD"/>
    <w:rsid w:val="008C5D84"/>
    <w:rsid w:val="008C6057"/>
    <w:rsid w:val="008C6D5D"/>
    <w:rsid w:val="008C7B61"/>
    <w:rsid w:val="008C7EF0"/>
    <w:rsid w:val="008D0EC5"/>
    <w:rsid w:val="008D1938"/>
    <w:rsid w:val="008D25B9"/>
    <w:rsid w:val="008D2C20"/>
    <w:rsid w:val="008D3F07"/>
    <w:rsid w:val="008D472A"/>
    <w:rsid w:val="008D493F"/>
    <w:rsid w:val="008D50C0"/>
    <w:rsid w:val="008D5312"/>
    <w:rsid w:val="008D73CB"/>
    <w:rsid w:val="008D7641"/>
    <w:rsid w:val="008E089F"/>
    <w:rsid w:val="008E0C44"/>
    <w:rsid w:val="008E0E2D"/>
    <w:rsid w:val="008E1830"/>
    <w:rsid w:val="008E2405"/>
    <w:rsid w:val="008E3E69"/>
    <w:rsid w:val="008E42D2"/>
    <w:rsid w:val="008E46A6"/>
    <w:rsid w:val="008E583B"/>
    <w:rsid w:val="008E5BE0"/>
    <w:rsid w:val="008E645E"/>
    <w:rsid w:val="008E6F81"/>
    <w:rsid w:val="008E736B"/>
    <w:rsid w:val="008E7D8C"/>
    <w:rsid w:val="008F1265"/>
    <w:rsid w:val="008F29E3"/>
    <w:rsid w:val="008F4C7C"/>
    <w:rsid w:val="008F5538"/>
    <w:rsid w:val="008F57A9"/>
    <w:rsid w:val="008F5F2D"/>
    <w:rsid w:val="008F5FF9"/>
    <w:rsid w:val="008F69F9"/>
    <w:rsid w:val="008F7EB4"/>
    <w:rsid w:val="00901FC5"/>
    <w:rsid w:val="00902FD8"/>
    <w:rsid w:val="00903902"/>
    <w:rsid w:val="00906DEC"/>
    <w:rsid w:val="009075F0"/>
    <w:rsid w:val="009143AB"/>
    <w:rsid w:val="00914B6C"/>
    <w:rsid w:val="00915825"/>
    <w:rsid w:val="00915976"/>
    <w:rsid w:val="0091623F"/>
    <w:rsid w:val="00920A93"/>
    <w:rsid w:val="00920C73"/>
    <w:rsid w:val="0092114C"/>
    <w:rsid w:val="00921289"/>
    <w:rsid w:val="009236BB"/>
    <w:rsid w:val="00924574"/>
    <w:rsid w:val="009246CB"/>
    <w:rsid w:val="00926029"/>
    <w:rsid w:val="0092686E"/>
    <w:rsid w:val="00926E4B"/>
    <w:rsid w:val="0093000A"/>
    <w:rsid w:val="009303A0"/>
    <w:rsid w:val="00931FF3"/>
    <w:rsid w:val="0093220E"/>
    <w:rsid w:val="00932249"/>
    <w:rsid w:val="00933553"/>
    <w:rsid w:val="00933C1E"/>
    <w:rsid w:val="0093421F"/>
    <w:rsid w:val="00934291"/>
    <w:rsid w:val="00936B15"/>
    <w:rsid w:val="0093782A"/>
    <w:rsid w:val="00940500"/>
    <w:rsid w:val="00940EEA"/>
    <w:rsid w:val="009411E3"/>
    <w:rsid w:val="009415E5"/>
    <w:rsid w:val="009418E9"/>
    <w:rsid w:val="0094237F"/>
    <w:rsid w:val="00942CEF"/>
    <w:rsid w:val="009433C1"/>
    <w:rsid w:val="009440C6"/>
    <w:rsid w:val="00945A96"/>
    <w:rsid w:val="00945F17"/>
    <w:rsid w:val="009468EE"/>
    <w:rsid w:val="00946E01"/>
    <w:rsid w:val="009470C8"/>
    <w:rsid w:val="009512EA"/>
    <w:rsid w:val="00951A0A"/>
    <w:rsid w:val="00952150"/>
    <w:rsid w:val="00952779"/>
    <w:rsid w:val="00954774"/>
    <w:rsid w:val="00956E66"/>
    <w:rsid w:val="00957AB6"/>
    <w:rsid w:val="00964307"/>
    <w:rsid w:val="00964C38"/>
    <w:rsid w:val="009653A1"/>
    <w:rsid w:val="00967688"/>
    <w:rsid w:val="009676FB"/>
    <w:rsid w:val="00967898"/>
    <w:rsid w:val="0097089D"/>
    <w:rsid w:val="00971EEA"/>
    <w:rsid w:val="009730FC"/>
    <w:rsid w:val="00973F8A"/>
    <w:rsid w:val="00974E00"/>
    <w:rsid w:val="009777B7"/>
    <w:rsid w:val="009778B1"/>
    <w:rsid w:val="0098181B"/>
    <w:rsid w:val="00982AC5"/>
    <w:rsid w:val="009844CE"/>
    <w:rsid w:val="009845AC"/>
    <w:rsid w:val="009856CE"/>
    <w:rsid w:val="00985893"/>
    <w:rsid w:val="00985BDD"/>
    <w:rsid w:val="009868A0"/>
    <w:rsid w:val="0098709E"/>
    <w:rsid w:val="00987520"/>
    <w:rsid w:val="00987888"/>
    <w:rsid w:val="00987B3B"/>
    <w:rsid w:val="0099136E"/>
    <w:rsid w:val="00991424"/>
    <w:rsid w:val="00991634"/>
    <w:rsid w:val="00991B81"/>
    <w:rsid w:val="009926A6"/>
    <w:rsid w:val="00994FF4"/>
    <w:rsid w:val="00995008"/>
    <w:rsid w:val="00996A76"/>
    <w:rsid w:val="00997132"/>
    <w:rsid w:val="009974BB"/>
    <w:rsid w:val="0099751C"/>
    <w:rsid w:val="009A0528"/>
    <w:rsid w:val="009A1E71"/>
    <w:rsid w:val="009A3920"/>
    <w:rsid w:val="009A3CC2"/>
    <w:rsid w:val="009A45DD"/>
    <w:rsid w:val="009A4BE5"/>
    <w:rsid w:val="009A51B1"/>
    <w:rsid w:val="009A666D"/>
    <w:rsid w:val="009B0DDE"/>
    <w:rsid w:val="009B2ECD"/>
    <w:rsid w:val="009B52A0"/>
    <w:rsid w:val="009B5659"/>
    <w:rsid w:val="009B5B2D"/>
    <w:rsid w:val="009B5C45"/>
    <w:rsid w:val="009B6ACE"/>
    <w:rsid w:val="009B7E04"/>
    <w:rsid w:val="009C1C25"/>
    <w:rsid w:val="009C2A59"/>
    <w:rsid w:val="009C3811"/>
    <w:rsid w:val="009C5102"/>
    <w:rsid w:val="009C561D"/>
    <w:rsid w:val="009C64AF"/>
    <w:rsid w:val="009C6889"/>
    <w:rsid w:val="009C69F2"/>
    <w:rsid w:val="009D0BA7"/>
    <w:rsid w:val="009D0E7C"/>
    <w:rsid w:val="009D1F71"/>
    <w:rsid w:val="009D287D"/>
    <w:rsid w:val="009D2FFF"/>
    <w:rsid w:val="009D315B"/>
    <w:rsid w:val="009D3361"/>
    <w:rsid w:val="009D4658"/>
    <w:rsid w:val="009D60FA"/>
    <w:rsid w:val="009D63A6"/>
    <w:rsid w:val="009D6BFF"/>
    <w:rsid w:val="009D6C5A"/>
    <w:rsid w:val="009D74EE"/>
    <w:rsid w:val="009D754B"/>
    <w:rsid w:val="009D7AF9"/>
    <w:rsid w:val="009E268E"/>
    <w:rsid w:val="009E3DAD"/>
    <w:rsid w:val="009E4731"/>
    <w:rsid w:val="009F0307"/>
    <w:rsid w:val="009F0A33"/>
    <w:rsid w:val="009F2B2F"/>
    <w:rsid w:val="009F3F60"/>
    <w:rsid w:val="009F3F86"/>
    <w:rsid w:val="009F4AF3"/>
    <w:rsid w:val="009F55A4"/>
    <w:rsid w:val="009F58EC"/>
    <w:rsid w:val="009F6911"/>
    <w:rsid w:val="009F6CE6"/>
    <w:rsid w:val="009F7798"/>
    <w:rsid w:val="009F7ED9"/>
    <w:rsid w:val="00A00E72"/>
    <w:rsid w:val="00A02322"/>
    <w:rsid w:val="00A03EEA"/>
    <w:rsid w:val="00A0632A"/>
    <w:rsid w:val="00A06347"/>
    <w:rsid w:val="00A06C90"/>
    <w:rsid w:val="00A074FF"/>
    <w:rsid w:val="00A103E2"/>
    <w:rsid w:val="00A10F48"/>
    <w:rsid w:val="00A1123A"/>
    <w:rsid w:val="00A11C23"/>
    <w:rsid w:val="00A11F44"/>
    <w:rsid w:val="00A1372D"/>
    <w:rsid w:val="00A157D9"/>
    <w:rsid w:val="00A15E34"/>
    <w:rsid w:val="00A165EC"/>
    <w:rsid w:val="00A201CD"/>
    <w:rsid w:val="00A21F07"/>
    <w:rsid w:val="00A23C5E"/>
    <w:rsid w:val="00A246D1"/>
    <w:rsid w:val="00A26DF0"/>
    <w:rsid w:val="00A27DBD"/>
    <w:rsid w:val="00A30BE7"/>
    <w:rsid w:val="00A319B1"/>
    <w:rsid w:val="00A333F1"/>
    <w:rsid w:val="00A34AAE"/>
    <w:rsid w:val="00A364B2"/>
    <w:rsid w:val="00A37323"/>
    <w:rsid w:val="00A375F7"/>
    <w:rsid w:val="00A412A5"/>
    <w:rsid w:val="00A43009"/>
    <w:rsid w:val="00A43B07"/>
    <w:rsid w:val="00A43DAD"/>
    <w:rsid w:val="00A447EA"/>
    <w:rsid w:val="00A449DF"/>
    <w:rsid w:val="00A44F8E"/>
    <w:rsid w:val="00A44FDA"/>
    <w:rsid w:val="00A45918"/>
    <w:rsid w:val="00A46621"/>
    <w:rsid w:val="00A47173"/>
    <w:rsid w:val="00A47657"/>
    <w:rsid w:val="00A4765E"/>
    <w:rsid w:val="00A47F71"/>
    <w:rsid w:val="00A5135E"/>
    <w:rsid w:val="00A51BC0"/>
    <w:rsid w:val="00A51F03"/>
    <w:rsid w:val="00A528C6"/>
    <w:rsid w:val="00A52DD6"/>
    <w:rsid w:val="00A54FD8"/>
    <w:rsid w:val="00A55489"/>
    <w:rsid w:val="00A555A6"/>
    <w:rsid w:val="00A56644"/>
    <w:rsid w:val="00A56FBF"/>
    <w:rsid w:val="00A619DD"/>
    <w:rsid w:val="00A6259B"/>
    <w:rsid w:val="00A62F26"/>
    <w:rsid w:val="00A63C2A"/>
    <w:rsid w:val="00A64485"/>
    <w:rsid w:val="00A647F5"/>
    <w:rsid w:val="00A70B75"/>
    <w:rsid w:val="00A71EC0"/>
    <w:rsid w:val="00A7391A"/>
    <w:rsid w:val="00A73A5E"/>
    <w:rsid w:val="00A73B0B"/>
    <w:rsid w:val="00A73C4B"/>
    <w:rsid w:val="00A77661"/>
    <w:rsid w:val="00A8036A"/>
    <w:rsid w:val="00A807EF"/>
    <w:rsid w:val="00A80981"/>
    <w:rsid w:val="00A81156"/>
    <w:rsid w:val="00A815A1"/>
    <w:rsid w:val="00A822B5"/>
    <w:rsid w:val="00A848B0"/>
    <w:rsid w:val="00A84EFA"/>
    <w:rsid w:val="00A85147"/>
    <w:rsid w:val="00A85956"/>
    <w:rsid w:val="00A86AFC"/>
    <w:rsid w:val="00A87D9E"/>
    <w:rsid w:val="00A905C3"/>
    <w:rsid w:val="00A90767"/>
    <w:rsid w:val="00A90907"/>
    <w:rsid w:val="00A91185"/>
    <w:rsid w:val="00A9233B"/>
    <w:rsid w:val="00A9282B"/>
    <w:rsid w:val="00A9430F"/>
    <w:rsid w:val="00A95610"/>
    <w:rsid w:val="00A96F02"/>
    <w:rsid w:val="00A97A2D"/>
    <w:rsid w:val="00A97CD6"/>
    <w:rsid w:val="00AA4D9A"/>
    <w:rsid w:val="00AA788F"/>
    <w:rsid w:val="00AA7F60"/>
    <w:rsid w:val="00AB0557"/>
    <w:rsid w:val="00AB0BFA"/>
    <w:rsid w:val="00AB185C"/>
    <w:rsid w:val="00AB2021"/>
    <w:rsid w:val="00AB2639"/>
    <w:rsid w:val="00AB2ECC"/>
    <w:rsid w:val="00AB347F"/>
    <w:rsid w:val="00AB359F"/>
    <w:rsid w:val="00AB508D"/>
    <w:rsid w:val="00AB556B"/>
    <w:rsid w:val="00AC0A4E"/>
    <w:rsid w:val="00AC1F87"/>
    <w:rsid w:val="00AC2FE8"/>
    <w:rsid w:val="00AC3D61"/>
    <w:rsid w:val="00AC4289"/>
    <w:rsid w:val="00AC707D"/>
    <w:rsid w:val="00AD097C"/>
    <w:rsid w:val="00AD0A46"/>
    <w:rsid w:val="00AD2663"/>
    <w:rsid w:val="00AD2D11"/>
    <w:rsid w:val="00AD33E0"/>
    <w:rsid w:val="00AD347B"/>
    <w:rsid w:val="00AD3F5D"/>
    <w:rsid w:val="00AD413B"/>
    <w:rsid w:val="00AD488A"/>
    <w:rsid w:val="00AD54F6"/>
    <w:rsid w:val="00AD72AF"/>
    <w:rsid w:val="00AD761A"/>
    <w:rsid w:val="00AE0893"/>
    <w:rsid w:val="00AE0D31"/>
    <w:rsid w:val="00AE0E0A"/>
    <w:rsid w:val="00AE221E"/>
    <w:rsid w:val="00AE24C1"/>
    <w:rsid w:val="00AE3368"/>
    <w:rsid w:val="00AE3757"/>
    <w:rsid w:val="00AE3FE6"/>
    <w:rsid w:val="00AE479E"/>
    <w:rsid w:val="00AE5CB9"/>
    <w:rsid w:val="00AE5D38"/>
    <w:rsid w:val="00AE7198"/>
    <w:rsid w:val="00AE7C26"/>
    <w:rsid w:val="00AF164E"/>
    <w:rsid w:val="00AF2280"/>
    <w:rsid w:val="00AF284B"/>
    <w:rsid w:val="00AF284F"/>
    <w:rsid w:val="00AF39AC"/>
    <w:rsid w:val="00AF4675"/>
    <w:rsid w:val="00AF5324"/>
    <w:rsid w:val="00B0009B"/>
    <w:rsid w:val="00B008BC"/>
    <w:rsid w:val="00B014EB"/>
    <w:rsid w:val="00B0226B"/>
    <w:rsid w:val="00B05B7B"/>
    <w:rsid w:val="00B0654E"/>
    <w:rsid w:val="00B10A0A"/>
    <w:rsid w:val="00B10BDE"/>
    <w:rsid w:val="00B10C78"/>
    <w:rsid w:val="00B123F4"/>
    <w:rsid w:val="00B12BE4"/>
    <w:rsid w:val="00B13856"/>
    <w:rsid w:val="00B1453D"/>
    <w:rsid w:val="00B14E17"/>
    <w:rsid w:val="00B16321"/>
    <w:rsid w:val="00B16515"/>
    <w:rsid w:val="00B171F0"/>
    <w:rsid w:val="00B202FD"/>
    <w:rsid w:val="00B2164E"/>
    <w:rsid w:val="00B220B5"/>
    <w:rsid w:val="00B221F9"/>
    <w:rsid w:val="00B227A9"/>
    <w:rsid w:val="00B23C31"/>
    <w:rsid w:val="00B25328"/>
    <w:rsid w:val="00B258FF"/>
    <w:rsid w:val="00B3110C"/>
    <w:rsid w:val="00B316E5"/>
    <w:rsid w:val="00B31A5D"/>
    <w:rsid w:val="00B32704"/>
    <w:rsid w:val="00B32835"/>
    <w:rsid w:val="00B33DC2"/>
    <w:rsid w:val="00B365A8"/>
    <w:rsid w:val="00B370B3"/>
    <w:rsid w:val="00B37B3A"/>
    <w:rsid w:val="00B37BE1"/>
    <w:rsid w:val="00B404FB"/>
    <w:rsid w:val="00B4146F"/>
    <w:rsid w:val="00B41E3E"/>
    <w:rsid w:val="00B42634"/>
    <w:rsid w:val="00B42A78"/>
    <w:rsid w:val="00B43C5F"/>
    <w:rsid w:val="00B45739"/>
    <w:rsid w:val="00B45AB5"/>
    <w:rsid w:val="00B50575"/>
    <w:rsid w:val="00B510C7"/>
    <w:rsid w:val="00B517B5"/>
    <w:rsid w:val="00B51D78"/>
    <w:rsid w:val="00B54B69"/>
    <w:rsid w:val="00B557B8"/>
    <w:rsid w:val="00B56D15"/>
    <w:rsid w:val="00B57004"/>
    <w:rsid w:val="00B577A5"/>
    <w:rsid w:val="00B578DF"/>
    <w:rsid w:val="00B606B9"/>
    <w:rsid w:val="00B6095F"/>
    <w:rsid w:val="00B614FF"/>
    <w:rsid w:val="00B61B3C"/>
    <w:rsid w:val="00B62BDA"/>
    <w:rsid w:val="00B62C83"/>
    <w:rsid w:val="00B63C3D"/>
    <w:rsid w:val="00B63CEC"/>
    <w:rsid w:val="00B64E17"/>
    <w:rsid w:val="00B65CED"/>
    <w:rsid w:val="00B6766D"/>
    <w:rsid w:val="00B705E8"/>
    <w:rsid w:val="00B70EED"/>
    <w:rsid w:val="00B763C6"/>
    <w:rsid w:val="00B76890"/>
    <w:rsid w:val="00B80A12"/>
    <w:rsid w:val="00B80CA0"/>
    <w:rsid w:val="00B82ACE"/>
    <w:rsid w:val="00B83648"/>
    <w:rsid w:val="00B83857"/>
    <w:rsid w:val="00B847BF"/>
    <w:rsid w:val="00B84B28"/>
    <w:rsid w:val="00B90DB7"/>
    <w:rsid w:val="00B936DB"/>
    <w:rsid w:val="00B945EF"/>
    <w:rsid w:val="00B94C3E"/>
    <w:rsid w:val="00B955F6"/>
    <w:rsid w:val="00B9785A"/>
    <w:rsid w:val="00BA073F"/>
    <w:rsid w:val="00BA2531"/>
    <w:rsid w:val="00BA26A4"/>
    <w:rsid w:val="00BA2BD2"/>
    <w:rsid w:val="00BA368D"/>
    <w:rsid w:val="00BA386D"/>
    <w:rsid w:val="00BA482E"/>
    <w:rsid w:val="00BA627B"/>
    <w:rsid w:val="00BA6F49"/>
    <w:rsid w:val="00BA762D"/>
    <w:rsid w:val="00BB0BF2"/>
    <w:rsid w:val="00BB1A00"/>
    <w:rsid w:val="00BB4471"/>
    <w:rsid w:val="00BB4E62"/>
    <w:rsid w:val="00BB5F46"/>
    <w:rsid w:val="00BB60EF"/>
    <w:rsid w:val="00BB75B6"/>
    <w:rsid w:val="00BC134F"/>
    <w:rsid w:val="00BC40DA"/>
    <w:rsid w:val="00BC4C7D"/>
    <w:rsid w:val="00BC4ED2"/>
    <w:rsid w:val="00BC76A0"/>
    <w:rsid w:val="00BC7734"/>
    <w:rsid w:val="00BC7BE6"/>
    <w:rsid w:val="00BD0175"/>
    <w:rsid w:val="00BD12AF"/>
    <w:rsid w:val="00BD1EB3"/>
    <w:rsid w:val="00BD3743"/>
    <w:rsid w:val="00BD3998"/>
    <w:rsid w:val="00BD39E4"/>
    <w:rsid w:val="00BD4725"/>
    <w:rsid w:val="00BD4DDC"/>
    <w:rsid w:val="00BD712D"/>
    <w:rsid w:val="00BD755F"/>
    <w:rsid w:val="00BD79F2"/>
    <w:rsid w:val="00BE371F"/>
    <w:rsid w:val="00BE40D2"/>
    <w:rsid w:val="00BE4396"/>
    <w:rsid w:val="00BE43C4"/>
    <w:rsid w:val="00BE4574"/>
    <w:rsid w:val="00BE470B"/>
    <w:rsid w:val="00BE5DFD"/>
    <w:rsid w:val="00BF0B55"/>
    <w:rsid w:val="00BF267E"/>
    <w:rsid w:val="00BF3196"/>
    <w:rsid w:val="00BF546A"/>
    <w:rsid w:val="00BF6A8C"/>
    <w:rsid w:val="00BF7853"/>
    <w:rsid w:val="00BF7E47"/>
    <w:rsid w:val="00C06CFF"/>
    <w:rsid w:val="00C0796D"/>
    <w:rsid w:val="00C10E10"/>
    <w:rsid w:val="00C112D9"/>
    <w:rsid w:val="00C13359"/>
    <w:rsid w:val="00C156E9"/>
    <w:rsid w:val="00C158DA"/>
    <w:rsid w:val="00C165F8"/>
    <w:rsid w:val="00C1712C"/>
    <w:rsid w:val="00C179A8"/>
    <w:rsid w:val="00C17D2F"/>
    <w:rsid w:val="00C20D7A"/>
    <w:rsid w:val="00C211F1"/>
    <w:rsid w:val="00C21B83"/>
    <w:rsid w:val="00C22152"/>
    <w:rsid w:val="00C22F09"/>
    <w:rsid w:val="00C23787"/>
    <w:rsid w:val="00C241CF"/>
    <w:rsid w:val="00C25282"/>
    <w:rsid w:val="00C26566"/>
    <w:rsid w:val="00C26681"/>
    <w:rsid w:val="00C26BD6"/>
    <w:rsid w:val="00C306F9"/>
    <w:rsid w:val="00C32093"/>
    <w:rsid w:val="00C335C7"/>
    <w:rsid w:val="00C35A66"/>
    <w:rsid w:val="00C36D97"/>
    <w:rsid w:val="00C37808"/>
    <w:rsid w:val="00C424FE"/>
    <w:rsid w:val="00C42D31"/>
    <w:rsid w:val="00C437A9"/>
    <w:rsid w:val="00C4537A"/>
    <w:rsid w:val="00C45B7B"/>
    <w:rsid w:val="00C46B75"/>
    <w:rsid w:val="00C5079F"/>
    <w:rsid w:val="00C5167A"/>
    <w:rsid w:val="00C526BF"/>
    <w:rsid w:val="00C528D1"/>
    <w:rsid w:val="00C528DE"/>
    <w:rsid w:val="00C52A97"/>
    <w:rsid w:val="00C52F66"/>
    <w:rsid w:val="00C53576"/>
    <w:rsid w:val="00C54239"/>
    <w:rsid w:val="00C5493A"/>
    <w:rsid w:val="00C55E20"/>
    <w:rsid w:val="00C578E1"/>
    <w:rsid w:val="00C6040C"/>
    <w:rsid w:val="00C61503"/>
    <w:rsid w:val="00C618AF"/>
    <w:rsid w:val="00C61B8B"/>
    <w:rsid w:val="00C61E27"/>
    <w:rsid w:val="00C62D83"/>
    <w:rsid w:val="00C64E97"/>
    <w:rsid w:val="00C66E90"/>
    <w:rsid w:val="00C70842"/>
    <w:rsid w:val="00C70B92"/>
    <w:rsid w:val="00C71337"/>
    <w:rsid w:val="00C714C7"/>
    <w:rsid w:val="00C72052"/>
    <w:rsid w:val="00C723AE"/>
    <w:rsid w:val="00C72A54"/>
    <w:rsid w:val="00C72F75"/>
    <w:rsid w:val="00C730AE"/>
    <w:rsid w:val="00C73373"/>
    <w:rsid w:val="00C7394F"/>
    <w:rsid w:val="00C73FA1"/>
    <w:rsid w:val="00C75B3E"/>
    <w:rsid w:val="00C76364"/>
    <w:rsid w:val="00C76D8C"/>
    <w:rsid w:val="00C77683"/>
    <w:rsid w:val="00C81332"/>
    <w:rsid w:val="00C83D7C"/>
    <w:rsid w:val="00C849EA"/>
    <w:rsid w:val="00C85D9D"/>
    <w:rsid w:val="00C860B7"/>
    <w:rsid w:val="00C861DB"/>
    <w:rsid w:val="00C8664E"/>
    <w:rsid w:val="00C86770"/>
    <w:rsid w:val="00C875EE"/>
    <w:rsid w:val="00C87A14"/>
    <w:rsid w:val="00C87B2F"/>
    <w:rsid w:val="00C9345E"/>
    <w:rsid w:val="00C93916"/>
    <w:rsid w:val="00C94533"/>
    <w:rsid w:val="00C94808"/>
    <w:rsid w:val="00C9495F"/>
    <w:rsid w:val="00C95699"/>
    <w:rsid w:val="00C956F5"/>
    <w:rsid w:val="00C95796"/>
    <w:rsid w:val="00C95A72"/>
    <w:rsid w:val="00C96029"/>
    <w:rsid w:val="00C97276"/>
    <w:rsid w:val="00C97AD7"/>
    <w:rsid w:val="00CA0505"/>
    <w:rsid w:val="00CA17C9"/>
    <w:rsid w:val="00CA264B"/>
    <w:rsid w:val="00CA2D45"/>
    <w:rsid w:val="00CA2EE9"/>
    <w:rsid w:val="00CA3303"/>
    <w:rsid w:val="00CA462D"/>
    <w:rsid w:val="00CA4EEF"/>
    <w:rsid w:val="00CB02C1"/>
    <w:rsid w:val="00CB0A7A"/>
    <w:rsid w:val="00CB0E34"/>
    <w:rsid w:val="00CB1450"/>
    <w:rsid w:val="00CB1908"/>
    <w:rsid w:val="00CB1BB4"/>
    <w:rsid w:val="00CB3F5A"/>
    <w:rsid w:val="00CB6C65"/>
    <w:rsid w:val="00CC024A"/>
    <w:rsid w:val="00CC08D2"/>
    <w:rsid w:val="00CC1287"/>
    <w:rsid w:val="00CC2668"/>
    <w:rsid w:val="00CC5658"/>
    <w:rsid w:val="00CC5A64"/>
    <w:rsid w:val="00CC698E"/>
    <w:rsid w:val="00CD0212"/>
    <w:rsid w:val="00CD0BEB"/>
    <w:rsid w:val="00CD0E0D"/>
    <w:rsid w:val="00CD1BCF"/>
    <w:rsid w:val="00CD1ED1"/>
    <w:rsid w:val="00CD3736"/>
    <w:rsid w:val="00CD3DF2"/>
    <w:rsid w:val="00CD418C"/>
    <w:rsid w:val="00CD45A1"/>
    <w:rsid w:val="00CD6317"/>
    <w:rsid w:val="00CD6A0D"/>
    <w:rsid w:val="00CD6CDC"/>
    <w:rsid w:val="00CD77A3"/>
    <w:rsid w:val="00CD7FA2"/>
    <w:rsid w:val="00CE06D5"/>
    <w:rsid w:val="00CE1296"/>
    <w:rsid w:val="00CE2C88"/>
    <w:rsid w:val="00CE43B4"/>
    <w:rsid w:val="00CE65AF"/>
    <w:rsid w:val="00CF01EA"/>
    <w:rsid w:val="00CF0766"/>
    <w:rsid w:val="00CF124B"/>
    <w:rsid w:val="00CF177E"/>
    <w:rsid w:val="00CF19AD"/>
    <w:rsid w:val="00CF2DD3"/>
    <w:rsid w:val="00CF35CB"/>
    <w:rsid w:val="00CF5713"/>
    <w:rsid w:val="00CF67FC"/>
    <w:rsid w:val="00CF76EE"/>
    <w:rsid w:val="00CF7758"/>
    <w:rsid w:val="00D01E9B"/>
    <w:rsid w:val="00D02CDD"/>
    <w:rsid w:val="00D048E4"/>
    <w:rsid w:val="00D0593B"/>
    <w:rsid w:val="00D06C70"/>
    <w:rsid w:val="00D07D19"/>
    <w:rsid w:val="00D10E19"/>
    <w:rsid w:val="00D11257"/>
    <w:rsid w:val="00D11DF1"/>
    <w:rsid w:val="00D14B09"/>
    <w:rsid w:val="00D15A59"/>
    <w:rsid w:val="00D17101"/>
    <w:rsid w:val="00D20CDD"/>
    <w:rsid w:val="00D21C51"/>
    <w:rsid w:val="00D22C13"/>
    <w:rsid w:val="00D24529"/>
    <w:rsid w:val="00D24A3A"/>
    <w:rsid w:val="00D27600"/>
    <w:rsid w:val="00D310AF"/>
    <w:rsid w:val="00D32CCE"/>
    <w:rsid w:val="00D33179"/>
    <w:rsid w:val="00D336A6"/>
    <w:rsid w:val="00D339DE"/>
    <w:rsid w:val="00D33E84"/>
    <w:rsid w:val="00D3402A"/>
    <w:rsid w:val="00D35413"/>
    <w:rsid w:val="00D357A1"/>
    <w:rsid w:val="00D37DED"/>
    <w:rsid w:val="00D404C0"/>
    <w:rsid w:val="00D41187"/>
    <w:rsid w:val="00D41230"/>
    <w:rsid w:val="00D4154D"/>
    <w:rsid w:val="00D429D3"/>
    <w:rsid w:val="00D44C34"/>
    <w:rsid w:val="00D47ABB"/>
    <w:rsid w:val="00D524B5"/>
    <w:rsid w:val="00D52E60"/>
    <w:rsid w:val="00D5305F"/>
    <w:rsid w:val="00D53516"/>
    <w:rsid w:val="00D535D1"/>
    <w:rsid w:val="00D53AD2"/>
    <w:rsid w:val="00D56226"/>
    <w:rsid w:val="00D56C01"/>
    <w:rsid w:val="00D6018A"/>
    <w:rsid w:val="00D60E37"/>
    <w:rsid w:val="00D61A4A"/>
    <w:rsid w:val="00D62FF6"/>
    <w:rsid w:val="00D631EF"/>
    <w:rsid w:val="00D65163"/>
    <w:rsid w:val="00D6658F"/>
    <w:rsid w:val="00D66B4C"/>
    <w:rsid w:val="00D6708E"/>
    <w:rsid w:val="00D6737B"/>
    <w:rsid w:val="00D70D8C"/>
    <w:rsid w:val="00D710B2"/>
    <w:rsid w:val="00D71872"/>
    <w:rsid w:val="00D71B64"/>
    <w:rsid w:val="00D72072"/>
    <w:rsid w:val="00D7244B"/>
    <w:rsid w:val="00D73D2F"/>
    <w:rsid w:val="00D73F51"/>
    <w:rsid w:val="00D74674"/>
    <w:rsid w:val="00D761F6"/>
    <w:rsid w:val="00D76593"/>
    <w:rsid w:val="00D76DE9"/>
    <w:rsid w:val="00D77565"/>
    <w:rsid w:val="00D77730"/>
    <w:rsid w:val="00D77DE1"/>
    <w:rsid w:val="00D80324"/>
    <w:rsid w:val="00D80829"/>
    <w:rsid w:val="00D845DA"/>
    <w:rsid w:val="00D84798"/>
    <w:rsid w:val="00D8775F"/>
    <w:rsid w:val="00D87E3A"/>
    <w:rsid w:val="00D901C2"/>
    <w:rsid w:val="00D91303"/>
    <w:rsid w:val="00D9139B"/>
    <w:rsid w:val="00D92314"/>
    <w:rsid w:val="00D923FE"/>
    <w:rsid w:val="00D939B0"/>
    <w:rsid w:val="00D94D9F"/>
    <w:rsid w:val="00D94F17"/>
    <w:rsid w:val="00D9611A"/>
    <w:rsid w:val="00D97064"/>
    <w:rsid w:val="00D97551"/>
    <w:rsid w:val="00DA005E"/>
    <w:rsid w:val="00DA06C8"/>
    <w:rsid w:val="00DA2B2E"/>
    <w:rsid w:val="00DA3167"/>
    <w:rsid w:val="00DA46DB"/>
    <w:rsid w:val="00DA6160"/>
    <w:rsid w:val="00DA7053"/>
    <w:rsid w:val="00DA7215"/>
    <w:rsid w:val="00DA73DE"/>
    <w:rsid w:val="00DB4542"/>
    <w:rsid w:val="00DB47CD"/>
    <w:rsid w:val="00DB54C5"/>
    <w:rsid w:val="00DB691F"/>
    <w:rsid w:val="00DB6DCB"/>
    <w:rsid w:val="00DB7485"/>
    <w:rsid w:val="00DB7979"/>
    <w:rsid w:val="00DB7CBD"/>
    <w:rsid w:val="00DC1565"/>
    <w:rsid w:val="00DC174F"/>
    <w:rsid w:val="00DC1E88"/>
    <w:rsid w:val="00DC2E1C"/>
    <w:rsid w:val="00DC3137"/>
    <w:rsid w:val="00DC3525"/>
    <w:rsid w:val="00DC4CF3"/>
    <w:rsid w:val="00DC5CF9"/>
    <w:rsid w:val="00DC5D76"/>
    <w:rsid w:val="00DD0A63"/>
    <w:rsid w:val="00DD0CFB"/>
    <w:rsid w:val="00DD2B85"/>
    <w:rsid w:val="00DD30E5"/>
    <w:rsid w:val="00DD32E5"/>
    <w:rsid w:val="00DD3B79"/>
    <w:rsid w:val="00DD427E"/>
    <w:rsid w:val="00DD429B"/>
    <w:rsid w:val="00DD4DB1"/>
    <w:rsid w:val="00DD7BB3"/>
    <w:rsid w:val="00DE0DB3"/>
    <w:rsid w:val="00DE131F"/>
    <w:rsid w:val="00DE1377"/>
    <w:rsid w:val="00DE1750"/>
    <w:rsid w:val="00DE1AD4"/>
    <w:rsid w:val="00DE235F"/>
    <w:rsid w:val="00DE2B3E"/>
    <w:rsid w:val="00DE2D10"/>
    <w:rsid w:val="00DE3447"/>
    <w:rsid w:val="00DE3AA8"/>
    <w:rsid w:val="00DE4B07"/>
    <w:rsid w:val="00DE59BA"/>
    <w:rsid w:val="00DE6746"/>
    <w:rsid w:val="00DE6A84"/>
    <w:rsid w:val="00DF0625"/>
    <w:rsid w:val="00DF090F"/>
    <w:rsid w:val="00DF10A8"/>
    <w:rsid w:val="00DF12CD"/>
    <w:rsid w:val="00DF17F6"/>
    <w:rsid w:val="00DF1BE9"/>
    <w:rsid w:val="00DF2521"/>
    <w:rsid w:val="00DF2991"/>
    <w:rsid w:val="00DF35E4"/>
    <w:rsid w:val="00DF5989"/>
    <w:rsid w:val="00E00F5E"/>
    <w:rsid w:val="00E01A68"/>
    <w:rsid w:val="00E01D0E"/>
    <w:rsid w:val="00E02D1E"/>
    <w:rsid w:val="00E0324A"/>
    <w:rsid w:val="00E0331D"/>
    <w:rsid w:val="00E0597E"/>
    <w:rsid w:val="00E05FDE"/>
    <w:rsid w:val="00E108CA"/>
    <w:rsid w:val="00E108E6"/>
    <w:rsid w:val="00E10BA2"/>
    <w:rsid w:val="00E12404"/>
    <w:rsid w:val="00E14FF5"/>
    <w:rsid w:val="00E15556"/>
    <w:rsid w:val="00E1604C"/>
    <w:rsid w:val="00E167B4"/>
    <w:rsid w:val="00E17482"/>
    <w:rsid w:val="00E17582"/>
    <w:rsid w:val="00E17793"/>
    <w:rsid w:val="00E17F0B"/>
    <w:rsid w:val="00E219B5"/>
    <w:rsid w:val="00E2522F"/>
    <w:rsid w:val="00E25256"/>
    <w:rsid w:val="00E2546B"/>
    <w:rsid w:val="00E259D1"/>
    <w:rsid w:val="00E26ED4"/>
    <w:rsid w:val="00E27AE0"/>
    <w:rsid w:val="00E30D02"/>
    <w:rsid w:val="00E31330"/>
    <w:rsid w:val="00E329C1"/>
    <w:rsid w:val="00E33CE1"/>
    <w:rsid w:val="00E356A5"/>
    <w:rsid w:val="00E3715A"/>
    <w:rsid w:val="00E41229"/>
    <w:rsid w:val="00E42C11"/>
    <w:rsid w:val="00E43964"/>
    <w:rsid w:val="00E44CDF"/>
    <w:rsid w:val="00E44F7E"/>
    <w:rsid w:val="00E46BFE"/>
    <w:rsid w:val="00E4706F"/>
    <w:rsid w:val="00E47982"/>
    <w:rsid w:val="00E50390"/>
    <w:rsid w:val="00E50C3C"/>
    <w:rsid w:val="00E51C4A"/>
    <w:rsid w:val="00E52362"/>
    <w:rsid w:val="00E53195"/>
    <w:rsid w:val="00E5331B"/>
    <w:rsid w:val="00E53723"/>
    <w:rsid w:val="00E53EF4"/>
    <w:rsid w:val="00E56176"/>
    <w:rsid w:val="00E57387"/>
    <w:rsid w:val="00E57631"/>
    <w:rsid w:val="00E626CB"/>
    <w:rsid w:val="00E635EA"/>
    <w:rsid w:val="00E65ABB"/>
    <w:rsid w:val="00E65AE4"/>
    <w:rsid w:val="00E6656B"/>
    <w:rsid w:val="00E703CE"/>
    <w:rsid w:val="00E70E91"/>
    <w:rsid w:val="00E725D1"/>
    <w:rsid w:val="00E729FE"/>
    <w:rsid w:val="00E7550E"/>
    <w:rsid w:val="00E76D6F"/>
    <w:rsid w:val="00E771E6"/>
    <w:rsid w:val="00E77DCD"/>
    <w:rsid w:val="00E80BF7"/>
    <w:rsid w:val="00E81D39"/>
    <w:rsid w:val="00E829D1"/>
    <w:rsid w:val="00E82FB1"/>
    <w:rsid w:val="00E8335A"/>
    <w:rsid w:val="00E83984"/>
    <w:rsid w:val="00E839D6"/>
    <w:rsid w:val="00E84D5C"/>
    <w:rsid w:val="00E8527B"/>
    <w:rsid w:val="00E8769D"/>
    <w:rsid w:val="00E87C2E"/>
    <w:rsid w:val="00E90544"/>
    <w:rsid w:val="00E90DB9"/>
    <w:rsid w:val="00E923F5"/>
    <w:rsid w:val="00E94285"/>
    <w:rsid w:val="00E94B69"/>
    <w:rsid w:val="00E958DB"/>
    <w:rsid w:val="00E96459"/>
    <w:rsid w:val="00E966C4"/>
    <w:rsid w:val="00E96A7D"/>
    <w:rsid w:val="00E97B9A"/>
    <w:rsid w:val="00EA3565"/>
    <w:rsid w:val="00EA467F"/>
    <w:rsid w:val="00EA4C31"/>
    <w:rsid w:val="00EA6467"/>
    <w:rsid w:val="00EA6E3C"/>
    <w:rsid w:val="00EA7039"/>
    <w:rsid w:val="00EA75F0"/>
    <w:rsid w:val="00EB1B3E"/>
    <w:rsid w:val="00EB1BB8"/>
    <w:rsid w:val="00EB50F9"/>
    <w:rsid w:val="00EB74BC"/>
    <w:rsid w:val="00EB7546"/>
    <w:rsid w:val="00EB7F75"/>
    <w:rsid w:val="00EC05DA"/>
    <w:rsid w:val="00EC1F50"/>
    <w:rsid w:val="00EC3B41"/>
    <w:rsid w:val="00EC48EF"/>
    <w:rsid w:val="00EC4A31"/>
    <w:rsid w:val="00EC53B1"/>
    <w:rsid w:val="00EC5436"/>
    <w:rsid w:val="00EC5456"/>
    <w:rsid w:val="00EC606E"/>
    <w:rsid w:val="00EC730A"/>
    <w:rsid w:val="00ED106F"/>
    <w:rsid w:val="00ED350C"/>
    <w:rsid w:val="00ED3C07"/>
    <w:rsid w:val="00ED4A74"/>
    <w:rsid w:val="00ED4DC9"/>
    <w:rsid w:val="00ED561A"/>
    <w:rsid w:val="00ED58A1"/>
    <w:rsid w:val="00ED5B04"/>
    <w:rsid w:val="00ED621E"/>
    <w:rsid w:val="00ED6993"/>
    <w:rsid w:val="00EE175B"/>
    <w:rsid w:val="00EE1862"/>
    <w:rsid w:val="00EE21F7"/>
    <w:rsid w:val="00EE400C"/>
    <w:rsid w:val="00EE44EB"/>
    <w:rsid w:val="00EE5F84"/>
    <w:rsid w:val="00EE6B99"/>
    <w:rsid w:val="00EE797F"/>
    <w:rsid w:val="00EE7A17"/>
    <w:rsid w:val="00EF39DD"/>
    <w:rsid w:val="00EF44BC"/>
    <w:rsid w:val="00EF4791"/>
    <w:rsid w:val="00EF7A92"/>
    <w:rsid w:val="00EF7F88"/>
    <w:rsid w:val="00F0083D"/>
    <w:rsid w:val="00F00EE1"/>
    <w:rsid w:val="00F018A5"/>
    <w:rsid w:val="00F01991"/>
    <w:rsid w:val="00F023EF"/>
    <w:rsid w:val="00F04243"/>
    <w:rsid w:val="00F05CDA"/>
    <w:rsid w:val="00F05FAD"/>
    <w:rsid w:val="00F0622A"/>
    <w:rsid w:val="00F11660"/>
    <w:rsid w:val="00F11AC4"/>
    <w:rsid w:val="00F11D76"/>
    <w:rsid w:val="00F11D79"/>
    <w:rsid w:val="00F14756"/>
    <w:rsid w:val="00F1505F"/>
    <w:rsid w:val="00F1537E"/>
    <w:rsid w:val="00F15B8E"/>
    <w:rsid w:val="00F15F5B"/>
    <w:rsid w:val="00F17D3F"/>
    <w:rsid w:val="00F21327"/>
    <w:rsid w:val="00F21B3C"/>
    <w:rsid w:val="00F23D1A"/>
    <w:rsid w:val="00F2411B"/>
    <w:rsid w:val="00F26C9F"/>
    <w:rsid w:val="00F274BD"/>
    <w:rsid w:val="00F30C56"/>
    <w:rsid w:val="00F34593"/>
    <w:rsid w:val="00F34826"/>
    <w:rsid w:val="00F3523D"/>
    <w:rsid w:val="00F3641C"/>
    <w:rsid w:val="00F372EA"/>
    <w:rsid w:val="00F3749F"/>
    <w:rsid w:val="00F37754"/>
    <w:rsid w:val="00F41CF6"/>
    <w:rsid w:val="00F42BB0"/>
    <w:rsid w:val="00F42E6F"/>
    <w:rsid w:val="00F42F86"/>
    <w:rsid w:val="00F460B1"/>
    <w:rsid w:val="00F4681F"/>
    <w:rsid w:val="00F46ECB"/>
    <w:rsid w:val="00F477B2"/>
    <w:rsid w:val="00F47881"/>
    <w:rsid w:val="00F512C4"/>
    <w:rsid w:val="00F52DE3"/>
    <w:rsid w:val="00F530D6"/>
    <w:rsid w:val="00F53684"/>
    <w:rsid w:val="00F54227"/>
    <w:rsid w:val="00F54C53"/>
    <w:rsid w:val="00F54FEF"/>
    <w:rsid w:val="00F55E4D"/>
    <w:rsid w:val="00F5788B"/>
    <w:rsid w:val="00F615E4"/>
    <w:rsid w:val="00F61826"/>
    <w:rsid w:val="00F61A33"/>
    <w:rsid w:val="00F64462"/>
    <w:rsid w:val="00F64A1D"/>
    <w:rsid w:val="00F65222"/>
    <w:rsid w:val="00F6567F"/>
    <w:rsid w:val="00F66881"/>
    <w:rsid w:val="00F66C62"/>
    <w:rsid w:val="00F70A1F"/>
    <w:rsid w:val="00F710E1"/>
    <w:rsid w:val="00F723EC"/>
    <w:rsid w:val="00F73364"/>
    <w:rsid w:val="00F736E0"/>
    <w:rsid w:val="00F74183"/>
    <w:rsid w:val="00F742AD"/>
    <w:rsid w:val="00F75185"/>
    <w:rsid w:val="00F75A15"/>
    <w:rsid w:val="00F7644C"/>
    <w:rsid w:val="00F77555"/>
    <w:rsid w:val="00F77D62"/>
    <w:rsid w:val="00F80692"/>
    <w:rsid w:val="00F819AD"/>
    <w:rsid w:val="00F81D3D"/>
    <w:rsid w:val="00F83D6C"/>
    <w:rsid w:val="00F85BE6"/>
    <w:rsid w:val="00F85EA1"/>
    <w:rsid w:val="00F9283C"/>
    <w:rsid w:val="00F92DA4"/>
    <w:rsid w:val="00F9660E"/>
    <w:rsid w:val="00F97A4B"/>
    <w:rsid w:val="00F97D7A"/>
    <w:rsid w:val="00FA088E"/>
    <w:rsid w:val="00FA240A"/>
    <w:rsid w:val="00FA2DF3"/>
    <w:rsid w:val="00FA4BF3"/>
    <w:rsid w:val="00FA4C93"/>
    <w:rsid w:val="00FA5902"/>
    <w:rsid w:val="00FB01E2"/>
    <w:rsid w:val="00FB09A4"/>
    <w:rsid w:val="00FB0C76"/>
    <w:rsid w:val="00FB0FB4"/>
    <w:rsid w:val="00FB356D"/>
    <w:rsid w:val="00FB3B0C"/>
    <w:rsid w:val="00FB5764"/>
    <w:rsid w:val="00FB6236"/>
    <w:rsid w:val="00FB6B25"/>
    <w:rsid w:val="00FB7426"/>
    <w:rsid w:val="00FC0FE2"/>
    <w:rsid w:val="00FC2767"/>
    <w:rsid w:val="00FC3B1E"/>
    <w:rsid w:val="00FC4EEC"/>
    <w:rsid w:val="00FC5FAA"/>
    <w:rsid w:val="00FC6481"/>
    <w:rsid w:val="00FC763B"/>
    <w:rsid w:val="00FD14E0"/>
    <w:rsid w:val="00FD2806"/>
    <w:rsid w:val="00FD36BB"/>
    <w:rsid w:val="00FD3D5F"/>
    <w:rsid w:val="00FD3EAC"/>
    <w:rsid w:val="00FD411F"/>
    <w:rsid w:val="00FD6703"/>
    <w:rsid w:val="00FD686F"/>
    <w:rsid w:val="00FE0163"/>
    <w:rsid w:val="00FE059A"/>
    <w:rsid w:val="00FE089F"/>
    <w:rsid w:val="00FE0B7D"/>
    <w:rsid w:val="00FE18AE"/>
    <w:rsid w:val="00FE24BB"/>
    <w:rsid w:val="00FE3A75"/>
    <w:rsid w:val="00FE58B2"/>
    <w:rsid w:val="00FE6AB6"/>
    <w:rsid w:val="00FE7485"/>
    <w:rsid w:val="00FE7EB3"/>
    <w:rsid w:val="00FF50A9"/>
    <w:rsid w:val="00FF6270"/>
    <w:rsid w:val="00FF64BD"/>
    <w:rsid w:val="00FF7FDC"/>
    <w:rsid w:val="01110027"/>
    <w:rsid w:val="01B60576"/>
    <w:rsid w:val="02103580"/>
    <w:rsid w:val="02371E63"/>
    <w:rsid w:val="029E0208"/>
    <w:rsid w:val="02C9B427"/>
    <w:rsid w:val="0334E9A3"/>
    <w:rsid w:val="03C72B02"/>
    <w:rsid w:val="05C64302"/>
    <w:rsid w:val="05CD1A01"/>
    <w:rsid w:val="05E062C6"/>
    <w:rsid w:val="06151DFF"/>
    <w:rsid w:val="063E249F"/>
    <w:rsid w:val="06854FCD"/>
    <w:rsid w:val="06CA43D2"/>
    <w:rsid w:val="06DBA8C3"/>
    <w:rsid w:val="07244D1A"/>
    <w:rsid w:val="0776FC87"/>
    <w:rsid w:val="0825B3EC"/>
    <w:rsid w:val="094D7528"/>
    <w:rsid w:val="09CA4E0F"/>
    <w:rsid w:val="0AC13CEA"/>
    <w:rsid w:val="0B095079"/>
    <w:rsid w:val="0C21F676"/>
    <w:rsid w:val="0C691E25"/>
    <w:rsid w:val="0C98DA1A"/>
    <w:rsid w:val="0CF90CEF"/>
    <w:rsid w:val="0D4A7B15"/>
    <w:rsid w:val="0D7ED6B0"/>
    <w:rsid w:val="0D8DE854"/>
    <w:rsid w:val="0DA4CFEF"/>
    <w:rsid w:val="0E353FF4"/>
    <w:rsid w:val="0E7B6B3F"/>
    <w:rsid w:val="0F34EDA3"/>
    <w:rsid w:val="0F7853AB"/>
    <w:rsid w:val="1019C674"/>
    <w:rsid w:val="101FF622"/>
    <w:rsid w:val="102DDA76"/>
    <w:rsid w:val="106BE1E3"/>
    <w:rsid w:val="107B7893"/>
    <w:rsid w:val="10864BB5"/>
    <w:rsid w:val="108EA7BE"/>
    <w:rsid w:val="10BB85C6"/>
    <w:rsid w:val="116EEA2A"/>
    <w:rsid w:val="128B437A"/>
    <w:rsid w:val="12C97266"/>
    <w:rsid w:val="12D592C6"/>
    <w:rsid w:val="13090BF9"/>
    <w:rsid w:val="13C9C53C"/>
    <w:rsid w:val="14D54BF7"/>
    <w:rsid w:val="161CE12C"/>
    <w:rsid w:val="1655E958"/>
    <w:rsid w:val="1689110B"/>
    <w:rsid w:val="1732C920"/>
    <w:rsid w:val="176C54E5"/>
    <w:rsid w:val="177883D6"/>
    <w:rsid w:val="179B4EB6"/>
    <w:rsid w:val="17CEA9AB"/>
    <w:rsid w:val="17CFFA48"/>
    <w:rsid w:val="17DB877D"/>
    <w:rsid w:val="182E4177"/>
    <w:rsid w:val="189EBD82"/>
    <w:rsid w:val="1A2F95D4"/>
    <w:rsid w:val="1B630873"/>
    <w:rsid w:val="1B82FAF9"/>
    <w:rsid w:val="1B998905"/>
    <w:rsid w:val="1C6B73A3"/>
    <w:rsid w:val="1D12D060"/>
    <w:rsid w:val="1D187765"/>
    <w:rsid w:val="1D330E8C"/>
    <w:rsid w:val="1D94B709"/>
    <w:rsid w:val="1D9D4F4C"/>
    <w:rsid w:val="1DE25CE3"/>
    <w:rsid w:val="1F944B8B"/>
    <w:rsid w:val="1FEFFE40"/>
    <w:rsid w:val="20317237"/>
    <w:rsid w:val="20EAACE0"/>
    <w:rsid w:val="21CC6D20"/>
    <w:rsid w:val="21E35F04"/>
    <w:rsid w:val="21E67BF7"/>
    <w:rsid w:val="223C0108"/>
    <w:rsid w:val="227200A8"/>
    <w:rsid w:val="22CC8AE0"/>
    <w:rsid w:val="2355262C"/>
    <w:rsid w:val="23779A2E"/>
    <w:rsid w:val="23B1E9CB"/>
    <w:rsid w:val="23E26D12"/>
    <w:rsid w:val="248954CA"/>
    <w:rsid w:val="257835ED"/>
    <w:rsid w:val="25A28658"/>
    <w:rsid w:val="25AACB30"/>
    <w:rsid w:val="2603F118"/>
    <w:rsid w:val="26F20608"/>
    <w:rsid w:val="2897BD63"/>
    <w:rsid w:val="29327838"/>
    <w:rsid w:val="2956C53A"/>
    <w:rsid w:val="2A8B399D"/>
    <w:rsid w:val="2AB0B836"/>
    <w:rsid w:val="2B1F6974"/>
    <w:rsid w:val="2BCDA3E2"/>
    <w:rsid w:val="2BEB37D1"/>
    <w:rsid w:val="2CD43847"/>
    <w:rsid w:val="2EA11243"/>
    <w:rsid w:val="2F51C900"/>
    <w:rsid w:val="2F674DFF"/>
    <w:rsid w:val="2F7BF85F"/>
    <w:rsid w:val="2FB8D566"/>
    <w:rsid w:val="30389E68"/>
    <w:rsid w:val="3094F348"/>
    <w:rsid w:val="30B1F744"/>
    <w:rsid w:val="319F0175"/>
    <w:rsid w:val="31E3F677"/>
    <w:rsid w:val="323A80FA"/>
    <w:rsid w:val="32975291"/>
    <w:rsid w:val="329F7982"/>
    <w:rsid w:val="32E059EA"/>
    <w:rsid w:val="33231E25"/>
    <w:rsid w:val="3359A0FC"/>
    <w:rsid w:val="33893A1E"/>
    <w:rsid w:val="33B55F3E"/>
    <w:rsid w:val="33E04322"/>
    <w:rsid w:val="33F724E7"/>
    <w:rsid w:val="342D3914"/>
    <w:rsid w:val="3449E571"/>
    <w:rsid w:val="346FC599"/>
    <w:rsid w:val="34CBC2BC"/>
    <w:rsid w:val="34DF6492"/>
    <w:rsid w:val="355B97C7"/>
    <w:rsid w:val="35ABAD01"/>
    <w:rsid w:val="35BF9DDF"/>
    <w:rsid w:val="37164604"/>
    <w:rsid w:val="37B2DA1C"/>
    <w:rsid w:val="37BD1624"/>
    <w:rsid w:val="37EB798D"/>
    <w:rsid w:val="383E33D2"/>
    <w:rsid w:val="387EDCDC"/>
    <w:rsid w:val="391B053F"/>
    <w:rsid w:val="395B2C06"/>
    <w:rsid w:val="39785E21"/>
    <w:rsid w:val="3A2E43C3"/>
    <w:rsid w:val="3A5C03A2"/>
    <w:rsid w:val="3AA25D12"/>
    <w:rsid w:val="3AB0FAC2"/>
    <w:rsid w:val="3B45EFA7"/>
    <w:rsid w:val="3C2A013D"/>
    <w:rsid w:val="3CCDD7F3"/>
    <w:rsid w:val="3D1C61B8"/>
    <w:rsid w:val="3D853A03"/>
    <w:rsid w:val="3DF118AA"/>
    <w:rsid w:val="3F197077"/>
    <w:rsid w:val="3F1D4473"/>
    <w:rsid w:val="3F3DCD1E"/>
    <w:rsid w:val="3F76AF67"/>
    <w:rsid w:val="3FACA104"/>
    <w:rsid w:val="400C39AC"/>
    <w:rsid w:val="406C07FC"/>
    <w:rsid w:val="40A2A903"/>
    <w:rsid w:val="410B8DA0"/>
    <w:rsid w:val="41C16E25"/>
    <w:rsid w:val="41C2F8E5"/>
    <w:rsid w:val="4285672A"/>
    <w:rsid w:val="428957E7"/>
    <w:rsid w:val="4394AEC0"/>
    <w:rsid w:val="43B25599"/>
    <w:rsid w:val="43E8F094"/>
    <w:rsid w:val="440EFA97"/>
    <w:rsid w:val="4461898D"/>
    <w:rsid w:val="44647997"/>
    <w:rsid w:val="448F4FF4"/>
    <w:rsid w:val="44B4C9D8"/>
    <w:rsid w:val="45505B2A"/>
    <w:rsid w:val="45880371"/>
    <w:rsid w:val="46E163E8"/>
    <w:rsid w:val="46F9CA59"/>
    <w:rsid w:val="47D47D50"/>
    <w:rsid w:val="47D4B021"/>
    <w:rsid w:val="47E7461C"/>
    <w:rsid w:val="48217CC4"/>
    <w:rsid w:val="4895FD04"/>
    <w:rsid w:val="48AC9B95"/>
    <w:rsid w:val="49245267"/>
    <w:rsid w:val="4946AC03"/>
    <w:rsid w:val="4992758E"/>
    <w:rsid w:val="49BAA268"/>
    <w:rsid w:val="4A18689C"/>
    <w:rsid w:val="4AA69FFC"/>
    <w:rsid w:val="4B195BCB"/>
    <w:rsid w:val="4B9E1503"/>
    <w:rsid w:val="4BDEE249"/>
    <w:rsid w:val="4BF825E7"/>
    <w:rsid w:val="4C54E132"/>
    <w:rsid w:val="4C5D6C7E"/>
    <w:rsid w:val="4C75242A"/>
    <w:rsid w:val="4C7A60BC"/>
    <w:rsid w:val="4D08E8E9"/>
    <w:rsid w:val="4D524D52"/>
    <w:rsid w:val="4D6763C2"/>
    <w:rsid w:val="4F2D7E18"/>
    <w:rsid w:val="4FDED5A6"/>
    <w:rsid w:val="507AC499"/>
    <w:rsid w:val="50B18AE9"/>
    <w:rsid w:val="50D00160"/>
    <w:rsid w:val="514EA793"/>
    <w:rsid w:val="519D2337"/>
    <w:rsid w:val="52327A04"/>
    <w:rsid w:val="52BA59C5"/>
    <w:rsid w:val="533B7601"/>
    <w:rsid w:val="536AD7EC"/>
    <w:rsid w:val="54C9F294"/>
    <w:rsid w:val="5638D02B"/>
    <w:rsid w:val="567E2DDD"/>
    <w:rsid w:val="5716BA81"/>
    <w:rsid w:val="5750025C"/>
    <w:rsid w:val="57CFEF2A"/>
    <w:rsid w:val="59BB5779"/>
    <w:rsid w:val="5A517F78"/>
    <w:rsid w:val="5AD2540D"/>
    <w:rsid w:val="5B33BE2E"/>
    <w:rsid w:val="5C1444CE"/>
    <w:rsid w:val="5C20780E"/>
    <w:rsid w:val="5CA22439"/>
    <w:rsid w:val="5CD04D01"/>
    <w:rsid w:val="5D42B529"/>
    <w:rsid w:val="5D7FA892"/>
    <w:rsid w:val="5DD5C7BB"/>
    <w:rsid w:val="5F0C60C6"/>
    <w:rsid w:val="5F5B0101"/>
    <w:rsid w:val="5F768882"/>
    <w:rsid w:val="5F82FC7F"/>
    <w:rsid w:val="5FE468D7"/>
    <w:rsid w:val="600F8684"/>
    <w:rsid w:val="6092FA3A"/>
    <w:rsid w:val="610CE185"/>
    <w:rsid w:val="61E084E0"/>
    <w:rsid w:val="626B101F"/>
    <w:rsid w:val="627BCCE6"/>
    <w:rsid w:val="62C30712"/>
    <w:rsid w:val="632A2B6D"/>
    <w:rsid w:val="63E176F6"/>
    <w:rsid w:val="64EC7114"/>
    <w:rsid w:val="6537DEB5"/>
    <w:rsid w:val="6580D4C0"/>
    <w:rsid w:val="65855362"/>
    <w:rsid w:val="65CD649C"/>
    <w:rsid w:val="65E45EF7"/>
    <w:rsid w:val="6611736D"/>
    <w:rsid w:val="661714EB"/>
    <w:rsid w:val="6679BC6E"/>
    <w:rsid w:val="67BE9D29"/>
    <w:rsid w:val="681BE542"/>
    <w:rsid w:val="6900292E"/>
    <w:rsid w:val="6943A02B"/>
    <w:rsid w:val="6945980C"/>
    <w:rsid w:val="6A5E3A4F"/>
    <w:rsid w:val="6BDDE35E"/>
    <w:rsid w:val="6C2D279D"/>
    <w:rsid w:val="6C86D18C"/>
    <w:rsid w:val="6D2759BD"/>
    <w:rsid w:val="6D7D5108"/>
    <w:rsid w:val="6D97DB17"/>
    <w:rsid w:val="6DD0BCC7"/>
    <w:rsid w:val="6E4C9C6D"/>
    <w:rsid w:val="6E55BE27"/>
    <w:rsid w:val="6F5CDAA6"/>
    <w:rsid w:val="6FBA7545"/>
    <w:rsid w:val="6FFF88A4"/>
    <w:rsid w:val="70644CFC"/>
    <w:rsid w:val="70E38841"/>
    <w:rsid w:val="716909D4"/>
    <w:rsid w:val="718D7F43"/>
    <w:rsid w:val="7244F9A7"/>
    <w:rsid w:val="727F81E1"/>
    <w:rsid w:val="728D2B36"/>
    <w:rsid w:val="7297B688"/>
    <w:rsid w:val="729E3E5D"/>
    <w:rsid w:val="733C3BC0"/>
    <w:rsid w:val="738B01B1"/>
    <w:rsid w:val="74369CBF"/>
    <w:rsid w:val="7472803A"/>
    <w:rsid w:val="75988935"/>
    <w:rsid w:val="75B7B011"/>
    <w:rsid w:val="76F6C6DD"/>
    <w:rsid w:val="77455B98"/>
    <w:rsid w:val="777B6F92"/>
    <w:rsid w:val="77D6503C"/>
    <w:rsid w:val="780744A5"/>
    <w:rsid w:val="7815F988"/>
    <w:rsid w:val="7850E60C"/>
    <w:rsid w:val="78F970CA"/>
    <w:rsid w:val="7905F5A6"/>
    <w:rsid w:val="792AD6C3"/>
    <w:rsid w:val="792F07A5"/>
    <w:rsid w:val="79A628E0"/>
    <w:rsid w:val="79B6433B"/>
    <w:rsid w:val="79FED0E3"/>
    <w:rsid w:val="7B9CB6A9"/>
    <w:rsid w:val="7C3E4668"/>
    <w:rsid w:val="7C6041D6"/>
    <w:rsid w:val="7C90B103"/>
    <w:rsid w:val="7D0750FA"/>
    <w:rsid w:val="7DFD3346"/>
    <w:rsid w:val="7F0B154C"/>
    <w:rsid w:val="7F329B58"/>
    <w:rsid w:val="7F8BA30C"/>
    <w:rsid w:val="7FA2627D"/>
    <w:rsid w:val="7FA75B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1"/>
    <o:shapelayout v:ext="edit">
      <o:idmap v:ext="edit" data="2"/>
    </o:shapelayout>
  </w:shapeDefaults>
  <w:decimalSymbol w:val="."/>
  <w:listSeparator w:val=","/>
  <w14:docId w14:val="31AA8CE2"/>
  <w15:chartTrackingRefBased/>
  <w15:docId w15:val="{9E1FE486-4A50-48BF-A6CB-65809108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link w:val="Heading4Char"/>
    <w:qFormat/>
    <w:pPr>
      <w:keepNext/>
      <w:numPr>
        <w:ilvl w:val="3"/>
        <w:numId w:val="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rsid w:val="005C6794"/>
    <w:pPr>
      <w:numPr>
        <w:ilvl w:val="7"/>
        <w:numId w:val="4"/>
      </w:numPr>
      <w:tabs>
        <w:tab w:val="clear" w:pos="0"/>
        <w:tab w:val="num" w:pos="926"/>
      </w:tabs>
      <w:spacing w:before="240" w:after="60"/>
      <w:ind w:left="926" w:hanging="360"/>
      <w:outlineLvl w:val="7"/>
    </w:pPr>
    <w:rPr>
      <w:i/>
    </w:rPr>
  </w:style>
  <w:style w:type="paragraph" w:styleId="Heading9">
    <w:name w:val="heading 9"/>
    <w:basedOn w:val="Normal"/>
    <w:next w:val="Normal"/>
    <w:qFormat/>
    <w:rsid w:val="005C6794"/>
    <w:pPr>
      <w:numPr>
        <w:ilvl w:val="8"/>
        <w:numId w:val="4"/>
      </w:numPr>
      <w:tabs>
        <w:tab w:val="clear" w:pos="0"/>
        <w:tab w:val="num" w:pos="926"/>
      </w:tabs>
      <w:spacing w:before="240" w:after="60"/>
      <w:ind w:left="926" w:hanging="3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rsid w:val="005C6794"/>
    <w:pPr>
      <w:numPr>
        <w:numId w:val="3"/>
      </w:numPr>
      <w:tabs>
        <w:tab w:val="clear" w:pos="926"/>
        <w:tab w:val="num" w:pos="851"/>
      </w:tabs>
      <w:spacing w:after="0"/>
      <w:ind w:left="851" w:hanging="851"/>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semiHidden/>
    <w:rsid w:val="00733369"/>
    <w:rPr>
      <w:rFonts w:ascii="Arial" w:hAnsi="Arial"/>
      <w:lang w:eastAsia="en-US"/>
    </w:rPr>
  </w:style>
  <w:style w:type="paragraph" w:styleId="ListParagraph">
    <w:name w:val="List Paragraph"/>
    <w:basedOn w:val="Normal"/>
    <w:uiPriority w:val="34"/>
    <w:qFormat/>
    <w:rsid w:val="00C158DA"/>
    <w:pPr>
      <w:ind w:left="720"/>
      <w:contextualSpacing/>
    </w:pPr>
  </w:style>
  <w:style w:type="character" w:customStyle="1" w:styleId="HeaderChar">
    <w:name w:val="Header Char"/>
    <w:basedOn w:val="DefaultParagraphFont"/>
    <w:link w:val="Header"/>
    <w:rsid w:val="006F2B71"/>
    <w:rPr>
      <w:rFonts w:ascii="Arial" w:hAnsi="Arial"/>
      <w:lang w:eastAsia="en-US"/>
    </w:rPr>
  </w:style>
  <w:style w:type="character" w:customStyle="1" w:styleId="Heading4Char">
    <w:name w:val="Heading 4 Char"/>
    <w:basedOn w:val="DefaultParagraphFont"/>
    <w:link w:val="Heading4"/>
    <w:rsid w:val="002B7440"/>
    <w:rPr>
      <w:rFonts w:ascii="Arial" w:hAnsi="Arial"/>
      <w:lang w:eastAsia="en-US"/>
    </w:rPr>
  </w:style>
  <w:style w:type="character" w:styleId="Mention">
    <w:name w:val="Mention"/>
    <w:basedOn w:val="DefaultParagraphFont"/>
    <w:uiPriority w:val="99"/>
    <w:unhideWhenUsed/>
    <w:rsid w:val="005714B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8267">
      <w:bodyDiv w:val="1"/>
      <w:marLeft w:val="0"/>
      <w:marRight w:val="0"/>
      <w:marTop w:val="0"/>
      <w:marBottom w:val="0"/>
      <w:divBdr>
        <w:top w:val="none" w:sz="0" w:space="0" w:color="auto"/>
        <w:left w:val="none" w:sz="0" w:space="0" w:color="auto"/>
        <w:bottom w:val="none" w:sz="0" w:space="0" w:color="auto"/>
        <w:right w:val="none" w:sz="0" w:space="0" w:color="auto"/>
      </w:divBdr>
    </w:div>
    <w:div w:id="21564292">
      <w:bodyDiv w:val="1"/>
      <w:marLeft w:val="0"/>
      <w:marRight w:val="0"/>
      <w:marTop w:val="0"/>
      <w:marBottom w:val="0"/>
      <w:divBdr>
        <w:top w:val="none" w:sz="0" w:space="0" w:color="auto"/>
        <w:left w:val="none" w:sz="0" w:space="0" w:color="auto"/>
        <w:bottom w:val="none" w:sz="0" w:space="0" w:color="auto"/>
        <w:right w:val="none" w:sz="0" w:space="0" w:color="auto"/>
      </w:divBdr>
    </w:div>
    <w:div w:id="21983167">
      <w:bodyDiv w:val="1"/>
      <w:marLeft w:val="0"/>
      <w:marRight w:val="0"/>
      <w:marTop w:val="0"/>
      <w:marBottom w:val="0"/>
      <w:divBdr>
        <w:top w:val="none" w:sz="0" w:space="0" w:color="auto"/>
        <w:left w:val="none" w:sz="0" w:space="0" w:color="auto"/>
        <w:bottom w:val="none" w:sz="0" w:space="0" w:color="auto"/>
        <w:right w:val="none" w:sz="0" w:space="0" w:color="auto"/>
      </w:divBdr>
    </w:div>
    <w:div w:id="88281751">
      <w:bodyDiv w:val="1"/>
      <w:marLeft w:val="0"/>
      <w:marRight w:val="0"/>
      <w:marTop w:val="0"/>
      <w:marBottom w:val="0"/>
      <w:divBdr>
        <w:top w:val="none" w:sz="0" w:space="0" w:color="auto"/>
        <w:left w:val="none" w:sz="0" w:space="0" w:color="auto"/>
        <w:bottom w:val="none" w:sz="0" w:space="0" w:color="auto"/>
        <w:right w:val="none" w:sz="0" w:space="0" w:color="auto"/>
      </w:divBdr>
    </w:div>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217330102">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396589442">
      <w:bodyDiv w:val="1"/>
      <w:marLeft w:val="0"/>
      <w:marRight w:val="0"/>
      <w:marTop w:val="0"/>
      <w:marBottom w:val="0"/>
      <w:divBdr>
        <w:top w:val="none" w:sz="0" w:space="0" w:color="auto"/>
        <w:left w:val="none" w:sz="0" w:space="0" w:color="auto"/>
        <w:bottom w:val="none" w:sz="0" w:space="0" w:color="auto"/>
        <w:right w:val="none" w:sz="0" w:space="0" w:color="auto"/>
      </w:divBdr>
    </w:div>
    <w:div w:id="446319810">
      <w:bodyDiv w:val="1"/>
      <w:marLeft w:val="0"/>
      <w:marRight w:val="0"/>
      <w:marTop w:val="0"/>
      <w:marBottom w:val="0"/>
      <w:divBdr>
        <w:top w:val="none" w:sz="0" w:space="0" w:color="auto"/>
        <w:left w:val="none" w:sz="0" w:space="0" w:color="auto"/>
        <w:bottom w:val="none" w:sz="0" w:space="0" w:color="auto"/>
        <w:right w:val="none" w:sz="0" w:space="0" w:color="auto"/>
      </w:divBdr>
    </w:div>
    <w:div w:id="471597779">
      <w:bodyDiv w:val="1"/>
      <w:marLeft w:val="0"/>
      <w:marRight w:val="0"/>
      <w:marTop w:val="0"/>
      <w:marBottom w:val="0"/>
      <w:divBdr>
        <w:top w:val="none" w:sz="0" w:space="0" w:color="auto"/>
        <w:left w:val="none" w:sz="0" w:space="0" w:color="auto"/>
        <w:bottom w:val="none" w:sz="0" w:space="0" w:color="auto"/>
        <w:right w:val="none" w:sz="0" w:space="0" w:color="auto"/>
      </w:divBdr>
    </w:div>
    <w:div w:id="511726479">
      <w:bodyDiv w:val="1"/>
      <w:marLeft w:val="0"/>
      <w:marRight w:val="0"/>
      <w:marTop w:val="0"/>
      <w:marBottom w:val="0"/>
      <w:divBdr>
        <w:top w:val="none" w:sz="0" w:space="0" w:color="auto"/>
        <w:left w:val="none" w:sz="0" w:space="0" w:color="auto"/>
        <w:bottom w:val="none" w:sz="0" w:space="0" w:color="auto"/>
        <w:right w:val="none" w:sz="0" w:space="0" w:color="auto"/>
      </w:divBdr>
    </w:div>
    <w:div w:id="545071051">
      <w:bodyDiv w:val="1"/>
      <w:marLeft w:val="0"/>
      <w:marRight w:val="0"/>
      <w:marTop w:val="0"/>
      <w:marBottom w:val="0"/>
      <w:divBdr>
        <w:top w:val="none" w:sz="0" w:space="0" w:color="auto"/>
        <w:left w:val="none" w:sz="0" w:space="0" w:color="auto"/>
        <w:bottom w:val="none" w:sz="0" w:space="0" w:color="auto"/>
        <w:right w:val="none" w:sz="0" w:space="0" w:color="auto"/>
      </w:divBdr>
    </w:div>
    <w:div w:id="605769702">
      <w:bodyDiv w:val="1"/>
      <w:marLeft w:val="0"/>
      <w:marRight w:val="0"/>
      <w:marTop w:val="0"/>
      <w:marBottom w:val="0"/>
      <w:divBdr>
        <w:top w:val="none" w:sz="0" w:space="0" w:color="auto"/>
        <w:left w:val="none" w:sz="0" w:space="0" w:color="auto"/>
        <w:bottom w:val="none" w:sz="0" w:space="0" w:color="auto"/>
        <w:right w:val="none" w:sz="0" w:space="0" w:color="auto"/>
      </w:divBdr>
    </w:div>
    <w:div w:id="613631683">
      <w:bodyDiv w:val="1"/>
      <w:marLeft w:val="0"/>
      <w:marRight w:val="0"/>
      <w:marTop w:val="0"/>
      <w:marBottom w:val="0"/>
      <w:divBdr>
        <w:top w:val="none" w:sz="0" w:space="0" w:color="auto"/>
        <w:left w:val="none" w:sz="0" w:space="0" w:color="auto"/>
        <w:bottom w:val="none" w:sz="0" w:space="0" w:color="auto"/>
        <w:right w:val="none" w:sz="0" w:space="0" w:color="auto"/>
      </w:divBdr>
    </w:div>
    <w:div w:id="651637271">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675304021">
      <w:bodyDiv w:val="1"/>
      <w:marLeft w:val="0"/>
      <w:marRight w:val="0"/>
      <w:marTop w:val="0"/>
      <w:marBottom w:val="0"/>
      <w:divBdr>
        <w:top w:val="none" w:sz="0" w:space="0" w:color="auto"/>
        <w:left w:val="none" w:sz="0" w:space="0" w:color="auto"/>
        <w:bottom w:val="none" w:sz="0" w:space="0" w:color="auto"/>
        <w:right w:val="none" w:sz="0" w:space="0" w:color="auto"/>
      </w:divBdr>
    </w:div>
    <w:div w:id="699432902">
      <w:bodyDiv w:val="1"/>
      <w:marLeft w:val="0"/>
      <w:marRight w:val="0"/>
      <w:marTop w:val="0"/>
      <w:marBottom w:val="0"/>
      <w:divBdr>
        <w:top w:val="none" w:sz="0" w:space="0" w:color="auto"/>
        <w:left w:val="none" w:sz="0" w:space="0" w:color="auto"/>
        <w:bottom w:val="none" w:sz="0" w:space="0" w:color="auto"/>
        <w:right w:val="none" w:sz="0" w:space="0" w:color="auto"/>
      </w:divBdr>
    </w:div>
    <w:div w:id="717242704">
      <w:bodyDiv w:val="1"/>
      <w:marLeft w:val="0"/>
      <w:marRight w:val="0"/>
      <w:marTop w:val="0"/>
      <w:marBottom w:val="0"/>
      <w:divBdr>
        <w:top w:val="none" w:sz="0" w:space="0" w:color="auto"/>
        <w:left w:val="none" w:sz="0" w:space="0" w:color="auto"/>
        <w:bottom w:val="none" w:sz="0" w:space="0" w:color="auto"/>
        <w:right w:val="none" w:sz="0" w:space="0" w:color="auto"/>
      </w:divBdr>
    </w:div>
    <w:div w:id="746536065">
      <w:bodyDiv w:val="1"/>
      <w:marLeft w:val="0"/>
      <w:marRight w:val="0"/>
      <w:marTop w:val="0"/>
      <w:marBottom w:val="0"/>
      <w:divBdr>
        <w:top w:val="none" w:sz="0" w:space="0" w:color="auto"/>
        <w:left w:val="none" w:sz="0" w:space="0" w:color="auto"/>
        <w:bottom w:val="none" w:sz="0" w:space="0" w:color="auto"/>
        <w:right w:val="none" w:sz="0" w:space="0" w:color="auto"/>
      </w:divBdr>
    </w:div>
    <w:div w:id="777482544">
      <w:bodyDiv w:val="1"/>
      <w:marLeft w:val="0"/>
      <w:marRight w:val="0"/>
      <w:marTop w:val="0"/>
      <w:marBottom w:val="0"/>
      <w:divBdr>
        <w:top w:val="none" w:sz="0" w:space="0" w:color="auto"/>
        <w:left w:val="none" w:sz="0" w:space="0" w:color="auto"/>
        <w:bottom w:val="none" w:sz="0" w:space="0" w:color="auto"/>
        <w:right w:val="none" w:sz="0" w:space="0" w:color="auto"/>
      </w:divBdr>
    </w:div>
    <w:div w:id="1220096902">
      <w:bodyDiv w:val="1"/>
      <w:marLeft w:val="0"/>
      <w:marRight w:val="0"/>
      <w:marTop w:val="0"/>
      <w:marBottom w:val="0"/>
      <w:divBdr>
        <w:top w:val="none" w:sz="0" w:space="0" w:color="auto"/>
        <w:left w:val="none" w:sz="0" w:space="0" w:color="auto"/>
        <w:bottom w:val="none" w:sz="0" w:space="0" w:color="auto"/>
        <w:right w:val="none" w:sz="0" w:space="0" w:color="auto"/>
      </w:divBdr>
    </w:div>
    <w:div w:id="1232736745">
      <w:bodyDiv w:val="1"/>
      <w:marLeft w:val="0"/>
      <w:marRight w:val="0"/>
      <w:marTop w:val="0"/>
      <w:marBottom w:val="0"/>
      <w:divBdr>
        <w:top w:val="none" w:sz="0" w:space="0" w:color="auto"/>
        <w:left w:val="none" w:sz="0" w:space="0" w:color="auto"/>
        <w:bottom w:val="none" w:sz="0" w:space="0" w:color="auto"/>
        <w:right w:val="none" w:sz="0" w:space="0" w:color="auto"/>
      </w:divBdr>
    </w:div>
    <w:div w:id="1254246601">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488594595">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561592598">
      <w:bodyDiv w:val="1"/>
      <w:marLeft w:val="0"/>
      <w:marRight w:val="0"/>
      <w:marTop w:val="0"/>
      <w:marBottom w:val="0"/>
      <w:divBdr>
        <w:top w:val="none" w:sz="0" w:space="0" w:color="auto"/>
        <w:left w:val="none" w:sz="0" w:space="0" w:color="auto"/>
        <w:bottom w:val="none" w:sz="0" w:space="0" w:color="auto"/>
        <w:right w:val="none" w:sz="0" w:space="0" w:color="auto"/>
      </w:divBdr>
    </w:div>
    <w:div w:id="1577745357">
      <w:bodyDiv w:val="1"/>
      <w:marLeft w:val="0"/>
      <w:marRight w:val="0"/>
      <w:marTop w:val="0"/>
      <w:marBottom w:val="0"/>
      <w:divBdr>
        <w:top w:val="none" w:sz="0" w:space="0" w:color="auto"/>
        <w:left w:val="none" w:sz="0" w:space="0" w:color="auto"/>
        <w:bottom w:val="none" w:sz="0" w:space="0" w:color="auto"/>
        <w:right w:val="none" w:sz="0" w:space="0" w:color="auto"/>
      </w:divBdr>
    </w:div>
    <w:div w:id="1593467078">
      <w:bodyDiv w:val="1"/>
      <w:marLeft w:val="0"/>
      <w:marRight w:val="0"/>
      <w:marTop w:val="0"/>
      <w:marBottom w:val="0"/>
      <w:divBdr>
        <w:top w:val="none" w:sz="0" w:space="0" w:color="auto"/>
        <w:left w:val="none" w:sz="0" w:space="0" w:color="auto"/>
        <w:bottom w:val="none" w:sz="0" w:space="0" w:color="auto"/>
        <w:right w:val="none" w:sz="0" w:space="0" w:color="auto"/>
      </w:divBdr>
    </w:div>
    <w:div w:id="1606771616">
      <w:bodyDiv w:val="1"/>
      <w:marLeft w:val="0"/>
      <w:marRight w:val="0"/>
      <w:marTop w:val="0"/>
      <w:marBottom w:val="0"/>
      <w:divBdr>
        <w:top w:val="none" w:sz="0" w:space="0" w:color="auto"/>
        <w:left w:val="none" w:sz="0" w:space="0" w:color="auto"/>
        <w:bottom w:val="none" w:sz="0" w:space="0" w:color="auto"/>
        <w:right w:val="none" w:sz="0" w:space="0" w:color="auto"/>
      </w:divBdr>
    </w:div>
    <w:div w:id="1651596638">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 w:id="1824934123">
      <w:bodyDiv w:val="1"/>
      <w:marLeft w:val="0"/>
      <w:marRight w:val="0"/>
      <w:marTop w:val="0"/>
      <w:marBottom w:val="0"/>
      <w:divBdr>
        <w:top w:val="none" w:sz="0" w:space="0" w:color="auto"/>
        <w:left w:val="none" w:sz="0" w:space="0" w:color="auto"/>
        <w:bottom w:val="none" w:sz="0" w:space="0" w:color="auto"/>
        <w:right w:val="none" w:sz="0" w:space="0" w:color="auto"/>
      </w:divBdr>
    </w:div>
    <w:div w:id="1846748352">
      <w:bodyDiv w:val="1"/>
      <w:marLeft w:val="0"/>
      <w:marRight w:val="0"/>
      <w:marTop w:val="0"/>
      <w:marBottom w:val="0"/>
      <w:divBdr>
        <w:top w:val="none" w:sz="0" w:space="0" w:color="auto"/>
        <w:left w:val="none" w:sz="0" w:space="0" w:color="auto"/>
        <w:bottom w:val="none" w:sz="0" w:space="0" w:color="auto"/>
        <w:right w:val="none" w:sz="0" w:space="0" w:color="auto"/>
      </w:divBdr>
    </w:div>
    <w:div w:id="1958558687">
      <w:bodyDiv w:val="1"/>
      <w:marLeft w:val="0"/>
      <w:marRight w:val="0"/>
      <w:marTop w:val="0"/>
      <w:marBottom w:val="0"/>
      <w:divBdr>
        <w:top w:val="none" w:sz="0" w:space="0" w:color="auto"/>
        <w:left w:val="none" w:sz="0" w:space="0" w:color="auto"/>
        <w:bottom w:val="none" w:sz="0" w:space="0" w:color="auto"/>
        <w:right w:val="none" w:sz="0" w:space="0" w:color="auto"/>
      </w:divBdr>
    </w:div>
    <w:div w:id="214383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AA55C-C20A-4B81-BCB7-86C3CC4C6C7E}">
  <ds:schemaRefs>
    <ds:schemaRef ds:uri="3f6024f2-ec53-42bf-9fc5-b1e570b27390"/>
    <ds:schemaRef ds:uri="cadce026-d35b-4a62-a2ee-1436bb44fb55"/>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3.xml><?xml version="1.0" encoding="utf-8"?>
<ds:datastoreItem xmlns:ds="http://schemas.openxmlformats.org/officeDocument/2006/customXml" ds:itemID="{4C949BC3-C8F8-49D5-AB2A-CCF1DD818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457E8-D099-4D23-A7A3-D4A48B867B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65</Pages>
  <Words>17248</Words>
  <Characters>98314</Characters>
  <Application>Microsoft Office Word</Application>
  <DocSecurity>8</DocSecurity>
  <Lines>819</Lines>
  <Paragraphs>230</Paragraphs>
  <ScaleCrop>false</ScaleCrop>
  <HeadingPairs>
    <vt:vector size="2" baseType="variant">
      <vt:variant>
        <vt:lpstr>Title</vt:lpstr>
      </vt:variant>
      <vt:variant>
        <vt:i4>1</vt:i4>
      </vt:variant>
    </vt:vector>
  </HeadingPairs>
  <TitlesOfParts>
    <vt:vector size="1" baseType="lpstr">
      <vt:lpstr>STCP18-1 Issue 0013 Connection and Mod Application 04 March 2024</vt:lpstr>
    </vt:vector>
  </TitlesOfParts>
  <Company>NGC</Company>
  <LinksUpToDate>false</LinksUpToDate>
  <CharactersWithSpaces>115332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STCP18-1 Issue 0013 Connection and Mod Application 04 March 2024</dc:title>
  <dc:subject/>
  <dc:creator>Peaceful</dc:creator>
  <cp:keywords/>
  <cp:lastModifiedBy>Rashpal Gata Aura (NESO)</cp:lastModifiedBy>
  <cp:revision>643</cp:revision>
  <cp:lastPrinted>2024-03-05T12:16:00Z</cp:lastPrinted>
  <dcterms:created xsi:type="dcterms:W3CDTF">2024-02-28T06:27:00Z</dcterms:created>
  <dcterms:modified xsi:type="dcterms:W3CDTF">2025-02-07T15:55:00Z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3288600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MSIP_Label_9a1593e3-eb40-4b63-9198-a6ec3e998e52_Enabled">
    <vt:lpwstr>true</vt:lpwstr>
  </property>
  <property fmtid="{D5CDD505-2E9C-101B-9397-08002B2CF9AE}" pid="15" name="MSIP_Label_9a1593e3-eb40-4b63-9198-a6ec3e998e52_SetDate">
    <vt:lpwstr>2025-01-06T14:51:16Z</vt:lpwstr>
  </property>
  <property fmtid="{D5CDD505-2E9C-101B-9397-08002B2CF9AE}" pid="16" name="MSIP_Label_9a1593e3-eb40-4b63-9198-a6ec3e998e52_Method">
    <vt:lpwstr>Privileged</vt:lpwstr>
  </property>
  <property fmtid="{D5CDD505-2E9C-101B-9397-08002B2CF9AE}" pid="17" name="MSIP_Label_9a1593e3-eb40-4b63-9198-a6ec3e998e52_Name">
    <vt:lpwstr>9a1593e3-eb40-4b63-9198-a6ec3e998e52</vt:lpwstr>
  </property>
  <property fmtid="{D5CDD505-2E9C-101B-9397-08002B2CF9AE}" pid="18" name="MSIP_Label_9a1593e3-eb40-4b63-9198-a6ec3e998e52_SiteId">
    <vt:lpwstr>953b0f83-1ce6-45c3-82c9-1d847e372339</vt:lpwstr>
  </property>
  <property fmtid="{D5CDD505-2E9C-101B-9397-08002B2CF9AE}" pid="19" name="MSIP_Label_9a1593e3-eb40-4b63-9198-a6ec3e998e52_ActionId">
    <vt:lpwstr>2740c191-03bf-43f8-8a2c-72adffe56613</vt:lpwstr>
  </property>
  <property fmtid="{D5CDD505-2E9C-101B-9397-08002B2CF9AE}" pid="20" name="MSIP_Label_9a1593e3-eb40-4b63-9198-a6ec3e998e52_ContentBits">
    <vt:lpwstr>4</vt:lpwstr>
  </property>
  <property fmtid="{D5CDD505-2E9C-101B-9397-08002B2CF9AE}" pid="21" name="MSIP_Label_624b1752-a977-4927-b9e6-e48a43684aee_Enabled">
    <vt:lpwstr>true</vt:lpwstr>
  </property>
  <property fmtid="{D5CDD505-2E9C-101B-9397-08002B2CF9AE}" pid="22" name="MSIP_Label_624b1752-a977-4927-b9e6-e48a43684aee_SetDate">
    <vt:lpwstr>2025-01-10T13:16:12Z</vt:lpwstr>
  </property>
  <property fmtid="{D5CDD505-2E9C-101B-9397-08002B2CF9AE}" pid="23" name="MSIP_Label_624b1752-a977-4927-b9e6-e48a43684aee_Method">
    <vt:lpwstr>Privileged</vt:lpwstr>
  </property>
  <property fmtid="{D5CDD505-2E9C-101B-9397-08002B2CF9AE}" pid="24" name="MSIP_Label_624b1752-a977-4927-b9e6-e48a43684aee_Name">
    <vt:lpwstr>Public</vt:lpwstr>
  </property>
  <property fmtid="{D5CDD505-2E9C-101B-9397-08002B2CF9AE}" pid="25" name="MSIP_Label_624b1752-a977-4927-b9e6-e48a43684aee_SiteId">
    <vt:lpwstr>031a09bc-a2bf-44df-888e-4e09355b7a24</vt:lpwstr>
  </property>
  <property fmtid="{D5CDD505-2E9C-101B-9397-08002B2CF9AE}" pid="26" name="MSIP_Label_624b1752-a977-4927-b9e6-e48a43684aee_ActionId">
    <vt:lpwstr>2a1e01c1-e137-4db3-8239-994dc6d3b4ec</vt:lpwstr>
  </property>
  <property fmtid="{D5CDD505-2E9C-101B-9397-08002B2CF9AE}" pid="27" name="MSIP_Label_624b1752-a977-4927-b9e6-e48a43684aee_ContentBits">
    <vt:lpwstr>0</vt:lpwstr>
  </property>
  <property fmtid="{D5CDD505-2E9C-101B-9397-08002B2CF9AE}" pid="28" name="MSIP_Label_624b1752-a977-4927-b9e6-e48a43684aee_Tag">
    <vt:lpwstr>10, 0, 1, 2</vt:lpwstr>
  </property>
</Properties>
</file>