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="001C5F2A" w:rsidRPr="00445F35">
          <w:rPr>
            <w:rStyle w:val="Hyperlink"/>
            <w:noProof/>
          </w:rPr>
          <w:t>BC3.2   OBJECTIVE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_Toc503448680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7EA3E269" w14:textId="19389916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="001C5F2A" w:rsidRPr="00445F35">
          <w:rPr>
            <w:rStyle w:val="Hyperlink"/>
            <w:noProof/>
          </w:rPr>
          <w:t>BC3.3   SCOPE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_Toc503448681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7031DC90" w14:textId="1132A2F8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="001C5F2A" w:rsidRPr="00445F35">
          <w:rPr>
            <w:rStyle w:val="Hyperlink"/>
            <w:noProof/>
          </w:rPr>
          <w:t>BC3.4   MANAGING SYSTEM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43E77B45" w14:textId="26770A89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="001C5F2A" w:rsidRPr="00445F35">
          <w:rPr>
            <w:rStyle w:val="Hyperlink"/>
          </w:rPr>
          <w:t>BC3.4.1   Statutory Requirements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2270E2C1" w14:textId="7530189A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="001C5F2A" w:rsidRPr="00445F35">
          <w:rPr>
            <w:rStyle w:val="Hyperlink"/>
          </w:rPr>
          <w:t>BC3.4.2   Target Frequency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5FB7D409" w14:textId="3CB235CC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="001C5F2A" w:rsidRPr="00445F35">
          <w:rPr>
            <w:rStyle w:val="Hyperlink"/>
          </w:rPr>
          <w:t>BC3.4.3   Electric Time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_Toc503448685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2A4E59E0" w14:textId="2DDD6F5C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="001C5F2A" w:rsidRPr="00445F35">
          <w:rPr>
            <w:rStyle w:val="Hyperlink"/>
            <w:noProof/>
          </w:rPr>
          <w:t>BC3.5   RESPONSE FROM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_Toc503448686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1ADAC2D7" w14:textId="3380BFA6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="001C5F2A" w:rsidRPr="00445F35">
          <w:rPr>
            <w:rStyle w:val="Hyperlink"/>
          </w:rPr>
          <w:t>BC3.5.1   Capability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55716B20" w14:textId="0B2937E8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="001C5F2A" w:rsidRPr="00445F35">
          <w:rPr>
            <w:rStyle w:val="Hyperlink"/>
          </w:rPr>
          <w:t>BC3.5.2  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7B278D3A" w14:textId="4308F721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="001C5F2A" w:rsidRPr="00445F35">
          <w:rPr>
            <w:rStyle w:val="Hyperlink"/>
          </w:rPr>
          <w:t>BC3.5.3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3761EBC6" w14:textId="1D66CD7C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="001C5F2A" w:rsidRPr="00445F35">
          <w:rPr>
            <w:rStyle w:val="Hyperlink"/>
          </w:rPr>
          <w:t>BC3.5.4  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429ECE97" w14:textId="09ED2FF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="001C5F2A" w:rsidRPr="00445F35">
          <w:rPr>
            <w:rStyle w:val="Hyperlink"/>
          </w:rPr>
          <w:t>BC3.5.5   System Frequency Induced Change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61685184" w14:textId="4903B1A2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="001C5F2A" w:rsidRPr="00445F35">
          <w:rPr>
            <w:rStyle w:val="Hyperlink"/>
            <w:noProof/>
          </w:rPr>
          <w:t>BC3.6   RESPONSE TO LOW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 w:rsidR="001C5F2A">
          <w:rPr>
            <w:noProof/>
            <w:webHidden/>
          </w:rPr>
          <w:fldChar w:fldCharType="end"/>
        </w:r>
      </w:hyperlink>
    </w:p>
    <w:p w14:paraId="7A0C2CE9" w14:textId="163379C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="001C5F2A" w:rsidRPr="00445F35">
          <w:rPr>
            <w:rStyle w:val="Hyperlink"/>
          </w:rPr>
          <w:t>BC3.6.1   Low Frequency Relay Initiated Response From Gensets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4023DF6E" w14:textId="75495A44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="001C5F2A" w:rsidRPr="00445F35">
          <w:rPr>
            <w:rStyle w:val="Hyperlink"/>
          </w:rPr>
          <w:t>BC3.6.2   Low Frequency Relay Initiated Response From Demand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3B3F514F" w14:textId="470DB84E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="001C5F2A" w:rsidRPr="00445F35">
          <w:rPr>
            <w:rStyle w:val="Hyperlink"/>
            <w:noProof/>
          </w:rPr>
          <w:t>BC3.7   RESPONSE TO HIGH FREQUENCY REQUIRED FROM SYNCHRONISED.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_Toc503448695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 w:rsidR="001C5F2A">
          <w:rPr>
            <w:noProof/>
            <w:webHidden/>
          </w:rPr>
          <w:fldChar w:fldCharType="end"/>
        </w:r>
      </w:hyperlink>
    </w:p>
    <w:p w14:paraId="071F0F15" w14:textId="4A59470B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="001C5F2A" w:rsidRPr="00445F35">
          <w:rPr>
            <w:rStyle w:val="Hyperlink"/>
          </w:rPr>
          <w:t>BC3.7.1   Plant In Frequency Sensitive Mode Instructed To Provide High Frequency Response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_Toc503448696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4D9241C4" w14:textId="5BCB6303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="001C5F2A" w:rsidRPr="00445F35">
          <w:rPr>
            <w:rStyle w:val="Hyperlink"/>
          </w:rPr>
          <w:t>BC3.7.2   Plant In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7EF1CB53" w14:textId="027637B8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="001C5F2A" w:rsidRPr="00445F35">
          <w:rPr>
            <w:rStyle w:val="Hyperlink"/>
          </w:rPr>
          <w:t>BC3.7.3   Plant Operation To Below Minimum Generation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1D12282A" w14:textId="32C6EA3D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="001C5F2A"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8</w:t>
        </w:r>
        <w:r w:rsidR="001C5F2A">
          <w:rPr>
            <w:webHidden/>
          </w:rPr>
          <w:fldChar w:fldCharType="end"/>
        </w:r>
      </w:hyperlink>
    </w:p>
    <w:p w14:paraId="5C9B9438" w14:textId="035D24D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="001C5F2A" w:rsidRPr="00445F35">
          <w:rPr>
            <w:rStyle w:val="Hyperlink"/>
          </w:rPr>
          <w:t>BC3.7.6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9</w:t>
        </w:r>
        <w:r w:rsidR="001C5F2A">
          <w:rPr>
            <w:webHidden/>
          </w:rPr>
          <w:fldChar w:fldCharType="end"/>
        </w:r>
      </w:hyperlink>
    </w:p>
    <w:p w14:paraId="579214B0" w14:textId="5E14D716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="001C5F2A" w:rsidRPr="00445F35">
          <w:rPr>
            <w:rStyle w:val="Hyperlink"/>
          </w:rPr>
          <w:t>BC3.7.7   Externally Interconnected System Operators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9</w:t>
        </w:r>
        <w:r w:rsidR="001C5F2A"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</w:t>
      </w:r>
      <w:proofErr w:type="gramStart"/>
      <w:r w:rsidR="00BC1B17" w:rsidRPr="00935982">
        <w:rPr>
          <w:color w:val="auto"/>
          <w:u w:val="single"/>
        </w:rPr>
        <w:t>With</w:t>
      </w:r>
      <w:proofErr w:type="gramEnd"/>
      <w:r w:rsidR="00BC1B17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commentRangeStart w:id="13"/>
      <w:r w:rsidR="000345D6" w:rsidRPr="00935982">
        <w:rPr>
          <w:b/>
          <w:color w:val="auto"/>
        </w:rPr>
        <w:t>System</w:t>
      </w:r>
      <w:commentRangeEnd w:id="13"/>
      <w:r w:rsidR="00CF2E56">
        <w:rPr>
          <w:rStyle w:val="CommentReference"/>
          <w:rFonts w:ascii="Times New Roman" w:hAnsi="Times New Roman"/>
          <w:color w:val="auto"/>
        </w:rPr>
        <w:commentReference w:id="13"/>
      </w:r>
      <w:r w:rsidR="000345D6" w:rsidRPr="00935982">
        <w:rPr>
          <w:b/>
          <w:color w:val="auto"/>
        </w:rPr>
        <w:t xml:space="preserve">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4" w:name="_DV_M57"/>
      <w:bookmarkEnd w:id="14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5" w:name="_Toc51744592"/>
      <w:bookmarkStart w:id="16" w:name="_Toc503448680"/>
      <w:bookmarkStart w:id="17" w:name="_Toc333226658"/>
      <w:r w:rsidR="00BC1B17" w:rsidRPr="00935982">
        <w:rPr>
          <w:color w:val="auto"/>
        </w:rPr>
        <w:instrText>BC3.2   OBJECTIVE</w:instrText>
      </w:r>
      <w:bookmarkEnd w:id="15"/>
      <w:bookmarkEnd w:id="16"/>
      <w:bookmarkEnd w:id="17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8" w:name="_DV_M58"/>
      <w:bookmarkEnd w:id="18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9" w:name="_DV_M59"/>
      <w:bookmarkEnd w:id="19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0" w:name="_Toc51744593"/>
      <w:bookmarkStart w:id="21" w:name="_Toc503448681"/>
      <w:bookmarkStart w:id="22" w:name="_Toc333226659"/>
      <w:r w:rsidR="00BC1B17" w:rsidRPr="00935982">
        <w:rPr>
          <w:color w:val="auto"/>
        </w:rPr>
        <w:instrText>BC3.3   SCOPE</w:instrText>
      </w:r>
      <w:bookmarkEnd w:id="20"/>
      <w:bookmarkEnd w:id="21"/>
      <w:bookmarkEnd w:id="2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3" w:name="_DV_M60"/>
      <w:bookmarkEnd w:id="23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4" w:name="_DV_M61"/>
      <w:bookmarkEnd w:id="24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</w:t>
      </w:r>
      <w:proofErr w:type="gramStart"/>
      <w:r w:rsidR="000345D6" w:rsidRPr="001C5F2A">
        <w:t>with regard to</w:t>
      </w:r>
      <w:proofErr w:type="gramEnd"/>
      <w:r w:rsidR="000345D6" w:rsidRPr="001C5F2A">
        <w:t xml:space="preserve">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proofErr w:type="gramStart"/>
      <w:r w:rsidR="00700B66" w:rsidRPr="001C5F2A">
        <w:t>with regard to</w:t>
      </w:r>
      <w:proofErr w:type="gramEnd"/>
      <w:r w:rsidR="00700B66" w:rsidRPr="001C5F2A">
        <w:t xml:space="preserve">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5" w:name="_DV_M62"/>
      <w:bookmarkEnd w:id="25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6" w:name="_DV_M63"/>
      <w:bookmarkEnd w:id="26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7" w:name="_DV_M64"/>
      <w:bookmarkEnd w:id="27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8" w:name="_DV_M65"/>
      <w:bookmarkEnd w:id="28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9" w:name="_Toc51744594"/>
      <w:bookmarkStart w:id="30" w:name="_Toc503448682"/>
      <w:bookmarkStart w:id="31" w:name="_Toc333226660"/>
      <w:r w:rsidR="00BC1B17" w:rsidRPr="00935982">
        <w:rPr>
          <w:color w:val="auto"/>
        </w:rPr>
        <w:instrText>BC3.4   MANAGING SYSTEM FREQUENCY</w:instrText>
      </w:r>
      <w:bookmarkEnd w:id="29"/>
      <w:bookmarkEnd w:id="30"/>
      <w:bookmarkEnd w:id="3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2" w:name="_DV_M66"/>
      <w:bookmarkEnd w:id="32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3" w:name="_Toc51744595"/>
      <w:bookmarkStart w:id="34" w:name="_Toc503448683"/>
      <w:bookmarkStart w:id="35" w:name="_Toc333226661"/>
      <w:r w:rsidR="00BC1B17" w:rsidRPr="00935982">
        <w:rPr>
          <w:color w:val="auto"/>
        </w:rPr>
        <w:instrText>BC3.4.1   Statutory Requirements</w:instrText>
      </w:r>
      <w:bookmarkEnd w:id="33"/>
      <w:bookmarkEnd w:id="34"/>
      <w:bookmarkEnd w:id="3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6" w:name="_DV_M67"/>
      <w:bookmarkEnd w:id="36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</w:t>
      </w:r>
      <w:proofErr w:type="gramStart"/>
      <w:r w:rsidRPr="00935982">
        <w:rPr>
          <w:color w:val="auto"/>
        </w:rPr>
        <w:t>in order to</w:t>
      </w:r>
      <w:proofErr w:type="gramEnd"/>
      <w:r w:rsidRPr="00935982">
        <w:rPr>
          <w:color w:val="auto"/>
        </w:rPr>
        <w:t xml:space="preserve">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7" w:name="_DV_M68"/>
      <w:bookmarkEnd w:id="37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8" w:name="_Toc51744596"/>
      <w:bookmarkStart w:id="39" w:name="_Toc503448684"/>
      <w:bookmarkStart w:id="40" w:name="_Toc333226662"/>
      <w:r w:rsidR="00BC1B17" w:rsidRPr="00935982">
        <w:rPr>
          <w:color w:val="auto"/>
        </w:rPr>
        <w:instrText>BC3.4.2   Target Frequency</w:instrText>
      </w:r>
      <w:bookmarkEnd w:id="38"/>
      <w:bookmarkEnd w:id="39"/>
      <w:bookmarkEnd w:id="4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1" w:name="_DV_M69"/>
      <w:bookmarkEnd w:id="41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2" w:name="_DV_M70"/>
      <w:bookmarkEnd w:id="42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3" w:name="_Toc51744597"/>
      <w:bookmarkStart w:id="44" w:name="_Toc503448685"/>
      <w:bookmarkStart w:id="45" w:name="_Toc333226663"/>
      <w:r w:rsidR="00BC1B17" w:rsidRPr="00935982">
        <w:rPr>
          <w:color w:val="auto"/>
        </w:rPr>
        <w:instrText>BC3.4.3   Electric Time</w:instrText>
      </w:r>
      <w:bookmarkEnd w:id="43"/>
      <w:bookmarkEnd w:id="44"/>
      <w:bookmarkEnd w:id="4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6" w:name="_DV_M71"/>
      <w:bookmarkEnd w:id="46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</w:t>
      </w:r>
      <w:commentRangeStart w:id="47"/>
      <w:r w:rsidRPr="00935982">
        <w:rPr>
          <w:color w:val="auto"/>
        </w:rPr>
        <w:t xml:space="preserve">electric clock time to within </w:t>
      </w:r>
      <w:commentRangeEnd w:id="47"/>
      <w:r w:rsidR="00E15F35">
        <w:rPr>
          <w:rStyle w:val="CommentReference"/>
          <w:rFonts w:ascii="Times New Roman" w:hAnsi="Times New Roman"/>
          <w:color w:val="auto"/>
        </w:rPr>
        <w:commentReference w:id="47"/>
      </w:r>
      <w:r w:rsidRPr="00935982">
        <w:rPr>
          <w:color w:val="auto"/>
        </w:rPr>
        <w:t xml:space="preserve">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8" w:name="_DV_M72"/>
      <w:bookmarkStart w:id="49" w:name="_DV_M74"/>
      <w:bookmarkEnd w:id="48"/>
      <w:bookmarkEnd w:id="49"/>
      <w:r w:rsidR="000A5CDC">
        <w:rPr>
          <w:b/>
          <w:color w:val="auto"/>
        </w:rPr>
        <w:t>The Company</w:t>
      </w:r>
      <w:commentRangeStart w:id="50"/>
      <w:del w:id="51" w:author="Author">
        <w:r w:rsidR="000A5CDC" w:rsidRPr="00935982" w:rsidDel="00D22814">
          <w:rPr>
            <w:b/>
            <w:color w:val="auto"/>
          </w:rPr>
          <w:delText xml:space="preserve"> </w:delText>
        </w:r>
      </w:del>
      <w:commentRangeEnd w:id="50"/>
      <w:r w:rsidR="00CE7121">
        <w:rPr>
          <w:rStyle w:val="CommentReference"/>
          <w:rFonts w:ascii="Times New Roman" w:hAnsi="Times New Roman"/>
          <w:color w:val="auto"/>
        </w:rPr>
        <w:commentReference w:id="50"/>
      </w:r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52" w:name="_DV_M75"/>
      <w:bookmarkEnd w:id="52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3" w:name="_Toc51744598"/>
      <w:bookmarkStart w:id="54" w:name="_Toc503448686"/>
      <w:bookmarkStart w:id="55" w:name="_Toc333226664"/>
      <w:r w:rsidR="00BC1B17" w:rsidRPr="00935982">
        <w:rPr>
          <w:color w:val="auto"/>
        </w:rPr>
        <w:instrText>BC3.5   RESPONSE FROM GENSETS</w:instrText>
      </w:r>
      <w:bookmarkEnd w:id="53"/>
      <w:bookmarkEnd w:id="54"/>
      <w:bookmarkEnd w:id="55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6" w:name="_DV_M76"/>
      <w:bookmarkEnd w:id="56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7" w:name="_Toc51744599"/>
      <w:bookmarkStart w:id="58" w:name="_Toc503448687"/>
      <w:bookmarkStart w:id="59" w:name="_Toc333226665"/>
      <w:r w:rsidR="00BC1B17" w:rsidRPr="00935982">
        <w:rPr>
          <w:color w:val="auto"/>
        </w:rPr>
        <w:instrText>BC3.5.1   Capability</w:instrText>
      </w:r>
      <w:bookmarkEnd w:id="57"/>
      <w:bookmarkEnd w:id="58"/>
      <w:bookmarkEnd w:id="5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3D89CFF0" w:rsidR="000345D6" w:rsidRPr="00935982" w:rsidRDefault="000345D6" w:rsidP="0060368A">
      <w:pPr>
        <w:pStyle w:val="Level1Text"/>
        <w:rPr>
          <w:color w:val="auto"/>
        </w:rPr>
      </w:pPr>
      <w:bookmarkStart w:id="60" w:name="_DV_M77"/>
      <w:bookmarkEnd w:id="60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must </w:t>
      </w:r>
      <w:proofErr w:type="gramStart"/>
      <w:r w:rsidRPr="00935982">
        <w:rPr>
          <w:color w:val="auto"/>
        </w:rPr>
        <w:t>at all times</w:t>
      </w:r>
      <w:proofErr w:type="gramEnd"/>
      <w:r w:rsidRPr="00935982">
        <w:rPr>
          <w:color w:val="auto"/>
        </w:rPr>
        <w:t xml:space="preserve">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61" w:name="_DV_M78"/>
      <w:bookmarkEnd w:id="61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2" w:name="_Toc51744600"/>
      <w:bookmarkStart w:id="63" w:name="_Toc503448688"/>
      <w:bookmarkStart w:id="64" w:name="_Toc333226666"/>
      <w:r w:rsidR="00BC1B17" w:rsidRPr="00935982">
        <w:rPr>
          <w:color w:val="auto"/>
        </w:rPr>
        <w:instrText>BC3.5.2   Limited Frequency Sensitive Mode</w:instrText>
      </w:r>
      <w:bookmarkEnd w:id="62"/>
      <w:bookmarkEnd w:id="63"/>
      <w:bookmarkEnd w:id="6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5" w:name="_DV_M79"/>
      <w:bookmarkEnd w:id="65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</w:t>
      </w:r>
      <w:proofErr w:type="gramStart"/>
      <w:r w:rsidR="000345D6" w:rsidRPr="00935982">
        <w:rPr>
          <w:color w:val="auto"/>
        </w:rPr>
        <w:t>operate at all times</w:t>
      </w:r>
      <w:proofErr w:type="gramEnd"/>
      <w:r w:rsidR="000345D6" w:rsidRPr="00935982">
        <w:rPr>
          <w:color w:val="auto"/>
        </w:rPr>
        <w:t xml:space="preserve">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6" w:name="_DV_M80"/>
      <w:bookmarkEnd w:id="66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7" w:name="_Toc503448689"/>
      <w:bookmarkStart w:id="68" w:name="_Toc333226667"/>
      <w:r w:rsidR="00BC1B17" w:rsidRPr="001C5F2A">
        <w:instrText>BC3.5.3   Existing Gas Cooled Reactor Plant /Power Park Modules before 1 January 2006</w:instrText>
      </w:r>
      <w:bookmarkEnd w:id="67"/>
      <w:bookmarkEnd w:id="68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9" w:name="_DV_M81"/>
      <w:bookmarkEnd w:id="69"/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proofErr w:type="gramStart"/>
      <w:r w:rsidR="00306DD4" w:rsidRPr="001C5F2A">
        <w:rPr>
          <w:u w:val="single"/>
        </w:rPr>
        <w:t>In</w:t>
      </w:r>
      <w:proofErr w:type="gramEnd"/>
      <w:r w:rsidR="00306DD4"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70" w:name="_DV_M82"/>
      <w:bookmarkEnd w:id="70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1" w:name="_Toc51744602"/>
      <w:bookmarkStart w:id="72" w:name="_Toc503448690"/>
      <w:bookmarkStart w:id="73" w:name="_Toc333226668"/>
      <w:r w:rsidR="00BC1B17" w:rsidRPr="00935982">
        <w:rPr>
          <w:color w:val="auto"/>
        </w:rPr>
        <w:instrText>BC3.5.4   Frequency Sensitive Mode</w:instrText>
      </w:r>
      <w:bookmarkEnd w:id="71"/>
      <w:bookmarkEnd w:id="72"/>
      <w:bookmarkEnd w:id="73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4" w:name="_DV_M83"/>
      <w:bookmarkEnd w:id="74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</w:t>
      </w:r>
      <w:commentRangeStart w:id="75"/>
      <w:r w:rsidRPr="001C5F2A">
        <w:rPr>
          <w:b/>
        </w:rPr>
        <w:t>Converter</w:t>
      </w:r>
      <w:commentRangeEnd w:id="75"/>
      <w:r w:rsidR="00486741">
        <w:rPr>
          <w:rStyle w:val="CommentReference"/>
          <w:rFonts w:ascii="Times New Roman" w:hAnsi="Times New Roman"/>
        </w:rPr>
        <w:commentReference w:id="75"/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6" w:name="_DV_M84"/>
      <w:bookmarkEnd w:id="76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7" w:name="_DV_M85"/>
      <w:bookmarkEnd w:id="77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8" w:name="_DV_M86"/>
      <w:bookmarkEnd w:id="78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9" w:name="_DV_M87"/>
      <w:bookmarkEnd w:id="79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80" w:name="_DV_M88"/>
      <w:bookmarkEnd w:id="80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1" w:name="_Toc516975052"/>
      <w:bookmarkStart w:id="82" w:name="_Toc503448691"/>
      <w:bookmarkStart w:id="83" w:name="_Toc333226669"/>
      <w:r w:rsidR="00BC1B17" w:rsidRPr="00935982">
        <w:rPr>
          <w:color w:val="auto"/>
        </w:rPr>
        <w:instrText>BC3.5.5   System Frequency Induced Change</w:instrText>
      </w:r>
      <w:bookmarkEnd w:id="81"/>
      <w:bookmarkEnd w:id="82"/>
      <w:bookmarkEnd w:id="83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4" w:name="_DV_M89"/>
      <w:bookmarkEnd w:id="84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5" w:name="_DV_M90"/>
      <w:bookmarkEnd w:id="85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6" w:name="_Toc51744604"/>
      <w:bookmarkStart w:id="87" w:name="_Toc503448692"/>
      <w:bookmarkStart w:id="88" w:name="_Toc333226670"/>
      <w:r w:rsidR="00BC1B17" w:rsidRPr="00935982">
        <w:rPr>
          <w:color w:val="auto"/>
        </w:rPr>
        <w:instrText>BC3.6   RESPONSE TO LOW FREQUENCY</w:instrText>
      </w:r>
      <w:bookmarkEnd w:id="86"/>
      <w:bookmarkEnd w:id="87"/>
      <w:bookmarkEnd w:id="88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9" w:name="_DV_M91"/>
      <w:bookmarkEnd w:id="89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90" w:name="_Toc51744605"/>
      <w:bookmarkStart w:id="91" w:name="_Toc503448693"/>
      <w:bookmarkStart w:id="92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90"/>
      <w:bookmarkEnd w:id="91"/>
      <w:bookmarkEnd w:id="92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93" w:name="_DV_M92"/>
      <w:bookmarkEnd w:id="93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 xml:space="preserve">DC </w:t>
      </w:r>
      <w:commentRangeStart w:id="94"/>
      <w:r w:rsidRPr="001C5F2A">
        <w:rPr>
          <w:b/>
        </w:rPr>
        <w:t>Converter</w:t>
      </w:r>
      <w:commentRangeEnd w:id="94"/>
      <w:r w:rsidR="00230FA7">
        <w:rPr>
          <w:rStyle w:val="CommentReference"/>
          <w:rFonts w:ascii="Times New Roman" w:hAnsi="Times New Roman"/>
        </w:rPr>
        <w:commentReference w:id="94"/>
      </w:r>
      <w:r w:rsidRPr="001C5F2A">
        <w:rPr>
          <w:b/>
        </w:rPr>
        <w:t xml:space="preserve">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5" w:name="_DV_M93"/>
      <w:bookmarkEnd w:id="95"/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6" w:name="_DV_M94"/>
      <w:bookmarkEnd w:id="96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7" w:name="_DV_M95"/>
      <w:bookmarkEnd w:id="97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98" w:name="_DV_M96"/>
      <w:bookmarkEnd w:id="98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9" w:name="_DV_M97"/>
      <w:bookmarkEnd w:id="99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100" w:name="_DV_M98"/>
      <w:bookmarkEnd w:id="100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</w:t>
      </w:r>
      <w:proofErr w:type="gramStart"/>
      <w:r w:rsidR="000345D6" w:rsidRPr="001C5F2A">
        <w:t>so</w:t>
      </w:r>
      <w:proofErr w:type="gramEnd"/>
      <w:r w:rsidR="000345D6" w:rsidRPr="001C5F2A">
        <w:t xml:space="preserve">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 xml:space="preserve">DC </w:t>
      </w:r>
      <w:commentRangeStart w:id="101"/>
      <w:r w:rsidR="000345D6" w:rsidRPr="001C5F2A">
        <w:rPr>
          <w:b/>
        </w:rPr>
        <w:t>Converter</w:t>
      </w:r>
      <w:commentRangeEnd w:id="101"/>
      <w:r w:rsidR="001724AA">
        <w:rPr>
          <w:rStyle w:val="CommentReference"/>
          <w:rFonts w:ascii="Times New Roman" w:hAnsi="Times New Roman"/>
        </w:rPr>
        <w:commentReference w:id="101"/>
      </w:r>
      <w:r w:rsidR="000345D6" w:rsidRPr="001C5F2A">
        <w:rPr>
          <w:b/>
        </w:rPr>
        <w:t xml:space="preserve">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102" w:name="_DV_M99"/>
      <w:bookmarkEnd w:id="102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103" w:name="_Toc51744606"/>
      <w:bookmarkStart w:id="104" w:name="_Toc503448694"/>
      <w:bookmarkStart w:id="105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103"/>
      <w:bookmarkEnd w:id="104"/>
      <w:bookmarkEnd w:id="105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6" w:name="_DV_M100"/>
      <w:bookmarkEnd w:id="106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commentRangeStart w:id="107"/>
      <w:r w:rsidRPr="001C5F2A">
        <w:rPr>
          <w:b/>
        </w:rPr>
        <w:t>Demand</w:t>
      </w:r>
      <w:commentRangeEnd w:id="107"/>
      <w:r w:rsidR="00875D51">
        <w:rPr>
          <w:rStyle w:val="CommentReference"/>
          <w:rFonts w:ascii="Times New Roman" w:hAnsi="Times New Roman"/>
        </w:rPr>
        <w:commentReference w:id="107"/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8" w:name="_DV_M101"/>
      <w:bookmarkEnd w:id="108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9" w:name="_DV_M102"/>
      <w:bookmarkEnd w:id="109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10" w:name="_DV_M103"/>
      <w:bookmarkStart w:id="111" w:name="_DV_M105"/>
      <w:bookmarkEnd w:id="110"/>
      <w:bookmarkEnd w:id="111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12" w:name="_DV_M106"/>
      <w:bookmarkEnd w:id="112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13" w:name="_DV_M107"/>
      <w:bookmarkEnd w:id="113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14" w:name="_DV_M108"/>
      <w:bookmarkEnd w:id="114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15" w:name="_Toc51744607"/>
      <w:bookmarkStart w:id="116" w:name="_Toc503448695"/>
      <w:bookmarkStart w:id="117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15"/>
      <w:bookmarkEnd w:id="116"/>
      <w:bookmarkEnd w:id="117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8" w:name="_DV_M109"/>
      <w:bookmarkEnd w:id="118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9" w:name="_DV_M110"/>
      <w:bookmarkEnd w:id="119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20" w:name="_DV_M111"/>
      <w:bookmarkEnd w:id="120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21" w:name="_DV_M112"/>
      <w:bookmarkEnd w:id="121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22" w:name="_DV_M113"/>
      <w:bookmarkEnd w:id="122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23" w:name="_DV_M114"/>
      <w:bookmarkEnd w:id="123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</w:t>
      </w:r>
      <w:proofErr w:type="spellStart"/>
      <w:r w:rsidR="00B1695B" w:rsidRPr="001C5F2A">
        <w:t>i</w:t>
      </w:r>
      <w:proofErr w:type="spellEnd"/>
      <w:r w:rsidR="00B1695B" w:rsidRPr="001C5F2A">
        <w:t xml:space="preserve">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24" w:name="_DV_M115"/>
      <w:bookmarkEnd w:id="124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proofErr w:type="gramStart"/>
      <w:r w:rsidR="00F61338" w:rsidRPr="00935982">
        <w:rPr>
          <w:color w:val="auto"/>
          <w:u w:val="single"/>
        </w:rPr>
        <w:t>In</w:t>
      </w:r>
      <w:proofErr w:type="gramEnd"/>
      <w:r w:rsidR="00F61338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25" w:name="_Toc51744608"/>
      <w:bookmarkStart w:id="126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25"/>
      <w:bookmarkEnd w:id="126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7" w:name="_Toc51744609"/>
      <w:bookmarkStart w:id="128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7"/>
      <w:bookmarkEnd w:id="128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9" w:name="_DV_M116"/>
      <w:bookmarkEnd w:id="129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30" w:name="_DV_M117"/>
      <w:bookmarkEnd w:id="130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31" w:name="_DV_M118"/>
      <w:bookmarkEnd w:id="131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32" w:name="_DV_M119"/>
      <w:bookmarkEnd w:id="132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33" w:name="_DV_M120"/>
      <w:bookmarkEnd w:id="133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34" w:name="_DV_M121"/>
      <w:bookmarkEnd w:id="134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35" w:name="_DV_M122"/>
      <w:bookmarkEnd w:id="135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16E1F448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proofErr w:type="gramStart"/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</w:t>
      </w:r>
      <w:proofErr w:type="gramEnd"/>
      <w:r w:rsidR="00414437" w:rsidRPr="001C5F2A">
        <w:t xml:space="preserve">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</w:t>
      </w:r>
      <w:commentRangeStart w:id="136"/>
      <w:r w:rsidR="00414437" w:rsidRPr="001C5F2A">
        <w:rPr>
          <w:b/>
        </w:rPr>
        <w:t>Sens</w:t>
      </w:r>
      <w:ins w:id="137" w:author="Author">
        <w:r w:rsidR="006129D5">
          <w:rPr>
            <w:b/>
          </w:rPr>
          <w:t>i</w:t>
        </w:r>
      </w:ins>
      <w:r w:rsidR="00414437" w:rsidRPr="001C5F2A">
        <w:rPr>
          <w:b/>
        </w:rPr>
        <w:t>tive Mode</w:t>
      </w:r>
      <w:commentRangeEnd w:id="136"/>
      <w:r w:rsidR="00E35687">
        <w:rPr>
          <w:rStyle w:val="CommentReference"/>
          <w:rFonts w:ascii="Times New Roman" w:hAnsi="Times New Roman"/>
        </w:rPr>
        <w:commentReference w:id="136"/>
      </w:r>
      <w:r w:rsidR="00414437" w:rsidRPr="001C5F2A">
        <w:t>.</w:t>
      </w:r>
      <w:r w:rsidR="00414437" w:rsidRPr="001C5F2A">
        <w:rPr>
          <w:b/>
        </w:rPr>
        <w:t xml:space="preserve">   </w:t>
      </w:r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 xml:space="preserve">Limited Frequency </w:t>
      </w:r>
      <w:commentRangeStart w:id="138"/>
      <w:r w:rsidR="00414437" w:rsidRPr="001C5F2A">
        <w:rPr>
          <w:b/>
        </w:rPr>
        <w:t>Sens</w:t>
      </w:r>
      <w:ins w:id="139" w:author="Author">
        <w:r w:rsidR="006129D5">
          <w:rPr>
            <w:b/>
          </w:rPr>
          <w:t>i</w:t>
        </w:r>
      </w:ins>
      <w:r w:rsidR="00414437" w:rsidRPr="001C5F2A">
        <w:rPr>
          <w:b/>
        </w:rPr>
        <w:t>tive Mode</w:t>
      </w:r>
      <w:commentRangeEnd w:id="138"/>
      <w:r w:rsidR="00266012">
        <w:rPr>
          <w:rStyle w:val="CommentReference"/>
          <w:rFonts w:ascii="Times New Roman" w:hAnsi="Times New Roman"/>
        </w:rPr>
        <w:commentReference w:id="138"/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 </w:t>
      </w:r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 xml:space="preserve">HVDC </w:t>
      </w:r>
      <w:commentRangeStart w:id="140"/>
      <w:r w:rsidR="00F36FB1" w:rsidRPr="001C5F2A">
        <w:rPr>
          <w:b/>
        </w:rPr>
        <w:t xml:space="preserve">System </w:t>
      </w:r>
      <w:commentRangeEnd w:id="140"/>
      <w:r w:rsidR="0036201F">
        <w:rPr>
          <w:rStyle w:val="CommentReference"/>
          <w:rFonts w:ascii="Times New Roman" w:hAnsi="Times New Roman"/>
        </w:rPr>
        <w:commentReference w:id="140"/>
      </w:r>
      <w:r w:rsidR="00F36FB1" w:rsidRPr="001C5F2A">
        <w:rPr>
          <w:b/>
        </w:rPr>
        <w:t>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41" w:name="_DV_M123"/>
      <w:bookmarkEnd w:id="141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42" w:name="_Toc51744610"/>
      <w:bookmarkStart w:id="143" w:name="_Toc503448698"/>
      <w:bookmarkStart w:id="144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42"/>
      <w:bookmarkEnd w:id="143"/>
      <w:bookmarkEnd w:id="144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52BBF785" w:rsidR="000345D6" w:rsidRPr="001C5F2A" w:rsidRDefault="000345D6" w:rsidP="0015145E">
      <w:pPr>
        <w:pStyle w:val="Level2Text"/>
      </w:pPr>
      <w:bookmarkStart w:id="145" w:name="_DV_M124"/>
      <w:bookmarkEnd w:id="145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>s</w:t>
      </w:r>
      <w:commentRangeStart w:id="146"/>
      <w:r w:rsidRPr="001C5F2A">
        <w:t>hould not, upon request, unreasonably withhold issuing a</w:t>
      </w:r>
      <w:commentRangeEnd w:id="146"/>
      <w:r w:rsidR="00496C8D">
        <w:rPr>
          <w:rStyle w:val="CommentReference"/>
          <w:rFonts w:ascii="Times New Roman" w:hAnsi="Times New Roman"/>
        </w:rPr>
        <w:commentReference w:id="146"/>
      </w:r>
      <w:r w:rsidRPr="001C5F2A">
        <w:t xml:space="preserve">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ins w:id="147" w:author="Author">
        <w:r w:rsidR="00E340E2">
          <w:rPr>
            <w:rFonts w:cs="Arial"/>
            <w:b/>
          </w:rPr>
          <w:t xml:space="preserve"> </w:t>
        </w:r>
        <w:commentRangeStart w:id="148"/>
        <w:commentRangeStart w:id="149"/>
        <w:commentRangeStart w:id="150"/>
        <w:r w:rsidR="00E340E2" w:rsidRPr="007E5313">
          <w:rPr>
            <w:bCs/>
            <w:strike/>
            <w:rPrChange w:id="151" w:author="Author">
              <w:rPr>
                <w:bCs/>
              </w:rPr>
            </w:rPrChange>
          </w:rPr>
          <w:t>except</w:t>
        </w:r>
      </w:ins>
      <w:commentRangeEnd w:id="148"/>
      <w:r w:rsidR="00CD5A0B" w:rsidRPr="007E5313">
        <w:rPr>
          <w:rStyle w:val="CommentReference"/>
          <w:rFonts w:ascii="Times New Roman" w:hAnsi="Times New Roman"/>
          <w:strike/>
          <w:rPrChange w:id="152" w:author="Author">
            <w:rPr>
              <w:rStyle w:val="CommentReference"/>
              <w:rFonts w:ascii="Times New Roman" w:hAnsi="Times New Roman"/>
            </w:rPr>
          </w:rPrChange>
        </w:rPr>
        <w:commentReference w:id="148"/>
      </w:r>
      <w:commentRangeEnd w:id="150"/>
      <w:r w:rsidR="00681EE1">
        <w:rPr>
          <w:rStyle w:val="CommentReference"/>
          <w:rFonts w:ascii="Times New Roman" w:hAnsi="Times New Roman"/>
        </w:rPr>
        <w:commentReference w:id="150"/>
      </w:r>
      <w:ins w:id="153" w:author="Author">
        <w:r w:rsidR="00E340E2" w:rsidRPr="007E5313">
          <w:rPr>
            <w:bCs/>
            <w:strike/>
            <w:rPrChange w:id="154" w:author="Author">
              <w:rPr>
                <w:bCs/>
              </w:rPr>
            </w:rPrChange>
          </w:rPr>
          <w:t xml:space="preserve"> in the case of a </w:t>
        </w:r>
        <w:r w:rsidR="00E340E2" w:rsidRPr="007E5313">
          <w:rPr>
            <w:b/>
            <w:strike/>
            <w:rPrChange w:id="155" w:author="Author">
              <w:rPr>
                <w:b/>
              </w:rPr>
            </w:rPrChange>
          </w:rPr>
          <w:t>Power Park Module</w:t>
        </w:r>
        <w:r w:rsidR="00E340E2" w:rsidRPr="007E5313">
          <w:rPr>
            <w:bCs/>
            <w:strike/>
            <w:rPrChange w:id="156" w:author="Author">
              <w:rPr>
                <w:bCs/>
              </w:rPr>
            </w:rPrChange>
          </w:rPr>
          <w:t xml:space="preserve"> where there has been a reduction in the </w:t>
        </w:r>
        <w:r w:rsidR="00E340E2" w:rsidRPr="007E5313">
          <w:rPr>
            <w:b/>
            <w:strike/>
            <w:rPrChange w:id="157" w:author="Author">
              <w:rPr>
                <w:b/>
              </w:rPr>
            </w:rPrChange>
          </w:rPr>
          <w:t>Intermittent Power Source</w:t>
        </w:r>
        <w:r w:rsidR="00E340E2" w:rsidRPr="007E5313">
          <w:rPr>
            <w:bCs/>
            <w:strike/>
            <w:rPrChange w:id="158" w:author="Author">
              <w:rPr>
                <w:bCs/>
              </w:rPr>
            </w:rPrChange>
          </w:rPr>
          <w:t xml:space="preserve"> which prevents the </w:t>
        </w:r>
        <w:r w:rsidR="00E340E2" w:rsidRPr="007E5313">
          <w:rPr>
            <w:b/>
            <w:strike/>
            <w:rPrChange w:id="159" w:author="Author">
              <w:rPr>
                <w:b/>
              </w:rPr>
            </w:rPrChange>
          </w:rPr>
          <w:t>Power Park Module</w:t>
        </w:r>
        <w:r w:rsidR="00E340E2" w:rsidRPr="007E5313">
          <w:rPr>
            <w:bCs/>
            <w:strike/>
            <w:rPrChange w:id="160" w:author="Author">
              <w:rPr>
                <w:bCs/>
              </w:rPr>
            </w:rPrChange>
          </w:rPr>
          <w:t xml:space="preserve"> from returning to at least its </w:t>
        </w:r>
        <w:r w:rsidR="00E340E2" w:rsidRPr="007E5313">
          <w:rPr>
            <w:b/>
            <w:strike/>
            <w:rPrChange w:id="161" w:author="Author">
              <w:rPr>
                <w:b/>
              </w:rPr>
            </w:rPrChange>
          </w:rPr>
          <w:t>Minimum Generation</w:t>
        </w:r>
        <w:r w:rsidR="00E340E2" w:rsidRPr="007E5313">
          <w:rPr>
            <w:bCs/>
            <w:strike/>
            <w:rPrChange w:id="162" w:author="Author">
              <w:rPr>
                <w:bCs/>
              </w:rPr>
            </w:rPrChange>
          </w:rPr>
          <w:t xml:space="preserve"> or </w:t>
        </w:r>
        <w:r w:rsidR="00E340E2" w:rsidRPr="007E5313">
          <w:rPr>
            <w:b/>
            <w:strike/>
            <w:rPrChange w:id="163" w:author="Author">
              <w:rPr>
                <w:b/>
              </w:rPr>
            </w:rPrChange>
          </w:rPr>
          <w:t>Minimum</w:t>
        </w:r>
        <w:r w:rsidR="00E340E2" w:rsidRPr="007E5313">
          <w:rPr>
            <w:bCs/>
            <w:strike/>
            <w:rPrChange w:id="164" w:author="Author">
              <w:rPr>
                <w:bCs/>
              </w:rPr>
            </w:rPrChange>
          </w:rPr>
          <w:t xml:space="preserve"> </w:t>
        </w:r>
        <w:r w:rsidR="00E340E2" w:rsidRPr="007E5313">
          <w:rPr>
            <w:b/>
            <w:strike/>
            <w:rPrChange w:id="165" w:author="Author">
              <w:rPr>
                <w:b/>
              </w:rPr>
            </w:rPrChange>
          </w:rPr>
          <w:t>Stable Operating Level</w:t>
        </w:r>
      </w:ins>
      <w:commentRangeEnd w:id="149"/>
      <w:r w:rsidR="007E5313" w:rsidRPr="007E5313">
        <w:rPr>
          <w:rStyle w:val="CommentReference"/>
          <w:rFonts w:ascii="Times New Roman" w:hAnsi="Times New Roman"/>
          <w:strike/>
          <w:rPrChange w:id="166" w:author="Author">
            <w:rPr>
              <w:rStyle w:val="CommentReference"/>
              <w:rFonts w:ascii="Times New Roman" w:hAnsi="Times New Roman"/>
            </w:rPr>
          </w:rPrChange>
        </w:rPr>
        <w:commentReference w:id="149"/>
      </w:r>
      <w:r w:rsidRPr="007E5313">
        <w:rPr>
          <w:strike/>
          <w:rPrChange w:id="167" w:author="Author">
            <w:rPr/>
          </w:rPrChange>
        </w:rPr>
        <w:t xml:space="preserve">. </w:t>
      </w:r>
      <w:r w:rsidRPr="001C5F2A">
        <w:t xml:space="preserve">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68" w:name="_DV_M125"/>
      <w:bookmarkEnd w:id="168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 xml:space="preserve">Minimum Active Power Transmission </w:t>
      </w:r>
      <w:commentRangeStart w:id="169"/>
      <w:r w:rsidR="00200CF8" w:rsidRPr="001C5F2A">
        <w:rPr>
          <w:rFonts w:cs="Arial"/>
          <w:b/>
        </w:rPr>
        <w:t>Capacity</w:t>
      </w:r>
      <w:commentRangeEnd w:id="169"/>
      <w:r w:rsidR="00BF4A1B">
        <w:rPr>
          <w:rStyle w:val="CommentReference"/>
          <w:rFonts w:ascii="Times New Roman" w:hAnsi="Times New Roman"/>
        </w:rPr>
        <w:commentReference w:id="169"/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70" w:name="_DV_M126"/>
      <w:bookmarkEnd w:id="170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71" w:name="_DV_M127"/>
      <w:bookmarkEnd w:id="171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72" w:name="_DV_M128"/>
      <w:bookmarkEnd w:id="172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73" w:name="_DV_M129"/>
      <w:bookmarkEnd w:id="173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74" w:name="_DV_M130"/>
      <w:bookmarkEnd w:id="174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75" w:name="_DV_M131"/>
      <w:bookmarkEnd w:id="175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76" w:name="_DV_M132"/>
      <w:bookmarkEnd w:id="176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77" w:name="_Toc51744611"/>
      <w:bookmarkStart w:id="178" w:name="_Toc503448699"/>
      <w:bookmarkStart w:id="179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77"/>
      <w:r w:rsidR="00BC1B17" w:rsidRPr="00935982">
        <w:rPr>
          <w:color w:val="auto"/>
        </w:rPr>
        <w:instrText>NGC</w:instrText>
      </w:r>
      <w:bookmarkEnd w:id="178"/>
      <w:bookmarkEnd w:id="179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80" w:name="_DV_M134"/>
      <w:bookmarkEnd w:id="180"/>
      <w:r w:rsidRPr="00935982">
        <w:rPr>
          <w:color w:val="auto"/>
        </w:rPr>
        <w:lastRenderedPageBreak/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81" w:name="_DV_M135"/>
      <w:bookmarkEnd w:id="181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82" w:name="_Toc51744612"/>
      <w:bookmarkStart w:id="183" w:name="_Toc503448700"/>
      <w:bookmarkStart w:id="184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82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83"/>
      <w:bookmarkEnd w:id="184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85" w:name="_DV_M136"/>
      <w:bookmarkEnd w:id="185"/>
      <w:r w:rsidRPr="001C5F2A"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proofErr w:type="gramStart"/>
      <w:r w:rsidRPr="001C5F2A">
        <w:rPr>
          <w:u w:val="single"/>
        </w:rPr>
        <w:t>In</w:t>
      </w:r>
      <w:proofErr w:type="gramEnd"/>
      <w:r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86" w:name="_DV_M137"/>
      <w:bookmarkEnd w:id="186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87" w:name="_Toc51744613"/>
      <w:bookmarkStart w:id="188" w:name="_Toc503448701"/>
      <w:bookmarkStart w:id="189" w:name="_Toc333226679"/>
      <w:r w:rsidR="00BC1B17" w:rsidRPr="00935982">
        <w:rPr>
          <w:color w:val="auto"/>
        </w:rPr>
        <w:instrText>BC3.7.7   Externally Interconnected System Operators</w:instrText>
      </w:r>
      <w:bookmarkEnd w:id="187"/>
      <w:bookmarkEnd w:id="188"/>
      <w:bookmarkEnd w:id="18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90" w:name="_DV_M138"/>
      <w:bookmarkEnd w:id="190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91" w:name="_DV_M139"/>
      <w:bookmarkEnd w:id="191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92" w:name="_DV_M140"/>
      <w:bookmarkEnd w:id="192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93" w:name="_DV_M141"/>
      <w:bookmarkEnd w:id="193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BD82975" w:rsidR="002D39A0" w:rsidRDefault="002D39A0" w:rsidP="0015145E">
      <w:pPr>
        <w:widowControl/>
        <w:jc w:val="center"/>
        <w:rPr>
          <w:b/>
        </w:rPr>
      </w:pPr>
    </w:p>
    <w:p w14:paraId="2EBB5C79" w14:textId="64D7683E" w:rsidR="002D39A0" w:rsidRDefault="002D39A0" w:rsidP="0015145E">
      <w:pPr>
        <w:widowControl/>
        <w:jc w:val="center"/>
        <w:rPr>
          <w:b/>
        </w:rPr>
      </w:pPr>
    </w:p>
    <w:p w14:paraId="36C70E02" w14:textId="0D712365" w:rsidR="002D39A0" w:rsidRDefault="002D39A0" w:rsidP="0015145E">
      <w:pPr>
        <w:widowControl/>
        <w:jc w:val="center"/>
        <w:rPr>
          <w:b/>
        </w:rPr>
      </w:pPr>
    </w:p>
    <w:p w14:paraId="486783CD" w14:textId="46382C75" w:rsidR="002D39A0" w:rsidRDefault="002D39A0" w:rsidP="0015145E">
      <w:pPr>
        <w:widowControl/>
        <w:jc w:val="center"/>
        <w:rPr>
          <w:b/>
        </w:rPr>
      </w:pPr>
    </w:p>
    <w:p w14:paraId="740E6E4D" w14:textId="68AA6C18" w:rsidR="002D39A0" w:rsidRDefault="002D39A0" w:rsidP="0015145E">
      <w:pPr>
        <w:widowControl/>
        <w:jc w:val="center"/>
        <w:rPr>
          <w:b/>
        </w:rPr>
      </w:pPr>
    </w:p>
    <w:p w14:paraId="6D01B2C0" w14:textId="75336E60" w:rsidR="002D39A0" w:rsidRDefault="002D39A0" w:rsidP="0015145E">
      <w:pPr>
        <w:widowControl/>
        <w:jc w:val="center"/>
        <w:rPr>
          <w:b/>
        </w:rPr>
      </w:pPr>
    </w:p>
    <w:p w14:paraId="511E582D" w14:textId="1429A791" w:rsidR="002D39A0" w:rsidRDefault="002D39A0" w:rsidP="0015145E">
      <w:pPr>
        <w:widowControl/>
        <w:jc w:val="center"/>
        <w:rPr>
          <w:b/>
        </w:rPr>
      </w:pPr>
    </w:p>
    <w:p w14:paraId="1D0E2AC3" w14:textId="438B4073" w:rsidR="002D39A0" w:rsidRDefault="002D39A0" w:rsidP="0015145E">
      <w:pPr>
        <w:widowControl/>
        <w:jc w:val="center"/>
        <w:rPr>
          <w:b/>
        </w:rPr>
      </w:pPr>
    </w:p>
    <w:p w14:paraId="50344BCD" w14:textId="014CD104" w:rsidR="002D39A0" w:rsidRDefault="002D39A0" w:rsidP="0015145E">
      <w:pPr>
        <w:widowControl/>
        <w:jc w:val="center"/>
        <w:rPr>
          <w:b/>
        </w:rPr>
      </w:pPr>
    </w:p>
    <w:p w14:paraId="7AFB3C40" w14:textId="13434D21" w:rsidR="002D39A0" w:rsidRDefault="002D39A0" w:rsidP="0015145E">
      <w:pPr>
        <w:widowControl/>
        <w:jc w:val="center"/>
        <w:rPr>
          <w:b/>
        </w:rPr>
      </w:pPr>
    </w:p>
    <w:p w14:paraId="17F29CF8" w14:textId="517C8F7D" w:rsidR="002D39A0" w:rsidRDefault="002D39A0" w:rsidP="0015145E">
      <w:pPr>
        <w:widowControl/>
        <w:jc w:val="center"/>
        <w:rPr>
          <w:b/>
        </w:rPr>
      </w:pPr>
    </w:p>
    <w:p w14:paraId="32998D7F" w14:textId="47D607DE" w:rsidR="002D39A0" w:rsidRDefault="002D39A0" w:rsidP="0015145E">
      <w:pPr>
        <w:widowControl/>
        <w:jc w:val="center"/>
        <w:rPr>
          <w:b/>
        </w:rPr>
      </w:pPr>
    </w:p>
    <w:p w14:paraId="78F8BB78" w14:textId="793CD30A" w:rsidR="002D39A0" w:rsidRDefault="002D39A0" w:rsidP="0015145E">
      <w:pPr>
        <w:widowControl/>
        <w:jc w:val="center"/>
        <w:rPr>
          <w:b/>
        </w:rPr>
      </w:pPr>
    </w:p>
    <w:p w14:paraId="2D792EEE" w14:textId="1D0A2386" w:rsidR="002D39A0" w:rsidRDefault="002D39A0" w:rsidP="0015145E">
      <w:pPr>
        <w:widowControl/>
        <w:jc w:val="center"/>
        <w:rPr>
          <w:b/>
        </w:rPr>
      </w:pPr>
    </w:p>
    <w:p w14:paraId="290194F6" w14:textId="3CBC6D92" w:rsidR="002D39A0" w:rsidRDefault="002D39A0" w:rsidP="0015145E">
      <w:pPr>
        <w:widowControl/>
        <w:jc w:val="center"/>
        <w:rPr>
          <w:b/>
        </w:rPr>
      </w:pPr>
    </w:p>
    <w:p w14:paraId="23C44977" w14:textId="3C432263" w:rsidR="002D39A0" w:rsidRDefault="002D39A0" w:rsidP="0015145E">
      <w:pPr>
        <w:widowControl/>
        <w:jc w:val="center"/>
        <w:rPr>
          <w:b/>
        </w:rPr>
      </w:pPr>
    </w:p>
    <w:p w14:paraId="768B06BB" w14:textId="4E8E1ACF" w:rsidR="002D39A0" w:rsidRDefault="002D39A0" w:rsidP="0015145E">
      <w:pPr>
        <w:widowControl/>
        <w:jc w:val="center"/>
        <w:rPr>
          <w:b/>
        </w:rPr>
      </w:pPr>
    </w:p>
    <w:p w14:paraId="3CA7602D" w14:textId="7C21642D" w:rsidR="002D39A0" w:rsidRDefault="002D39A0" w:rsidP="0015145E">
      <w:pPr>
        <w:widowControl/>
        <w:jc w:val="center"/>
        <w:rPr>
          <w:b/>
        </w:rPr>
      </w:pPr>
    </w:p>
    <w:p w14:paraId="280D1DA4" w14:textId="1A36E9D5" w:rsidR="002D39A0" w:rsidRDefault="002D39A0" w:rsidP="0015145E">
      <w:pPr>
        <w:widowControl/>
        <w:jc w:val="center"/>
        <w:rPr>
          <w:b/>
        </w:rPr>
      </w:pPr>
    </w:p>
    <w:p w14:paraId="47B54E45" w14:textId="11888842" w:rsidR="002D39A0" w:rsidRDefault="002D39A0" w:rsidP="0015145E">
      <w:pPr>
        <w:widowControl/>
        <w:jc w:val="center"/>
        <w:rPr>
          <w:b/>
        </w:rPr>
      </w:pPr>
    </w:p>
    <w:p w14:paraId="3DE001A0" w14:textId="55AB3310" w:rsidR="002D39A0" w:rsidRDefault="002D39A0" w:rsidP="0015145E">
      <w:pPr>
        <w:widowControl/>
        <w:jc w:val="center"/>
        <w:rPr>
          <w:b/>
        </w:rPr>
      </w:pPr>
    </w:p>
    <w:p w14:paraId="23D2C1C9" w14:textId="6760EEBE" w:rsidR="002D39A0" w:rsidRDefault="002D39A0" w:rsidP="0015145E">
      <w:pPr>
        <w:widowControl/>
        <w:jc w:val="center"/>
        <w:rPr>
          <w:b/>
        </w:rPr>
      </w:pPr>
    </w:p>
    <w:p w14:paraId="0CB3EE1B" w14:textId="6DC237AE" w:rsidR="002D39A0" w:rsidRDefault="002D39A0" w:rsidP="0015145E">
      <w:pPr>
        <w:widowControl/>
        <w:jc w:val="center"/>
        <w:rPr>
          <w:b/>
        </w:rPr>
      </w:pPr>
    </w:p>
    <w:p w14:paraId="4EDEFF0D" w14:textId="5BEB84D7" w:rsidR="002D39A0" w:rsidRDefault="002D39A0" w:rsidP="0015145E">
      <w:pPr>
        <w:widowControl/>
        <w:jc w:val="center"/>
        <w:rPr>
          <w:b/>
        </w:rPr>
      </w:pPr>
    </w:p>
    <w:p w14:paraId="75541441" w14:textId="3599EDE3" w:rsidR="002D39A0" w:rsidRDefault="002D39A0" w:rsidP="0015145E">
      <w:pPr>
        <w:widowControl/>
        <w:jc w:val="center"/>
        <w:rPr>
          <w:b/>
        </w:rPr>
      </w:pPr>
    </w:p>
    <w:p w14:paraId="6D47E312" w14:textId="79DF1FEC" w:rsidR="002D39A0" w:rsidRDefault="002D39A0" w:rsidP="0015145E">
      <w:pPr>
        <w:widowControl/>
        <w:jc w:val="center"/>
        <w:rPr>
          <w:b/>
        </w:rPr>
      </w:pPr>
    </w:p>
    <w:p w14:paraId="7FD8A0A2" w14:textId="34976974" w:rsidR="002D39A0" w:rsidRDefault="002D39A0" w:rsidP="0015145E">
      <w:pPr>
        <w:widowControl/>
        <w:jc w:val="center"/>
        <w:rPr>
          <w:b/>
        </w:rPr>
      </w:pPr>
    </w:p>
    <w:p w14:paraId="2FB551B2" w14:textId="5A0BE93D" w:rsidR="002D39A0" w:rsidRDefault="002D39A0" w:rsidP="0015145E">
      <w:pPr>
        <w:widowControl/>
        <w:jc w:val="center"/>
        <w:rPr>
          <w:b/>
        </w:rPr>
      </w:pPr>
    </w:p>
    <w:p w14:paraId="15FF9F41" w14:textId="0A8D4F24" w:rsidR="002D39A0" w:rsidRDefault="002D39A0" w:rsidP="0015145E">
      <w:pPr>
        <w:widowControl/>
        <w:jc w:val="center"/>
        <w:rPr>
          <w:b/>
        </w:rPr>
      </w:pPr>
    </w:p>
    <w:p w14:paraId="6A21D957" w14:textId="2F9BC077" w:rsidR="002D39A0" w:rsidRDefault="002D39A0" w:rsidP="0015145E">
      <w:pPr>
        <w:widowControl/>
        <w:jc w:val="center"/>
        <w:rPr>
          <w:b/>
        </w:rPr>
      </w:pPr>
    </w:p>
    <w:p w14:paraId="05335140" w14:textId="1CC0CAAF" w:rsidR="002D39A0" w:rsidRDefault="002D39A0" w:rsidP="0015145E">
      <w:pPr>
        <w:widowControl/>
        <w:jc w:val="center"/>
        <w:rPr>
          <w:b/>
        </w:rPr>
      </w:pPr>
    </w:p>
    <w:p w14:paraId="2B2C6B86" w14:textId="6225C640" w:rsidR="002D39A0" w:rsidRDefault="002D39A0" w:rsidP="0015145E">
      <w:pPr>
        <w:widowControl/>
        <w:jc w:val="center"/>
        <w:rPr>
          <w:b/>
        </w:rPr>
      </w:pPr>
    </w:p>
    <w:p w14:paraId="5E336588" w14:textId="74CAFBE7" w:rsidR="002D39A0" w:rsidRDefault="002D39A0" w:rsidP="0015145E">
      <w:pPr>
        <w:widowControl/>
        <w:jc w:val="center"/>
        <w:rPr>
          <w:b/>
        </w:rPr>
      </w:pPr>
    </w:p>
    <w:p w14:paraId="2A2EC388" w14:textId="5F100090" w:rsidR="002D39A0" w:rsidRDefault="002D39A0" w:rsidP="0015145E">
      <w:pPr>
        <w:widowControl/>
        <w:jc w:val="center"/>
        <w:rPr>
          <w:b/>
        </w:rPr>
      </w:pPr>
    </w:p>
    <w:p w14:paraId="03F26B15" w14:textId="0602C525" w:rsidR="002D39A0" w:rsidRDefault="002D39A0" w:rsidP="0015145E">
      <w:pPr>
        <w:widowControl/>
        <w:jc w:val="center"/>
        <w:rPr>
          <w:b/>
        </w:rPr>
      </w:pPr>
    </w:p>
    <w:p w14:paraId="3351DEFB" w14:textId="66E4020C" w:rsidR="002D39A0" w:rsidRDefault="002D39A0" w:rsidP="0015145E">
      <w:pPr>
        <w:widowControl/>
        <w:jc w:val="center"/>
        <w:rPr>
          <w:b/>
        </w:rPr>
      </w:pPr>
    </w:p>
    <w:p w14:paraId="542F6F68" w14:textId="3AD1DBF2" w:rsidR="002D39A0" w:rsidRDefault="002D39A0" w:rsidP="0015145E">
      <w:pPr>
        <w:widowControl/>
        <w:jc w:val="center"/>
        <w:rPr>
          <w:b/>
        </w:rPr>
      </w:pPr>
    </w:p>
    <w:p w14:paraId="1FEFB3B9" w14:textId="49CE8DC2" w:rsidR="002D39A0" w:rsidRDefault="002D39A0" w:rsidP="0015145E">
      <w:pPr>
        <w:widowControl/>
        <w:jc w:val="center"/>
        <w:rPr>
          <w:b/>
        </w:rPr>
      </w:pPr>
    </w:p>
    <w:p w14:paraId="1421253E" w14:textId="569E863A" w:rsidR="002D39A0" w:rsidRDefault="002D39A0" w:rsidP="0015145E">
      <w:pPr>
        <w:widowControl/>
        <w:jc w:val="center"/>
        <w:rPr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6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3" w:author="Author" w:initials="A">
    <w:p w14:paraId="0C09FA92" w14:textId="77777777" w:rsidR="00B1193C" w:rsidRDefault="00CF2E56" w:rsidP="00AE429D">
      <w:pPr>
        <w:pStyle w:val="CommentText"/>
      </w:pPr>
      <w:r>
        <w:rPr>
          <w:rStyle w:val="CommentReference"/>
        </w:rPr>
        <w:annotationRef/>
      </w:r>
      <w:r w:rsidR="00B1193C">
        <w:t>Comment from AC - Corrected in latest revision of Grid Code - AJ Comment - No change to text.</w:t>
      </w:r>
    </w:p>
  </w:comment>
  <w:comment w:id="47" w:author="Author" w:initials="A">
    <w:p w14:paraId="32DF8CAF" w14:textId="2EB220CC" w:rsidR="004F5E61" w:rsidRDefault="00E15F35" w:rsidP="00DD2E0A">
      <w:pPr>
        <w:pStyle w:val="CommentText"/>
      </w:pPr>
      <w:r>
        <w:rPr>
          <w:rStyle w:val="CommentReference"/>
        </w:rPr>
        <w:annotationRef/>
      </w:r>
      <w:r w:rsidR="004F5E61">
        <w:t>Comment from AC - Corrected in latest revision of Grid Code - AJ Comment - No change to text.</w:t>
      </w:r>
    </w:p>
  </w:comment>
  <w:comment w:id="50" w:author="Author" w:initials="A">
    <w:p w14:paraId="52C2E6E7" w14:textId="52A71FE4" w:rsidR="00CE7121" w:rsidRDefault="00CE7121" w:rsidP="00AF47C6">
      <w:pPr>
        <w:pStyle w:val="CommentText"/>
      </w:pPr>
      <w:r>
        <w:rPr>
          <w:rStyle w:val="CommentReference"/>
        </w:rPr>
        <w:annotationRef/>
      </w:r>
      <w:r>
        <w:t>Comment from AC - remove space between y and '.  AJ Comment - Text updated.</w:t>
      </w:r>
    </w:p>
  </w:comment>
  <w:comment w:id="75" w:author="Author" w:initials="A">
    <w:p w14:paraId="7BF9D140" w14:textId="77777777" w:rsidR="00486741" w:rsidRDefault="00486741" w:rsidP="00AF5683">
      <w:pPr>
        <w:pStyle w:val="CommentText"/>
      </w:pPr>
      <w:r>
        <w:rPr>
          <w:rStyle w:val="CommentReference"/>
        </w:rPr>
        <w:annotationRef/>
      </w:r>
      <w:r>
        <w:t>Comment from AC - Corrected in latest revision of Grid Code - AJ Comment - No change to text.</w:t>
      </w:r>
    </w:p>
  </w:comment>
  <w:comment w:id="94" w:author="Author" w:initials="A">
    <w:p w14:paraId="21CF48E5" w14:textId="77777777" w:rsidR="00230FA7" w:rsidRDefault="00230FA7" w:rsidP="00E107EC">
      <w:pPr>
        <w:pStyle w:val="CommentText"/>
      </w:pPr>
      <w:r>
        <w:rPr>
          <w:rStyle w:val="CommentReference"/>
        </w:rPr>
        <w:annotationRef/>
      </w:r>
      <w:r>
        <w:t>Comment from AC - Converter Corrected in latest revision of Grid Code - AJ Comment - No change to text.</w:t>
      </w:r>
    </w:p>
  </w:comment>
  <w:comment w:id="101" w:author="Author" w:initials="A">
    <w:p w14:paraId="38DCEB57" w14:textId="77777777" w:rsidR="001724AA" w:rsidRDefault="001724AA" w:rsidP="00F31CE2">
      <w:pPr>
        <w:pStyle w:val="CommentText"/>
      </w:pPr>
      <w:r>
        <w:rPr>
          <w:rStyle w:val="CommentReference"/>
        </w:rPr>
        <w:annotationRef/>
      </w:r>
      <w:r>
        <w:t>Comment from AC - Converter Corrected in latest revision of Grid Code - AJ Comment - No change to text.</w:t>
      </w:r>
    </w:p>
  </w:comment>
  <w:comment w:id="107" w:author="Author" w:initials="A">
    <w:p w14:paraId="29EBF5E0" w14:textId="77777777" w:rsidR="00875D51" w:rsidRDefault="00875D51" w:rsidP="00ED3DB6">
      <w:pPr>
        <w:pStyle w:val="CommentText"/>
      </w:pPr>
      <w:r>
        <w:rPr>
          <w:rStyle w:val="CommentReference"/>
        </w:rPr>
        <w:annotationRef/>
      </w:r>
      <w:r>
        <w:t>Comment from AC - Demand - Corrected in latest revision of Grid Code - AJ Comment - No change to text.</w:t>
      </w:r>
    </w:p>
  </w:comment>
  <w:comment w:id="136" w:author="Author" w:initials="A">
    <w:p w14:paraId="44F5A2F7" w14:textId="77777777" w:rsidR="00E35687" w:rsidRDefault="00E35687" w:rsidP="00553DBC">
      <w:pPr>
        <w:pStyle w:val="CommentText"/>
      </w:pPr>
      <w:r>
        <w:rPr>
          <w:rStyle w:val="CommentReference"/>
        </w:rPr>
        <w:annotationRef/>
      </w:r>
      <w:r>
        <w:t>Comment from AC - Typo in "Sensitive" AJ Comment - Text updated</w:t>
      </w:r>
    </w:p>
  </w:comment>
  <w:comment w:id="138" w:author="Author" w:initials="A">
    <w:p w14:paraId="340DCEBC" w14:textId="77777777" w:rsidR="00266012" w:rsidRDefault="00266012" w:rsidP="00881A40">
      <w:pPr>
        <w:pStyle w:val="CommentText"/>
      </w:pPr>
      <w:r>
        <w:rPr>
          <w:rStyle w:val="CommentReference"/>
        </w:rPr>
        <w:annotationRef/>
      </w:r>
      <w:r>
        <w:t>Comment from AC - Typo in "Sensitive" AJ Comment - Text updated</w:t>
      </w:r>
    </w:p>
  </w:comment>
  <w:comment w:id="140" w:author="Author" w:initials="A">
    <w:p w14:paraId="7E54498D" w14:textId="4AD40A47" w:rsidR="0036201F" w:rsidRDefault="0036201F" w:rsidP="00F47469">
      <w:pPr>
        <w:pStyle w:val="CommentText"/>
      </w:pPr>
      <w:r>
        <w:rPr>
          <w:rStyle w:val="CommentReference"/>
        </w:rPr>
        <w:annotationRef/>
      </w:r>
      <w:r>
        <w:t>Comment from AC - System - Corrected in latest revision of Grid Code - AJ Comment - No change to text.</w:t>
      </w:r>
    </w:p>
  </w:comment>
  <w:comment w:id="146" w:author="Author" w:initials="A">
    <w:p w14:paraId="4CEF8B3D" w14:textId="77777777" w:rsidR="00496C8D" w:rsidRDefault="00496C8D">
      <w:pPr>
        <w:pStyle w:val="CommentText"/>
      </w:pPr>
      <w:r>
        <w:rPr>
          <w:rStyle w:val="CommentReference"/>
        </w:rPr>
        <w:annotationRef/>
      </w:r>
      <w:r>
        <w:t>Comment from MK - This says that in the case quoted, you will unreasonably withhold the request.  I don’t think you mean that.  AJ Comment - Text updated</w:t>
      </w:r>
    </w:p>
    <w:p w14:paraId="094DC629" w14:textId="77777777" w:rsidR="00496C8D" w:rsidRDefault="00496C8D" w:rsidP="00333579">
      <w:pPr>
        <w:pStyle w:val="CommentText"/>
      </w:pPr>
    </w:p>
  </w:comment>
  <w:comment w:id="148" w:author="Author" w:initials="A">
    <w:p w14:paraId="10D5E824" w14:textId="2A54D2FD" w:rsidR="00CD5A0B" w:rsidRDefault="00CD5A0B" w:rsidP="00E63297">
      <w:pPr>
        <w:pStyle w:val="CommentText"/>
      </w:pPr>
      <w:r>
        <w:rPr>
          <w:rStyle w:val="CommentReference"/>
        </w:rPr>
        <w:annotationRef/>
      </w:r>
      <w:r>
        <w:t>Comment from AC - Delete one of the spaces- AJ Corrected</w:t>
      </w:r>
    </w:p>
  </w:comment>
  <w:comment w:id="150" w:author="Author" w:initials="A">
    <w:p w14:paraId="3B9E4945" w14:textId="77777777" w:rsidR="00681EE1" w:rsidRDefault="00681EE1" w:rsidP="00311A09">
      <w:pPr>
        <w:pStyle w:val="CommentText"/>
      </w:pPr>
      <w:r>
        <w:rPr>
          <w:rStyle w:val="CommentReference"/>
        </w:rPr>
        <w:annotationRef/>
      </w:r>
      <w:r>
        <w:t>See comment below which proposes to delete additional text</w:t>
      </w:r>
    </w:p>
  </w:comment>
  <w:comment w:id="149" w:author="Author" w:initials="A">
    <w:p w14:paraId="48C144E2" w14:textId="5BFC7F8E" w:rsidR="007E5313" w:rsidRDefault="007E5313" w:rsidP="00DC2D69">
      <w:pPr>
        <w:pStyle w:val="CommentText"/>
      </w:pPr>
      <w:r>
        <w:rPr>
          <w:rStyle w:val="CommentReference"/>
        </w:rPr>
        <w:annotationRef/>
      </w:r>
      <w:r>
        <w:t xml:space="preserve">AJ Comment - In view of MKs comment above I think we can delete this as it is covered by the statement "but </w:t>
      </w:r>
      <w:r>
        <w:rPr>
          <w:i/>
          <w:iCs/>
        </w:rPr>
        <w:t xml:space="preserve">if </w:t>
      </w:r>
      <w:r>
        <w:rPr>
          <w:b/>
          <w:bCs/>
          <w:i/>
          <w:iCs/>
        </w:rPr>
        <w:t>System</w:t>
      </w:r>
      <w:r>
        <w:rPr>
          <w:i/>
          <w:iCs/>
        </w:rPr>
        <w:t xml:space="preserve"> operating conditions cause operation below the </w:t>
      </w:r>
      <w:r>
        <w:rPr>
          <w:b/>
          <w:bCs/>
          <w:i/>
          <w:iCs/>
        </w:rPr>
        <w:t xml:space="preserve">Minimum Generation </w:t>
      </w:r>
      <w:r>
        <w:rPr>
          <w:i/>
          <w:iCs/>
        </w:rPr>
        <w:t xml:space="preserve">or </w:t>
      </w:r>
      <w:r>
        <w:rPr>
          <w:b/>
          <w:bCs/>
          <w:i/>
          <w:iCs/>
        </w:rPr>
        <w:t>Minimum Stable Operating Level</w:t>
      </w:r>
      <w:r>
        <w:rPr>
          <w:i/>
          <w:iCs/>
        </w:rPr>
        <w:t xml:space="preserve"> or the </w:t>
      </w:r>
      <w:r>
        <w:rPr>
          <w:b/>
          <w:bCs/>
          <w:i/>
          <w:iCs/>
        </w:rPr>
        <w:t>Minimum Active Power Transmission Capacity</w:t>
      </w:r>
      <w:r>
        <w:rPr>
          <w:i/>
          <w:iCs/>
        </w:rPr>
        <w:t xml:space="preserve"> which gives rise to operational difficulties for the </w:t>
      </w:r>
      <w:r>
        <w:rPr>
          <w:b/>
          <w:bCs/>
          <w:i/>
          <w:iCs/>
        </w:rPr>
        <w:t xml:space="preserve">Genset" </w:t>
      </w:r>
      <w:r>
        <w:t xml:space="preserve">it would not give rise to operational difficulties and hence would be superfluous.  If this is the logic and Isaac is happy then propose to delete.  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 </w:t>
      </w:r>
    </w:p>
  </w:comment>
  <w:comment w:id="169" w:author="Author" w:initials="A">
    <w:p w14:paraId="25B47E3D" w14:textId="24006E3C" w:rsidR="00BF4A1B" w:rsidRDefault="00BF4A1B" w:rsidP="008617EA">
      <w:pPr>
        <w:pStyle w:val="CommentText"/>
      </w:pPr>
      <w:r>
        <w:rPr>
          <w:rStyle w:val="CommentReference"/>
        </w:rPr>
        <w:annotationRef/>
      </w:r>
      <w:r>
        <w:t>Comment from AC - Capacity - Corrected in latest revision of Grid Code - AJ Comment - No change to text.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09FA92" w15:done="0"/>
  <w15:commentEx w15:paraId="32DF8CAF" w15:done="0"/>
  <w15:commentEx w15:paraId="52C2E6E7" w15:done="0"/>
  <w15:commentEx w15:paraId="7BF9D140" w15:done="0"/>
  <w15:commentEx w15:paraId="21CF48E5" w15:done="0"/>
  <w15:commentEx w15:paraId="38DCEB57" w15:done="0"/>
  <w15:commentEx w15:paraId="29EBF5E0" w15:done="0"/>
  <w15:commentEx w15:paraId="44F5A2F7" w15:done="0"/>
  <w15:commentEx w15:paraId="340DCEBC" w15:done="0"/>
  <w15:commentEx w15:paraId="7E54498D" w15:done="0"/>
  <w15:commentEx w15:paraId="094DC629" w15:done="0"/>
  <w15:commentEx w15:paraId="10D5E824" w15:done="0"/>
  <w15:commentEx w15:paraId="3B9E4945" w15:paraIdParent="10D5E824" w15:done="0"/>
  <w15:commentEx w15:paraId="48C144E2" w15:done="0"/>
  <w15:commentEx w15:paraId="25B47E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09FA92" w16cid:durableId="2AF03848"/>
  <w16cid:commentId w16cid:paraId="32DF8CAF" w16cid:durableId="2AF038AA"/>
  <w16cid:commentId w16cid:paraId="52C2E6E7" w16cid:durableId="2AF03908"/>
  <w16cid:commentId w16cid:paraId="7BF9D140" w16cid:durableId="2AF039EF"/>
  <w16cid:commentId w16cid:paraId="21CF48E5" w16cid:durableId="2AF03A9F"/>
  <w16cid:commentId w16cid:paraId="38DCEB57" w16cid:durableId="2AF03AD9"/>
  <w16cid:commentId w16cid:paraId="29EBF5E0" w16cid:durableId="2AF03B1D"/>
  <w16cid:commentId w16cid:paraId="44F5A2F7" w16cid:durableId="2AF03C26"/>
  <w16cid:commentId w16cid:paraId="340DCEBC" w16cid:durableId="2AF03C8C"/>
  <w16cid:commentId w16cid:paraId="7E54498D" w16cid:durableId="2AF03BF1"/>
  <w16cid:commentId w16cid:paraId="094DC629" w16cid:durableId="2AF05B8F"/>
  <w16cid:commentId w16cid:paraId="10D5E824" w16cid:durableId="2AF037DC"/>
  <w16cid:commentId w16cid:paraId="3B9E4945" w16cid:durableId="2AF05DAF"/>
  <w16cid:commentId w16cid:paraId="48C144E2" w16cid:durableId="2AF05D7F"/>
  <w16cid:commentId w16cid:paraId="25B47E3D" w16cid:durableId="2AF03D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2ABE" w14:textId="77777777" w:rsidR="008B3893" w:rsidRDefault="008B3893" w:rsidP="000345D6">
      <w:r>
        <w:separator/>
      </w:r>
    </w:p>
  </w:endnote>
  <w:endnote w:type="continuationSeparator" w:id="0">
    <w:p w14:paraId="5D837098" w14:textId="77777777" w:rsidR="008B3893" w:rsidRDefault="008B3893" w:rsidP="000345D6">
      <w:r>
        <w:continuationSeparator/>
      </w:r>
    </w:p>
  </w:endnote>
  <w:endnote w:type="continuationNotice" w:id="1">
    <w:p w14:paraId="47E8F130" w14:textId="77777777" w:rsidR="008B3893" w:rsidRDefault="008B38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86E5" w14:textId="77777777" w:rsidR="008B3893" w:rsidRDefault="008B3893" w:rsidP="000345D6">
      <w:r>
        <w:separator/>
      </w:r>
    </w:p>
  </w:footnote>
  <w:footnote w:type="continuationSeparator" w:id="0">
    <w:p w14:paraId="33317711" w14:textId="77777777" w:rsidR="008B3893" w:rsidRDefault="008B3893" w:rsidP="000345D6">
      <w:r>
        <w:continuationSeparator/>
      </w:r>
    </w:p>
  </w:footnote>
  <w:footnote w:type="continuationNotice" w:id="1">
    <w:p w14:paraId="357E4A87" w14:textId="77777777" w:rsidR="008B3893" w:rsidRDefault="008B389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333144710">
    <w:abstractNumId w:val="2"/>
  </w:num>
  <w:num w:numId="2" w16cid:durableId="971709223">
    <w:abstractNumId w:val="1"/>
  </w:num>
  <w:num w:numId="3" w16cid:durableId="588734392">
    <w:abstractNumId w:val="7"/>
  </w:num>
  <w:num w:numId="4" w16cid:durableId="108208110">
    <w:abstractNumId w:val="4"/>
  </w:num>
  <w:num w:numId="5" w16cid:durableId="2001035667">
    <w:abstractNumId w:val="8"/>
  </w:num>
  <w:num w:numId="6" w16cid:durableId="2082556148">
    <w:abstractNumId w:val="10"/>
  </w:num>
  <w:num w:numId="7" w16cid:durableId="1788624739">
    <w:abstractNumId w:val="9"/>
  </w:num>
  <w:num w:numId="8" w16cid:durableId="1949238431">
    <w:abstractNumId w:val="5"/>
  </w:num>
  <w:num w:numId="9" w16cid:durableId="709961252">
    <w:abstractNumId w:val="6"/>
  </w:num>
  <w:num w:numId="10" w16cid:durableId="1119884456">
    <w:abstractNumId w:val="0"/>
  </w:num>
  <w:num w:numId="11" w16cid:durableId="1722290104">
    <w:abstractNumId w:val="0"/>
  </w:num>
  <w:num w:numId="12" w16cid:durableId="1263682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10C03"/>
    <w:rsid w:val="00015823"/>
    <w:rsid w:val="0001761A"/>
    <w:rsid w:val="000345D6"/>
    <w:rsid w:val="000602F7"/>
    <w:rsid w:val="00061E98"/>
    <w:rsid w:val="00086610"/>
    <w:rsid w:val="0009533E"/>
    <w:rsid w:val="0009550D"/>
    <w:rsid w:val="000A223F"/>
    <w:rsid w:val="000A5CDC"/>
    <w:rsid w:val="000D31D2"/>
    <w:rsid w:val="000E325C"/>
    <w:rsid w:val="000F6B60"/>
    <w:rsid w:val="00105329"/>
    <w:rsid w:val="00110627"/>
    <w:rsid w:val="00133CCD"/>
    <w:rsid w:val="00140224"/>
    <w:rsid w:val="0015145E"/>
    <w:rsid w:val="00155F6B"/>
    <w:rsid w:val="00170821"/>
    <w:rsid w:val="001724AA"/>
    <w:rsid w:val="00180251"/>
    <w:rsid w:val="001853E9"/>
    <w:rsid w:val="001B08D1"/>
    <w:rsid w:val="001C5F2A"/>
    <w:rsid w:val="001E3306"/>
    <w:rsid w:val="001E5D08"/>
    <w:rsid w:val="00200CF8"/>
    <w:rsid w:val="00215348"/>
    <w:rsid w:val="00230FA7"/>
    <w:rsid w:val="00266012"/>
    <w:rsid w:val="00270F52"/>
    <w:rsid w:val="002726C9"/>
    <w:rsid w:val="00272F7E"/>
    <w:rsid w:val="00284A6E"/>
    <w:rsid w:val="002B1E4D"/>
    <w:rsid w:val="002D39A0"/>
    <w:rsid w:val="002D5409"/>
    <w:rsid w:val="002E1ABC"/>
    <w:rsid w:val="00306DD4"/>
    <w:rsid w:val="003130AC"/>
    <w:rsid w:val="0032303E"/>
    <w:rsid w:val="00345601"/>
    <w:rsid w:val="00350E49"/>
    <w:rsid w:val="0036201F"/>
    <w:rsid w:val="003704D5"/>
    <w:rsid w:val="0038166E"/>
    <w:rsid w:val="00387832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86741"/>
    <w:rsid w:val="00496C8D"/>
    <w:rsid w:val="004C2756"/>
    <w:rsid w:val="004D35F9"/>
    <w:rsid w:val="004E3483"/>
    <w:rsid w:val="004F5E61"/>
    <w:rsid w:val="00511365"/>
    <w:rsid w:val="0054310B"/>
    <w:rsid w:val="00545854"/>
    <w:rsid w:val="00586C3F"/>
    <w:rsid w:val="00587D0B"/>
    <w:rsid w:val="005B2975"/>
    <w:rsid w:val="005E3FDB"/>
    <w:rsid w:val="005E4CCE"/>
    <w:rsid w:val="005F72F8"/>
    <w:rsid w:val="0060368A"/>
    <w:rsid w:val="006129D5"/>
    <w:rsid w:val="006234DD"/>
    <w:rsid w:val="0063127E"/>
    <w:rsid w:val="00652DA4"/>
    <w:rsid w:val="00672FE4"/>
    <w:rsid w:val="00677F76"/>
    <w:rsid w:val="00681EE1"/>
    <w:rsid w:val="00693184"/>
    <w:rsid w:val="006A599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91D25"/>
    <w:rsid w:val="00793A24"/>
    <w:rsid w:val="00796B98"/>
    <w:rsid w:val="007D123D"/>
    <w:rsid w:val="007D2785"/>
    <w:rsid w:val="007E44FF"/>
    <w:rsid w:val="007E5313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75D51"/>
    <w:rsid w:val="008835F1"/>
    <w:rsid w:val="0089300A"/>
    <w:rsid w:val="008A2A33"/>
    <w:rsid w:val="008B389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30251"/>
    <w:rsid w:val="00A3260A"/>
    <w:rsid w:val="00A33AE7"/>
    <w:rsid w:val="00A47FC7"/>
    <w:rsid w:val="00A57313"/>
    <w:rsid w:val="00A6122F"/>
    <w:rsid w:val="00A76FB7"/>
    <w:rsid w:val="00A8270E"/>
    <w:rsid w:val="00A83BC5"/>
    <w:rsid w:val="00A90DA1"/>
    <w:rsid w:val="00A9340B"/>
    <w:rsid w:val="00A93FA1"/>
    <w:rsid w:val="00A95F64"/>
    <w:rsid w:val="00AE0814"/>
    <w:rsid w:val="00AE4730"/>
    <w:rsid w:val="00AE4D80"/>
    <w:rsid w:val="00B006EF"/>
    <w:rsid w:val="00B00BFC"/>
    <w:rsid w:val="00B1193C"/>
    <w:rsid w:val="00B1506E"/>
    <w:rsid w:val="00B1695B"/>
    <w:rsid w:val="00B23D43"/>
    <w:rsid w:val="00B63478"/>
    <w:rsid w:val="00B85A52"/>
    <w:rsid w:val="00B9518F"/>
    <w:rsid w:val="00BA0206"/>
    <w:rsid w:val="00BB01AD"/>
    <w:rsid w:val="00BC1B17"/>
    <w:rsid w:val="00BF2E41"/>
    <w:rsid w:val="00BF4A1B"/>
    <w:rsid w:val="00C81D8B"/>
    <w:rsid w:val="00CA3A90"/>
    <w:rsid w:val="00CA3CA6"/>
    <w:rsid w:val="00CB5316"/>
    <w:rsid w:val="00CC6F2E"/>
    <w:rsid w:val="00CD01BC"/>
    <w:rsid w:val="00CD1C4E"/>
    <w:rsid w:val="00CD5A0B"/>
    <w:rsid w:val="00CE6C64"/>
    <w:rsid w:val="00CE7121"/>
    <w:rsid w:val="00CF2A6D"/>
    <w:rsid w:val="00CF2E56"/>
    <w:rsid w:val="00D22814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07820"/>
    <w:rsid w:val="00E1054F"/>
    <w:rsid w:val="00E15F35"/>
    <w:rsid w:val="00E16261"/>
    <w:rsid w:val="00E340E2"/>
    <w:rsid w:val="00E35687"/>
    <w:rsid w:val="00E40602"/>
    <w:rsid w:val="00E56976"/>
    <w:rsid w:val="00E975A5"/>
    <w:rsid w:val="00EA1E16"/>
    <w:rsid w:val="00EA4680"/>
    <w:rsid w:val="00ED0E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AFAE0A-7A26-4C99-81B8-AB976821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4459</Words>
  <Characters>25421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LinksUpToDate>false</LinksUpToDate>
  <CharactersWithSpaces>29821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/>
  <dc:description>PH 23/2/04 NGC &amp; GB Tx System</dc:description>
  <cp:lastModifiedBy/>
  <cp:revision>1</cp:revision>
  <cp:lastPrinted>2004-05-13T13:02:00Z</cp:lastPrinted>
  <dcterms:created xsi:type="dcterms:W3CDTF">2024-11-26T11:56:00Z</dcterms:created>
  <dcterms:modified xsi:type="dcterms:W3CDTF">2024-11-26T14:46:00Z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4" name="_NewReviewCycle">
    <vt:lpwstr/>
  </property>
</Properties>
</file>