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55635" w:rsidRPr="00DE2E99" w14:paraId="64709B18" w14:textId="77777777" w:rsidTr="00344261">
        <w:trPr>
          <w:trHeight w:val="217"/>
        </w:trPr>
        <w:tc>
          <w:tcPr>
            <w:tcW w:w="9639" w:type="dxa"/>
            <w:gridSpan w:val="4"/>
            <w:shd w:val="clear" w:color="auto" w:fill="3F0731"/>
          </w:tcPr>
          <w:p w14:paraId="08F61AD9" w14:textId="77777777" w:rsidR="00C55635" w:rsidRPr="00DE2E99" w:rsidRDefault="00C55635" w:rsidP="002B61B0">
            <w:pPr>
              <w:pStyle w:val="Documentname"/>
              <w:framePr w:hSpace="0" w:wrap="auto" w:vAnchor="margin" w:hAnchor="text" w:xAlign="left" w:yAlign="inline"/>
              <w:rPr>
                <w:rFonts w:ascii="Poppins" w:hAnsi="Poppins" w:cs="Poppins"/>
              </w:rPr>
            </w:pPr>
            <w:r w:rsidRPr="00DE2E99">
              <w:rPr>
                <w:rFonts w:ascii="Poppins" w:hAnsi="Poppins" w:cs="Poppins"/>
                <w:szCs w:val="28"/>
              </w:rPr>
              <w:t>Workgroup Consultation</w:t>
            </w:r>
          </w:p>
        </w:tc>
      </w:tr>
      <w:tr w:rsidR="00C55635" w:rsidRPr="00DE2E99" w14:paraId="6E56E50B" w14:textId="77777777" w:rsidTr="00344261">
        <w:trPr>
          <w:trHeight w:val="5669"/>
        </w:trPr>
        <w:tc>
          <w:tcPr>
            <w:tcW w:w="5103" w:type="dxa"/>
            <w:gridSpan w:val="2"/>
            <w:shd w:val="clear" w:color="auto" w:fill="auto"/>
          </w:tcPr>
          <w:p w14:paraId="506473C4" w14:textId="77777777" w:rsidR="00E62BD9" w:rsidRPr="00344261" w:rsidRDefault="00E62BD9" w:rsidP="00344261">
            <w:pPr>
              <w:spacing w:after="0"/>
              <w:ind w:right="113"/>
              <w:rPr>
                <w:rFonts w:ascii="Poppins" w:hAnsi="Poppins" w:cs="Poppins"/>
                <w:b/>
                <w:color w:val="3F0731"/>
                <w:sz w:val="32"/>
                <w:szCs w:val="32"/>
              </w:rPr>
            </w:pPr>
            <w:r w:rsidRPr="00344261">
              <w:rPr>
                <w:rFonts w:ascii="Poppins" w:hAnsi="Poppins" w:cs="Poppins"/>
                <w:b/>
                <w:color w:val="3F0731"/>
                <w:sz w:val="32"/>
                <w:szCs w:val="32"/>
              </w:rPr>
              <w:t xml:space="preserve">CMP446: </w:t>
            </w:r>
          </w:p>
          <w:p w14:paraId="7DA17BF9" w14:textId="77777777" w:rsidR="00956D5F" w:rsidRPr="00344261" w:rsidRDefault="00E62BD9" w:rsidP="00344261">
            <w:pPr>
              <w:spacing w:after="0" w:line="240" w:lineRule="auto"/>
              <w:rPr>
                <w:rFonts w:ascii="Poppins" w:hAnsi="Poppins" w:cs="Poppins"/>
                <w:b/>
                <w:color w:val="3F0731"/>
                <w:sz w:val="32"/>
                <w:szCs w:val="32"/>
              </w:rPr>
            </w:pPr>
            <w:r w:rsidRPr="00344261">
              <w:rPr>
                <w:rFonts w:ascii="Poppins" w:hAnsi="Poppins" w:cs="Poppins"/>
                <w:b/>
                <w:color w:val="3F0731"/>
                <w:sz w:val="32"/>
                <w:szCs w:val="32"/>
              </w:rPr>
              <w:t>Increasing the lower threshold in England and Wales for Evaluation of Transmission Impact Assessment</w:t>
            </w:r>
          </w:p>
          <w:p w14:paraId="094B2E67" w14:textId="30C58B45" w:rsidR="00C55635" w:rsidRPr="00DE2E99" w:rsidRDefault="00C55635" w:rsidP="00344261">
            <w:pPr>
              <w:spacing w:after="0"/>
              <w:rPr>
                <w:rFonts w:ascii="Poppins" w:hAnsi="Poppins" w:cs="Poppins"/>
              </w:rPr>
            </w:pPr>
            <w:r w:rsidRPr="00DE2E99">
              <w:rPr>
                <w:rFonts w:ascii="Poppins" w:hAnsi="Poppins" w:cs="Poppins"/>
                <w:b/>
              </w:rPr>
              <w:t>Overview:</w:t>
            </w:r>
            <w:r w:rsidRPr="00DE2E99">
              <w:rPr>
                <w:rFonts w:ascii="Poppins" w:hAnsi="Poppins" w:cs="Poppins"/>
                <w:noProof/>
              </w:rPr>
              <w:t xml:space="preserve"> </w:t>
            </w:r>
            <w:r w:rsidR="00402C0E" w:rsidRPr="00344261">
              <w:rPr>
                <w:rFonts w:ascii="Poppins" w:hAnsi="Poppins" w:cs="Poppins"/>
                <w:sz w:val="24"/>
                <w:szCs w:val="24"/>
              </w:rPr>
              <w:t xml:space="preserve"> </w:t>
            </w:r>
            <w:r w:rsidR="00402C0E" w:rsidRPr="00344261">
              <w:rPr>
                <w:rStyle w:val="BodyTextChar"/>
                <w:rFonts w:ascii="Poppins" w:hAnsi="Poppins" w:cs="Poppins"/>
              </w:rPr>
              <w:t>The current connections process can be improved to facilitate the timely connection of distribution projects that have minimal impact on the Transmission Network to help meet net zero and Clean Power 2030. This proposal raises the lower threshold at which an Evaluation of Transmission Impact Assessment</w:t>
            </w:r>
            <w:r w:rsidR="00402C0E" w:rsidRPr="00344261">
              <w:rPr>
                <w:rStyle w:val="BodyTextChar"/>
                <w:rFonts w:ascii="Poppins" w:hAnsi="Poppins" w:cs="Poppins"/>
                <w:vertAlign w:val="superscript"/>
              </w:rPr>
              <w:footnoteReference w:id="2"/>
            </w:r>
            <w:r w:rsidR="00402C0E" w:rsidRPr="00344261">
              <w:rPr>
                <w:rStyle w:val="BodyTextChar"/>
                <w:rFonts w:ascii="Poppins" w:hAnsi="Poppins" w:cs="Poppins"/>
              </w:rPr>
              <w:t xml:space="preserve"> must be undertaken</w:t>
            </w:r>
            <w:r w:rsidR="00402C0E" w:rsidRPr="00344261">
              <w:rPr>
                <w:rStyle w:val="BodyTextChar"/>
                <w:rFonts w:ascii="Poppins" w:hAnsi="Poppins" w:cs="Poppins"/>
                <w:vertAlign w:val="superscript"/>
              </w:rPr>
              <w:footnoteReference w:id="3"/>
            </w:r>
            <w:r w:rsidR="00402C0E" w:rsidRPr="00344261">
              <w:rPr>
                <w:rStyle w:val="BodyTextChar"/>
                <w:rFonts w:ascii="Poppins" w:hAnsi="Poppins" w:cs="Poppins"/>
              </w:rPr>
              <w:t xml:space="preserve"> in England and Wales.</w:t>
            </w:r>
          </w:p>
        </w:tc>
        <w:tc>
          <w:tcPr>
            <w:tcW w:w="4536" w:type="dxa"/>
            <w:gridSpan w:val="2"/>
            <w:shd w:val="clear" w:color="auto" w:fill="auto"/>
          </w:tcPr>
          <w:p w14:paraId="243FD11A" w14:textId="77777777" w:rsidR="00C55635" w:rsidRPr="00DE2E99" w:rsidRDefault="00C55635" w:rsidP="002B61B0">
            <w:pPr>
              <w:rPr>
                <w:rFonts w:ascii="Poppins" w:hAnsi="Poppins" w:cs="Poppins"/>
                <w:b/>
              </w:rPr>
            </w:pPr>
            <w:r w:rsidRPr="00DE2E99">
              <w:rPr>
                <w:rFonts w:ascii="Poppins" w:hAnsi="Poppins" w:cs="Poppins"/>
                <w:noProof/>
                <w:lang w:eastAsia="en-GB"/>
              </w:rPr>
              <mc:AlternateContent>
                <mc:Choice Requires="wpg">
                  <w:drawing>
                    <wp:anchor distT="0" distB="0" distL="114300" distR="114300" simplePos="0" relativeHeight="251658241" behindDoc="0" locked="0" layoutInCell="1" allowOverlap="1" wp14:anchorId="33537F28" wp14:editId="0BB761D5">
                      <wp:simplePos x="0" y="0"/>
                      <wp:positionH relativeFrom="column">
                        <wp:posOffset>2126</wp:posOffset>
                      </wp:positionH>
                      <wp:positionV relativeFrom="paragraph">
                        <wp:posOffset>277661</wp:posOffset>
                      </wp:positionV>
                      <wp:extent cx="2777457" cy="3430630"/>
                      <wp:effectExtent l="0" t="19050" r="23495" b="36830"/>
                      <wp:wrapNone/>
                      <wp:docPr id="30" name="Group 30"/>
                      <wp:cNvGraphicFramePr/>
                      <a:graphic xmlns:a="http://schemas.openxmlformats.org/drawingml/2006/main">
                        <a:graphicData uri="http://schemas.microsoft.com/office/word/2010/wordprocessingGroup">
                          <wpg:wgp>
                            <wpg:cNvGrpSpPr/>
                            <wpg:grpSpPr>
                              <a:xfrm>
                                <a:off x="0" y="0"/>
                                <a:ext cx="2777457" cy="3430630"/>
                                <a:chOff x="-199" y="0"/>
                                <a:chExt cx="3335490" cy="3724854"/>
                              </a:xfrm>
                            </wpg:grpSpPr>
                            <wps:wsp>
                              <wps:cNvPr id="31" name="Rectangle: Rounded Corners 31"/>
                              <wps:cNvSpPr/>
                              <wps:spPr>
                                <a:xfrm>
                                  <a:off x="482373" y="25452"/>
                                  <a:ext cx="2852395" cy="426384"/>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46BBB"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Proposal Form</w:t>
                                    </w:r>
                                  </w:p>
                                  <w:p w14:paraId="50E5D1E1" w14:textId="08CEDD49" w:rsidR="00C55635" w:rsidRPr="00344261" w:rsidRDefault="00597991" w:rsidP="00C55635">
                                    <w:pPr>
                                      <w:spacing w:after="0"/>
                                      <w:rPr>
                                        <w:rFonts w:ascii="Poppins" w:hAnsi="Poppins" w:cs="Poppins"/>
                                        <w:color w:val="000000" w:themeColor="text1"/>
                                        <w:sz w:val="20"/>
                                        <w:szCs w:val="20"/>
                                      </w:rPr>
                                    </w:pPr>
                                    <w:r w:rsidRPr="00344261">
                                      <w:rPr>
                                        <w:rFonts w:ascii="Poppins" w:hAnsi="Poppins" w:cs="Poppins"/>
                                        <w:color w:val="000000" w:themeColor="text1"/>
                                        <w:sz w:val="20"/>
                                        <w:szCs w:val="20"/>
                                      </w:rPr>
                                      <w:t>1</w:t>
                                    </w:r>
                                    <w:r w:rsidR="001F7F71" w:rsidRPr="00344261">
                                      <w:rPr>
                                        <w:rFonts w:ascii="Poppins" w:hAnsi="Poppins" w:cs="Poppins"/>
                                        <w:color w:val="000000" w:themeColor="text1"/>
                                        <w:sz w:val="20"/>
                                        <w:szCs w:val="20"/>
                                      </w:rPr>
                                      <w:t>7</w:t>
                                    </w:r>
                                    <w:r w:rsidR="000C6AEE" w:rsidRPr="00344261">
                                      <w:rPr>
                                        <w:rFonts w:ascii="Poppins" w:hAnsi="Poppins" w:cs="Poppins"/>
                                        <w:color w:val="000000" w:themeColor="text1"/>
                                        <w:sz w:val="20"/>
                                        <w:szCs w:val="20"/>
                                      </w:rPr>
                                      <w:t xml:space="preserve"> January </w:t>
                                    </w:r>
                                    <w:r w:rsidRPr="00344261">
                                      <w:rPr>
                                        <w:rFonts w:ascii="Poppins" w:hAnsi="Poppins" w:cs="Poppins"/>
                                        <w:color w:val="000000" w:themeColor="text1"/>
                                        <w:sz w:val="20"/>
                                        <w:szCs w:val="20"/>
                                      </w:rPr>
                                      <w:t>202</w:t>
                                    </w:r>
                                    <w:r w:rsidR="004165DF" w:rsidRPr="00344261">
                                      <w:rPr>
                                        <w:rFonts w:ascii="Poppins" w:hAnsi="Poppins" w:cs="Poppins"/>
                                        <w:color w:val="000000" w:themeColor="text1"/>
                                        <w:sz w:val="20"/>
                                        <w:szCs w:val="20"/>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117" y="1009710"/>
                                  <a:ext cx="2843529" cy="431800"/>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B182C7"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Workgroup Report</w:t>
                                    </w:r>
                                  </w:p>
                                  <w:p w14:paraId="12775CF5" w14:textId="13241391" w:rsidR="00C55635" w:rsidRPr="00344261" w:rsidRDefault="00F57882"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05</w:t>
                                    </w:r>
                                    <w:r w:rsidR="004300D9"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088" y="1511265"/>
                                  <a:ext cx="2843529" cy="4823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35DFD9"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Code Administrator Consultation</w:t>
                                    </w:r>
                                  </w:p>
                                  <w:p w14:paraId="4C9976C8" w14:textId="2D827F12" w:rsidR="00C55635" w:rsidRPr="004300D9" w:rsidRDefault="00EB2E6E" w:rsidP="00C55635">
                                    <w:pPr>
                                      <w:spacing w:after="0"/>
                                      <w:rPr>
                                        <w:rFonts w:ascii="Poppins" w:hAnsi="Poppins" w:cs="Poppins"/>
                                        <w:b/>
                                        <w:color w:val="3F0731"/>
                                        <w:sz w:val="18"/>
                                        <w:szCs w:val="18"/>
                                      </w:rPr>
                                    </w:pPr>
                                    <w:r w:rsidRPr="004300D9">
                                      <w:rPr>
                                        <w:rFonts w:ascii="Poppins" w:hAnsi="Poppins" w:cs="Poppins"/>
                                        <w:bCs/>
                                        <w:color w:val="000000" w:themeColor="text1"/>
                                        <w:sz w:val="18"/>
                                        <w:szCs w:val="18"/>
                                      </w:rPr>
                                      <w:t>10</w:t>
                                    </w:r>
                                    <w:r w:rsidR="004300D9" w:rsidRPr="004300D9">
                                      <w:rPr>
                                        <w:rFonts w:ascii="Poppins" w:hAnsi="Poppins" w:cs="Poppins"/>
                                        <w:bCs/>
                                        <w:color w:val="000000" w:themeColor="text1"/>
                                        <w:sz w:val="18"/>
                                        <w:szCs w:val="18"/>
                                      </w:rPr>
                                      <w:t xml:space="preserve"> March </w:t>
                                    </w:r>
                                    <w:r w:rsidRPr="004300D9">
                                      <w:rPr>
                                        <w:rFonts w:ascii="Poppins" w:hAnsi="Poppins" w:cs="Poppins"/>
                                        <w:bCs/>
                                        <w:color w:val="000000" w:themeColor="text1"/>
                                        <w:sz w:val="18"/>
                                        <w:szCs w:val="18"/>
                                      </w:rPr>
                                      <w:t>2025</w:t>
                                    </w:r>
                                    <w:r w:rsidR="00C55635" w:rsidRPr="004300D9">
                                      <w:rPr>
                                        <w:rFonts w:ascii="Poppins" w:hAnsi="Poppins" w:cs="Poppins"/>
                                        <w:bCs/>
                                        <w:color w:val="000000" w:themeColor="text1"/>
                                        <w:sz w:val="18"/>
                                        <w:szCs w:val="18"/>
                                      </w:rPr>
                                      <w:t xml:space="preserve"> to</w:t>
                                    </w:r>
                                    <w:r w:rsidR="00C55635" w:rsidRPr="004300D9">
                                      <w:rPr>
                                        <w:rFonts w:ascii="Poppins" w:hAnsi="Poppins" w:cs="Poppins"/>
                                        <w:b/>
                                        <w:color w:val="3F0731"/>
                                        <w:sz w:val="18"/>
                                        <w:szCs w:val="18"/>
                                      </w:rPr>
                                      <w:t xml:space="preserve"> </w:t>
                                    </w:r>
                                    <w:r w:rsidR="003F1604" w:rsidRPr="004300D9">
                                      <w:rPr>
                                        <w:rFonts w:ascii="Poppins" w:hAnsi="Poppins" w:cs="Poppins"/>
                                        <w:bCs/>
                                        <w:color w:val="000000" w:themeColor="text1"/>
                                        <w:sz w:val="18"/>
                                        <w:szCs w:val="18"/>
                                      </w:rPr>
                                      <w:t>17</w:t>
                                    </w:r>
                                    <w:r w:rsidR="004300D9" w:rsidRPr="004300D9">
                                      <w:rPr>
                                        <w:rFonts w:ascii="Poppins" w:hAnsi="Poppins" w:cs="Poppins"/>
                                        <w:bCs/>
                                        <w:color w:val="000000" w:themeColor="text1"/>
                                        <w:sz w:val="18"/>
                                        <w:szCs w:val="18"/>
                                      </w:rPr>
                                      <w:t xml:space="preserve"> March </w:t>
                                    </w:r>
                                    <w:r w:rsidR="003F1604" w:rsidRPr="004300D9">
                                      <w:rPr>
                                        <w:rFonts w:ascii="Poppins" w:hAnsi="Poppins" w:cs="Poppins"/>
                                        <w:bCs/>
                                        <w:color w:val="000000" w:themeColor="text1"/>
                                        <w:sz w:val="18"/>
                                        <w:szCs w:val="18"/>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91759" y="2048278"/>
                                  <a:ext cx="2843532"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6EAD59"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Draft Modification Report</w:t>
                                    </w:r>
                                  </w:p>
                                  <w:p w14:paraId="5D3E842E" w14:textId="2EED7D34" w:rsidR="00C55635" w:rsidRPr="00344261" w:rsidRDefault="005B318B"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24</w:t>
                                    </w:r>
                                    <w:r w:rsidR="001470E5"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087" y="2571774"/>
                                  <a:ext cx="2843530" cy="44297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61BD91"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Final Modification Report</w:t>
                                    </w:r>
                                  </w:p>
                                  <w:p w14:paraId="5FFDA482" w14:textId="31C771D9" w:rsidR="00C55635" w:rsidRPr="00344261" w:rsidRDefault="007035B1"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28</w:t>
                                    </w:r>
                                    <w:r w:rsidR="001470E5"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91762" y="3077207"/>
                                  <a:ext cx="2843529"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9CEE2A"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Implementation</w:t>
                                    </w:r>
                                  </w:p>
                                  <w:p w14:paraId="4C7C38C9" w14:textId="3ED14047" w:rsidR="00C55635" w:rsidRPr="00344261" w:rsidRDefault="007035B1" w:rsidP="00C55635">
                                    <w:pPr>
                                      <w:spacing w:after="0"/>
                                      <w:rPr>
                                        <w:rFonts w:ascii="Poppins" w:hAnsi="Poppins" w:cs="Poppins"/>
                                        <w:b/>
                                        <w:color w:val="3F0731"/>
                                        <w:sz w:val="18"/>
                                        <w:szCs w:val="18"/>
                                      </w:rPr>
                                    </w:pPr>
                                    <w:r w:rsidRPr="00344261">
                                      <w:rPr>
                                        <w:rFonts w:ascii="Poppins" w:hAnsi="Poppins" w:cs="Poppins"/>
                                        <w:color w:val="000000" w:themeColor="text1"/>
                                        <w:sz w:val="20"/>
                                        <w:szCs w:val="20"/>
                                      </w:rPr>
                                      <w:t>02</w:t>
                                    </w:r>
                                    <w:r w:rsidR="001470E5" w:rsidRPr="00344261">
                                      <w:rPr>
                                        <w:rFonts w:ascii="Poppins" w:hAnsi="Poppins" w:cs="Poppins"/>
                                        <w:color w:val="000000" w:themeColor="text1"/>
                                        <w:sz w:val="20"/>
                                        <w:szCs w:val="20"/>
                                      </w:rPr>
                                      <w:t xml:space="preserve"> May </w:t>
                                    </w:r>
                                    <w:r w:rsidRPr="00344261">
                                      <w:rPr>
                                        <w:rFonts w:ascii="Poppins" w:hAnsi="Poppins" w:cs="Poppins"/>
                                        <w:color w:val="000000" w:themeColor="text1"/>
                                        <w:sz w:val="20"/>
                                        <w:szCs w:val="20"/>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9B5EB8" w14:textId="77777777" w:rsidR="00C55635" w:rsidRPr="00B2143A" w:rsidRDefault="00C55635" w:rsidP="00C55635">
                                    <w:pPr>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FF00FF"/>
                                </a:solidFill>
                                <a:ln>
                                  <a:solidFill>
                                    <a:srgbClr val="FF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8DA1AB" w14:textId="77777777" w:rsidR="00C55635" w:rsidRPr="00B2143A" w:rsidRDefault="00C55635" w:rsidP="00C55635">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7FFB62" w14:textId="77777777" w:rsidR="00C55635" w:rsidRPr="00B2143A" w:rsidRDefault="00C55635" w:rsidP="00C55635">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12464" y="1623621"/>
                                  <a:ext cx="656837"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DBA569" w14:textId="77777777" w:rsidR="00C55635" w:rsidRPr="00B2143A" w:rsidRDefault="00C55635" w:rsidP="00C55635">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1" y="215621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657993" w14:textId="77777777" w:rsidR="00C55635" w:rsidRPr="00B2143A" w:rsidRDefault="00C55635" w:rsidP="00C55635">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8199" y="2673955"/>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BA5E" w14:textId="77777777" w:rsidR="00C55635" w:rsidRPr="00B2143A" w:rsidRDefault="00C55635" w:rsidP="00C55635">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700" y="3185104"/>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FB8A4D" w14:textId="77777777" w:rsidR="00C55635" w:rsidRPr="00B2143A" w:rsidRDefault="00C55635" w:rsidP="00C55635">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537F28" id="Group 30" o:spid="_x0000_s1026" style="position:absolute;margin-left:.15pt;margin-top:21.85pt;width:218.7pt;height:270.15pt;z-index:251658241;mso-width-relative:margin;mso-height-relative:margin" coordorigin="-1" coordsize="33354,37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">
                      <v:roundrect id="Rectangle: Rounded Corners 31" o:spid="_x0000_s1027" style="position:absolute;left:4823;top:254;width:28524;height:4264;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" filled="f" strokecolor="#3f0731" strokeweight="2.25pt">
                        <v:stroke joinstyle="miter"/>
                        <v:textbox inset="0,0,0,0">
                          <w:txbxContent>
                            <w:p w14:paraId="79446BBB"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Proposal Form</w:t>
                              </w:r>
                            </w:p>
                            <w:p w14:paraId="50E5D1E1" w14:textId="08CEDD49" w:rsidR="00C55635" w:rsidRPr="00344261" w:rsidRDefault="00597991" w:rsidP="00C55635">
                              <w:pPr>
                                <w:spacing w:after="0"/>
                                <w:rPr>
                                  <w:rFonts w:ascii="Poppins" w:hAnsi="Poppins" w:cs="Poppins"/>
                                  <w:color w:val="000000" w:themeColor="text1"/>
                                  <w:sz w:val="20"/>
                                  <w:szCs w:val="20"/>
                                </w:rPr>
                              </w:pPr>
                              <w:r w:rsidRPr="00344261">
                                <w:rPr>
                                  <w:rFonts w:ascii="Poppins" w:hAnsi="Poppins" w:cs="Poppins"/>
                                  <w:color w:val="000000" w:themeColor="text1"/>
                                  <w:sz w:val="20"/>
                                  <w:szCs w:val="20"/>
                                </w:rPr>
                                <w:t>1</w:t>
                              </w:r>
                              <w:r w:rsidR="001F7F71" w:rsidRPr="00344261">
                                <w:rPr>
                                  <w:rFonts w:ascii="Poppins" w:hAnsi="Poppins" w:cs="Poppins"/>
                                  <w:color w:val="000000" w:themeColor="text1"/>
                                  <w:sz w:val="20"/>
                                  <w:szCs w:val="20"/>
                                </w:rPr>
                                <w:t>7</w:t>
                              </w:r>
                              <w:r w:rsidR="000C6AEE" w:rsidRPr="00344261">
                                <w:rPr>
                                  <w:rFonts w:ascii="Poppins" w:hAnsi="Poppins" w:cs="Poppins"/>
                                  <w:color w:val="000000" w:themeColor="text1"/>
                                  <w:sz w:val="20"/>
                                  <w:szCs w:val="20"/>
                                </w:rPr>
                                <w:t xml:space="preserve"> January </w:t>
                              </w:r>
                              <w:r w:rsidRPr="00344261">
                                <w:rPr>
                                  <w:rFonts w:ascii="Poppins" w:hAnsi="Poppins" w:cs="Poppins"/>
                                  <w:color w:val="000000" w:themeColor="text1"/>
                                  <w:sz w:val="20"/>
                                  <w:szCs w:val="20"/>
                                </w:rPr>
                                <w:t>202</w:t>
                              </w:r>
                              <w:r w:rsidR="004165DF" w:rsidRPr="00344261">
                                <w:rPr>
                                  <w:rFonts w:ascii="Poppins" w:hAnsi="Poppins" w:cs="Poppins"/>
                                  <w:color w:val="000000" w:themeColor="text1"/>
                                  <w:sz w:val="20"/>
                                  <w:szCs w:val="20"/>
                                </w:rPr>
                                <w:t>5</w:t>
                              </w:r>
                            </w:p>
                          </w:txbxContent>
                        </v:textbox>
                      </v:roundrect>
                      <v:roundrect id="Rectangle: Rounded Corners 33" o:spid="_x0000_s1028" style="position:absolute;left:4821;top:10097;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" filled="f" strokecolor="#3f0731" strokeweight="2.25pt">
                        <v:stroke joinstyle="miter"/>
                        <v:textbox inset="0,0,0,0">
                          <w:txbxContent>
                            <w:p w14:paraId="1BB182C7"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Workgroup Report</w:t>
                              </w:r>
                            </w:p>
                            <w:p w14:paraId="12775CF5" w14:textId="13241391" w:rsidR="00C55635" w:rsidRPr="00344261" w:rsidRDefault="00F57882"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05</w:t>
                              </w:r>
                              <w:r w:rsidR="004300D9"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v:textbox>
                      </v:roundrect>
                      <v:roundrect id="Rectangle: Rounded Corners 34" o:spid="_x0000_s1029" style="position:absolute;left:4820;top:15112;width:28436;height:4823;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" filled="f" strokecolor="#3f0731" strokeweight="2.25pt">
                        <v:stroke joinstyle="miter"/>
                        <v:textbox inset="0,0,0,0">
                          <w:txbxContent>
                            <w:p w14:paraId="0835DFD9"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Code Administrator Consultation</w:t>
                              </w:r>
                            </w:p>
                            <w:p w14:paraId="4C9976C8" w14:textId="2D827F12" w:rsidR="00C55635" w:rsidRPr="004300D9" w:rsidRDefault="00EB2E6E" w:rsidP="00C55635">
                              <w:pPr>
                                <w:spacing w:after="0"/>
                                <w:rPr>
                                  <w:rFonts w:ascii="Poppins" w:hAnsi="Poppins" w:cs="Poppins"/>
                                  <w:b/>
                                  <w:color w:val="3F0731"/>
                                  <w:sz w:val="18"/>
                                  <w:szCs w:val="18"/>
                                </w:rPr>
                              </w:pPr>
                              <w:r w:rsidRPr="004300D9">
                                <w:rPr>
                                  <w:rFonts w:ascii="Poppins" w:hAnsi="Poppins" w:cs="Poppins"/>
                                  <w:bCs/>
                                  <w:color w:val="000000" w:themeColor="text1"/>
                                  <w:sz w:val="18"/>
                                  <w:szCs w:val="18"/>
                                </w:rPr>
                                <w:t>10</w:t>
                              </w:r>
                              <w:r w:rsidR="004300D9" w:rsidRPr="004300D9">
                                <w:rPr>
                                  <w:rFonts w:ascii="Poppins" w:hAnsi="Poppins" w:cs="Poppins"/>
                                  <w:bCs/>
                                  <w:color w:val="000000" w:themeColor="text1"/>
                                  <w:sz w:val="18"/>
                                  <w:szCs w:val="18"/>
                                </w:rPr>
                                <w:t xml:space="preserve"> March </w:t>
                              </w:r>
                              <w:r w:rsidRPr="004300D9">
                                <w:rPr>
                                  <w:rFonts w:ascii="Poppins" w:hAnsi="Poppins" w:cs="Poppins"/>
                                  <w:bCs/>
                                  <w:color w:val="000000" w:themeColor="text1"/>
                                  <w:sz w:val="18"/>
                                  <w:szCs w:val="18"/>
                                </w:rPr>
                                <w:t>2025</w:t>
                              </w:r>
                              <w:r w:rsidR="00C55635" w:rsidRPr="004300D9">
                                <w:rPr>
                                  <w:rFonts w:ascii="Poppins" w:hAnsi="Poppins" w:cs="Poppins"/>
                                  <w:bCs/>
                                  <w:color w:val="000000" w:themeColor="text1"/>
                                  <w:sz w:val="18"/>
                                  <w:szCs w:val="18"/>
                                </w:rPr>
                                <w:t xml:space="preserve"> to</w:t>
                              </w:r>
                              <w:r w:rsidR="00C55635" w:rsidRPr="004300D9">
                                <w:rPr>
                                  <w:rFonts w:ascii="Poppins" w:hAnsi="Poppins" w:cs="Poppins"/>
                                  <w:b/>
                                  <w:color w:val="3F0731"/>
                                  <w:sz w:val="18"/>
                                  <w:szCs w:val="18"/>
                                </w:rPr>
                                <w:t xml:space="preserve"> </w:t>
                              </w:r>
                              <w:r w:rsidR="003F1604" w:rsidRPr="004300D9">
                                <w:rPr>
                                  <w:rFonts w:ascii="Poppins" w:hAnsi="Poppins" w:cs="Poppins"/>
                                  <w:bCs/>
                                  <w:color w:val="000000" w:themeColor="text1"/>
                                  <w:sz w:val="18"/>
                                  <w:szCs w:val="18"/>
                                </w:rPr>
                                <w:t>17</w:t>
                              </w:r>
                              <w:r w:rsidR="004300D9" w:rsidRPr="004300D9">
                                <w:rPr>
                                  <w:rFonts w:ascii="Poppins" w:hAnsi="Poppins" w:cs="Poppins"/>
                                  <w:bCs/>
                                  <w:color w:val="000000" w:themeColor="text1"/>
                                  <w:sz w:val="18"/>
                                  <w:szCs w:val="18"/>
                                </w:rPr>
                                <w:t xml:space="preserve"> March </w:t>
                              </w:r>
                              <w:r w:rsidR="003F1604" w:rsidRPr="004300D9">
                                <w:rPr>
                                  <w:rFonts w:ascii="Poppins" w:hAnsi="Poppins" w:cs="Poppins"/>
                                  <w:bCs/>
                                  <w:color w:val="000000" w:themeColor="text1"/>
                                  <w:sz w:val="18"/>
                                  <w:szCs w:val="18"/>
                                </w:rPr>
                                <w:t>2025</w:t>
                              </w:r>
                            </w:p>
                          </w:txbxContent>
                        </v:textbox>
                      </v:roundrect>
                      <v:roundrect id="Rectangle: Rounded Corners 35" o:spid="_x0000_s1030" style="position:absolute;left:4917;top:20482;width:28435;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" filled="f" strokecolor="#3f0731" strokeweight="2.25pt">
                        <v:stroke joinstyle="miter"/>
                        <v:textbox inset="0,0,0,0">
                          <w:txbxContent>
                            <w:p w14:paraId="366EAD59"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Draft Modification Report</w:t>
                              </w:r>
                            </w:p>
                            <w:p w14:paraId="5D3E842E" w14:textId="2EED7D34" w:rsidR="00C55635" w:rsidRPr="00344261" w:rsidRDefault="005B318B"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24</w:t>
                              </w:r>
                              <w:r w:rsidR="001470E5"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v:textbox>
                      </v:roundrect>
                      <v:roundrect id="Rectangle: Rounded Corners 36" o:spid="_x0000_s1031" style="position:absolute;left:4820;top:25717;width:28436;height:4430;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" filled="f" strokecolor="#3f0731" strokeweight="2.25pt">
                        <v:stroke joinstyle="miter"/>
                        <v:textbox inset="0,0,0,0">
                          <w:txbxContent>
                            <w:p w14:paraId="4261BD91"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Final Modification Report</w:t>
                              </w:r>
                            </w:p>
                            <w:p w14:paraId="5FFDA482" w14:textId="31C771D9" w:rsidR="00C55635" w:rsidRPr="00344261" w:rsidRDefault="007035B1" w:rsidP="00C55635">
                              <w:pPr>
                                <w:spacing w:after="0"/>
                                <w:rPr>
                                  <w:rFonts w:ascii="Poppins" w:hAnsi="Poppins" w:cs="Poppins"/>
                                  <w:b/>
                                  <w:color w:val="3F0731"/>
                                  <w:sz w:val="20"/>
                                  <w:szCs w:val="20"/>
                                </w:rPr>
                              </w:pPr>
                              <w:r w:rsidRPr="00344261">
                                <w:rPr>
                                  <w:rFonts w:ascii="Poppins" w:hAnsi="Poppins" w:cs="Poppins"/>
                                  <w:color w:val="000000" w:themeColor="text1"/>
                                  <w:sz w:val="20"/>
                                  <w:szCs w:val="20"/>
                                </w:rPr>
                                <w:t>28</w:t>
                              </w:r>
                              <w:r w:rsidR="001470E5" w:rsidRPr="00344261">
                                <w:rPr>
                                  <w:rFonts w:ascii="Poppins" w:hAnsi="Poppins" w:cs="Poppins"/>
                                  <w:color w:val="000000" w:themeColor="text1"/>
                                  <w:sz w:val="20"/>
                                  <w:szCs w:val="20"/>
                                </w:rPr>
                                <w:t xml:space="preserve"> March </w:t>
                              </w:r>
                              <w:r w:rsidRPr="00344261">
                                <w:rPr>
                                  <w:rFonts w:ascii="Poppins" w:hAnsi="Poppins" w:cs="Poppins"/>
                                  <w:color w:val="000000" w:themeColor="text1"/>
                                  <w:sz w:val="20"/>
                                  <w:szCs w:val="20"/>
                                </w:rPr>
                                <w:t>2025</w:t>
                              </w:r>
                            </w:p>
                          </w:txbxContent>
                        </v:textbox>
                      </v:roundrect>
                      <v:roundrect id="Rectangle: Rounded Corners 37" o:spid="_x0000_s1032" style="position:absolute;left:4917;top:30772;width:28435;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" filled="f" strokecolor="#3f0731" strokeweight="2.25pt">
                        <v:stroke joinstyle="miter"/>
                        <v:textbox inset="0,0,0,0">
                          <w:txbxContent>
                            <w:p w14:paraId="209CEE2A"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Implementation</w:t>
                              </w:r>
                            </w:p>
                            <w:p w14:paraId="4C7C38C9" w14:textId="3ED14047" w:rsidR="00C55635" w:rsidRPr="00344261" w:rsidRDefault="007035B1" w:rsidP="00C55635">
                              <w:pPr>
                                <w:spacing w:after="0"/>
                                <w:rPr>
                                  <w:rFonts w:ascii="Poppins" w:hAnsi="Poppins" w:cs="Poppins"/>
                                  <w:b/>
                                  <w:color w:val="3F0731"/>
                                  <w:sz w:val="18"/>
                                  <w:szCs w:val="18"/>
                                </w:rPr>
                              </w:pPr>
                              <w:r w:rsidRPr="00344261">
                                <w:rPr>
                                  <w:rFonts w:ascii="Poppins" w:hAnsi="Poppins" w:cs="Poppins"/>
                                  <w:color w:val="000000" w:themeColor="text1"/>
                                  <w:sz w:val="20"/>
                                  <w:szCs w:val="20"/>
                                </w:rPr>
                                <w:t>02</w:t>
                              </w:r>
                              <w:r w:rsidR="001470E5" w:rsidRPr="00344261">
                                <w:rPr>
                                  <w:rFonts w:ascii="Poppins" w:hAnsi="Poppins" w:cs="Poppins"/>
                                  <w:color w:val="000000" w:themeColor="text1"/>
                                  <w:sz w:val="20"/>
                                  <w:szCs w:val="20"/>
                                </w:rPr>
                                <w:t xml:space="preserve"> May </w:t>
                              </w:r>
                              <w:r w:rsidRPr="00344261">
                                <w:rPr>
                                  <w:rFonts w:ascii="Poppins" w:hAnsi="Poppins" w:cs="Poppins"/>
                                  <w:color w:val="000000" w:themeColor="text1"/>
                                  <w:sz w:val="20"/>
                                  <w:szCs w:val="20"/>
                                </w:rPr>
                                <w:t>2025</w:t>
                              </w: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3"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549B5EB8" w14:textId="77777777" w:rsidR="00C55635" w:rsidRPr="00B2143A" w:rsidRDefault="00C55635" w:rsidP="00C55635">
                              <w:pPr>
                                <w:jc w:val="center"/>
                                <w:rPr>
                                  <w:b/>
                                </w:rPr>
                              </w:pPr>
                              <w:r w:rsidRPr="00B2143A">
                                <w:rPr>
                                  <w:b/>
                                </w:rPr>
                                <w:t>1</w:t>
                              </w:r>
                            </w:p>
                          </w:txbxContent>
                        </v:textbox>
                      </v:shape>
                      <v:shape id="Arrow: Chevron 39" o:spid="_x0000_s1034"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" adj="14400" fillcolor="fuchsia" strokecolor="fuchsia" strokeweight="1pt">
                        <v:textbox style="layout-flow:vertical;mso-layout-flow-alt:bottom-to-top" inset="0,0,0,0">
                          <w:txbxContent>
                            <w:p w14:paraId="678DA1AB" w14:textId="77777777" w:rsidR="00C55635" w:rsidRPr="00B2143A" w:rsidRDefault="00C55635" w:rsidP="00C55635">
                              <w:pPr>
                                <w:jc w:val="center"/>
                                <w:rPr>
                                  <w:b/>
                                </w:rPr>
                              </w:pPr>
                              <w:r w:rsidRPr="00B2143A">
                                <w:rPr>
                                  <w:b/>
                                </w:rPr>
                                <w:t>2</w:t>
                              </w:r>
                            </w:p>
                          </w:txbxContent>
                        </v:textbox>
                      </v:shape>
                      <v:shape id="Arrow: Chevron 40" o:spid="_x0000_s1035"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" adj="14400" fillcolor="#3f0731" strokecolor="#3f0731" strokeweight="1pt">
                        <v:textbox style="layout-flow:vertical;mso-layout-flow-alt:bottom-to-top" inset="0,0,0,0">
                          <w:txbxContent>
                            <w:p w14:paraId="3F7FFB62" w14:textId="77777777" w:rsidR="00C55635" w:rsidRPr="00B2143A" w:rsidRDefault="00C55635" w:rsidP="00C55635">
                              <w:pPr>
                                <w:jc w:val="center"/>
                                <w:rPr>
                                  <w:b/>
                                </w:rPr>
                              </w:pPr>
                              <w:r w:rsidRPr="00B2143A">
                                <w:rPr>
                                  <w:b/>
                                </w:rPr>
                                <w:t>3</w:t>
                              </w:r>
                            </w:p>
                          </w:txbxContent>
                        </v:textbox>
                      </v:shape>
                      <v:shape id="Arrow: Chevron 41" o:spid="_x0000_s1036" type="#_x0000_t55" style="position:absolute;left:-1124;top:16236;width:6568;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" adj="14497" fillcolor="#3f0731" strokecolor="#3f0731" strokeweight="1pt">
                        <v:textbox style="layout-flow:vertical;mso-layout-flow-alt:bottom-to-top" inset="0,0,0,0">
                          <w:txbxContent>
                            <w:p w14:paraId="2BDBA569" w14:textId="77777777" w:rsidR="00C55635" w:rsidRPr="00B2143A" w:rsidRDefault="00C55635" w:rsidP="00C55635">
                              <w:pPr>
                                <w:jc w:val="center"/>
                                <w:rPr>
                                  <w:b/>
                                </w:rPr>
                              </w:pPr>
                              <w:r w:rsidRPr="00B2143A">
                                <w:rPr>
                                  <w:b/>
                                </w:rPr>
                                <w:t>4</w:t>
                              </w:r>
                            </w:p>
                          </w:txbxContent>
                        </v:textbox>
                      </v:shape>
                      <v:shape id="Arrow: Chevron 42" o:spid="_x0000_s1037" type="#_x0000_t55" style="position:absolute;left:-1080;top:21562;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24657993" w14:textId="77777777" w:rsidR="00C55635" w:rsidRPr="00B2143A" w:rsidRDefault="00C55635" w:rsidP="00C55635">
                              <w:pPr>
                                <w:jc w:val="center"/>
                                <w:rPr>
                                  <w:b/>
                                </w:rPr>
                              </w:pPr>
                              <w:r w:rsidRPr="00B2143A">
                                <w:rPr>
                                  <w:b/>
                                </w:rPr>
                                <w:t>5</w:t>
                              </w:r>
                            </w:p>
                          </w:txbxContent>
                        </v:textbox>
                      </v:shape>
                      <v:shape id="Arrow: Chevron 43" o:spid="_x0000_s1038" type="#_x0000_t55" style="position:absolute;left:-1081;top:26739;width:6480;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63F5BA5E" w14:textId="77777777" w:rsidR="00C55635" w:rsidRPr="00B2143A" w:rsidRDefault="00C55635" w:rsidP="00C55635">
                              <w:pPr>
                                <w:jc w:val="center"/>
                                <w:rPr>
                                  <w:b/>
                                </w:rPr>
                              </w:pPr>
                              <w:r w:rsidRPr="00B2143A">
                                <w:rPr>
                                  <w:b/>
                                </w:rPr>
                                <w:t>6</w:t>
                              </w:r>
                            </w:p>
                          </w:txbxContent>
                        </v:textbox>
                      </v:shape>
                      <v:shape id="Arrow: Chevron 44" o:spid="_x0000_s1039" type="#_x0000_t55" style="position:absolute;left:-1078;top:31851;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64FB8A4D" w14:textId="77777777" w:rsidR="00C55635" w:rsidRPr="00B2143A" w:rsidRDefault="00C55635" w:rsidP="00C55635">
                              <w:pPr>
                                <w:jc w:val="center"/>
                                <w:rPr>
                                  <w:b/>
                                </w:rPr>
                              </w:pPr>
                              <w:r w:rsidRPr="00B2143A">
                                <w:rPr>
                                  <w:b/>
                                </w:rPr>
                                <w:t>7</w:t>
                              </w:r>
                            </w:p>
                          </w:txbxContent>
                        </v:textbox>
                      </v:shape>
                    </v:group>
                  </w:pict>
                </mc:Fallback>
              </mc:AlternateContent>
            </w:r>
            <w:r w:rsidRPr="00DE2E99">
              <w:rPr>
                <w:rFonts w:ascii="Poppins" w:hAnsi="Poppins" w:cs="Poppins"/>
                <w:b/>
              </w:rPr>
              <w:t xml:space="preserve">Modification process &amp; </w:t>
            </w:r>
            <w:commentRangeStart w:id="0"/>
            <w:r w:rsidRPr="00DE2E99">
              <w:rPr>
                <w:rFonts w:ascii="Poppins" w:hAnsi="Poppins" w:cs="Poppins"/>
                <w:b/>
              </w:rPr>
              <w:t xml:space="preserve">timetable  </w:t>
            </w:r>
            <w:commentRangeEnd w:id="0"/>
            <w:r w:rsidRPr="00DE2E99">
              <w:rPr>
                <w:rStyle w:val="CommentReference"/>
                <w:rFonts w:ascii="Poppins" w:eastAsia="Times New Roman" w:hAnsi="Poppins" w:cs="Poppins"/>
                <w:lang w:eastAsia="en-GB"/>
              </w:rPr>
              <w:commentReference w:id="0"/>
            </w:r>
            <w:r w:rsidRPr="00DE2E99">
              <w:rPr>
                <w:rFonts w:ascii="Poppins" w:hAnsi="Poppins" w:cs="Poppins"/>
                <w:b/>
              </w:rPr>
              <w:t xml:space="preserve">   </w:t>
            </w:r>
          </w:p>
          <w:p w14:paraId="3F45A850" w14:textId="77777777" w:rsidR="00C55635" w:rsidRPr="00DE2E99" w:rsidRDefault="00C55635" w:rsidP="002B61B0">
            <w:pPr>
              <w:rPr>
                <w:rFonts w:ascii="Poppins" w:hAnsi="Poppins" w:cs="Poppins"/>
                <w:b/>
              </w:rPr>
            </w:pPr>
            <w:r w:rsidRPr="00DE2E99">
              <w:rPr>
                <w:rFonts w:ascii="Poppins" w:hAnsi="Poppins" w:cs="Poppins"/>
                <w:noProof/>
                <w:lang w:eastAsia="en-GB"/>
              </w:rPr>
              <mc:AlternateContent>
                <mc:Choice Requires="wps">
                  <w:drawing>
                    <wp:anchor distT="0" distB="0" distL="114300" distR="114300" simplePos="0" relativeHeight="251658242" behindDoc="0" locked="0" layoutInCell="1" allowOverlap="1" wp14:anchorId="706EF082" wp14:editId="6A82093B">
                      <wp:simplePos x="0" y="0"/>
                      <wp:positionH relativeFrom="column">
                        <wp:posOffset>410790</wp:posOffset>
                      </wp:positionH>
                      <wp:positionV relativeFrom="paragraph">
                        <wp:posOffset>415621</wp:posOffset>
                      </wp:positionV>
                      <wp:extent cx="2367802" cy="402369"/>
                      <wp:effectExtent l="19050" t="19050" r="13970" b="17145"/>
                      <wp:wrapNone/>
                      <wp:docPr id="6" name="Rectangle: Rounded Corners 2"/>
                      <wp:cNvGraphicFramePr/>
                      <a:graphic xmlns:a="http://schemas.openxmlformats.org/drawingml/2006/main">
                        <a:graphicData uri="http://schemas.microsoft.com/office/word/2010/wordprocessingShape">
                          <wps:wsp>
                            <wps:cNvSpPr/>
                            <wps:spPr>
                              <a:xfrm>
                                <a:off x="0" y="0"/>
                                <a:ext cx="2367802" cy="402369"/>
                              </a:xfrm>
                              <a:prstGeom prst="roundRect">
                                <a:avLst>
                                  <a:gd name="adj" fmla="val 4902"/>
                                </a:avLst>
                              </a:prstGeom>
                              <a:solidFill>
                                <a:schemeClr val="accent2"/>
                              </a:solid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F5AA3B"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Workgroup Consultation</w:t>
                                  </w:r>
                                </w:p>
                                <w:p w14:paraId="18D39B36" w14:textId="2948678C" w:rsidR="00C55635" w:rsidRPr="004B60D5" w:rsidRDefault="00572BE1" w:rsidP="00C55635">
                                  <w:pPr>
                                    <w:spacing w:after="0"/>
                                    <w:rPr>
                                      <w:rFonts w:ascii="Poppins" w:hAnsi="Poppins" w:cs="Poppins"/>
                                      <w:bCs/>
                                      <w:color w:val="000000" w:themeColor="text1"/>
                                      <w:sz w:val="18"/>
                                      <w:szCs w:val="18"/>
                                    </w:rPr>
                                  </w:pPr>
                                  <w:r w:rsidRPr="004B60D5">
                                    <w:rPr>
                                      <w:rFonts w:ascii="Poppins" w:hAnsi="Poppins" w:cs="Poppins"/>
                                      <w:bCs/>
                                      <w:color w:val="000000" w:themeColor="text1"/>
                                      <w:sz w:val="18"/>
                                      <w:szCs w:val="18"/>
                                    </w:rPr>
                                    <w:t>07</w:t>
                                  </w:r>
                                  <w:r w:rsidR="000C6AEE" w:rsidRPr="004B60D5">
                                    <w:rPr>
                                      <w:rFonts w:ascii="Poppins" w:hAnsi="Poppins" w:cs="Poppins"/>
                                      <w:bCs/>
                                      <w:color w:val="000000" w:themeColor="text1"/>
                                      <w:sz w:val="18"/>
                                      <w:szCs w:val="18"/>
                                    </w:rPr>
                                    <w:t xml:space="preserve"> February </w:t>
                                  </w:r>
                                  <w:r w:rsidRPr="004B60D5">
                                    <w:rPr>
                                      <w:rFonts w:ascii="Poppins" w:hAnsi="Poppins" w:cs="Poppins"/>
                                      <w:bCs/>
                                      <w:color w:val="000000" w:themeColor="text1"/>
                                      <w:sz w:val="18"/>
                                      <w:szCs w:val="18"/>
                                    </w:rPr>
                                    <w:t>2025</w:t>
                                  </w:r>
                                  <w:r w:rsidR="00C55635" w:rsidRPr="004B60D5">
                                    <w:rPr>
                                      <w:rFonts w:ascii="Poppins" w:hAnsi="Poppins" w:cs="Poppins"/>
                                      <w:bCs/>
                                      <w:color w:val="000000" w:themeColor="text1"/>
                                      <w:sz w:val="18"/>
                                      <w:szCs w:val="18"/>
                                    </w:rPr>
                                    <w:t xml:space="preserve"> to </w:t>
                                  </w:r>
                                  <w:r w:rsidRPr="004B60D5">
                                    <w:rPr>
                                      <w:rFonts w:ascii="Poppins" w:hAnsi="Poppins" w:cs="Poppins"/>
                                      <w:bCs/>
                                      <w:color w:val="000000" w:themeColor="text1"/>
                                      <w:sz w:val="18"/>
                                      <w:szCs w:val="18"/>
                                    </w:rPr>
                                    <w:t>13</w:t>
                                  </w:r>
                                  <w:r w:rsidR="000C6AEE" w:rsidRPr="004B60D5">
                                    <w:rPr>
                                      <w:rFonts w:ascii="Poppins" w:hAnsi="Poppins" w:cs="Poppins"/>
                                      <w:bCs/>
                                      <w:color w:val="000000" w:themeColor="text1"/>
                                      <w:sz w:val="18"/>
                                      <w:szCs w:val="18"/>
                                    </w:rPr>
                                    <w:t xml:space="preserve"> February</w:t>
                                  </w:r>
                                  <w:r w:rsidR="004300D9" w:rsidRPr="004B60D5">
                                    <w:rPr>
                                      <w:rFonts w:ascii="Poppins" w:hAnsi="Poppins" w:cs="Poppins"/>
                                      <w:bCs/>
                                      <w:color w:val="000000" w:themeColor="text1"/>
                                      <w:sz w:val="18"/>
                                      <w:szCs w:val="18"/>
                                    </w:rPr>
                                    <w:t xml:space="preserve"> </w:t>
                                  </w:r>
                                  <w:r w:rsidRPr="004B60D5">
                                    <w:rPr>
                                      <w:rFonts w:ascii="Poppins" w:hAnsi="Poppins" w:cs="Poppins"/>
                                      <w:bCs/>
                                      <w:color w:val="000000" w:themeColor="text1"/>
                                      <w:sz w:val="18"/>
                                      <w:szCs w:val="18"/>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06EF082" id="Rectangle: Rounded Corners 2" o:spid="_x0000_s1040" style="position:absolute;margin-left:32.35pt;margin-top:32.75pt;width:186.45pt;height:31.7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" fillcolor="#ed7d31 [3205]" strokecolor="#3f0731" strokeweight="2.25pt">
                      <v:stroke joinstyle="miter"/>
                      <v:textbox inset="0,0,0,0">
                        <w:txbxContent>
                          <w:p w14:paraId="20F5AA3B" w14:textId="77777777" w:rsidR="00C55635" w:rsidRPr="00344261" w:rsidRDefault="00C55635" w:rsidP="00C55635">
                            <w:pPr>
                              <w:spacing w:after="0"/>
                              <w:rPr>
                                <w:rFonts w:ascii="Poppins" w:hAnsi="Poppins" w:cs="Poppins"/>
                                <w:b/>
                                <w:color w:val="3F0731"/>
                                <w:sz w:val="20"/>
                                <w:szCs w:val="20"/>
                              </w:rPr>
                            </w:pPr>
                            <w:r w:rsidRPr="00344261">
                              <w:rPr>
                                <w:rFonts w:ascii="Poppins" w:hAnsi="Poppins" w:cs="Poppins"/>
                                <w:b/>
                                <w:color w:val="3F0731"/>
                                <w:sz w:val="20"/>
                                <w:szCs w:val="20"/>
                              </w:rPr>
                              <w:t>Workgroup Consultation</w:t>
                            </w:r>
                          </w:p>
                          <w:p w14:paraId="18D39B36" w14:textId="2948678C" w:rsidR="00C55635" w:rsidRPr="004B60D5" w:rsidRDefault="00572BE1" w:rsidP="00C55635">
                            <w:pPr>
                              <w:spacing w:after="0"/>
                              <w:rPr>
                                <w:rFonts w:ascii="Poppins" w:hAnsi="Poppins" w:cs="Poppins"/>
                                <w:bCs/>
                                <w:color w:val="000000" w:themeColor="text1"/>
                                <w:sz w:val="18"/>
                                <w:szCs w:val="18"/>
                              </w:rPr>
                            </w:pPr>
                            <w:r w:rsidRPr="004B60D5">
                              <w:rPr>
                                <w:rFonts w:ascii="Poppins" w:hAnsi="Poppins" w:cs="Poppins"/>
                                <w:bCs/>
                                <w:color w:val="000000" w:themeColor="text1"/>
                                <w:sz w:val="18"/>
                                <w:szCs w:val="18"/>
                              </w:rPr>
                              <w:t>07</w:t>
                            </w:r>
                            <w:r w:rsidR="000C6AEE" w:rsidRPr="004B60D5">
                              <w:rPr>
                                <w:rFonts w:ascii="Poppins" w:hAnsi="Poppins" w:cs="Poppins"/>
                                <w:bCs/>
                                <w:color w:val="000000" w:themeColor="text1"/>
                                <w:sz w:val="18"/>
                                <w:szCs w:val="18"/>
                              </w:rPr>
                              <w:t xml:space="preserve"> February </w:t>
                            </w:r>
                            <w:r w:rsidRPr="004B60D5">
                              <w:rPr>
                                <w:rFonts w:ascii="Poppins" w:hAnsi="Poppins" w:cs="Poppins"/>
                                <w:bCs/>
                                <w:color w:val="000000" w:themeColor="text1"/>
                                <w:sz w:val="18"/>
                                <w:szCs w:val="18"/>
                              </w:rPr>
                              <w:t>2025</w:t>
                            </w:r>
                            <w:r w:rsidR="00C55635" w:rsidRPr="004B60D5">
                              <w:rPr>
                                <w:rFonts w:ascii="Poppins" w:hAnsi="Poppins" w:cs="Poppins"/>
                                <w:bCs/>
                                <w:color w:val="000000" w:themeColor="text1"/>
                                <w:sz w:val="18"/>
                                <w:szCs w:val="18"/>
                              </w:rPr>
                              <w:t xml:space="preserve"> to </w:t>
                            </w:r>
                            <w:r w:rsidRPr="004B60D5">
                              <w:rPr>
                                <w:rFonts w:ascii="Poppins" w:hAnsi="Poppins" w:cs="Poppins"/>
                                <w:bCs/>
                                <w:color w:val="000000" w:themeColor="text1"/>
                                <w:sz w:val="18"/>
                                <w:szCs w:val="18"/>
                              </w:rPr>
                              <w:t>13</w:t>
                            </w:r>
                            <w:r w:rsidR="000C6AEE" w:rsidRPr="004B60D5">
                              <w:rPr>
                                <w:rFonts w:ascii="Poppins" w:hAnsi="Poppins" w:cs="Poppins"/>
                                <w:bCs/>
                                <w:color w:val="000000" w:themeColor="text1"/>
                                <w:sz w:val="18"/>
                                <w:szCs w:val="18"/>
                              </w:rPr>
                              <w:t xml:space="preserve"> February</w:t>
                            </w:r>
                            <w:r w:rsidR="004300D9" w:rsidRPr="004B60D5">
                              <w:rPr>
                                <w:rFonts w:ascii="Poppins" w:hAnsi="Poppins" w:cs="Poppins"/>
                                <w:bCs/>
                                <w:color w:val="000000" w:themeColor="text1"/>
                                <w:sz w:val="18"/>
                                <w:szCs w:val="18"/>
                              </w:rPr>
                              <w:t xml:space="preserve"> </w:t>
                            </w:r>
                            <w:r w:rsidRPr="004B60D5">
                              <w:rPr>
                                <w:rFonts w:ascii="Poppins" w:hAnsi="Poppins" w:cs="Poppins"/>
                                <w:bCs/>
                                <w:color w:val="000000" w:themeColor="text1"/>
                                <w:sz w:val="18"/>
                                <w:szCs w:val="18"/>
                              </w:rPr>
                              <w:t>2025</w:t>
                            </w:r>
                          </w:p>
                        </w:txbxContent>
                      </v:textbox>
                    </v:roundrect>
                  </w:pict>
                </mc:Fallback>
              </mc:AlternateContent>
            </w:r>
            <w:r w:rsidRPr="00DE2E99">
              <w:rPr>
                <w:rFonts w:ascii="Poppins" w:hAnsi="Poppins" w:cs="Poppins"/>
                <w:b/>
              </w:rPr>
              <w:t xml:space="preserve">                     </w:t>
            </w:r>
          </w:p>
        </w:tc>
      </w:tr>
      <w:tr w:rsidR="00C55635" w:rsidRPr="00DE2E99" w14:paraId="40D4368C" w14:textId="77777777" w:rsidTr="00344261">
        <w:trPr>
          <w:trHeight w:val="792"/>
        </w:trPr>
        <w:tc>
          <w:tcPr>
            <w:tcW w:w="9639" w:type="dxa"/>
            <w:gridSpan w:val="4"/>
            <w:shd w:val="clear" w:color="auto" w:fill="auto"/>
          </w:tcPr>
          <w:p w14:paraId="169DCAFD" w14:textId="77777777" w:rsidR="00C55635" w:rsidRPr="00344261" w:rsidRDefault="00C55635" w:rsidP="002B61B0">
            <w:pPr>
              <w:pStyle w:val="BodyText2"/>
              <w:spacing w:after="0" w:line="240" w:lineRule="auto"/>
              <w:rPr>
                <w:rStyle w:val="Hyperlink"/>
                <w:rFonts w:ascii="Poppins" w:eastAsiaTheme="majorEastAsia" w:hAnsi="Poppins" w:cs="Poppins"/>
                <w:szCs w:val="20"/>
              </w:rPr>
            </w:pPr>
            <w:commentRangeStart w:id="3"/>
            <w:r w:rsidRPr="00344261">
              <w:rPr>
                <w:rFonts w:ascii="Poppins" w:hAnsi="Poppins" w:cs="Poppins"/>
                <w:b/>
                <w:szCs w:val="20"/>
              </w:rPr>
              <w:t>Have 5 minutes?</w:t>
            </w:r>
            <w:r w:rsidRPr="00344261">
              <w:rPr>
                <w:rFonts w:ascii="Poppins" w:hAnsi="Poppins" w:cs="Poppins"/>
                <w:szCs w:val="20"/>
              </w:rPr>
              <w:t xml:space="preserve">  Read our </w:t>
            </w:r>
            <w:hyperlink w:anchor="_Executive_summary_1" w:history="1">
              <w:r w:rsidRPr="00344261">
                <w:rPr>
                  <w:rStyle w:val="Hyperlink"/>
                  <w:rFonts w:ascii="Poppins" w:eastAsiaTheme="majorEastAsia" w:hAnsi="Poppins" w:cs="Poppins"/>
                  <w:szCs w:val="20"/>
                </w:rPr>
                <w:t>Executive summary</w:t>
              </w:r>
            </w:hyperlink>
          </w:p>
          <w:p w14:paraId="3E810648" w14:textId="77777777" w:rsidR="00C55635" w:rsidRPr="00344261" w:rsidRDefault="00C55635" w:rsidP="002B61B0">
            <w:pPr>
              <w:pStyle w:val="BodyText2"/>
              <w:spacing w:after="0" w:line="240" w:lineRule="auto"/>
              <w:rPr>
                <w:rStyle w:val="Hyperlink"/>
                <w:rFonts w:ascii="Poppins" w:eastAsiaTheme="majorEastAsia" w:hAnsi="Poppins" w:cs="Poppins"/>
                <w:szCs w:val="20"/>
              </w:rPr>
            </w:pPr>
            <w:r w:rsidRPr="00344261">
              <w:rPr>
                <w:rFonts w:ascii="Poppins" w:hAnsi="Poppins" w:cs="Poppins"/>
                <w:b/>
                <w:szCs w:val="20"/>
              </w:rPr>
              <w:t>Have 40 minutes?</w:t>
            </w:r>
            <w:r w:rsidRPr="00344261">
              <w:rPr>
                <w:rFonts w:ascii="Poppins" w:hAnsi="Poppins" w:cs="Poppins"/>
                <w:szCs w:val="20"/>
              </w:rPr>
              <w:t xml:space="preserve"> Read the full </w:t>
            </w:r>
            <w:hyperlink w:anchor="_Why_change?" w:history="1">
              <w:r w:rsidRPr="00344261">
                <w:rPr>
                  <w:rStyle w:val="Hyperlink"/>
                  <w:rFonts w:ascii="Poppins" w:eastAsiaTheme="majorEastAsia" w:hAnsi="Poppins" w:cs="Poppins"/>
                  <w:szCs w:val="20"/>
                  <w:highlight w:val="yellow"/>
                </w:rPr>
                <w:t>Workgroup</w:t>
              </w:r>
              <w:r w:rsidRPr="00344261">
                <w:rPr>
                  <w:rStyle w:val="Hyperlink"/>
                  <w:rFonts w:ascii="Poppins" w:eastAsiaTheme="majorEastAsia" w:hAnsi="Poppins" w:cs="Poppins"/>
                  <w:szCs w:val="20"/>
                </w:rPr>
                <w:t xml:space="preserve"> Consultation</w:t>
              </w:r>
            </w:hyperlink>
          </w:p>
          <w:p w14:paraId="76DABEBC" w14:textId="77777777" w:rsidR="00C55635" w:rsidRPr="00204B2E" w:rsidRDefault="00C55635" w:rsidP="002B61B0">
            <w:pPr>
              <w:pStyle w:val="BodyText2"/>
              <w:spacing w:after="0" w:line="240" w:lineRule="auto"/>
              <w:rPr>
                <w:rFonts w:ascii="Poppins" w:hAnsi="Poppins" w:cs="Poppins"/>
                <w:b/>
                <w:szCs w:val="20"/>
              </w:rPr>
            </w:pPr>
            <w:r w:rsidRPr="00344261">
              <w:rPr>
                <w:rFonts w:ascii="Poppins" w:hAnsi="Poppins" w:cs="Poppins"/>
                <w:b/>
                <w:szCs w:val="20"/>
              </w:rPr>
              <w:t>Have 120 minutes?</w:t>
            </w:r>
            <w:r w:rsidRPr="00344261">
              <w:rPr>
                <w:rFonts w:ascii="Poppins" w:hAnsi="Poppins" w:cs="Poppins"/>
                <w:szCs w:val="20"/>
              </w:rPr>
              <w:t xml:space="preserve"> Read the full Workgroup Consultation and Annexes.</w:t>
            </w:r>
            <w:commentRangeEnd w:id="3"/>
            <w:r w:rsidRPr="00344261">
              <w:rPr>
                <w:rFonts w:ascii="Poppins" w:hAnsi="Poppins" w:cs="Poppins"/>
                <w:szCs w:val="20"/>
              </w:rPr>
              <w:commentReference w:id="3"/>
            </w:r>
          </w:p>
        </w:tc>
      </w:tr>
      <w:tr w:rsidR="00C55635" w:rsidRPr="00DE2E99" w14:paraId="5615E957" w14:textId="77777777" w:rsidTr="00344261">
        <w:trPr>
          <w:trHeight w:val="585"/>
        </w:trPr>
        <w:tc>
          <w:tcPr>
            <w:tcW w:w="9639" w:type="dxa"/>
            <w:gridSpan w:val="4"/>
            <w:shd w:val="clear" w:color="auto" w:fill="auto"/>
          </w:tcPr>
          <w:p w14:paraId="283D6344" w14:textId="77777777" w:rsidR="00C55635" w:rsidRPr="00204B2E" w:rsidRDefault="00C55635" w:rsidP="002B61B0">
            <w:pPr>
              <w:spacing w:line="240" w:lineRule="auto"/>
              <w:rPr>
                <w:rFonts w:ascii="Poppins" w:hAnsi="Poppins" w:cs="Poppins"/>
                <w:szCs w:val="20"/>
              </w:rPr>
            </w:pPr>
            <w:r w:rsidRPr="00204B2E">
              <w:rPr>
                <w:rFonts w:ascii="Poppins" w:hAnsi="Poppins" w:cs="Poppins"/>
                <w:b/>
                <w:szCs w:val="20"/>
              </w:rPr>
              <w:t>Status summary:</w:t>
            </w:r>
            <w:r w:rsidRPr="00204B2E">
              <w:rPr>
                <w:rFonts w:ascii="Poppins" w:hAnsi="Poppins" w:cs="Poppins"/>
                <w:szCs w:val="20"/>
              </w:rPr>
              <w:t xml:space="preserve"> The Workgroup are seeking your views on the work completed to date to form the final solution(s) to the issue raised</w:t>
            </w:r>
            <w:commentRangeStart w:id="4"/>
            <w:commentRangeEnd w:id="4"/>
            <w:r w:rsidRPr="00344261">
              <w:rPr>
                <w:rStyle w:val="CommentReference"/>
                <w:rFonts w:ascii="Poppins" w:eastAsia="Times New Roman" w:hAnsi="Poppins" w:cs="Poppins"/>
                <w:sz w:val="22"/>
                <w:szCs w:val="20"/>
              </w:rPr>
              <w:commentReference w:id="4"/>
            </w:r>
            <w:r w:rsidRPr="00204B2E">
              <w:rPr>
                <w:rFonts w:ascii="Poppins" w:hAnsi="Poppins" w:cs="Poppins"/>
                <w:szCs w:val="20"/>
              </w:rPr>
              <w:t xml:space="preserve">. </w:t>
            </w:r>
          </w:p>
        </w:tc>
      </w:tr>
      <w:tr w:rsidR="00C55635" w:rsidRPr="00DE2E99" w14:paraId="671CC753" w14:textId="77777777" w:rsidTr="00344261">
        <w:trPr>
          <w:trHeight w:val="395"/>
        </w:trPr>
        <w:tc>
          <w:tcPr>
            <w:tcW w:w="9639" w:type="dxa"/>
            <w:gridSpan w:val="4"/>
            <w:shd w:val="clear" w:color="auto" w:fill="FFFFFF" w:themeFill="background1"/>
          </w:tcPr>
          <w:p w14:paraId="21A58CF1" w14:textId="7257F690" w:rsidR="005C29E5" w:rsidRPr="00204B2E" w:rsidRDefault="00C55635" w:rsidP="002B61B0">
            <w:pPr>
              <w:spacing w:line="240" w:lineRule="auto"/>
              <w:rPr>
                <w:rFonts w:ascii="Poppins" w:hAnsi="Poppins" w:cs="Poppins"/>
                <w:color w:val="00B050"/>
                <w:szCs w:val="20"/>
              </w:rPr>
            </w:pPr>
            <w:r w:rsidRPr="00204B2E">
              <w:rPr>
                <w:rFonts w:ascii="Poppins" w:hAnsi="Poppins" w:cs="Poppins"/>
                <w:b/>
                <w:szCs w:val="20"/>
              </w:rPr>
              <w:t xml:space="preserve">This modification is expected to have a: </w:t>
            </w:r>
            <w:r w:rsidRPr="00204B2E">
              <w:rPr>
                <w:rFonts w:ascii="Poppins" w:hAnsi="Poppins" w:cs="Poppins"/>
                <w:b/>
                <w:color w:val="FF00FF"/>
                <w:szCs w:val="20"/>
              </w:rPr>
              <w:t>High impact</w:t>
            </w:r>
            <w:r w:rsidR="0088307B" w:rsidRPr="00204B2E">
              <w:rPr>
                <w:rFonts w:ascii="Poppins" w:hAnsi="Poppins" w:cs="Poppins"/>
                <w:b/>
                <w:color w:val="FF00FF"/>
                <w:szCs w:val="20"/>
              </w:rPr>
              <w:t xml:space="preserve"> </w:t>
            </w:r>
            <w:r w:rsidR="00630EEB" w:rsidRPr="00204B2E">
              <w:rPr>
                <w:rFonts w:ascii="Poppins" w:hAnsi="Poppins" w:cs="Poppins"/>
                <w:color w:val="000000" w:themeColor="text1"/>
                <w:szCs w:val="20"/>
              </w:rPr>
              <w:t>on Transmission Owners, Distributed Connected Generators, Distribution Network Operators, Independent Distribution Network Operators, Electricity System Operator and Consumers</w:t>
            </w:r>
            <w:r w:rsidR="0073462C" w:rsidRPr="00204B2E">
              <w:rPr>
                <w:rFonts w:ascii="Poppins" w:hAnsi="Poppins" w:cs="Poppins"/>
                <w:color w:val="000000" w:themeColor="text1"/>
                <w:szCs w:val="20"/>
              </w:rPr>
              <w:t>.</w:t>
            </w:r>
          </w:p>
        </w:tc>
      </w:tr>
      <w:tr w:rsidR="00C55635" w:rsidRPr="00DE2E99" w14:paraId="07F104A6" w14:textId="77777777" w:rsidTr="00344261">
        <w:trPr>
          <w:trHeight w:val="388"/>
        </w:trPr>
        <w:tc>
          <w:tcPr>
            <w:tcW w:w="2268" w:type="dxa"/>
            <w:shd w:val="clear" w:color="auto" w:fill="FFFFFF" w:themeFill="background1"/>
          </w:tcPr>
          <w:p w14:paraId="37510BE9" w14:textId="77777777" w:rsidR="00C55635" w:rsidRPr="00204B2E" w:rsidRDefault="00C55635" w:rsidP="002B61B0">
            <w:pPr>
              <w:ind w:firstLine="9"/>
              <w:rPr>
                <w:rFonts w:ascii="Poppins" w:hAnsi="Poppins" w:cs="Poppins"/>
                <w:b/>
                <w:szCs w:val="20"/>
                <w:lang w:val="en-US"/>
              </w:rPr>
            </w:pPr>
            <w:r w:rsidRPr="00204B2E">
              <w:rPr>
                <w:rFonts w:ascii="Poppins" w:hAnsi="Poppins" w:cs="Poppins"/>
                <w:b/>
                <w:szCs w:val="20"/>
                <w:lang w:val="en-US"/>
              </w:rPr>
              <w:t>Governance route</w:t>
            </w:r>
          </w:p>
        </w:tc>
        <w:tc>
          <w:tcPr>
            <w:tcW w:w="7371" w:type="dxa"/>
            <w:gridSpan w:val="3"/>
            <w:shd w:val="clear" w:color="auto" w:fill="auto"/>
          </w:tcPr>
          <w:p w14:paraId="3B42ACEE" w14:textId="774649F3" w:rsidR="00C55635" w:rsidRPr="00204B2E" w:rsidRDefault="0073462C" w:rsidP="002B61B0">
            <w:pPr>
              <w:spacing w:line="240" w:lineRule="auto"/>
              <w:rPr>
                <w:rFonts w:ascii="Poppins" w:hAnsi="Poppins" w:cs="Poppins"/>
                <w:color w:val="7030A0"/>
                <w:szCs w:val="20"/>
              </w:rPr>
            </w:pPr>
            <w:r w:rsidRPr="00204B2E">
              <w:rPr>
                <w:rFonts w:ascii="Poppins" w:hAnsi="Poppins" w:cs="Poppins"/>
                <w:color w:val="000000" w:themeColor="text1"/>
                <w:szCs w:val="20"/>
              </w:rPr>
              <w:t>Urgent modification to proceed under a timetable agreed by the Authority</w:t>
            </w:r>
            <w:r w:rsidR="000C2AE2" w:rsidRPr="00204B2E">
              <w:rPr>
                <w:rFonts w:ascii="Poppins" w:hAnsi="Poppins" w:cs="Poppins"/>
                <w:color w:val="000000" w:themeColor="text1"/>
                <w:szCs w:val="20"/>
              </w:rPr>
              <w:t xml:space="preserve"> </w:t>
            </w:r>
            <w:r w:rsidRPr="00204B2E">
              <w:rPr>
                <w:rFonts w:ascii="Poppins" w:hAnsi="Poppins" w:cs="Poppins"/>
                <w:color w:val="000000" w:themeColor="text1"/>
                <w:szCs w:val="20"/>
              </w:rPr>
              <w:t>(with an Authority decision)</w:t>
            </w:r>
            <w:r w:rsidR="000C2AE2" w:rsidRPr="00204B2E">
              <w:rPr>
                <w:rFonts w:ascii="Poppins" w:hAnsi="Poppins" w:cs="Poppins"/>
                <w:color w:val="000000" w:themeColor="text1"/>
                <w:szCs w:val="20"/>
              </w:rPr>
              <w:t>.</w:t>
            </w:r>
          </w:p>
        </w:tc>
      </w:tr>
      <w:tr w:rsidR="00C55635" w:rsidRPr="00DE2E99" w14:paraId="28D485D9" w14:textId="77777777" w:rsidTr="00344261">
        <w:trPr>
          <w:trHeight w:val="1302"/>
        </w:trPr>
        <w:tc>
          <w:tcPr>
            <w:tcW w:w="2268" w:type="dxa"/>
            <w:shd w:val="clear" w:color="auto" w:fill="FFFFFF" w:themeFill="background1"/>
          </w:tcPr>
          <w:p w14:paraId="444C1425" w14:textId="77777777" w:rsidR="00C55635" w:rsidRPr="00DE2E99" w:rsidRDefault="00C55635" w:rsidP="002B61B0">
            <w:pPr>
              <w:rPr>
                <w:rFonts w:ascii="Poppins" w:hAnsi="Poppins" w:cs="Poppins"/>
                <w:b/>
              </w:rPr>
            </w:pPr>
            <w:r w:rsidRPr="00DE2E99">
              <w:rPr>
                <w:rFonts w:ascii="Poppins" w:hAnsi="Poppins" w:cs="Poppins"/>
                <w:b/>
              </w:rPr>
              <w:lastRenderedPageBreak/>
              <w:t>Who can I talk to about the change?</w:t>
            </w:r>
          </w:p>
          <w:p w14:paraId="35AD9FFE" w14:textId="77777777" w:rsidR="00C55635" w:rsidRPr="00DE2E99" w:rsidRDefault="00C55635" w:rsidP="002B61B0">
            <w:pPr>
              <w:rPr>
                <w:rFonts w:ascii="Poppins" w:hAnsi="Poppins" w:cs="Poppins"/>
              </w:rPr>
            </w:pPr>
          </w:p>
        </w:tc>
        <w:tc>
          <w:tcPr>
            <w:tcW w:w="3832" w:type="dxa"/>
            <w:gridSpan w:val="2"/>
            <w:shd w:val="clear" w:color="auto" w:fill="FFFFFF" w:themeFill="background1"/>
          </w:tcPr>
          <w:p w14:paraId="1E266CE9" w14:textId="77777777" w:rsidR="00002309" w:rsidRDefault="00C55635" w:rsidP="002B61B0">
            <w:pPr>
              <w:tabs>
                <w:tab w:val="left" w:pos="1650"/>
              </w:tabs>
              <w:spacing w:after="0" w:line="240" w:lineRule="auto"/>
              <w:contextualSpacing/>
              <w:rPr>
                <w:rFonts w:ascii="Poppins" w:hAnsi="Poppins" w:cs="Poppins"/>
                <w:b/>
                <w:szCs w:val="20"/>
              </w:rPr>
            </w:pPr>
            <w:r w:rsidRPr="00DE2E99">
              <w:rPr>
                <w:rFonts w:ascii="Poppins" w:hAnsi="Poppins" w:cs="Poppins"/>
                <w:b/>
                <w:szCs w:val="20"/>
              </w:rPr>
              <w:t xml:space="preserve">Proposer: </w:t>
            </w:r>
          </w:p>
          <w:p w14:paraId="60DF90DD" w14:textId="4D7BB6F3" w:rsidR="00C55635" w:rsidRPr="00DE2E99" w:rsidRDefault="000B0415" w:rsidP="002B61B0">
            <w:pPr>
              <w:tabs>
                <w:tab w:val="left" w:pos="1650"/>
              </w:tabs>
              <w:rPr>
                <w:rFonts w:ascii="Poppins" w:hAnsi="Poppins" w:cs="Poppins"/>
                <w:b/>
                <w:szCs w:val="20"/>
              </w:rPr>
            </w:pPr>
            <w:r>
              <w:rPr>
                <w:rFonts w:ascii="Poppins" w:hAnsi="Poppins" w:cs="Poppins"/>
                <w:szCs w:val="20"/>
              </w:rPr>
              <w:t>Martin Cahil, NESO</w:t>
            </w:r>
          </w:p>
          <w:p w14:paraId="29C72971" w14:textId="69888802" w:rsidR="005C5699" w:rsidRDefault="005C5699" w:rsidP="002B61B0">
            <w:pPr>
              <w:tabs>
                <w:tab w:val="left" w:pos="1650"/>
              </w:tabs>
              <w:spacing w:after="0" w:line="240" w:lineRule="auto"/>
              <w:contextualSpacing/>
              <w:rPr>
                <w:rStyle w:val="Hyperlink"/>
                <w:rFonts w:ascii="Poppins" w:hAnsi="Poppins" w:cs="Poppins"/>
                <w:sz w:val="16"/>
                <w:szCs w:val="20"/>
              </w:rPr>
            </w:pPr>
            <w:hyperlink r:id="rId14" w:history="1">
              <w:r w:rsidRPr="008C4A6B">
                <w:rPr>
                  <w:rStyle w:val="Hyperlink"/>
                  <w:rFonts w:ascii="Poppins" w:hAnsi="Poppins" w:cs="Poppins"/>
                  <w:sz w:val="16"/>
                  <w:szCs w:val="20"/>
                </w:rPr>
                <w:t>Martin.Cahill1@nationalenergyso.com</w:t>
              </w:r>
            </w:hyperlink>
          </w:p>
          <w:p w14:paraId="5C32F0DD" w14:textId="0D117D0C" w:rsidR="00C55635" w:rsidRPr="005C5699" w:rsidRDefault="00C55635" w:rsidP="002B61B0">
            <w:pPr>
              <w:rPr>
                <w:rFonts w:ascii="Poppins" w:hAnsi="Poppins" w:cs="Poppins"/>
                <w:color w:val="000000"/>
                <w:sz w:val="16"/>
                <w:szCs w:val="20"/>
                <w:u w:val="single"/>
              </w:rPr>
            </w:pPr>
            <w:r w:rsidRPr="00DE2E99">
              <w:rPr>
                <w:rFonts w:ascii="Poppins" w:hAnsi="Poppins" w:cs="Poppins"/>
                <w:szCs w:val="20"/>
              </w:rPr>
              <w:t xml:space="preserve">Phone: </w:t>
            </w:r>
            <w:r w:rsidR="007419F5" w:rsidRPr="007419F5">
              <w:rPr>
                <w:rFonts w:ascii="Poppins" w:hAnsi="Poppins" w:cs="Poppins"/>
                <w:szCs w:val="20"/>
              </w:rPr>
              <w:t>07840722302</w:t>
            </w:r>
          </w:p>
        </w:tc>
        <w:tc>
          <w:tcPr>
            <w:tcW w:w="3539" w:type="dxa"/>
            <w:shd w:val="clear" w:color="auto" w:fill="FFFFFF" w:themeFill="background1"/>
          </w:tcPr>
          <w:p w14:paraId="0B3BB363" w14:textId="77777777" w:rsidR="00002309" w:rsidRDefault="00C55635" w:rsidP="002B61B0">
            <w:pPr>
              <w:tabs>
                <w:tab w:val="left" w:pos="1650"/>
              </w:tabs>
              <w:spacing w:after="0" w:line="240" w:lineRule="auto"/>
              <w:contextualSpacing/>
              <w:rPr>
                <w:rFonts w:ascii="Poppins" w:hAnsi="Poppins" w:cs="Poppins"/>
                <w:szCs w:val="20"/>
              </w:rPr>
            </w:pPr>
            <w:r w:rsidRPr="00DE2E99">
              <w:rPr>
                <w:rFonts w:ascii="Poppins" w:hAnsi="Poppins" w:cs="Poppins"/>
                <w:b/>
                <w:szCs w:val="20"/>
              </w:rPr>
              <w:t>Code Administrator</w:t>
            </w:r>
            <w:r w:rsidRPr="00DE2E99">
              <w:rPr>
                <w:rFonts w:ascii="Poppins" w:hAnsi="Poppins" w:cs="Poppins"/>
                <w:szCs w:val="20"/>
              </w:rPr>
              <w:t xml:space="preserve"> </w:t>
            </w:r>
            <w:r w:rsidRPr="00DE2E99">
              <w:rPr>
                <w:rFonts w:ascii="Poppins" w:hAnsi="Poppins" w:cs="Poppins"/>
                <w:b/>
                <w:szCs w:val="20"/>
              </w:rPr>
              <w:t>Chair</w:t>
            </w:r>
            <w:r w:rsidRPr="00DE2E99">
              <w:rPr>
                <w:rFonts w:ascii="Poppins" w:hAnsi="Poppins" w:cs="Poppins"/>
                <w:szCs w:val="20"/>
              </w:rPr>
              <w:t>:</w:t>
            </w:r>
          </w:p>
          <w:p w14:paraId="34F7BB04" w14:textId="2A654CB0" w:rsidR="00C55635" w:rsidRDefault="00C1162E" w:rsidP="002B61B0">
            <w:pPr>
              <w:tabs>
                <w:tab w:val="left" w:pos="1650"/>
              </w:tabs>
              <w:spacing w:after="0" w:line="240" w:lineRule="auto"/>
              <w:contextualSpacing/>
              <w:rPr>
                <w:rStyle w:val="Hyperlink"/>
                <w:rFonts w:ascii="Poppins" w:hAnsi="Poppins" w:cs="Poppins"/>
                <w:sz w:val="16"/>
                <w:szCs w:val="20"/>
              </w:rPr>
            </w:pPr>
            <w:r w:rsidRPr="00C1162E">
              <w:rPr>
                <w:rFonts w:ascii="Poppins" w:hAnsi="Poppins" w:cs="Poppins"/>
                <w:szCs w:val="20"/>
              </w:rPr>
              <w:t>Catia Gomes</w:t>
            </w:r>
            <w:r w:rsidRPr="00C1162E">
              <w:rPr>
                <w:rFonts w:ascii="Poppins" w:hAnsi="Poppins" w:cs="Poppins"/>
                <w:szCs w:val="20"/>
              </w:rPr>
              <w:cr/>
            </w:r>
            <w:hyperlink r:id="rId15" w:history="1">
              <w:r w:rsidR="003E7D33" w:rsidRPr="008C4A6B">
                <w:rPr>
                  <w:rStyle w:val="Hyperlink"/>
                  <w:rFonts w:ascii="Poppins" w:hAnsi="Poppins" w:cs="Poppins"/>
                  <w:sz w:val="16"/>
                  <w:szCs w:val="20"/>
                </w:rPr>
                <w:t>catia.gomes@nationalenergyso.com</w:t>
              </w:r>
            </w:hyperlink>
          </w:p>
          <w:p w14:paraId="37ADFD20" w14:textId="0D1897EC" w:rsidR="003E7D33" w:rsidRPr="003E7D33" w:rsidRDefault="003E7D33" w:rsidP="002B61B0">
            <w:pPr>
              <w:rPr>
                <w:rFonts w:ascii="Poppins" w:hAnsi="Poppins" w:cs="Poppins"/>
                <w:color w:val="000000"/>
                <w:sz w:val="16"/>
                <w:szCs w:val="20"/>
                <w:u w:val="single"/>
              </w:rPr>
            </w:pPr>
          </w:p>
        </w:tc>
      </w:tr>
      <w:tr w:rsidR="00C55635" w:rsidRPr="00DE2E99" w14:paraId="366DF4C2" w14:textId="77777777" w:rsidTr="00344261">
        <w:trPr>
          <w:trHeight w:val="938"/>
        </w:trPr>
        <w:tc>
          <w:tcPr>
            <w:tcW w:w="2268" w:type="dxa"/>
            <w:shd w:val="clear" w:color="auto" w:fill="FFFFFF" w:themeFill="background1"/>
          </w:tcPr>
          <w:p w14:paraId="7C1FABC5" w14:textId="77777777" w:rsidR="00C55635" w:rsidRPr="00DE2E99" w:rsidRDefault="00C55635" w:rsidP="002B61B0">
            <w:pPr>
              <w:rPr>
                <w:rFonts w:ascii="Poppins" w:hAnsi="Poppins" w:cs="Poppins"/>
                <w:b/>
              </w:rPr>
            </w:pPr>
            <w:r w:rsidRPr="00DE2E99">
              <w:rPr>
                <w:rFonts w:ascii="Poppins" w:hAnsi="Poppins" w:cs="Poppins"/>
                <w:b/>
                <w:noProof/>
                <w:lang w:val="en-US"/>
              </w:rPr>
              <w:t>How do I respond?</w:t>
            </w:r>
          </w:p>
        </w:tc>
        <w:tc>
          <w:tcPr>
            <w:tcW w:w="7371" w:type="dxa"/>
            <w:gridSpan w:val="3"/>
            <w:shd w:val="clear" w:color="auto" w:fill="FFFFFF" w:themeFill="background1"/>
          </w:tcPr>
          <w:p w14:paraId="660DB1E1" w14:textId="13266359" w:rsidR="00C55635" w:rsidRPr="00DE2E99" w:rsidRDefault="00C55635" w:rsidP="002B61B0">
            <w:pPr>
              <w:tabs>
                <w:tab w:val="left" w:pos="1650"/>
              </w:tabs>
              <w:rPr>
                <w:rFonts w:ascii="Poppins" w:hAnsi="Poppins" w:cs="Poppins"/>
                <w:b/>
                <w:szCs w:val="20"/>
              </w:rPr>
            </w:pPr>
            <w:r w:rsidRPr="00DE2E99">
              <w:rPr>
                <w:rFonts w:ascii="Poppins" w:hAnsi="Poppins" w:cs="Poppins"/>
              </w:rPr>
              <w:t>Send your response proforma to</w:t>
            </w:r>
            <w:r w:rsidRPr="00DE2E99">
              <w:rPr>
                <w:rFonts w:ascii="Poppins" w:hAnsi="Poppins" w:cs="Poppins"/>
                <w:b/>
              </w:rPr>
              <w:t xml:space="preserve"> </w:t>
            </w:r>
            <w:hyperlink r:id="rId16" w:history="1">
              <w:r w:rsidRPr="00893E19">
                <w:rPr>
                  <w:rStyle w:val="Hyperlink"/>
                  <w:rFonts w:ascii="Poppins" w:hAnsi="Poppins" w:cs="Poppins"/>
                </w:rPr>
                <w:t>cusc.team@nationalenergyso.com</w:t>
              </w:r>
            </w:hyperlink>
            <w:r w:rsidR="007A5A4F" w:rsidRPr="00893E19">
              <w:rPr>
                <w:rFonts w:ascii="Poppins" w:hAnsi="Poppins" w:cs="Poppins"/>
                <w:bCs/>
              </w:rPr>
              <w:t xml:space="preserve"> b</w:t>
            </w:r>
            <w:r w:rsidRPr="00893E19">
              <w:rPr>
                <w:rFonts w:ascii="Poppins" w:hAnsi="Poppins" w:cs="Poppins"/>
                <w:bCs/>
              </w:rPr>
              <w:t>y</w:t>
            </w:r>
            <w:r w:rsidRPr="00893E19">
              <w:rPr>
                <w:rFonts w:ascii="Poppins" w:hAnsi="Poppins" w:cs="Poppins"/>
                <w:b/>
              </w:rPr>
              <w:t xml:space="preserve"> 5pm </w:t>
            </w:r>
            <w:r w:rsidRPr="00893E19">
              <w:rPr>
                <w:rFonts w:ascii="Poppins" w:hAnsi="Poppins" w:cs="Poppins"/>
                <w:bCs/>
              </w:rPr>
              <w:t>on</w:t>
            </w:r>
            <w:r w:rsidRPr="00893E19">
              <w:rPr>
                <w:rFonts w:ascii="Poppins" w:hAnsi="Poppins" w:cs="Poppins"/>
                <w:b/>
              </w:rPr>
              <w:t xml:space="preserve"> </w:t>
            </w:r>
            <w:r w:rsidR="00893E19" w:rsidRPr="00893E19">
              <w:rPr>
                <w:rFonts w:ascii="Poppins" w:hAnsi="Poppins" w:cs="Poppins"/>
                <w:b/>
              </w:rPr>
              <w:t>13</w:t>
            </w:r>
            <w:r w:rsidRPr="00893E19">
              <w:rPr>
                <w:rFonts w:ascii="Poppins" w:hAnsi="Poppins" w:cs="Poppins"/>
                <w:b/>
              </w:rPr>
              <w:t xml:space="preserve"> </w:t>
            </w:r>
            <w:r w:rsidR="00893E19" w:rsidRPr="00893E19">
              <w:rPr>
                <w:rFonts w:ascii="Poppins" w:hAnsi="Poppins" w:cs="Poppins"/>
                <w:b/>
              </w:rPr>
              <w:t>February 2025</w:t>
            </w:r>
          </w:p>
        </w:tc>
      </w:tr>
    </w:tbl>
    <w:p w14:paraId="28AA8D05" w14:textId="1D9A94AA" w:rsidR="00403901" w:rsidRPr="00DE2E99" w:rsidRDefault="00403901">
      <w:pPr>
        <w:pStyle w:val="Header"/>
        <w:ind w:left="0"/>
        <w:jc w:val="left"/>
        <w:rPr>
          <w:rFonts w:ascii="Poppins" w:eastAsia="HGPMinchoE" w:hAnsi="Poppins" w:cs="Poppins"/>
          <w:sz w:val="28"/>
          <w:szCs w:val="40"/>
        </w:rPr>
      </w:pPr>
    </w:p>
    <w:p w14:paraId="4E461247" w14:textId="77777777" w:rsidR="00B455A4" w:rsidRDefault="00B455A4">
      <w:pPr>
        <w:suppressAutoHyphens w:val="0"/>
        <w:spacing w:after="120" w:line="240" w:lineRule="auto"/>
        <w:rPr>
          <w:rFonts w:ascii="Poppins" w:eastAsia="HGPMinchoE" w:hAnsi="Poppins" w:cs="Poppins"/>
          <w:sz w:val="28"/>
          <w:szCs w:val="40"/>
        </w:rPr>
      </w:pPr>
      <w:r>
        <w:rPr>
          <w:rFonts w:ascii="Poppins" w:eastAsia="HGPMinchoE" w:hAnsi="Poppins" w:cs="Poppins"/>
          <w:sz w:val="28"/>
          <w:szCs w:val="40"/>
        </w:rPr>
        <w:br w:type="page"/>
      </w:r>
    </w:p>
    <w:p w14:paraId="2098B669" w14:textId="77777777" w:rsidR="00403901" w:rsidRPr="00DE2E99" w:rsidRDefault="00403901">
      <w:pPr>
        <w:pStyle w:val="Header"/>
        <w:ind w:left="0"/>
        <w:jc w:val="left"/>
        <w:rPr>
          <w:rFonts w:ascii="Poppins" w:eastAsia="HGPMinchoE" w:hAnsi="Poppins" w:cs="Poppins"/>
          <w:sz w:val="28"/>
          <w:szCs w:val="40"/>
        </w:rPr>
      </w:pPr>
    </w:p>
    <w:p w14:paraId="3A10C624" w14:textId="77777777" w:rsidR="00C1635A" w:rsidRPr="001E399C" w:rsidRDefault="00C1635A" w:rsidP="00E80C41">
      <w:pPr>
        <w:rPr>
          <w:rFonts w:ascii="Poppins" w:hAnsi="Poppins" w:cs="Poppins"/>
          <w:b/>
          <w:bCs/>
          <w:color w:val="3F0731"/>
          <w:sz w:val="32"/>
          <w:szCs w:val="32"/>
          <w:highlight w:val="yellow"/>
        </w:rPr>
      </w:pPr>
      <w:bookmarkStart w:id="5" w:name="_Executive_Summary"/>
      <w:bookmarkStart w:id="6" w:name="_Workgroup_Consultation_Introduction"/>
      <w:bookmarkStart w:id="7" w:name="_Toc187415701"/>
      <w:bookmarkEnd w:id="5"/>
      <w:bookmarkEnd w:id="6"/>
      <w:commentRangeStart w:id="8"/>
      <w:r w:rsidRPr="001E399C">
        <w:rPr>
          <w:rFonts w:ascii="Poppins" w:hAnsi="Poppins" w:cs="Poppins"/>
          <w:b/>
          <w:bCs/>
          <w:color w:val="3F0731"/>
          <w:sz w:val="32"/>
          <w:szCs w:val="32"/>
          <w:highlight w:val="yellow"/>
        </w:rPr>
        <w:t>Contents</w:t>
      </w:r>
      <w:commentRangeEnd w:id="8"/>
      <w:r w:rsidRPr="001E399C">
        <w:rPr>
          <w:rFonts w:ascii="Poppins" w:hAnsi="Poppins" w:cs="Poppins"/>
          <w:b/>
          <w:bCs/>
          <w:color w:val="3F0731"/>
          <w:sz w:val="32"/>
          <w:szCs w:val="32"/>
          <w:highlight w:val="yellow"/>
        </w:rPr>
        <w:commentReference w:id="8"/>
      </w:r>
      <w:bookmarkEnd w:id="7"/>
    </w:p>
    <w:p w14:paraId="308E36CF" w14:textId="77777777" w:rsidR="00C1635A" w:rsidRPr="001E399C" w:rsidRDefault="00C1635A" w:rsidP="00C1635A">
      <w:pPr>
        <w:rPr>
          <w:rFonts w:ascii="Poppins" w:hAnsi="Poppins" w:cs="Poppins"/>
          <w:highlight w:val="yellow"/>
        </w:rPr>
      </w:pPr>
    </w:p>
    <w:p w14:paraId="2D0508C2" w14:textId="4101266E" w:rsidR="00E80C41" w:rsidRPr="001E399C" w:rsidRDefault="00C1635A">
      <w:pPr>
        <w:pStyle w:val="TOC1"/>
        <w:rPr>
          <w:rFonts w:asciiTheme="minorHAnsi" w:eastAsiaTheme="minorEastAsia" w:hAnsiTheme="minorHAnsi" w:cstheme="minorBidi"/>
          <w:color w:val="auto"/>
          <w:kern w:val="2"/>
          <w:sz w:val="24"/>
          <w:szCs w:val="24"/>
          <w:highlight w:val="yellow"/>
          <w:lang w:eastAsia="en-GB"/>
          <w14:ligatures w14:val="standardContextual"/>
        </w:rPr>
      </w:pPr>
      <w:r w:rsidRPr="001E399C">
        <w:rPr>
          <w:rFonts w:ascii="Poppins" w:hAnsi="Poppins" w:cs="Poppins"/>
          <w:b/>
          <w:highlight w:val="yellow"/>
        </w:rPr>
        <w:fldChar w:fldCharType="begin"/>
      </w:r>
      <w:r w:rsidRPr="001E399C">
        <w:rPr>
          <w:rFonts w:ascii="Poppins" w:hAnsi="Poppins" w:cs="Poppins"/>
          <w:b/>
          <w:highlight w:val="yellow"/>
        </w:rPr>
        <w:instrText xml:space="preserve"> TOC \o "1-3" \h \z \u </w:instrText>
      </w:r>
      <w:r w:rsidRPr="001E399C">
        <w:rPr>
          <w:rFonts w:ascii="Poppins" w:hAnsi="Poppins" w:cs="Poppins"/>
          <w:b/>
          <w:highlight w:val="yellow"/>
        </w:rPr>
        <w:fldChar w:fldCharType="separate"/>
      </w:r>
      <w:hyperlink w:anchor="_Toc187415701" w:history="1">
        <w:r w:rsidR="00E80C41" w:rsidRPr="001E399C">
          <w:rPr>
            <w:rStyle w:val="Hyperlink"/>
            <w:rFonts w:ascii="Poppins" w:hAnsi="Poppins" w:cs="Poppins"/>
            <w:highlight w:val="yellow"/>
          </w:rPr>
          <w:t>Contents</w:t>
        </w:r>
        <w:r w:rsidR="00E80C41" w:rsidRPr="001E399C">
          <w:rPr>
            <w:webHidden/>
            <w:highlight w:val="yellow"/>
          </w:rPr>
          <w:tab/>
        </w:r>
        <w:r w:rsidR="00E80C41" w:rsidRPr="001E399C">
          <w:rPr>
            <w:webHidden/>
            <w:highlight w:val="yellow"/>
          </w:rPr>
          <w:fldChar w:fldCharType="begin"/>
        </w:r>
        <w:r w:rsidR="00E80C41" w:rsidRPr="001E399C">
          <w:rPr>
            <w:webHidden/>
            <w:highlight w:val="yellow"/>
          </w:rPr>
          <w:instrText xml:space="preserve"> PAGEREF _Toc187415701 \h </w:instrText>
        </w:r>
        <w:r w:rsidR="00E80C41" w:rsidRPr="001E399C">
          <w:rPr>
            <w:webHidden/>
            <w:highlight w:val="yellow"/>
          </w:rPr>
        </w:r>
        <w:r w:rsidR="00E80C41" w:rsidRPr="001E399C">
          <w:rPr>
            <w:webHidden/>
            <w:highlight w:val="yellow"/>
          </w:rPr>
          <w:fldChar w:fldCharType="separate"/>
        </w:r>
        <w:r w:rsidR="00E80C41" w:rsidRPr="001E399C">
          <w:rPr>
            <w:webHidden/>
            <w:highlight w:val="yellow"/>
          </w:rPr>
          <w:t>3</w:t>
        </w:r>
        <w:r w:rsidR="00E80C41" w:rsidRPr="001E399C">
          <w:rPr>
            <w:webHidden/>
            <w:highlight w:val="yellow"/>
          </w:rPr>
          <w:fldChar w:fldCharType="end"/>
        </w:r>
      </w:hyperlink>
    </w:p>
    <w:p w14:paraId="352DD42B" w14:textId="48163AE0"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02" w:history="1">
        <w:r w:rsidRPr="001E399C">
          <w:rPr>
            <w:rStyle w:val="Hyperlink"/>
            <w:rFonts w:ascii="Poppins" w:hAnsi="Poppins" w:cs="Poppins"/>
            <w:highlight w:val="yellow"/>
          </w:rPr>
          <w:t>Executive Summary</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_Toc187415702 \h </w:instrText>
        </w:r>
        <w:r w:rsidRPr="001E399C">
          <w:rPr>
            <w:webHidden/>
            <w:highlight w:val="yellow"/>
          </w:rPr>
        </w:r>
        <w:r w:rsidRPr="001E399C">
          <w:rPr>
            <w:webHidden/>
            <w:highlight w:val="yellow"/>
          </w:rPr>
          <w:fldChar w:fldCharType="separate"/>
        </w:r>
        <w:r w:rsidRPr="001E399C">
          <w:rPr>
            <w:webHidden/>
            <w:highlight w:val="yellow"/>
          </w:rPr>
          <w:t>4</w:t>
        </w:r>
        <w:r w:rsidRPr="001E399C">
          <w:rPr>
            <w:webHidden/>
            <w:highlight w:val="yellow"/>
          </w:rPr>
          <w:fldChar w:fldCharType="end"/>
        </w:r>
      </w:hyperlink>
    </w:p>
    <w:p w14:paraId="3A31395B" w14:textId="5681403D"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03" w:history="1">
        <w:r w:rsidRPr="001E399C">
          <w:rPr>
            <w:rStyle w:val="Hyperlink"/>
            <w:rFonts w:ascii="Poppins" w:hAnsi="Poppins" w:cs="Poppins"/>
            <w:highlight w:val="yellow"/>
          </w:rPr>
          <w:t>What is the issue?</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_Toc187415703 \h </w:instrText>
        </w:r>
        <w:r w:rsidRPr="001E399C">
          <w:rPr>
            <w:webHidden/>
            <w:highlight w:val="yellow"/>
          </w:rPr>
        </w:r>
        <w:r w:rsidRPr="001E399C">
          <w:rPr>
            <w:webHidden/>
            <w:highlight w:val="yellow"/>
          </w:rPr>
          <w:fldChar w:fldCharType="separate"/>
        </w:r>
        <w:r w:rsidRPr="001E399C">
          <w:rPr>
            <w:webHidden/>
            <w:highlight w:val="yellow"/>
          </w:rPr>
          <w:t>5</w:t>
        </w:r>
        <w:r w:rsidRPr="001E399C">
          <w:rPr>
            <w:webHidden/>
            <w:highlight w:val="yellow"/>
          </w:rPr>
          <w:fldChar w:fldCharType="end"/>
        </w:r>
      </w:hyperlink>
    </w:p>
    <w:p w14:paraId="0D7239B2" w14:textId="54A096C5" w:rsidR="00E80C41" w:rsidRPr="001E399C" w:rsidRDefault="00E80C41">
      <w:pPr>
        <w:pStyle w:val="TOC2"/>
        <w:rPr>
          <w:rFonts w:asciiTheme="minorHAnsi" w:eastAsiaTheme="minorEastAsia" w:hAnsiTheme="minorHAnsi" w:cstheme="minorBidi"/>
          <w:noProof/>
          <w:color w:val="auto"/>
          <w:kern w:val="2"/>
          <w:sz w:val="24"/>
          <w:szCs w:val="24"/>
          <w:highlight w:val="yellow"/>
          <w:lang w:eastAsia="en-GB"/>
          <w14:ligatures w14:val="standardContextual"/>
        </w:rPr>
      </w:pPr>
      <w:hyperlink w:anchor="_Toc187415704" w:history="1">
        <w:r w:rsidRPr="001E399C">
          <w:rPr>
            <w:rStyle w:val="Hyperlink"/>
            <w:rFonts w:ascii="Poppins" w:hAnsi="Poppins" w:cs="Poppins"/>
            <w:noProof/>
            <w:highlight w:val="yellow"/>
          </w:rPr>
          <w:t>Why change?</w:t>
        </w:r>
        <w:r w:rsidRPr="001E399C">
          <w:rPr>
            <w:noProof/>
            <w:webHidden/>
            <w:highlight w:val="yellow"/>
          </w:rPr>
          <w:tab/>
        </w:r>
        <w:r w:rsidRPr="001E399C">
          <w:rPr>
            <w:noProof/>
            <w:webHidden/>
            <w:highlight w:val="yellow"/>
          </w:rPr>
          <w:fldChar w:fldCharType="begin"/>
        </w:r>
        <w:r w:rsidRPr="001E399C">
          <w:rPr>
            <w:noProof/>
            <w:webHidden/>
            <w:highlight w:val="yellow"/>
          </w:rPr>
          <w:instrText xml:space="preserve"> PAGEREF _Toc187415704 \h </w:instrText>
        </w:r>
        <w:r w:rsidRPr="001E399C">
          <w:rPr>
            <w:noProof/>
            <w:webHidden/>
            <w:highlight w:val="yellow"/>
          </w:rPr>
        </w:r>
        <w:r w:rsidRPr="001E399C">
          <w:rPr>
            <w:noProof/>
            <w:webHidden/>
            <w:highlight w:val="yellow"/>
          </w:rPr>
          <w:fldChar w:fldCharType="separate"/>
        </w:r>
        <w:r w:rsidRPr="001E399C">
          <w:rPr>
            <w:noProof/>
            <w:webHidden/>
            <w:highlight w:val="yellow"/>
          </w:rPr>
          <w:t>5</w:t>
        </w:r>
        <w:r w:rsidRPr="001E399C">
          <w:rPr>
            <w:noProof/>
            <w:webHidden/>
            <w:highlight w:val="yellow"/>
          </w:rPr>
          <w:fldChar w:fldCharType="end"/>
        </w:r>
      </w:hyperlink>
    </w:p>
    <w:p w14:paraId="721C08C6" w14:textId="6D6711EF"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05" w:history="1">
        <w:r w:rsidRPr="001E399C">
          <w:rPr>
            <w:rStyle w:val="Hyperlink"/>
            <w:rFonts w:ascii="Poppins" w:hAnsi="Poppins" w:cs="Poppins"/>
            <w:highlight w:val="yellow"/>
          </w:rPr>
          <w:t>What is the solution?</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_Toc187415705 \h </w:instrText>
        </w:r>
        <w:r w:rsidRPr="001E399C">
          <w:rPr>
            <w:webHidden/>
            <w:highlight w:val="yellow"/>
          </w:rPr>
        </w:r>
        <w:r w:rsidRPr="001E399C">
          <w:rPr>
            <w:webHidden/>
            <w:highlight w:val="yellow"/>
          </w:rPr>
          <w:fldChar w:fldCharType="separate"/>
        </w:r>
        <w:r w:rsidRPr="001E399C">
          <w:rPr>
            <w:webHidden/>
            <w:highlight w:val="yellow"/>
          </w:rPr>
          <w:t>5</w:t>
        </w:r>
        <w:r w:rsidRPr="001E399C">
          <w:rPr>
            <w:webHidden/>
            <w:highlight w:val="yellow"/>
          </w:rPr>
          <w:fldChar w:fldCharType="end"/>
        </w:r>
      </w:hyperlink>
    </w:p>
    <w:p w14:paraId="38898D17" w14:textId="55214E16" w:rsidR="00E80C41" w:rsidRPr="001E399C" w:rsidRDefault="00E80C41">
      <w:pPr>
        <w:pStyle w:val="TOC2"/>
        <w:rPr>
          <w:rFonts w:asciiTheme="minorHAnsi" w:eastAsiaTheme="minorEastAsia" w:hAnsiTheme="minorHAnsi" w:cstheme="minorBidi"/>
          <w:noProof/>
          <w:color w:val="auto"/>
          <w:kern w:val="2"/>
          <w:sz w:val="24"/>
          <w:szCs w:val="24"/>
          <w:highlight w:val="yellow"/>
          <w:lang w:eastAsia="en-GB"/>
          <w14:ligatures w14:val="standardContextual"/>
        </w:rPr>
      </w:pPr>
      <w:hyperlink w:anchor="_Toc187415706" w:history="1">
        <w:r w:rsidRPr="001E399C">
          <w:rPr>
            <w:rStyle w:val="Hyperlink"/>
            <w:rFonts w:ascii="Poppins" w:hAnsi="Poppins" w:cs="Poppins"/>
            <w:noProof/>
            <w:highlight w:val="yellow"/>
          </w:rPr>
          <w:t>Proposer’s solution</w:t>
        </w:r>
        <w:r w:rsidRPr="001E399C">
          <w:rPr>
            <w:noProof/>
            <w:webHidden/>
            <w:highlight w:val="yellow"/>
          </w:rPr>
          <w:tab/>
        </w:r>
        <w:r w:rsidRPr="001E399C">
          <w:rPr>
            <w:noProof/>
            <w:webHidden/>
            <w:highlight w:val="yellow"/>
          </w:rPr>
          <w:fldChar w:fldCharType="begin"/>
        </w:r>
        <w:r w:rsidRPr="001E399C">
          <w:rPr>
            <w:noProof/>
            <w:webHidden/>
            <w:highlight w:val="yellow"/>
          </w:rPr>
          <w:instrText xml:space="preserve"> PAGEREF _Toc187415706 \h </w:instrText>
        </w:r>
        <w:r w:rsidRPr="001E399C">
          <w:rPr>
            <w:noProof/>
            <w:webHidden/>
            <w:highlight w:val="yellow"/>
          </w:rPr>
        </w:r>
        <w:r w:rsidRPr="001E399C">
          <w:rPr>
            <w:noProof/>
            <w:webHidden/>
            <w:highlight w:val="yellow"/>
          </w:rPr>
          <w:fldChar w:fldCharType="separate"/>
        </w:r>
        <w:r w:rsidRPr="001E399C">
          <w:rPr>
            <w:noProof/>
            <w:webHidden/>
            <w:highlight w:val="yellow"/>
          </w:rPr>
          <w:t>5</w:t>
        </w:r>
        <w:r w:rsidRPr="001E399C">
          <w:rPr>
            <w:noProof/>
            <w:webHidden/>
            <w:highlight w:val="yellow"/>
          </w:rPr>
          <w:fldChar w:fldCharType="end"/>
        </w:r>
      </w:hyperlink>
    </w:p>
    <w:p w14:paraId="0FF67A42" w14:textId="1A17B205"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07" w:history="1">
        <w:r w:rsidRPr="001E399C">
          <w:rPr>
            <w:rStyle w:val="Hyperlink"/>
            <w:rFonts w:ascii="Poppins" w:hAnsi="Poppins" w:cs="Poppins"/>
            <w:highlight w:val="yellow"/>
          </w:rPr>
          <w:t>Workgroup considerations</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_Toc187415707 \h </w:instrText>
        </w:r>
        <w:r w:rsidRPr="001E399C">
          <w:rPr>
            <w:webHidden/>
            <w:highlight w:val="yellow"/>
          </w:rPr>
        </w:r>
        <w:r w:rsidRPr="001E399C">
          <w:rPr>
            <w:webHidden/>
            <w:highlight w:val="yellow"/>
          </w:rPr>
          <w:fldChar w:fldCharType="separate"/>
        </w:r>
        <w:r w:rsidRPr="001E399C">
          <w:rPr>
            <w:webHidden/>
            <w:highlight w:val="yellow"/>
          </w:rPr>
          <w:t>5</w:t>
        </w:r>
        <w:r w:rsidRPr="001E399C">
          <w:rPr>
            <w:webHidden/>
            <w:highlight w:val="yellow"/>
          </w:rPr>
          <w:fldChar w:fldCharType="end"/>
        </w:r>
      </w:hyperlink>
    </w:p>
    <w:p w14:paraId="7DBCF3B7" w14:textId="21325224"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08" w:history="1">
        <w:r w:rsidRPr="001E399C">
          <w:rPr>
            <w:rStyle w:val="Hyperlink"/>
            <w:rFonts w:ascii="Poppins" w:hAnsi="Poppins" w:cs="Poppins"/>
            <w:highlight w:val="yellow"/>
          </w:rPr>
          <w:t>What is the impact of this change?</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_Toc187415708 \h </w:instrText>
        </w:r>
        <w:r w:rsidRPr="001E399C">
          <w:rPr>
            <w:webHidden/>
            <w:highlight w:val="yellow"/>
          </w:rPr>
        </w:r>
        <w:r w:rsidRPr="001E399C">
          <w:rPr>
            <w:webHidden/>
            <w:highlight w:val="yellow"/>
          </w:rPr>
          <w:fldChar w:fldCharType="separate"/>
        </w:r>
        <w:r w:rsidRPr="001E399C">
          <w:rPr>
            <w:webHidden/>
            <w:highlight w:val="yellow"/>
          </w:rPr>
          <w:t>6</w:t>
        </w:r>
        <w:r w:rsidRPr="001E399C">
          <w:rPr>
            <w:webHidden/>
            <w:highlight w:val="yellow"/>
          </w:rPr>
          <w:fldChar w:fldCharType="end"/>
        </w:r>
      </w:hyperlink>
    </w:p>
    <w:p w14:paraId="54DEA718" w14:textId="5B8C2734" w:rsidR="00E80C41" w:rsidRPr="001E399C" w:rsidRDefault="00E80C41">
      <w:pPr>
        <w:pStyle w:val="TOC2"/>
        <w:rPr>
          <w:rFonts w:asciiTheme="minorHAnsi" w:eastAsiaTheme="minorEastAsia" w:hAnsiTheme="minorHAnsi" w:cstheme="minorBidi"/>
          <w:noProof/>
          <w:color w:val="auto"/>
          <w:kern w:val="2"/>
          <w:sz w:val="24"/>
          <w:szCs w:val="24"/>
          <w:highlight w:val="yellow"/>
          <w:lang w:eastAsia="en-GB"/>
          <w14:ligatures w14:val="standardContextual"/>
        </w:rPr>
      </w:pPr>
      <w:hyperlink w:anchor="_Toc187415709" w:history="1">
        <w:r w:rsidRPr="001E399C">
          <w:rPr>
            <w:rStyle w:val="Hyperlink"/>
            <w:rFonts w:ascii="Poppins" w:hAnsi="Poppins" w:cs="Poppins"/>
            <w:noProof/>
            <w:highlight w:val="yellow"/>
          </w:rPr>
          <w:t xml:space="preserve">Proposer’s assessment against Code Objectives </w:t>
        </w:r>
        <w:r w:rsidRPr="001E399C">
          <w:rPr>
            <w:noProof/>
            <w:webHidden/>
            <w:highlight w:val="yellow"/>
          </w:rPr>
          <w:tab/>
        </w:r>
        <w:r w:rsidRPr="001E399C">
          <w:rPr>
            <w:noProof/>
            <w:webHidden/>
            <w:highlight w:val="yellow"/>
          </w:rPr>
          <w:fldChar w:fldCharType="begin"/>
        </w:r>
        <w:r w:rsidRPr="001E399C">
          <w:rPr>
            <w:noProof/>
            <w:webHidden/>
            <w:highlight w:val="yellow"/>
          </w:rPr>
          <w:instrText xml:space="preserve"> PAGEREF _Toc187415709 \h </w:instrText>
        </w:r>
        <w:r w:rsidRPr="001E399C">
          <w:rPr>
            <w:noProof/>
            <w:webHidden/>
            <w:highlight w:val="yellow"/>
          </w:rPr>
        </w:r>
        <w:r w:rsidRPr="001E399C">
          <w:rPr>
            <w:noProof/>
            <w:webHidden/>
            <w:highlight w:val="yellow"/>
          </w:rPr>
          <w:fldChar w:fldCharType="separate"/>
        </w:r>
        <w:r w:rsidRPr="001E399C">
          <w:rPr>
            <w:noProof/>
            <w:webHidden/>
            <w:highlight w:val="yellow"/>
          </w:rPr>
          <w:t>6</w:t>
        </w:r>
        <w:r w:rsidRPr="001E399C">
          <w:rPr>
            <w:noProof/>
            <w:webHidden/>
            <w:highlight w:val="yellow"/>
          </w:rPr>
          <w:fldChar w:fldCharType="end"/>
        </w:r>
      </w:hyperlink>
    </w:p>
    <w:p w14:paraId="7CBD280B" w14:textId="4A0B76CD"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10" w:history="1">
        <w:r w:rsidRPr="001E399C">
          <w:rPr>
            <w:rStyle w:val="Hyperlink"/>
            <w:rFonts w:ascii="Poppins" w:hAnsi="Poppins" w:cs="Poppins"/>
            <w:highlight w:val="yellow"/>
          </w:rPr>
          <w:t>When will this change take place?</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_Toc187415710 \h </w:instrText>
        </w:r>
        <w:r w:rsidRPr="001E399C">
          <w:rPr>
            <w:webHidden/>
            <w:highlight w:val="yellow"/>
          </w:rPr>
        </w:r>
        <w:r w:rsidRPr="001E399C">
          <w:rPr>
            <w:webHidden/>
            <w:highlight w:val="yellow"/>
          </w:rPr>
          <w:fldChar w:fldCharType="separate"/>
        </w:r>
        <w:r w:rsidRPr="001E399C">
          <w:rPr>
            <w:webHidden/>
            <w:highlight w:val="yellow"/>
          </w:rPr>
          <w:t>6</w:t>
        </w:r>
        <w:r w:rsidRPr="001E399C">
          <w:rPr>
            <w:webHidden/>
            <w:highlight w:val="yellow"/>
          </w:rPr>
          <w:fldChar w:fldCharType="end"/>
        </w:r>
      </w:hyperlink>
    </w:p>
    <w:p w14:paraId="7FB63683" w14:textId="1E764E01"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11" w:history="1">
        <w:r w:rsidRPr="001E399C">
          <w:rPr>
            <w:rStyle w:val="Hyperlink"/>
            <w:rFonts w:ascii="Poppins" w:hAnsi="Poppins" w:cs="Poppins"/>
            <w:highlight w:val="yellow"/>
          </w:rPr>
          <w:t>Interactions</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_Toc187415711 \h </w:instrText>
        </w:r>
        <w:r w:rsidRPr="001E399C">
          <w:rPr>
            <w:webHidden/>
            <w:highlight w:val="yellow"/>
          </w:rPr>
        </w:r>
        <w:r w:rsidRPr="001E399C">
          <w:rPr>
            <w:webHidden/>
            <w:highlight w:val="yellow"/>
          </w:rPr>
          <w:fldChar w:fldCharType="separate"/>
        </w:r>
        <w:r w:rsidRPr="001E399C">
          <w:rPr>
            <w:webHidden/>
            <w:highlight w:val="yellow"/>
          </w:rPr>
          <w:t>6</w:t>
        </w:r>
        <w:r w:rsidRPr="001E399C">
          <w:rPr>
            <w:webHidden/>
            <w:highlight w:val="yellow"/>
          </w:rPr>
          <w:fldChar w:fldCharType="end"/>
        </w:r>
      </w:hyperlink>
    </w:p>
    <w:p w14:paraId="0C563DFF" w14:textId="54494633"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12" w:history="1">
        <w:r w:rsidRPr="001E399C">
          <w:rPr>
            <w:rStyle w:val="Hyperlink"/>
            <w:rFonts w:ascii="Poppins" w:hAnsi="Poppins" w:cs="Poppins"/>
            <w:highlight w:val="yellow"/>
          </w:rPr>
          <w:t>How to respond</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_Toc187415712 \h </w:instrText>
        </w:r>
        <w:r w:rsidRPr="001E399C">
          <w:rPr>
            <w:webHidden/>
            <w:highlight w:val="yellow"/>
          </w:rPr>
        </w:r>
        <w:r w:rsidRPr="001E399C">
          <w:rPr>
            <w:webHidden/>
            <w:highlight w:val="yellow"/>
          </w:rPr>
          <w:fldChar w:fldCharType="separate"/>
        </w:r>
        <w:r w:rsidRPr="001E399C">
          <w:rPr>
            <w:webHidden/>
            <w:highlight w:val="yellow"/>
          </w:rPr>
          <w:t>6</w:t>
        </w:r>
        <w:r w:rsidRPr="001E399C">
          <w:rPr>
            <w:webHidden/>
            <w:highlight w:val="yellow"/>
          </w:rPr>
          <w:fldChar w:fldCharType="end"/>
        </w:r>
      </w:hyperlink>
    </w:p>
    <w:p w14:paraId="63952398" w14:textId="503C9439"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13" w:history="1">
        <w:r w:rsidRPr="001E399C">
          <w:rPr>
            <w:rStyle w:val="Hyperlink"/>
            <w:rFonts w:ascii="Poppins" w:hAnsi="Poppins" w:cs="Poppins"/>
            <w:highlight w:val="yellow"/>
          </w:rPr>
          <w:t>Acronyms, key terms and reference material</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_Toc187415713 \h </w:instrText>
        </w:r>
        <w:r w:rsidRPr="001E399C">
          <w:rPr>
            <w:webHidden/>
            <w:highlight w:val="yellow"/>
          </w:rPr>
        </w:r>
        <w:r w:rsidRPr="001E399C">
          <w:rPr>
            <w:webHidden/>
            <w:highlight w:val="yellow"/>
          </w:rPr>
          <w:fldChar w:fldCharType="separate"/>
        </w:r>
        <w:r w:rsidRPr="001E399C">
          <w:rPr>
            <w:webHidden/>
            <w:highlight w:val="yellow"/>
          </w:rPr>
          <w:t>7</w:t>
        </w:r>
        <w:r w:rsidRPr="001E399C">
          <w:rPr>
            <w:webHidden/>
            <w:highlight w:val="yellow"/>
          </w:rPr>
          <w:fldChar w:fldCharType="end"/>
        </w:r>
      </w:hyperlink>
    </w:p>
    <w:p w14:paraId="6B8374C1" w14:textId="05924FA1" w:rsidR="00E80C41" w:rsidRPr="001E399C" w:rsidRDefault="00E80C41">
      <w:pPr>
        <w:pStyle w:val="TOC1"/>
        <w:rPr>
          <w:rFonts w:asciiTheme="minorHAnsi" w:eastAsiaTheme="minorEastAsia" w:hAnsiTheme="minorHAnsi" w:cstheme="minorBidi"/>
          <w:color w:val="auto"/>
          <w:kern w:val="2"/>
          <w:sz w:val="24"/>
          <w:szCs w:val="24"/>
          <w:highlight w:val="yellow"/>
          <w:lang w:eastAsia="en-GB"/>
          <w14:ligatures w14:val="standardContextual"/>
        </w:rPr>
      </w:pPr>
      <w:hyperlink w:anchor="_Toc187415714" w:history="1">
        <w:r w:rsidRPr="001E399C">
          <w:rPr>
            <w:rStyle w:val="Hyperlink"/>
            <w:rFonts w:ascii="Poppins" w:hAnsi="Poppins" w:cs="Poppins"/>
            <w:highlight w:val="yellow"/>
          </w:rPr>
          <w:t>Annexes</w:t>
        </w:r>
        <w:r w:rsidRPr="001E399C">
          <w:rPr>
            <w:webHidden/>
            <w:highlight w:val="yellow"/>
          </w:rPr>
          <w:tab/>
        </w:r>
        <w:r w:rsidRPr="001E399C">
          <w:rPr>
            <w:webHidden/>
            <w:highlight w:val="yellow"/>
          </w:rPr>
          <w:fldChar w:fldCharType="begin"/>
        </w:r>
        <w:r w:rsidRPr="001E399C">
          <w:rPr>
            <w:webHidden/>
            <w:highlight w:val="yellow"/>
          </w:rPr>
          <w:instrText xml:space="preserve"> PAGEREF _Toc187415714 \h </w:instrText>
        </w:r>
        <w:r w:rsidRPr="001E399C">
          <w:rPr>
            <w:webHidden/>
            <w:highlight w:val="yellow"/>
          </w:rPr>
        </w:r>
        <w:r w:rsidRPr="001E399C">
          <w:rPr>
            <w:webHidden/>
            <w:highlight w:val="yellow"/>
          </w:rPr>
          <w:fldChar w:fldCharType="separate"/>
        </w:r>
        <w:r w:rsidRPr="001E399C">
          <w:rPr>
            <w:webHidden/>
            <w:highlight w:val="yellow"/>
          </w:rPr>
          <w:t>8</w:t>
        </w:r>
        <w:r w:rsidRPr="001E399C">
          <w:rPr>
            <w:webHidden/>
            <w:highlight w:val="yellow"/>
          </w:rPr>
          <w:fldChar w:fldCharType="end"/>
        </w:r>
      </w:hyperlink>
    </w:p>
    <w:p w14:paraId="36197AB9" w14:textId="2D22F797" w:rsidR="00C1635A" w:rsidRPr="00DE2E99" w:rsidRDefault="00C1635A" w:rsidP="00C1635A">
      <w:pPr>
        <w:rPr>
          <w:rFonts w:ascii="Poppins" w:hAnsi="Poppins" w:cs="Poppins"/>
          <w:b/>
        </w:rPr>
      </w:pPr>
      <w:r w:rsidRPr="001E399C">
        <w:rPr>
          <w:rFonts w:ascii="Poppins" w:hAnsi="Poppins" w:cs="Poppins"/>
          <w:b/>
          <w:highlight w:val="yellow"/>
        </w:rPr>
        <w:fldChar w:fldCharType="end"/>
      </w:r>
    </w:p>
    <w:p w14:paraId="0A85CB0D" w14:textId="77777777" w:rsidR="00C1635A" w:rsidRPr="00DE2E99" w:rsidRDefault="00C1635A" w:rsidP="00C1635A">
      <w:pPr>
        <w:rPr>
          <w:rFonts w:ascii="Poppins" w:hAnsi="Poppins" w:cs="Poppins"/>
        </w:rPr>
      </w:pPr>
    </w:p>
    <w:p w14:paraId="49CB5BE8" w14:textId="77777777" w:rsidR="00C1635A" w:rsidRPr="00DE2E99" w:rsidRDefault="00C1635A" w:rsidP="00C1635A">
      <w:pPr>
        <w:rPr>
          <w:rFonts w:ascii="Poppins" w:eastAsiaTheme="majorEastAsia" w:hAnsi="Poppins" w:cs="Poppins"/>
          <w:b/>
          <w:color w:val="FFFFFF" w:themeColor="background1"/>
          <w:sz w:val="28"/>
          <w:szCs w:val="32"/>
        </w:rPr>
      </w:pPr>
      <w:bookmarkStart w:id="9" w:name="_Toc58482270"/>
      <w:r w:rsidRPr="00DE2E99">
        <w:rPr>
          <w:rFonts w:ascii="Poppins" w:hAnsi="Poppins" w:cs="Poppins"/>
        </w:rPr>
        <w:br w:type="page"/>
      </w:r>
    </w:p>
    <w:p w14:paraId="1991B73D" w14:textId="6CBF1457" w:rsidR="00C1635A" w:rsidRPr="00DE2E99" w:rsidRDefault="00C1635A" w:rsidP="00C1635A">
      <w:pPr>
        <w:pStyle w:val="Heading1"/>
        <w:rPr>
          <w:rFonts w:ascii="Poppins" w:hAnsi="Poppins" w:cs="Poppins"/>
        </w:rPr>
      </w:pPr>
      <w:bookmarkStart w:id="10" w:name="_Executive_summary_1"/>
      <w:bookmarkStart w:id="11" w:name="_Toc187415702"/>
      <w:bookmarkStart w:id="12" w:name="_Toc58837630"/>
      <w:bookmarkEnd w:id="9"/>
      <w:bookmarkEnd w:id="10"/>
      <w:r w:rsidRPr="00DE2E99">
        <w:rPr>
          <w:rFonts w:ascii="Poppins" w:hAnsi="Poppins" w:cs="Poppins"/>
        </w:rPr>
        <w:lastRenderedPageBreak/>
        <w:t xml:space="preserve">Executive </w:t>
      </w:r>
      <w:r w:rsidR="008960CB" w:rsidRPr="00DE2E99">
        <w:rPr>
          <w:rFonts w:ascii="Poppins" w:hAnsi="Poppins" w:cs="Poppins"/>
        </w:rPr>
        <w:t>S</w:t>
      </w:r>
      <w:r w:rsidRPr="00DE2E99">
        <w:rPr>
          <w:rFonts w:ascii="Poppins" w:hAnsi="Poppins" w:cs="Poppins"/>
        </w:rPr>
        <w:t>ummary</w:t>
      </w:r>
      <w:bookmarkEnd w:id="11"/>
    </w:p>
    <w:p w14:paraId="13258081" w14:textId="2C5FD04C" w:rsidR="003F7F63" w:rsidRDefault="003F7F63" w:rsidP="00C1635A">
      <w:pPr>
        <w:rPr>
          <w:rFonts w:ascii="Poppins" w:hAnsi="Poppins" w:cs="Poppins"/>
          <w:iCs/>
          <w:color w:val="000000" w:themeColor="text1"/>
        </w:rPr>
      </w:pPr>
      <w:bookmarkStart w:id="13" w:name="_Hlk50464659"/>
      <w:bookmarkStart w:id="14" w:name="_Hlk31885141"/>
      <w:r w:rsidRPr="00DB3FC5">
        <w:rPr>
          <w:rFonts w:ascii="Poppins" w:hAnsi="Poppins" w:cs="Poppins"/>
          <w:iCs/>
          <w:color w:val="000000" w:themeColor="text1"/>
        </w:rPr>
        <w:t xml:space="preserve">This modification </w:t>
      </w:r>
      <w:r w:rsidR="00560DB7" w:rsidRPr="00DB3FC5">
        <w:rPr>
          <w:rFonts w:ascii="Poppins" w:hAnsi="Poppins" w:cs="Poppins"/>
          <w:iCs/>
          <w:color w:val="000000" w:themeColor="text1"/>
        </w:rPr>
        <w:t>proposes to raise the lower threshold at which an Evaluation of Transmission Impact Assessment (TIA) must be undertaken.</w:t>
      </w:r>
      <w:r w:rsidR="002D3686" w:rsidRPr="00DB3FC5">
        <w:rPr>
          <w:rFonts w:ascii="Poppins" w:hAnsi="Poppins" w:cs="Poppins"/>
          <w:iCs/>
          <w:color w:val="000000" w:themeColor="text1"/>
        </w:rPr>
        <w:t xml:space="preserve">  </w:t>
      </w:r>
    </w:p>
    <w:bookmarkEnd w:id="13"/>
    <w:p w14:paraId="62483474" w14:textId="77777777" w:rsidR="00C1635A" w:rsidRPr="00D91432" w:rsidRDefault="00C1635A" w:rsidP="008960CB">
      <w:pPr>
        <w:rPr>
          <w:rFonts w:ascii="Poppins" w:hAnsi="Poppins" w:cs="Poppins"/>
          <w:b/>
          <w:bCs/>
          <w:color w:val="3F0731"/>
        </w:rPr>
      </w:pPr>
      <w:r w:rsidRPr="00D91432">
        <w:rPr>
          <w:rFonts w:ascii="Poppins" w:hAnsi="Poppins" w:cs="Poppins"/>
          <w:b/>
          <w:bCs/>
          <w:color w:val="3F0731"/>
        </w:rPr>
        <w:t>What is the issue?</w:t>
      </w:r>
    </w:p>
    <w:bookmarkEnd w:id="14"/>
    <w:p w14:paraId="76604D6B" w14:textId="06CF6F06" w:rsidR="00D034B7" w:rsidRPr="00344261" w:rsidRDefault="00D034B7" w:rsidP="00C63523">
      <w:pPr>
        <w:rPr>
          <w:rFonts w:ascii="Poppins" w:hAnsi="Poppins" w:cs="Poppins"/>
        </w:rPr>
      </w:pPr>
      <w:r w:rsidRPr="00344261">
        <w:rPr>
          <w:rFonts w:ascii="Poppins" w:hAnsi="Poppins" w:cs="Poppins"/>
        </w:rPr>
        <w:t xml:space="preserve">Since publication of the </w:t>
      </w:r>
      <w:r w:rsidR="009E68FF" w:rsidRPr="00344261">
        <w:rPr>
          <w:rFonts w:ascii="Poppins" w:hAnsi="Poppins" w:cs="Poppins"/>
        </w:rPr>
        <w:t>Connections Action Plan</w:t>
      </w:r>
      <w:r w:rsidR="009E68FF" w:rsidRPr="00344261">
        <w:rPr>
          <w:rStyle w:val="FootnoteReference"/>
          <w:rFonts w:ascii="Poppins" w:hAnsi="Poppins" w:cs="Poppins"/>
        </w:rPr>
        <w:footnoteReference w:id="4"/>
      </w:r>
      <w:r w:rsidR="009E68FF" w:rsidRPr="00344261">
        <w:rPr>
          <w:rFonts w:ascii="Poppins" w:hAnsi="Poppins" w:cs="Poppins"/>
        </w:rPr>
        <w:t xml:space="preserve"> (CAP)</w:t>
      </w:r>
      <w:r w:rsidRPr="00344261">
        <w:rPr>
          <w:rFonts w:ascii="Poppins" w:hAnsi="Poppins" w:cs="Poppins"/>
        </w:rPr>
        <w:t xml:space="preserve"> in November 2023, the Transmission and Distribution Connection queue has continued to grow; the combined queue has increased from 574GW in November 2023 to 739GW by October 2024. While connections reform</w:t>
      </w:r>
      <w:r w:rsidR="002319BB" w:rsidRPr="00344261">
        <w:rPr>
          <w:rStyle w:val="FootnoteReference"/>
          <w:rFonts w:ascii="Poppins" w:hAnsi="Poppins" w:cs="Poppins"/>
        </w:rPr>
        <w:footnoteReference w:id="5"/>
      </w:r>
      <w:r w:rsidRPr="00344261">
        <w:rPr>
          <w:rFonts w:ascii="Poppins" w:hAnsi="Poppins" w:cs="Poppins"/>
        </w:rPr>
        <w:t xml:space="preserve"> will address these challenges and put customers and stakeholders at the heart of change, there is an opportunity to improve the connection process for smaller Distributed Generation (DG) who have minimal impact on the Transmission System. </w:t>
      </w:r>
    </w:p>
    <w:p w14:paraId="371BB0D2" w14:textId="38F22E39" w:rsidR="00C1635A" w:rsidRPr="00D91432" w:rsidRDefault="00C1635A" w:rsidP="008960CB">
      <w:pPr>
        <w:rPr>
          <w:rFonts w:ascii="Poppins" w:hAnsi="Poppins" w:cs="Poppins"/>
          <w:b/>
          <w:bCs/>
          <w:color w:val="3F0731"/>
        </w:rPr>
      </w:pPr>
      <w:r w:rsidRPr="00D91432">
        <w:rPr>
          <w:rFonts w:ascii="Poppins" w:hAnsi="Poppins" w:cs="Poppins"/>
          <w:b/>
          <w:bCs/>
          <w:color w:val="3F0731"/>
        </w:rPr>
        <w:t>What is the solution and when will it come into effect?</w:t>
      </w:r>
    </w:p>
    <w:p w14:paraId="14C27521" w14:textId="425B7BE2" w:rsidR="00C1635A" w:rsidRPr="00B91B46" w:rsidRDefault="00C1635A" w:rsidP="00BC54BC">
      <w:pPr>
        <w:rPr>
          <w:rFonts w:ascii="Poppins" w:hAnsi="Poppins" w:cs="Poppins"/>
          <w:noProof/>
          <w:color w:val="000000" w:themeColor="text1"/>
        </w:rPr>
      </w:pPr>
      <w:r w:rsidRPr="00DE2E99">
        <w:rPr>
          <w:rFonts w:ascii="Poppins" w:hAnsi="Poppins" w:cs="Poppins"/>
          <w:b/>
        </w:rPr>
        <w:t>Proposer’s solution</w:t>
      </w:r>
      <w:r w:rsidRPr="00B91B46">
        <w:rPr>
          <w:rFonts w:ascii="Poppins" w:hAnsi="Poppins" w:cs="Poppins"/>
          <w:b/>
          <w:color w:val="000000" w:themeColor="text1"/>
        </w:rPr>
        <w:t xml:space="preserve">: </w:t>
      </w:r>
      <w:r w:rsidR="00A531FF" w:rsidRPr="00A531FF">
        <w:rPr>
          <w:rFonts w:ascii="Poppins" w:hAnsi="Poppins" w:cs="Poppins"/>
          <w:color w:val="000000" w:themeColor="text1"/>
        </w:rPr>
        <w:t>It is proposed that that the lower Transmission impact threshold will be raised from 1MW to 5MW and codified</w:t>
      </w:r>
      <w:r w:rsidR="000464FE">
        <w:rPr>
          <w:rStyle w:val="FootnoteReference"/>
          <w:rFonts w:ascii="Poppins" w:hAnsi="Poppins" w:cs="Poppins"/>
          <w:color w:val="000000" w:themeColor="text1"/>
        </w:rPr>
        <w:footnoteReference w:id="6"/>
      </w:r>
      <w:r w:rsidR="00A531FF" w:rsidRPr="00A531FF">
        <w:rPr>
          <w:rFonts w:ascii="Poppins" w:hAnsi="Poppins" w:cs="Poppins"/>
          <w:color w:val="000000" w:themeColor="text1"/>
        </w:rPr>
        <w:t xml:space="preserve"> within the CUSC for E</w:t>
      </w:r>
      <w:r w:rsidR="00151AD5">
        <w:rPr>
          <w:rFonts w:ascii="Poppins" w:hAnsi="Poppins" w:cs="Poppins"/>
          <w:color w:val="000000" w:themeColor="text1"/>
        </w:rPr>
        <w:t>ngland and Wales</w:t>
      </w:r>
      <w:r w:rsidR="006C4B0B">
        <w:rPr>
          <w:rFonts w:ascii="Poppins" w:hAnsi="Poppins" w:cs="Poppins"/>
          <w:color w:val="000000" w:themeColor="text1"/>
        </w:rPr>
        <w:t xml:space="preserve"> (E&amp;W)</w:t>
      </w:r>
      <w:r w:rsidR="00A531FF" w:rsidRPr="00A531FF">
        <w:rPr>
          <w:rFonts w:ascii="Poppins" w:hAnsi="Poppins" w:cs="Poppins"/>
          <w:color w:val="000000" w:themeColor="text1"/>
        </w:rPr>
        <w:t xml:space="preserve">. </w:t>
      </w:r>
    </w:p>
    <w:p w14:paraId="03142292" w14:textId="76603D57" w:rsidR="00C1635A" w:rsidRPr="00082E1C" w:rsidRDefault="00C1635A" w:rsidP="00C1635A">
      <w:pPr>
        <w:rPr>
          <w:rFonts w:ascii="Poppins" w:hAnsi="Poppins" w:cs="Poppins"/>
          <w:iCs/>
          <w:color w:val="000000" w:themeColor="text1"/>
          <w:sz w:val="20"/>
        </w:rPr>
      </w:pPr>
      <w:r w:rsidRPr="00DE2E99">
        <w:rPr>
          <w:rFonts w:ascii="Poppins" w:hAnsi="Poppins" w:cs="Poppins"/>
          <w:b/>
        </w:rPr>
        <w:t>Implementation date:</w:t>
      </w:r>
      <w:r w:rsidRPr="00DE2E99">
        <w:rPr>
          <w:rFonts w:ascii="Poppins" w:hAnsi="Poppins" w:cs="Poppins"/>
        </w:rPr>
        <w:t xml:space="preserve"> </w:t>
      </w:r>
      <w:r w:rsidR="00082E1C">
        <w:rPr>
          <w:rFonts w:ascii="Poppins" w:hAnsi="Poppins" w:cs="Poppins"/>
          <w:iCs/>
          <w:color w:val="000000" w:themeColor="text1"/>
        </w:rPr>
        <w:t>02 May 2025</w:t>
      </w:r>
    </w:p>
    <w:p w14:paraId="367EFBA1" w14:textId="77777777" w:rsidR="00C1635A" w:rsidRPr="00DE2E99" w:rsidRDefault="00C1635A" w:rsidP="00C1635A">
      <w:pPr>
        <w:rPr>
          <w:rFonts w:ascii="Poppins" w:hAnsi="Poppins" w:cs="Poppins"/>
        </w:rPr>
      </w:pPr>
    </w:p>
    <w:p w14:paraId="408818FF" w14:textId="77777777" w:rsidR="00C1635A" w:rsidRPr="00DE2E99" w:rsidRDefault="00C1635A" w:rsidP="00C1635A">
      <w:pPr>
        <w:rPr>
          <w:rFonts w:ascii="Poppins" w:hAnsi="Poppins" w:cs="Poppins"/>
          <w:b/>
          <w:noProof/>
        </w:rPr>
      </w:pPr>
      <w:commentRangeStart w:id="16"/>
      <w:r w:rsidRPr="00DE2E99">
        <w:rPr>
          <w:rFonts w:ascii="Poppins" w:hAnsi="Poppins" w:cs="Poppins"/>
          <w:b/>
          <w:noProof/>
        </w:rPr>
        <w:t>Summary of potential alternative solution(s) and implementation date(s):</w:t>
      </w:r>
    </w:p>
    <w:p w14:paraId="4033C062" w14:textId="77777777" w:rsidR="00C1635A" w:rsidRPr="00DE2E99" w:rsidRDefault="00C1635A" w:rsidP="00C1635A">
      <w:pPr>
        <w:rPr>
          <w:rFonts w:ascii="Poppins" w:hAnsi="Poppins" w:cs="Poppins"/>
          <w:i/>
          <w:color w:val="00B050"/>
        </w:rPr>
      </w:pPr>
      <w:bookmarkStart w:id="17" w:name="_Hlk50468630"/>
      <w:r w:rsidRPr="00DE2E99">
        <w:rPr>
          <w:rFonts w:ascii="Poppins" w:hAnsi="Poppins" w:cs="Poppins"/>
          <w:i/>
          <w:color w:val="00B050"/>
        </w:rPr>
        <w:t>Summary of any alternatives that have been discussed/raised (1-3 sentences).</w:t>
      </w:r>
      <w:commentRangeEnd w:id="16"/>
      <w:r w:rsidRPr="00DE2E99">
        <w:rPr>
          <w:rFonts w:ascii="Poppins" w:hAnsi="Poppins" w:cs="Poppins"/>
          <w:i/>
          <w:color w:val="00B050"/>
        </w:rPr>
        <w:commentReference w:id="16"/>
      </w:r>
      <w:bookmarkEnd w:id="17"/>
    </w:p>
    <w:p w14:paraId="1C684FF6" w14:textId="77777777" w:rsidR="00C1635A" w:rsidRPr="00D91432" w:rsidRDefault="00C1635A" w:rsidP="008960CB">
      <w:pPr>
        <w:rPr>
          <w:rFonts w:ascii="Poppins" w:hAnsi="Poppins" w:cs="Poppins"/>
          <w:color w:val="3F0731"/>
        </w:rPr>
      </w:pPr>
      <w:r w:rsidRPr="00D91432">
        <w:rPr>
          <w:rFonts w:ascii="Poppins" w:hAnsi="Poppins" w:cs="Poppins"/>
          <w:color w:val="3F0731"/>
        </w:rPr>
        <w:t>What is the impact if this change is made?</w:t>
      </w:r>
    </w:p>
    <w:p w14:paraId="68D05A78" w14:textId="77777777" w:rsidR="00C1635A" w:rsidRPr="00DE2E99" w:rsidRDefault="00C1635A" w:rsidP="00C1635A">
      <w:pPr>
        <w:spacing w:line="256" w:lineRule="auto"/>
        <w:rPr>
          <w:rFonts w:ascii="Poppins" w:hAnsi="Poppins" w:cs="Poppins"/>
          <w:i/>
          <w:color w:val="FF00FF"/>
        </w:rPr>
      </w:pPr>
      <w:r w:rsidRPr="00DE2E99">
        <w:rPr>
          <w:rFonts w:ascii="Poppins" w:hAnsi="Poppins" w:cs="Poppins"/>
          <w:i/>
          <w:color w:val="00B050"/>
        </w:rPr>
        <w:t>Summarise the impacts. Don’t just copy and paste the impacted parties from the front page. This is to explain what the impacts are on those parties. (1-3 sentences)</w:t>
      </w:r>
    </w:p>
    <w:p w14:paraId="1C2BA016" w14:textId="77777777" w:rsidR="00C1635A" w:rsidRPr="00D91432" w:rsidRDefault="00C1635A" w:rsidP="008960CB">
      <w:pPr>
        <w:rPr>
          <w:rFonts w:ascii="Poppins" w:hAnsi="Poppins" w:cs="Poppins"/>
          <w:b/>
          <w:bCs/>
          <w:color w:val="3F0731"/>
        </w:rPr>
      </w:pPr>
      <w:r w:rsidRPr="00D91432">
        <w:rPr>
          <w:rFonts w:ascii="Poppins" w:hAnsi="Poppins" w:cs="Poppins"/>
          <w:b/>
          <w:bCs/>
          <w:color w:val="3F0731"/>
        </w:rPr>
        <w:t>Interactions</w:t>
      </w:r>
    </w:p>
    <w:p w14:paraId="50A93472" w14:textId="6D6444A0" w:rsidR="00C1635A" w:rsidRDefault="00C1635A" w:rsidP="00C1635A">
      <w:pPr>
        <w:spacing w:line="256" w:lineRule="auto"/>
        <w:rPr>
          <w:rFonts w:ascii="Poppins" w:hAnsi="Poppins" w:cs="Poppins"/>
          <w:i/>
          <w:color w:val="00B050"/>
        </w:rPr>
      </w:pPr>
      <w:commentRangeStart w:id="18"/>
      <w:r w:rsidRPr="00DE2E99">
        <w:rPr>
          <w:rFonts w:ascii="Poppins" w:hAnsi="Poppins" w:cs="Poppins"/>
          <w:i/>
          <w:color w:val="00B050"/>
        </w:rPr>
        <w:t xml:space="preserve">Identify any interactions with other modifications, other codes/standards or other industry-wide work i.e. BSUoS Taskforce/Open Networks. </w:t>
      </w:r>
      <w:commentRangeStart w:id="19"/>
      <w:r w:rsidRPr="00DE2E99">
        <w:rPr>
          <w:rFonts w:ascii="Poppins" w:hAnsi="Poppins" w:cs="Poppins"/>
          <w:i/>
          <w:color w:val="00B050"/>
        </w:rPr>
        <w:t>(1-2 sentences)</w:t>
      </w:r>
      <w:commentRangeEnd w:id="18"/>
      <w:r w:rsidRPr="00DE2E99">
        <w:rPr>
          <w:rFonts w:ascii="Poppins" w:hAnsi="Poppins" w:cs="Poppins"/>
          <w:i/>
          <w:color w:val="00B050"/>
        </w:rPr>
        <w:commentReference w:id="18"/>
      </w:r>
      <w:commentRangeEnd w:id="19"/>
      <w:r w:rsidRPr="00DE2E99">
        <w:rPr>
          <w:rFonts w:ascii="Poppins" w:hAnsi="Poppins" w:cs="Poppins"/>
          <w:i/>
          <w:color w:val="00B050"/>
        </w:rPr>
        <w:commentReference w:id="19"/>
      </w:r>
    </w:p>
    <w:p w14:paraId="222A07FB" w14:textId="24FD9B22" w:rsidR="009C3129" w:rsidRPr="00DE2E99" w:rsidRDefault="009C3129" w:rsidP="00C1635A">
      <w:pPr>
        <w:spacing w:line="256" w:lineRule="auto"/>
        <w:rPr>
          <w:rFonts w:ascii="Poppins" w:hAnsi="Poppins" w:cs="Poppins"/>
          <w:i/>
          <w:color w:val="00B050"/>
        </w:rPr>
      </w:pPr>
    </w:p>
    <w:p w14:paraId="30FBD6FD" w14:textId="77777777" w:rsidR="00C1635A" w:rsidRPr="00DE2E99" w:rsidRDefault="00C1635A" w:rsidP="00620C87">
      <w:pPr>
        <w:pStyle w:val="CA2"/>
        <w:pBdr>
          <w:bottom w:val="single" w:sz="4" w:space="1" w:color="auto"/>
        </w:pBdr>
        <w:shd w:val="clear" w:color="auto" w:fill="3F0731"/>
        <w:rPr>
          <w:rFonts w:ascii="Poppins" w:hAnsi="Poppins" w:cs="Poppins"/>
        </w:rPr>
      </w:pPr>
      <w:bookmarkStart w:id="21" w:name="_Toc187415703"/>
      <w:r w:rsidRPr="00DE2E99">
        <w:rPr>
          <w:rFonts w:ascii="Poppins" w:hAnsi="Poppins" w:cs="Poppins"/>
        </w:rPr>
        <w:lastRenderedPageBreak/>
        <w:t>What is the issue?</w:t>
      </w:r>
      <w:bookmarkEnd w:id="12"/>
      <w:bookmarkEnd w:id="21"/>
    </w:p>
    <w:p w14:paraId="226D9B83" w14:textId="797594B9" w:rsidR="0048048B" w:rsidRPr="0048048B" w:rsidRDefault="0048048B" w:rsidP="0048048B">
      <w:pPr>
        <w:pStyle w:val="Heading2"/>
        <w:numPr>
          <w:ilvl w:val="0"/>
          <w:numId w:val="1"/>
        </w:numPr>
        <w:rPr>
          <w:rFonts w:ascii="Poppins" w:hAnsi="Poppins" w:cs="Poppins"/>
          <w:b w:val="0"/>
          <w:bCs w:val="0"/>
          <w:iCs/>
          <w:color w:val="000000" w:themeColor="text1"/>
          <w:sz w:val="22"/>
          <w:szCs w:val="22"/>
        </w:rPr>
      </w:pPr>
      <w:bookmarkStart w:id="22" w:name="_Why_change?"/>
      <w:bookmarkStart w:id="23" w:name="_Toc187415704"/>
      <w:bookmarkStart w:id="24" w:name="_Toc58482272"/>
      <w:bookmarkEnd w:id="22"/>
      <w:r w:rsidRPr="0048048B">
        <w:rPr>
          <w:rFonts w:ascii="Poppins" w:hAnsi="Poppins" w:cs="Poppins"/>
          <w:b w:val="0"/>
          <w:bCs w:val="0"/>
          <w:iCs/>
          <w:color w:val="000000" w:themeColor="text1"/>
          <w:sz w:val="22"/>
          <w:szCs w:val="22"/>
        </w:rPr>
        <w:t>The Connections Action Plan</w:t>
      </w:r>
      <w:r w:rsidR="00091EA8">
        <w:rPr>
          <w:rStyle w:val="FootnoteReference"/>
          <w:rFonts w:ascii="Poppins" w:hAnsi="Poppins" w:cs="Poppins"/>
          <w:b w:val="0"/>
          <w:bCs w:val="0"/>
          <w:iCs/>
          <w:color w:val="000000" w:themeColor="text1"/>
          <w:sz w:val="22"/>
          <w:szCs w:val="22"/>
        </w:rPr>
        <w:footnoteReference w:id="7"/>
      </w:r>
      <w:r w:rsidRPr="0048048B">
        <w:rPr>
          <w:rFonts w:ascii="Poppins" w:hAnsi="Poppins" w:cs="Poppins"/>
          <w:b w:val="0"/>
          <w:bCs w:val="0"/>
          <w:iCs/>
          <w:color w:val="000000" w:themeColor="text1"/>
          <w:sz w:val="22"/>
          <w:szCs w:val="22"/>
        </w:rPr>
        <w:t xml:space="preserve"> (CAP) is a joint publication by the Department for Energy Security and Net Zero (DESNZ) and Ofgem. It sets out ambitious plans to significantly accelerate connections. The CAP highlights that over the last five years the volume of connection applications to the Transmission Network has grown approximately tenfold. </w:t>
      </w:r>
    </w:p>
    <w:p w14:paraId="61F3A749" w14:textId="77777777" w:rsidR="0048048B" w:rsidRPr="0048048B" w:rsidRDefault="0048048B" w:rsidP="0048048B">
      <w:pPr>
        <w:pStyle w:val="Heading2"/>
        <w:numPr>
          <w:ilvl w:val="0"/>
          <w:numId w:val="1"/>
        </w:numPr>
        <w:rPr>
          <w:rFonts w:ascii="Poppins" w:hAnsi="Poppins" w:cs="Poppins"/>
          <w:b w:val="0"/>
          <w:bCs w:val="0"/>
          <w:iCs/>
          <w:color w:val="000000" w:themeColor="text1"/>
          <w:sz w:val="22"/>
          <w:szCs w:val="22"/>
        </w:rPr>
      </w:pPr>
      <w:r w:rsidRPr="0048048B">
        <w:rPr>
          <w:rFonts w:ascii="Poppins" w:hAnsi="Poppins" w:cs="Poppins"/>
          <w:b w:val="0"/>
          <w:bCs w:val="0"/>
          <w:iCs/>
          <w:color w:val="000000" w:themeColor="text1"/>
          <w:sz w:val="22"/>
          <w:szCs w:val="22"/>
        </w:rPr>
        <w:t>Within the CAP, there is a request for networks (under section 3.5b) to “</w:t>
      </w:r>
      <w:r w:rsidRPr="0048048B">
        <w:rPr>
          <w:rFonts w:ascii="Poppins" w:hAnsi="Poppins" w:cs="Poppins"/>
          <w:b w:val="0"/>
          <w:bCs w:val="0"/>
          <w:i/>
          <w:iCs/>
          <w:color w:val="000000" w:themeColor="text1"/>
          <w:sz w:val="22"/>
          <w:szCs w:val="22"/>
        </w:rPr>
        <w:t>assess and review the thresholds for Transmission Impact Assessments (TIA)s; to accelerate connection timescales for distribution customers</w:t>
      </w:r>
      <w:r w:rsidRPr="0048048B">
        <w:rPr>
          <w:rFonts w:ascii="Poppins" w:hAnsi="Poppins" w:cs="Poppins"/>
          <w:b w:val="0"/>
          <w:bCs w:val="0"/>
          <w:iCs/>
          <w:color w:val="000000" w:themeColor="text1"/>
          <w:sz w:val="22"/>
          <w:szCs w:val="22"/>
        </w:rPr>
        <w:t xml:space="preserve">”. This is because distribution connections are increasingly dependent on Transmission reinforcements, resulting in the conditional connection dates offered (which only cover Distribution Network aspects) being revised once the Transmission impacts are identified and factored into the connection dates. These revisions can sometimes change dates by as much as 10 years, frequently making such projects unviable. This uncertainty creates risk for project developers and investors. </w:t>
      </w:r>
    </w:p>
    <w:p w14:paraId="5B658C49" w14:textId="130A9787" w:rsidR="0048048B" w:rsidRPr="0048048B" w:rsidRDefault="0048048B" w:rsidP="0048048B">
      <w:pPr>
        <w:pStyle w:val="Heading2"/>
        <w:numPr>
          <w:ilvl w:val="0"/>
          <w:numId w:val="1"/>
        </w:numPr>
        <w:rPr>
          <w:rFonts w:ascii="Poppins" w:hAnsi="Poppins" w:cs="Poppins"/>
          <w:b w:val="0"/>
          <w:bCs w:val="0"/>
          <w:iCs/>
          <w:color w:val="000000" w:themeColor="text1"/>
          <w:sz w:val="22"/>
          <w:szCs w:val="22"/>
        </w:rPr>
      </w:pPr>
      <w:r w:rsidRPr="0048048B">
        <w:rPr>
          <w:rFonts w:ascii="Poppins" w:hAnsi="Poppins" w:cs="Poppins"/>
          <w:b w:val="0"/>
          <w:bCs w:val="0"/>
          <w:iCs/>
          <w:color w:val="000000" w:themeColor="text1"/>
          <w:sz w:val="22"/>
          <w:szCs w:val="22"/>
        </w:rPr>
        <w:t>Since publication of the CAP in November 2023, the Transmission and Distribution Connection queue has continued to grow; the combined queue has increased from 574GW in November 2023 to 739GW by October 2024. While connections reform</w:t>
      </w:r>
      <w:r w:rsidR="007C0437">
        <w:rPr>
          <w:rStyle w:val="FootnoteReference"/>
          <w:rFonts w:ascii="Poppins" w:hAnsi="Poppins" w:cs="Poppins"/>
          <w:b w:val="0"/>
          <w:bCs w:val="0"/>
          <w:iCs/>
          <w:color w:val="000000" w:themeColor="text1"/>
          <w:sz w:val="22"/>
          <w:szCs w:val="22"/>
        </w:rPr>
        <w:footnoteReference w:id="8"/>
      </w:r>
      <w:r w:rsidRPr="0048048B">
        <w:rPr>
          <w:rFonts w:ascii="Poppins" w:hAnsi="Poppins" w:cs="Poppins"/>
          <w:b w:val="0"/>
          <w:bCs w:val="0"/>
          <w:iCs/>
          <w:color w:val="000000" w:themeColor="text1"/>
          <w:sz w:val="22"/>
          <w:szCs w:val="22"/>
        </w:rPr>
        <w:t xml:space="preserve"> will address these challenges and put customers and stakeholders at the heart of change, there is an opportunity to improve the connection process for smaller Distributed Generation (DG) who have minimal impact on the Transmission System. </w:t>
      </w:r>
    </w:p>
    <w:p w14:paraId="089EDEDB" w14:textId="0AA52896" w:rsidR="0048048B" w:rsidRPr="00D23CAB" w:rsidRDefault="0048048B" w:rsidP="0048048B">
      <w:pPr>
        <w:pStyle w:val="Heading2"/>
        <w:rPr>
          <w:rFonts w:ascii="Poppins" w:eastAsia="Arial" w:hAnsi="Poppins" w:cs="Poppins"/>
          <w:b w:val="0"/>
          <w:bCs w:val="0"/>
          <w:iCs/>
          <w:color w:val="000000" w:themeColor="text1"/>
          <w:sz w:val="22"/>
          <w:szCs w:val="22"/>
        </w:rPr>
      </w:pPr>
      <w:r w:rsidRPr="00D23CAB">
        <w:rPr>
          <w:rFonts w:ascii="Poppins" w:eastAsia="Arial" w:hAnsi="Poppins" w:cs="Poppins"/>
          <w:b w:val="0"/>
          <w:bCs w:val="0"/>
          <w:iCs/>
          <w:color w:val="000000" w:themeColor="text1"/>
          <w:sz w:val="22"/>
          <w:szCs w:val="22"/>
        </w:rPr>
        <w:t>CUSC Section 11</w:t>
      </w:r>
      <w:r w:rsidR="005D7D95">
        <w:rPr>
          <w:rStyle w:val="FootnoteReference"/>
          <w:rFonts w:ascii="Poppins" w:eastAsia="Arial" w:hAnsi="Poppins" w:cs="Poppins"/>
          <w:b w:val="0"/>
          <w:bCs w:val="0"/>
          <w:iCs/>
          <w:color w:val="000000" w:themeColor="text1"/>
          <w:sz w:val="22"/>
          <w:szCs w:val="22"/>
        </w:rPr>
        <w:footnoteReference w:id="9"/>
      </w:r>
      <w:r w:rsidRPr="00D23CAB">
        <w:rPr>
          <w:rFonts w:ascii="Poppins" w:eastAsia="Arial" w:hAnsi="Poppins" w:cs="Poppins"/>
          <w:b w:val="0"/>
          <w:bCs w:val="0"/>
          <w:iCs/>
          <w:color w:val="000000" w:themeColor="text1"/>
          <w:sz w:val="22"/>
          <w:szCs w:val="22"/>
        </w:rPr>
        <w:t xml:space="preserve"> defines the classification of Embedded Power Stations by size (small/medium/large), linking each size to specific requirements. It then identifies by classification as “relevant” that small and medium DG are required to go through an Evaluation of Transmission Impact Assessment ahead of connection. This process assesses the DG impact on the Transmission Network and identifies whether reinforcement is required. Under CUSC the default position for DG to go through an Evaluation of Transmission Impact Assessment for &gt;1MW in E&amp;W unless notified otherwise. Networks have recently reviewed the suitability of this lower threshold for this process and have concluded that improvements can be made. </w:t>
      </w:r>
    </w:p>
    <w:p w14:paraId="0DF2C637" w14:textId="500C72D9" w:rsidR="00C1635A" w:rsidRPr="00DE2E99" w:rsidRDefault="00C1635A" w:rsidP="0048048B">
      <w:pPr>
        <w:pStyle w:val="Heading2"/>
        <w:rPr>
          <w:rFonts w:ascii="Poppins" w:hAnsi="Poppins" w:cs="Poppins"/>
          <w:color w:val="3F0731"/>
        </w:rPr>
      </w:pPr>
      <w:r w:rsidRPr="00DE2E99">
        <w:rPr>
          <w:rFonts w:ascii="Poppins" w:hAnsi="Poppins" w:cs="Poppins"/>
          <w:color w:val="3F0731"/>
        </w:rPr>
        <w:t>Why change?</w:t>
      </w:r>
      <w:bookmarkEnd w:id="23"/>
    </w:p>
    <w:p w14:paraId="2073BC80" w14:textId="25A52107" w:rsidR="00464D01" w:rsidRPr="00464D01" w:rsidRDefault="004E2A71" w:rsidP="00464D01">
      <w:pPr>
        <w:rPr>
          <w:rFonts w:ascii="Poppins" w:hAnsi="Poppins" w:cs="Poppins"/>
          <w:iCs/>
          <w:color w:val="000000" w:themeColor="text1"/>
        </w:rPr>
      </w:pPr>
      <w:bookmarkStart w:id="25" w:name="_Toc58837632"/>
      <w:r w:rsidRPr="004E2A71">
        <w:rPr>
          <w:rFonts w:ascii="Poppins" w:hAnsi="Poppins" w:cs="Poppins"/>
          <w:iCs/>
          <w:color w:val="000000" w:themeColor="text1"/>
        </w:rPr>
        <w:t>National Grid Energy Transmission (NGET)</w:t>
      </w:r>
      <w:r w:rsidR="00BF4D34">
        <w:rPr>
          <w:rFonts w:ascii="Poppins" w:hAnsi="Poppins" w:cs="Poppins"/>
          <w:iCs/>
          <w:color w:val="000000" w:themeColor="text1"/>
        </w:rPr>
        <w:t>,</w:t>
      </w:r>
      <w:r w:rsidRPr="004E2A71">
        <w:rPr>
          <w:rFonts w:ascii="Poppins" w:hAnsi="Poppins" w:cs="Poppins"/>
          <w:iCs/>
          <w:color w:val="000000" w:themeColor="text1"/>
        </w:rPr>
        <w:t xml:space="preserve"> with support from National Energy System Operator (NESO), has analysed the impact on the E&amp;W Transmission Network of increasing the lower threshold for the Evaluation of Transmission Impact Assessment </w:t>
      </w:r>
      <w:r w:rsidRPr="004E2A71">
        <w:rPr>
          <w:rFonts w:ascii="Poppins" w:hAnsi="Poppins" w:cs="Poppins"/>
          <w:iCs/>
          <w:color w:val="000000" w:themeColor="text1"/>
        </w:rPr>
        <w:lastRenderedPageBreak/>
        <w:t>process. A paper was taken to the Connections Delivery Board (CDB)</w:t>
      </w:r>
      <w:r w:rsidR="00BF4D34">
        <w:rPr>
          <w:rStyle w:val="FootnoteReference"/>
          <w:rFonts w:ascii="Poppins" w:hAnsi="Poppins" w:cs="Poppins"/>
          <w:iCs/>
          <w:color w:val="000000" w:themeColor="text1"/>
        </w:rPr>
        <w:footnoteReference w:id="10"/>
      </w:r>
      <w:r w:rsidRPr="004E2A71">
        <w:rPr>
          <w:rFonts w:ascii="Poppins" w:hAnsi="Poppins" w:cs="Poppins"/>
          <w:iCs/>
          <w:color w:val="000000" w:themeColor="text1"/>
        </w:rPr>
        <w:t xml:space="preserve"> and the Connections Policy Advisory Group (CPAG)</w:t>
      </w:r>
      <w:r w:rsidR="001E71A0">
        <w:rPr>
          <w:rStyle w:val="FootnoteReference"/>
          <w:rFonts w:ascii="Poppins" w:hAnsi="Poppins" w:cs="Poppins"/>
          <w:iCs/>
          <w:color w:val="000000" w:themeColor="text1"/>
        </w:rPr>
        <w:footnoteReference w:id="11"/>
      </w:r>
      <w:r w:rsidRPr="004E2A71">
        <w:rPr>
          <w:rFonts w:ascii="Poppins" w:hAnsi="Poppins" w:cs="Poppins"/>
          <w:iCs/>
          <w:color w:val="000000" w:themeColor="text1"/>
        </w:rPr>
        <w:t xml:space="preserve"> reviewing the current lower limit. This paper is included in the Reference Material section of this Proposal. The CDB paper sets out the impacts of changing the lower threshold and analyses the effects on the Transmission Network. It explains that the original 1MW threshold has been in place since 2016. This has given Networks increased visibility and experience of these smaller projects going</w:t>
      </w:r>
      <w:r w:rsidR="00464D01">
        <w:rPr>
          <w:rFonts w:ascii="Poppins" w:hAnsi="Poppins" w:cs="Poppins"/>
          <w:iCs/>
          <w:color w:val="000000" w:themeColor="text1"/>
        </w:rPr>
        <w:t xml:space="preserve"> </w:t>
      </w:r>
      <w:r w:rsidR="00464D01" w:rsidRPr="00464D01">
        <w:rPr>
          <w:rFonts w:ascii="Poppins" w:hAnsi="Poppins" w:cs="Poppins"/>
          <w:iCs/>
          <w:color w:val="000000" w:themeColor="text1"/>
        </w:rPr>
        <w:t>through the Connection Process. This has resulted in greater confidence in the relevant attrition rates and trends. Further there have also been significant changes to the assumptions now being used to assess the impact on the Transmission Network.</w:t>
      </w:r>
    </w:p>
    <w:p w14:paraId="13135145" w14:textId="77777777" w:rsidR="00464D01" w:rsidRPr="00464D01" w:rsidRDefault="00464D01" w:rsidP="00464D01">
      <w:pPr>
        <w:rPr>
          <w:rFonts w:ascii="Poppins" w:hAnsi="Poppins" w:cs="Poppins"/>
          <w:iCs/>
          <w:color w:val="000000" w:themeColor="text1"/>
        </w:rPr>
      </w:pPr>
      <w:r w:rsidRPr="00464D01">
        <w:rPr>
          <w:rFonts w:ascii="Poppins" w:hAnsi="Poppins" w:cs="Poppins"/>
          <w:iCs/>
          <w:color w:val="000000" w:themeColor="text1"/>
        </w:rPr>
        <w:t>The paper concludes that NGET and NESO support increasing the lower threshold from 1MW to 5MW for E&amp;W DG. This would mean that DG projects in E&amp;W between 1MW and 5MW would sit outside the Evaluation of Transmission Impact Assessment process which would likely allow them to connect earlier as they would no longer be linked to Transmission System reinforcement. This would improve the efficiency of the process by allowing the TOs to focus on the projects that have the biggest Transmission impact. It would also improve the customer (both DNO/IDNO and EG) experience as these smaller projects would no longer have to go through the process or wait for an assessment to conclude. This means they would not have the risk associated with Transmission Network build delaying their connection date and adding cost.</w:t>
      </w:r>
    </w:p>
    <w:p w14:paraId="5B31297A" w14:textId="7FE49B8A" w:rsidR="008C0FF9" w:rsidRDefault="00464D01" w:rsidP="00464D01">
      <w:pPr>
        <w:rPr>
          <w:rFonts w:ascii="Poppins" w:hAnsi="Poppins" w:cs="Poppins"/>
          <w:iCs/>
          <w:color w:val="000000" w:themeColor="text1"/>
        </w:rPr>
      </w:pPr>
      <w:r w:rsidRPr="00464D01">
        <w:rPr>
          <w:rFonts w:ascii="Poppins" w:hAnsi="Poppins" w:cs="Poppins"/>
          <w:iCs/>
          <w:color w:val="000000" w:themeColor="text1"/>
        </w:rPr>
        <w:t>Note that while the CDB paper did review lower-level limits across all of GB, the conclusions for the Scottish networks differ. This reflects the differences between the networks (Scotland compared with E&amp;W) as the system voltage at the</w:t>
      </w:r>
      <w:r w:rsidR="006B065F">
        <w:rPr>
          <w:rFonts w:ascii="Poppins" w:hAnsi="Poppins" w:cs="Poppins"/>
          <w:iCs/>
          <w:color w:val="000000" w:themeColor="text1"/>
        </w:rPr>
        <w:t xml:space="preserve"> </w:t>
      </w:r>
      <w:r w:rsidRPr="00464D01">
        <w:rPr>
          <w:rFonts w:ascii="Poppins" w:hAnsi="Poppins" w:cs="Poppins"/>
          <w:iCs/>
          <w:color w:val="000000" w:themeColor="text1"/>
        </w:rPr>
        <w:t>Transmission</w:t>
      </w:r>
      <w:r w:rsidR="00D41DB2">
        <w:rPr>
          <w:rFonts w:ascii="Poppins" w:hAnsi="Poppins" w:cs="Poppins"/>
          <w:iCs/>
          <w:color w:val="000000" w:themeColor="text1"/>
        </w:rPr>
        <w:t xml:space="preserve"> </w:t>
      </w:r>
      <w:r w:rsidRPr="00464D01">
        <w:rPr>
          <w:rFonts w:ascii="Poppins" w:hAnsi="Poppins" w:cs="Poppins"/>
          <w:iCs/>
          <w:color w:val="000000" w:themeColor="text1"/>
        </w:rPr>
        <w:t>/</w:t>
      </w:r>
      <w:r w:rsidR="00D41DB2">
        <w:rPr>
          <w:rFonts w:ascii="Poppins" w:hAnsi="Poppins" w:cs="Poppins"/>
          <w:iCs/>
          <w:color w:val="000000" w:themeColor="text1"/>
        </w:rPr>
        <w:t xml:space="preserve"> </w:t>
      </w:r>
      <w:r w:rsidRPr="00464D01">
        <w:rPr>
          <w:rFonts w:ascii="Poppins" w:hAnsi="Poppins" w:cs="Poppins"/>
          <w:iCs/>
          <w:color w:val="000000" w:themeColor="text1"/>
        </w:rPr>
        <w:t xml:space="preserve">Distribution (T/D) interface are different, the relative size of Grid Supply Points (GSPs) are different and the relative demand requirements at the load centres are different. This impacts the requirements for the Scottish TOs to plan, develop and maintain an efficient, coordinated and economical system of Electricity Transmission. If the same lower limit threshold was set in Scotland, it could mean that Network assets were constructed that were oversized for the demand that they were required to supply. This would be uneconomic and inefficient – and therefore not be in the best interests of customers who ultimately </w:t>
      </w:r>
      <w:proofErr w:type="gramStart"/>
      <w:r w:rsidRPr="00464D01">
        <w:rPr>
          <w:rFonts w:ascii="Poppins" w:hAnsi="Poppins" w:cs="Poppins"/>
          <w:iCs/>
          <w:color w:val="000000" w:themeColor="text1"/>
        </w:rPr>
        <w:t>have to</w:t>
      </w:r>
      <w:proofErr w:type="gramEnd"/>
      <w:r w:rsidRPr="00464D01">
        <w:rPr>
          <w:rFonts w:ascii="Poppins" w:hAnsi="Poppins" w:cs="Poppins"/>
          <w:iCs/>
          <w:color w:val="000000" w:themeColor="text1"/>
        </w:rPr>
        <w:t xml:space="preserve"> bear the costs of this investment. Therefore, it is not proposed to include changes to these limits for DG in Scotland within this CUSC change proposal. The CDB paper explains that:</w:t>
      </w:r>
    </w:p>
    <w:p w14:paraId="0CE46D8B" w14:textId="77777777" w:rsidR="006B065F" w:rsidRPr="008C3F98" w:rsidRDefault="006B065F" w:rsidP="008C3F98">
      <w:pPr>
        <w:pStyle w:val="ListParagraph"/>
        <w:numPr>
          <w:ilvl w:val="0"/>
          <w:numId w:val="25"/>
        </w:numPr>
        <w:rPr>
          <w:rFonts w:ascii="Poppins" w:hAnsi="Poppins" w:cs="Poppins"/>
          <w:iCs/>
          <w:color w:val="000000" w:themeColor="text1"/>
        </w:rPr>
      </w:pPr>
      <w:r w:rsidRPr="008C3F98">
        <w:rPr>
          <w:rFonts w:ascii="Poppins" w:hAnsi="Poppins" w:cs="Poppins"/>
          <w:iCs/>
          <w:color w:val="000000" w:themeColor="text1"/>
        </w:rPr>
        <w:lastRenderedPageBreak/>
        <w:t>Scottish Power Transmission (SPT) / Scottish Power Distribution (SPD) believe that the current lower threshold of 200kW in their area strikes the right balance between accelerating connections ahead of Transmission reinforcements while maintaining a manageable level of risk in both the SPD Distribution and SPT Transmission Scottish Transmission Networks. This is subject to regular review by SP Energy Networks.</w:t>
      </w:r>
    </w:p>
    <w:p w14:paraId="3BC61B13" w14:textId="5E86EA83" w:rsidR="00464D01" w:rsidRDefault="006B065F" w:rsidP="008C3F98">
      <w:pPr>
        <w:pStyle w:val="ListParagraph"/>
        <w:numPr>
          <w:ilvl w:val="0"/>
          <w:numId w:val="25"/>
        </w:numPr>
        <w:rPr>
          <w:rFonts w:ascii="Poppins" w:hAnsi="Poppins" w:cs="Poppins"/>
          <w:iCs/>
          <w:color w:val="000000" w:themeColor="text1"/>
        </w:rPr>
      </w:pPr>
      <w:r w:rsidRPr="008C3F98">
        <w:rPr>
          <w:rFonts w:ascii="Poppins" w:hAnsi="Poppins" w:cs="Poppins"/>
          <w:iCs/>
          <w:color w:val="000000" w:themeColor="text1"/>
        </w:rPr>
        <w:t>Scottish and Southern Electricity Networks (SSEN) Transmission, working in collaboration with SSEN Distribution, have undertaken a review of the Transmission Impact Assessment threshold across the north of Scotland Transmission Area. The review concluded that the threshold can be raised to 200kW for the majority of GSPs in the SSEN Transmission Network. A four-fold increase in the threshold – from 50kW to 200kW – will see more projects being able to connect without the cost and delay that comes with this assessment needing to be carried out. SSEN Transmission will continue to review the lower limit threshold and assess any future opportunities to further increase it or identify any emerging concerns around network security that might require it to be adjusted.</w:t>
      </w:r>
    </w:p>
    <w:p w14:paraId="48948F20" w14:textId="77777777" w:rsidR="00F9079E" w:rsidRDefault="00F9079E" w:rsidP="00F9079E">
      <w:pPr>
        <w:rPr>
          <w:rFonts w:ascii="Poppins" w:hAnsi="Poppins" w:cs="Poppins"/>
          <w:iCs/>
          <w:color w:val="000000" w:themeColor="text1"/>
        </w:rPr>
      </w:pPr>
    </w:p>
    <w:p w14:paraId="740E84E8" w14:textId="2B32D4B6" w:rsidR="00F9079E" w:rsidRPr="00F9079E" w:rsidRDefault="00F9079E" w:rsidP="00F9079E">
      <w:pPr>
        <w:rPr>
          <w:rFonts w:ascii="Poppins" w:hAnsi="Poppins" w:cs="Poppins"/>
          <w:b/>
          <w:bCs/>
          <w:iCs/>
          <w:color w:val="000000" w:themeColor="text1"/>
        </w:rPr>
      </w:pPr>
      <w:r>
        <w:rPr>
          <w:rFonts w:ascii="Poppins" w:hAnsi="Poppins" w:cs="Poppins"/>
          <w:b/>
          <w:bCs/>
          <w:iCs/>
          <w:color w:val="000000" w:themeColor="text1"/>
        </w:rPr>
        <w:t xml:space="preserve">Interaction with </w:t>
      </w:r>
      <w:r w:rsidR="0035117E">
        <w:rPr>
          <w:rFonts w:ascii="Poppins" w:hAnsi="Poppins" w:cs="Poppins"/>
          <w:b/>
          <w:bCs/>
          <w:iCs/>
          <w:color w:val="000000" w:themeColor="text1"/>
        </w:rPr>
        <w:t>CMP434 and CMP435</w:t>
      </w:r>
    </w:p>
    <w:p w14:paraId="1872AEA7" w14:textId="77777777" w:rsidR="00F9079E" w:rsidRDefault="00F9079E" w:rsidP="00F9079E">
      <w:pPr>
        <w:rPr>
          <w:rFonts w:ascii="Poppins" w:hAnsi="Poppins" w:cs="Poppins"/>
        </w:rPr>
      </w:pPr>
      <w:r w:rsidRPr="00725CE5">
        <w:rPr>
          <w:rFonts w:ascii="Poppins" w:hAnsi="Poppins" w:cs="Poppins"/>
        </w:rPr>
        <w:t>CMP434</w:t>
      </w:r>
      <w:r>
        <w:rPr>
          <w:rStyle w:val="FootnoteReference"/>
          <w:rFonts w:ascii="Poppins" w:hAnsi="Poppins" w:cs="Poppins"/>
        </w:rPr>
        <w:footnoteReference w:id="12"/>
      </w:r>
      <w:r w:rsidRPr="00725CE5">
        <w:rPr>
          <w:rFonts w:ascii="Poppins" w:hAnsi="Poppins" w:cs="Poppins"/>
        </w:rPr>
        <w:t xml:space="preserve"> and CMP435</w:t>
      </w:r>
      <w:r>
        <w:rPr>
          <w:rStyle w:val="FootnoteReference"/>
          <w:rFonts w:ascii="Poppins" w:hAnsi="Poppins" w:cs="Poppins"/>
        </w:rPr>
        <w:footnoteReference w:id="13"/>
      </w:r>
      <w:r w:rsidRPr="00725CE5">
        <w:rPr>
          <w:rFonts w:ascii="Poppins" w:hAnsi="Poppins" w:cs="Poppins"/>
        </w:rPr>
        <w:t xml:space="preserve"> propose the implementation of a new connections process based on an annual application window and two formal Gates. Under this, Gate 1 will provide an indicative connection date and location following batched assessment. Gate 1 would also give the right to the capacity and technology applied for (subject to the applicant meeting the Gate 2 criteria). Gate 2 will be used to determine project specific queue position, confirm connection date and location, and include the requirement to provide User Commitment from point of acceptance of their Gate 2 Offer and comply with the Queue Management Milestones.</w:t>
      </w:r>
    </w:p>
    <w:p w14:paraId="02A301AE" w14:textId="77777777" w:rsidR="00F9079E" w:rsidRPr="00107B9E" w:rsidRDefault="00F9079E" w:rsidP="00F9079E">
      <w:pPr>
        <w:pStyle w:val="ListParagraph"/>
        <w:numPr>
          <w:ilvl w:val="0"/>
          <w:numId w:val="30"/>
        </w:numPr>
        <w:rPr>
          <w:rFonts w:ascii="Poppins" w:hAnsi="Poppins" w:cs="Poppins"/>
        </w:rPr>
      </w:pPr>
      <w:r w:rsidRPr="00107B9E">
        <w:rPr>
          <w:rFonts w:ascii="Poppins" w:hAnsi="Poppins" w:cs="Poppins"/>
        </w:rPr>
        <w:t xml:space="preserve">To realise the full benefit of this modification, it would need to be implemented before the proposed Gate 2 window opens for CMP435. This would remove those Distributed Generators projects less than 5MW in </w:t>
      </w:r>
      <w:r>
        <w:rPr>
          <w:rFonts w:ascii="Poppins" w:hAnsi="Poppins" w:cs="Poppins"/>
        </w:rPr>
        <w:t>E&amp;W</w:t>
      </w:r>
      <w:r w:rsidRPr="00107B9E">
        <w:rPr>
          <w:rFonts w:ascii="Poppins" w:hAnsi="Poppins" w:cs="Poppins"/>
        </w:rPr>
        <w:t xml:space="preserve"> to go through the Evaluation of Transmission Impact Assessment process. </w:t>
      </w:r>
    </w:p>
    <w:p w14:paraId="42842EDA" w14:textId="77777777" w:rsidR="00F9079E" w:rsidRPr="00107B9E" w:rsidRDefault="00F9079E" w:rsidP="00F9079E">
      <w:pPr>
        <w:pStyle w:val="ListParagraph"/>
        <w:numPr>
          <w:ilvl w:val="0"/>
          <w:numId w:val="30"/>
        </w:numPr>
        <w:rPr>
          <w:rFonts w:ascii="Poppins" w:hAnsi="Poppins" w:cs="Poppins"/>
        </w:rPr>
      </w:pPr>
      <w:r w:rsidRPr="00107B9E">
        <w:rPr>
          <w:rFonts w:ascii="Poppins" w:hAnsi="Poppins" w:cs="Poppins"/>
        </w:rPr>
        <w:t xml:space="preserve">If CMP434 and CMP435 are not approved or delayed then we would still seek to progress this modification, but the urgency requirement could fall away. </w:t>
      </w:r>
    </w:p>
    <w:p w14:paraId="64063557" w14:textId="77777777" w:rsidR="00F9079E" w:rsidRPr="00107B9E" w:rsidRDefault="00F9079E" w:rsidP="00F9079E">
      <w:pPr>
        <w:pStyle w:val="ListParagraph"/>
        <w:numPr>
          <w:ilvl w:val="0"/>
          <w:numId w:val="30"/>
        </w:numPr>
        <w:rPr>
          <w:rFonts w:ascii="Poppins" w:hAnsi="Poppins" w:cs="Poppins"/>
        </w:rPr>
      </w:pPr>
      <w:r w:rsidRPr="00107B9E">
        <w:rPr>
          <w:rFonts w:ascii="Poppins" w:hAnsi="Poppins" w:cs="Poppins"/>
        </w:rPr>
        <w:lastRenderedPageBreak/>
        <w:t xml:space="preserve">CMP434/435 proposes that any projects which are under the lower limit Evaluation of Transmission Impact Assessment thresholds will not have to go through any Gate 2 process. </w:t>
      </w:r>
    </w:p>
    <w:p w14:paraId="5D393AC6" w14:textId="77777777" w:rsidR="00F9079E" w:rsidRPr="00107B9E" w:rsidRDefault="00F9079E" w:rsidP="00F9079E">
      <w:pPr>
        <w:pStyle w:val="ListParagraph"/>
        <w:numPr>
          <w:ilvl w:val="0"/>
          <w:numId w:val="30"/>
        </w:numPr>
        <w:rPr>
          <w:rFonts w:ascii="Poppins" w:hAnsi="Poppins" w:cs="Poppins"/>
        </w:rPr>
      </w:pPr>
      <w:r w:rsidRPr="00107B9E">
        <w:rPr>
          <w:rFonts w:ascii="Poppins" w:hAnsi="Poppins" w:cs="Poppins"/>
        </w:rPr>
        <w:t xml:space="preserve">Implementation of this modification before the Gate 2 window opens will release around 400 DG projects from having to demonstrate Gate 2 compliance or alignment with Clean Power 2030 targets. </w:t>
      </w:r>
    </w:p>
    <w:p w14:paraId="133A67ED" w14:textId="77777777" w:rsidR="00F9079E" w:rsidRPr="00F9079E" w:rsidRDefault="00F9079E" w:rsidP="00F9079E">
      <w:pPr>
        <w:rPr>
          <w:rFonts w:ascii="Poppins" w:hAnsi="Poppins" w:cs="Poppins"/>
          <w:iCs/>
          <w:color w:val="000000" w:themeColor="text1"/>
        </w:rPr>
      </w:pPr>
    </w:p>
    <w:p w14:paraId="79482648" w14:textId="77777777" w:rsidR="00C1635A" w:rsidRPr="00DE2E99" w:rsidRDefault="00C1635A" w:rsidP="00620C87">
      <w:pPr>
        <w:pStyle w:val="CA3"/>
        <w:shd w:val="clear" w:color="auto" w:fill="3F0731"/>
        <w:rPr>
          <w:rFonts w:ascii="Poppins" w:hAnsi="Poppins" w:cs="Poppins"/>
        </w:rPr>
      </w:pPr>
      <w:bookmarkStart w:id="26" w:name="_Toc187415705"/>
      <w:r w:rsidRPr="00DE2E99">
        <w:rPr>
          <w:rFonts w:ascii="Poppins" w:hAnsi="Poppins" w:cs="Poppins"/>
        </w:rPr>
        <w:t>What is the solution?</w:t>
      </w:r>
      <w:bookmarkEnd w:id="24"/>
      <w:bookmarkEnd w:id="25"/>
      <w:bookmarkEnd w:id="26"/>
    </w:p>
    <w:p w14:paraId="5FF19762" w14:textId="77777777" w:rsidR="00C1635A" w:rsidRPr="00DE2E99" w:rsidRDefault="00C1635A" w:rsidP="00C1635A">
      <w:pPr>
        <w:pStyle w:val="Heading2"/>
        <w:rPr>
          <w:rFonts w:ascii="Poppins" w:hAnsi="Poppins" w:cs="Poppins"/>
        </w:rPr>
      </w:pPr>
      <w:bookmarkStart w:id="27" w:name="_Toc187415706"/>
      <w:r w:rsidRPr="00DE2E99">
        <w:rPr>
          <w:rFonts w:ascii="Poppins" w:hAnsi="Poppins" w:cs="Poppins"/>
        </w:rPr>
        <w:t>Proposer’s solution</w:t>
      </w:r>
      <w:bookmarkEnd w:id="27"/>
    </w:p>
    <w:p w14:paraId="55515DA9" w14:textId="77777777" w:rsidR="008C3F98" w:rsidRPr="00E34696" w:rsidRDefault="008C3F98" w:rsidP="00E34696">
      <w:pPr>
        <w:rPr>
          <w:rFonts w:ascii="Poppins" w:hAnsi="Poppins" w:cs="Poppins"/>
          <w:iCs/>
          <w:color w:val="000000" w:themeColor="text1"/>
        </w:rPr>
      </w:pPr>
      <w:r w:rsidRPr="00E34696">
        <w:rPr>
          <w:rFonts w:ascii="Poppins" w:hAnsi="Poppins" w:cs="Poppins"/>
          <w:iCs/>
          <w:color w:val="000000" w:themeColor="text1"/>
        </w:rPr>
        <w:t xml:space="preserve">As NGET are unable to raise a CUSC modification, NESO will act as the proposer for this modification. It is expected that NGET will offer significant support to the proposer as the analysis underpinning and justifying this change was conducted by NGET. </w:t>
      </w:r>
    </w:p>
    <w:p w14:paraId="2D82ED9E" w14:textId="724E9432" w:rsidR="008C3F98" w:rsidRPr="00E34696" w:rsidRDefault="008C3F98" w:rsidP="00E34696">
      <w:pPr>
        <w:rPr>
          <w:rFonts w:ascii="Poppins" w:hAnsi="Poppins" w:cs="Poppins"/>
          <w:iCs/>
          <w:color w:val="000000" w:themeColor="text1"/>
        </w:rPr>
      </w:pPr>
      <w:r w:rsidRPr="00E34696">
        <w:rPr>
          <w:rFonts w:ascii="Poppins" w:hAnsi="Poppins" w:cs="Poppins"/>
          <w:iCs/>
          <w:color w:val="000000" w:themeColor="text1"/>
        </w:rPr>
        <w:t>It is proposed that that the lower Transmission impact threshold will be raised from 1MW to 5MW and codified</w:t>
      </w:r>
      <w:r w:rsidR="006A12D7">
        <w:rPr>
          <w:rStyle w:val="FootnoteReference"/>
          <w:rFonts w:ascii="Poppins" w:hAnsi="Poppins" w:cs="Poppins"/>
          <w:iCs/>
          <w:color w:val="000000" w:themeColor="text1"/>
        </w:rPr>
        <w:footnoteReference w:id="14"/>
      </w:r>
      <w:r w:rsidR="006A12D7" w:rsidRPr="00E34696">
        <w:rPr>
          <w:rFonts w:ascii="Poppins" w:hAnsi="Poppins" w:cs="Poppins"/>
          <w:iCs/>
          <w:color w:val="000000" w:themeColor="text1"/>
        </w:rPr>
        <w:t xml:space="preserve"> </w:t>
      </w:r>
      <w:r w:rsidRPr="00E34696">
        <w:rPr>
          <w:rFonts w:ascii="Poppins" w:hAnsi="Poppins" w:cs="Poppins"/>
          <w:iCs/>
          <w:color w:val="000000" w:themeColor="text1"/>
        </w:rPr>
        <w:t xml:space="preserve">within the CUSC for E&amp;W. Doing so will significantly accelerate the connection of DG sized between 1-5MW as they would no longer have to go through an Evaluation of Transmission Impact Assessment or wait for the completion of any Transmission reinforcement identified in the process. </w:t>
      </w:r>
    </w:p>
    <w:p w14:paraId="12E29C58" w14:textId="5A0AD477" w:rsidR="008C3F98" w:rsidRPr="008C3F98" w:rsidRDefault="008C3F98" w:rsidP="00E34696">
      <w:pPr>
        <w:rPr>
          <w:rFonts w:ascii="Poppins" w:hAnsi="Poppins" w:cs="Poppins"/>
          <w:iCs/>
          <w:color w:val="000000" w:themeColor="text1"/>
        </w:rPr>
      </w:pPr>
      <w:r w:rsidRPr="008C3F98">
        <w:rPr>
          <w:rFonts w:ascii="Poppins" w:hAnsi="Poppins" w:cs="Poppins"/>
          <w:iCs/>
          <w:color w:val="000000" w:themeColor="text1"/>
        </w:rPr>
        <w:t xml:space="preserve">A 5MW lower limit of Evaluation of Transmission Impact Assessment threshold has been identified as having an appropriate balance between improving the efficiency of the process for smaller DG and minimising the risk of impact on the Transmission System in </w:t>
      </w:r>
      <w:r w:rsidR="00897695">
        <w:rPr>
          <w:rFonts w:ascii="Poppins" w:hAnsi="Poppins" w:cs="Poppins"/>
          <w:iCs/>
          <w:color w:val="000000" w:themeColor="text1"/>
        </w:rPr>
        <w:t>E&amp;W</w:t>
      </w:r>
      <w:r w:rsidRPr="008C3F98">
        <w:rPr>
          <w:rFonts w:ascii="Poppins" w:hAnsi="Poppins" w:cs="Poppins"/>
          <w:iCs/>
          <w:color w:val="000000" w:themeColor="text1"/>
        </w:rPr>
        <w:t xml:space="preserve">. </w:t>
      </w:r>
    </w:p>
    <w:p w14:paraId="2180B308" w14:textId="77777777" w:rsidR="0048336A" w:rsidRDefault="008C3F98" w:rsidP="00E34696">
      <w:pPr>
        <w:rPr>
          <w:rFonts w:ascii="Poppins" w:hAnsi="Poppins" w:cs="Poppins"/>
          <w:iCs/>
          <w:color w:val="000000" w:themeColor="text1"/>
        </w:rPr>
      </w:pPr>
      <w:r w:rsidRPr="008C3F98">
        <w:rPr>
          <w:rFonts w:ascii="Poppins" w:hAnsi="Poppins" w:cs="Poppins"/>
          <w:iCs/>
          <w:color w:val="000000" w:themeColor="text1"/>
        </w:rPr>
        <w:t xml:space="preserve">This would mean that from the CUSC Implementation Date (if this modification is approved): </w:t>
      </w:r>
    </w:p>
    <w:p w14:paraId="5246E374" w14:textId="7F4BFEF3" w:rsidR="008C3F98" w:rsidRPr="00E34696" w:rsidRDefault="008C3F98" w:rsidP="00E34696">
      <w:pPr>
        <w:pStyle w:val="ListParagraph"/>
        <w:numPr>
          <w:ilvl w:val="0"/>
          <w:numId w:val="28"/>
        </w:numPr>
        <w:rPr>
          <w:rFonts w:ascii="Poppins" w:hAnsi="Poppins" w:cs="Poppins"/>
          <w:iCs/>
          <w:color w:val="000000" w:themeColor="text1"/>
        </w:rPr>
      </w:pPr>
      <w:r w:rsidRPr="00E34696">
        <w:rPr>
          <w:rFonts w:ascii="Poppins" w:hAnsi="Poppins" w:cs="Poppins"/>
          <w:iCs/>
          <w:color w:val="000000" w:themeColor="text1"/>
        </w:rPr>
        <w:t xml:space="preserve">Any new sub 5MW DG connection would not require an Evaluation of Transmission Impact Assessment. </w:t>
      </w:r>
    </w:p>
    <w:p w14:paraId="0490BA40" w14:textId="77777777" w:rsidR="008C3F98" w:rsidRPr="00E34696" w:rsidRDefault="008C3F98" w:rsidP="00E34696">
      <w:pPr>
        <w:pStyle w:val="ListParagraph"/>
        <w:numPr>
          <w:ilvl w:val="0"/>
          <w:numId w:val="28"/>
        </w:numPr>
        <w:rPr>
          <w:rFonts w:ascii="Poppins" w:hAnsi="Poppins" w:cs="Poppins"/>
          <w:iCs/>
          <w:color w:val="000000" w:themeColor="text1"/>
        </w:rPr>
      </w:pPr>
      <w:r w:rsidRPr="00E34696">
        <w:rPr>
          <w:rFonts w:ascii="Poppins" w:hAnsi="Poppins" w:cs="Poppins"/>
          <w:iCs/>
          <w:color w:val="000000" w:themeColor="text1"/>
        </w:rPr>
        <w:t xml:space="preserve">Sub 5MW applications currently in flight or not yet connected projects which are provided for in the CUSC NESO/(I)DNO agreements will no longer be subject to the Evaluation of Transmission Impact Assessment processes or any associated requirements. These projects will effectively be removed and the agreements adapted as required to reflect this. </w:t>
      </w:r>
    </w:p>
    <w:p w14:paraId="15C3BE1E" w14:textId="476CFD5A" w:rsidR="00F9079E" w:rsidRPr="003517F2" w:rsidRDefault="008C3F98" w:rsidP="00F9079E">
      <w:pPr>
        <w:pStyle w:val="ListParagraph"/>
        <w:numPr>
          <w:ilvl w:val="0"/>
          <w:numId w:val="28"/>
        </w:numPr>
        <w:rPr>
          <w:rFonts w:ascii="Poppins" w:hAnsi="Poppins" w:cs="Poppins"/>
          <w:iCs/>
          <w:color w:val="000000" w:themeColor="text1"/>
        </w:rPr>
      </w:pPr>
      <w:r w:rsidRPr="00E34696">
        <w:rPr>
          <w:rFonts w:ascii="Poppins" w:hAnsi="Poppins" w:cs="Poppins"/>
          <w:iCs/>
          <w:color w:val="000000" w:themeColor="text1"/>
        </w:rPr>
        <w:lastRenderedPageBreak/>
        <w:t xml:space="preserve">Any already connected sub 5MW DG would not be removed from existing BCAs and their existing terms and conditions would be unchanged. While this potentially introduces some differences in the terms and conditions between Generators who connect before and after the new lower limit is in place, the small benefit in changing agreements retrospectively would be significantly outweighed by the complexity in doing so. This is because there are already ~2.5GW of these projects connected and the system impact of removing them would need to be fully evaluated and managed. This could potentially be a subsequent CUSC modification, but to include within the scope of this proposal would mean there would not be time to implement ahead of Connections Reform. This could also have an impact on Regional Development Programmes and Technical Limits. </w:t>
      </w:r>
    </w:p>
    <w:p w14:paraId="0A6DD68C" w14:textId="77777777" w:rsidR="00C1635A" w:rsidRPr="00DE2E99" w:rsidRDefault="00C1635A" w:rsidP="00EC0832">
      <w:pPr>
        <w:pStyle w:val="CA3"/>
        <w:shd w:val="clear" w:color="auto" w:fill="3F0731"/>
        <w:rPr>
          <w:rFonts w:ascii="Poppins" w:hAnsi="Poppins" w:cs="Poppins"/>
        </w:rPr>
      </w:pPr>
      <w:bookmarkStart w:id="28" w:name="_Toc187415707"/>
      <w:r w:rsidRPr="00DE2E99">
        <w:rPr>
          <w:rFonts w:ascii="Poppins" w:hAnsi="Poppins" w:cs="Poppins"/>
        </w:rPr>
        <w:t>Workgroup considerations</w:t>
      </w:r>
      <w:bookmarkEnd w:id="28"/>
    </w:p>
    <w:p w14:paraId="32CC666B" w14:textId="4ACCA665" w:rsidR="00C1635A" w:rsidRPr="00DE2E99" w:rsidRDefault="007D1562" w:rsidP="00C1635A">
      <w:pPr>
        <w:spacing w:line="240" w:lineRule="auto"/>
        <w:jc w:val="both"/>
        <w:rPr>
          <w:rFonts w:ascii="Poppins" w:hAnsi="Poppins" w:cs="Poppins"/>
        </w:rPr>
      </w:pPr>
      <w:r w:rsidRPr="00DE2E99">
        <w:rPr>
          <w:rFonts w:ascii="Poppins" w:hAnsi="Poppins" w:cs="Poppins"/>
        </w:rPr>
        <w:t xml:space="preserve">The Workgroup convened </w:t>
      </w:r>
      <w:r w:rsidRPr="00DE2E99">
        <w:rPr>
          <w:rFonts w:ascii="Poppins" w:hAnsi="Poppins" w:cs="Poppins"/>
          <w:highlight w:val="yellow"/>
        </w:rPr>
        <w:t>XX times</w:t>
      </w:r>
      <w:r w:rsidRPr="00DE2E99">
        <w:rPr>
          <w:rFonts w:ascii="Poppins" w:hAnsi="Poppins" w:cs="Poppins"/>
        </w:rPr>
        <w:t xml:space="preserve"> to discuss the identified issue</w:t>
      </w:r>
      <w:r w:rsidR="00DE2E99" w:rsidRPr="00DE2E99">
        <w:rPr>
          <w:rFonts w:ascii="Poppins" w:hAnsi="Poppins" w:cs="Poppins"/>
        </w:rPr>
        <w:t xml:space="preserve"> within </w:t>
      </w:r>
      <w:r w:rsidRPr="00DE2E99">
        <w:rPr>
          <w:rFonts w:ascii="Poppins" w:hAnsi="Poppins" w:cs="Poppins"/>
        </w:rPr>
        <w:t>the scope of the defect, develop potential solutions, and evaluate the proposal in relation to the Applicable Code Objectives.</w:t>
      </w:r>
    </w:p>
    <w:p w14:paraId="6681DB21" w14:textId="77777777" w:rsidR="00C1635A" w:rsidRPr="00DE2E99" w:rsidRDefault="00C1635A" w:rsidP="00C1635A">
      <w:pPr>
        <w:spacing w:line="240" w:lineRule="auto"/>
        <w:jc w:val="both"/>
        <w:rPr>
          <w:rFonts w:ascii="Poppins" w:hAnsi="Poppins" w:cs="Poppins"/>
        </w:rPr>
      </w:pPr>
    </w:p>
    <w:p w14:paraId="1EC06D0A" w14:textId="5BB72F92" w:rsidR="00C1635A" w:rsidRPr="00DE2E99" w:rsidRDefault="00C1635A" w:rsidP="00C1635A">
      <w:pPr>
        <w:spacing w:line="240" w:lineRule="auto"/>
        <w:jc w:val="both"/>
        <w:rPr>
          <w:rFonts w:ascii="Poppins" w:hAnsi="Poppins" w:cs="Poppins"/>
          <w:b/>
          <w:color w:val="3F0731"/>
        </w:rPr>
      </w:pPr>
      <w:r w:rsidRPr="00DE2E99">
        <w:rPr>
          <w:rFonts w:ascii="Poppins" w:hAnsi="Poppins" w:cs="Poppins"/>
          <w:b/>
          <w:color w:val="3F0731"/>
        </w:rPr>
        <w:t xml:space="preserve">Consideration of the </w:t>
      </w:r>
      <w:r w:rsidR="00EC0176" w:rsidRPr="00DE2E99">
        <w:rPr>
          <w:rFonts w:ascii="Poppins" w:hAnsi="Poppins" w:cs="Poppins"/>
          <w:b/>
          <w:color w:val="3F0731"/>
        </w:rPr>
        <w:t>P</w:t>
      </w:r>
      <w:r w:rsidRPr="00DE2E99">
        <w:rPr>
          <w:rFonts w:ascii="Poppins" w:hAnsi="Poppins" w:cs="Poppins"/>
          <w:b/>
          <w:color w:val="3F0731"/>
        </w:rPr>
        <w:t>roposer’s solution</w:t>
      </w:r>
    </w:p>
    <w:p w14:paraId="2D06BBD6" w14:textId="77777777" w:rsidR="00690F35" w:rsidRDefault="00690F35" w:rsidP="00C1635A">
      <w:pPr>
        <w:spacing w:line="240" w:lineRule="auto"/>
        <w:jc w:val="both"/>
        <w:rPr>
          <w:rFonts w:ascii="Poppins" w:hAnsi="Poppins" w:cs="Poppins"/>
          <w:i/>
          <w:color w:val="00B050"/>
        </w:rPr>
      </w:pPr>
    </w:p>
    <w:p w14:paraId="7F058287" w14:textId="72B1EBFA" w:rsidR="00805874" w:rsidRDefault="00805874" w:rsidP="00805874">
      <w:pPr>
        <w:spacing w:line="240" w:lineRule="auto"/>
        <w:jc w:val="both"/>
        <w:rPr>
          <w:rFonts w:ascii="Poppins" w:hAnsi="Poppins" w:cs="Poppins"/>
          <w:b/>
          <w:bCs/>
        </w:rPr>
      </w:pPr>
      <w:r>
        <w:rPr>
          <w:rFonts w:ascii="Poppins" w:hAnsi="Poppins" w:cs="Poppins"/>
          <w:b/>
          <w:bCs/>
        </w:rPr>
        <w:t>Modification Defect and Scope</w:t>
      </w:r>
    </w:p>
    <w:p w14:paraId="25C4A7C5" w14:textId="77777777" w:rsidR="00381BAD" w:rsidRPr="00805874" w:rsidRDefault="00805874" w:rsidP="00381BAD">
      <w:pPr>
        <w:numPr>
          <w:ilvl w:val="0"/>
          <w:numId w:val="1"/>
        </w:numPr>
        <w:spacing w:after="0" w:line="240" w:lineRule="auto"/>
        <w:jc w:val="both"/>
        <w:rPr>
          <w:rFonts w:ascii="Poppins" w:hAnsi="Poppins" w:cs="Poppins"/>
        </w:rPr>
      </w:pPr>
      <w:r>
        <w:rPr>
          <w:rFonts w:ascii="Poppins" w:hAnsi="Poppins" w:cs="Poppins"/>
        </w:rPr>
        <w:t xml:space="preserve">Some Workgroup members did not agree with the Proposer’s </w:t>
      </w:r>
      <w:r w:rsidR="00626019">
        <w:rPr>
          <w:rFonts w:ascii="Poppins" w:hAnsi="Poppins" w:cs="Poppins"/>
        </w:rPr>
        <w:t>ascertain that as the modification defect states England and Wales exclusively that there is no need to co</w:t>
      </w:r>
      <w:r w:rsidR="00E95D62">
        <w:rPr>
          <w:rFonts w:ascii="Poppins" w:hAnsi="Poppins" w:cs="Poppins"/>
        </w:rPr>
        <w:t>dify Scotland as part of this modification.</w:t>
      </w:r>
      <w:r w:rsidR="00381BAD">
        <w:rPr>
          <w:rFonts w:ascii="Poppins" w:hAnsi="Poppins" w:cs="Poppins"/>
        </w:rPr>
        <w:t xml:space="preserve"> </w:t>
      </w:r>
      <w:r w:rsidR="00381BAD" w:rsidRPr="00805874">
        <w:rPr>
          <w:rFonts w:ascii="Poppins" w:hAnsi="Poppins" w:cs="Poppins"/>
        </w:rPr>
        <w:t>The Proposer noted that a further Modification could be raised to codify these thresholds. </w:t>
      </w:r>
    </w:p>
    <w:p w14:paraId="12ECE4C3" w14:textId="04650996" w:rsidR="00C1635A" w:rsidRDefault="00C1635A" w:rsidP="00C1635A">
      <w:pPr>
        <w:spacing w:line="240" w:lineRule="auto"/>
        <w:jc w:val="both"/>
        <w:rPr>
          <w:rFonts w:ascii="Poppins" w:hAnsi="Poppins" w:cs="Poppins"/>
        </w:rPr>
      </w:pPr>
    </w:p>
    <w:p w14:paraId="5EFCFAC7" w14:textId="2BC05009" w:rsidR="00C91C79" w:rsidRDefault="00361F8F">
      <w:pPr>
        <w:numPr>
          <w:ilvl w:val="0"/>
          <w:numId w:val="1"/>
        </w:numPr>
        <w:spacing w:after="0" w:line="240" w:lineRule="auto"/>
        <w:jc w:val="both"/>
        <w:rPr>
          <w:rFonts w:ascii="Poppins" w:hAnsi="Poppins" w:cs="Poppins"/>
        </w:rPr>
      </w:pPr>
      <w:r w:rsidRPr="00C91C79">
        <w:rPr>
          <w:rFonts w:ascii="Poppins" w:hAnsi="Poppins" w:cs="Poppins"/>
        </w:rPr>
        <w:t xml:space="preserve">Workgroup members </w:t>
      </w:r>
      <w:r w:rsidR="00381BAD">
        <w:rPr>
          <w:rFonts w:ascii="Poppins" w:hAnsi="Poppins" w:cs="Poppins"/>
        </w:rPr>
        <w:t xml:space="preserve">stated </w:t>
      </w:r>
      <w:r w:rsidRPr="00C91C79">
        <w:rPr>
          <w:rFonts w:ascii="Poppins" w:hAnsi="Poppins" w:cs="Poppins"/>
        </w:rPr>
        <w:t xml:space="preserve">that </w:t>
      </w:r>
      <w:r w:rsidR="00C91C79" w:rsidRPr="00805874">
        <w:rPr>
          <w:rFonts w:ascii="Poppins" w:hAnsi="Poppins" w:cs="Poppins"/>
        </w:rPr>
        <w:t>codifying these thresholds would provide legal clarity and consistency across GB. </w:t>
      </w:r>
      <w:r w:rsidR="00C91C79" w:rsidRPr="00C91C79">
        <w:rPr>
          <w:rFonts w:ascii="Poppins" w:hAnsi="Poppins" w:cs="Poppins"/>
        </w:rPr>
        <w:t xml:space="preserve"> </w:t>
      </w:r>
    </w:p>
    <w:p w14:paraId="326300F3" w14:textId="77777777" w:rsidR="00C91C79" w:rsidRDefault="00C91C79">
      <w:pPr>
        <w:numPr>
          <w:ilvl w:val="0"/>
          <w:numId w:val="1"/>
        </w:numPr>
        <w:spacing w:after="0" w:line="240" w:lineRule="auto"/>
        <w:jc w:val="both"/>
        <w:rPr>
          <w:rFonts w:ascii="Poppins" w:hAnsi="Poppins" w:cs="Poppins"/>
        </w:rPr>
      </w:pPr>
    </w:p>
    <w:p w14:paraId="3CD8DAB5" w14:textId="77777777" w:rsidR="00AE522F" w:rsidRPr="002A0EE7" w:rsidRDefault="00AE522F" w:rsidP="00AE522F">
      <w:pPr>
        <w:spacing w:after="0" w:line="240" w:lineRule="auto"/>
        <w:jc w:val="both"/>
        <w:rPr>
          <w:rFonts w:ascii="Poppins" w:hAnsi="Poppins" w:cs="Poppins"/>
          <w:b/>
          <w:bCs/>
        </w:rPr>
      </w:pPr>
    </w:p>
    <w:p w14:paraId="76F46C89" w14:textId="2D48EE71" w:rsidR="00673B14" w:rsidRDefault="007E501F" w:rsidP="00C1635A">
      <w:pPr>
        <w:spacing w:line="240" w:lineRule="auto"/>
        <w:jc w:val="both"/>
        <w:rPr>
          <w:rFonts w:ascii="Poppins" w:hAnsi="Poppins" w:cs="Poppins"/>
          <w:b/>
          <w:bCs/>
        </w:rPr>
      </w:pPr>
      <w:r>
        <w:rPr>
          <w:rFonts w:ascii="Poppins" w:hAnsi="Poppins" w:cs="Poppins"/>
          <w:b/>
          <w:bCs/>
        </w:rPr>
        <w:t xml:space="preserve">Scenarios – Change in </w:t>
      </w:r>
      <w:r w:rsidR="009C0FE4">
        <w:rPr>
          <w:rFonts w:ascii="Poppins" w:hAnsi="Poppins" w:cs="Poppins"/>
          <w:b/>
          <w:bCs/>
        </w:rPr>
        <w:t>MW</w:t>
      </w:r>
    </w:p>
    <w:p w14:paraId="000C23BC" w14:textId="77777777" w:rsidR="00C91C79" w:rsidRPr="00805874" w:rsidRDefault="00C91C79" w:rsidP="00C91C79">
      <w:pPr>
        <w:numPr>
          <w:ilvl w:val="0"/>
          <w:numId w:val="1"/>
        </w:numPr>
        <w:spacing w:after="0" w:line="240" w:lineRule="auto"/>
        <w:jc w:val="both"/>
        <w:rPr>
          <w:rFonts w:ascii="Poppins" w:hAnsi="Poppins" w:cs="Poppins"/>
        </w:rPr>
      </w:pPr>
      <w:r w:rsidRPr="00805874">
        <w:rPr>
          <w:rFonts w:ascii="Poppins" w:hAnsi="Poppins" w:cs="Poppins"/>
        </w:rPr>
        <w:t xml:space="preserve">Workgroup members questioned how the proposal would address scenarios where existing sites incrementally increase their capacity. </w:t>
      </w:r>
    </w:p>
    <w:p w14:paraId="55716867" w14:textId="60085B78" w:rsidR="009C0FE4" w:rsidRDefault="0027073D" w:rsidP="00C1635A">
      <w:pPr>
        <w:spacing w:line="240" w:lineRule="auto"/>
        <w:jc w:val="both"/>
        <w:rPr>
          <w:rFonts w:ascii="Poppins" w:hAnsi="Poppins" w:cs="Poppins"/>
        </w:rPr>
      </w:pPr>
      <w:r>
        <w:rPr>
          <w:rFonts w:ascii="Poppins" w:hAnsi="Poppins" w:cs="Poppins"/>
        </w:rPr>
        <w:t xml:space="preserve"> The following table outlines this at a high level.</w:t>
      </w:r>
      <w:r w:rsidR="001043A0">
        <w:rPr>
          <w:rFonts w:ascii="Poppins" w:hAnsi="Poppins" w:cs="Poppins"/>
        </w:rPr>
        <w:t xml:space="preserve"> </w:t>
      </w:r>
    </w:p>
    <w:p w14:paraId="3A00D9BE" w14:textId="5DCED83E" w:rsidR="001043A0" w:rsidRPr="009C0FE4" w:rsidRDefault="007A7498" w:rsidP="00C1635A">
      <w:pPr>
        <w:spacing w:line="240" w:lineRule="auto"/>
        <w:jc w:val="both"/>
        <w:rPr>
          <w:rFonts w:ascii="Poppins" w:hAnsi="Poppins" w:cs="Poppins"/>
        </w:rPr>
      </w:pPr>
      <w:r>
        <w:rPr>
          <w:rFonts w:ascii="Poppins" w:hAnsi="Poppins" w:cs="Poppins"/>
          <w:noProof/>
        </w:rPr>
        <w:lastRenderedPageBreak/>
        <w:drawing>
          <wp:inline distT="0" distB="0" distL="0" distR="0" wp14:anchorId="1BC6B8B4" wp14:editId="6D548067">
            <wp:extent cx="6064693" cy="3100927"/>
            <wp:effectExtent l="0" t="0" r="0" b="4445"/>
            <wp:docPr id="4682893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72525" cy="3104931"/>
                    </a:xfrm>
                    <a:prstGeom prst="rect">
                      <a:avLst/>
                    </a:prstGeom>
                    <a:noFill/>
                  </pic:spPr>
                </pic:pic>
              </a:graphicData>
            </a:graphic>
          </wp:inline>
        </w:drawing>
      </w:r>
    </w:p>
    <w:p w14:paraId="5253E8EB" w14:textId="77777777" w:rsidR="00907841" w:rsidRDefault="00907841" w:rsidP="001C77D7">
      <w:pPr>
        <w:spacing w:line="240" w:lineRule="auto"/>
        <w:jc w:val="both"/>
        <w:rPr>
          <w:rFonts w:ascii="Poppins" w:hAnsi="Poppins" w:cs="Poppins"/>
          <w:b/>
          <w:bCs/>
        </w:rPr>
      </w:pPr>
    </w:p>
    <w:p w14:paraId="754362F4" w14:textId="6632D0C5" w:rsidR="009B0B92" w:rsidRPr="009B0B92" w:rsidRDefault="009B0B92" w:rsidP="001C77D7">
      <w:pPr>
        <w:spacing w:line="240" w:lineRule="auto"/>
        <w:jc w:val="both"/>
        <w:rPr>
          <w:rFonts w:ascii="Poppins" w:hAnsi="Poppins" w:cs="Poppins"/>
        </w:rPr>
      </w:pPr>
      <w:r w:rsidRPr="009B0B92">
        <w:rPr>
          <w:rFonts w:ascii="Poppins" w:hAnsi="Poppins" w:cs="Poppins"/>
          <w:b/>
          <w:bCs/>
        </w:rPr>
        <w:t>Potential Risks and impact</w:t>
      </w:r>
      <w:r w:rsidR="002217FC">
        <w:rPr>
          <w:rFonts w:ascii="Poppins" w:hAnsi="Poppins" w:cs="Poppins"/>
          <w:b/>
          <w:bCs/>
        </w:rPr>
        <w:t>s of changing the threshold</w:t>
      </w:r>
    </w:p>
    <w:p w14:paraId="353832DC" w14:textId="0CB86F9A" w:rsidR="009B0B92" w:rsidRPr="009B0B92" w:rsidRDefault="006F6E28" w:rsidP="001C77D7">
      <w:pPr>
        <w:spacing w:line="240" w:lineRule="auto"/>
        <w:jc w:val="both"/>
        <w:rPr>
          <w:rFonts w:ascii="Poppins" w:hAnsi="Poppins" w:cs="Poppins"/>
        </w:rPr>
      </w:pPr>
      <w:r>
        <w:rPr>
          <w:rFonts w:ascii="Poppins" w:hAnsi="Poppins" w:cs="Poppins"/>
        </w:rPr>
        <w:t xml:space="preserve">The Workgroup </w:t>
      </w:r>
      <w:r w:rsidR="00255517">
        <w:rPr>
          <w:rFonts w:ascii="Poppins" w:hAnsi="Poppins" w:cs="Poppins"/>
        </w:rPr>
        <w:t xml:space="preserve">discussed </w:t>
      </w:r>
      <w:r w:rsidR="009B0B92" w:rsidRPr="009B0B92">
        <w:rPr>
          <w:rFonts w:ascii="Poppins" w:hAnsi="Poppins" w:cs="Poppins"/>
        </w:rPr>
        <w:t>potential risks and impacts of the proposed threshold change</w:t>
      </w:r>
      <w:r w:rsidR="00527C0B">
        <w:rPr>
          <w:rFonts w:ascii="Poppins" w:hAnsi="Poppins" w:cs="Poppins"/>
        </w:rPr>
        <w:t xml:space="preserve"> including</w:t>
      </w:r>
      <w:r w:rsidR="009B0B92" w:rsidRPr="009B0B92">
        <w:rPr>
          <w:rFonts w:ascii="Poppins" w:hAnsi="Poppins" w:cs="Poppins"/>
        </w:rPr>
        <w:t>:</w:t>
      </w:r>
    </w:p>
    <w:p w14:paraId="48040474" w14:textId="4CF23DAE" w:rsidR="009B0B92" w:rsidRPr="009B0B92" w:rsidRDefault="009B0B92" w:rsidP="009B0B92">
      <w:pPr>
        <w:numPr>
          <w:ilvl w:val="0"/>
          <w:numId w:val="31"/>
        </w:numPr>
        <w:spacing w:line="240" w:lineRule="auto"/>
        <w:jc w:val="both"/>
        <w:rPr>
          <w:rFonts w:ascii="Poppins" w:hAnsi="Poppins" w:cs="Poppins"/>
        </w:rPr>
      </w:pPr>
      <w:r w:rsidRPr="009B0B92">
        <w:rPr>
          <w:rFonts w:ascii="Poppins" w:hAnsi="Poppins" w:cs="Poppins"/>
        </w:rPr>
        <w:t>The possibility of increased applications</w:t>
      </w:r>
      <w:r w:rsidR="00527C0B">
        <w:rPr>
          <w:rFonts w:ascii="Poppins" w:hAnsi="Poppins" w:cs="Poppins"/>
        </w:rPr>
        <w:t xml:space="preserve"> and how this</w:t>
      </w:r>
      <w:r w:rsidRPr="009B0B92">
        <w:rPr>
          <w:rFonts w:ascii="Poppins" w:hAnsi="Poppins" w:cs="Poppins"/>
        </w:rPr>
        <w:t xml:space="preserve"> could lead to a higher volume of projects and potential impacts on the transmission network </w:t>
      </w:r>
    </w:p>
    <w:p w14:paraId="5D2BAA82" w14:textId="77777777" w:rsidR="009B0B92" w:rsidRPr="009B0B92" w:rsidRDefault="009B0B92" w:rsidP="009B0B92">
      <w:pPr>
        <w:numPr>
          <w:ilvl w:val="0"/>
          <w:numId w:val="32"/>
        </w:numPr>
        <w:spacing w:line="240" w:lineRule="auto"/>
        <w:jc w:val="both"/>
        <w:rPr>
          <w:rFonts w:ascii="Poppins" w:hAnsi="Poppins" w:cs="Poppins"/>
        </w:rPr>
      </w:pPr>
      <w:r w:rsidRPr="009B0B92">
        <w:rPr>
          <w:rFonts w:ascii="Poppins" w:hAnsi="Poppins" w:cs="Poppins"/>
        </w:rPr>
        <w:t>The need for visibility and tracking of sub-5 MW projects to monitor their potential cumulative impact on the transmission network, including whether there should be any action taken if too many sub 5MW projects connect and the cumulative impact is too great </w:t>
      </w:r>
    </w:p>
    <w:p w14:paraId="28A1E4B4" w14:textId="37D6D474" w:rsidR="009B0B92" w:rsidRPr="009B0B92" w:rsidRDefault="009B0B92" w:rsidP="00163DA3">
      <w:pPr>
        <w:numPr>
          <w:ilvl w:val="0"/>
          <w:numId w:val="34"/>
        </w:numPr>
        <w:spacing w:line="240" w:lineRule="auto"/>
        <w:jc w:val="both"/>
        <w:rPr>
          <w:rFonts w:ascii="Poppins" w:hAnsi="Poppins" w:cs="Poppins"/>
        </w:rPr>
      </w:pPr>
      <w:r w:rsidRPr="009B0B92">
        <w:rPr>
          <w:rFonts w:ascii="Poppins" w:hAnsi="Poppins" w:cs="Poppins"/>
        </w:rPr>
        <w:t>Risk management strategies will be required to address potential issues arising from the increased threshold </w:t>
      </w:r>
    </w:p>
    <w:p w14:paraId="3609F541" w14:textId="77777777" w:rsidR="00673B14" w:rsidRDefault="00673B14" w:rsidP="00C1635A">
      <w:pPr>
        <w:spacing w:line="240" w:lineRule="auto"/>
        <w:jc w:val="both"/>
        <w:rPr>
          <w:rFonts w:ascii="Poppins" w:hAnsi="Poppins" w:cs="Poppins"/>
        </w:rPr>
      </w:pPr>
    </w:p>
    <w:p w14:paraId="33847B35" w14:textId="6814CB5B" w:rsidR="00163DA3" w:rsidRDefault="00163DA3" w:rsidP="00163DA3">
      <w:pPr>
        <w:spacing w:line="240" w:lineRule="auto"/>
        <w:jc w:val="both"/>
        <w:rPr>
          <w:rFonts w:ascii="Poppins" w:hAnsi="Poppins" w:cs="Poppins"/>
        </w:rPr>
      </w:pPr>
      <w:r>
        <w:rPr>
          <w:rFonts w:ascii="Poppins" w:hAnsi="Poppins" w:cs="Poppins"/>
          <w:b/>
          <w:bCs/>
        </w:rPr>
        <w:t>Interaction with Clean Power 2030</w:t>
      </w:r>
    </w:p>
    <w:p w14:paraId="7C777FA2" w14:textId="4BF1A604" w:rsidR="00163DA3" w:rsidRDefault="00163DA3" w:rsidP="00163DA3">
      <w:pPr>
        <w:spacing w:line="240" w:lineRule="auto"/>
        <w:jc w:val="both"/>
        <w:rPr>
          <w:rFonts w:ascii="Poppins" w:hAnsi="Poppins" w:cs="Poppins"/>
        </w:rPr>
      </w:pPr>
      <w:r>
        <w:rPr>
          <w:rFonts w:ascii="Poppins" w:hAnsi="Poppins" w:cs="Poppins"/>
        </w:rPr>
        <w:t xml:space="preserve">The Workgroup discussed </w:t>
      </w:r>
      <w:r w:rsidR="00AE522F">
        <w:rPr>
          <w:rFonts w:ascii="Poppins" w:hAnsi="Poppins" w:cs="Poppins"/>
        </w:rPr>
        <w:t xml:space="preserve">interactions and agreed that </w:t>
      </w:r>
      <w:proofErr w:type="spellStart"/>
      <w:r w:rsidR="00AE522F">
        <w:rPr>
          <w:rFonts w:ascii="Poppins" w:hAnsi="Poppins" w:cs="Poppins"/>
        </w:rPr>
        <w:t>xxxxxxxx</w:t>
      </w:r>
      <w:proofErr w:type="spellEnd"/>
    </w:p>
    <w:p w14:paraId="4A01E315" w14:textId="77777777" w:rsidR="00AE522F" w:rsidRPr="009B0B92" w:rsidRDefault="00AE522F" w:rsidP="00AE522F">
      <w:pPr>
        <w:numPr>
          <w:ilvl w:val="0"/>
          <w:numId w:val="33"/>
        </w:numPr>
        <w:spacing w:line="240" w:lineRule="auto"/>
        <w:jc w:val="both"/>
        <w:rPr>
          <w:rFonts w:ascii="Poppins" w:hAnsi="Poppins" w:cs="Poppins"/>
        </w:rPr>
      </w:pPr>
      <w:r w:rsidRPr="009B0B92">
        <w:rPr>
          <w:rFonts w:ascii="Poppins" w:hAnsi="Poppins" w:cs="Poppins"/>
        </w:rPr>
        <w:t>CP30 alignment - Proposed changes should be aligned with CP30 requirements, ensuring that distribution network operators (DNOS) consider the cumulative impact of sub-5 MW projects and manage applications accordingly </w:t>
      </w:r>
    </w:p>
    <w:p w14:paraId="4240C63D" w14:textId="77777777" w:rsidR="00AE522F" w:rsidRPr="002217FC" w:rsidRDefault="00AE522F" w:rsidP="00163DA3">
      <w:pPr>
        <w:spacing w:line="240" w:lineRule="auto"/>
        <w:jc w:val="both"/>
        <w:rPr>
          <w:rFonts w:ascii="Poppins" w:hAnsi="Poppins" w:cs="Poppins"/>
        </w:rPr>
      </w:pPr>
    </w:p>
    <w:p w14:paraId="5B815913" w14:textId="77777777" w:rsidR="00673B14" w:rsidRDefault="00673B14" w:rsidP="00C1635A">
      <w:pPr>
        <w:spacing w:line="240" w:lineRule="auto"/>
        <w:jc w:val="both"/>
        <w:rPr>
          <w:rFonts w:ascii="Poppins" w:hAnsi="Poppins" w:cs="Poppins"/>
        </w:rPr>
      </w:pPr>
    </w:p>
    <w:p w14:paraId="2D2AF60B" w14:textId="77777777" w:rsidR="003B1E50" w:rsidRPr="00CA4ADF" w:rsidRDefault="003B1E50" w:rsidP="003B1E50">
      <w:pPr>
        <w:rPr>
          <w:rFonts w:ascii="Poppins" w:hAnsi="Poppins" w:cs="Poppins"/>
        </w:rPr>
      </w:pPr>
      <w:r w:rsidRPr="00CA4ADF">
        <w:rPr>
          <w:rFonts w:ascii="Poppins" w:hAnsi="Poppins" w:cs="Poppins"/>
          <w:b/>
          <w:bCs/>
        </w:rPr>
        <w:lastRenderedPageBreak/>
        <w:t xml:space="preserve">Interaction with CMP434/CMP435 </w:t>
      </w:r>
    </w:p>
    <w:p w14:paraId="359A7FAA" w14:textId="77777777" w:rsidR="003D408D" w:rsidRDefault="003D408D" w:rsidP="003D408D">
      <w:pPr>
        <w:numPr>
          <w:ilvl w:val="0"/>
          <w:numId w:val="1"/>
        </w:numPr>
        <w:spacing w:line="240" w:lineRule="auto"/>
        <w:rPr>
          <w:rFonts w:ascii="Poppins" w:hAnsi="Poppins" w:cs="Poppins"/>
        </w:rPr>
      </w:pPr>
      <w:r w:rsidRPr="009B0B92">
        <w:rPr>
          <w:rFonts w:ascii="Poppins" w:hAnsi="Poppins" w:cs="Poppins"/>
        </w:rPr>
        <w:t xml:space="preserve">It was clarified by the Proposer that this Modification is not dependant on CMP434 being approved. Alignment with CMP434 has caused this Modification to have an urgent timeline </w:t>
      </w:r>
      <w:proofErr w:type="gramStart"/>
      <w:r w:rsidRPr="009B0B92">
        <w:rPr>
          <w:rFonts w:ascii="Poppins" w:hAnsi="Poppins" w:cs="Poppins"/>
        </w:rPr>
        <w:t>in order to</w:t>
      </w:r>
      <w:proofErr w:type="gramEnd"/>
      <w:r w:rsidRPr="009B0B92">
        <w:rPr>
          <w:rFonts w:ascii="Poppins" w:hAnsi="Poppins" w:cs="Poppins"/>
        </w:rPr>
        <w:t xml:space="preserve"> meet the Gate 2 deadline.  </w:t>
      </w:r>
    </w:p>
    <w:p w14:paraId="032070FB" w14:textId="72145D13" w:rsidR="003D408D" w:rsidRPr="00BB2D12" w:rsidRDefault="003D408D" w:rsidP="003D408D">
      <w:pPr>
        <w:numPr>
          <w:ilvl w:val="0"/>
          <w:numId w:val="1"/>
        </w:numPr>
        <w:spacing w:line="240" w:lineRule="auto"/>
        <w:rPr>
          <w:rFonts w:ascii="Poppins" w:hAnsi="Poppins" w:cs="Poppins"/>
        </w:rPr>
      </w:pPr>
      <w:r>
        <w:rPr>
          <w:rFonts w:ascii="Poppins" w:hAnsi="Poppins" w:cs="Poppins"/>
        </w:rPr>
        <w:t xml:space="preserve">The Workgroup required clarity on how the timelines </w:t>
      </w:r>
      <w:r w:rsidR="004F4E16">
        <w:rPr>
          <w:rFonts w:ascii="Poppins" w:hAnsi="Poppins" w:cs="Poppins"/>
        </w:rPr>
        <w:t xml:space="preserve">for decisions and implementation worked together and </w:t>
      </w:r>
      <w:r w:rsidR="00A82450">
        <w:rPr>
          <w:rFonts w:ascii="Poppins" w:hAnsi="Poppins" w:cs="Poppins"/>
        </w:rPr>
        <w:t>what the impact to the modification would be dependent on the approved solutions.</w:t>
      </w:r>
      <w:r w:rsidR="00EF3E6A">
        <w:rPr>
          <w:rFonts w:ascii="Poppins" w:hAnsi="Poppins" w:cs="Poppins"/>
        </w:rPr>
        <w:t xml:space="preserve"> The key points to note are</w:t>
      </w:r>
    </w:p>
    <w:p w14:paraId="4947CFDA" w14:textId="3206DF54" w:rsidR="003D408D" w:rsidRPr="00107B9E" w:rsidRDefault="00EF3E6A" w:rsidP="003D408D">
      <w:pPr>
        <w:pStyle w:val="ListParagraph"/>
        <w:numPr>
          <w:ilvl w:val="0"/>
          <w:numId w:val="30"/>
        </w:numPr>
        <w:rPr>
          <w:rFonts w:ascii="Poppins" w:hAnsi="Poppins" w:cs="Poppins"/>
        </w:rPr>
      </w:pPr>
      <w:r>
        <w:rPr>
          <w:rFonts w:ascii="Poppins" w:hAnsi="Poppins" w:cs="Poppins"/>
        </w:rPr>
        <w:t>T</w:t>
      </w:r>
      <w:r w:rsidR="003D408D" w:rsidRPr="00107B9E">
        <w:rPr>
          <w:rFonts w:ascii="Poppins" w:hAnsi="Poppins" w:cs="Poppins"/>
        </w:rPr>
        <w:t xml:space="preserve">his modification can be implemented after the implementation dates of CMP434 and CMP435 but must be before the Gate 2 window opens. </w:t>
      </w:r>
    </w:p>
    <w:p w14:paraId="26A1140C" w14:textId="3C745BE8" w:rsidR="00FF6EB2" w:rsidRPr="00FF6EB2" w:rsidRDefault="00FF6EB2" w:rsidP="00FF6EB2">
      <w:pPr>
        <w:pStyle w:val="ListParagraph"/>
        <w:numPr>
          <w:ilvl w:val="1"/>
          <w:numId w:val="30"/>
        </w:numPr>
        <w:rPr>
          <w:rFonts w:ascii="Poppins" w:hAnsi="Poppins" w:cs="Poppins"/>
        </w:rPr>
      </w:pPr>
      <w:r w:rsidRPr="000D498D">
        <w:rPr>
          <w:rFonts w:ascii="Poppins" w:hAnsi="Poppins" w:cs="Poppins"/>
        </w:rPr>
        <w:t xml:space="preserve">If implemented </w:t>
      </w:r>
      <w:r>
        <w:rPr>
          <w:rFonts w:ascii="Poppins" w:hAnsi="Poppins" w:cs="Poppins"/>
        </w:rPr>
        <w:t>before</w:t>
      </w:r>
      <w:r w:rsidRPr="000D498D">
        <w:rPr>
          <w:rFonts w:ascii="Poppins" w:hAnsi="Poppins" w:cs="Poppins"/>
        </w:rPr>
        <w:t xml:space="preserve"> CMP434/</w:t>
      </w:r>
      <w:r>
        <w:rPr>
          <w:rFonts w:ascii="Poppins" w:hAnsi="Poppins" w:cs="Poppins"/>
        </w:rPr>
        <w:t>CMP</w:t>
      </w:r>
      <w:r w:rsidRPr="000D498D">
        <w:rPr>
          <w:rFonts w:ascii="Poppins" w:hAnsi="Poppins" w:cs="Poppins"/>
        </w:rPr>
        <w:t xml:space="preserve">435 implementation, the impacted DG projects would be removed as part of the CMP435 process from the BCAs. </w:t>
      </w:r>
    </w:p>
    <w:p w14:paraId="62FDBC01" w14:textId="78065969" w:rsidR="003D408D" w:rsidRPr="00CF218C" w:rsidRDefault="003D408D" w:rsidP="00EF3E6A">
      <w:pPr>
        <w:pStyle w:val="ListParagraph"/>
        <w:numPr>
          <w:ilvl w:val="1"/>
          <w:numId w:val="30"/>
        </w:numPr>
        <w:rPr>
          <w:rFonts w:ascii="Poppins" w:hAnsi="Poppins" w:cs="Poppins"/>
        </w:rPr>
      </w:pPr>
      <w:r w:rsidRPr="00CF218C">
        <w:rPr>
          <w:rFonts w:ascii="Poppins" w:hAnsi="Poppins" w:cs="Poppins"/>
        </w:rPr>
        <w:t xml:space="preserve">If not implemented before the Gate 2 window opens, prospective projects would still be part of an Evaluation of Transmission Impact Assessment, with associated costs and delays. </w:t>
      </w:r>
    </w:p>
    <w:p w14:paraId="3B225C16" w14:textId="77777777" w:rsidR="003D408D" w:rsidRPr="00CF218C" w:rsidRDefault="003D408D" w:rsidP="003D408D">
      <w:pPr>
        <w:pStyle w:val="ListParagraph"/>
        <w:numPr>
          <w:ilvl w:val="0"/>
          <w:numId w:val="30"/>
        </w:numPr>
        <w:rPr>
          <w:rFonts w:ascii="Poppins" w:hAnsi="Poppins" w:cs="Poppins"/>
        </w:rPr>
      </w:pPr>
      <w:r w:rsidRPr="00CF218C">
        <w:rPr>
          <w:rFonts w:ascii="Poppins" w:hAnsi="Poppins" w:cs="Poppins"/>
        </w:rPr>
        <w:t xml:space="preserve">CMP434 WACM1 introduces specific MW sizes under categories to legal text, if taken forward this </w:t>
      </w:r>
      <w:r w:rsidRPr="00AF73D7">
        <w:rPr>
          <w:rFonts w:ascii="Poppins" w:hAnsi="Poppins" w:cs="Poppins"/>
          <w:highlight w:val="yellow"/>
        </w:rPr>
        <w:t>modification may have to amend this text to reference &lt;5MW</w:t>
      </w:r>
      <w:r w:rsidRPr="00CF218C">
        <w:rPr>
          <w:rFonts w:ascii="Poppins" w:hAnsi="Poppins" w:cs="Poppins"/>
        </w:rPr>
        <w:t xml:space="preserve"> generators in </w:t>
      </w:r>
      <w:r>
        <w:rPr>
          <w:rFonts w:ascii="Poppins" w:hAnsi="Poppins" w:cs="Poppins"/>
        </w:rPr>
        <w:t>E&amp;W</w:t>
      </w:r>
      <w:r w:rsidRPr="00CF218C">
        <w:rPr>
          <w:rFonts w:ascii="Poppins" w:hAnsi="Poppins" w:cs="Poppins"/>
        </w:rPr>
        <w:t xml:space="preserve"> being exempt from process. </w:t>
      </w:r>
    </w:p>
    <w:p w14:paraId="4CACAF45" w14:textId="13D25FC7" w:rsidR="003B1E50" w:rsidRPr="000D498D" w:rsidRDefault="003D408D">
      <w:pPr>
        <w:pStyle w:val="ListParagraph"/>
        <w:numPr>
          <w:ilvl w:val="0"/>
          <w:numId w:val="30"/>
        </w:numPr>
        <w:rPr>
          <w:rFonts w:ascii="Poppins" w:hAnsi="Poppins" w:cs="Poppins"/>
        </w:rPr>
      </w:pPr>
      <w:r w:rsidRPr="000D498D">
        <w:rPr>
          <w:rFonts w:ascii="Poppins" w:hAnsi="Poppins" w:cs="Poppins"/>
        </w:rPr>
        <w:t>If approved and implemented after CMP434/</w:t>
      </w:r>
      <w:r w:rsidR="004D7CCC">
        <w:rPr>
          <w:rFonts w:ascii="Poppins" w:hAnsi="Poppins" w:cs="Poppins"/>
        </w:rPr>
        <w:t>CMP</w:t>
      </w:r>
      <w:r w:rsidRPr="000D498D">
        <w:rPr>
          <w:rFonts w:ascii="Poppins" w:hAnsi="Poppins" w:cs="Poppins"/>
        </w:rPr>
        <w:t xml:space="preserve">435, </w:t>
      </w:r>
      <w:r w:rsidR="004D7CCC">
        <w:rPr>
          <w:rFonts w:ascii="Poppins" w:hAnsi="Poppins" w:cs="Poppins"/>
        </w:rPr>
        <w:t xml:space="preserve">NESO </w:t>
      </w:r>
      <w:r w:rsidRPr="000D498D">
        <w:rPr>
          <w:rFonts w:ascii="Poppins" w:hAnsi="Poppins" w:cs="Poppins"/>
        </w:rPr>
        <w:t xml:space="preserve">would still use the mechanics of CMP435 to remove these DG projects from the BCAs. </w:t>
      </w:r>
      <w:r w:rsidR="003B1E50" w:rsidRPr="000D498D">
        <w:rPr>
          <w:rFonts w:ascii="Poppins" w:hAnsi="Poppins" w:cs="Poppins"/>
        </w:rPr>
        <w:t xml:space="preserve"> </w:t>
      </w:r>
    </w:p>
    <w:p w14:paraId="006E844E" w14:textId="20A5BC95" w:rsidR="00805874" w:rsidRPr="00805874" w:rsidRDefault="00E863D9" w:rsidP="00052015">
      <w:pPr>
        <w:numPr>
          <w:ilvl w:val="0"/>
          <w:numId w:val="1"/>
        </w:numPr>
        <w:spacing w:line="240" w:lineRule="auto"/>
        <w:jc w:val="both"/>
        <w:rPr>
          <w:rFonts w:ascii="Poppins" w:hAnsi="Poppins" w:cs="Poppins"/>
        </w:rPr>
      </w:pPr>
      <w:r w:rsidRPr="00E863D9">
        <w:rPr>
          <w:rFonts w:ascii="Poppins" w:hAnsi="Poppins" w:cs="Poppins"/>
        </w:rPr>
        <w:drawing>
          <wp:inline distT="0" distB="0" distL="0" distR="0" wp14:anchorId="11406CDC" wp14:editId="6CD6F6B2">
            <wp:extent cx="6188710" cy="2553335"/>
            <wp:effectExtent l="0" t="0" r="2540" b="0"/>
            <wp:docPr id="1391825229" name="Picture 1" descr="A diagram of a company's proces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825229" name="Picture 1" descr="A diagram of a company's process&#10;&#10;Description automatically generated with medium confidence"/>
                    <pic:cNvPicPr/>
                  </pic:nvPicPr>
                  <pic:blipFill>
                    <a:blip r:embed="rId18"/>
                    <a:stretch>
                      <a:fillRect/>
                    </a:stretch>
                  </pic:blipFill>
                  <pic:spPr>
                    <a:xfrm>
                      <a:off x="0" y="0"/>
                      <a:ext cx="6188710" cy="2553335"/>
                    </a:xfrm>
                    <a:prstGeom prst="rect">
                      <a:avLst/>
                    </a:prstGeom>
                  </pic:spPr>
                </pic:pic>
              </a:graphicData>
            </a:graphic>
          </wp:inline>
        </w:drawing>
      </w:r>
    </w:p>
    <w:p w14:paraId="16F85B06" w14:textId="77777777" w:rsidR="004F3295" w:rsidRPr="004F3295" w:rsidRDefault="004F3295" w:rsidP="00805874">
      <w:pPr>
        <w:numPr>
          <w:ilvl w:val="0"/>
          <w:numId w:val="1"/>
        </w:numPr>
        <w:spacing w:line="240" w:lineRule="auto"/>
        <w:jc w:val="both"/>
        <w:rPr>
          <w:rFonts w:ascii="Poppins" w:hAnsi="Poppins" w:cs="Poppins"/>
        </w:rPr>
      </w:pPr>
    </w:p>
    <w:p w14:paraId="40875DD6" w14:textId="77777777" w:rsidR="004F3295" w:rsidRPr="004F3295" w:rsidRDefault="004F3295" w:rsidP="00805874">
      <w:pPr>
        <w:numPr>
          <w:ilvl w:val="0"/>
          <w:numId w:val="1"/>
        </w:numPr>
        <w:spacing w:line="240" w:lineRule="auto"/>
        <w:jc w:val="both"/>
        <w:rPr>
          <w:rFonts w:ascii="Poppins" w:hAnsi="Poppins" w:cs="Poppins"/>
        </w:rPr>
      </w:pPr>
    </w:p>
    <w:p w14:paraId="2286C6F5" w14:textId="77777777" w:rsidR="004F3295" w:rsidRPr="004F3295" w:rsidRDefault="004F3295" w:rsidP="00805874">
      <w:pPr>
        <w:numPr>
          <w:ilvl w:val="0"/>
          <w:numId w:val="1"/>
        </w:numPr>
        <w:spacing w:line="240" w:lineRule="auto"/>
        <w:jc w:val="both"/>
        <w:rPr>
          <w:rFonts w:ascii="Poppins" w:hAnsi="Poppins" w:cs="Poppins"/>
        </w:rPr>
      </w:pPr>
    </w:p>
    <w:p w14:paraId="2AD64D19" w14:textId="2427B63B" w:rsidR="00805874" w:rsidRPr="00805874" w:rsidRDefault="00805874" w:rsidP="00805874">
      <w:pPr>
        <w:numPr>
          <w:ilvl w:val="0"/>
          <w:numId w:val="1"/>
        </w:numPr>
        <w:spacing w:line="240" w:lineRule="auto"/>
        <w:jc w:val="both"/>
        <w:rPr>
          <w:rFonts w:ascii="Poppins" w:hAnsi="Poppins" w:cs="Poppins"/>
        </w:rPr>
      </w:pPr>
      <w:r w:rsidRPr="00805874">
        <w:rPr>
          <w:rFonts w:ascii="Poppins" w:hAnsi="Poppins" w:cs="Poppins"/>
          <w:b/>
          <w:bCs/>
        </w:rPr>
        <w:lastRenderedPageBreak/>
        <w:t>MW Capacity Definition</w:t>
      </w:r>
      <w:r w:rsidRPr="00805874">
        <w:rPr>
          <w:rFonts w:ascii="Poppins" w:hAnsi="Poppins" w:cs="Poppins"/>
        </w:rPr>
        <w:t> </w:t>
      </w:r>
    </w:p>
    <w:p w14:paraId="7A588ABA" w14:textId="77777777" w:rsidR="00805874" w:rsidRPr="00805874" w:rsidRDefault="00805874" w:rsidP="00805874">
      <w:pPr>
        <w:numPr>
          <w:ilvl w:val="0"/>
          <w:numId w:val="1"/>
        </w:numPr>
        <w:spacing w:line="240" w:lineRule="auto"/>
        <w:jc w:val="both"/>
        <w:rPr>
          <w:rFonts w:ascii="Poppins" w:hAnsi="Poppins" w:cs="Poppins"/>
        </w:rPr>
      </w:pPr>
      <w:r w:rsidRPr="00805874">
        <w:rPr>
          <w:rFonts w:ascii="Poppins" w:hAnsi="Poppins" w:cs="Poppins"/>
        </w:rPr>
        <w:t>The Proposer took an action to clarify the definition of MW capacity, as different terms such as installed capacity, export capacity, and developer capacity are used inconsistently. </w:t>
      </w:r>
    </w:p>
    <w:p w14:paraId="33A38988" w14:textId="110BB26F" w:rsidR="009B0B92" w:rsidRPr="00B260F6" w:rsidRDefault="00805874" w:rsidP="00C1635A">
      <w:pPr>
        <w:numPr>
          <w:ilvl w:val="0"/>
          <w:numId w:val="1"/>
        </w:numPr>
        <w:spacing w:line="240" w:lineRule="auto"/>
        <w:jc w:val="both"/>
        <w:rPr>
          <w:rFonts w:ascii="Poppins" w:hAnsi="Poppins" w:cs="Poppins"/>
        </w:rPr>
      </w:pPr>
      <w:r w:rsidRPr="00805874">
        <w:rPr>
          <w:rFonts w:ascii="Poppins" w:hAnsi="Poppins" w:cs="Poppins"/>
        </w:rPr>
        <w:t> </w:t>
      </w:r>
    </w:p>
    <w:p w14:paraId="3A9124FB" w14:textId="77777777" w:rsidR="00B260F6" w:rsidRPr="009B0B92" w:rsidRDefault="00B260F6" w:rsidP="00B260F6">
      <w:pPr>
        <w:numPr>
          <w:ilvl w:val="0"/>
          <w:numId w:val="1"/>
        </w:numPr>
        <w:spacing w:line="240" w:lineRule="auto"/>
        <w:jc w:val="both"/>
        <w:rPr>
          <w:rFonts w:ascii="Poppins" w:hAnsi="Poppins" w:cs="Poppins"/>
        </w:rPr>
      </w:pPr>
      <w:r w:rsidRPr="009B0B92">
        <w:rPr>
          <w:rFonts w:ascii="Poppins" w:hAnsi="Poppins" w:cs="Poppins"/>
          <w:b/>
          <w:bCs/>
        </w:rPr>
        <w:t>Cross-code impact</w:t>
      </w:r>
      <w:r w:rsidRPr="009B0B92">
        <w:rPr>
          <w:rFonts w:ascii="Poppins" w:hAnsi="Poppins" w:cs="Poppins"/>
        </w:rPr>
        <w:t> </w:t>
      </w:r>
    </w:p>
    <w:p w14:paraId="3043688D" w14:textId="4220DB45" w:rsidR="00B260F6" w:rsidRPr="009B0B92" w:rsidRDefault="00B260F6">
      <w:pPr>
        <w:numPr>
          <w:ilvl w:val="0"/>
          <w:numId w:val="1"/>
        </w:numPr>
        <w:spacing w:line="240" w:lineRule="auto"/>
        <w:jc w:val="both"/>
        <w:rPr>
          <w:rFonts w:ascii="Poppins" w:hAnsi="Poppins" w:cs="Poppins"/>
        </w:rPr>
      </w:pPr>
      <w:r w:rsidRPr="009B0B92">
        <w:rPr>
          <w:rFonts w:ascii="Poppins" w:hAnsi="Poppins" w:cs="Poppins"/>
        </w:rPr>
        <w:t xml:space="preserve">The </w:t>
      </w:r>
      <w:r w:rsidR="004F3295">
        <w:rPr>
          <w:rFonts w:ascii="Poppins" w:hAnsi="Poppins" w:cs="Poppins"/>
        </w:rPr>
        <w:t xml:space="preserve">Workgroup discussed the </w:t>
      </w:r>
      <w:r w:rsidR="00A76B98">
        <w:rPr>
          <w:rFonts w:ascii="Poppins" w:hAnsi="Poppins" w:cs="Poppins"/>
        </w:rPr>
        <w:t xml:space="preserve">interactions between GC0117 and GC0139, and agreed with the </w:t>
      </w:r>
      <w:r w:rsidRPr="009B0B92">
        <w:rPr>
          <w:rFonts w:ascii="Poppins" w:hAnsi="Poppins" w:cs="Poppins"/>
        </w:rPr>
        <w:t xml:space="preserve">Proposer </w:t>
      </w:r>
      <w:r w:rsidR="00A76B98">
        <w:rPr>
          <w:rFonts w:ascii="Poppins" w:hAnsi="Poppins" w:cs="Poppins"/>
        </w:rPr>
        <w:t xml:space="preserve">that whilst there were interactions </w:t>
      </w:r>
      <w:r w:rsidR="00074A22">
        <w:rPr>
          <w:rFonts w:ascii="Poppins" w:hAnsi="Poppins" w:cs="Poppins"/>
        </w:rPr>
        <w:t>CMP446 was not impacted by them.</w:t>
      </w:r>
      <w:r w:rsidRPr="009B0B92">
        <w:rPr>
          <w:rFonts w:ascii="Poppins" w:hAnsi="Poppins" w:cs="Poppins"/>
        </w:rPr>
        <w:t> </w:t>
      </w:r>
    </w:p>
    <w:p w14:paraId="58F79564" w14:textId="77777777" w:rsidR="003B1E50" w:rsidRPr="00DE2E99" w:rsidRDefault="003B1E50" w:rsidP="00C1635A">
      <w:pPr>
        <w:spacing w:line="240" w:lineRule="auto"/>
        <w:jc w:val="both"/>
        <w:rPr>
          <w:rFonts w:ascii="Poppins" w:hAnsi="Poppins" w:cs="Poppins"/>
        </w:rPr>
      </w:pPr>
    </w:p>
    <w:p w14:paraId="2510C304" w14:textId="77777777" w:rsidR="00C1635A" w:rsidRPr="00DE2E99" w:rsidRDefault="00C1635A" w:rsidP="00C1635A">
      <w:pPr>
        <w:spacing w:line="240" w:lineRule="auto"/>
        <w:jc w:val="both"/>
        <w:rPr>
          <w:rFonts w:ascii="Poppins" w:hAnsi="Poppins" w:cs="Poppins"/>
          <w:b/>
          <w:color w:val="3F0731"/>
        </w:rPr>
      </w:pPr>
      <w:r w:rsidRPr="00DE2E99">
        <w:rPr>
          <w:rFonts w:ascii="Poppins" w:hAnsi="Poppins" w:cs="Poppins"/>
          <w:b/>
          <w:color w:val="3F0731"/>
        </w:rPr>
        <w:t>Consideration of other options</w:t>
      </w:r>
    </w:p>
    <w:p w14:paraId="0F163072" w14:textId="77777777" w:rsidR="00C1635A" w:rsidRPr="00DE2E99" w:rsidRDefault="00C1635A" w:rsidP="00C1635A">
      <w:pPr>
        <w:spacing w:line="240" w:lineRule="auto"/>
        <w:jc w:val="both"/>
        <w:rPr>
          <w:rFonts w:ascii="Poppins" w:hAnsi="Poppins" w:cs="Poppins"/>
          <w:i/>
          <w:color w:val="00B050"/>
        </w:rPr>
      </w:pPr>
      <w:r w:rsidRPr="00DE2E99">
        <w:rPr>
          <w:rFonts w:ascii="Poppins" w:hAnsi="Poppins" w:cs="Poppins"/>
          <w:i/>
          <w:color w:val="00B050"/>
        </w:rPr>
        <w:t xml:space="preserve">This area should provide an overview of options that the Workgroup have discussed in their initial meetings ahead of the Consultation being issued. </w:t>
      </w:r>
    </w:p>
    <w:p w14:paraId="59A0311C" w14:textId="77777777" w:rsidR="00C1635A" w:rsidRPr="00DE2E99" w:rsidRDefault="00C1635A" w:rsidP="00C1635A">
      <w:pPr>
        <w:spacing w:line="240" w:lineRule="auto"/>
        <w:jc w:val="both"/>
        <w:rPr>
          <w:rFonts w:ascii="Poppins" w:hAnsi="Poppins" w:cs="Poppins"/>
          <w:bCs/>
          <w:i/>
          <w:iCs/>
          <w:color w:val="FF0000"/>
        </w:rPr>
      </w:pPr>
    </w:p>
    <w:p w14:paraId="7188E4B2" w14:textId="3D71A3A1" w:rsidR="00C1635A" w:rsidRPr="00DE2E99" w:rsidRDefault="00C1635A" w:rsidP="00C1635A">
      <w:pPr>
        <w:spacing w:line="240" w:lineRule="auto"/>
        <w:jc w:val="both"/>
        <w:rPr>
          <w:rFonts w:ascii="Poppins" w:hAnsi="Poppins" w:cs="Poppins"/>
          <w:iCs/>
          <w:color w:val="3F0731"/>
        </w:rPr>
      </w:pPr>
      <w:commentRangeStart w:id="29"/>
      <w:r w:rsidRPr="00DE2E99">
        <w:rPr>
          <w:rFonts w:ascii="Poppins" w:hAnsi="Poppins" w:cs="Poppins"/>
          <w:iCs/>
          <w:color w:val="3F0731"/>
        </w:rPr>
        <w:t>Workgroup consultation question</w:t>
      </w:r>
      <w:r w:rsidR="007F2153" w:rsidRPr="00DE2E99">
        <w:rPr>
          <w:rFonts w:ascii="Poppins" w:hAnsi="Poppins" w:cs="Poppins"/>
          <w:iCs/>
          <w:color w:val="3F0731"/>
        </w:rPr>
        <w:t xml:space="preserve"> X</w:t>
      </w:r>
      <w:r w:rsidRPr="00DE2E99">
        <w:rPr>
          <w:rFonts w:ascii="Poppins" w:hAnsi="Poppins" w:cs="Poppins"/>
          <w:iCs/>
          <w:color w:val="3F0731"/>
        </w:rPr>
        <w:t xml:space="preserve">: </w:t>
      </w:r>
      <w:proofErr w:type="spellStart"/>
      <w:r w:rsidRPr="00DE2E99">
        <w:rPr>
          <w:rFonts w:ascii="Poppins" w:hAnsi="Poppins" w:cs="Poppins"/>
          <w:iCs/>
          <w:color w:val="3F0731"/>
        </w:rPr>
        <w:t>Xxxxx</w:t>
      </w:r>
      <w:proofErr w:type="spellEnd"/>
      <w:r w:rsidRPr="00DE2E99">
        <w:rPr>
          <w:rFonts w:ascii="Poppins" w:hAnsi="Poppins" w:cs="Poppins"/>
          <w:iCs/>
          <w:color w:val="3F0731"/>
        </w:rPr>
        <w:t>?</w:t>
      </w:r>
      <w:commentRangeEnd w:id="29"/>
      <w:r w:rsidR="00F42C9F" w:rsidRPr="00DE2E99">
        <w:rPr>
          <w:rStyle w:val="CommentReference"/>
          <w:rFonts w:ascii="Poppins" w:hAnsi="Poppins" w:cs="Poppins"/>
        </w:rPr>
        <w:commentReference w:id="29"/>
      </w:r>
    </w:p>
    <w:p w14:paraId="2BBA8597" w14:textId="77777777" w:rsidR="00C1635A" w:rsidRPr="00DE2E99" w:rsidRDefault="00C1635A" w:rsidP="00C1635A">
      <w:pPr>
        <w:rPr>
          <w:rFonts w:ascii="Poppins" w:hAnsi="Poppins" w:cs="Poppins"/>
        </w:rPr>
      </w:pPr>
    </w:p>
    <w:p w14:paraId="2DA3AE53" w14:textId="77777777" w:rsidR="00C1635A" w:rsidRPr="00DE2E99" w:rsidRDefault="00C1635A" w:rsidP="00DE2E99">
      <w:pPr>
        <w:rPr>
          <w:rFonts w:ascii="Poppins" w:hAnsi="Poppins" w:cs="Poppins"/>
          <w:b/>
          <w:bCs/>
          <w:color w:val="3F0731"/>
        </w:rPr>
      </w:pPr>
      <w:r w:rsidRPr="00DE2E99">
        <w:rPr>
          <w:rFonts w:ascii="Poppins" w:hAnsi="Poppins" w:cs="Poppins"/>
          <w:b/>
          <w:bCs/>
          <w:color w:val="3F0731"/>
        </w:rPr>
        <w:t>Draft legal text</w:t>
      </w:r>
    </w:p>
    <w:p w14:paraId="22FB503F" w14:textId="697C06F6" w:rsidR="00C1635A" w:rsidRDefault="00C1635A" w:rsidP="00C1635A">
      <w:pPr>
        <w:pStyle w:val="ListParagraph"/>
        <w:keepLines/>
        <w:widowControl w:val="0"/>
        <w:tabs>
          <w:tab w:val="left" w:pos="1418"/>
        </w:tabs>
        <w:spacing w:line="264" w:lineRule="auto"/>
        <w:ind w:left="0"/>
        <w:rPr>
          <w:rFonts w:ascii="Poppins" w:hAnsi="Poppins" w:cs="Poppins"/>
          <w:color w:val="000000"/>
          <w:highlight w:val="yellow"/>
        </w:rPr>
      </w:pPr>
      <w:r w:rsidRPr="00AF718A">
        <w:rPr>
          <w:rFonts w:ascii="Poppins" w:hAnsi="Poppins" w:cs="Poppins"/>
          <w:color w:val="000000"/>
        </w:rPr>
        <w:t xml:space="preserve">The draft legal text for this change can be found in Annex </w:t>
      </w:r>
      <w:r w:rsidR="00B53131">
        <w:rPr>
          <w:rFonts w:ascii="Poppins" w:hAnsi="Poppins" w:cs="Poppins"/>
          <w:color w:val="000000"/>
        </w:rPr>
        <w:t>5</w:t>
      </w:r>
      <w:r w:rsidRPr="00AF718A">
        <w:rPr>
          <w:rFonts w:ascii="Poppins" w:hAnsi="Poppins" w:cs="Poppins"/>
          <w:color w:val="000000"/>
        </w:rPr>
        <w:t>.</w:t>
      </w:r>
    </w:p>
    <w:p w14:paraId="1B5DFF2B" w14:textId="10901C51" w:rsidR="004F04BA" w:rsidRPr="00BD3817" w:rsidRDefault="001D32F4" w:rsidP="00C1635A">
      <w:pPr>
        <w:pStyle w:val="ListParagraph"/>
        <w:keepLines/>
        <w:widowControl w:val="0"/>
        <w:tabs>
          <w:tab w:val="left" w:pos="1418"/>
        </w:tabs>
        <w:spacing w:line="264" w:lineRule="auto"/>
        <w:ind w:left="0"/>
        <w:rPr>
          <w:rFonts w:ascii="Poppins" w:hAnsi="Poppins" w:cs="Poppins"/>
          <w:color w:val="000000"/>
        </w:rPr>
      </w:pPr>
      <w:r w:rsidRPr="00BD3817">
        <w:rPr>
          <w:rFonts w:ascii="Poppins" w:hAnsi="Poppins" w:cs="Poppins"/>
          <w:color w:val="000000"/>
        </w:rPr>
        <w:t>Below is a snapshot of the proposed changes</w:t>
      </w:r>
      <w:r w:rsidR="004F04BA" w:rsidRPr="00BD3817">
        <w:rPr>
          <w:rFonts w:ascii="Poppins" w:hAnsi="Poppins" w:cs="Poppins"/>
          <w:color w:val="000000"/>
        </w:rPr>
        <w:t>:</w:t>
      </w:r>
    </w:p>
    <w:tbl>
      <w:tblPr>
        <w:tblW w:w="97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6"/>
        <w:gridCol w:w="8604"/>
      </w:tblGrid>
      <w:tr w:rsidR="004F04BA" w:rsidRPr="004F04BA" w14:paraId="2E51EAD9" w14:textId="77777777" w:rsidTr="00BD3817">
        <w:trPr>
          <w:trHeight w:val="300"/>
        </w:trPr>
        <w:tc>
          <w:tcPr>
            <w:tcW w:w="1126" w:type="dxa"/>
            <w:tcBorders>
              <w:top w:val="single" w:sz="6" w:space="0" w:color="auto"/>
              <w:left w:val="single" w:sz="6" w:space="0" w:color="auto"/>
              <w:bottom w:val="single" w:sz="6" w:space="0" w:color="auto"/>
              <w:right w:val="single" w:sz="6" w:space="0" w:color="auto"/>
            </w:tcBorders>
            <w:shd w:val="clear" w:color="auto" w:fill="auto"/>
            <w:hideMark/>
          </w:tcPr>
          <w:p w14:paraId="7BF5E052" w14:textId="77777777" w:rsidR="004F04BA" w:rsidRPr="00BD3817" w:rsidRDefault="004F04BA" w:rsidP="00AE7253">
            <w:pPr>
              <w:keepLines/>
              <w:widowControl w:val="0"/>
              <w:tabs>
                <w:tab w:val="left" w:pos="1418"/>
              </w:tabs>
              <w:spacing w:line="264" w:lineRule="auto"/>
              <w:rPr>
                <w:rFonts w:ascii="Poppins" w:hAnsi="Poppins" w:cs="Poppins"/>
                <w:color w:val="000000"/>
              </w:rPr>
            </w:pPr>
            <w:r w:rsidRPr="00BD3817">
              <w:rPr>
                <w:rFonts w:ascii="Poppins" w:hAnsi="Poppins" w:cs="Poppins"/>
                <w:b/>
                <w:bCs/>
                <w:color w:val="000000"/>
              </w:rPr>
              <w:t>CUSC Section</w:t>
            </w:r>
            <w:r w:rsidRPr="00BD3817">
              <w:rPr>
                <w:rFonts w:ascii="Poppins" w:hAnsi="Poppins" w:cs="Poppins"/>
                <w:color w:val="000000"/>
              </w:rPr>
              <w:t> </w:t>
            </w:r>
          </w:p>
        </w:tc>
        <w:tc>
          <w:tcPr>
            <w:tcW w:w="8604" w:type="dxa"/>
            <w:tcBorders>
              <w:top w:val="single" w:sz="6" w:space="0" w:color="auto"/>
              <w:left w:val="single" w:sz="6" w:space="0" w:color="auto"/>
              <w:bottom w:val="single" w:sz="6" w:space="0" w:color="auto"/>
              <w:right w:val="single" w:sz="6" w:space="0" w:color="auto"/>
            </w:tcBorders>
            <w:shd w:val="clear" w:color="auto" w:fill="auto"/>
            <w:hideMark/>
          </w:tcPr>
          <w:p w14:paraId="22ABA7D2" w14:textId="4AB56C04" w:rsidR="004F04BA" w:rsidRPr="00BD3817" w:rsidRDefault="00BD3817" w:rsidP="00BD3817">
            <w:pPr>
              <w:keepLines/>
              <w:widowControl w:val="0"/>
              <w:tabs>
                <w:tab w:val="left" w:pos="1418"/>
              </w:tabs>
              <w:spacing w:line="264" w:lineRule="auto"/>
              <w:rPr>
                <w:rFonts w:ascii="Poppins" w:hAnsi="Poppins" w:cs="Poppins"/>
                <w:color w:val="000000"/>
              </w:rPr>
            </w:pPr>
            <w:r w:rsidRPr="00BD3817">
              <w:rPr>
                <w:rFonts w:ascii="Poppins" w:hAnsi="Poppins" w:cs="Poppins"/>
                <w:b/>
                <w:bCs/>
                <w:color w:val="000000"/>
              </w:rPr>
              <w:t>S</w:t>
            </w:r>
            <w:r w:rsidR="004F04BA" w:rsidRPr="00BD3817">
              <w:rPr>
                <w:rFonts w:ascii="Poppins" w:hAnsi="Poppins" w:cs="Poppins"/>
                <w:b/>
                <w:bCs/>
                <w:color w:val="000000"/>
              </w:rPr>
              <w:t>ummary of proposed changes</w:t>
            </w:r>
            <w:r w:rsidR="004F04BA" w:rsidRPr="00BD3817">
              <w:rPr>
                <w:rFonts w:ascii="Poppins" w:hAnsi="Poppins" w:cs="Poppins"/>
                <w:color w:val="000000"/>
              </w:rPr>
              <w:t> </w:t>
            </w:r>
          </w:p>
        </w:tc>
      </w:tr>
      <w:tr w:rsidR="004F04BA" w:rsidRPr="004F04BA" w14:paraId="54FF83C5" w14:textId="77777777" w:rsidTr="00BD3817">
        <w:trPr>
          <w:trHeight w:val="300"/>
        </w:trPr>
        <w:tc>
          <w:tcPr>
            <w:tcW w:w="1126" w:type="dxa"/>
            <w:tcBorders>
              <w:top w:val="single" w:sz="6" w:space="0" w:color="auto"/>
              <w:left w:val="single" w:sz="6" w:space="0" w:color="auto"/>
              <w:bottom w:val="single" w:sz="6" w:space="0" w:color="auto"/>
              <w:right w:val="single" w:sz="6" w:space="0" w:color="auto"/>
            </w:tcBorders>
            <w:shd w:val="clear" w:color="auto" w:fill="FFC000" w:themeFill="accent4"/>
          </w:tcPr>
          <w:p w14:paraId="17AB4C38" w14:textId="25D9E4FF" w:rsidR="004F04BA" w:rsidRPr="004F04BA" w:rsidRDefault="004F04BA" w:rsidP="004F04BA">
            <w:pPr>
              <w:pStyle w:val="ListParagraph"/>
              <w:keepLines/>
              <w:widowControl w:val="0"/>
              <w:numPr>
                <w:ilvl w:val="0"/>
                <w:numId w:val="1"/>
              </w:numPr>
              <w:tabs>
                <w:tab w:val="left" w:pos="1418"/>
              </w:tabs>
              <w:spacing w:line="264" w:lineRule="auto"/>
              <w:rPr>
                <w:rFonts w:ascii="Poppins" w:hAnsi="Poppins" w:cs="Poppins"/>
                <w:color w:val="000000"/>
                <w:highlight w:val="yellow"/>
              </w:rPr>
            </w:pPr>
          </w:p>
        </w:tc>
        <w:tc>
          <w:tcPr>
            <w:tcW w:w="8604" w:type="dxa"/>
            <w:tcBorders>
              <w:top w:val="single" w:sz="6" w:space="0" w:color="auto"/>
              <w:left w:val="single" w:sz="6" w:space="0" w:color="auto"/>
              <w:bottom w:val="single" w:sz="6" w:space="0" w:color="auto"/>
              <w:right w:val="single" w:sz="6" w:space="0" w:color="auto"/>
            </w:tcBorders>
            <w:shd w:val="clear" w:color="auto" w:fill="FFC000" w:themeFill="accent4"/>
          </w:tcPr>
          <w:p w14:paraId="2197BB77" w14:textId="1982D5B5" w:rsidR="004F04BA" w:rsidRPr="004F04BA" w:rsidRDefault="004F04BA" w:rsidP="004F04BA">
            <w:pPr>
              <w:pStyle w:val="ListParagraph"/>
              <w:keepLines/>
              <w:widowControl w:val="0"/>
              <w:numPr>
                <w:ilvl w:val="0"/>
                <w:numId w:val="1"/>
              </w:numPr>
              <w:tabs>
                <w:tab w:val="left" w:pos="1418"/>
              </w:tabs>
              <w:spacing w:line="264" w:lineRule="auto"/>
              <w:rPr>
                <w:rFonts w:ascii="Poppins" w:hAnsi="Poppins" w:cs="Poppins"/>
                <w:color w:val="000000"/>
                <w:highlight w:val="yellow"/>
              </w:rPr>
            </w:pPr>
          </w:p>
        </w:tc>
      </w:tr>
      <w:tr w:rsidR="004F04BA" w:rsidRPr="004F04BA" w14:paraId="5F1EA1CA" w14:textId="77777777" w:rsidTr="00BD3817">
        <w:trPr>
          <w:trHeight w:val="300"/>
        </w:trPr>
        <w:tc>
          <w:tcPr>
            <w:tcW w:w="1126" w:type="dxa"/>
            <w:tcBorders>
              <w:top w:val="single" w:sz="6" w:space="0" w:color="auto"/>
              <w:left w:val="single" w:sz="6" w:space="0" w:color="auto"/>
              <w:bottom w:val="single" w:sz="6" w:space="0" w:color="auto"/>
              <w:right w:val="single" w:sz="6" w:space="0" w:color="auto"/>
            </w:tcBorders>
            <w:shd w:val="clear" w:color="auto" w:fill="FFC000" w:themeFill="accent4"/>
          </w:tcPr>
          <w:p w14:paraId="696EF79A" w14:textId="3332C2C2" w:rsidR="004F04BA" w:rsidRPr="004F04BA" w:rsidRDefault="004F04BA" w:rsidP="004F04BA">
            <w:pPr>
              <w:pStyle w:val="ListParagraph"/>
              <w:keepLines/>
              <w:widowControl w:val="0"/>
              <w:numPr>
                <w:ilvl w:val="0"/>
                <w:numId w:val="1"/>
              </w:numPr>
              <w:tabs>
                <w:tab w:val="left" w:pos="1418"/>
              </w:tabs>
              <w:spacing w:line="264" w:lineRule="auto"/>
              <w:rPr>
                <w:rFonts w:ascii="Poppins" w:hAnsi="Poppins" w:cs="Poppins"/>
                <w:color w:val="000000"/>
                <w:highlight w:val="yellow"/>
              </w:rPr>
            </w:pPr>
          </w:p>
        </w:tc>
        <w:tc>
          <w:tcPr>
            <w:tcW w:w="8604" w:type="dxa"/>
            <w:tcBorders>
              <w:top w:val="single" w:sz="6" w:space="0" w:color="auto"/>
              <w:left w:val="single" w:sz="6" w:space="0" w:color="auto"/>
              <w:bottom w:val="single" w:sz="6" w:space="0" w:color="auto"/>
              <w:right w:val="single" w:sz="6" w:space="0" w:color="auto"/>
            </w:tcBorders>
            <w:shd w:val="clear" w:color="auto" w:fill="FFC000" w:themeFill="accent4"/>
          </w:tcPr>
          <w:p w14:paraId="041CC783" w14:textId="42A39401" w:rsidR="004F04BA" w:rsidRPr="004F04BA" w:rsidRDefault="004F04BA" w:rsidP="004F04BA">
            <w:pPr>
              <w:pStyle w:val="ListParagraph"/>
              <w:keepLines/>
              <w:widowControl w:val="0"/>
              <w:numPr>
                <w:ilvl w:val="0"/>
                <w:numId w:val="1"/>
              </w:numPr>
              <w:tabs>
                <w:tab w:val="left" w:pos="1418"/>
              </w:tabs>
              <w:spacing w:line="264" w:lineRule="auto"/>
              <w:rPr>
                <w:rFonts w:ascii="Poppins" w:hAnsi="Poppins" w:cs="Poppins"/>
                <w:color w:val="000000"/>
                <w:highlight w:val="yellow"/>
              </w:rPr>
            </w:pPr>
          </w:p>
        </w:tc>
      </w:tr>
    </w:tbl>
    <w:p w14:paraId="7096BDE0" w14:textId="77777777" w:rsidR="004F04BA" w:rsidRPr="00DE2E99" w:rsidRDefault="004F04BA" w:rsidP="00C1635A">
      <w:pPr>
        <w:pStyle w:val="ListParagraph"/>
        <w:keepLines/>
        <w:widowControl w:val="0"/>
        <w:tabs>
          <w:tab w:val="left" w:pos="1418"/>
        </w:tabs>
        <w:spacing w:line="264" w:lineRule="auto"/>
        <w:ind w:left="0"/>
        <w:rPr>
          <w:rFonts w:ascii="Poppins" w:hAnsi="Poppins" w:cs="Poppins"/>
          <w:color w:val="000000"/>
          <w:highlight w:val="yellow"/>
        </w:rPr>
      </w:pPr>
    </w:p>
    <w:p w14:paraId="1E42375D" w14:textId="77777777" w:rsidR="00C1635A" w:rsidRPr="00DE2E99" w:rsidRDefault="00C1635A" w:rsidP="00EC0832">
      <w:pPr>
        <w:pStyle w:val="CA6"/>
        <w:shd w:val="clear" w:color="auto" w:fill="3F0731"/>
        <w:rPr>
          <w:rFonts w:ascii="Poppins" w:hAnsi="Poppins" w:cs="Poppins"/>
        </w:rPr>
      </w:pPr>
      <w:bookmarkStart w:id="30" w:name="_Toc187415708"/>
      <w:r w:rsidRPr="00DE2E99">
        <w:rPr>
          <w:rFonts w:ascii="Poppins" w:hAnsi="Poppins" w:cs="Poppins"/>
        </w:rPr>
        <w:t>What is the impact of this change?</w:t>
      </w:r>
      <w:bookmarkEnd w:id="30"/>
    </w:p>
    <w:p w14:paraId="6D52A048" w14:textId="782D1887" w:rsidR="00C1635A" w:rsidRPr="00DE2E99" w:rsidRDefault="009161E8" w:rsidP="00C1635A">
      <w:pPr>
        <w:spacing w:line="256" w:lineRule="auto"/>
        <w:rPr>
          <w:rFonts w:ascii="Poppins" w:hAnsi="Poppins" w:cs="Poppins"/>
          <w:i/>
          <w:color w:val="00B050"/>
        </w:rPr>
      </w:pPr>
      <w:r w:rsidRPr="009161E8">
        <w:rPr>
          <w:rFonts w:ascii="Poppins" w:hAnsi="Poppins" w:cs="Poppins"/>
          <w:bCs/>
          <w:i/>
          <w:color w:val="00B050"/>
          <w:kern w:val="32"/>
        </w:rPr>
        <w:br/>
      </w:r>
      <w:r w:rsidR="00C1635A" w:rsidRPr="00DE2E99">
        <w:rPr>
          <w:rFonts w:ascii="Poppins" w:hAnsi="Poppins" w:cs="Poppins"/>
          <w:bCs/>
          <w:i/>
          <w:color w:val="00B050"/>
          <w:kern w:val="32"/>
        </w:rPr>
        <w:t xml:space="preserve">Who will it impact? How will it impact them and when? What are the positive and negative impacts? </w:t>
      </w:r>
    </w:p>
    <w:p w14:paraId="2EF4719A" w14:textId="4D1FED3A" w:rsidR="00C1635A" w:rsidRPr="00DE2E99" w:rsidRDefault="00C1635A" w:rsidP="00D422C9">
      <w:pPr>
        <w:pStyle w:val="Heading2"/>
        <w:rPr>
          <w:rFonts w:ascii="Poppins" w:hAnsi="Poppins" w:cs="Poppins"/>
        </w:rPr>
      </w:pPr>
      <w:bookmarkStart w:id="31" w:name="_Toc187415709"/>
      <w:r w:rsidRPr="00DE2E99">
        <w:rPr>
          <w:rFonts w:ascii="Poppins" w:hAnsi="Poppins" w:cs="Poppins"/>
        </w:rPr>
        <w:lastRenderedPageBreak/>
        <w:t xml:space="preserve">Proposer’s assessment against Code Objectives </w:t>
      </w:r>
      <w:bookmarkEnd w:id="31"/>
    </w:p>
    <w:tbl>
      <w:tblPr>
        <w:tblStyle w:val="TableGrid"/>
        <w:tblW w:w="0" w:type="auto"/>
        <w:tblLook w:val="04A0" w:firstRow="1" w:lastRow="0" w:firstColumn="1" w:lastColumn="0" w:noHBand="0" w:noVBand="1"/>
      </w:tblPr>
      <w:tblGrid>
        <w:gridCol w:w="4868"/>
        <w:gridCol w:w="4868"/>
      </w:tblGrid>
      <w:tr w:rsidR="002E1524" w:rsidRPr="00587A2A" w14:paraId="711A7651" w14:textId="77777777" w:rsidTr="00640612">
        <w:tc>
          <w:tcPr>
            <w:tcW w:w="9736" w:type="dxa"/>
            <w:gridSpan w:val="2"/>
            <w:shd w:val="clear" w:color="auto" w:fill="BFBFBF" w:themeFill="background1" w:themeFillShade="BF"/>
          </w:tcPr>
          <w:p w14:paraId="17068B4B" w14:textId="3D78DCF6" w:rsidR="002E1524" w:rsidRPr="00587A2A" w:rsidRDefault="002E1524" w:rsidP="00C1635A">
            <w:pPr>
              <w:rPr>
                <w:rFonts w:ascii="Poppins" w:hAnsi="Poppins" w:cs="Poppins"/>
                <w:b/>
                <w:kern w:val="32"/>
                <w:sz w:val="20"/>
                <w:szCs w:val="20"/>
              </w:rPr>
            </w:pPr>
            <w:bookmarkStart w:id="32" w:name="_Hlk188543815"/>
            <w:r w:rsidRPr="00587A2A">
              <w:rPr>
                <w:rFonts w:ascii="Poppins" w:hAnsi="Poppins" w:cs="Poppins"/>
                <w:b/>
                <w:kern w:val="32"/>
                <w:sz w:val="20"/>
                <w:szCs w:val="20"/>
              </w:rPr>
              <w:t>Proposer’s assessment against CUSC Non-Charging Objectives</w:t>
            </w:r>
          </w:p>
        </w:tc>
      </w:tr>
      <w:tr w:rsidR="001A758C" w:rsidRPr="00587A2A" w14:paraId="5524605C" w14:textId="77777777" w:rsidTr="001A758C">
        <w:tc>
          <w:tcPr>
            <w:tcW w:w="4868" w:type="dxa"/>
          </w:tcPr>
          <w:p w14:paraId="1F39E981" w14:textId="0292E13A" w:rsidR="001A758C" w:rsidRPr="00587A2A" w:rsidRDefault="00A83C9E" w:rsidP="00C1635A">
            <w:pPr>
              <w:rPr>
                <w:rFonts w:ascii="Poppins" w:hAnsi="Poppins" w:cs="Poppins"/>
                <w:b/>
                <w:kern w:val="32"/>
                <w:sz w:val="20"/>
                <w:szCs w:val="20"/>
              </w:rPr>
            </w:pPr>
            <w:r w:rsidRPr="00587A2A">
              <w:rPr>
                <w:rFonts w:ascii="Poppins" w:hAnsi="Poppins" w:cs="Poppins"/>
                <w:b/>
                <w:kern w:val="32"/>
                <w:sz w:val="20"/>
                <w:szCs w:val="20"/>
              </w:rPr>
              <w:t>Relevant Objective</w:t>
            </w:r>
          </w:p>
        </w:tc>
        <w:tc>
          <w:tcPr>
            <w:tcW w:w="4868" w:type="dxa"/>
          </w:tcPr>
          <w:p w14:paraId="0BBFB8E2" w14:textId="704780F4" w:rsidR="001A758C" w:rsidRPr="00587A2A" w:rsidRDefault="00A83C9E" w:rsidP="00C1635A">
            <w:pPr>
              <w:rPr>
                <w:rFonts w:ascii="Poppins" w:hAnsi="Poppins" w:cs="Poppins"/>
                <w:b/>
                <w:kern w:val="32"/>
                <w:sz w:val="20"/>
                <w:szCs w:val="20"/>
              </w:rPr>
            </w:pPr>
            <w:r w:rsidRPr="00587A2A">
              <w:rPr>
                <w:rFonts w:ascii="Poppins" w:hAnsi="Poppins" w:cs="Poppins"/>
                <w:b/>
                <w:kern w:val="32"/>
                <w:sz w:val="20"/>
                <w:szCs w:val="20"/>
              </w:rPr>
              <w:t>Identified impact</w:t>
            </w:r>
          </w:p>
        </w:tc>
      </w:tr>
      <w:tr w:rsidR="001A758C" w:rsidRPr="00587A2A" w14:paraId="51B062B3" w14:textId="77777777" w:rsidTr="001A758C">
        <w:tc>
          <w:tcPr>
            <w:tcW w:w="4868" w:type="dxa"/>
          </w:tcPr>
          <w:p w14:paraId="6F919458" w14:textId="283CBE93" w:rsidR="001A758C" w:rsidRPr="00587A2A" w:rsidRDefault="00A83C9E" w:rsidP="00C1635A">
            <w:pPr>
              <w:rPr>
                <w:rFonts w:ascii="Poppins" w:hAnsi="Poppins" w:cs="Poppins"/>
                <w:bCs/>
                <w:kern w:val="32"/>
                <w:sz w:val="20"/>
                <w:szCs w:val="20"/>
              </w:rPr>
            </w:pPr>
            <w:r w:rsidRPr="00587A2A">
              <w:rPr>
                <w:rFonts w:ascii="Poppins" w:hAnsi="Poppins" w:cs="Poppins"/>
                <w:bCs/>
                <w:kern w:val="32"/>
                <w:sz w:val="20"/>
                <w:szCs w:val="20"/>
              </w:rPr>
              <w:t>(a) the efficient discharge by the licensee of the obligations imposed upon it under the Electricity Act 1989 and by this licence</w:t>
            </w:r>
            <w:r w:rsidR="00CD2E91" w:rsidRPr="00587A2A">
              <w:rPr>
                <w:rStyle w:val="FootnoteReference"/>
                <w:rFonts w:ascii="Poppins" w:hAnsi="Poppins" w:cs="Poppins"/>
                <w:bCs/>
                <w:kern w:val="32"/>
                <w:sz w:val="20"/>
                <w:szCs w:val="20"/>
              </w:rPr>
              <w:footnoteReference w:id="15"/>
            </w:r>
            <w:r w:rsidRPr="00587A2A">
              <w:rPr>
                <w:rFonts w:ascii="Poppins" w:hAnsi="Poppins" w:cs="Poppins"/>
                <w:bCs/>
                <w:kern w:val="32"/>
                <w:sz w:val="20"/>
                <w:szCs w:val="20"/>
              </w:rPr>
              <w:t>;</w:t>
            </w:r>
          </w:p>
        </w:tc>
        <w:tc>
          <w:tcPr>
            <w:tcW w:w="4868" w:type="dxa"/>
          </w:tcPr>
          <w:p w14:paraId="26EF292D" w14:textId="77777777" w:rsidR="00A83C9E" w:rsidRPr="00587A2A" w:rsidRDefault="00A83C9E" w:rsidP="00A83C9E">
            <w:pPr>
              <w:rPr>
                <w:rFonts w:ascii="Poppins" w:hAnsi="Poppins" w:cs="Poppins"/>
                <w:bCs/>
                <w:kern w:val="32"/>
                <w:sz w:val="20"/>
                <w:szCs w:val="20"/>
              </w:rPr>
            </w:pPr>
            <w:r w:rsidRPr="00587A2A">
              <w:rPr>
                <w:rFonts w:ascii="Poppins" w:hAnsi="Poppins" w:cs="Poppins"/>
                <w:bCs/>
                <w:kern w:val="32"/>
                <w:sz w:val="20"/>
                <w:szCs w:val="20"/>
              </w:rPr>
              <w:t>Positive</w:t>
            </w:r>
          </w:p>
          <w:p w14:paraId="3EF4D587" w14:textId="400B606A" w:rsidR="001A758C" w:rsidRPr="00587A2A" w:rsidRDefault="00A83C9E" w:rsidP="00A83C9E">
            <w:pPr>
              <w:rPr>
                <w:rFonts w:ascii="Poppins" w:hAnsi="Poppins" w:cs="Poppins"/>
                <w:bCs/>
                <w:kern w:val="32"/>
                <w:sz w:val="20"/>
                <w:szCs w:val="20"/>
              </w:rPr>
            </w:pPr>
            <w:r w:rsidRPr="00587A2A">
              <w:rPr>
                <w:rFonts w:ascii="Poppins" w:hAnsi="Poppins" w:cs="Poppins"/>
                <w:bCs/>
                <w:kern w:val="32"/>
                <w:sz w:val="20"/>
                <w:szCs w:val="20"/>
              </w:rPr>
              <w:t>A more efficient Transmission/Distribution interface will help the efficient discharge of network licence obligations (NESO, NGET and DNOs)</w:t>
            </w:r>
          </w:p>
        </w:tc>
      </w:tr>
      <w:tr w:rsidR="001A758C" w:rsidRPr="00587A2A" w14:paraId="3FADE52E" w14:textId="77777777" w:rsidTr="001A758C">
        <w:tc>
          <w:tcPr>
            <w:tcW w:w="4868" w:type="dxa"/>
          </w:tcPr>
          <w:p w14:paraId="76C751E1" w14:textId="45F95182" w:rsidR="001A758C" w:rsidRPr="00587A2A" w:rsidRDefault="00A57179" w:rsidP="00C1635A">
            <w:pPr>
              <w:rPr>
                <w:rFonts w:ascii="Poppins" w:hAnsi="Poppins" w:cs="Poppins"/>
                <w:bCs/>
                <w:kern w:val="32"/>
                <w:sz w:val="20"/>
                <w:szCs w:val="20"/>
              </w:rPr>
            </w:pPr>
            <w:r w:rsidRPr="00587A2A">
              <w:rPr>
                <w:rFonts w:ascii="Poppins" w:hAnsi="Poppins" w:cs="Poppins"/>
                <w:bCs/>
                <w:kern w:val="32"/>
                <w:sz w:val="20"/>
                <w:szCs w:val="20"/>
              </w:rPr>
              <w:t>(b) Facilitating effective competition in the generation and supply of electricity, and (so far as consistent therewith) facilitating such competition in the sale, distribution and purchase of electricity;</w:t>
            </w:r>
          </w:p>
        </w:tc>
        <w:tc>
          <w:tcPr>
            <w:tcW w:w="4868" w:type="dxa"/>
          </w:tcPr>
          <w:p w14:paraId="24465DE5" w14:textId="77777777" w:rsidR="00A57179" w:rsidRPr="00587A2A" w:rsidRDefault="00A57179" w:rsidP="00A57179">
            <w:pPr>
              <w:rPr>
                <w:rFonts w:ascii="Poppins" w:hAnsi="Poppins" w:cs="Poppins"/>
                <w:bCs/>
                <w:kern w:val="32"/>
                <w:sz w:val="20"/>
                <w:szCs w:val="20"/>
              </w:rPr>
            </w:pPr>
            <w:r w:rsidRPr="00587A2A">
              <w:rPr>
                <w:rFonts w:ascii="Poppins" w:hAnsi="Poppins" w:cs="Poppins"/>
                <w:bCs/>
                <w:kern w:val="32"/>
                <w:sz w:val="20"/>
                <w:szCs w:val="20"/>
              </w:rPr>
              <w:t>Positive</w:t>
            </w:r>
          </w:p>
          <w:p w14:paraId="579D114F" w14:textId="3A8CE44C" w:rsidR="001A758C" w:rsidRPr="00587A2A" w:rsidRDefault="00A57179" w:rsidP="00A57179">
            <w:pPr>
              <w:rPr>
                <w:rFonts w:ascii="Poppins" w:hAnsi="Poppins" w:cs="Poppins"/>
                <w:bCs/>
                <w:kern w:val="32"/>
                <w:sz w:val="20"/>
                <w:szCs w:val="20"/>
              </w:rPr>
            </w:pPr>
            <w:r w:rsidRPr="00587A2A">
              <w:rPr>
                <w:rFonts w:ascii="Poppins" w:hAnsi="Poppins" w:cs="Poppins"/>
                <w:bCs/>
                <w:kern w:val="32"/>
                <w:sz w:val="20"/>
                <w:szCs w:val="20"/>
              </w:rPr>
              <w:t>Quicker connections for viable projects needed to deliver Net Zero. Currently project developers are waiting to connect, and this is hindering progress to deliver Net Zero.</w:t>
            </w:r>
          </w:p>
        </w:tc>
      </w:tr>
      <w:tr w:rsidR="001A758C" w:rsidRPr="00587A2A" w14:paraId="4ACC53FA" w14:textId="77777777" w:rsidTr="001A758C">
        <w:tc>
          <w:tcPr>
            <w:tcW w:w="4868" w:type="dxa"/>
          </w:tcPr>
          <w:p w14:paraId="0D3DFB9E" w14:textId="5D215B1D" w:rsidR="001A758C" w:rsidRPr="00587A2A" w:rsidRDefault="009414CB" w:rsidP="00C1635A">
            <w:pPr>
              <w:rPr>
                <w:rFonts w:ascii="Poppins" w:hAnsi="Poppins" w:cs="Poppins"/>
                <w:bCs/>
                <w:kern w:val="32"/>
                <w:sz w:val="20"/>
                <w:szCs w:val="20"/>
              </w:rPr>
            </w:pPr>
            <w:r w:rsidRPr="00587A2A">
              <w:rPr>
                <w:rFonts w:ascii="Poppins" w:hAnsi="Poppins" w:cs="Poppins"/>
                <w:bCs/>
                <w:kern w:val="32"/>
                <w:sz w:val="20"/>
                <w:szCs w:val="20"/>
              </w:rPr>
              <w:t>(c) Compliance with the Electricity Regulation and any relevant legally binding decision of the European Commission and/or the Agency</w:t>
            </w:r>
            <w:r w:rsidR="00654CC5" w:rsidRPr="00587A2A">
              <w:rPr>
                <w:rStyle w:val="FootnoteReference"/>
                <w:rFonts w:ascii="Poppins" w:hAnsi="Poppins" w:cs="Poppins"/>
                <w:bCs/>
                <w:kern w:val="32"/>
                <w:sz w:val="20"/>
                <w:szCs w:val="20"/>
              </w:rPr>
              <w:footnoteReference w:id="16"/>
            </w:r>
            <w:r w:rsidRPr="00587A2A">
              <w:rPr>
                <w:rFonts w:ascii="Poppins" w:hAnsi="Poppins" w:cs="Poppins"/>
                <w:bCs/>
                <w:kern w:val="32"/>
                <w:sz w:val="20"/>
                <w:szCs w:val="20"/>
              </w:rPr>
              <w:t>; and</w:t>
            </w:r>
          </w:p>
        </w:tc>
        <w:tc>
          <w:tcPr>
            <w:tcW w:w="4868" w:type="dxa"/>
          </w:tcPr>
          <w:p w14:paraId="1DEA9113" w14:textId="541A1CA0" w:rsidR="001A758C" w:rsidRPr="00587A2A" w:rsidRDefault="009414CB" w:rsidP="00C1635A">
            <w:pPr>
              <w:rPr>
                <w:rFonts w:ascii="Poppins" w:hAnsi="Poppins" w:cs="Poppins"/>
                <w:bCs/>
                <w:kern w:val="32"/>
                <w:sz w:val="20"/>
                <w:szCs w:val="20"/>
              </w:rPr>
            </w:pPr>
            <w:r w:rsidRPr="00587A2A">
              <w:rPr>
                <w:rFonts w:ascii="Poppins" w:hAnsi="Poppins" w:cs="Poppins"/>
                <w:bCs/>
                <w:kern w:val="32"/>
                <w:sz w:val="20"/>
                <w:szCs w:val="20"/>
              </w:rPr>
              <w:t>Neutral</w:t>
            </w:r>
          </w:p>
        </w:tc>
      </w:tr>
      <w:tr w:rsidR="001A758C" w:rsidRPr="00587A2A" w14:paraId="42C45A7A" w14:textId="77777777" w:rsidTr="001A758C">
        <w:tc>
          <w:tcPr>
            <w:tcW w:w="4868" w:type="dxa"/>
          </w:tcPr>
          <w:p w14:paraId="1BBE8201" w14:textId="1A2D63A2" w:rsidR="001A758C" w:rsidRPr="00587A2A" w:rsidRDefault="009414CB" w:rsidP="00C1635A">
            <w:pPr>
              <w:rPr>
                <w:rFonts w:ascii="Poppins" w:hAnsi="Poppins" w:cs="Poppins"/>
                <w:bCs/>
                <w:kern w:val="32"/>
                <w:sz w:val="20"/>
                <w:szCs w:val="20"/>
              </w:rPr>
            </w:pPr>
            <w:r w:rsidRPr="00587A2A">
              <w:rPr>
                <w:rFonts w:ascii="Poppins" w:hAnsi="Poppins" w:cs="Poppins"/>
                <w:bCs/>
                <w:kern w:val="32"/>
                <w:sz w:val="20"/>
                <w:szCs w:val="20"/>
              </w:rPr>
              <w:t>(d) Promoting efficiency in the implementation and administration of the CUSC arrangements.</w:t>
            </w:r>
          </w:p>
        </w:tc>
        <w:tc>
          <w:tcPr>
            <w:tcW w:w="4868" w:type="dxa"/>
          </w:tcPr>
          <w:p w14:paraId="6DA2AF7E" w14:textId="77777777" w:rsidR="00D75955" w:rsidRPr="00587A2A" w:rsidRDefault="00D75955" w:rsidP="00D75955">
            <w:pPr>
              <w:rPr>
                <w:rFonts w:ascii="Poppins" w:hAnsi="Poppins" w:cs="Poppins"/>
                <w:bCs/>
                <w:kern w:val="32"/>
                <w:sz w:val="20"/>
                <w:szCs w:val="20"/>
              </w:rPr>
            </w:pPr>
            <w:r w:rsidRPr="00587A2A">
              <w:rPr>
                <w:rFonts w:ascii="Poppins" w:hAnsi="Poppins" w:cs="Poppins"/>
                <w:bCs/>
                <w:kern w:val="32"/>
                <w:sz w:val="20"/>
                <w:szCs w:val="20"/>
              </w:rPr>
              <w:t>Positive</w:t>
            </w:r>
          </w:p>
          <w:p w14:paraId="768E0E37" w14:textId="15336BFD" w:rsidR="001A758C" w:rsidRPr="00587A2A" w:rsidRDefault="00D75955" w:rsidP="00D75955">
            <w:pPr>
              <w:rPr>
                <w:rFonts w:ascii="Poppins" w:hAnsi="Poppins" w:cs="Poppins"/>
                <w:bCs/>
                <w:kern w:val="32"/>
                <w:sz w:val="20"/>
                <w:szCs w:val="20"/>
              </w:rPr>
            </w:pPr>
            <w:r w:rsidRPr="00587A2A">
              <w:rPr>
                <w:rFonts w:ascii="Poppins" w:hAnsi="Poppins" w:cs="Poppins"/>
                <w:bCs/>
                <w:kern w:val="32"/>
                <w:sz w:val="20"/>
                <w:szCs w:val="20"/>
              </w:rPr>
              <w:t>The existing process imposes obligations on 1-5MW DG that are disproportionate to their impact on the Transmission System</w:t>
            </w:r>
          </w:p>
        </w:tc>
      </w:tr>
      <w:bookmarkEnd w:id="32"/>
    </w:tbl>
    <w:p w14:paraId="247ACAD8" w14:textId="77777777" w:rsidR="00261FD1" w:rsidRDefault="00261FD1" w:rsidP="00C1635A">
      <w:pPr>
        <w:rPr>
          <w:rFonts w:ascii="Poppins" w:hAnsi="Poppins" w:cs="Poppins"/>
          <w:bCs/>
          <w:kern w:val="32"/>
        </w:rPr>
      </w:pPr>
    </w:p>
    <w:tbl>
      <w:tblPr>
        <w:tblStyle w:val="TableGrid"/>
        <w:tblW w:w="0" w:type="auto"/>
        <w:tblLook w:val="04A0" w:firstRow="1" w:lastRow="0" w:firstColumn="1" w:lastColumn="0" w:noHBand="0" w:noVBand="1"/>
      </w:tblPr>
      <w:tblGrid>
        <w:gridCol w:w="4868"/>
        <w:gridCol w:w="4868"/>
      </w:tblGrid>
      <w:tr w:rsidR="005A2410" w:rsidRPr="00587A2A" w14:paraId="755040D0" w14:textId="77777777" w:rsidTr="00AB33B1">
        <w:tc>
          <w:tcPr>
            <w:tcW w:w="9736" w:type="dxa"/>
            <w:gridSpan w:val="2"/>
            <w:shd w:val="clear" w:color="auto" w:fill="BFBFBF" w:themeFill="background1" w:themeFillShade="BF"/>
          </w:tcPr>
          <w:p w14:paraId="38A38C75" w14:textId="4195D840" w:rsidR="005A2410" w:rsidRPr="00587A2A" w:rsidRDefault="00691020">
            <w:pPr>
              <w:rPr>
                <w:rFonts w:ascii="Poppins" w:hAnsi="Poppins" w:cs="Poppins"/>
                <w:b/>
                <w:kern w:val="32"/>
                <w:sz w:val="20"/>
                <w:szCs w:val="20"/>
              </w:rPr>
            </w:pPr>
            <w:r w:rsidRPr="00587A2A">
              <w:rPr>
                <w:rFonts w:ascii="Poppins" w:hAnsi="Poppins" w:cs="Poppins"/>
                <w:b/>
                <w:kern w:val="32"/>
                <w:sz w:val="20"/>
                <w:szCs w:val="20"/>
              </w:rPr>
              <w:t>Proposer’s assessment of the impact of the modification on the stakeholder / consumer benefit categories</w:t>
            </w:r>
          </w:p>
        </w:tc>
      </w:tr>
      <w:tr w:rsidR="005A2410" w:rsidRPr="00587A2A" w14:paraId="40D469E2" w14:textId="77777777">
        <w:tc>
          <w:tcPr>
            <w:tcW w:w="4868" w:type="dxa"/>
          </w:tcPr>
          <w:p w14:paraId="22D36360" w14:textId="051A71A2" w:rsidR="005A2410" w:rsidRPr="00587A2A" w:rsidRDefault="00691020">
            <w:pPr>
              <w:rPr>
                <w:rFonts w:ascii="Poppins" w:hAnsi="Poppins" w:cs="Poppins"/>
                <w:b/>
                <w:kern w:val="32"/>
                <w:sz w:val="20"/>
                <w:szCs w:val="20"/>
              </w:rPr>
            </w:pPr>
            <w:r w:rsidRPr="00587A2A">
              <w:rPr>
                <w:rFonts w:ascii="Poppins" w:hAnsi="Poppins" w:cs="Poppins"/>
                <w:b/>
                <w:kern w:val="32"/>
                <w:sz w:val="20"/>
                <w:szCs w:val="20"/>
              </w:rPr>
              <w:t>Stakeholder / consumer benefit categories</w:t>
            </w:r>
          </w:p>
        </w:tc>
        <w:tc>
          <w:tcPr>
            <w:tcW w:w="4868" w:type="dxa"/>
          </w:tcPr>
          <w:p w14:paraId="22981E70" w14:textId="77777777" w:rsidR="005A2410" w:rsidRPr="00587A2A" w:rsidRDefault="005A2410">
            <w:pPr>
              <w:rPr>
                <w:rFonts w:ascii="Poppins" w:hAnsi="Poppins" w:cs="Poppins"/>
                <w:b/>
                <w:kern w:val="32"/>
                <w:sz w:val="20"/>
                <w:szCs w:val="20"/>
              </w:rPr>
            </w:pPr>
            <w:r w:rsidRPr="00587A2A">
              <w:rPr>
                <w:rFonts w:ascii="Poppins" w:hAnsi="Poppins" w:cs="Poppins"/>
                <w:b/>
                <w:kern w:val="32"/>
                <w:sz w:val="20"/>
                <w:szCs w:val="20"/>
              </w:rPr>
              <w:t>Identified impact</w:t>
            </w:r>
          </w:p>
        </w:tc>
      </w:tr>
      <w:tr w:rsidR="005A2410" w:rsidRPr="00587A2A" w14:paraId="762E0011" w14:textId="77777777">
        <w:tc>
          <w:tcPr>
            <w:tcW w:w="4868" w:type="dxa"/>
          </w:tcPr>
          <w:p w14:paraId="2FEEC99C" w14:textId="449F887D" w:rsidR="005A2410" w:rsidRPr="00587A2A" w:rsidRDefault="00691020">
            <w:pPr>
              <w:rPr>
                <w:rFonts w:ascii="Poppins" w:hAnsi="Poppins" w:cs="Poppins"/>
                <w:bCs/>
                <w:kern w:val="32"/>
                <w:sz w:val="20"/>
                <w:szCs w:val="20"/>
              </w:rPr>
            </w:pPr>
            <w:r w:rsidRPr="00587A2A">
              <w:rPr>
                <w:rFonts w:ascii="Poppins" w:hAnsi="Poppins" w:cs="Poppins"/>
                <w:bCs/>
                <w:kern w:val="32"/>
                <w:sz w:val="20"/>
                <w:szCs w:val="20"/>
              </w:rPr>
              <w:t>Improved safety and reliability of the system</w:t>
            </w:r>
          </w:p>
        </w:tc>
        <w:tc>
          <w:tcPr>
            <w:tcW w:w="4868" w:type="dxa"/>
          </w:tcPr>
          <w:p w14:paraId="03B73121" w14:textId="77777777" w:rsidR="00383950" w:rsidRPr="00587A2A" w:rsidRDefault="00383950" w:rsidP="00383950">
            <w:pPr>
              <w:rPr>
                <w:rFonts w:ascii="Poppins" w:hAnsi="Poppins" w:cs="Poppins"/>
                <w:bCs/>
                <w:kern w:val="32"/>
                <w:sz w:val="20"/>
                <w:szCs w:val="20"/>
              </w:rPr>
            </w:pPr>
            <w:r w:rsidRPr="00587A2A">
              <w:rPr>
                <w:rFonts w:ascii="Poppins" w:hAnsi="Poppins" w:cs="Poppins"/>
                <w:bCs/>
                <w:kern w:val="32"/>
                <w:sz w:val="20"/>
                <w:szCs w:val="20"/>
              </w:rPr>
              <w:t>Neutral</w:t>
            </w:r>
          </w:p>
          <w:p w14:paraId="3B563B4E" w14:textId="25E47D68" w:rsidR="005A2410" w:rsidRPr="00587A2A" w:rsidRDefault="00383950" w:rsidP="00383950">
            <w:pPr>
              <w:rPr>
                <w:rFonts w:ascii="Poppins" w:hAnsi="Poppins" w:cs="Poppins"/>
                <w:bCs/>
                <w:kern w:val="32"/>
                <w:sz w:val="20"/>
                <w:szCs w:val="20"/>
              </w:rPr>
            </w:pPr>
            <w:r w:rsidRPr="00587A2A">
              <w:rPr>
                <w:rFonts w:ascii="Poppins" w:hAnsi="Poppins" w:cs="Poppins"/>
                <w:bCs/>
                <w:kern w:val="32"/>
                <w:sz w:val="20"/>
                <w:szCs w:val="20"/>
              </w:rPr>
              <w:t>NGET analysis shows the limited Transmission System impact of 1-5MW DG within the design and connection process.</w:t>
            </w:r>
          </w:p>
        </w:tc>
      </w:tr>
      <w:tr w:rsidR="005A2410" w:rsidRPr="00587A2A" w14:paraId="4D981150" w14:textId="77777777">
        <w:tc>
          <w:tcPr>
            <w:tcW w:w="4868" w:type="dxa"/>
          </w:tcPr>
          <w:p w14:paraId="5DC5791F" w14:textId="676A2A70" w:rsidR="005A2410" w:rsidRPr="00587A2A" w:rsidRDefault="00383950">
            <w:pPr>
              <w:rPr>
                <w:rFonts w:ascii="Poppins" w:hAnsi="Poppins" w:cs="Poppins"/>
                <w:bCs/>
                <w:kern w:val="32"/>
                <w:sz w:val="20"/>
                <w:szCs w:val="20"/>
              </w:rPr>
            </w:pPr>
            <w:r w:rsidRPr="00587A2A">
              <w:rPr>
                <w:rFonts w:ascii="Poppins" w:hAnsi="Poppins" w:cs="Poppins"/>
                <w:bCs/>
                <w:kern w:val="32"/>
                <w:sz w:val="20"/>
                <w:szCs w:val="20"/>
              </w:rPr>
              <w:lastRenderedPageBreak/>
              <w:t>Lower bills than would otherwise be the case</w:t>
            </w:r>
          </w:p>
        </w:tc>
        <w:tc>
          <w:tcPr>
            <w:tcW w:w="4868" w:type="dxa"/>
          </w:tcPr>
          <w:p w14:paraId="51ACD99D" w14:textId="77777777" w:rsidR="00383950" w:rsidRPr="00587A2A" w:rsidRDefault="00383950" w:rsidP="00383950">
            <w:pPr>
              <w:rPr>
                <w:rFonts w:ascii="Poppins" w:hAnsi="Poppins" w:cs="Poppins"/>
                <w:bCs/>
                <w:kern w:val="32"/>
                <w:sz w:val="20"/>
                <w:szCs w:val="20"/>
              </w:rPr>
            </w:pPr>
            <w:r w:rsidRPr="00587A2A">
              <w:rPr>
                <w:rFonts w:ascii="Poppins" w:hAnsi="Poppins" w:cs="Poppins"/>
                <w:bCs/>
                <w:kern w:val="32"/>
                <w:sz w:val="20"/>
                <w:szCs w:val="20"/>
              </w:rPr>
              <w:t>Positive</w:t>
            </w:r>
          </w:p>
          <w:p w14:paraId="3B47D3E0" w14:textId="6F25503F" w:rsidR="005A2410" w:rsidRPr="00587A2A" w:rsidRDefault="00383950" w:rsidP="00383950">
            <w:pPr>
              <w:rPr>
                <w:rFonts w:ascii="Poppins" w:hAnsi="Poppins" w:cs="Poppins"/>
                <w:bCs/>
                <w:kern w:val="32"/>
                <w:sz w:val="20"/>
                <w:szCs w:val="20"/>
              </w:rPr>
            </w:pPr>
            <w:r w:rsidRPr="00587A2A">
              <w:rPr>
                <w:rFonts w:ascii="Poppins" w:hAnsi="Poppins" w:cs="Poppins"/>
                <w:bCs/>
                <w:kern w:val="32"/>
                <w:sz w:val="20"/>
                <w:szCs w:val="20"/>
              </w:rPr>
              <w:t>This reduces the risks (and hence costs) on 1-5MW DG developers when developing their projects which will ultimately benefit end consumers by reducing their bills.</w:t>
            </w:r>
          </w:p>
        </w:tc>
      </w:tr>
      <w:tr w:rsidR="005A2410" w:rsidRPr="00587A2A" w14:paraId="1821CC3E" w14:textId="77777777">
        <w:tc>
          <w:tcPr>
            <w:tcW w:w="4868" w:type="dxa"/>
          </w:tcPr>
          <w:p w14:paraId="5DDD1B34" w14:textId="66498A54" w:rsidR="005A2410" w:rsidRPr="00587A2A" w:rsidRDefault="00414594">
            <w:pPr>
              <w:rPr>
                <w:rFonts w:ascii="Poppins" w:hAnsi="Poppins" w:cs="Poppins"/>
                <w:bCs/>
                <w:kern w:val="32"/>
                <w:sz w:val="20"/>
                <w:szCs w:val="20"/>
              </w:rPr>
            </w:pPr>
            <w:r w:rsidRPr="00587A2A">
              <w:rPr>
                <w:rFonts w:ascii="Poppins" w:hAnsi="Poppins" w:cs="Poppins"/>
                <w:bCs/>
                <w:kern w:val="32"/>
                <w:sz w:val="20"/>
                <w:szCs w:val="20"/>
              </w:rPr>
              <w:t>Benefits for society as a whole</w:t>
            </w:r>
          </w:p>
        </w:tc>
        <w:tc>
          <w:tcPr>
            <w:tcW w:w="4868" w:type="dxa"/>
          </w:tcPr>
          <w:p w14:paraId="23497C52" w14:textId="77777777" w:rsidR="00414594" w:rsidRPr="00587A2A" w:rsidRDefault="00414594" w:rsidP="00414594">
            <w:pPr>
              <w:rPr>
                <w:rFonts w:ascii="Poppins" w:hAnsi="Poppins" w:cs="Poppins"/>
                <w:bCs/>
                <w:kern w:val="32"/>
                <w:sz w:val="20"/>
                <w:szCs w:val="20"/>
              </w:rPr>
            </w:pPr>
            <w:r w:rsidRPr="00587A2A">
              <w:rPr>
                <w:rFonts w:ascii="Poppins" w:hAnsi="Poppins" w:cs="Poppins"/>
                <w:bCs/>
                <w:kern w:val="32"/>
                <w:sz w:val="20"/>
                <w:szCs w:val="20"/>
              </w:rPr>
              <w:t>Positive</w:t>
            </w:r>
          </w:p>
          <w:p w14:paraId="06697E60" w14:textId="55331434" w:rsidR="005A2410" w:rsidRPr="00587A2A" w:rsidRDefault="00414594" w:rsidP="00414594">
            <w:pPr>
              <w:rPr>
                <w:rFonts w:ascii="Poppins" w:hAnsi="Poppins" w:cs="Poppins"/>
                <w:bCs/>
                <w:kern w:val="32"/>
                <w:sz w:val="20"/>
                <w:szCs w:val="20"/>
              </w:rPr>
            </w:pPr>
            <w:proofErr w:type="gramStart"/>
            <w:r w:rsidRPr="00587A2A">
              <w:rPr>
                <w:rFonts w:ascii="Poppins" w:hAnsi="Poppins" w:cs="Poppins"/>
                <w:bCs/>
                <w:kern w:val="32"/>
                <w:sz w:val="20"/>
                <w:szCs w:val="20"/>
              </w:rPr>
              <w:t>This societal benefits</w:t>
            </w:r>
            <w:proofErr w:type="gramEnd"/>
            <w:r w:rsidRPr="00587A2A">
              <w:rPr>
                <w:rFonts w:ascii="Poppins" w:hAnsi="Poppins" w:cs="Poppins"/>
                <w:bCs/>
                <w:kern w:val="32"/>
                <w:sz w:val="20"/>
                <w:szCs w:val="20"/>
              </w:rPr>
              <w:t xml:space="preserve"> include lowering bills and reducing environmental damage by reducing the risk on 1-5MW DG developers when developing their projects and speeding up their connection. This would also facilitate the connection of E&amp;W community energy projects which are typically under 5MW.</w:t>
            </w:r>
          </w:p>
        </w:tc>
      </w:tr>
      <w:tr w:rsidR="005A2410" w:rsidRPr="00587A2A" w14:paraId="0ACC89D8" w14:textId="77777777">
        <w:tc>
          <w:tcPr>
            <w:tcW w:w="4868" w:type="dxa"/>
          </w:tcPr>
          <w:p w14:paraId="63A5362C" w14:textId="04EF438C" w:rsidR="005A2410" w:rsidRPr="00587A2A" w:rsidRDefault="00D467BD">
            <w:pPr>
              <w:rPr>
                <w:rFonts w:ascii="Poppins" w:hAnsi="Poppins" w:cs="Poppins"/>
                <w:bCs/>
                <w:kern w:val="32"/>
                <w:sz w:val="20"/>
                <w:szCs w:val="20"/>
              </w:rPr>
            </w:pPr>
            <w:r w:rsidRPr="00587A2A">
              <w:rPr>
                <w:rFonts w:ascii="Poppins" w:hAnsi="Poppins" w:cs="Poppins"/>
                <w:bCs/>
                <w:kern w:val="32"/>
                <w:sz w:val="20"/>
                <w:szCs w:val="20"/>
              </w:rPr>
              <w:t>Reduced environmental damage</w:t>
            </w:r>
          </w:p>
        </w:tc>
        <w:tc>
          <w:tcPr>
            <w:tcW w:w="4868" w:type="dxa"/>
          </w:tcPr>
          <w:p w14:paraId="1C3216AA" w14:textId="77777777" w:rsidR="00D467BD" w:rsidRPr="00587A2A" w:rsidRDefault="00D467BD" w:rsidP="00D467BD">
            <w:pPr>
              <w:rPr>
                <w:rFonts w:ascii="Poppins" w:hAnsi="Poppins" w:cs="Poppins"/>
                <w:bCs/>
                <w:kern w:val="32"/>
                <w:sz w:val="20"/>
                <w:szCs w:val="20"/>
              </w:rPr>
            </w:pPr>
            <w:r w:rsidRPr="00587A2A">
              <w:rPr>
                <w:rFonts w:ascii="Poppins" w:hAnsi="Poppins" w:cs="Poppins"/>
                <w:bCs/>
                <w:kern w:val="32"/>
                <w:sz w:val="20"/>
                <w:szCs w:val="20"/>
              </w:rPr>
              <w:t>Positive</w:t>
            </w:r>
          </w:p>
          <w:p w14:paraId="54137DC3" w14:textId="489C3220" w:rsidR="005A2410" w:rsidRPr="00587A2A" w:rsidRDefault="00D467BD" w:rsidP="00D467BD">
            <w:pPr>
              <w:rPr>
                <w:rFonts w:ascii="Poppins" w:hAnsi="Poppins" w:cs="Poppins"/>
                <w:bCs/>
                <w:kern w:val="32"/>
                <w:sz w:val="20"/>
                <w:szCs w:val="20"/>
              </w:rPr>
            </w:pPr>
            <w:r w:rsidRPr="00587A2A">
              <w:rPr>
                <w:rFonts w:ascii="Poppins" w:hAnsi="Poppins" w:cs="Poppins"/>
                <w:bCs/>
                <w:kern w:val="32"/>
                <w:sz w:val="20"/>
                <w:szCs w:val="20"/>
              </w:rPr>
              <w:t>The proposal will support quicker connections for viable projects needed to deliver Net Zero. Currently project developers are waiting to connect, and this is hindering progress to deliver Net Zero.</w:t>
            </w:r>
          </w:p>
        </w:tc>
      </w:tr>
      <w:tr w:rsidR="00D467BD" w:rsidRPr="00587A2A" w14:paraId="33B96241" w14:textId="77777777">
        <w:tc>
          <w:tcPr>
            <w:tcW w:w="4868" w:type="dxa"/>
          </w:tcPr>
          <w:p w14:paraId="693816F1" w14:textId="7ABC69C1" w:rsidR="00D467BD" w:rsidRPr="00587A2A" w:rsidRDefault="00FC2793">
            <w:pPr>
              <w:rPr>
                <w:rFonts w:ascii="Poppins" w:hAnsi="Poppins" w:cs="Poppins"/>
                <w:bCs/>
                <w:kern w:val="32"/>
                <w:sz w:val="20"/>
                <w:szCs w:val="20"/>
              </w:rPr>
            </w:pPr>
            <w:r w:rsidRPr="00587A2A">
              <w:rPr>
                <w:rFonts w:ascii="Poppins" w:hAnsi="Poppins" w:cs="Poppins"/>
                <w:bCs/>
                <w:kern w:val="32"/>
                <w:sz w:val="20"/>
                <w:szCs w:val="20"/>
              </w:rPr>
              <w:t>Improved quality of service</w:t>
            </w:r>
          </w:p>
        </w:tc>
        <w:tc>
          <w:tcPr>
            <w:tcW w:w="4868" w:type="dxa"/>
          </w:tcPr>
          <w:p w14:paraId="1F242C58" w14:textId="77777777" w:rsidR="00FC2793" w:rsidRPr="00587A2A" w:rsidRDefault="00FC2793" w:rsidP="00FC2793">
            <w:pPr>
              <w:rPr>
                <w:rFonts w:ascii="Poppins" w:hAnsi="Poppins" w:cs="Poppins"/>
                <w:bCs/>
                <w:kern w:val="32"/>
                <w:sz w:val="20"/>
                <w:szCs w:val="20"/>
              </w:rPr>
            </w:pPr>
            <w:r w:rsidRPr="00587A2A">
              <w:rPr>
                <w:rFonts w:ascii="Poppins" w:hAnsi="Poppins" w:cs="Poppins"/>
                <w:bCs/>
                <w:kern w:val="32"/>
                <w:sz w:val="20"/>
                <w:szCs w:val="20"/>
              </w:rPr>
              <w:t>Positive</w:t>
            </w:r>
          </w:p>
          <w:p w14:paraId="27D50F51" w14:textId="01607058" w:rsidR="00D467BD" w:rsidRPr="00587A2A" w:rsidRDefault="00FC2793" w:rsidP="00FC2793">
            <w:pPr>
              <w:rPr>
                <w:rFonts w:ascii="Poppins" w:hAnsi="Poppins" w:cs="Poppins"/>
                <w:bCs/>
                <w:kern w:val="32"/>
                <w:sz w:val="20"/>
                <w:szCs w:val="20"/>
              </w:rPr>
            </w:pPr>
            <w:r w:rsidRPr="00587A2A">
              <w:rPr>
                <w:rFonts w:ascii="Poppins" w:hAnsi="Poppins" w:cs="Poppins"/>
                <w:bCs/>
                <w:kern w:val="32"/>
                <w:sz w:val="20"/>
                <w:szCs w:val="20"/>
              </w:rPr>
              <w:t>This means that 1-5MW DG developers will no longer have to go through the Evaluation of Transmission Impact Assessment process. This will improve their connection journey and make it considerably quicker for them to connect and they will have an improved quality of service.</w:t>
            </w:r>
          </w:p>
        </w:tc>
      </w:tr>
    </w:tbl>
    <w:p w14:paraId="4202D627" w14:textId="77777777" w:rsidR="005A2410" w:rsidRPr="00DE2E99" w:rsidRDefault="005A2410" w:rsidP="00C1635A">
      <w:pPr>
        <w:rPr>
          <w:rFonts w:ascii="Poppins" w:hAnsi="Poppins" w:cs="Poppins"/>
          <w:bCs/>
          <w:kern w:val="32"/>
        </w:rPr>
      </w:pPr>
    </w:p>
    <w:p w14:paraId="4E649F91" w14:textId="77777777" w:rsidR="00C1635A" w:rsidRPr="00DE2E99" w:rsidRDefault="00C1635A" w:rsidP="00EC0832">
      <w:pPr>
        <w:pStyle w:val="CA4"/>
        <w:shd w:val="clear" w:color="auto" w:fill="3F0731"/>
        <w:rPr>
          <w:rFonts w:ascii="Poppins" w:hAnsi="Poppins" w:cs="Poppins"/>
        </w:rPr>
      </w:pPr>
      <w:bookmarkStart w:id="33" w:name="_Toc187415710"/>
      <w:r w:rsidRPr="00DE2E99">
        <w:rPr>
          <w:rFonts w:ascii="Poppins" w:hAnsi="Poppins" w:cs="Poppins"/>
        </w:rPr>
        <w:t>When will this change take place?</w:t>
      </w:r>
      <w:bookmarkEnd w:id="33"/>
    </w:p>
    <w:p w14:paraId="054A6B3A" w14:textId="77777777" w:rsidR="00C1635A" w:rsidRPr="001E3FFA" w:rsidRDefault="00C1635A" w:rsidP="001E3FFA">
      <w:pPr>
        <w:rPr>
          <w:rFonts w:ascii="Poppins" w:hAnsi="Poppins" w:cs="Poppins"/>
          <w:b/>
          <w:color w:val="3F0731"/>
        </w:rPr>
      </w:pPr>
      <w:r w:rsidRPr="001E3FFA">
        <w:rPr>
          <w:rFonts w:ascii="Poppins" w:hAnsi="Poppins" w:cs="Poppins"/>
          <w:b/>
          <w:color w:val="3F0731"/>
        </w:rPr>
        <w:t>Implementation date</w:t>
      </w:r>
    </w:p>
    <w:p w14:paraId="1300329E" w14:textId="6CCB3F34" w:rsidR="00C1635A" w:rsidRPr="002A3D93" w:rsidRDefault="001C198C" w:rsidP="00C1635A">
      <w:pPr>
        <w:spacing w:line="256" w:lineRule="auto"/>
        <w:rPr>
          <w:rFonts w:ascii="Poppins" w:hAnsi="Poppins" w:cs="Poppins"/>
          <w:iCs/>
          <w:color w:val="000000" w:themeColor="text1"/>
        </w:rPr>
      </w:pPr>
      <w:r>
        <w:rPr>
          <w:rFonts w:ascii="Poppins" w:hAnsi="Poppins" w:cs="Poppins"/>
          <w:iCs/>
          <w:color w:val="000000" w:themeColor="text1"/>
        </w:rPr>
        <w:t>02 May 2025</w:t>
      </w:r>
    </w:p>
    <w:p w14:paraId="09A280C3" w14:textId="77777777" w:rsidR="00C1635A" w:rsidRPr="001E3FFA" w:rsidRDefault="00C1635A" w:rsidP="001E3FFA">
      <w:pPr>
        <w:rPr>
          <w:rFonts w:ascii="Poppins" w:hAnsi="Poppins" w:cs="Poppins"/>
          <w:b/>
          <w:color w:val="3F0731"/>
        </w:rPr>
      </w:pPr>
      <w:r w:rsidRPr="001E3FFA">
        <w:rPr>
          <w:rFonts w:ascii="Poppins" w:hAnsi="Poppins" w:cs="Poppins"/>
          <w:b/>
          <w:color w:val="3F0731"/>
        </w:rPr>
        <w:t>Date decision required by</w:t>
      </w:r>
    </w:p>
    <w:p w14:paraId="3A327682" w14:textId="3AE353C5" w:rsidR="00C1635A" w:rsidRPr="00DC45BB" w:rsidRDefault="00DC45BB" w:rsidP="00C1635A">
      <w:pPr>
        <w:spacing w:line="256" w:lineRule="auto"/>
        <w:rPr>
          <w:rFonts w:ascii="Poppins" w:hAnsi="Poppins" w:cs="Poppins"/>
          <w:iCs/>
          <w:color w:val="000000" w:themeColor="text1"/>
        </w:rPr>
      </w:pPr>
      <w:r>
        <w:rPr>
          <w:rFonts w:ascii="Poppins" w:hAnsi="Poppins" w:cs="Poppins"/>
          <w:iCs/>
          <w:color w:val="000000" w:themeColor="text1"/>
        </w:rPr>
        <w:t>29 April 2025</w:t>
      </w:r>
    </w:p>
    <w:p w14:paraId="3CF91F83" w14:textId="77777777" w:rsidR="00C1635A" w:rsidRPr="001E3FFA" w:rsidRDefault="00C1635A" w:rsidP="001E3FFA">
      <w:pPr>
        <w:rPr>
          <w:rFonts w:ascii="Poppins" w:hAnsi="Poppins" w:cs="Poppins"/>
          <w:b/>
          <w:color w:val="3F0731"/>
        </w:rPr>
      </w:pPr>
      <w:r w:rsidRPr="001E3FFA">
        <w:rPr>
          <w:rFonts w:ascii="Poppins" w:hAnsi="Poppins" w:cs="Poppins"/>
          <w:b/>
          <w:color w:val="3F0731"/>
        </w:rPr>
        <w:lastRenderedPageBreak/>
        <w:t>Implementation approach</w:t>
      </w:r>
    </w:p>
    <w:p w14:paraId="5549FDA6" w14:textId="2AC0B72C" w:rsidR="002E5721" w:rsidRPr="002E5721" w:rsidRDefault="002E5721" w:rsidP="00C1635A">
      <w:pPr>
        <w:keepLines/>
        <w:widowControl w:val="0"/>
        <w:tabs>
          <w:tab w:val="left" w:pos="1418"/>
        </w:tabs>
        <w:spacing w:line="264" w:lineRule="auto"/>
        <w:rPr>
          <w:rFonts w:ascii="Poppins" w:hAnsi="Poppins" w:cs="Poppins"/>
          <w:iCs/>
          <w:color w:val="000000" w:themeColor="text1"/>
        </w:rPr>
      </w:pPr>
      <w:bookmarkStart w:id="34" w:name="_Hlk50465377"/>
      <w:r w:rsidRPr="002E5721">
        <w:rPr>
          <w:rFonts w:ascii="Poppins" w:hAnsi="Poppins" w:cs="Poppins"/>
          <w:iCs/>
          <w:color w:val="000000" w:themeColor="text1"/>
        </w:rPr>
        <w:t xml:space="preserve">This Proposal would benefit from being implemented prior to the proposed Gate 2 window in CMP435 to allow the existing 1-5MW DG currently in the queue to benefit as connections reform is implemented. </w:t>
      </w:r>
    </w:p>
    <w:p w14:paraId="6BF74344" w14:textId="77777777" w:rsidR="00C1635A" w:rsidRPr="00DE2E99" w:rsidRDefault="00C1635A" w:rsidP="00EC0832">
      <w:pPr>
        <w:pStyle w:val="CA5"/>
        <w:shd w:val="clear" w:color="auto" w:fill="3F0731"/>
        <w:rPr>
          <w:rFonts w:ascii="Poppins" w:hAnsi="Poppins" w:cs="Poppins"/>
        </w:rPr>
      </w:pPr>
      <w:bookmarkStart w:id="35" w:name="_Workgroup_Consultation_1"/>
      <w:bookmarkStart w:id="36" w:name="_Toc187415711"/>
      <w:bookmarkEnd w:id="34"/>
      <w:bookmarkEnd w:id="35"/>
      <w:r w:rsidRPr="00DE2E99">
        <w:rPr>
          <w:rFonts w:ascii="Poppins" w:hAnsi="Poppins" w:cs="Poppins"/>
        </w:rPr>
        <w:t>Interactions</w:t>
      </w:r>
      <w:bookmarkEnd w:id="36"/>
    </w:p>
    <w:tbl>
      <w:tblPr>
        <w:tblW w:w="9760" w:type="dxa"/>
        <w:tblCellMar>
          <w:left w:w="0" w:type="dxa"/>
          <w:right w:w="0" w:type="dxa"/>
        </w:tblCellMar>
        <w:tblLook w:val="04A0" w:firstRow="1" w:lastRow="0" w:firstColumn="1" w:lastColumn="0" w:noHBand="0" w:noVBand="1"/>
      </w:tblPr>
      <w:tblGrid>
        <w:gridCol w:w="2830"/>
        <w:gridCol w:w="2410"/>
        <w:gridCol w:w="2693"/>
        <w:gridCol w:w="1827"/>
      </w:tblGrid>
      <w:tr w:rsidR="009B70F8" w:rsidRPr="00F22EAC" w14:paraId="018EB83E" w14:textId="77777777" w:rsidTr="00B21409">
        <w:trPr>
          <w:trHeight w:val="193"/>
        </w:trPr>
        <w:tc>
          <w:tcPr>
            <w:tcW w:w="2830" w:type="dxa"/>
            <w:shd w:val="clear" w:color="auto" w:fill="auto"/>
            <w:hideMark/>
          </w:tcPr>
          <w:p w14:paraId="19019072" w14:textId="5F01CAB1"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1604029649"/>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Times New Roman" w:hAnsi="Times New Roman" w:cs="Times New Roman"/>
              </w:rPr>
              <w:t>​</w:t>
            </w:r>
            <w:r w:rsidRPr="00F22EAC">
              <w:rPr>
                <w:rFonts w:ascii="Poppins" w:hAnsi="Poppins" w:cs="Poppins"/>
              </w:rPr>
              <w:t>Grid Code</w:t>
            </w:r>
            <w:r w:rsidRPr="00F22EAC">
              <w:rPr>
                <w:rFonts w:ascii="Times New Roman" w:hAnsi="Times New Roman" w:cs="Times New Roman"/>
              </w:rPr>
              <w:t> </w:t>
            </w:r>
            <w:r w:rsidRPr="00F22EAC">
              <w:rPr>
                <w:rFonts w:ascii="Poppins" w:hAnsi="Poppins" w:cs="Poppins"/>
              </w:rPr>
              <w:t> </w:t>
            </w:r>
          </w:p>
        </w:tc>
        <w:tc>
          <w:tcPr>
            <w:tcW w:w="2410" w:type="dxa"/>
            <w:shd w:val="clear" w:color="auto" w:fill="auto"/>
            <w:hideMark/>
          </w:tcPr>
          <w:p w14:paraId="6C0F24E0" w14:textId="0EDCB6AD"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1674102661"/>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Times New Roman" w:hAnsi="Times New Roman" w:cs="Times New Roman"/>
              </w:rPr>
              <w:t>​</w:t>
            </w:r>
            <w:r w:rsidRPr="00F22EAC">
              <w:rPr>
                <w:rFonts w:ascii="Poppins" w:hAnsi="Poppins" w:cs="Poppins"/>
              </w:rPr>
              <w:t>BSC</w:t>
            </w:r>
            <w:r w:rsidRPr="00F22EAC">
              <w:rPr>
                <w:rFonts w:ascii="Times New Roman" w:hAnsi="Times New Roman" w:cs="Times New Roman"/>
              </w:rPr>
              <w:t> </w:t>
            </w:r>
            <w:r w:rsidRPr="00F22EAC">
              <w:rPr>
                <w:rFonts w:ascii="Poppins" w:hAnsi="Poppins" w:cs="Poppins"/>
              </w:rPr>
              <w:t> </w:t>
            </w:r>
          </w:p>
        </w:tc>
        <w:tc>
          <w:tcPr>
            <w:tcW w:w="2693" w:type="dxa"/>
            <w:shd w:val="clear" w:color="auto" w:fill="auto"/>
            <w:hideMark/>
          </w:tcPr>
          <w:p w14:paraId="1C069FCF" w14:textId="72AFB668"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1280257648"/>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Poppins" w:hAnsi="Poppins" w:cs="Poppins"/>
              </w:rPr>
              <w:t>STC</w:t>
            </w:r>
            <w:r w:rsidRPr="00F22EAC">
              <w:rPr>
                <w:rFonts w:ascii="Times New Roman" w:hAnsi="Times New Roman" w:cs="Times New Roman"/>
              </w:rPr>
              <w:t> </w:t>
            </w:r>
            <w:r w:rsidRPr="00F22EAC">
              <w:rPr>
                <w:rFonts w:ascii="Poppins" w:hAnsi="Poppins" w:cs="Poppins"/>
              </w:rPr>
              <w:t> </w:t>
            </w:r>
          </w:p>
        </w:tc>
        <w:tc>
          <w:tcPr>
            <w:tcW w:w="1827" w:type="dxa"/>
            <w:shd w:val="clear" w:color="auto" w:fill="auto"/>
            <w:hideMark/>
          </w:tcPr>
          <w:p w14:paraId="452D9A8C" w14:textId="15D088F7"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919207280"/>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Poppins" w:hAnsi="Poppins" w:cs="Poppins"/>
              </w:rPr>
              <w:t>SQSS</w:t>
            </w:r>
            <w:r w:rsidRPr="00F22EAC">
              <w:rPr>
                <w:rFonts w:ascii="Times New Roman" w:hAnsi="Times New Roman" w:cs="Times New Roman"/>
              </w:rPr>
              <w:t> </w:t>
            </w:r>
            <w:r w:rsidRPr="00F22EAC">
              <w:rPr>
                <w:rFonts w:ascii="Poppins" w:hAnsi="Poppins" w:cs="Poppins"/>
              </w:rPr>
              <w:t> </w:t>
            </w:r>
          </w:p>
        </w:tc>
      </w:tr>
      <w:tr w:rsidR="009B70F8" w:rsidRPr="00F22EAC" w14:paraId="08CF6094" w14:textId="77777777" w:rsidTr="00B21409">
        <w:trPr>
          <w:trHeight w:val="508"/>
        </w:trPr>
        <w:tc>
          <w:tcPr>
            <w:tcW w:w="2830" w:type="dxa"/>
            <w:shd w:val="clear" w:color="auto" w:fill="auto"/>
            <w:hideMark/>
          </w:tcPr>
          <w:p w14:paraId="5B3ECBA8" w14:textId="3D51849A"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1105305913"/>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Poppins" w:hAnsi="Poppins" w:cs="Poppins"/>
              </w:rPr>
              <w:t>European Network Codes</w:t>
            </w:r>
            <w:r w:rsidRPr="00F22EAC">
              <w:rPr>
                <w:rFonts w:ascii="Times New Roman" w:hAnsi="Times New Roman" w:cs="Times New Roman"/>
              </w:rPr>
              <w:t>  </w:t>
            </w:r>
            <w:r w:rsidRPr="00F22EAC">
              <w:rPr>
                <w:rFonts w:ascii="Poppins" w:hAnsi="Poppins" w:cs="Poppins"/>
              </w:rPr>
              <w:t> </w:t>
            </w:r>
          </w:p>
          <w:p w14:paraId="1317E186" w14:textId="7B2E50B6" w:rsidR="00F22EAC" w:rsidRPr="00F22EAC" w:rsidRDefault="00F22EAC" w:rsidP="009B70F8">
            <w:pPr>
              <w:spacing w:after="0"/>
              <w:rPr>
                <w:rFonts w:ascii="Poppins" w:hAnsi="Poppins" w:cs="Poppins"/>
              </w:rPr>
            </w:pPr>
          </w:p>
        </w:tc>
        <w:tc>
          <w:tcPr>
            <w:tcW w:w="2410" w:type="dxa"/>
            <w:shd w:val="clear" w:color="auto" w:fill="auto"/>
            <w:hideMark/>
          </w:tcPr>
          <w:p w14:paraId="1633896E" w14:textId="1FDEED2D"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842672631"/>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Poppins" w:hAnsi="Poppins" w:cs="Poppins"/>
              </w:rPr>
              <w:t>EBR Article 18 T&amp;Cs</w:t>
            </w:r>
            <w:r w:rsidRPr="00F22EAC">
              <w:rPr>
                <w:rFonts w:ascii="Poppins" w:hAnsi="Poppins" w:cs="Poppins"/>
                <w:vertAlign w:val="superscript"/>
              </w:rPr>
              <w:t>1</w:t>
            </w:r>
            <w:r w:rsidRPr="00F22EAC">
              <w:rPr>
                <w:rFonts w:ascii="Times New Roman" w:hAnsi="Times New Roman" w:cs="Times New Roman"/>
              </w:rPr>
              <w:t> </w:t>
            </w:r>
            <w:r w:rsidRPr="00F22EAC">
              <w:rPr>
                <w:rFonts w:ascii="Poppins" w:hAnsi="Poppins" w:cs="Poppins"/>
              </w:rPr>
              <w:t> </w:t>
            </w:r>
          </w:p>
        </w:tc>
        <w:tc>
          <w:tcPr>
            <w:tcW w:w="2693" w:type="dxa"/>
            <w:shd w:val="clear" w:color="auto" w:fill="auto"/>
            <w:hideMark/>
          </w:tcPr>
          <w:p w14:paraId="7C1C350B" w14:textId="1C293441" w:rsidR="00F22EAC" w:rsidRPr="00F22EAC" w:rsidRDefault="00DC5340" w:rsidP="009B70F8">
            <w:pPr>
              <w:numPr>
                <w:ilvl w:val="0"/>
                <w:numId w:val="1"/>
              </w:numPr>
              <w:spacing w:after="0"/>
              <w:rPr>
                <w:rFonts w:ascii="Poppins" w:hAnsi="Poppins" w:cs="Poppins"/>
              </w:rPr>
            </w:pPr>
            <w:sdt>
              <w:sdtPr>
                <w:rPr>
                  <w:rFonts w:ascii="Times New Roman" w:hAnsi="Times New Roman" w:cs="Times New Roman"/>
                </w:rPr>
                <w:id w:val="-1577355319"/>
                <w14:checkbox>
                  <w14:checked w14:val="1"/>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00F22EAC" w:rsidRPr="00F22EAC">
              <w:rPr>
                <w:rFonts w:ascii="Poppins" w:hAnsi="Poppins" w:cs="Poppins"/>
              </w:rPr>
              <w:t>Other modifications</w:t>
            </w:r>
            <w:r w:rsidR="00F22EAC" w:rsidRPr="00F22EAC">
              <w:rPr>
                <w:rFonts w:ascii="Times New Roman" w:hAnsi="Times New Roman" w:cs="Times New Roman"/>
              </w:rPr>
              <w:t> </w:t>
            </w:r>
            <w:r w:rsidR="00F22EAC" w:rsidRPr="00F22EAC">
              <w:rPr>
                <w:rFonts w:ascii="Poppins" w:hAnsi="Poppins" w:cs="Poppins"/>
              </w:rPr>
              <w:t> </w:t>
            </w:r>
          </w:p>
        </w:tc>
        <w:tc>
          <w:tcPr>
            <w:tcW w:w="1827" w:type="dxa"/>
            <w:shd w:val="clear" w:color="auto" w:fill="auto"/>
            <w:hideMark/>
          </w:tcPr>
          <w:p w14:paraId="612BF0F0" w14:textId="60E4AA60" w:rsidR="00F22EAC" w:rsidRPr="00F22EAC" w:rsidRDefault="00F22EAC" w:rsidP="009B70F8">
            <w:pPr>
              <w:numPr>
                <w:ilvl w:val="0"/>
                <w:numId w:val="1"/>
              </w:numPr>
              <w:spacing w:after="0"/>
              <w:rPr>
                <w:rFonts w:ascii="Poppins" w:hAnsi="Poppins" w:cs="Poppins"/>
              </w:rPr>
            </w:pPr>
            <w:r w:rsidRPr="00F22EAC">
              <w:rPr>
                <w:rFonts w:ascii="Times New Roman" w:hAnsi="Times New Roman" w:cs="Times New Roman"/>
              </w:rPr>
              <w:t>​​</w:t>
            </w:r>
            <w:sdt>
              <w:sdtPr>
                <w:rPr>
                  <w:rFonts w:ascii="Times New Roman" w:hAnsi="Times New Roman" w:cs="Times New Roman"/>
                </w:rPr>
                <w:id w:val="2006786340"/>
                <w14:checkbox>
                  <w14:checked w14:val="0"/>
                  <w14:checkedState w14:val="2612" w14:font="MS Gothic"/>
                  <w14:uncheckedState w14:val="2610" w14:font="MS Gothic"/>
                </w14:checkbox>
              </w:sdtPr>
              <w:sdtEndPr/>
              <w:sdtContent>
                <w:r w:rsidR="008F5D06">
                  <w:rPr>
                    <w:rFonts w:ascii="MS Gothic" w:eastAsia="MS Gothic" w:hAnsi="MS Gothic" w:cs="Times New Roman" w:hint="eastAsia"/>
                  </w:rPr>
                  <w:t>☐</w:t>
                </w:r>
              </w:sdtContent>
            </w:sdt>
            <w:r w:rsidRPr="00F22EAC">
              <w:rPr>
                <w:rFonts w:ascii="Poppins" w:hAnsi="Poppins" w:cs="Poppins"/>
              </w:rPr>
              <w:t>Other</w:t>
            </w:r>
            <w:r w:rsidRPr="00F22EAC">
              <w:rPr>
                <w:rFonts w:ascii="Times New Roman" w:hAnsi="Times New Roman" w:cs="Times New Roman"/>
              </w:rPr>
              <w:t> </w:t>
            </w:r>
            <w:r w:rsidRPr="00F22EAC">
              <w:rPr>
                <w:rFonts w:ascii="Poppins" w:hAnsi="Poppins" w:cs="Poppins"/>
              </w:rPr>
              <w:t> </w:t>
            </w:r>
          </w:p>
          <w:p w14:paraId="6DC71076" w14:textId="1A0BCCEB" w:rsidR="00F22EAC" w:rsidRPr="00F22EAC" w:rsidRDefault="00F22EAC" w:rsidP="009B70F8">
            <w:pPr>
              <w:spacing w:after="0"/>
              <w:rPr>
                <w:rFonts w:ascii="Poppins" w:hAnsi="Poppins" w:cs="Poppins"/>
              </w:rPr>
            </w:pPr>
          </w:p>
        </w:tc>
      </w:tr>
    </w:tbl>
    <w:p w14:paraId="6FFA201C" w14:textId="77777777" w:rsidR="00B21409" w:rsidRDefault="00B21409" w:rsidP="000625A0">
      <w:pPr>
        <w:rPr>
          <w:rFonts w:ascii="Poppins" w:hAnsi="Poppins" w:cs="Poppins"/>
        </w:rPr>
      </w:pPr>
    </w:p>
    <w:p w14:paraId="1F34E61B" w14:textId="5F8E4501" w:rsidR="00D1483A" w:rsidRPr="00E077C1" w:rsidRDefault="003B1E50" w:rsidP="000625A0">
      <w:pPr>
        <w:rPr>
          <w:rFonts w:ascii="Poppins" w:hAnsi="Poppins" w:cs="Poppins"/>
        </w:rPr>
      </w:pPr>
      <w:r>
        <w:rPr>
          <w:rFonts w:ascii="Poppins" w:hAnsi="Poppins" w:cs="Poppins"/>
        </w:rPr>
        <w:t>See Workgroup Considerations above</w:t>
      </w:r>
    </w:p>
    <w:p w14:paraId="70D8EAFA" w14:textId="77777777" w:rsidR="00C1635A" w:rsidRPr="00DE2E99" w:rsidRDefault="00C1635A" w:rsidP="00EC0832">
      <w:pPr>
        <w:pStyle w:val="CA7"/>
        <w:shd w:val="clear" w:color="auto" w:fill="3F0731"/>
        <w:rPr>
          <w:rFonts w:ascii="Poppins" w:hAnsi="Poppins" w:cs="Poppins"/>
        </w:rPr>
      </w:pPr>
      <w:bookmarkStart w:id="37" w:name="_Toc187415712"/>
      <w:r w:rsidRPr="00DE2E99">
        <w:rPr>
          <w:rFonts w:ascii="Poppins" w:hAnsi="Poppins" w:cs="Poppins"/>
        </w:rPr>
        <w:t>How to respond</w:t>
      </w:r>
      <w:bookmarkEnd w:id="37"/>
    </w:p>
    <w:p w14:paraId="4CBB683D" w14:textId="4DA29C6B" w:rsidR="00C1635A" w:rsidRPr="00DE2E99" w:rsidRDefault="00C1635A" w:rsidP="00DE2E99">
      <w:pPr>
        <w:rPr>
          <w:rFonts w:ascii="Poppins" w:hAnsi="Poppins" w:cs="Poppins"/>
          <w:b/>
          <w:bCs/>
          <w:color w:val="3F0731"/>
        </w:rPr>
      </w:pPr>
      <w:r w:rsidRPr="00DE2E99">
        <w:rPr>
          <w:rFonts w:ascii="Poppins" w:hAnsi="Poppins" w:cs="Poppins"/>
          <w:b/>
          <w:bCs/>
          <w:color w:val="3F0731"/>
        </w:rPr>
        <w:t xml:space="preserve">Standard Workgroup </w:t>
      </w:r>
      <w:r w:rsidR="00DE2E99">
        <w:rPr>
          <w:rFonts w:ascii="Poppins" w:hAnsi="Poppins" w:cs="Poppins"/>
          <w:b/>
          <w:bCs/>
          <w:color w:val="3F0731"/>
        </w:rPr>
        <w:t>C</w:t>
      </w:r>
      <w:r w:rsidRPr="00DE2E99">
        <w:rPr>
          <w:rFonts w:ascii="Poppins" w:hAnsi="Poppins" w:cs="Poppins"/>
          <w:b/>
          <w:bCs/>
          <w:color w:val="3F0731"/>
        </w:rPr>
        <w:t>onsultation questions</w:t>
      </w:r>
    </w:p>
    <w:p w14:paraId="4C9AC9E5" w14:textId="77777777"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believe that the Original Proposal and/or any potential alternatives better facilitate the Applicable Objectives?</w:t>
      </w:r>
    </w:p>
    <w:p w14:paraId="694038F2" w14:textId="77777777"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support the proposed implementation approach?</w:t>
      </w:r>
    </w:p>
    <w:p w14:paraId="5FD58530" w14:textId="77777777" w:rsidR="00C1635A" w:rsidRPr="00DE2E99" w:rsidRDefault="00C1635A" w:rsidP="00C1635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Do you have any other comments?</w:t>
      </w:r>
    </w:p>
    <w:p w14:paraId="1D636425" w14:textId="77777777" w:rsidR="00C1635A" w:rsidRPr="00DE2E99" w:rsidRDefault="00C1635A" w:rsidP="00587A2A">
      <w:pPr>
        <w:numPr>
          <w:ilvl w:val="0"/>
          <w:numId w:val="22"/>
        </w:numPr>
        <w:suppressAutoHyphens w:val="0"/>
        <w:autoSpaceDN/>
        <w:spacing w:after="0" w:line="300" w:lineRule="atLeast"/>
        <w:ind w:left="709" w:hanging="425"/>
        <w:textAlignment w:val="auto"/>
        <w:rPr>
          <w:rFonts w:ascii="Poppins" w:hAnsi="Poppins" w:cs="Poppins"/>
        </w:rPr>
      </w:pPr>
      <w:r w:rsidRPr="00DE2E99">
        <w:rPr>
          <w:rFonts w:ascii="Poppins" w:hAnsi="Poppins" w:cs="Poppins"/>
        </w:rPr>
        <w:t xml:space="preserve">Do you wish to raise a Workgroup Consultation Alternative request for the Workgroup to consider? </w:t>
      </w:r>
    </w:p>
    <w:p w14:paraId="0905B3E4" w14:textId="7073E807" w:rsidR="00C1635A" w:rsidRPr="00DE2E99" w:rsidRDefault="00C1635A" w:rsidP="00587A2A">
      <w:pPr>
        <w:numPr>
          <w:ilvl w:val="0"/>
          <w:numId w:val="22"/>
        </w:numPr>
        <w:suppressAutoHyphens w:val="0"/>
        <w:autoSpaceDN/>
        <w:spacing w:after="0" w:line="300" w:lineRule="atLeast"/>
        <w:ind w:left="709" w:hanging="425"/>
        <w:textAlignment w:val="auto"/>
        <w:rPr>
          <w:rFonts w:ascii="Poppins" w:hAnsi="Poppins" w:cs="Poppins"/>
        </w:rPr>
      </w:pPr>
      <w:bookmarkStart w:id="38" w:name="_Hlk65582914"/>
      <w:r w:rsidRPr="00DE2E99">
        <w:rPr>
          <w:rFonts w:ascii="Poppins" w:hAnsi="Poppins" w:cs="Poppins"/>
        </w:rPr>
        <w:t xml:space="preserve">Do you agree with the Workgroup’s assessment that </w:t>
      </w:r>
      <w:r w:rsidR="0077012B">
        <w:rPr>
          <w:rFonts w:ascii="Poppins" w:hAnsi="Poppins" w:cs="Poppins"/>
        </w:rPr>
        <w:t>the modification</w:t>
      </w:r>
      <w:r w:rsidRPr="00DE2E99">
        <w:rPr>
          <w:rFonts w:ascii="Poppins" w:hAnsi="Poppins" w:cs="Poppins"/>
        </w:rPr>
        <w:t xml:space="preserve"> does not impact the European Electricity Balancing Regulation (EBR) Article 18 terms and conditions held within the </w:t>
      </w:r>
      <w:r w:rsidRPr="00587A2A">
        <w:rPr>
          <w:rFonts w:ascii="Poppins" w:hAnsi="Poppins" w:cs="Poppins"/>
        </w:rPr>
        <w:t>Code?</w:t>
      </w:r>
      <w:r w:rsidRPr="00DE2E99">
        <w:rPr>
          <w:rFonts w:ascii="Poppins" w:hAnsi="Poppins" w:cs="Poppins"/>
        </w:rPr>
        <w:t xml:space="preserve">    </w:t>
      </w:r>
    </w:p>
    <w:bookmarkEnd w:id="38"/>
    <w:p w14:paraId="46076647" w14:textId="2743A8AD" w:rsidR="00C1635A" w:rsidRPr="00DE2E99" w:rsidRDefault="00C1635A" w:rsidP="00DE2E99">
      <w:pPr>
        <w:rPr>
          <w:rFonts w:ascii="Poppins" w:hAnsi="Poppins" w:cs="Poppins"/>
          <w:b/>
          <w:bCs/>
          <w:color w:val="3F0731"/>
        </w:rPr>
      </w:pPr>
      <w:r w:rsidRPr="00DE2E99">
        <w:rPr>
          <w:rFonts w:ascii="Poppins" w:hAnsi="Poppins" w:cs="Poppins"/>
          <w:b/>
          <w:bCs/>
          <w:color w:val="3F0731"/>
        </w:rPr>
        <w:t xml:space="preserve">Specific Workgroup </w:t>
      </w:r>
      <w:r w:rsidR="00DE2E99" w:rsidRPr="00DE2E99">
        <w:rPr>
          <w:rFonts w:ascii="Poppins" w:hAnsi="Poppins" w:cs="Poppins"/>
          <w:b/>
          <w:bCs/>
          <w:color w:val="3F0731"/>
        </w:rPr>
        <w:t>C</w:t>
      </w:r>
      <w:r w:rsidRPr="00DE2E99">
        <w:rPr>
          <w:rFonts w:ascii="Poppins" w:hAnsi="Poppins" w:cs="Poppins"/>
          <w:b/>
          <w:bCs/>
          <w:color w:val="3F0731"/>
        </w:rPr>
        <w:t>onsultation questions</w:t>
      </w:r>
    </w:p>
    <w:p w14:paraId="24EB8B69" w14:textId="77777777" w:rsidR="00C1635A" w:rsidRPr="00DE2E99" w:rsidRDefault="00C1635A" w:rsidP="00C1635A">
      <w:pPr>
        <w:numPr>
          <w:ilvl w:val="0"/>
          <w:numId w:val="22"/>
        </w:numPr>
        <w:suppressAutoHyphens w:val="0"/>
        <w:autoSpaceDN/>
        <w:spacing w:after="0" w:line="300" w:lineRule="atLeast"/>
        <w:ind w:left="709" w:hanging="349"/>
        <w:textAlignment w:val="auto"/>
        <w:rPr>
          <w:rFonts w:ascii="Poppins" w:hAnsi="Poppins" w:cs="Poppins"/>
        </w:rPr>
      </w:pPr>
      <w:proofErr w:type="spellStart"/>
      <w:r w:rsidRPr="00DE2E99">
        <w:rPr>
          <w:rFonts w:ascii="Poppins" w:hAnsi="Poppins" w:cs="Poppins"/>
        </w:rPr>
        <w:t>Xxxxxxxxx</w:t>
      </w:r>
      <w:proofErr w:type="spellEnd"/>
    </w:p>
    <w:p w14:paraId="2088BC11" w14:textId="77777777" w:rsidR="00B17C97" w:rsidRPr="00DE2E99" w:rsidRDefault="00B17C97" w:rsidP="00C1635A">
      <w:pPr>
        <w:rPr>
          <w:rFonts w:ascii="Poppins" w:hAnsi="Poppins" w:cs="Poppins"/>
        </w:rPr>
      </w:pPr>
    </w:p>
    <w:p w14:paraId="7B4FF7E8" w14:textId="33A6FD40" w:rsidR="00C1635A" w:rsidRPr="00DE2E99" w:rsidRDefault="00C1635A" w:rsidP="00C1635A">
      <w:pPr>
        <w:rPr>
          <w:rFonts w:ascii="Poppins" w:hAnsi="Poppins" w:cs="Poppins"/>
        </w:rPr>
      </w:pPr>
      <w:r w:rsidRPr="00DE2E99">
        <w:rPr>
          <w:rFonts w:ascii="Poppins" w:hAnsi="Poppins" w:cs="Poppins"/>
        </w:rPr>
        <w:t xml:space="preserve">The Workgroup is seeking the views of </w:t>
      </w:r>
      <w:r w:rsidR="007B01D4">
        <w:rPr>
          <w:rFonts w:ascii="Poppins" w:hAnsi="Poppins" w:cs="Poppins"/>
        </w:rPr>
        <w:t>CUSC</w:t>
      </w:r>
      <w:r w:rsidRPr="00DE2E99">
        <w:rPr>
          <w:rFonts w:ascii="Poppins" w:hAnsi="Poppins" w:cs="Poppins"/>
        </w:rPr>
        <w:t xml:space="preserve"> Users and other interested parties in relation to the issues noted in this document and specifically in response to the questions above. </w:t>
      </w:r>
    </w:p>
    <w:p w14:paraId="45E68B66" w14:textId="4CC804AB" w:rsidR="00C1635A" w:rsidRPr="00DE2E99" w:rsidRDefault="00C1635A" w:rsidP="00C1635A">
      <w:pPr>
        <w:rPr>
          <w:rFonts w:ascii="Poppins" w:hAnsi="Poppins" w:cs="Poppins"/>
        </w:rPr>
      </w:pPr>
      <w:bookmarkStart w:id="39" w:name="_Hlk50543467"/>
      <w:r w:rsidRPr="00DE2E99">
        <w:rPr>
          <w:rFonts w:ascii="Poppins" w:hAnsi="Poppins" w:cs="Poppins"/>
        </w:rPr>
        <w:t xml:space="preserve">Please send your </w:t>
      </w:r>
      <w:r w:rsidRPr="00E47FCB">
        <w:rPr>
          <w:rFonts w:ascii="Poppins" w:hAnsi="Poppins" w:cs="Poppins"/>
        </w:rPr>
        <w:t xml:space="preserve">response to </w:t>
      </w:r>
      <w:hyperlink r:id="rId20" w:history="1">
        <w:r w:rsidR="00B17C97" w:rsidRPr="00E47FCB">
          <w:rPr>
            <w:rStyle w:val="Hyperlink"/>
            <w:rFonts w:ascii="Poppins" w:hAnsi="Poppins" w:cs="Poppins"/>
          </w:rPr>
          <w:t>cusc.team@nationalenergyso.com</w:t>
        </w:r>
      </w:hyperlink>
      <w:r w:rsidRPr="00E47FCB">
        <w:rPr>
          <w:rStyle w:val="Hyperlink"/>
          <w:rFonts w:ascii="Poppins" w:hAnsi="Poppins" w:cs="Poppins"/>
        </w:rPr>
        <w:t xml:space="preserve"> </w:t>
      </w:r>
      <w:r w:rsidRPr="00E47FCB">
        <w:rPr>
          <w:rFonts w:ascii="Poppins" w:hAnsi="Poppins" w:cs="Poppins"/>
        </w:rPr>
        <w:t xml:space="preserve">using the response pro-forma which can be found on the </w:t>
      </w:r>
      <w:hyperlink r:id="rId21" w:history="1">
        <w:r w:rsidRPr="00E47FCB">
          <w:rPr>
            <w:rStyle w:val="Hyperlink"/>
            <w:rFonts w:ascii="Poppins" w:hAnsi="Poppins" w:cs="Poppins"/>
          </w:rPr>
          <w:t>CMP</w:t>
        </w:r>
        <w:r w:rsidR="000F48DC" w:rsidRPr="00E47FCB">
          <w:rPr>
            <w:rStyle w:val="Hyperlink"/>
            <w:rFonts w:ascii="Poppins" w:hAnsi="Poppins" w:cs="Poppins"/>
          </w:rPr>
          <w:t>446</w:t>
        </w:r>
        <w:r w:rsidRPr="00E47FCB">
          <w:rPr>
            <w:rStyle w:val="Hyperlink"/>
            <w:rFonts w:ascii="Poppins" w:hAnsi="Poppins" w:cs="Poppins"/>
          </w:rPr>
          <w:t xml:space="preserve"> modification page</w:t>
        </w:r>
      </w:hyperlink>
      <w:r w:rsidRPr="00E47FCB">
        <w:rPr>
          <w:rFonts w:ascii="Poppins" w:hAnsi="Poppins" w:cs="Poppins"/>
        </w:rPr>
        <w:t>.</w:t>
      </w:r>
    </w:p>
    <w:bookmarkEnd w:id="39"/>
    <w:p w14:paraId="387E954E" w14:textId="77777777" w:rsidR="00C1635A" w:rsidRPr="00DE2E99" w:rsidRDefault="00C1635A" w:rsidP="00C1635A">
      <w:pPr>
        <w:rPr>
          <w:rFonts w:ascii="Poppins" w:hAnsi="Poppins" w:cs="Poppins"/>
        </w:rPr>
      </w:pPr>
      <w:r w:rsidRPr="00DE2E99">
        <w:rPr>
          <w:rFonts w:ascii="Poppins" w:hAnsi="Poppins" w:cs="Poppins"/>
        </w:rPr>
        <w:t xml:space="preserve">In accordance with Governance Rules if you wish to raise a Workgroup Consultation Alternative </w:t>
      </w:r>
      <w:proofErr w:type="gramStart"/>
      <w:r w:rsidRPr="00DE2E99">
        <w:rPr>
          <w:rFonts w:ascii="Poppins" w:hAnsi="Poppins" w:cs="Poppins"/>
        </w:rPr>
        <w:t>Request</w:t>
      </w:r>
      <w:proofErr w:type="gramEnd"/>
      <w:r w:rsidRPr="00DE2E99">
        <w:rPr>
          <w:rFonts w:ascii="Poppins" w:hAnsi="Poppins" w:cs="Poppins"/>
        </w:rPr>
        <w:t xml:space="preserve"> please fill in the form which you can find at the above link.</w:t>
      </w:r>
    </w:p>
    <w:p w14:paraId="6B32B596" w14:textId="77777777" w:rsidR="00C1635A" w:rsidRPr="00DE2E99" w:rsidRDefault="00C1635A" w:rsidP="00C1635A">
      <w:pPr>
        <w:tabs>
          <w:tab w:val="left" w:pos="1490"/>
        </w:tabs>
        <w:rPr>
          <w:rFonts w:ascii="Poppins" w:hAnsi="Poppins" w:cs="Poppins"/>
        </w:rPr>
      </w:pPr>
    </w:p>
    <w:p w14:paraId="136D3D0C" w14:textId="77777777" w:rsidR="00C1635A" w:rsidRPr="00DE2E99" w:rsidRDefault="00C1635A" w:rsidP="00C1635A">
      <w:pPr>
        <w:rPr>
          <w:rFonts w:ascii="Poppins" w:hAnsi="Poppins" w:cs="Poppins"/>
          <w:i/>
          <w:sz w:val="20"/>
        </w:rPr>
      </w:pPr>
      <w:bookmarkStart w:id="40" w:name="_Hlk66255880"/>
      <w:r w:rsidRPr="00DE2E99">
        <w:rPr>
          <w:rFonts w:ascii="Poppins" w:hAnsi="Poppins" w:cs="Poppins"/>
          <w:i/>
        </w:rPr>
        <w:lastRenderedPageBreak/>
        <w:t>If you wish to submit a confidential response, mark the relevant box on your consultation proforma. Confidential responses will be disclosed to the Authority in full but, unless agreed otherwise, will not be shared with the Panel, Workgroup or the industry and may therefore not influence the debate to the same extent as a non-confidential response.</w:t>
      </w:r>
    </w:p>
    <w:bookmarkEnd w:id="40"/>
    <w:p w14:paraId="60CBAB15" w14:textId="77777777" w:rsidR="00C1635A" w:rsidRPr="00DE2E99" w:rsidRDefault="00C1635A" w:rsidP="00C1635A">
      <w:pPr>
        <w:rPr>
          <w:rStyle w:val="normaltextrun"/>
          <w:rFonts w:ascii="Poppins" w:hAnsi="Poppins" w:cs="Poppins"/>
          <w:b/>
          <w:bCs/>
          <w:color w:val="FFFFFF"/>
          <w:sz w:val="28"/>
          <w:szCs w:val="28"/>
          <w:shd w:val="clear" w:color="auto" w:fill="727274"/>
        </w:rPr>
      </w:pPr>
    </w:p>
    <w:p w14:paraId="654DC19C" w14:textId="3EE747DC" w:rsidR="00C1635A" w:rsidRDefault="00C1635A" w:rsidP="007B01D4">
      <w:pPr>
        <w:pStyle w:val="CA7"/>
        <w:shd w:val="clear" w:color="auto" w:fill="3F0731"/>
        <w:rPr>
          <w:rFonts w:ascii="Poppins" w:hAnsi="Poppins" w:cs="Poppins"/>
        </w:rPr>
      </w:pPr>
      <w:bookmarkStart w:id="41" w:name="_Toc187415713"/>
      <w:r w:rsidRPr="00DE2E99">
        <w:rPr>
          <w:rFonts w:ascii="Poppins" w:hAnsi="Poppins" w:cs="Poppins"/>
        </w:rPr>
        <w:t>Acronyms, key terms and reference material</w:t>
      </w:r>
      <w:bookmarkEnd w:id="41"/>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780"/>
      </w:tblGrid>
      <w:tr w:rsidR="00F74E74" w:rsidRPr="00F74E74" w14:paraId="253C8B24"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3F0731"/>
            <w:hideMark/>
          </w:tcPr>
          <w:p w14:paraId="20681CA1" w14:textId="77777777" w:rsidR="00F74E74" w:rsidRPr="00F74E74" w:rsidRDefault="00F74E74" w:rsidP="00F74E74">
            <w:pPr>
              <w:numPr>
                <w:ilvl w:val="0"/>
                <w:numId w:val="1"/>
              </w:numPr>
              <w:rPr>
                <w:rFonts w:ascii="Poppins" w:hAnsi="Poppins" w:cs="Poppins"/>
              </w:rPr>
            </w:pPr>
            <w:r w:rsidRPr="00F74E74">
              <w:rPr>
                <w:rFonts w:ascii="Poppins" w:hAnsi="Poppins" w:cs="Poppins"/>
                <w:b/>
                <w:bCs/>
              </w:rPr>
              <w:t>Acronym / key term</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3F0731"/>
            <w:hideMark/>
          </w:tcPr>
          <w:p w14:paraId="551F1A30" w14:textId="77777777" w:rsidR="00F74E74" w:rsidRPr="00F74E74" w:rsidRDefault="00F74E74" w:rsidP="00F74E74">
            <w:pPr>
              <w:numPr>
                <w:ilvl w:val="0"/>
                <w:numId w:val="1"/>
              </w:numPr>
              <w:rPr>
                <w:rFonts w:ascii="Poppins" w:hAnsi="Poppins" w:cs="Poppins"/>
              </w:rPr>
            </w:pPr>
            <w:r w:rsidRPr="00F74E74">
              <w:rPr>
                <w:rFonts w:ascii="Poppins" w:hAnsi="Poppins" w:cs="Poppins"/>
                <w:b/>
                <w:bCs/>
              </w:rPr>
              <w:t>Meaning</w:t>
            </w:r>
            <w:r w:rsidRPr="00F74E74">
              <w:rPr>
                <w:rFonts w:ascii="Times New Roman" w:hAnsi="Times New Roman" w:cs="Times New Roman"/>
              </w:rPr>
              <w:t> </w:t>
            </w:r>
            <w:r w:rsidRPr="00F74E74">
              <w:rPr>
                <w:rFonts w:ascii="Poppins" w:hAnsi="Poppins" w:cs="Poppins"/>
              </w:rPr>
              <w:t> </w:t>
            </w:r>
          </w:p>
        </w:tc>
      </w:tr>
      <w:tr w:rsidR="00F74E74" w:rsidRPr="00F74E74" w14:paraId="49E61B80"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EB2A68B" w14:textId="77777777" w:rsidR="00F74E74" w:rsidRPr="00F74E74" w:rsidRDefault="00F74E74" w:rsidP="00F74E74">
            <w:pPr>
              <w:numPr>
                <w:ilvl w:val="0"/>
                <w:numId w:val="1"/>
              </w:numPr>
              <w:rPr>
                <w:rFonts w:ascii="Poppins" w:hAnsi="Poppins" w:cs="Poppins"/>
              </w:rPr>
            </w:pPr>
            <w:r w:rsidRPr="00F74E74">
              <w:rPr>
                <w:rFonts w:ascii="Poppins" w:hAnsi="Poppins" w:cs="Poppins"/>
              </w:rPr>
              <w:t>BCA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6ABDA64" w14:textId="77777777" w:rsidR="00F74E74" w:rsidRPr="00F74E74" w:rsidRDefault="00F74E74" w:rsidP="00F74E74">
            <w:pPr>
              <w:numPr>
                <w:ilvl w:val="0"/>
                <w:numId w:val="1"/>
              </w:numPr>
              <w:rPr>
                <w:rFonts w:ascii="Poppins" w:hAnsi="Poppins" w:cs="Poppins"/>
              </w:rPr>
            </w:pPr>
            <w:r w:rsidRPr="00F74E74">
              <w:rPr>
                <w:rFonts w:ascii="Poppins" w:hAnsi="Poppins" w:cs="Poppins"/>
              </w:rPr>
              <w:t>Bilateral Connection Agreement </w:t>
            </w:r>
          </w:p>
        </w:tc>
      </w:tr>
      <w:tr w:rsidR="00F74E74" w:rsidRPr="00F74E74" w14:paraId="1066D0C2"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BB9C9EE" w14:textId="77777777" w:rsidR="00F74E74" w:rsidRPr="00F74E74" w:rsidRDefault="00F74E74" w:rsidP="00F74E74">
            <w:pPr>
              <w:numPr>
                <w:ilvl w:val="0"/>
                <w:numId w:val="1"/>
              </w:numPr>
              <w:rPr>
                <w:rFonts w:ascii="Poppins" w:hAnsi="Poppins" w:cs="Poppins"/>
              </w:rPr>
            </w:pPr>
            <w:r w:rsidRPr="00F74E74">
              <w:rPr>
                <w:rFonts w:ascii="Poppins" w:hAnsi="Poppins" w:cs="Poppins"/>
              </w:rPr>
              <w:t>BSC</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1846D6D" w14:textId="77777777" w:rsidR="00F74E74" w:rsidRPr="00F74E74" w:rsidRDefault="00F74E74" w:rsidP="00F74E74">
            <w:pPr>
              <w:numPr>
                <w:ilvl w:val="0"/>
                <w:numId w:val="1"/>
              </w:numPr>
              <w:rPr>
                <w:rFonts w:ascii="Poppins" w:hAnsi="Poppins" w:cs="Poppins"/>
              </w:rPr>
            </w:pPr>
            <w:r w:rsidRPr="00F74E74">
              <w:rPr>
                <w:rFonts w:ascii="Poppins" w:hAnsi="Poppins" w:cs="Poppins"/>
              </w:rPr>
              <w:t>Balancing and Settlement Code</w:t>
            </w:r>
            <w:r w:rsidRPr="00F74E74">
              <w:rPr>
                <w:rFonts w:ascii="Times New Roman" w:hAnsi="Times New Roman" w:cs="Times New Roman"/>
              </w:rPr>
              <w:t> </w:t>
            </w:r>
            <w:r w:rsidRPr="00F74E74">
              <w:rPr>
                <w:rFonts w:ascii="Poppins" w:hAnsi="Poppins" w:cs="Poppins"/>
              </w:rPr>
              <w:t> </w:t>
            </w:r>
          </w:p>
        </w:tc>
      </w:tr>
      <w:tr w:rsidR="00F74E74" w:rsidRPr="00F74E74" w14:paraId="572D6C4B"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53635401" w14:textId="77777777" w:rsidR="00F74E74" w:rsidRPr="00F74E74" w:rsidRDefault="00F74E74" w:rsidP="00F74E74">
            <w:pPr>
              <w:numPr>
                <w:ilvl w:val="0"/>
                <w:numId w:val="1"/>
              </w:numPr>
              <w:rPr>
                <w:rFonts w:ascii="Poppins" w:hAnsi="Poppins" w:cs="Poppins"/>
              </w:rPr>
            </w:pPr>
            <w:r w:rsidRPr="00F74E74">
              <w:rPr>
                <w:rFonts w:ascii="Poppins" w:hAnsi="Poppins" w:cs="Poppins"/>
              </w:rPr>
              <w:t>CAP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249A86AD" w14:textId="77777777" w:rsidR="00F74E74" w:rsidRPr="00F74E74" w:rsidRDefault="00F74E74" w:rsidP="00F74E74">
            <w:pPr>
              <w:numPr>
                <w:ilvl w:val="0"/>
                <w:numId w:val="1"/>
              </w:numPr>
              <w:rPr>
                <w:rFonts w:ascii="Poppins" w:hAnsi="Poppins" w:cs="Poppins"/>
              </w:rPr>
            </w:pPr>
            <w:r w:rsidRPr="00F74E74">
              <w:rPr>
                <w:rFonts w:ascii="Poppins" w:hAnsi="Poppins" w:cs="Poppins"/>
              </w:rPr>
              <w:t>Connections Action Plan </w:t>
            </w:r>
          </w:p>
        </w:tc>
      </w:tr>
      <w:tr w:rsidR="00F74E74" w:rsidRPr="00F74E74" w14:paraId="08E6EC55"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04A06419" w14:textId="77777777" w:rsidR="00F74E74" w:rsidRPr="00F74E74" w:rsidRDefault="00F74E74" w:rsidP="00F74E74">
            <w:pPr>
              <w:numPr>
                <w:ilvl w:val="0"/>
                <w:numId w:val="1"/>
              </w:numPr>
              <w:rPr>
                <w:rFonts w:ascii="Poppins" w:hAnsi="Poppins" w:cs="Poppins"/>
              </w:rPr>
            </w:pPr>
            <w:r w:rsidRPr="00F74E74">
              <w:rPr>
                <w:rFonts w:ascii="Poppins" w:hAnsi="Poppins" w:cs="Poppins"/>
              </w:rPr>
              <w:t>CDB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182CC74F" w14:textId="77777777" w:rsidR="00F74E74" w:rsidRPr="00F74E74" w:rsidRDefault="00F74E74" w:rsidP="00F74E74">
            <w:pPr>
              <w:numPr>
                <w:ilvl w:val="0"/>
                <w:numId w:val="1"/>
              </w:numPr>
              <w:rPr>
                <w:rFonts w:ascii="Poppins" w:hAnsi="Poppins" w:cs="Poppins"/>
              </w:rPr>
            </w:pPr>
            <w:r w:rsidRPr="00F74E74">
              <w:rPr>
                <w:rFonts w:ascii="Poppins" w:hAnsi="Poppins" w:cs="Poppins"/>
              </w:rPr>
              <w:t>Connections Delivery Board </w:t>
            </w:r>
          </w:p>
        </w:tc>
      </w:tr>
      <w:tr w:rsidR="00F74E74" w:rsidRPr="00F74E74" w14:paraId="246E5C23"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E05290F" w14:textId="77777777" w:rsidR="00F74E74" w:rsidRPr="00F74E74" w:rsidRDefault="00F74E74" w:rsidP="00F74E74">
            <w:pPr>
              <w:numPr>
                <w:ilvl w:val="0"/>
                <w:numId w:val="1"/>
              </w:numPr>
              <w:rPr>
                <w:rFonts w:ascii="Poppins" w:hAnsi="Poppins" w:cs="Poppins"/>
              </w:rPr>
            </w:pPr>
            <w:r w:rsidRPr="00F74E74">
              <w:rPr>
                <w:rFonts w:ascii="Poppins" w:hAnsi="Poppins" w:cs="Poppins"/>
              </w:rPr>
              <w:t>CMP</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704F66C" w14:textId="77777777" w:rsidR="00F74E74" w:rsidRPr="00F74E74" w:rsidRDefault="00F74E74" w:rsidP="00F74E74">
            <w:pPr>
              <w:numPr>
                <w:ilvl w:val="0"/>
                <w:numId w:val="1"/>
              </w:numPr>
              <w:rPr>
                <w:rFonts w:ascii="Poppins" w:hAnsi="Poppins" w:cs="Poppins"/>
              </w:rPr>
            </w:pPr>
            <w:r w:rsidRPr="00F74E74">
              <w:rPr>
                <w:rFonts w:ascii="Poppins" w:hAnsi="Poppins" w:cs="Poppins"/>
              </w:rPr>
              <w:t>CUSC Modification Proposal</w:t>
            </w:r>
            <w:r w:rsidRPr="00F74E74">
              <w:rPr>
                <w:rFonts w:ascii="Times New Roman" w:hAnsi="Times New Roman" w:cs="Times New Roman"/>
              </w:rPr>
              <w:t> </w:t>
            </w:r>
            <w:r w:rsidRPr="00F74E74">
              <w:rPr>
                <w:rFonts w:ascii="Poppins" w:hAnsi="Poppins" w:cs="Poppins"/>
              </w:rPr>
              <w:t> </w:t>
            </w:r>
          </w:p>
        </w:tc>
      </w:tr>
      <w:tr w:rsidR="00F74E74" w:rsidRPr="00F74E74" w14:paraId="43FF595E"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8D16875" w14:textId="77777777" w:rsidR="00F74E74" w:rsidRPr="00F74E74" w:rsidRDefault="00F74E74" w:rsidP="00F74E74">
            <w:pPr>
              <w:numPr>
                <w:ilvl w:val="0"/>
                <w:numId w:val="1"/>
              </w:numPr>
              <w:rPr>
                <w:rFonts w:ascii="Poppins" w:hAnsi="Poppins" w:cs="Poppins"/>
              </w:rPr>
            </w:pPr>
            <w:r w:rsidRPr="00F74E74">
              <w:rPr>
                <w:rFonts w:ascii="Poppins" w:hAnsi="Poppins" w:cs="Poppins"/>
              </w:rPr>
              <w:t>CPAG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54A11DC1" w14:textId="77777777" w:rsidR="00F74E74" w:rsidRPr="00F74E74" w:rsidRDefault="00F74E74" w:rsidP="00F74E74">
            <w:pPr>
              <w:numPr>
                <w:ilvl w:val="0"/>
                <w:numId w:val="1"/>
              </w:numPr>
              <w:rPr>
                <w:rFonts w:ascii="Poppins" w:hAnsi="Poppins" w:cs="Poppins"/>
              </w:rPr>
            </w:pPr>
            <w:r w:rsidRPr="00F74E74">
              <w:rPr>
                <w:rFonts w:ascii="Poppins" w:hAnsi="Poppins" w:cs="Poppins"/>
              </w:rPr>
              <w:t>Connections Policy Advisory Group </w:t>
            </w:r>
          </w:p>
        </w:tc>
      </w:tr>
      <w:tr w:rsidR="00F74E74" w:rsidRPr="00F74E74" w14:paraId="6D63F28C"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6144656" w14:textId="77777777" w:rsidR="00F74E74" w:rsidRPr="00F74E74" w:rsidRDefault="00F74E74" w:rsidP="00F74E74">
            <w:pPr>
              <w:numPr>
                <w:ilvl w:val="0"/>
                <w:numId w:val="1"/>
              </w:numPr>
              <w:rPr>
                <w:rFonts w:ascii="Poppins" w:hAnsi="Poppins" w:cs="Poppins"/>
              </w:rPr>
            </w:pPr>
            <w:r w:rsidRPr="00F74E74">
              <w:rPr>
                <w:rFonts w:ascii="Poppins" w:hAnsi="Poppins" w:cs="Poppins"/>
              </w:rPr>
              <w:t>CUSC</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2DB2D41" w14:textId="77777777" w:rsidR="00F74E74" w:rsidRPr="00F74E74" w:rsidRDefault="00F74E74" w:rsidP="00F74E74">
            <w:pPr>
              <w:numPr>
                <w:ilvl w:val="0"/>
                <w:numId w:val="1"/>
              </w:numPr>
              <w:rPr>
                <w:rFonts w:ascii="Poppins" w:hAnsi="Poppins" w:cs="Poppins"/>
              </w:rPr>
            </w:pPr>
            <w:r w:rsidRPr="00F74E74">
              <w:rPr>
                <w:rFonts w:ascii="Poppins" w:hAnsi="Poppins" w:cs="Poppins"/>
              </w:rPr>
              <w:t>Connection and Use of System Code</w:t>
            </w:r>
            <w:r w:rsidRPr="00F74E74">
              <w:rPr>
                <w:rFonts w:ascii="Times New Roman" w:hAnsi="Times New Roman" w:cs="Times New Roman"/>
              </w:rPr>
              <w:t> </w:t>
            </w:r>
            <w:r w:rsidRPr="00F74E74">
              <w:rPr>
                <w:rFonts w:ascii="Poppins" w:hAnsi="Poppins" w:cs="Poppins"/>
              </w:rPr>
              <w:t> </w:t>
            </w:r>
          </w:p>
        </w:tc>
      </w:tr>
      <w:tr w:rsidR="00F74E74" w:rsidRPr="00F74E74" w14:paraId="08F6134A"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E5CE031" w14:textId="77777777" w:rsidR="00F74E74" w:rsidRPr="00F74E74" w:rsidRDefault="00F74E74" w:rsidP="00F74E74">
            <w:pPr>
              <w:numPr>
                <w:ilvl w:val="0"/>
                <w:numId w:val="1"/>
              </w:numPr>
              <w:rPr>
                <w:rFonts w:ascii="Poppins" w:hAnsi="Poppins" w:cs="Poppins"/>
              </w:rPr>
            </w:pPr>
            <w:r w:rsidRPr="00F74E74">
              <w:rPr>
                <w:rFonts w:ascii="Poppins" w:hAnsi="Poppins" w:cs="Poppins"/>
              </w:rPr>
              <w:t>DESNZ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3C11910A" w14:textId="77777777" w:rsidR="00F74E74" w:rsidRPr="00F74E74" w:rsidRDefault="00F74E74" w:rsidP="00F74E74">
            <w:pPr>
              <w:numPr>
                <w:ilvl w:val="0"/>
                <w:numId w:val="1"/>
              </w:numPr>
              <w:rPr>
                <w:rFonts w:ascii="Poppins" w:hAnsi="Poppins" w:cs="Poppins"/>
              </w:rPr>
            </w:pPr>
            <w:r w:rsidRPr="00F74E74">
              <w:rPr>
                <w:rFonts w:ascii="Poppins" w:hAnsi="Poppins" w:cs="Poppins"/>
              </w:rPr>
              <w:t>Department for Energy Security and Net Zero </w:t>
            </w:r>
          </w:p>
        </w:tc>
      </w:tr>
      <w:tr w:rsidR="00F74E74" w:rsidRPr="00F74E74" w14:paraId="6DBE76A2"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634EAB83" w14:textId="77777777" w:rsidR="00F74E74" w:rsidRPr="00F74E74" w:rsidRDefault="00F74E74" w:rsidP="00F74E74">
            <w:pPr>
              <w:numPr>
                <w:ilvl w:val="0"/>
                <w:numId w:val="1"/>
              </w:numPr>
              <w:rPr>
                <w:rFonts w:ascii="Poppins" w:hAnsi="Poppins" w:cs="Poppins"/>
              </w:rPr>
            </w:pPr>
            <w:r w:rsidRPr="00F74E74">
              <w:rPr>
                <w:rFonts w:ascii="Poppins" w:hAnsi="Poppins" w:cs="Poppins"/>
              </w:rPr>
              <w:t>DG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5C16B22E" w14:textId="77777777" w:rsidR="00F74E74" w:rsidRPr="00F74E74" w:rsidRDefault="00F74E74" w:rsidP="00F74E74">
            <w:pPr>
              <w:numPr>
                <w:ilvl w:val="0"/>
                <w:numId w:val="1"/>
              </w:numPr>
              <w:rPr>
                <w:rFonts w:ascii="Poppins" w:hAnsi="Poppins" w:cs="Poppins"/>
              </w:rPr>
            </w:pPr>
            <w:r w:rsidRPr="00F74E74">
              <w:rPr>
                <w:rFonts w:ascii="Poppins" w:hAnsi="Poppins" w:cs="Poppins"/>
              </w:rPr>
              <w:t>Distributed Generation </w:t>
            </w:r>
          </w:p>
        </w:tc>
      </w:tr>
      <w:tr w:rsidR="00F74E74" w:rsidRPr="00F74E74" w14:paraId="70DB1436"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EDA2295" w14:textId="77777777" w:rsidR="00F74E74" w:rsidRPr="00F74E74" w:rsidRDefault="00F74E74" w:rsidP="00F74E74">
            <w:pPr>
              <w:numPr>
                <w:ilvl w:val="0"/>
                <w:numId w:val="1"/>
              </w:numPr>
              <w:rPr>
                <w:rFonts w:ascii="Poppins" w:hAnsi="Poppins" w:cs="Poppins"/>
              </w:rPr>
            </w:pPr>
            <w:r w:rsidRPr="00F74E74">
              <w:rPr>
                <w:rFonts w:ascii="Poppins" w:hAnsi="Poppins" w:cs="Poppins"/>
              </w:rPr>
              <w:t>DNO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516D802D" w14:textId="77777777" w:rsidR="00F74E74" w:rsidRPr="00F74E74" w:rsidRDefault="00F74E74" w:rsidP="00F74E74">
            <w:pPr>
              <w:numPr>
                <w:ilvl w:val="0"/>
                <w:numId w:val="1"/>
              </w:numPr>
              <w:rPr>
                <w:rFonts w:ascii="Poppins" w:hAnsi="Poppins" w:cs="Poppins"/>
              </w:rPr>
            </w:pPr>
            <w:r w:rsidRPr="00F74E74">
              <w:rPr>
                <w:rFonts w:ascii="Poppins" w:hAnsi="Poppins" w:cs="Poppins"/>
              </w:rPr>
              <w:t>Distribution Network Operator </w:t>
            </w:r>
          </w:p>
        </w:tc>
      </w:tr>
      <w:tr w:rsidR="00F74E74" w:rsidRPr="00F74E74" w14:paraId="362079AA"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FA361F7" w14:textId="77777777" w:rsidR="00F74E74" w:rsidRPr="00F74E74" w:rsidRDefault="00F74E74" w:rsidP="00F74E74">
            <w:pPr>
              <w:numPr>
                <w:ilvl w:val="0"/>
                <w:numId w:val="1"/>
              </w:numPr>
              <w:rPr>
                <w:rFonts w:ascii="Poppins" w:hAnsi="Poppins" w:cs="Poppins"/>
              </w:rPr>
            </w:pPr>
            <w:r w:rsidRPr="00F74E74">
              <w:rPr>
                <w:rFonts w:ascii="Poppins" w:hAnsi="Poppins" w:cs="Poppins"/>
              </w:rPr>
              <w:t>EBR</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59F20E6E" w14:textId="77777777" w:rsidR="00F74E74" w:rsidRPr="00F74E74" w:rsidRDefault="00F74E74" w:rsidP="00F74E74">
            <w:pPr>
              <w:numPr>
                <w:ilvl w:val="0"/>
                <w:numId w:val="1"/>
              </w:numPr>
              <w:rPr>
                <w:rFonts w:ascii="Poppins" w:hAnsi="Poppins" w:cs="Poppins"/>
              </w:rPr>
            </w:pPr>
            <w:r w:rsidRPr="00F74E74">
              <w:rPr>
                <w:rFonts w:ascii="Poppins" w:hAnsi="Poppins" w:cs="Poppins"/>
              </w:rPr>
              <w:t>Electricity Balancing Regulation</w:t>
            </w:r>
            <w:r w:rsidRPr="00F74E74">
              <w:rPr>
                <w:rFonts w:ascii="Times New Roman" w:hAnsi="Times New Roman" w:cs="Times New Roman"/>
              </w:rPr>
              <w:t> </w:t>
            </w:r>
            <w:r w:rsidRPr="00F74E74">
              <w:rPr>
                <w:rFonts w:ascii="Poppins" w:hAnsi="Poppins" w:cs="Poppins"/>
              </w:rPr>
              <w:t> </w:t>
            </w:r>
          </w:p>
        </w:tc>
      </w:tr>
      <w:tr w:rsidR="00F74E74" w:rsidRPr="00F74E74" w14:paraId="1124741E"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6E83139" w14:textId="77777777" w:rsidR="00F74E74" w:rsidRPr="00F74E74" w:rsidRDefault="00F74E74" w:rsidP="00F74E74">
            <w:pPr>
              <w:numPr>
                <w:ilvl w:val="0"/>
                <w:numId w:val="1"/>
              </w:numPr>
              <w:rPr>
                <w:rFonts w:ascii="Poppins" w:hAnsi="Poppins" w:cs="Poppins"/>
              </w:rPr>
            </w:pPr>
            <w:r w:rsidRPr="00F74E74">
              <w:rPr>
                <w:rFonts w:ascii="Poppins" w:hAnsi="Poppins" w:cs="Poppins"/>
              </w:rPr>
              <w:t>EG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64B50F9A" w14:textId="77777777" w:rsidR="00F74E74" w:rsidRPr="00F74E74" w:rsidRDefault="00F74E74" w:rsidP="00F74E74">
            <w:pPr>
              <w:numPr>
                <w:ilvl w:val="0"/>
                <w:numId w:val="1"/>
              </w:numPr>
              <w:rPr>
                <w:rFonts w:ascii="Poppins" w:hAnsi="Poppins" w:cs="Poppins"/>
              </w:rPr>
            </w:pPr>
            <w:r w:rsidRPr="00F74E74">
              <w:rPr>
                <w:rFonts w:ascii="Poppins" w:hAnsi="Poppins" w:cs="Poppins"/>
              </w:rPr>
              <w:t>Embedded Generation </w:t>
            </w:r>
          </w:p>
        </w:tc>
      </w:tr>
      <w:tr w:rsidR="00F74E74" w:rsidRPr="00F74E74" w14:paraId="1C13FBD8"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E876F53" w14:textId="77777777" w:rsidR="00F74E74" w:rsidRPr="00F74E74" w:rsidRDefault="00F74E74" w:rsidP="00F74E74">
            <w:pPr>
              <w:numPr>
                <w:ilvl w:val="0"/>
                <w:numId w:val="1"/>
              </w:numPr>
              <w:rPr>
                <w:rFonts w:ascii="Poppins" w:hAnsi="Poppins" w:cs="Poppins"/>
              </w:rPr>
            </w:pPr>
            <w:r w:rsidRPr="00F74E74">
              <w:rPr>
                <w:rFonts w:ascii="Poppins" w:hAnsi="Poppins" w:cs="Poppins"/>
              </w:rPr>
              <w:t>E&amp;W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6CC6A77B" w14:textId="77777777" w:rsidR="00F74E74" w:rsidRPr="00F74E74" w:rsidRDefault="00F74E74" w:rsidP="00F74E74">
            <w:pPr>
              <w:numPr>
                <w:ilvl w:val="0"/>
                <w:numId w:val="1"/>
              </w:numPr>
              <w:rPr>
                <w:rFonts w:ascii="Poppins" w:hAnsi="Poppins" w:cs="Poppins"/>
              </w:rPr>
            </w:pPr>
            <w:r w:rsidRPr="00F74E74">
              <w:rPr>
                <w:rFonts w:ascii="Poppins" w:hAnsi="Poppins" w:cs="Poppins"/>
              </w:rPr>
              <w:t>England and Wales </w:t>
            </w:r>
          </w:p>
        </w:tc>
      </w:tr>
      <w:tr w:rsidR="00F74E74" w:rsidRPr="00F74E74" w14:paraId="42E74782"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45B13F25" w14:textId="77777777" w:rsidR="00F74E74" w:rsidRPr="00F74E74" w:rsidRDefault="00F74E74" w:rsidP="00F74E74">
            <w:pPr>
              <w:numPr>
                <w:ilvl w:val="0"/>
                <w:numId w:val="1"/>
              </w:numPr>
              <w:rPr>
                <w:rFonts w:ascii="Poppins" w:hAnsi="Poppins" w:cs="Poppins"/>
              </w:rPr>
            </w:pPr>
            <w:r w:rsidRPr="00F74E74">
              <w:rPr>
                <w:rFonts w:ascii="Poppins" w:hAnsi="Poppins" w:cs="Poppins"/>
              </w:rPr>
              <w:t>GSP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3BD058B1" w14:textId="77777777" w:rsidR="00F74E74" w:rsidRPr="00F74E74" w:rsidRDefault="00F74E74" w:rsidP="00F74E74">
            <w:pPr>
              <w:numPr>
                <w:ilvl w:val="0"/>
                <w:numId w:val="1"/>
              </w:numPr>
              <w:rPr>
                <w:rFonts w:ascii="Poppins" w:hAnsi="Poppins" w:cs="Poppins"/>
              </w:rPr>
            </w:pPr>
            <w:r w:rsidRPr="00F74E74">
              <w:rPr>
                <w:rFonts w:ascii="Poppins" w:hAnsi="Poppins" w:cs="Poppins"/>
              </w:rPr>
              <w:t>Grid Supply Point </w:t>
            </w:r>
          </w:p>
        </w:tc>
      </w:tr>
      <w:tr w:rsidR="00F74E74" w:rsidRPr="00F74E74" w14:paraId="5B0C874A"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DAF0B76" w14:textId="77777777" w:rsidR="00F74E74" w:rsidRPr="00F74E74" w:rsidRDefault="00F74E74" w:rsidP="00F74E74">
            <w:pPr>
              <w:numPr>
                <w:ilvl w:val="0"/>
                <w:numId w:val="1"/>
              </w:numPr>
              <w:rPr>
                <w:rFonts w:ascii="Poppins" w:hAnsi="Poppins" w:cs="Poppins"/>
              </w:rPr>
            </w:pPr>
            <w:r w:rsidRPr="00F74E74">
              <w:rPr>
                <w:rFonts w:ascii="Poppins" w:hAnsi="Poppins" w:cs="Poppins"/>
              </w:rPr>
              <w:t>IDNO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7F578169" w14:textId="77777777" w:rsidR="00F74E74" w:rsidRPr="00F74E74" w:rsidRDefault="00F74E74" w:rsidP="00F74E74">
            <w:pPr>
              <w:numPr>
                <w:ilvl w:val="0"/>
                <w:numId w:val="1"/>
              </w:numPr>
              <w:rPr>
                <w:rFonts w:ascii="Poppins" w:hAnsi="Poppins" w:cs="Poppins"/>
              </w:rPr>
            </w:pPr>
            <w:r w:rsidRPr="00F74E74">
              <w:rPr>
                <w:rFonts w:ascii="Poppins" w:hAnsi="Poppins" w:cs="Poppins"/>
              </w:rPr>
              <w:t>Independent Distribution Network Operator </w:t>
            </w:r>
          </w:p>
        </w:tc>
      </w:tr>
      <w:tr w:rsidR="00F74E74" w:rsidRPr="00F74E74" w14:paraId="474A1541"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0AAEFC53" w14:textId="77777777" w:rsidR="00F74E74" w:rsidRPr="00F74E74" w:rsidRDefault="00F74E74" w:rsidP="00F74E74">
            <w:pPr>
              <w:numPr>
                <w:ilvl w:val="0"/>
                <w:numId w:val="1"/>
              </w:numPr>
              <w:rPr>
                <w:rFonts w:ascii="Poppins" w:hAnsi="Poppins" w:cs="Poppins"/>
              </w:rPr>
            </w:pPr>
            <w:r w:rsidRPr="00F74E74">
              <w:rPr>
                <w:rFonts w:ascii="Poppins" w:hAnsi="Poppins" w:cs="Poppins"/>
              </w:rPr>
              <w:t>NESO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7612B8D7" w14:textId="77777777" w:rsidR="00F74E74" w:rsidRPr="00F74E74" w:rsidRDefault="00F74E74" w:rsidP="00F74E74">
            <w:pPr>
              <w:numPr>
                <w:ilvl w:val="0"/>
                <w:numId w:val="1"/>
              </w:numPr>
              <w:rPr>
                <w:rFonts w:ascii="Poppins" w:hAnsi="Poppins" w:cs="Poppins"/>
              </w:rPr>
            </w:pPr>
            <w:r w:rsidRPr="00F74E74">
              <w:rPr>
                <w:rFonts w:ascii="Poppins" w:hAnsi="Poppins" w:cs="Poppins"/>
              </w:rPr>
              <w:t>National Energy System Operator </w:t>
            </w:r>
          </w:p>
        </w:tc>
      </w:tr>
      <w:tr w:rsidR="00F74E74" w:rsidRPr="00F74E74" w14:paraId="046D5C6C"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001E2FEA" w14:textId="77777777" w:rsidR="00F74E74" w:rsidRPr="00F74E74" w:rsidRDefault="00F74E74" w:rsidP="00F74E74">
            <w:pPr>
              <w:numPr>
                <w:ilvl w:val="0"/>
                <w:numId w:val="1"/>
              </w:numPr>
              <w:rPr>
                <w:rFonts w:ascii="Poppins" w:hAnsi="Poppins" w:cs="Poppins"/>
              </w:rPr>
            </w:pPr>
            <w:r w:rsidRPr="00F74E74">
              <w:rPr>
                <w:rFonts w:ascii="Poppins" w:hAnsi="Poppins" w:cs="Poppins"/>
              </w:rPr>
              <w:t>NGET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2120DA8F" w14:textId="77777777" w:rsidR="00F74E74" w:rsidRPr="00F74E74" w:rsidRDefault="00F74E74" w:rsidP="00F74E74">
            <w:pPr>
              <w:numPr>
                <w:ilvl w:val="0"/>
                <w:numId w:val="1"/>
              </w:numPr>
              <w:rPr>
                <w:rFonts w:ascii="Poppins" w:hAnsi="Poppins" w:cs="Poppins"/>
              </w:rPr>
            </w:pPr>
            <w:r w:rsidRPr="00F74E74">
              <w:rPr>
                <w:rFonts w:ascii="Poppins" w:hAnsi="Poppins" w:cs="Poppins"/>
              </w:rPr>
              <w:t>National Grid Energy Transmission </w:t>
            </w:r>
          </w:p>
        </w:tc>
      </w:tr>
      <w:tr w:rsidR="00F74E74" w:rsidRPr="00F74E74" w14:paraId="74E90824"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727F4D22" w14:textId="77777777" w:rsidR="00F74E74" w:rsidRPr="00F74E74" w:rsidRDefault="00F74E74" w:rsidP="00F74E74">
            <w:pPr>
              <w:numPr>
                <w:ilvl w:val="0"/>
                <w:numId w:val="1"/>
              </w:numPr>
              <w:rPr>
                <w:rFonts w:ascii="Poppins" w:hAnsi="Poppins" w:cs="Poppins"/>
              </w:rPr>
            </w:pPr>
            <w:r w:rsidRPr="00F74E74">
              <w:rPr>
                <w:rFonts w:ascii="Poppins" w:hAnsi="Poppins" w:cs="Poppins"/>
              </w:rPr>
              <w:t>SPT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18BF1082" w14:textId="77777777" w:rsidR="00F74E74" w:rsidRPr="00F74E74" w:rsidRDefault="00F74E74" w:rsidP="00F74E74">
            <w:pPr>
              <w:numPr>
                <w:ilvl w:val="0"/>
                <w:numId w:val="1"/>
              </w:numPr>
              <w:rPr>
                <w:rFonts w:ascii="Poppins" w:hAnsi="Poppins" w:cs="Poppins"/>
              </w:rPr>
            </w:pPr>
            <w:r w:rsidRPr="00F74E74">
              <w:rPr>
                <w:rFonts w:ascii="Poppins" w:hAnsi="Poppins" w:cs="Poppins"/>
              </w:rPr>
              <w:t>Scottish Power Transmission </w:t>
            </w:r>
          </w:p>
        </w:tc>
      </w:tr>
      <w:tr w:rsidR="00F74E74" w:rsidRPr="00F74E74" w14:paraId="23A24EAB"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AEA40C5" w14:textId="77777777" w:rsidR="00F74E74" w:rsidRPr="00F74E74" w:rsidRDefault="00F74E74" w:rsidP="00F74E74">
            <w:pPr>
              <w:numPr>
                <w:ilvl w:val="0"/>
                <w:numId w:val="1"/>
              </w:numPr>
              <w:rPr>
                <w:rFonts w:ascii="Poppins" w:hAnsi="Poppins" w:cs="Poppins"/>
              </w:rPr>
            </w:pPr>
            <w:r w:rsidRPr="00F74E74">
              <w:rPr>
                <w:rFonts w:ascii="Poppins" w:hAnsi="Poppins" w:cs="Poppins"/>
              </w:rPr>
              <w:lastRenderedPageBreak/>
              <w:t>SSEN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77C38A6C" w14:textId="77777777" w:rsidR="00F74E74" w:rsidRPr="00F74E74" w:rsidRDefault="00F74E74" w:rsidP="00F74E74">
            <w:pPr>
              <w:numPr>
                <w:ilvl w:val="0"/>
                <w:numId w:val="1"/>
              </w:numPr>
              <w:rPr>
                <w:rFonts w:ascii="Poppins" w:hAnsi="Poppins" w:cs="Poppins"/>
              </w:rPr>
            </w:pPr>
            <w:r w:rsidRPr="00F74E74">
              <w:rPr>
                <w:rFonts w:ascii="Poppins" w:hAnsi="Poppins" w:cs="Poppins"/>
              </w:rPr>
              <w:t>Scottish and Southern Electricity Networks </w:t>
            </w:r>
          </w:p>
        </w:tc>
      </w:tr>
      <w:tr w:rsidR="00F74E74" w:rsidRPr="00F74E74" w14:paraId="19CD8F12"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4B0AC4C" w14:textId="77777777" w:rsidR="00F74E74" w:rsidRPr="00F74E74" w:rsidRDefault="00F74E74" w:rsidP="00F74E74">
            <w:pPr>
              <w:numPr>
                <w:ilvl w:val="0"/>
                <w:numId w:val="1"/>
              </w:numPr>
              <w:rPr>
                <w:rFonts w:ascii="Poppins" w:hAnsi="Poppins" w:cs="Poppins"/>
              </w:rPr>
            </w:pPr>
            <w:r w:rsidRPr="00F74E74">
              <w:rPr>
                <w:rFonts w:ascii="Poppins" w:hAnsi="Poppins" w:cs="Poppins"/>
              </w:rPr>
              <w:t>STC</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28CE9F9A" w14:textId="77777777" w:rsidR="00F74E74" w:rsidRPr="00F74E74" w:rsidRDefault="00F74E74" w:rsidP="00F74E74">
            <w:pPr>
              <w:numPr>
                <w:ilvl w:val="0"/>
                <w:numId w:val="1"/>
              </w:numPr>
              <w:rPr>
                <w:rFonts w:ascii="Poppins" w:hAnsi="Poppins" w:cs="Poppins"/>
              </w:rPr>
            </w:pPr>
            <w:r w:rsidRPr="00F74E74">
              <w:rPr>
                <w:rFonts w:ascii="Poppins" w:hAnsi="Poppins" w:cs="Poppins"/>
              </w:rPr>
              <w:t>System Operator Transmission Owner Code</w:t>
            </w:r>
            <w:r w:rsidRPr="00F74E74">
              <w:rPr>
                <w:rFonts w:ascii="Times New Roman" w:hAnsi="Times New Roman" w:cs="Times New Roman"/>
              </w:rPr>
              <w:t> </w:t>
            </w:r>
            <w:r w:rsidRPr="00F74E74">
              <w:rPr>
                <w:rFonts w:ascii="Poppins" w:hAnsi="Poppins" w:cs="Poppins"/>
              </w:rPr>
              <w:t> </w:t>
            </w:r>
          </w:p>
        </w:tc>
      </w:tr>
      <w:tr w:rsidR="00F74E74" w:rsidRPr="00F74E74" w14:paraId="5ED4BC5B"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7DF65AE2" w14:textId="77777777" w:rsidR="00F74E74" w:rsidRPr="00F74E74" w:rsidRDefault="00F74E74" w:rsidP="00F74E74">
            <w:pPr>
              <w:numPr>
                <w:ilvl w:val="0"/>
                <w:numId w:val="1"/>
              </w:numPr>
              <w:rPr>
                <w:rFonts w:ascii="Poppins" w:hAnsi="Poppins" w:cs="Poppins"/>
              </w:rPr>
            </w:pPr>
            <w:r w:rsidRPr="00F74E74">
              <w:rPr>
                <w:rFonts w:ascii="Poppins" w:hAnsi="Poppins" w:cs="Poppins"/>
              </w:rPr>
              <w:t>SQSS</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6F099CE4" w14:textId="77777777" w:rsidR="00F74E74" w:rsidRPr="00F74E74" w:rsidRDefault="00F74E74" w:rsidP="00F74E74">
            <w:pPr>
              <w:numPr>
                <w:ilvl w:val="0"/>
                <w:numId w:val="1"/>
              </w:numPr>
              <w:rPr>
                <w:rFonts w:ascii="Poppins" w:hAnsi="Poppins" w:cs="Poppins"/>
              </w:rPr>
            </w:pPr>
            <w:r w:rsidRPr="00F74E74">
              <w:rPr>
                <w:rFonts w:ascii="Poppins" w:hAnsi="Poppins" w:cs="Poppins"/>
              </w:rPr>
              <w:t>Security and Quality of Supply Standards</w:t>
            </w:r>
            <w:r w:rsidRPr="00F74E74">
              <w:rPr>
                <w:rFonts w:ascii="Times New Roman" w:hAnsi="Times New Roman" w:cs="Times New Roman"/>
              </w:rPr>
              <w:t> </w:t>
            </w:r>
            <w:r w:rsidRPr="00F74E74">
              <w:rPr>
                <w:rFonts w:ascii="Poppins" w:hAnsi="Poppins" w:cs="Poppins"/>
              </w:rPr>
              <w:t> </w:t>
            </w:r>
          </w:p>
        </w:tc>
      </w:tr>
      <w:tr w:rsidR="00F74E74" w:rsidRPr="00F74E74" w14:paraId="6C129076"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224ACDB2" w14:textId="77777777" w:rsidR="00F74E74" w:rsidRPr="00F74E74" w:rsidRDefault="00F74E74" w:rsidP="00F74E74">
            <w:pPr>
              <w:numPr>
                <w:ilvl w:val="0"/>
                <w:numId w:val="1"/>
              </w:numPr>
              <w:rPr>
                <w:rFonts w:ascii="Poppins" w:hAnsi="Poppins" w:cs="Poppins"/>
              </w:rPr>
            </w:pPr>
            <w:r w:rsidRPr="00F74E74">
              <w:rPr>
                <w:rFonts w:ascii="Poppins" w:hAnsi="Poppins" w:cs="Poppins"/>
              </w:rPr>
              <w:t>T/D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2AC1E8F4" w14:textId="77777777" w:rsidR="00F74E74" w:rsidRPr="00F74E74" w:rsidRDefault="00F74E74" w:rsidP="00F74E74">
            <w:pPr>
              <w:numPr>
                <w:ilvl w:val="0"/>
                <w:numId w:val="1"/>
              </w:numPr>
              <w:rPr>
                <w:rFonts w:ascii="Poppins" w:hAnsi="Poppins" w:cs="Poppins"/>
              </w:rPr>
            </w:pPr>
            <w:r w:rsidRPr="00F74E74">
              <w:rPr>
                <w:rFonts w:ascii="Poppins" w:hAnsi="Poppins" w:cs="Poppins"/>
              </w:rPr>
              <w:t>Transmission/Distribution </w:t>
            </w:r>
          </w:p>
        </w:tc>
      </w:tr>
      <w:tr w:rsidR="00F74E74" w:rsidRPr="00F74E74" w14:paraId="140593F3"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F3CE512" w14:textId="77777777" w:rsidR="00F74E74" w:rsidRPr="00F74E74" w:rsidRDefault="00F74E74" w:rsidP="00F74E74">
            <w:pPr>
              <w:numPr>
                <w:ilvl w:val="0"/>
                <w:numId w:val="1"/>
              </w:numPr>
              <w:rPr>
                <w:rFonts w:ascii="Poppins" w:hAnsi="Poppins" w:cs="Poppins"/>
              </w:rPr>
            </w:pPr>
            <w:r w:rsidRPr="00F74E74">
              <w:rPr>
                <w:rFonts w:ascii="Poppins" w:hAnsi="Poppins" w:cs="Poppins"/>
              </w:rPr>
              <w:t> T&amp;Cs</w:t>
            </w:r>
            <w:r w:rsidRPr="00F74E74">
              <w:rPr>
                <w:rFonts w:ascii="Times New Roman" w:hAnsi="Times New Roman" w:cs="Times New Roman"/>
              </w:rPr>
              <w:t> </w:t>
            </w:r>
            <w:r w:rsidRPr="00F74E74">
              <w:rPr>
                <w:rFonts w:ascii="Poppins" w:hAnsi="Poppins" w:cs="Poppins"/>
              </w:rPr>
              <w:t>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7E2CB415" w14:textId="77777777" w:rsidR="00F74E74" w:rsidRPr="00F74E74" w:rsidRDefault="00F74E74" w:rsidP="00F74E74">
            <w:pPr>
              <w:numPr>
                <w:ilvl w:val="0"/>
                <w:numId w:val="1"/>
              </w:numPr>
              <w:rPr>
                <w:rFonts w:ascii="Poppins" w:hAnsi="Poppins" w:cs="Poppins"/>
              </w:rPr>
            </w:pPr>
            <w:r w:rsidRPr="00F74E74">
              <w:rPr>
                <w:rFonts w:ascii="Poppins" w:hAnsi="Poppins" w:cs="Poppins"/>
              </w:rPr>
              <w:t>Terms and Conditions</w:t>
            </w:r>
            <w:r w:rsidRPr="00F74E74">
              <w:rPr>
                <w:rFonts w:ascii="Times New Roman" w:hAnsi="Times New Roman" w:cs="Times New Roman"/>
              </w:rPr>
              <w:t> </w:t>
            </w:r>
            <w:r w:rsidRPr="00F74E74">
              <w:rPr>
                <w:rFonts w:ascii="Poppins" w:hAnsi="Poppins" w:cs="Poppins"/>
              </w:rPr>
              <w:t> </w:t>
            </w:r>
          </w:p>
        </w:tc>
      </w:tr>
      <w:tr w:rsidR="00F74E74" w:rsidRPr="00F74E74" w14:paraId="3E5173EA"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50990BE" w14:textId="77777777" w:rsidR="00F74E74" w:rsidRPr="00F74E74" w:rsidRDefault="00F74E74" w:rsidP="00F74E74">
            <w:pPr>
              <w:numPr>
                <w:ilvl w:val="0"/>
                <w:numId w:val="1"/>
              </w:numPr>
              <w:rPr>
                <w:rFonts w:ascii="Poppins" w:hAnsi="Poppins" w:cs="Poppins"/>
              </w:rPr>
            </w:pPr>
            <w:r w:rsidRPr="00F74E74">
              <w:rPr>
                <w:rFonts w:ascii="Poppins" w:hAnsi="Poppins" w:cs="Poppins"/>
              </w:rPr>
              <w:t>TO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B029D18" w14:textId="77777777" w:rsidR="00F74E74" w:rsidRPr="00F74E74" w:rsidRDefault="00F74E74" w:rsidP="00F74E74">
            <w:pPr>
              <w:numPr>
                <w:ilvl w:val="0"/>
                <w:numId w:val="1"/>
              </w:numPr>
              <w:rPr>
                <w:rFonts w:ascii="Poppins" w:hAnsi="Poppins" w:cs="Poppins"/>
              </w:rPr>
            </w:pPr>
            <w:r w:rsidRPr="00F74E74">
              <w:rPr>
                <w:rFonts w:ascii="Poppins" w:hAnsi="Poppins" w:cs="Poppins"/>
              </w:rPr>
              <w:t>Transmission Owner </w:t>
            </w:r>
          </w:p>
        </w:tc>
      </w:tr>
      <w:tr w:rsidR="00F74E74" w:rsidRPr="00F74E74" w14:paraId="70C168B5" w14:textId="77777777" w:rsidTr="00F74E74">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55D8BBD0" w14:textId="77777777" w:rsidR="00F74E74" w:rsidRPr="00F74E74" w:rsidRDefault="00F74E74" w:rsidP="00F74E74">
            <w:pPr>
              <w:numPr>
                <w:ilvl w:val="0"/>
                <w:numId w:val="1"/>
              </w:numPr>
              <w:rPr>
                <w:rFonts w:ascii="Poppins" w:hAnsi="Poppins" w:cs="Poppins"/>
              </w:rPr>
            </w:pPr>
            <w:r w:rsidRPr="00F74E74">
              <w:rPr>
                <w:rFonts w:ascii="Poppins" w:hAnsi="Poppins" w:cs="Poppins"/>
              </w:rPr>
              <w:t>TIA </w:t>
            </w:r>
          </w:p>
        </w:tc>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76A9F24D" w14:textId="77777777" w:rsidR="00F74E74" w:rsidRPr="00F74E74" w:rsidRDefault="00F74E74" w:rsidP="00F74E74">
            <w:pPr>
              <w:numPr>
                <w:ilvl w:val="0"/>
                <w:numId w:val="1"/>
              </w:numPr>
              <w:rPr>
                <w:rFonts w:ascii="Poppins" w:hAnsi="Poppins" w:cs="Poppins"/>
              </w:rPr>
            </w:pPr>
            <w:r w:rsidRPr="00F74E74">
              <w:rPr>
                <w:rFonts w:ascii="Poppins" w:hAnsi="Poppins" w:cs="Poppins"/>
              </w:rPr>
              <w:t>Transmission Impact Assessment </w:t>
            </w:r>
          </w:p>
        </w:tc>
      </w:tr>
    </w:tbl>
    <w:p w14:paraId="40C2F61C" w14:textId="77777777" w:rsidR="00F74E74" w:rsidRDefault="00F74E74" w:rsidP="00C1635A">
      <w:pPr>
        <w:rPr>
          <w:rFonts w:ascii="Poppins" w:hAnsi="Poppins" w:cs="Poppins"/>
        </w:rPr>
      </w:pPr>
    </w:p>
    <w:p w14:paraId="73097B19" w14:textId="77777777" w:rsidR="00C1635A" w:rsidRPr="00C55635" w:rsidRDefault="00C1635A" w:rsidP="00C55635">
      <w:pPr>
        <w:rPr>
          <w:rFonts w:ascii="Poppins" w:hAnsi="Poppins" w:cs="Poppins"/>
          <w:b/>
          <w:bCs/>
          <w:color w:val="3F0731"/>
        </w:rPr>
      </w:pPr>
      <w:commentRangeStart w:id="42"/>
      <w:r w:rsidRPr="00C55635">
        <w:rPr>
          <w:rFonts w:ascii="Poppins" w:hAnsi="Poppins" w:cs="Poppins"/>
          <w:b/>
          <w:bCs/>
          <w:color w:val="3F0731"/>
        </w:rPr>
        <w:t>Reference material</w:t>
      </w:r>
      <w:commentRangeEnd w:id="42"/>
      <w:r w:rsidRPr="00C55635">
        <w:rPr>
          <w:rFonts w:ascii="Poppins" w:hAnsi="Poppins" w:cs="Poppins"/>
          <w:b/>
          <w:bCs/>
          <w:color w:val="3F0731"/>
        </w:rPr>
        <w:commentReference w:id="42"/>
      </w:r>
    </w:p>
    <w:p w14:paraId="4DC470D5" w14:textId="77777777" w:rsidR="00C1635A" w:rsidRPr="00DE2E99" w:rsidRDefault="00C1635A" w:rsidP="00C1635A">
      <w:pPr>
        <w:rPr>
          <w:rFonts w:ascii="Poppins" w:hAnsi="Poppins" w:cs="Poppins"/>
        </w:rPr>
      </w:pPr>
    </w:p>
    <w:p w14:paraId="042973E0" w14:textId="77777777" w:rsidR="00C1635A" w:rsidRPr="00DE2E99" w:rsidRDefault="00C1635A" w:rsidP="00C1635A">
      <w:pPr>
        <w:pStyle w:val="ListParagraph"/>
        <w:numPr>
          <w:ilvl w:val="0"/>
          <w:numId w:val="21"/>
        </w:numPr>
        <w:suppressAutoHyphens w:val="0"/>
        <w:autoSpaceDN/>
        <w:spacing w:before="120" w:after="120" w:line="300" w:lineRule="atLeast"/>
        <w:contextualSpacing/>
        <w:textAlignment w:val="auto"/>
        <w:rPr>
          <w:rFonts w:ascii="Poppins" w:hAnsi="Poppins" w:cs="Poppins"/>
        </w:rPr>
      </w:pPr>
    </w:p>
    <w:p w14:paraId="454EF958" w14:textId="77777777" w:rsidR="00C1635A" w:rsidRPr="00DE2E99" w:rsidRDefault="00C1635A" w:rsidP="00C1635A">
      <w:pPr>
        <w:rPr>
          <w:rFonts w:ascii="Poppins" w:hAnsi="Poppins" w:cs="Poppins"/>
        </w:rPr>
      </w:pPr>
    </w:p>
    <w:p w14:paraId="01C07BD1" w14:textId="77777777" w:rsidR="00C1635A" w:rsidRPr="00DE2E99" w:rsidRDefault="00C1635A" w:rsidP="00196BC5">
      <w:pPr>
        <w:pStyle w:val="CA7"/>
        <w:shd w:val="clear" w:color="auto" w:fill="3F0731"/>
        <w:rPr>
          <w:rFonts w:ascii="Poppins" w:hAnsi="Poppins" w:cs="Poppins"/>
        </w:rPr>
      </w:pPr>
      <w:bookmarkStart w:id="43" w:name="_Toc187415714"/>
      <w:r w:rsidRPr="00DE2E99">
        <w:rPr>
          <w:rFonts w:ascii="Poppins" w:hAnsi="Poppins" w:cs="Poppins"/>
        </w:rPr>
        <w:t>Annexes</w:t>
      </w:r>
      <w:bookmarkEnd w:id="43"/>
    </w:p>
    <w:tbl>
      <w:tblPr>
        <w:tblStyle w:val="TableGrid1"/>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230"/>
      </w:tblGrid>
      <w:tr w:rsidR="00C1635A" w:rsidRPr="00DE2E99" w14:paraId="76B1FC88" w14:textId="77777777" w:rsidTr="00196BC5">
        <w:tc>
          <w:tcPr>
            <w:tcW w:w="2263" w:type="dxa"/>
            <w:shd w:val="clear" w:color="auto" w:fill="7A3864"/>
          </w:tcPr>
          <w:p w14:paraId="505AA20B"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Annex</w:t>
            </w:r>
          </w:p>
        </w:tc>
        <w:tc>
          <w:tcPr>
            <w:tcW w:w="7230" w:type="dxa"/>
            <w:shd w:val="clear" w:color="auto" w:fill="7A3864"/>
          </w:tcPr>
          <w:p w14:paraId="400764C7"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Information</w:t>
            </w:r>
          </w:p>
        </w:tc>
      </w:tr>
      <w:tr w:rsidR="00C1635A" w:rsidRPr="00DE2E99" w14:paraId="4D7E8246" w14:textId="77777777" w:rsidTr="005916AE">
        <w:tc>
          <w:tcPr>
            <w:tcW w:w="2263" w:type="dxa"/>
            <w:shd w:val="clear" w:color="auto" w:fill="auto"/>
          </w:tcPr>
          <w:p w14:paraId="2531F03C" w14:textId="77777777" w:rsidR="00C1635A" w:rsidRPr="00DE2E99" w:rsidRDefault="00C1635A">
            <w:pPr>
              <w:rPr>
                <w:rFonts w:ascii="Poppins" w:hAnsi="Poppins" w:cs="Poppins"/>
              </w:rPr>
            </w:pPr>
            <w:r w:rsidRPr="00DE2E99">
              <w:rPr>
                <w:rFonts w:ascii="Poppins" w:hAnsi="Poppins" w:cs="Poppins"/>
              </w:rPr>
              <w:t>Annex 1</w:t>
            </w:r>
          </w:p>
        </w:tc>
        <w:tc>
          <w:tcPr>
            <w:tcW w:w="7230" w:type="dxa"/>
            <w:shd w:val="clear" w:color="auto" w:fill="auto"/>
          </w:tcPr>
          <w:p w14:paraId="07D9E6F9" w14:textId="7BC1F870" w:rsidR="00C1635A" w:rsidRPr="00DE2E99" w:rsidRDefault="007B01D4">
            <w:pPr>
              <w:rPr>
                <w:rFonts w:ascii="Poppins" w:hAnsi="Poppins" w:cs="Poppins"/>
              </w:rPr>
            </w:pPr>
            <w:r>
              <w:rPr>
                <w:rFonts w:ascii="Poppins" w:hAnsi="Poppins" w:cs="Poppins"/>
              </w:rPr>
              <w:t xml:space="preserve">CMP446 </w:t>
            </w:r>
            <w:r w:rsidR="00C1635A" w:rsidRPr="00DE2E99">
              <w:rPr>
                <w:rFonts w:ascii="Poppins" w:hAnsi="Poppins" w:cs="Poppins"/>
              </w:rPr>
              <w:t>Proposal form</w:t>
            </w:r>
          </w:p>
        </w:tc>
      </w:tr>
      <w:tr w:rsidR="00C1635A" w:rsidRPr="00DE2E99" w14:paraId="065852E5" w14:textId="77777777" w:rsidTr="005916AE">
        <w:tc>
          <w:tcPr>
            <w:tcW w:w="2263" w:type="dxa"/>
            <w:shd w:val="clear" w:color="auto" w:fill="auto"/>
          </w:tcPr>
          <w:p w14:paraId="09588A87" w14:textId="77777777" w:rsidR="00C1635A" w:rsidRPr="00DE2E99" w:rsidRDefault="00C1635A">
            <w:pPr>
              <w:rPr>
                <w:rFonts w:ascii="Poppins" w:hAnsi="Poppins" w:cs="Poppins"/>
              </w:rPr>
            </w:pPr>
            <w:r w:rsidRPr="00DE2E99">
              <w:rPr>
                <w:rFonts w:ascii="Poppins" w:hAnsi="Poppins" w:cs="Poppins"/>
              </w:rPr>
              <w:t xml:space="preserve">Annex 2 </w:t>
            </w:r>
          </w:p>
        </w:tc>
        <w:tc>
          <w:tcPr>
            <w:tcW w:w="7230" w:type="dxa"/>
            <w:shd w:val="clear" w:color="auto" w:fill="auto"/>
          </w:tcPr>
          <w:p w14:paraId="24C72161" w14:textId="2D2B86FB" w:rsidR="00C1635A" w:rsidRPr="00DE2E99" w:rsidRDefault="007B01D4">
            <w:pPr>
              <w:rPr>
                <w:rFonts w:ascii="Poppins" w:hAnsi="Poppins" w:cs="Poppins"/>
              </w:rPr>
            </w:pPr>
            <w:r>
              <w:rPr>
                <w:rFonts w:ascii="Poppins" w:hAnsi="Poppins" w:cs="Poppins"/>
              </w:rPr>
              <w:t xml:space="preserve">CMP446 </w:t>
            </w:r>
            <w:r w:rsidR="00C1635A" w:rsidRPr="00DE2E99">
              <w:rPr>
                <w:rFonts w:ascii="Poppins" w:hAnsi="Poppins" w:cs="Poppins"/>
              </w:rPr>
              <w:t>Terms of reference</w:t>
            </w:r>
          </w:p>
        </w:tc>
      </w:tr>
      <w:tr w:rsidR="00400810" w:rsidRPr="00DE2E99" w14:paraId="5CFB984D" w14:textId="77777777" w:rsidTr="005916AE">
        <w:tc>
          <w:tcPr>
            <w:tcW w:w="2263" w:type="dxa"/>
            <w:shd w:val="clear" w:color="auto" w:fill="auto"/>
          </w:tcPr>
          <w:p w14:paraId="0570C7B4" w14:textId="26CB18CD" w:rsidR="00400810" w:rsidRPr="00DE2E99" w:rsidRDefault="00400810" w:rsidP="00400810">
            <w:pPr>
              <w:rPr>
                <w:rFonts w:ascii="Poppins" w:hAnsi="Poppins" w:cs="Poppins"/>
              </w:rPr>
            </w:pPr>
            <w:r>
              <w:rPr>
                <w:rStyle w:val="normaltextrun"/>
                <w:rFonts w:ascii="Arial" w:hAnsi="Arial" w:cs="Arial"/>
              </w:rPr>
              <w:t>Annex 3 </w:t>
            </w:r>
            <w:r>
              <w:rPr>
                <w:rStyle w:val="eop"/>
                <w:rFonts w:ascii="Arial" w:hAnsi="Arial" w:cs="Arial"/>
              </w:rPr>
              <w:t> </w:t>
            </w:r>
          </w:p>
        </w:tc>
        <w:tc>
          <w:tcPr>
            <w:tcW w:w="7230" w:type="dxa"/>
            <w:shd w:val="clear" w:color="auto" w:fill="auto"/>
          </w:tcPr>
          <w:p w14:paraId="52A9F3D2" w14:textId="35F7A22A" w:rsidR="00400810" w:rsidRPr="00DE2E99" w:rsidRDefault="007B01D4" w:rsidP="00400810">
            <w:pPr>
              <w:rPr>
                <w:rFonts w:ascii="Poppins" w:hAnsi="Poppins" w:cs="Poppins"/>
              </w:rPr>
            </w:pPr>
            <w:r>
              <w:rPr>
                <w:rFonts w:ascii="Poppins" w:hAnsi="Poppins" w:cs="Poppins"/>
              </w:rPr>
              <w:t xml:space="preserve">CMP446 </w:t>
            </w:r>
            <w:r w:rsidR="00400810" w:rsidRPr="00DE2E99">
              <w:rPr>
                <w:rFonts w:ascii="Poppins" w:hAnsi="Poppins" w:cs="Poppins"/>
              </w:rPr>
              <w:t xml:space="preserve">Urgency letters </w:t>
            </w:r>
          </w:p>
        </w:tc>
      </w:tr>
      <w:tr w:rsidR="00C1635A" w:rsidRPr="00DE2E99" w14:paraId="54A48F03" w14:textId="77777777" w:rsidTr="005916AE">
        <w:tc>
          <w:tcPr>
            <w:tcW w:w="2263" w:type="dxa"/>
            <w:shd w:val="clear" w:color="auto" w:fill="auto"/>
          </w:tcPr>
          <w:p w14:paraId="3B0EBA15" w14:textId="55B12011" w:rsidR="00C1635A" w:rsidRPr="00DE2E99" w:rsidRDefault="00C1635A">
            <w:pPr>
              <w:rPr>
                <w:rFonts w:ascii="Poppins" w:hAnsi="Poppins" w:cs="Poppins"/>
              </w:rPr>
            </w:pPr>
            <w:r w:rsidRPr="00DE2E99">
              <w:rPr>
                <w:rFonts w:ascii="Poppins" w:hAnsi="Poppins" w:cs="Poppins"/>
              </w:rPr>
              <w:t xml:space="preserve">Annex </w:t>
            </w:r>
            <w:r w:rsidR="007B01D4">
              <w:rPr>
                <w:rFonts w:ascii="Poppins" w:hAnsi="Poppins" w:cs="Poppins"/>
              </w:rPr>
              <w:t>4</w:t>
            </w:r>
          </w:p>
        </w:tc>
        <w:tc>
          <w:tcPr>
            <w:tcW w:w="7230" w:type="dxa"/>
            <w:shd w:val="clear" w:color="auto" w:fill="auto"/>
          </w:tcPr>
          <w:p w14:paraId="3F0597FD" w14:textId="38B76D67" w:rsidR="00C1635A" w:rsidRPr="007B01D4" w:rsidRDefault="007B01D4">
            <w:pPr>
              <w:rPr>
                <w:rFonts w:ascii="Poppins" w:hAnsi="Poppins" w:cs="Poppins"/>
              </w:rPr>
            </w:pPr>
            <w:r w:rsidRPr="007B01D4">
              <w:rPr>
                <w:rStyle w:val="normaltextrun"/>
                <w:rFonts w:ascii="Poppins" w:hAnsi="Poppins" w:cs="Poppins"/>
              </w:rPr>
              <w:t>Transmission Impact Assessment Threshold position paper</w:t>
            </w:r>
            <w:r w:rsidRPr="007B01D4">
              <w:rPr>
                <w:rStyle w:val="eop"/>
                <w:rFonts w:ascii="Poppins" w:hAnsi="Poppins" w:cs="Poppins"/>
              </w:rPr>
              <w:t> </w:t>
            </w:r>
          </w:p>
        </w:tc>
      </w:tr>
      <w:tr w:rsidR="00C1635A" w:rsidRPr="00DE2E99" w14:paraId="3D108AC5" w14:textId="77777777" w:rsidTr="005916AE">
        <w:tc>
          <w:tcPr>
            <w:tcW w:w="2263" w:type="dxa"/>
            <w:shd w:val="clear" w:color="auto" w:fill="auto"/>
          </w:tcPr>
          <w:p w14:paraId="480F5895" w14:textId="5D445E55" w:rsidR="00C1635A" w:rsidRPr="00DE2E99" w:rsidRDefault="00C1635A">
            <w:pPr>
              <w:rPr>
                <w:rFonts w:ascii="Poppins" w:hAnsi="Poppins" w:cs="Poppins"/>
              </w:rPr>
            </w:pPr>
            <w:r w:rsidRPr="00DE2E99">
              <w:rPr>
                <w:rFonts w:ascii="Poppins" w:hAnsi="Poppins" w:cs="Poppins"/>
              </w:rPr>
              <w:t xml:space="preserve">Annex </w:t>
            </w:r>
            <w:r w:rsidR="00AF718A">
              <w:rPr>
                <w:rFonts w:ascii="Poppins" w:hAnsi="Poppins" w:cs="Poppins"/>
              </w:rPr>
              <w:t>5</w:t>
            </w:r>
          </w:p>
        </w:tc>
        <w:tc>
          <w:tcPr>
            <w:tcW w:w="7230" w:type="dxa"/>
            <w:shd w:val="clear" w:color="auto" w:fill="auto"/>
          </w:tcPr>
          <w:p w14:paraId="0FC61496" w14:textId="18DA51AD" w:rsidR="00C1635A" w:rsidRPr="00DE2E99" w:rsidRDefault="009B1849">
            <w:pPr>
              <w:rPr>
                <w:rFonts w:ascii="Poppins" w:hAnsi="Poppins" w:cs="Poppins"/>
              </w:rPr>
            </w:pPr>
            <w:r>
              <w:rPr>
                <w:rFonts w:ascii="Poppins" w:hAnsi="Poppins" w:cs="Poppins"/>
              </w:rPr>
              <w:t>Draft Legal Text</w:t>
            </w:r>
          </w:p>
        </w:tc>
      </w:tr>
      <w:tr w:rsidR="00C1635A" w:rsidRPr="00DE2E99" w14:paraId="339CE890" w14:textId="77777777" w:rsidTr="005916AE">
        <w:tc>
          <w:tcPr>
            <w:tcW w:w="2263" w:type="dxa"/>
            <w:shd w:val="clear" w:color="auto" w:fill="auto"/>
          </w:tcPr>
          <w:p w14:paraId="3EA87DF6" w14:textId="77777777" w:rsidR="00C1635A" w:rsidRPr="00DE2E99" w:rsidRDefault="00C1635A">
            <w:pPr>
              <w:rPr>
                <w:rFonts w:ascii="Poppins" w:hAnsi="Poppins" w:cs="Poppins"/>
              </w:rPr>
            </w:pPr>
            <w:r w:rsidRPr="00DE2E99">
              <w:rPr>
                <w:rFonts w:ascii="Poppins" w:hAnsi="Poppins" w:cs="Poppins"/>
              </w:rPr>
              <w:t>Annex X</w:t>
            </w:r>
          </w:p>
        </w:tc>
        <w:tc>
          <w:tcPr>
            <w:tcW w:w="7230" w:type="dxa"/>
            <w:shd w:val="clear" w:color="auto" w:fill="auto"/>
          </w:tcPr>
          <w:p w14:paraId="60F50A67" w14:textId="77777777" w:rsidR="00C1635A" w:rsidRPr="00DE2E99" w:rsidRDefault="00C1635A">
            <w:pPr>
              <w:rPr>
                <w:rFonts w:ascii="Poppins" w:hAnsi="Poppins" w:cs="Poppins"/>
              </w:rPr>
            </w:pPr>
          </w:p>
        </w:tc>
      </w:tr>
      <w:tr w:rsidR="00C1635A" w:rsidRPr="00DE2E99" w14:paraId="78B41C96" w14:textId="77777777" w:rsidTr="005916AE">
        <w:tc>
          <w:tcPr>
            <w:tcW w:w="2263" w:type="dxa"/>
            <w:shd w:val="clear" w:color="auto" w:fill="auto"/>
          </w:tcPr>
          <w:p w14:paraId="2592994E" w14:textId="77777777" w:rsidR="00C1635A" w:rsidRPr="00DE2E99" w:rsidRDefault="00C1635A">
            <w:pPr>
              <w:rPr>
                <w:rFonts w:ascii="Poppins" w:hAnsi="Poppins" w:cs="Poppins"/>
              </w:rPr>
            </w:pPr>
            <w:r w:rsidRPr="00DE2E99">
              <w:rPr>
                <w:rFonts w:ascii="Poppins" w:hAnsi="Poppins" w:cs="Poppins"/>
              </w:rPr>
              <w:t>Annex X</w:t>
            </w:r>
          </w:p>
        </w:tc>
        <w:tc>
          <w:tcPr>
            <w:tcW w:w="7230" w:type="dxa"/>
            <w:shd w:val="clear" w:color="auto" w:fill="auto"/>
          </w:tcPr>
          <w:p w14:paraId="041019A2" w14:textId="77777777" w:rsidR="00C1635A" w:rsidRPr="00DE2E99" w:rsidRDefault="00C1635A">
            <w:pPr>
              <w:rPr>
                <w:rFonts w:ascii="Poppins" w:hAnsi="Poppins" w:cs="Poppins"/>
              </w:rPr>
            </w:pPr>
          </w:p>
        </w:tc>
      </w:tr>
      <w:tr w:rsidR="00C1635A" w:rsidRPr="00DE2E99" w14:paraId="37AD7C00" w14:textId="77777777" w:rsidTr="005916AE">
        <w:tc>
          <w:tcPr>
            <w:tcW w:w="2263" w:type="dxa"/>
            <w:shd w:val="clear" w:color="auto" w:fill="auto"/>
          </w:tcPr>
          <w:p w14:paraId="30B9A44C" w14:textId="77777777" w:rsidR="00C1635A" w:rsidRPr="00DE2E99" w:rsidRDefault="00C1635A">
            <w:pPr>
              <w:rPr>
                <w:rFonts w:ascii="Poppins" w:hAnsi="Poppins" w:cs="Poppins"/>
              </w:rPr>
            </w:pPr>
          </w:p>
        </w:tc>
        <w:tc>
          <w:tcPr>
            <w:tcW w:w="7230" w:type="dxa"/>
            <w:shd w:val="clear" w:color="auto" w:fill="auto"/>
          </w:tcPr>
          <w:p w14:paraId="5CE0D08C" w14:textId="77777777" w:rsidR="00C1635A" w:rsidRPr="00DE2E99" w:rsidRDefault="00C1635A">
            <w:pPr>
              <w:rPr>
                <w:rFonts w:ascii="Poppins" w:hAnsi="Poppins" w:cs="Poppins"/>
              </w:rPr>
            </w:pPr>
          </w:p>
        </w:tc>
      </w:tr>
      <w:tr w:rsidR="00C1635A" w:rsidRPr="00DE2E99" w14:paraId="487A7A28" w14:textId="77777777" w:rsidTr="005916AE">
        <w:tc>
          <w:tcPr>
            <w:tcW w:w="2263" w:type="dxa"/>
            <w:shd w:val="clear" w:color="auto" w:fill="auto"/>
          </w:tcPr>
          <w:p w14:paraId="157AF07B" w14:textId="77777777" w:rsidR="00C1635A" w:rsidRPr="00DE2E99" w:rsidRDefault="00C1635A">
            <w:pPr>
              <w:rPr>
                <w:rFonts w:ascii="Poppins" w:hAnsi="Poppins" w:cs="Poppins"/>
                <w:i/>
                <w:color w:val="00B050"/>
              </w:rPr>
            </w:pPr>
          </w:p>
        </w:tc>
        <w:tc>
          <w:tcPr>
            <w:tcW w:w="7230" w:type="dxa"/>
            <w:shd w:val="clear" w:color="auto" w:fill="auto"/>
          </w:tcPr>
          <w:p w14:paraId="2868686A" w14:textId="77777777" w:rsidR="00C1635A" w:rsidRPr="00DE2E99" w:rsidRDefault="00C1635A">
            <w:pPr>
              <w:rPr>
                <w:rFonts w:ascii="Poppins" w:hAnsi="Poppins" w:cs="Poppins"/>
              </w:rPr>
            </w:pPr>
          </w:p>
        </w:tc>
      </w:tr>
      <w:tr w:rsidR="00C1635A" w:rsidRPr="00DE2E99" w14:paraId="78C7BDC2" w14:textId="77777777" w:rsidTr="005916AE">
        <w:tc>
          <w:tcPr>
            <w:tcW w:w="2263" w:type="dxa"/>
            <w:shd w:val="clear" w:color="auto" w:fill="auto"/>
          </w:tcPr>
          <w:p w14:paraId="1DAD2D98" w14:textId="77777777" w:rsidR="00C1635A" w:rsidRPr="00DE2E99" w:rsidRDefault="00C1635A">
            <w:pPr>
              <w:rPr>
                <w:rFonts w:ascii="Poppins" w:hAnsi="Poppins" w:cs="Poppins"/>
              </w:rPr>
            </w:pPr>
          </w:p>
        </w:tc>
        <w:tc>
          <w:tcPr>
            <w:tcW w:w="7230" w:type="dxa"/>
            <w:shd w:val="clear" w:color="auto" w:fill="auto"/>
          </w:tcPr>
          <w:p w14:paraId="17BAEAA0" w14:textId="77777777" w:rsidR="00C1635A" w:rsidRPr="00DE2E99" w:rsidRDefault="00C1635A">
            <w:pPr>
              <w:rPr>
                <w:rFonts w:ascii="Poppins" w:hAnsi="Poppins" w:cs="Poppins"/>
              </w:rPr>
            </w:pPr>
            <w:commentRangeStart w:id="44"/>
            <w:commentRangeEnd w:id="44"/>
            <w:r w:rsidRPr="00DE2E99">
              <w:rPr>
                <w:rFonts w:ascii="Poppins" w:hAnsi="Poppins" w:cs="Poppins"/>
              </w:rPr>
              <w:commentReference w:id="44"/>
            </w:r>
          </w:p>
        </w:tc>
      </w:tr>
      <w:tr w:rsidR="00C1635A" w:rsidRPr="00DE2E99" w14:paraId="168C0FCE" w14:textId="77777777" w:rsidTr="005916AE">
        <w:tc>
          <w:tcPr>
            <w:tcW w:w="2263" w:type="dxa"/>
            <w:shd w:val="clear" w:color="auto" w:fill="auto"/>
          </w:tcPr>
          <w:p w14:paraId="21C7C02D" w14:textId="77777777" w:rsidR="00C1635A" w:rsidRPr="00DE2E99" w:rsidRDefault="00C1635A">
            <w:pPr>
              <w:rPr>
                <w:rFonts w:ascii="Poppins" w:hAnsi="Poppins" w:cs="Poppins"/>
              </w:rPr>
            </w:pPr>
          </w:p>
        </w:tc>
        <w:tc>
          <w:tcPr>
            <w:tcW w:w="7230" w:type="dxa"/>
            <w:shd w:val="clear" w:color="auto" w:fill="auto"/>
          </w:tcPr>
          <w:p w14:paraId="07244C34" w14:textId="77777777" w:rsidR="00C1635A" w:rsidRPr="00DE2E99" w:rsidRDefault="00C1635A">
            <w:pPr>
              <w:rPr>
                <w:rFonts w:ascii="Poppins" w:hAnsi="Poppins" w:cs="Poppins"/>
              </w:rPr>
            </w:pPr>
          </w:p>
        </w:tc>
      </w:tr>
    </w:tbl>
    <w:p w14:paraId="422E9A12" w14:textId="7B383B25" w:rsidR="00403901" w:rsidRPr="00DE2E99" w:rsidRDefault="00403901" w:rsidP="009130BB">
      <w:pPr>
        <w:pStyle w:val="Footer"/>
        <w:rPr>
          <w:rFonts w:ascii="Poppins" w:hAnsi="Poppins" w:cs="Poppins"/>
        </w:rPr>
      </w:pPr>
    </w:p>
    <w:sectPr w:rsidR="00403901" w:rsidRPr="00DE2E99">
      <w:headerReference w:type="even" r:id="rId22"/>
      <w:headerReference w:type="default" r:id="rId23"/>
      <w:footerReference w:type="even" r:id="rId24"/>
      <w:footerReference w:type="default" r:id="rId25"/>
      <w:headerReference w:type="first" r:id="rId26"/>
      <w:footerReference w:type="first" r:id="rId27"/>
      <w:pgSz w:w="11906" w:h="16838"/>
      <w:pgMar w:top="1440" w:right="1080" w:bottom="1440" w:left="1080" w:header="397" w:footer="57"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uidance" w:date="2020-12-15T07:54:00Z" w:initials="G">
    <w:p w14:paraId="6F0C568B" w14:textId="77777777" w:rsidR="00C55635" w:rsidRDefault="00C55635" w:rsidP="00C55635">
      <w:pPr>
        <w:pStyle w:val="CommentText"/>
      </w:pPr>
      <w:r>
        <w:rPr>
          <w:rStyle w:val="CommentReference"/>
        </w:rPr>
        <w:annotationRef/>
      </w:r>
      <w:bookmarkStart w:id="1" w:name="_Hlk56405800"/>
      <w:r>
        <w:t>Update the dates in the timetable to the latest position. The current stage should be orange.</w:t>
      </w:r>
    </w:p>
    <w:p w14:paraId="47610DC1" w14:textId="77777777" w:rsidR="00C55635" w:rsidRDefault="00C55635" w:rsidP="00C55635">
      <w:pPr>
        <w:pStyle w:val="CommentText"/>
      </w:pPr>
    </w:p>
    <w:p w14:paraId="7159774F" w14:textId="77777777" w:rsidR="00C55635" w:rsidRDefault="00C55635" w:rsidP="00C55635">
      <w:pPr>
        <w:pStyle w:val="CommentText"/>
      </w:pPr>
      <w:r>
        <w:t>Proposal form – this is the date the mod was first submitted.</w:t>
      </w:r>
    </w:p>
    <w:p w14:paraId="1042F582" w14:textId="77777777" w:rsidR="00C55635" w:rsidRDefault="00C55635" w:rsidP="00C55635">
      <w:pPr>
        <w:pStyle w:val="CommentText"/>
      </w:pPr>
      <w:r>
        <w:t>Workgroup Report &amp; DFMR –this is the date of the Panel papers day.</w:t>
      </w:r>
    </w:p>
    <w:p w14:paraId="73D12D9A" w14:textId="77777777" w:rsidR="00C55635" w:rsidRDefault="00C55635" w:rsidP="00C55635">
      <w:pPr>
        <w:pStyle w:val="CommentText"/>
      </w:pPr>
    </w:p>
    <w:p w14:paraId="3ACF61AF" w14:textId="77777777" w:rsidR="00C55635" w:rsidRDefault="00C55635" w:rsidP="00C55635">
      <w:pPr>
        <w:pStyle w:val="CommentText"/>
      </w:pPr>
      <w:bookmarkStart w:id="2" w:name="_Hlk50627707"/>
      <w:r>
        <w:t>Delete any stages which are not applicable.</w:t>
      </w:r>
    </w:p>
    <w:p w14:paraId="40E3506A" w14:textId="77777777" w:rsidR="00C55635" w:rsidRDefault="00C55635" w:rsidP="00C55635">
      <w:pPr>
        <w:pStyle w:val="CommentText"/>
      </w:pPr>
    </w:p>
    <w:p w14:paraId="6B90C42D" w14:textId="77777777" w:rsidR="00C55635" w:rsidRDefault="00C55635" w:rsidP="00C55635">
      <w:pPr>
        <w:pStyle w:val="CommentText"/>
      </w:pPr>
      <w:r>
        <w:t>Update report names for standard or self-governance.</w:t>
      </w:r>
      <w:bookmarkEnd w:id="1"/>
      <w:bookmarkEnd w:id="2"/>
    </w:p>
  </w:comment>
  <w:comment w:id="3" w:author="Guidance" w:date="2020-09-09T13:20:00Z" w:initials="G">
    <w:p w14:paraId="2BC2F21A" w14:textId="77777777" w:rsidR="00C55635" w:rsidRDefault="00C55635" w:rsidP="00C55635">
      <w:pPr>
        <w:pStyle w:val="CommentText"/>
      </w:pPr>
      <w:r>
        <w:rPr>
          <w:rStyle w:val="CommentReference"/>
        </w:rPr>
        <w:annotationRef/>
      </w:r>
      <w:r>
        <w:rPr>
          <w:rStyle w:val="CommentReference"/>
        </w:rPr>
        <w:annotationRef/>
      </w:r>
      <w:r>
        <w:rPr>
          <w:rStyle w:val="CommentReference"/>
        </w:rPr>
        <w:t>Estimate the read speed.</w:t>
      </w:r>
    </w:p>
  </w:comment>
  <w:comment w:id="4" w:author="Guidance" w:date="2020-09-08T13:39:00Z" w:initials="01">
    <w:p w14:paraId="70CE9DBE" w14:textId="77777777" w:rsidR="00C55635" w:rsidRDefault="00C55635" w:rsidP="00C55635">
      <w:pPr>
        <w:pStyle w:val="CommentText"/>
      </w:pPr>
      <w:r>
        <w:rPr>
          <w:rStyle w:val="CommentReference"/>
          <w:rFonts w:eastAsiaTheme="majorEastAsia"/>
        </w:rPr>
        <w:annotationRef/>
      </w:r>
      <w:r>
        <w:t>Update status summary to this wording</w:t>
      </w:r>
    </w:p>
  </w:comment>
  <w:comment w:id="8" w:author="Guidance" w:date="2020-12-15T08:34:00Z" w:initials="G">
    <w:p w14:paraId="50F788B5" w14:textId="77777777" w:rsidR="00C1635A" w:rsidRDefault="00C1635A" w:rsidP="00C1635A">
      <w:pPr>
        <w:pStyle w:val="CommentText"/>
      </w:pPr>
      <w:r>
        <w:rPr>
          <w:rStyle w:val="CommentReference"/>
        </w:rPr>
        <w:annotationRef/>
      </w:r>
      <w:r>
        <w:t>Update this table at the end</w:t>
      </w:r>
    </w:p>
  </w:comment>
  <w:comment w:id="16" w:author="Guidance" w:date="2020-09-09T09:05:00Z" w:initials="G">
    <w:p w14:paraId="43445621" w14:textId="77777777" w:rsidR="00C1635A" w:rsidRDefault="00C1635A" w:rsidP="00C1635A">
      <w:pPr>
        <w:pStyle w:val="CommentText"/>
      </w:pPr>
      <w:r>
        <w:rPr>
          <w:rStyle w:val="CommentReference"/>
          <w:rFonts w:eastAsiaTheme="majorEastAsia"/>
        </w:rPr>
        <w:annotationRef/>
      </w:r>
      <w:r>
        <w:t>Remove this if no alternatives have been discussed/raised.</w:t>
      </w:r>
    </w:p>
  </w:comment>
  <w:comment w:id="18" w:author="Guidance" w:date="2020-09-09T11:08:00Z" w:initials="G">
    <w:p w14:paraId="2FA909AE" w14:textId="77777777" w:rsidR="00C1635A" w:rsidRDefault="00C1635A" w:rsidP="00C1635A">
      <w:pPr>
        <w:pStyle w:val="CommentText"/>
      </w:pPr>
      <w:r>
        <w:rPr>
          <w:rStyle w:val="CommentReference"/>
          <w:rFonts w:eastAsiaTheme="majorEastAsia"/>
        </w:rPr>
        <w:annotationRef/>
      </w:r>
      <w:bookmarkStart w:id="20" w:name="_Hlk50542146"/>
      <w:r>
        <w:t xml:space="preserve">Grid Code and CUSC: </w:t>
      </w:r>
      <w:bookmarkEnd w:id="20"/>
      <w:r>
        <w:t>If the modification interacts with EBR Article 18 Terms and Conditions, you must note this. (If the sections listed within Exhibit Y of CUSC are impacted).</w:t>
      </w:r>
    </w:p>
  </w:comment>
  <w:comment w:id="19" w:author="Guidance" w:date="2022-10-04T14:30:00Z" w:initials="LM">
    <w:p w14:paraId="02E51BF3" w14:textId="77777777" w:rsidR="00C1635A" w:rsidRDefault="00C1635A" w:rsidP="00C1635A">
      <w:pPr>
        <w:pStyle w:val="CommentText"/>
      </w:pPr>
      <w:r>
        <w:rPr>
          <w:rStyle w:val="CommentReference"/>
        </w:rPr>
        <w:annotationRef/>
      </w:r>
      <w:r>
        <w:t>Highlight any interaction with assumed future activity which has yet to be implemented/ approved and how this is intended to be managed.</w:t>
      </w:r>
    </w:p>
  </w:comment>
  <w:comment w:id="29" w:author="Guidance Note" w:date="2025-01-03T13:23:00Z" w:initials="ML">
    <w:p w14:paraId="208C80CD" w14:textId="77777777" w:rsidR="00F42C9F" w:rsidRDefault="00F42C9F" w:rsidP="00F42C9F">
      <w:pPr>
        <w:pStyle w:val="CommentText"/>
      </w:pPr>
      <w:r>
        <w:rPr>
          <w:rStyle w:val="CommentReference"/>
        </w:rPr>
        <w:annotationRef/>
      </w:r>
      <w:r>
        <w:rPr>
          <w:i/>
          <w:iCs/>
          <w:color w:val="00B050"/>
        </w:rPr>
        <w:t>Please add any Workgroup Consultation questions into the document where the corresponding text explaining the background information. The template for this is</w:t>
      </w:r>
    </w:p>
  </w:comment>
  <w:comment w:id="42" w:author="Guidance" w:date="2020-12-15T08:29:00Z" w:initials="G">
    <w:p w14:paraId="56FD671A" w14:textId="77777777" w:rsidR="00C1635A" w:rsidRDefault="00C1635A" w:rsidP="00C1635A">
      <w:pPr>
        <w:pStyle w:val="CommentText"/>
      </w:pPr>
      <w:r>
        <w:rPr>
          <w:rStyle w:val="CommentReference"/>
        </w:rPr>
        <w:annotationRef/>
      </w:r>
      <w:r>
        <w:t xml:space="preserve">Add links to the main reference material here. </w:t>
      </w:r>
    </w:p>
    <w:p w14:paraId="52693F1D" w14:textId="77777777" w:rsidR="00C1635A" w:rsidRDefault="00C1635A" w:rsidP="00C1635A">
      <w:pPr>
        <w:pStyle w:val="CommentText"/>
      </w:pPr>
    </w:p>
    <w:p w14:paraId="2AA7203E" w14:textId="77777777" w:rsidR="00C1635A" w:rsidRDefault="00C1635A" w:rsidP="00C1635A">
      <w:pPr>
        <w:pStyle w:val="CommentText"/>
      </w:pPr>
      <w:r>
        <w:t>Put the title of the document and hyperlink the text</w:t>
      </w:r>
    </w:p>
  </w:comment>
  <w:comment w:id="44" w:author="Guidance" w:date="2020-09-09T14:04:00Z" w:initials="G">
    <w:p w14:paraId="764E2F64" w14:textId="77777777" w:rsidR="00C1635A" w:rsidRDefault="00C1635A" w:rsidP="00C1635A">
      <w:pPr>
        <w:pStyle w:val="CommentText"/>
      </w:pPr>
      <w:r>
        <w:rPr>
          <w:rStyle w:val="CommentReference"/>
        </w:rPr>
        <w:annotationRef/>
      </w:r>
      <w:bookmarkStart w:id="45" w:name="_Hlk50618175"/>
      <w:r>
        <w:t>Delete any rows which aren’t required</w:t>
      </w:r>
      <w:bookmarkEnd w:id="45"/>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B90C42D" w15:done="1"/>
  <w15:commentEx w15:paraId="2BC2F21A" w15:done="0"/>
  <w15:commentEx w15:paraId="70CE9DBE" w15:done="1"/>
  <w15:commentEx w15:paraId="50F788B5" w15:done="0"/>
  <w15:commentEx w15:paraId="43445621" w15:done="0"/>
  <w15:commentEx w15:paraId="2FA909AE" w15:done="0"/>
  <w15:commentEx w15:paraId="02E51BF3" w15:done="0"/>
  <w15:commentEx w15:paraId="208C80CD" w15:done="0"/>
  <w15:commentEx w15:paraId="2AA7203E" w15:done="0"/>
  <w15:commentEx w15:paraId="764E2F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80DA55" w16cex:dateUtc="2025-01-03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B90C42D" w16cid:durableId="2AC0FA14"/>
  <w16cid:commentId w16cid:paraId="2BC2F21A" w16cid:durableId="2AC0FA15"/>
  <w16cid:commentId w16cid:paraId="70CE9DBE" w16cid:durableId="2AC0FA16"/>
  <w16cid:commentId w16cid:paraId="50F788B5" w16cid:durableId="2AC0FA1D"/>
  <w16cid:commentId w16cid:paraId="43445621" w16cid:durableId="2AC0FA1E"/>
  <w16cid:commentId w16cid:paraId="2FA909AE" w16cid:durableId="2AC0FA1F"/>
  <w16cid:commentId w16cid:paraId="02E51BF3" w16cid:durableId="2AC0FA20"/>
  <w16cid:commentId w16cid:paraId="208C80CD" w16cid:durableId="6A80DA55"/>
  <w16cid:commentId w16cid:paraId="2AA7203E" w16cid:durableId="2AC0FA2D"/>
  <w16cid:commentId w16cid:paraId="764E2F64" w16cid:durableId="2AC0FA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D77B6" w14:textId="77777777" w:rsidR="00393D2A" w:rsidRDefault="00393D2A">
      <w:pPr>
        <w:spacing w:after="0" w:line="240" w:lineRule="auto"/>
      </w:pPr>
      <w:r>
        <w:separator/>
      </w:r>
    </w:p>
  </w:endnote>
  <w:endnote w:type="continuationSeparator" w:id="0">
    <w:p w14:paraId="59B45DE8" w14:textId="77777777" w:rsidR="00393D2A" w:rsidRDefault="00393D2A">
      <w:pPr>
        <w:spacing w:after="0" w:line="240" w:lineRule="auto"/>
      </w:pPr>
      <w:r>
        <w:continuationSeparator/>
      </w:r>
    </w:p>
  </w:endnote>
  <w:endnote w:type="continuationNotice" w:id="1">
    <w:p w14:paraId="0AF79552" w14:textId="77777777" w:rsidR="00393D2A" w:rsidRDefault="00393D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charset w:val="4D"/>
    <w:family w:val="swiss"/>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HGPMinchoE">
    <w:charset w:val="80"/>
    <w:family w:val="roman"/>
    <w:pitch w:val="variable"/>
    <w:sig w:usb0="E00002FF" w:usb1="2AC7EDFE" w:usb2="00000012"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091BD" w14:textId="77777777" w:rsidR="00CB50D4" w:rsidRDefault="00CB50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664886"/>
      <w:docPartObj>
        <w:docPartGallery w:val="Page Numbers (Bottom of Page)"/>
        <w:docPartUnique/>
      </w:docPartObj>
    </w:sdtPr>
    <w:sdtEndPr>
      <w:rPr>
        <w:noProof/>
      </w:rPr>
    </w:sdtEndPr>
    <w:sdtContent>
      <w:p w14:paraId="7684C5D2" w14:textId="11DF9670" w:rsidR="00F23692" w:rsidRDefault="00D44325">
        <w:pPr>
          <w:pStyle w:val="Footer"/>
          <w:jc w:val="right"/>
        </w:pPr>
        <w:r>
          <w:t xml:space="preserve"> </w:t>
        </w:r>
        <w:r w:rsidR="00F23692">
          <w:fldChar w:fldCharType="begin"/>
        </w:r>
        <w:r w:rsidR="00F23692">
          <w:instrText xml:space="preserve"> PAGE   \* MERGEFORMAT </w:instrText>
        </w:r>
        <w:r w:rsidR="00F23692">
          <w:fldChar w:fldCharType="separate"/>
        </w:r>
        <w:r w:rsidR="00F23692">
          <w:rPr>
            <w:noProof/>
          </w:rPr>
          <w:t>2</w:t>
        </w:r>
        <w:r w:rsidR="00F23692">
          <w:rPr>
            <w:noProof/>
          </w:rPr>
          <w:fldChar w:fldCharType="end"/>
        </w:r>
      </w:p>
    </w:sdtContent>
  </w:sdt>
  <w:p w14:paraId="5907996F" w14:textId="4B8D6214" w:rsidR="0059269B" w:rsidRDefault="005926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266D0" w14:textId="77777777" w:rsidR="00CB50D4" w:rsidRDefault="00CB5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EF6A7" w14:textId="77777777" w:rsidR="00393D2A" w:rsidRDefault="00393D2A">
      <w:pPr>
        <w:spacing w:after="0" w:line="240" w:lineRule="auto"/>
      </w:pPr>
      <w:r>
        <w:rPr>
          <w:color w:val="000000"/>
        </w:rPr>
        <w:separator/>
      </w:r>
    </w:p>
  </w:footnote>
  <w:footnote w:type="continuationSeparator" w:id="0">
    <w:p w14:paraId="6674D5F2" w14:textId="77777777" w:rsidR="00393D2A" w:rsidRDefault="00393D2A">
      <w:pPr>
        <w:spacing w:after="0" w:line="240" w:lineRule="auto"/>
      </w:pPr>
      <w:r>
        <w:continuationSeparator/>
      </w:r>
    </w:p>
  </w:footnote>
  <w:footnote w:type="continuationNotice" w:id="1">
    <w:p w14:paraId="64DE1D30" w14:textId="77777777" w:rsidR="00393D2A" w:rsidRDefault="00393D2A">
      <w:pPr>
        <w:spacing w:after="0" w:line="240" w:lineRule="auto"/>
      </w:pPr>
    </w:p>
  </w:footnote>
  <w:footnote w:id="2">
    <w:p w14:paraId="35DBE729" w14:textId="10209313" w:rsidR="00402C0E" w:rsidRPr="00C63523" w:rsidRDefault="00402C0E" w:rsidP="00C63523">
      <w:pPr>
        <w:rPr>
          <w:sz w:val="16"/>
          <w:szCs w:val="16"/>
        </w:rPr>
      </w:pPr>
      <w:r w:rsidRPr="000D4D7C">
        <w:rPr>
          <w:rStyle w:val="FootnoteReference"/>
          <w:sz w:val="16"/>
          <w:szCs w:val="16"/>
        </w:rPr>
        <w:footnoteRef/>
      </w:r>
      <w:r w:rsidRPr="000D4D7C">
        <w:rPr>
          <w:sz w:val="16"/>
          <w:szCs w:val="16"/>
        </w:rPr>
        <w:t xml:space="preserve"> </w:t>
      </w:r>
      <w:hyperlink r:id="rId1" w:history="1">
        <w:r w:rsidRPr="000D4D7C">
          <w:rPr>
            <w:rStyle w:val="Hyperlink"/>
            <w:sz w:val="16"/>
            <w:szCs w:val="16"/>
          </w:rPr>
          <w:t>https://www.ofgem.gov.uk/sites/default/files/2024-11/Connections_Reform_TMO4%2B_Licence_Changes_Policy_Consultation.pdf</w:t>
        </w:r>
      </w:hyperlink>
      <w:r w:rsidRPr="000D4D7C">
        <w:rPr>
          <w:sz w:val="16"/>
          <w:szCs w:val="16"/>
        </w:rPr>
        <w:t xml:space="preserve">  - see para 5.6, </w:t>
      </w:r>
      <w:r>
        <w:rPr>
          <w:sz w:val="16"/>
          <w:szCs w:val="16"/>
        </w:rPr>
        <w:t>T</w:t>
      </w:r>
      <w:r w:rsidRPr="000D4D7C">
        <w:rPr>
          <w:sz w:val="16"/>
          <w:szCs w:val="16"/>
        </w:rPr>
        <w:t>his mod is made against the current CUSC baseline</w:t>
      </w:r>
      <w:r>
        <w:rPr>
          <w:sz w:val="16"/>
          <w:szCs w:val="16"/>
        </w:rPr>
        <w:t xml:space="preserve">.  </w:t>
      </w:r>
    </w:p>
  </w:footnote>
  <w:footnote w:id="3">
    <w:p w14:paraId="503FF113" w14:textId="3F7F7671" w:rsidR="00402C0E" w:rsidRPr="00B90D25" w:rsidRDefault="00402C0E" w:rsidP="00402C0E">
      <w:pPr>
        <w:rPr>
          <w:sz w:val="16"/>
          <w:szCs w:val="16"/>
        </w:rPr>
      </w:pPr>
      <w:r w:rsidRPr="00B90D25">
        <w:rPr>
          <w:rStyle w:val="FootnoteReference"/>
          <w:sz w:val="16"/>
          <w:szCs w:val="16"/>
        </w:rPr>
        <w:footnoteRef/>
      </w:r>
      <w:r w:rsidRPr="00B90D25">
        <w:rPr>
          <w:sz w:val="16"/>
          <w:szCs w:val="16"/>
        </w:rPr>
        <w:t xml:space="preserve"> Link to 6.5.1(e) in the CUSC identifies what requires an Evaluation of Transmission Impact Assessment </w:t>
      </w:r>
      <w:hyperlink r:id="rId2" w:history="1">
        <w:r w:rsidR="0085696E" w:rsidRPr="00A32942">
          <w:rPr>
            <w:rStyle w:val="Hyperlink"/>
            <w:sz w:val="16"/>
            <w:szCs w:val="16"/>
          </w:rPr>
          <w:t>https://www.neso.energy/document/300876/download</w:t>
        </w:r>
      </w:hyperlink>
      <w:r w:rsidR="0085696E">
        <w:rPr>
          <w:sz w:val="16"/>
          <w:szCs w:val="16"/>
        </w:rPr>
        <w:t xml:space="preserve"> </w:t>
      </w:r>
      <w:r w:rsidRPr="00B90D25">
        <w:rPr>
          <w:sz w:val="16"/>
          <w:szCs w:val="16"/>
        </w:rPr>
        <w:t xml:space="preserve">    </w:t>
      </w:r>
    </w:p>
    <w:p w14:paraId="4010564C" w14:textId="77777777" w:rsidR="00402C0E" w:rsidRDefault="00402C0E" w:rsidP="00402C0E">
      <w:pPr>
        <w:pStyle w:val="FootnoteText"/>
      </w:pPr>
    </w:p>
  </w:footnote>
  <w:footnote w:id="4">
    <w:p w14:paraId="451DD33E" w14:textId="77777777" w:rsidR="009E68FF" w:rsidRDefault="009E68FF" w:rsidP="009E68FF">
      <w:pPr>
        <w:pStyle w:val="FootnoteText"/>
      </w:pPr>
      <w:r>
        <w:rPr>
          <w:rStyle w:val="FootnoteReference"/>
        </w:rPr>
        <w:footnoteRef/>
      </w:r>
      <w:bookmarkStart w:id="15" w:name="_Hlk188541583"/>
      <w:r>
        <w:rPr>
          <w:rFonts w:ascii="Arial" w:hAnsi="Arial" w:cs="Arial"/>
          <w:sz w:val="16"/>
          <w:szCs w:val="16"/>
        </w:rPr>
        <w:fldChar w:fldCharType="begin"/>
      </w:r>
      <w:r>
        <w:rPr>
          <w:rFonts w:ascii="Arial" w:hAnsi="Arial" w:cs="Arial"/>
          <w:sz w:val="16"/>
          <w:szCs w:val="16"/>
        </w:rPr>
        <w:instrText>HYPERLINK "https://assets.publishing.service.gov.uk/media/6581730523b70a000d234bb0/connections-action-plan-desnz-ofgem.pdf"</w:instrText>
      </w:r>
      <w:r>
        <w:rPr>
          <w:rFonts w:ascii="Arial" w:hAnsi="Arial" w:cs="Arial"/>
          <w:sz w:val="16"/>
          <w:szCs w:val="16"/>
        </w:rPr>
      </w:r>
      <w:r>
        <w:rPr>
          <w:rFonts w:ascii="Arial" w:hAnsi="Arial" w:cs="Arial"/>
          <w:sz w:val="16"/>
          <w:szCs w:val="16"/>
        </w:rPr>
        <w:fldChar w:fldCharType="separate"/>
      </w:r>
      <w:r w:rsidRPr="00091EA8">
        <w:rPr>
          <w:rStyle w:val="Hyperlink"/>
          <w:rFonts w:ascii="Arial" w:hAnsi="Arial" w:cs="Arial"/>
          <w:sz w:val="16"/>
          <w:szCs w:val="16"/>
          <w:u w:val="none"/>
        </w:rPr>
        <w:t xml:space="preserve"> </w:t>
      </w:r>
      <w:r w:rsidRPr="000B4B8D">
        <w:rPr>
          <w:rStyle w:val="Hyperlink"/>
          <w:rFonts w:ascii="Arial" w:hAnsi="Arial" w:cs="Arial"/>
          <w:sz w:val="16"/>
          <w:szCs w:val="16"/>
        </w:rPr>
        <w:t>Connections Action Plan, a joint publication by The Department for Energy Security and Net Zero and Ofgem</w:t>
      </w:r>
      <w:r>
        <w:rPr>
          <w:rFonts w:ascii="Arial" w:hAnsi="Arial" w:cs="Arial"/>
          <w:sz w:val="16"/>
          <w:szCs w:val="16"/>
        </w:rPr>
        <w:fldChar w:fldCharType="end"/>
      </w:r>
      <w:bookmarkEnd w:id="15"/>
    </w:p>
  </w:footnote>
  <w:footnote w:id="5">
    <w:p w14:paraId="6B3AC2B4" w14:textId="27EBFEEC" w:rsidR="002319BB" w:rsidRDefault="002319BB">
      <w:pPr>
        <w:pStyle w:val="FootnoteText"/>
      </w:pPr>
      <w:r>
        <w:rPr>
          <w:rStyle w:val="FootnoteReference"/>
        </w:rPr>
        <w:footnoteRef/>
      </w:r>
      <w:r>
        <w:t xml:space="preserve"> </w:t>
      </w:r>
      <w:r w:rsidRPr="002319BB">
        <w:rPr>
          <w:rFonts w:ascii="Arial" w:hAnsi="Arial" w:cs="Arial"/>
          <w:sz w:val="16"/>
          <w:szCs w:val="16"/>
        </w:rPr>
        <w:t>Via CUSC modifications CMP434 and CMP435 and STC modification CM095</w:t>
      </w:r>
    </w:p>
  </w:footnote>
  <w:footnote w:id="6">
    <w:p w14:paraId="00070185" w14:textId="19B45A36" w:rsidR="000464FE" w:rsidRDefault="000464FE">
      <w:pPr>
        <w:pStyle w:val="FootnoteText"/>
      </w:pPr>
      <w:r>
        <w:rPr>
          <w:rStyle w:val="FootnoteReference"/>
        </w:rPr>
        <w:footnoteRef/>
      </w:r>
      <w:r>
        <w:t xml:space="preserve"> </w:t>
      </w:r>
      <w:r w:rsidR="00151AD5" w:rsidRPr="00151AD5">
        <w:rPr>
          <w:rFonts w:ascii="Arial" w:hAnsi="Arial" w:cs="Arial"/>
          <w:sz w:val="16"/>
          <w:szCs w:val="16"/>
        </w:rPr>
        <w:t>Section 6.5 of the CUSC</w:t>
      </w:r>
    </w:p>
  </w:footnote>
  <w:footnote w:id="7">
    <w:p w14:paraId="2ED770AC" w14:textId="2F8B2F64" w:rsidR="00091EA8" w:rsidRDefault="00091EA8">
      <w:pPr>
        <w:pStyle w:val="FootnoteText"/>
      </w:pPr>
      <w:r>
        <w:rPr>
          <w:rStyle w:val="FootnoteReference"/>
        </w:rPr>
        <w:footnoteRef/>
      </w:r>
      <w:r>
        <w:t xml:space="preserve"> </w:t>
      </w:r>
      <w:hyperlink r:id="rId3" w:history="1">
        <w:r w:rsidRPr="000B4B8D">
          <w:rPr>
            <w:rStyle w:val="Hyperlink"/>
            <w:rFonts w:ascii="Arial" w:hAnsi="Arial" w:cs="Arial"/>
            <w:sz w:val="16"/>
            <w:szCs w:val="16"/>
          </w:rPr>
          <w:t>Connections Action Plan, a joint publication by The Department for Energy Security and Net Zero and Ofgem</w:t>
        </w:r>
      </w:hyperlink>
    </w:p>
  </w:footnote>
  <w:footnote w:id="8">
    <w:p w14:paraId="1863C207" w14:textId="2E11C1DB" w:rsidR="007C0437" w:rsidRDefault="007C0437">
      <w:pPr>
        <w:pStyle w:val="FootnoteText"/>
      </w:pPr>
      <w:r>
        <w:rPr>
          <w:rStyle w:val="FootnoteReference"/>
        </w:rPr>
        <w:footnoteRef/>
      </w:r>
      <w:r>
        <w:t xml:space="preserve"> </w:t>
      </w:r>
      <w:r w:rsidR="00121457" w:rsidRPr="002319BB">
        <w:rPr>
          <w:rFonts w:ascii="Arial" w:hAnsi="Arial" w:cs="Arial"/>
          <w:sz w:val="16"/>
          <w:szCs w:val="16"/>
        </w:rPr>
        <w:t>Via CUSC modifications CMP434 and CMP435 and STC modification CM095</w:t>
      </w:r>
    </w:p>
  </w:footnote>
  <w:footnote w:id="9">
    <w:p w14:paraId="5AFEE45A" w14:textId="48345B5F" w:rsidR="005D7D95" w:rsidRDefault="005D7D95">
      <w:pPr>
        <w:pStyle w:val="FootnoteText"/>
      </w:pPr>
      <w:r>
        <w:rPr>
          <w:rStyle w:val="FootnoteReference"/>
        </w:rPr>
        <w:footnoteRef/>
      </w:r>
      <w:r>
        <w:t xml:space="preserve"> </w:t>
      </w:r>
      <w:r w:rsidRPr="005D7D95">
        <w:rPr>
          <w:rFonts w:ascii="Arial" w:hAnsi="Arial" w:cs="Arial"/>
          <w:sz w:val="16"/>
          <w:szCs w:val="16"/>
        </w:rPr>
        <w:t>CUSC Section 11 – Interpretation and Definitions – definition of Distributed Generation</w:t>
      </w:r>
    </w:p>
  </w:footnote>
  <w:footnote w:id="10">
    <w:p w14:paraId="25AD60D7" w14:textId="5765D4D6" w:rsidR="00BF4D34" w:rsidRPr="001E71A0" w:rsidRDefault="00BF4D34">
      <w:pPr>
        <w:pStyle w:val="FootnoteText"/>
        <w:rPr>
          <w:rFonts w:ascii="Arial" w:hAnsi="Arial" w:cs="Arial"/>
          <w:sz w:val="16"/>
          <w:szCs w:val="16"/>
        </w:rPr>
      </w:pPr>
      <w:r>
        <w:rPr>
          <w:rStyle w:val="FootnoteReference"/>
        </w:rPr>
        <w:footnoteRef/>
      </w:r>
      <w:r w:rsidRPr="001C4C7E">
        <w:rPr>
          <w:rFonts w:ascii="Arial" w:hAnsi="Arial" w:cs="Arial"/>
          <w:sz w:val="16"/>
          <w:szCs w:val="16"/>
        </w:rPr>
        <w:t xml:space="preserve"> </w:t>
      </w:r>
      <w:r w:rsidR="001C4C7E" w:rsidRPr="001C4C7E">
        <w:rPr>
          <w:rFonts w:ascii="Arial" w:hAnsi="Arial" w:cs="Arial"/>
          <w:sz w:val="16"/>
          <w:szCs w:val="16"/>
        </w:rPr>
        <w:t xml:space="preserve">The ENA publish the Connections Delivery Board minutes here </w:t>
      </w:r>
      <w:hyperlink r:id="rId4" w:history="1">
        <w:r w:rsidR="001C4C7E" w:rsidRPr="00E247F0">
          <w:rPr>
            <w:rStyle w:val="Hyperlink"/>
            <w:rFonts w:ascii="Arial" w:hAnsi="Arial" w:cs="Arial"/>
            <w:sz w:val="16"/>
            <w:szCs w:val="16"/>
          </w:rPr>
          <w:t>CDB minutes 31/10/24</w:t>
        </w:r>
      </w:hyperlink>
    </w:p>
  </w:footnote>
  <w:footnote w:id="11">
    <w:p w14:paraId="4AF0CC87" w14:textId="31B056D7" w:rsidR="001E71A0" w:rsidRDefault="001E71A0">
      <w:pPr>
        <w:pStyle w:val="FootnoteText"/>
      </w:pPr>
      <w:r w:rsidRPr="001E71A0">
        <w:rPr>
          <w:rStyle w:val="FootnoteReference"/>
          <w:rFonts w:ascii="Arial" w:hAnsi="Arial" w:cs="Arial"/>
          <w:sz w:val="16"/>
          <w:szCs w:val="16"/>
        </w:rPr>
        <w:footnoteRef/>
      </w:r>
      <w:r w:rsidRPr="001E71A0">
        <w:rPr>
          <w:rFonts w:ascii="Arial" w:hAnsi="Arial" w:cs="Arial"/>
          <w:sz w:val="16"/>
          <w:szCs w:val="16"/>
        </w:rPr>
        <w:t xml:space="preserve"> NESO publish the Connections Policy Advisory Group minutes here </w:t>
      </w:r>
      <w:hyperlink r:id="rId5" w:history="1">
        <w:r w:rsidRPr="00A17677">
          <w:rPr>
            <w:rStyle w:val="Hyperlink"/>
            <w:rFonts w:ascii="Arial" w:hAnsi="Arial" w:cs="Arial"/>
            <w:sz w:val="16"/>
            <w:szCs w:val="16"/>
          </w:rPr>
          <w:t>CPAG minutes 12/09/24</w:t>
        </w:r>
      </w:hyperlink>
    </w:p>
  </w:footnote>
  <w:footnote w:id="12">
    <w:p w14:paraId="466B43CA" w14:textId="77777777" w:rsidR="00F9079E" w:rsidRDefault="00F9079E" w:rsidP="00F9079E">
      <w:pPr>
        <w:pStyle w:val="FootnoteText"/>
      </w:pPr>
      <w:r>
        <w:rPr>
          <w:rStyle w:val="FootnoteReference"/>
        </w:rPr>
        <w:footnoteRef/>
      </w:r>
      <w:r>
        <w:t xml:space="preserve"> </w:t>
      </w:r>
      <w:hyperlink r:id="rId6" w:history="1">
        <w:r w:rsidRPr="00D25D80">
          <w:rPr>
            <w:rStyle w:val="Hyperlink"/>
            <w:rFonts w:ascii="Arial" w:hAnsi="Arial" w:cs="Arial"/>
            <w:sz w:val="16"/>
            <w:szCs w:val="16"/>
          </w:rPr>
          <w:t>https://www.neso.energy/industry-information/codes/cusc/modifications/cmp434-implementing-connections-reform</w:t>
        </w:r>
      </w:hyperlink>
      <w:r w:rsidRPr="00D25D80">
        <w:rPr>
          <w:sz w:val="16"/>
          <w:szCs w:val="16"/>
        </w:rPr>
        <w:t xml:space="preserve"> </w:t>
      </w:r>
    </w:p>
  </w:footnote>
  <w:footnote w:id="13">
    <w:p w14:paraId="1C1478C6" w14:textId="77777777" w:rsidR="00F9079E" w:rsidRDefault="00F9079E" w:rsidP="00F9079E">
      <w:pPr>
        <w:pStyle w:val="FootnoteText"/>
      </w:pPr>
      <w:r>
        <w:rPr>
          <w:rStyle w:val="FootnoteReference"/>
        </w:rPr>
        <w:footnoteRef/>
      </w:r>
      <w:r>
        <w:t xml:space="preserve"> </w:t>
      </w:r>
      <w:hyperlink r:id="rId7" w:history="1">
        <w:r w:rsidRPr="00D25D80">
          <w:rPr>
            <w:rStyle w:val="Hyperlink"/>
            <w:rFonts w:ascii="Arial" w:hAnsi="Arial" w:cs="Arial"/>
            <w:sz w:val="16"/>
            <w:szCs w:val="16"/>
          </w:rPr>
          <w:t>https://www.neso.energy/industry-information/codes/cusc/modifications/cmp435-application-gate-2-criteria-existing-contracted-background</w:t>
        </w:r>
      </w:hyperlink>
      <w:r w:rsidRPr="00D25D80">
        <w:rPr>
          <w:sz w:val="16"/>
          <w:szCs w:val="16"/>
        </w:rPr>
        <w:t xml:space="preserve"> </w:t>
      </w:r>
    </w:p>
  </w:footnote>
  <w:footnote w:id="14">
    <w:p w14:paraId="4B984178" w14:textId="67CEDA89" w:rsidR="006A12D7" w:rsidRDefault="006A12D7">
      <w:pPr>
        <w:pStyle w:val="FootnoteText"/>
      </w:pPr>
      <w:r>
        <w:rPr>
          <w:rStyle w:val="FootnoteReference"/>
        </w:rPr>
        <w:footnoteRef/>
      </w:r>
      <w:r>
        <w:t xml:space="preserve"> </w:t>
      </w:r>
      <w:r w:rsidRPr="006A12D7">
        <w:rPr>
          <w:rFonts w:ascii="Arial" w:hAnsi="Arial" w:cs="Arial"/>
          <w:sz w:val="16"/>
          <w:szCs w:val="16"/>
        </w:rPr>
        <w:t>Section 6.5 of the CUSC</w:t>
      </w:r>
    </w:p>
  </w:footnote>
  <w:footnote w:id="15">
    <w:p w14:paraId="3D67C3A7" w14:textId="5EB20C6F" w:rsidR="00CD2E91" w:rsidRDefault="00CD2E91">
      <w:pPr>
        <w:pStyle w:val="FootnoteText"/>
      </w:pPr>
      <w:r>
        <w:rPr>
          <w:rStyle w:val="FootnoteReference"/>
        </w:rPr>
        <w:footnoteRef/>
      </w:r>
      <w:r>
        <w:t xml:space="preserve"> See Electricity System Operator Licence</w:t>
      </w:r>
    </w:p>
  </w:footnote>
  <w:footnote w:id="16">
    <w:p w14:paraId="63B14A24" w14:textId="3A75D012" w:rsidR="00654CC5" w:rsidRDefault="00654CC5">
      <w:pPr>
        <w:pStyle w:val="FootnoteText"/>
      </w:pPr>
      <w:r>
        <w:rPr>
          <w:rStyle w:val="FootnoteReference"/>
        </w:rPr>
        <w:footnoteRef/>
      </w:r>
      <w:r>
        <w:t xml:space="preserve"> </w:t>
      </w:r>
      <w:r w:rsidRPr="00654CC5">
        <w:rPr>
          <w:rFonts w:ascii="Arial" w:hAnsi="Arial" w:cs="Arial"/>
          <w:sz w:val="16"/>
          <w:szCs w:val="16"/>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277F4" w14:textId="77777777" w:rsidR="00CB50D4" w:rsidRDefault="00CB50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7A4B0" w14:textId="37180A60" w:rsidR="0059269B" w:rsidRDefault="00910B82">
    <w:pPr>
      <w:pStyle w:val="Header"/>
      <w:ind w:left="0"/>
      <w:jc w:val="left"/>
    </w:pPr>
    <w:r>
      <w:rPr>
        <w:b/>
        <w:bCs/>
        <w:noProof/>
        <w:lang w:eastAsia="en-GB"/>
      </w:rPr>
      <w:drawing>
        <wp:anchor distT="0" distB="0" distL="114300" distR="114300" simplePos="0" relativeHeight="251658240" behindDoc="1" locked="0" layoutInCell="1" allowOverlap="1" wp14:anchorId="32C80D6D" wp14:editId="0BAF63C6">
          <wp:simplePos x="0" y="0"/>
          <wp:positionH relativeFrom="margin">
            <wp:posOffset>-695960</wp:posOffset>
          </wp:positionH>
          <wp:positionV relativeFrom="page">
            <wp:posOffset>-66040</wp:posOffset>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2145DF89" w14:textId="4525B8EC" w:rsidR="0059269B" w:rsidRDefault="0059269B">
    <w:pPr>
      <w:pStyle w:val="Header"/>
      <w:ind w:left="0"/>
      <w:jc w:val="left"/>
      <w:rPr>
        <w:rFonts w:ascii="Helvetica" w:eastAsia="HGPMinchoE" w:hAnsi="Helvetica"/>
        <w:color w:val="3F0730"/>
        <w:sz w:val="28"/>
        <w:szCs w:val="40"/>
      </w:rPr>
    </w:pPr>
  </w:p>
  <w:p w14:paraId="109D5E51" w14:textId="77777777" w:rsidR="0059269B" w:rsidRDefault="0059269B">
    <w:pPr>
      <w:pStyle w:val="Header"/>
      <w:ind w:left="0"/>
      <w:jc w:val="left"/>
      <w:rPr>
        <w:rFonts w:ascii="Helvetica" w:eastAsia="HGPMinchoE" w:hAnsi="Helvetica"/>
        <w:color w:val="3F0730"/>
        <w:sz w:val="28"/>
        <w:szCs w:val="40"/>
      </w:rPr>
    </w:pPr>
  </w:p>
  <w:p w14:paraId="00381136" w14:textId="77777777" w:rsidR="0059269B" w:rsidRDefault="0059269B">
    <w:pPr>
      <w:pStyle w:val="Header"/>
      <w:ind w:left="0"/>
      <w:jc w:val="left"/>
      <w:rPr>
        <w:rFonts w:ascii="Helvetica" w:eastAsia="HGPMinchoE" w:hAnsi="Helvetica"/>
        <w:color w:val="3F0730"/>
        <w:sz w:val="28"/>
        <w:szCs w:val="40"/>
      </w:rPr>
    </w:pPr>
  </w:p>
  <w:p w14:paraId="01F8F88C" w14:textId="77777777" w:rsidR="0059269B" w:rsidRDefault="007A564F">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49E8C" w14:textId="77777777" w:rsidR="00CB50D4" w:rsidRDefault="00CB50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50387E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857D5"/>
    <w:multiLevelType w:val="multilevel"/>
    <w:tmpl w:val="A67A17D8"/>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0706E71"/>
    <w:multiLevelType w:val="multilevel"/>
    <w:tmpl w:val="54B2A8BC"/>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2119CF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FE6CC9"/>
    <w:multiLevelType w:val="hybridMultilevel"/>
    <w:tmpl w:val="77187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425DEF"/>
    <w:multiLevelType w:val="multilevel"/>
    <w:tmpl w:val="DC44AA2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8F3538B"/>
    <w:multiLevelType w:val="multilevel"/>
    <w:tmpl w:val="74E4DC2C"/>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4B1F84"/>
    <w:multiLevelType w:val="multilevel"/>
    <w:tmpl w:val="8E3AE70C"/>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9D40E0"/>
    <w:multiLevelType w:val="multilevel"/>
    <w:tmpl w:val="2E643AA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5B71C78"/>
    <w:multiLevelType w:val="multilevel"/>
    <w:tmpl w:val="E2266AC6"/>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10" w15:restartNumberingAfterBreak="0">
    <w:nsid w:val="2E011E6E"/>
    <w:multiLevelType w:val="multilevel"/>
    <w:tmpl w:val="352E854E"/>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1804193"/>
    <w:multiLevelType w:val="multilevel"/>
    <w:tmpl w:val="EA7AD350"/>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2F11138"/>
    <w:multiLevelType w:val="multilevel"/>
    <w:tmpl w:val="8A98694C"/>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A5D2FF5"/>
    <w:multiLevelType w:val="hybridMultilevel"/>
    <w:tmpl w:val="2CF050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E17C0E"/>
    <w:multiLevelType w:val="multilevel"/>
    <w:tmpl w:val="FC40A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2B20FD"/>
    <w:multiLevelType w:val="multilevel"/>
    <w:tmpl w:val="9484F3AA"/>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CE40F3"/>
    <w:multiLevelType w:val="multilevel"/>
    <w:tmpl w:val="DB2A746C"/>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4E5A0547"/>
    <w:multiLevelType w:val="multilevel"/>
    <w:tmpl w:val="3D60EC1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4FA82644"/>
    <w:multiLevelType w:val="hybridMultilevel"/>
    <w:tmpl w:val="5E2AF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F9551A"/>
    <w:multiLevelType w:val="multilevel"/>
    <w:tmpl w:val="FF54D8B6"/>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21" w15:restartNumberingAfterBreak="0">
    <w:nsid w:val="50E94850"/>
    <w:multiLevelType w:val="multilevel"/>
    <w:tmpl w:val="E8349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CE462B1"/>
    <w:multiLevelType w:val="multilevel"/>
    <w:tmpl w:val="BFD4CBD8"/>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846089"/>
    <w:multiLevelType w:val="multilevel"/>
    <w:tmpl w:val="8320D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3D24E5F"/>
    <w:multiLevelType w:val="multilevel"/>
    <w:tmpl w:val="A248401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6A434DB5"/>
    <w:multiLevelType w:val="multilevel"/>
    <w:tmpl w:val="D3C6D702"/>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6B736500"/>
    <w:multiLevelType w:val="hybridMultilevel"/>
    <w:tmpl w:val="6E5050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EC37F29"/>
    <w:multiLevelType w:val="multilevel"/>
    <w:tmpl w:val="53B23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40533B3"/>
    <w:multiLevelType w:val="multilevel"/>
    <w:tmpl w:val="4CE44DE4"/>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64F0B95"/>
    <w:multiLevelType w:val="hybridMultilevel"/>
    <w:tmpl w:val="48B80D78"/>
    <w:lvl w:ilvl="0" w:tplc="08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79861533">
    <w:abstractNumId w:val="27"/>
  </w:num>
  <w:num w:numId="2" w16cid:durableId="1877230519">
    <w:abstractNumId w:val="31"/>
  </w:num>
  <w:num w:numId="3" w16cid:durableId="169225283">
    <w:abstractNumId w:val="20"/>
  </w:num>
  <w:num w:numId="4" w16cid:durableId="343361654">
    <w:abstractNumId w:val="9"/>
  </w:num>
  <w:num w:numId="5" w16cid:durableId="1166633112">
    <w:abstractNumId w:val="17"/>
  </w:num>
  <w:num w:numId="6" w16cid:durableId="1265068805">
    <w:abstractNumId w:val="28"/>
  </w:num>
  <w:num w:numId="7" w16cid:durableId="232400748">
    <w:abstractNumId w:val="5"/>
  </w:num>
  <w:num w:numId="8" w16cid:durableId="1734307292">
    <w:abstractNumId w:val="2"/>
  </w:num>
  <w:num w:numId="9" w16cid:durableId="2080590928">
    <w:abstractNumId w:val="24"/>
  </w:num>
  <w:num w:numId="10" w16cid:durableId="1831822367">
    <w:abstractNumId w:val="18"/>
  </w:num>
  <w:num w:numId="11" w16cid:durableId="528373214">
    <w:abstractNumId w:val="8"/>
  </w:num>
  <w:num w:numId="12" w16cid:durableId="1623268382">
    <w:abstractNumId w:val="15"/>
  </w:num>
  <w:num w:numId="13" w16cid:durableId="249975256">
    <w:abstractNumId w:val="10"/>
  </w:num>
  <w:num w:numId="14" w16cid:durableId="594438242">
    <w:abstractNumId w:val="11"/>
  </w:num>
  <w:num w:numId="15" w16cid:durableId="871919532">
    <w:abstractNumId w:val="6"/>
  </w:num>
  <w:num w:numId="16" w16cid:durableId="1199510362">
    <w:abstractNumId w:val="7"/>
  </w:num>
  <w:num w:numId="17" w16cid:durableId="1187015751">
    <w:abstractNumId w:val="12"/>
  </w:num>
  <w:num w:numId="18" w16cid:durableId="670567216">
    <w:abstractNumId w:val="1"/>
  </w:num>
  <w:num w:numId="19" w16cid:durableId="1040713565">
    <w:abstractNumId w:val="22"/>
  </w:num>
  <w:num w:numId="20" w16cid:durableId="2019766192">
    <w:abstractNumId w:val="25"/>
  </w:num>
  <w:num w:numId="21" w16cid:durableId="1801457570">
    <w:abstractNumId w:val="16"/>
  </w:num>
  <w:num w:numId="22" w16cid:durableId="9036818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685457">
    <w:abstractNumId w:val="3"/>
  </w:num>
  <w:num w:numId="24" w16cid:durableId="640504237">
    <w:abstractNumId w:val="23"/>
  </w:num>
  <w:num w:numId="25" w16cid:durableId="831677728">
    <w:abstractNumId w:val="19"/>
  </w:num>
  <w:num w:numId="26" w16cid:durableId="2027756449">
    <w:abstractNumId w:val="32"/>
  </w:num>
  <w:num w:numId="27" w16cid:durableId="905918682">
    <w:abstractNumId w:val="13"/>
  </w:num>
  <w:num w:numId="28" w16cid:durableId="1405689440">
    <w:abstractNumId w:val="4"/>
  </w:num>
  <w:num w:numId="29" w16cid:durableId="1592199843">
    <w:abstractNumId w:val="0"/>
  </w:num>
  <w:num w:numId="30" w16cid:durableId="624390681">
    <w:abstractNumId w:val="29"/>
  </w:num>
  <w:num w:numId="31" w16cid:durableId="93138668">
    <w:abstractNumId w:val="14"/>
  </w:num>
  <w:num w:numId="32" w16cid:durableId="2052148997">
    <w:abstractNumId w:val="30"/>
  </w:num>
  <w:num w:numId="33" w16cid:durableId="195893322">
    <w:abstractNumId w:val="26"/>
  </w:num>
  <w:num w:numId="34" w16cid:durableId="2008710545">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idance">
    <w15:presenceInfo w15:providerId="None" w15:userId="Guidance"/>
  </w15:person>
  <w15:person w15:author="Guidance Note">
    <w15:presenceInfo w15:providerId="None" w15:userId="Guidance No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901"/>
    <w:rsid w:val="00002309"/>
    <w:rsid w:val="000114E1"/>
    <w:rsid w:val="00016C2C"/>
    <w:rsid w:val="00023311"/>
    <w:rsid w:val="00042BE4"/>
    <w:rsid w:val="000464FE"/>
    <w:rsid w:val="00052015"/>
    <w:rsid w:val="00052496"/>
    <w:rsid w:val="000625A0"/>
    <w:rsid w:val="000706B5"/>
    <w:rsid w:val="0007316B"/>
    <w:rsid w:val="00074687"/>
    <w:rsid w:val="00074A22"/>
    <w:rsid w:val="00082E1C"/>
    <w:rsid w:val="00084556"/>
    <w:rsid w:val="000859DB"/>
    <w:rsid w:val="00091EA8"/>
    <w:rsid w:val="00091F6B"/>
    <w:rsid w:val="000A4D6D"/>
    <w:rsid w:val="000A781C"/>
    <w:rsid w:val="000B0415"/>
    <w:rsid w:val="000B4B8D"/>
    <w:rsid w:val="000C2AE2"/>
    <w:rsid w:val="000C6AEE"/>
    <w:rsid w:val="000D498D"/>
    <w:rsid w:val="000E78A9"/>
    <w:rsid w:val="000F0A2C"/>
    <w:rsid w:val="000F2ABC"/>
    <w:rsid w:val="000F48DC"/>
    <w:rsid w:val="000F725D"/>
    <w:rsid w:val="001043A0"/>
    <w:rsid w:val="00107B9E"/>
    <w:rsid w:val="0011671A"/>
    <w:rsid w:val="00121457"/>
    <w:rsid w:val="001260D7"/>
    <w:rsid w:val="001470E5"/>
    <w:rsid w:val="00151AD5"/>
    <w:rsid w:val="00163DA3"/>
    <w:rsid w:val="00174F83"/>
    <w:rsid w:val="00185EAA"/>
    <w:rsid w:val="00196BC5"/>
    <w:rsid w:val="001A09CF"/>
    <w:rsid w:val="001A0F95"/>
    <w:rsid w:val="001A758C"/>
    <w:rsid w:val="001B18DB"/>
    <w:rsid w:val="001C198C"/>
    <w:rsid w:val="001C4122"/>
    <w:rsid w:val="001C4C7E"/>
    <w:rsid w:val="001C5207"/>
    <w:rsid w:val="001C77D7"/>
    <w:rsid w:val="001D1268"/>
    <w:rsid w:val="001D32F4"/>
    <w:rsid w:val="001E399C"/>
    <w:rsid w:val="001E3FFA"/>
    <w:rsid w:val="001E71A0"/>
    <w:rsid w:val="001F7F71"/>
    <w:rsid w:val="0020120A"/>
    <w:rsid w:val="002030BD"/>
    <w:rsid w:val="00204B2E"/>
    <w:rsid w:val="002104B4"/>
    <w:rsid w:val="002217FC"/>
    <w:rsid w:val="002246F4"/>
    <w:rsid w:val="002319BB"/>
    <w:rsid w:val="00244F42"/>
    <w:rsid w:val="00255517"/>
    <w:rsid w:val="00261FD1"/>
    <w:rsid w:val="00263CB5"/>
    <w:rsid w:val="0027073D"/>
    <w:rsid w:val="00273E05"/>
    <w:rsid w:val="00291BC9"/>
    <w:rsid w:val="002A0EE7"/>
    <w:rsid w:val="002A3D93"/>
    <w:rsid w:val="002A55B9"/>
    <w:rsid w:val="002B61B0"/>
    <w:rsid w:val="002C7A21"/>
    <w:rsid w:val="002D3686"/>
    <w:rsid w:val="002E1524"/>
    <w:rsid w:val="002E5721"/>
    <w:rsid w:val="002E6846"/>
    <w:rsid w:val="002F7CDE"/>
    <w:rsid w:val="003030B7"/>
    <w:rsid w:val="00326B0A"/>
    <w:rsid w:val="00327670"/>
    <w:rsid w:val="00334A5F"/>
    <w:rsid w:val="00344261"/>
    <w:rsid w:val="0034464D"/>
    <w:rsid w:val="003452BF"/>
    <w:rsid w:val="0035117E"/>
    <w:rsid w:val="003517F2"/>
    <w:rsid w:val="00356DD3"/>
    <w:rsid w:val="00361F8F"/>
    <w:rsid w:val="0037293F"/>
    <w:rsid w:val="00381BAD"/>
    <w:rsid w:val="00383950"/>
    <w:rsid w:val="00390FB4"/>
    <w:rsid w:val="00393D2A"/>
    <w:rsid w:val="00396394"/>
    <w:rsid w:val="003B1E50"/>
    <w:rsid w:val="003B4A5E"/>
    <w:rsid w:val="003D140F"/>
    <w:rsid w:val="003D408D"/>
    <w:rsid w:val="003E7D33"/>
    <w:rsid w:val="003F1604"/>
    <w:rsid w:val="003F7F63"/>
    <w:rsid w:val="00400810"/>
    <w:rsid w:val="00402C0E"/>
    <w:rsid w:val="00403901"/>
    <w:rsid w:val="00404A5F"/>
    <w:rsid w:val="00407BC6"/>
    <w:rsid w:val="00414594"/>
    <w:rsid w:val="004165DF"/>
    <w:rsid w:val="004267C3"/>
    <w:rsid w:val="004274D1"/>
    <w:rsid w:val="004300D9"/>
    <w:rsid w:val="00440177"/>
    <w:rsid w:val="00453FE2"/>
    <w:rsid w:val="004551FF"/>
    <w:rsid w:val="00456E95"/>
    <w:rsid w:val="00464D01"/>
    <w:rsid w:val="00471D0D"/>
    <w:rsid w:val="0048048B"/>
    <w:rsid w:val="0048336A"/>
    <w:rsid w:val="004A46AA"/>
    <w:rsid w:val="004A745A"/>
    <w:rsid w:val="004B5C34"/>
    <w:rsid w:val="004B60D5"/>
    <w:rsid w:val="004B69F6"/>
    <w:rsid w:val="004B7F90"/>
    <w:rsid w:val="004D56BC"/>
    <w:rsid w:val="004D7CCC"/>
    <w:rsid w:val="004E2A71"/>
    <w:rsid w:val="004F04BA"/>
    <w:rsid w:val="004F3295"/>
    <w:rsid w:val="004F4E16"/>
    <w:rsid w:val="004F5B99"/>
    <w:rsid w:val="00505527"/>
    <w:rsid w:val="00516CFF"/>
    <w:rsid w:val="00527C0B"/>
    <w:rsid w:val="005418B8"/>
    <w:rsid w:val="00560DB7"/>
    <w:rsid w:val="00561843"/>
    <w:rsid w:val="00571A1B"/>
    <w:rsid w:val="00572BE1"/>
    <w:rsid w:val="00587A2A"/>
    <w:rsid w:val="005916AE"/>
    <w:rsid w:val="0059269B"/>
    <w:rsid w:val="00597991"/>
    <w:rsid w:val="005A2410"/>
    <w:rsid w:val="005B318B"/>
    <w:rsid w:val="005C29E5"/>
    <w:rsid w:val="005C5699"/>
    <w:rsid w:val="005D0ABD"/>
    <w:rsid w:val="005D2B1A"/>
    <w:rsid w:val="005D7D95"/>
    <w:rsid w:val="005E35A7"/>
    <w:rsid w:val="00606CB3"/>
    <w:rsid w:val="006122B9"/>
    <w:rsid w:val="00617D83"/>
    <w:rsid w:val="00620C87"/>
    <w:rsid w:val="00626019"/>
    <w:rsid w:val="00630EEB"/>
    <w:rsid w:val="00640612"/>
    <w:rsid w:val="006440C8"/>
    <w:rsid w:val="00646B51"/>
    <w:rsid w:val="00654CC5"/>
    <w:rsid w:val="00657244"/>
    <w:rsid w:val="00665093"/>
    <w:rsid w:val="006734D9"/>
    <w:rsid w:val="00673B14"/>
    <w:rsid w:val="00690555"/>
    <w:rsid w:val="00690F35"/>
    <w:rsid w:val="00691020"/>
    <w:rsid w:val="006A12D7"/>
    <w:rsid w:val="006B065F"/>
    <w:rsid w:val="006C2730"/>
    <w:rsid w:val="006C4B0B"/>
    <w:rsid w:val="006C4C93"/>
    <w:rsid w:val="006C7489"/>
    <w:rsid w:val="006E34BD"/>
    <w:rsid w:val="006F0D2B"/>
    <w:rsid w:val="006F6E28"/>
    <w:rsid w:val="007035B1"/>
    <w:rsid w:val="00725CE5"/>
    <w:rsid w:val="00733290"/>
    <w:rsid w:val="0073462C"/>
    <w:rsid w:val="007419F5"/>
    <w:rsid w:val="00746938"/>
    <w:rsid w:val="00751544"/>
    <w:rsid w:val="00760768"/>
    <w:rsid w:val="0076583D"/>
    <w:rsid w:val="0077012B"/>
    <w:rsid w:val="00783266"/>
    <w:rsid w:val="007A564F"/>
    <w:rsid w:val="007A5A4F"/>
    <w:rsid w:val="007A7498"/>
    <w:rsid w:val="007B01D4"/>
    <w:rsid w:val="007C0437"/>
    <w:rsid w:val="007D1562"/>
    <w:rsid w:val="007D3D6A"/>
    <w:rsid w:val="007E21FF"/>
    <w:rsid w:val="007E501F"/>
    <w:rsid w:val="007E5236"/>
    <w:rsid w:val="007F2153"/>
    <w:rsid w:val="00805874"/>
    <w:rsid w:val="00810394"/>
    <w:rsid w:val="00830C73"/>
    <w:rsid w:val="0084056A"/>
    <w:rsid w:val="0085696E"/>
    <w:rsid w:val="008735B9"/>
    <w:rsid w:val="0087751F"/>
    <w:rsid w:val="0088307B"/>
    <w:rsid w:val="00890124"/>
    <w:rsid w:val="00893E19"/>
    <w:rsid w:val="008960CB"/>
    <w:rsid w:val="00897695"/>
    <w:rsid w:val="008B3406"/>
    <w:rsid w:val="008C0FF9"/>
    <w:rsid w:val="008C1CEA"/>
    <w:rsid w:val="008C3F98"/>
    <w:rsid w:val="008F5D06"/>
    <w:rsid w:val="00900B27"/>
    <w:rsid w:val="00906E16"/>
    <w:rsid w:val="00907841"/>
    <w:rsid w:val="00910B82"/>
    <w:rsid w:val="009130BB"/>
    <w:rsid w:val="00914F9D"/>
    <w:rsid w:val="009161E8"/>
    <w:rsid w:val="00927A43"/>
    <w:rsid w:val="00930E61"/>
    <w:rsid w:val="00937721"/>
    <w:rsid w:val="009414CB"/>
    <w:rsid w:val="00956D5F"/>
    <w:rsid w:val="009571E3"/>
    <w:rsid w:val="00971764"/>
    <w:rsid w:val="00972179"/>
    <w:rsid w:val="009A60E8"/>
    <w:rsid w:val="009B0B92"/>
    <w:rsid w:val="009B1849"/>
    <w:rsid w:val="009B3ECF"/>
    <w:rsid w:val="009B4252"/>
    <w:rsid w:val="009B70F8"/>
    <w:rsid w:val="009C0FE4"/>
    <w:rsid w:val="009C3129"/>
    <w:rsid w:val="009C477B"/>
    <w:rsid w:val="009C7B38"/>
    <w:rsid w:val="009E1CCA"/>
    <w:rsid w:val="009E68FF"/>
    <w:rsid w:val="00A17677"/>
    <w:rsid w:val="00A248FD"/>
    <w:rsid w:val="00A37E64"/>
    <w:rsid w:val="00A4171D"/>
    <w:rsid w:val="00A531FF"/>
    <w:rsid w:val="00A57179"/>
    <w:rsid w:val="00A731AE"/>
    <w:rsid w:val="00A76B98"/>
    <w:rsid w:val="00A82450"/>
    <w:rsid w:val="00A83C9E"/>
    <w:rsid w:val="00A96D2A"/>
    <w:rsid w:val="00AA0546"/>
    <w:rsid w:val="00AA5D49"/>
    <w:rsid w:val="00AA73CE"/>
    <w:rsid w:val="00AB33B1"/>
    <w:rsid w:val="00AE522F"/>
    <w:rsid w:val="00AE7253"/>
    <w:rsid w:val="00AF718A"/>
    <w:rsid w:val="00AF73D7"/>
    <w:rsid w:val="00B05587"/>
    <w:rsid w:val="00B15E6E"/>
    <w:rsid w:val="00B17C97"/>
    <w:rsid w:val="00B212B9"/>
    <w:rsid w:val="00B21409"/>
    <w:rsid w:val="00B22962"/>
    <w:rsid w:val="00B260F6"/>
    <w:rsid w:val="00B37F17"/>
    <w:rsid w:val="00B42269"/>
    <w:rsid w:val="00B455A4"/>
    <w:rsid w:val="00B500B7"/>
    <w:rsid w:val="00B51027"/>
    <w:rsid w:val="00B53131"/>
    <w:rsid w:val="00B64CE6"/>
    <w:rsid w:val="00B91B46"/>
    <w:rsid w:val="00B969B6"/>
    <w:rsid w:val="00BB2D12"/>
    <w:rsid w:val="00BB31C8"/>
    <w:rsid w:val="00BC54BC"/>
    <w:rsid w:val="00BD22B2"/>
    <w:rsid w:val="00BD3817"/>
    <w:rsid w:val="00BE1538"/>
    <w:rsid w:val="00BF14AB"/>
    <w:rsid w:val="00BF4D34"/>
    <w:rsid w:val="00BF54C7"/>
    <w:rsid w:val="00C00694"/>
    <w:rsid w:val="00C1162E"/>
    <w:rsid w:val="00C1635A"/>
    <w:rsid w:val="00C169CC"/>
    <w:rsid w:val="00C37052"/>
    <w:rsid w:val="00C442A7"/>
    <w:rsid w:val="00C55635"/>
    <w:rsid w:val="00C566E7"/>
    <w:rsid w:val="00C56D5D"/>
    <w:rsid w:val="00C62B1C"/>
    <w:rsid w:val="00C63523"/>
    <w:rsid w:val="00C73DB2"/>
    <w:rsid w:val="00C753E7"/>
    <w:rsid w:val="00C81914"/>
    <w:rsid w:val="00C91C79"/>
    <w:rsid w:val="00CA4ADF"/>
    <w:rsid w:val="00CB12BF"/>
    <w:rsid w:val="00CB50D4"/>
    <w:rsid w:val="00CC1704"/>
    <w:rsid w:val="00CC2D4A"/>
    <w:rsid w:val="00CD2E91"/>
    <w:rsid w:val="00CD443D"/>
    <w:rsid w:val="00CD726D"/>
    <w:rsid w:val="00CE6CE9"/>
    <w:rsid w:val="00CF1F5F"/>
    <w:rsid w:val="00CF218C"/>
    <w:rsid w:val="00CF2E22"/>
    <w:rsid w:val="00CF505A"/>
    <w:rsid w:val="00CF51CF"/>
    <w:rsid w:val="00D034B7"/>
    <w:rsid w:val="00D054C6"/>
    <w:rsid w:val="00D061C0"/>
    <w:rsid w:val="00D1483A"/>
    <w:rsid w:val="00D23CAB"/>
    <w:rsid w:val="00D25D80"/>
    <w:rsid w:val="00D35673"/>
    <w:rsid w:val="00D37245"/>
    <w:rsid w:val="00D41DB2"/>
    <w:rsid w:val="00D422C9"/>
    <w:rsid w:val="00D44325"/>
    <w:rsid w:val="00D467BD"/>
    <w:rsid w:val="00D731A3"/>
    <w:rsid w:val="00D75955"/>
    <w:rsid w:val="00D772C7"/>
    <w:rsid w:val="00D91432"/>
    <w:rsid w:val="00DA0989"/>
    <w:rsid w:val="00DA68D3"/>
    <w:rsid w:val="00DA711D"/>
    <w:rsid w:val="00DB2C61"/>
    <w:rsid w:val="00DB3FC5"/>
    <w:rsid w:val="00DC45BB"/>
    <w:rsid w:val="00DC5340"/>
    <w:rsid w:val="00DD3DEA"/>
    <w:rsid w:val="00DE2E99"/>
    <w:rsid w:val="00DE3D5A"/>
    <w:rsid w:val="00E077C1"/>
    <w:rsid w:val="00E1378C"/>
    <w:rsid w:val="00E247F0"/>
    <w:rsid w:val="00E30C72"/>
    <w:rsid w:val="00E34696"/>
    <w:rsid w:val="00E47FCB"/>
    <w:rsid w:val="00E62BD9"/>
    <w:rsid w:val="00E7003E"/>
    <w:rsid w:val="00E7473F"/>
    <w:rsid w:val="00E80C41"/>
    <w:rsid w:val="00E85EF4"/>
    <w:rsid w:val="00E863D9"/>
    <w:rsid w:val="00E95D62"/>
    <w:rsid w:val="00E97E87"/>
    <w:rsid w:val="00EB0360"/>
    <w:rsid w:val="00EB2E6E"/>
    <w:rsid w:val="00EC0176"/>
    <w:rsid w:val="00EC0832"/>
    <w:rsid w:val="00ED0983"/>
    <w:rsid w:val="00ED3C55"/>
    <w:rsid w:val="00EF3E6A"/>
    <w:rsid w:val="00EF4D3C"/>
    <w:rsid w:val="00F22EAC"/>
    <w:rsid w:val="00F23692"/>
    <w:rsid w:val="00F30875"/>
    <w:rsid w:val="00F32799"/>
    <w:rsid w:val="00F42C9F"/>
    <w:rsid w:val="00F57882"/>
    <w:rsid w:val="00F62465"/>
    <w:rsid w:val="00F67186"/>
    <w:rsid w:val="00F74E74"/>
    <w:rsid w:val="00F81037"/>
    <w:rsid w:val="00F905B3"/>
    <w:rsid w:val="00F9079E"/>
    <w:rsid w:val="00F96319"/>
    <w:rsid w:val="00FA76AB"/>
    <w:rsid w:val="00FC2793"/>
    <w:rsid w:val="00FF6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0BB04"/>
  <w15:docId w15:val="{6B7BDD10-9D79-4021-BFD1-EC87F17D4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uiPriority w:val="99"/>
    <w:rPr>
      <w:sz w:val="18"/>
    </w:rPr>
  </w:style>
  <w:style w:type="character" w:customStyle="1" w:styleId="FooterChar">
    <w:name w:val="Footer Char"/>
    <w:basedOn w:val="DefaultParagraphFont"/>
    <w:uiPriority w:val="99"/>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uiPriority w:val="99"/>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uiPriority w:val="99"/>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uiPriority w:val="39"/>
    <w:pPr>
      <w:tabs>
        <w:tab w:val="right" w:leader="dot" w:pos="10194"/>
      </w:tabs>
      <w:spacing w:before="60" w:after="60"/>
    </w:pPr>
    <w:rPr>
      <w:color w:val="000000"/>
    </w:rPr>
  </w:style>
  <w:style w:type="paragraph" w:styleId="TOC1">
    <w:name w:val="toc 1"/>
    <w:basedOn w:val="Normal"/>
    <w:next w:val="Normal"/>
    <w:autoRedefine/>
    <w:uiPriority w:val="39"/>
    <w:rsid w:val="005916AE"/>
    <w:pPr>
      <w:tabs>
        <w:tab w:val="right" w:leader="dot" w:pos="10194"/>
      </w:tabs>
      <w:spacing w:before="240" w:after="0"/>
    </w:pPr>
    <w:rPr>
      <w:noProof/>
      <w:color w:val="FF00FF"/>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styleId="BodyText2">
    <w:name w:val="Body Text 2"/>
    <w:basedOn w:val="Normal"/>
    <w:link w:val="BodyText2Char"/>
    <w:uiPriority w:val="99"/>
    <w:semiHidden/>
    <w:unhideWhenUsed/>
    <w:rsid w:val="00C1635A"/>
    <w:pPr>
      <w:spacing w:after="120" w:line="480" w:lineRule="auto"/>
    </w:pPr>
  </w:style>
  <w:style w:type="character" w:customStyle="1" w:styleId="BodyText2Char">
    <w:name w:val="Body Text 2 Char"/>
    <w:basedOn w:val="DefaultParagraphFont"/>
    <w:link w:val="BodyText2"/>
    <w:uiPriority w:val="99"/>
    <w:semiHidden/>
    <w:rsid w:val="00C1635A"/>
    <w:rPr>
      <w:kern w:val="3"/>
      <w:sz w:val="22"/>
      <w:szCs w:val="22"/>
      <w:lang w:val="en-GB"/>
    </w:rPr>
  </w:style>
  <w:style w:type="paragraph" w:customStyle="1" w:styleId="CA2">
    <w:name w:val="CA2"/>
    <w:basedOn w:val="Heading1"/>
    <w:next w:val="Normal"/>
    <w:link w:val="CA2Char"/>
    <w:qFormat/>
    <w:rsid w:val="00C1635A"/>
    <w:pPr>
      <w:shd w:val="clear" w:color="auto" w:fill="4472C4" w:themeFill="accent5"/>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customStyle="1" w:styleId="CA3">
    <w:name w:val="CA3"/>
    <w:basedOn w:val="Heading1"/>
    <w:next w:val="Normal"/>
    <w:link w:val="CA3Char"/>
    <w:qFormat/>
    <w:rsid w:val="00C1635A"/>
    <w:pPr>
      <w:shd w:val="clear" w:color="auto" w:fill="A5A5A5" w:themeFill="accent3"/>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2Char">
    <w:name w:val="CA2 Char"/>
    <w:basedOn w:val="DefaultParagraphFont"/>
    <w:link w:val="CA2"/>
    <w:rsid w:val="00C1635A"/>
    <w:rPr>
      <w:rFonts w:asciiTheme="majorHAnsi" w:eastAsiaTheme="majorEastAsia" w:hAnsiTheme="majorHAnsi" w:cstheme="majorBidi"/>
      <w:b/>
      <w:color w:val="FFFFFF" w:themeColor="background1"/>
      <w:sz w:val="28"/>
      <w:szCs w:val="32"/>
      <w:shd w:val="clear" w:color="auto" w:fill="4472C4" w:themeFill="accent5"/>
      <w:lang w:val="en-GB"/>
    </w:rPr>
  </w:style>
  <w:style w:type="paragraph" w:customStyle="1" w:styleId="CA4">
    <w:name w:val="CA4"/>
    <w:basedOn w:val="Heading1"/>
    <w:link w:val="CA4Char"/>
    <w:qFormat/>
    <w:rsid w:val="00C1635A"/>
    <w:pPr>
      <w:shd w:val="clear" w:color="auto" w:fill="FFC000" w:themeFill="accent4"/>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3Char">
    <w:name w:val="CA3 Char"/>
    <w:basedOn w:val="DefaultParagraphFont"/>
    <w:link w:val="CA3"/>
    <w:rsid w:val="00C1635A"/>
    <w:rPr>
      <w:rFonts w:asciiTheme="majorHAnsi" w:eastAsiaTheme="majorEastAsia" w:hAnsiTheme="majorHAnsi" w:cstheme="majorBidi"/>
      <w:b/>
      <w:color w:val="FFFFFF" w:themeColor="background1"/>
      <w:sz w:val="28"/>
      <w:szCs w:val="32"/>
      <w:shd w:val="clear" w:color="auto" w:fill="A5A5A5" w:themeFill="accent3"/>
      <w:lang w:val="en-GB"/>
    </w:rPr>
  </w:style>
  <w:style w:type="paragraph" w:customStyle="1" w:styleId="CA5">
    <w:name w:val="CA5"/>
    <w:basedOn w:val="Heading1"/>
    <w:next w:val="Normal"/>
    <w:link w:val="CA5Char"/>
    <w:qFormat/>
    <w:rsid w:val="00C1635A"/>
    <w:pPr>
      <w:shd w:val="clear" w:color="auto" w:fill="70AD47" w:themeFill="accent6"/>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4Char">
    <w:name w:val="CA4 Char"/>
    <w:basedOn w:val="DefaultParagraphFont"/>
    <w:link w:val="CA4"/>
    <w:rsid w:val="00C1635A"/>
    <w:rPr>
      <w:rFonts w:asciiTheme="majorHAnsi" w:eastAsiaTheme="majorEastAsia" w:hAnsiTheme="majorHAnsi" w:cstheme="majorBidi"/>
      <w:b/>
      <w:color w:val="FFFFFF" w:themeColor="background1"/>
      <w:sz w:val="28"/>
      <w:szCs w:val="32"/>
      <w:shd w:val="clear" w:color="auto" w:fill="FFC000" w:themeFill="accent4"/>
      <w:lang w:val="en-GB"/>
    </w:rPr>
  </w:style>
  <w:style w:type="paragraph" w:customStyle="1" w:styleId="CA6">
    <w:name w:val="CA6"/>
    <w:basedOn w:val="Heading1"/>
    <w:next w:val="Normal"/>
    <w:link w:val="CA6Char"/>
    <w:qFormat/>
    <w:rsid w:val="00C1635A"/>
    <w:pPr>
      <w:shd w:val="clear" w:color="auto" w:fill="ED7D31" w:themeFill="accen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5Char">
    <w:name w:val="CA5 Char"/>
    <w:basedOn w:val="DefaultParagraphFont"/>
    <w:link w:val="CA5"/>
    <w:rsid w:val="00C1635A"/>
    <w:rPr>
      <w:rFonts w:asciiTheme="majorHAnsi" w:eastAsiaTheme="majorEastAsia" w:hAnsiTheme="majorHAnsi" w:cstheme="majorBidi"/>
      <w:b/>
      <w:color w:val="FFFFFF" w:themeColor="background1"/>
      <w:sz w:val="28"/>
      <w:szCs w:val="32"/>
      <w:shd w:val="clear" w:color="auto" w:fill="70AD47" w:themeFill="accent6"/>
      <w:lang w:val="en-GB"/>
    </w:rPr>
  </w:style>
  <w:style w:type="character" w:customStyle="1" w:styleId="CA6Char">
    <w:name w:val="CA6 Char"/>
    <w:basedOn w:val="DefaultParagraphFont"/>
    <w:link w:val="CA6"/>
    <w:rsid w:val="00C1635A"/>
    <w:rPr>
      <w:rFonts w:asciiTheme="majorHAnsi" w:eastAsiaTheme="majorEastAsia" w:hAnsiTheme="majorHAnsi" w:cstheme="majorBidi"/>
      <w:b/>
      <w:color w:val="FFFFFF" w:themeColor="background1"/>
      <w:sz w:val="28"/>
      <w:szCs w:val="32"/>
      <w:shd w:val="clear" w:color="auto" w:fill="ED7D31" w:themeFill="accent2"/>
      <w:lang w:val="en-GB"/>
    </w:rPr>
  </w:style>
  <w:style w:type="table" w:styleId="TableGrid">
    <w:name w:val="Table Grid"/>
    <w:basedOn w:val="TableNormal"/>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link w:val="DocumentnameChar"/>
    <w:qFormat/>
    <w:rsid w:val="00C1635A"/>
    <w:pPr>
      <w:framePr w:hSpace="180" w:wrap="around" w:vAnchor="page" w:hAnchor="page" w:x="775" w:y="1474"/>
      <w:suppressAutoHyphens w:val="0"/>
      <w:autoSpaceDN/>
      <w:spacing w:after="0" w:line="259" w:lineRule="auto"/>
      <w:textAlignment w:val="auto"/>
    </w:pPr>
    <w:rPr>
      <w:rFonts w:asciiTheme="minorHAnsi" w:eastAsiaTheme="minorHAnsi" w:hAnsiTheme="minorHAnsi" w:cstheme="minorBidi"/>
      <w:b/>
      <w:color w:val="FFFFFF" w:themeColor="background1"/>
      <w:kern w:val="0"/>
      <w:sz w:val="28"/>
    </w:rPr>
  </w:style>
  <w:style w:type="character" w:customStyle="1" w:styleId="DocumentnameChar">
    <w:name w:val="Document name Char"/>
    <w:basedOn w:val="DefaultParagraphFont"/>
    <w:link w:val="Documentname"/>
    <w:rsid w:val="00C1635A"/>
    <w:rPr>
      <w:rFonts w:asciiTheme="minorHAnsi" w:eastAsiaTheme="minorHAnsi" w:hAnsiTheme="minorHAnsi" w:cstheme="minorBidi"/>
      <w:b/>
      <w:color w:val="FFFFFF" w:themeColor="background1"/>
      <w:sz w:val="28"/>
      <w:szCs w:val="22"/>
      <w:lang w:val="en-GB"/>
    </w:rPr>
  </w:style>
  <w:style w:type="paragraph" w:customStyle="1" w:styleId="CA7">
    <w:name w:val="CA7"/>
    <w:basedOn w:val="Heading1"/>
    <w:next w:val="Normal"/>
    <w:link w:val="CA7Char"/>
    <w:qFormat/>
    <w:rsid w:val="00C1635A"/>
    <w:pPr>
      <w:shd w:val="clear" w:color="auto" w:fill="44546A" w:themeFill="tex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styleId="TOC3">
    <w:name w:val="toc 3"/>
    <w:basedOn w:val="Normal"/>
    <w:next w:val="Normal"/>
    <w:autoRedefine/>
    <w:uiPriority w:val="39"/>
    <w:unhideWhenUsed/>
    <w:rsid w:val="00C1635A"/>
    <w:pPr>
      <w:suppressAutoHyphens w:val="0"/>
      <w:autoSpaceDN/>
      <w:spacing w:after="100" w:line="259" w:lineRule="auto"/>
      <w:ind w:left="480"/>
      <w:textAlignment w:val="auto"/>
    </w:pPr>
    <w:rPr>
      <w:rFonts w:asciiTheme="minorHAnsi" w:eastAsiaTheme="minorHAnsi" w:hAnsiTheme="minorHAnsi" w:cstheme="minorBidi"/>
      <w:kern w:val="0"/>
      <w:sz w:val="24"/>
    </w:rPr>
  </w:style>
  <w:style w:type="character" w:customStyle="1" w:styleId="CA7Char">
    <w:name w:val="CA7 Char"/>
    <w:basedOn w:val="DefaultParagraphFont"/>
    <w:link w:val="CA7"/>
    <w:rsid w:val="00C1635A"/>
    <w:rPr>
      <w:rFonts w:asciiTheme="majorHAnsi" w:eastAsiaTheme="majorEastAsia" w:hAnsiTheme="majorHAnsi" w:cstheme="majorBidi"/>
      <w:b/>
      <w:color w:val="FFFFFF" w:themeColor="background1"/>
      <w:sz w:val="28"/>
      <w:szCs w:val="32"/>
      <w:shd w:val="clear" w:color="auto" w:fill="44546A" w:themeFill="text2"/>
      <w:lang w:val="en-GB"/>
    </w:rPr>
  </w:style>
  <w:style w:type="paragraph" w:customStyle="1" w:styleId="Timeline">
    <w:name w:val="Timeline"/>
    <w:basedOn w:val="Normal"/>
    <w:link w:val="TimelineChar"/>
    <w:qFormat/>
    <w:rsid w:val="00C1635A"/>
    <w:pPr>
      <w:suppressAutoHyphens w:val="0"/>
      <w:autoSpaceDN/>
      <w:spacing w:after="0" w:line="259" w:lineRule="auto"/>
      <w:textAlignment w:val="auto"/>
    </w:pPr>
    <w:rPr>
      <w:rFonts w:asciiTheme="minorHAnsi" w:eastAsiaTheme="minorHAnsi" w:hAnsiTheme="minorHAnsi" w:cstheme="minorBidi"/>
      <w:color w:val="000000"/>
      <w:kern w:val="0"/>
      <w:sz w:val="20"/>
      <w:szCs w:val="18"/>
    </w:rPr>
  </w:style>
  <w:style w:type="character" w:customStyle="1" w:styleId="TimelineChar">
    <w:name w:val="Timeline Char"/>
    <w:basedOn w:val="DefaultParagraphFont"/>
    <w:link w:val="Timeline"/>
    <w:rsid w:val="00C1635A"/>
    <w:rPr>
      <w:rFonts w:asciiTheme="minorHAnsi" w:eastAsiaTheme="minorHAnsi" w:hAnsiTheme="minorHAnsi" w:cstheme="minorBidi"/>
      <w:color w:val="000000"/>
      <w:szCs w:val="18"/>
      <w:lang w:val="en-GB"/>
    </w:r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 w:type="paragraph" w:styleId="FootnoteText">
    <w:name w:val="footnote text"/>
    <w:basedOn w:val="Normal"/>
    <w:link w:val="FootnoteTextChar"/>
    <w:uiPriority w:val="99"/>
    <w:semiHidden/>
    <w:unhideWhenUsed/>
    <w:rsid w:val="00C1635A"/>
    <w:pPr>
      <w:suppressAutoHyphens w:val="0"/>
      <w:autoSpaceDN/>
      <w:spacing w:after="0" w:line="240" w:lineRule="auto"/>
      <w:textAlignment w:val="auto"/>
    </w:pPr>
    <w:rPr>
      <w:rFonts w:asciiTheme="minorHAnsi" w:eastAsiaTheme="minorHAnsi" w:hAnsiTheme="minorHAnsi" w:cstheme="minorBidi"/>
      <w:kern w:val="0"/>
      <w:sz w:val="20"/>
      <w:szCs w:val="20"/>
    </w:rPr>
  </w:style>
  <w:style w:type="character" w:customStyle="1" w:styleId="FootnoteTextChar">
    <w:name w:val="Footnote Text Char"/>
    <w:basedOn w:val="DefaultParagraphFont"/>
    <w:link w:val="FootnoteText"/>
    <w:uiPriority w:val="99"/>
    <w:semiHidden/>
    <w:rsid w:val="00C1635A"/>
    <w:rPr>
      <w:rFonts w:asciiTheme="minorHAnsi" w:eastAsiaTheme="minorHAnsi" w:hAnsiTheme="minorHAnsi" w:cstheme="minorBidi"/>
      <w:lang w:val="en-GB"/>
    </w:rPr>
  </w:style>
  <w:style w:type="character" w:styleId="FootnoteReference">
    <w:name w:val="footnote reference"/>
    <w:basedOn w:val="DefaultParagraphFont"/>
    <w:uiPriority w:val="99"/>
    <w:semiHidden/>
    <w:unhideWhenUsed/>
    <w:rsid w:val="00C1635A"/>
    <w:rPr>
      <w:vertAlign w:val="superscript"/>
    </w:rPr>
  </w:style>
  <w:style w:type="character" w:customStyle="1" w:styleId="normaltextrun">
    <w:name w:val="normaltextrun"/>
    <w:basedOn w:val="DefaultParagraphFont"/>
    <w:rsid w:val="00C1635A"/>
  </w:style>
  <w:style w:type="paragraph" w:customStyle="1" w:styleId="Style8">
    <w:name w:val="Style8"/>
    <w:basedOn w:val="Normal"/>
    <w:link w:val="Style8Char"/>
    <w:qFormat/>
    <w:rsid w:val="00C1635A"/>
    <w:pPr>
      <w:suppressAutoHyphens w:val="0"/>
      <w:autoSpaceDN/>
      <w:spacing w:before="240" w:after="120" w:line="259" w:lineRule="auto"/>
      <w:textAlignment w:val="auto"/>
    </w:pPr>
    <w:rPr>
      <w:rFonts w:asciiTheme="minorHAnsi" w:eastAsiaTheme="minorHAnsi" w:hAnsiTheme="minorHAnsi" w:cstheme="minorBidi"/>
      <w:b/>
      <w:color w:val="4472C4" w:themeColor="accent5"/>
      <w:kern w:val="0"/>
      <w:sz w:val="28"/>
    </w:rPr>
  </w:style>
  <w:style w:type="paragraph" w:customStyle="1" w:styleId="Style9">
    <w:name w:val="Style9"/>
    <w:basedOn w:val="Style8"/>
    <w:link w:val="Style9Char"/>
    <w:qFormat/>
    <w:rsid w:val="00C1635A"/>
    <w:rPr>
      <w:color w:val="A5A5A5" w:themeColor="accent3"/>
    </w:rPr>
  </w:style>
  <w:style w:type="character" w:customStyle="1" w:styleId="Style8Char">
    <w:name w:val="Style8 Char"/>
    <w:basedOn w:val="DefaultParagraphFont"/>
    <w:link w:val="Style8"/>
    <w:rsid w:val="00C1635A"/>
    <w:rPr>
      <w:rFonts w:asciiTheme="minorHAnsi" w:eastAsiaTheme="minorHAnsi" w:hAnsiTheme="minorHAnsi" w:cstheme="minorBidi"/>
      <w:b/>
      <w:color w:val="4472C4" w:themeColor="accent5"/>
      <w:sz w:val="28"/>
      <w:szCs w:val="22"/>
      <w:lang w:val="en-GB"/>
    </w:rPr>
  </w:style>
  <w:style w:type="paragraph" w:customStyle="1" w:styleId="Style10">
    <w:name w:val="Style10"/>
    <w:basedOn w:val="Style9"/>
    <w:link w:val="Style10Char"/>
    <w:qFormat/>
    <w:rsid w:val="00C1635A"/>
    <w:rPr>
      <w:color w:val="ED7D31" w:themeColor="accent2"/>
    </w:rPr>
  </w:style>
  <w:style w:type="character" w:customStyle="1" w:styleId="Style9Char">
    <w:name w:val="Style9 Char"/>
    <w:basedOn w:val="Style8Char"/>
    <w:link w:val="Style9"/>
    <w:rsid w:val="00C1635A"/>
    <w:rPr>
      <w:rFonts w:asciiTheme="minorHAnsi" w:eastAsiaTheme="minorHAnsi" w:hAnsiTheme="minorHAnsi" w:cstheme="minorBidi"/>
      <w:b/>
      <w:color w:val="A5A5A5" w:themeColor="accent3"/>
      <w:sz w:val="28"/>
      <w:szCs w:val="22"/>
      <w:lang w:val="en-GB"/>
    </w:rPr>
  </w:style>
  <w:style w:type="paragraph" w:customStyle="1" w:styleId="Style11">
    <w:name w:val="Style11"/>
    <w:basedOn w:val="Style9"/>
    <w:link w:val="Style11Char"/>
    <w:qFormat/>
    <w:rsid w:val="00C1635A"/>
    <w:rPr>
      <w:color w:val="70AD47" w:themeColor="accent6"/>
    </w:rPr>
  </w:style>
  <w:style w:type="character" w:customStyle="1" w:styleId="Style10Char">
    <w:name w:val="Style10 Char"/>
    <w:basedOn w:val="Style9Char"/>
    <w:link w:val="Style10"/>
    <w:rsid w:val="00C1635A"/>
    <w:rPr>
      <w:rFonts w:asciiTheme="minorHAnsi" w:eastAsiaTheme="minorHAnsi" w:hAnsiTheme="minorHAnsi" w:cstheme="minorBidi"/>
      <w:b/>
      <w:color w:val="ED7D31" w:themeColor="accent2"/>
      <w:sz w:val="28"/>
      <w:szCs w:val="22"/>
      <w:lang w:val="en-GB"/>
    </w:rPr>
  </w:style>
  <w:style w:type="table" w:customStyle="1" w:styleId="TableGrid1">
    <w:name w:val="Table Grid1"/>
    <w:basedOn w:val="TableNormal"/>
    <w:next w:val="TableGrid"/>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C1635A"/>
    <w:rPr>
      <w:rFonts w:asciiTheme="minorHAnsi" w:eastAsiaTheme="minorHAnsi" w:hAnsiTheme="minorHAnsi" w:cstheme="minorBidi"/>
      <w:b/>
      <w:color w:val="70AD47" w:themeColor="accent6"/>
      <w:sz w:val="28"/>
      <w:szCs w:val="22"/>
      <w:lang w:val="en-GB"/>
    </w:rPr>
  </w:style>
  <w:style w:type="character" w:customStyle="1" w:styleId="ListParagraphChar">
    <w:name w:val="List Paragraph Char"/>
    <w:link w:val="ListParagraph"/>
    <w:uiPriority w:val="34"/>
    <w:locked/>
    <w:rsid w:val="00C1635A"/>
    <w:rPr>
      <w:kern w:val="3"/>
      <w:sz w:val="22"/>
      <w:szCs w:val="22"/>
      <w:lang w:val="en-GB"/>
    </w:rPr>
  </w:style>
  <w:style w:type="character" w:styleId="UnresolvedMention">
    <w:name w:val="Unresolved Mention"/>
    <w:basedOn w:val="DefaultParagraphFont"/>
    <w:uiPriority w:val="99"/>
    <w:semiHidden/>
    <w:unhideWhenUsed/>
    <w:rsid w:val="00B51027"/>
    <w:rPr>
      <w:color w:val="605E5C"/>
      <w:shd w:val="clear" w:color="auto" w:fill="E1DFDD"/>
    </w:rPr>
  </w:style>
  <w:style w:type="paragraph" w:customStyle="1" w:styleId="Style1">
    <w:name w:val="Style1"/>
    <w:basedOn w:val="Normal"/>
    <w:next w:val="SectionHeader"/>
    <w:link w:val="Style1Char"/>
    <w:qFormat/>
    <w:rsid w:val="0076583D"/>
  </w:style>
  <w:style w:type="character" w:customStyle="1" w:styleId="Style1Char">
    <w:name w:val="Style1 Char"/>
    <w:basedOn w:val="DefaultParagraphFont"/>
    <w:link w:val="Style1"/>
    <w:rsid w:val="0076583D"/>
    <w:rPr>
      <w:kern w:val="3"/>
      <w:sz w:val="22"/>
      <w:szCs w:val="22"/>
      <w:lang w:val="en-GB"/>
    </w:rPr>
  </w:style>
  <w:style w:type="paragraph" w:styleId="Revision">
    <w:name w:val="Revision"/>
    <w:hidden/>
    <w:uiPriority w:val="99"/>
    <w:semiHidden/>
    <w:rsid w:val="00B64CE6"/>
    <w:pPr>
      <w:autoSpaceDN/>
      <w:spacing w:after="0"/>
      <w:textAlignment w:val="auto"/>
    </w:pPr>
    <w:rPr>
      <w:kern w:val="3"/>
      <w:sz w:val="22"/>
      <w:szCs w:val="22"/>
      <w:lang w:val="en-GB"/>
    </w:rPr>
  </w:style>
  <w:style w:type="character" w:customStyle="1" w:styleId="eop">
    <w:name w:val="eop"/>
    <w:basedOn w:val="DefaultParagraphFont"/>
    <w:rsid w:val="00400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968260">
      <w:bodyDiv w:val="1"/>
      <w:marLeft w:val="0"/>
      <w:marRight w:val="0"/>
      <w:marTop w:val="0"/>
      <w:marBottom w:val="0"/>
      <w:divBdr>
        <w:top w:val="none" w:sz="0" w:space="0" w:color="auto"/>
        <w:left w:val="none" w:sz="0" w:space="0" w:color="auto"/>
        <w:bottom w:val="none" w:sz="0" w:space="0" w:color="auto"/>
        <w:right w:val="none" w:sz="0" w:space="0" w:color="auto"/>
      </w:divBdr>
      <w:divsChild>
        <w:div w:id="40057255">
          <w:marLeft w:val="0"/>
          <w:marRight w:val="0"/>
          <w:marTop w:val="0"/>
          <w:marBottom w:val="0"/>
          <w:divBdr>
            <w:top w:val="none" w:sz="0" w:space="0" w:color="auto"/>
            <w:left w:val="none" w:sz="0" w:space="0" w:color="auto"/>
            <w:bottom w:val="none" w:sz="0" w:space="0" w:color="auto"/>
            <w:right w:val="none" w:sz="0" w:space="0" w:color="auto"/>
          </w:divBdr>
        </w:div>
        <w:div w:id="79720420">
          <w:marLeft w:val="0"/>
          <w:marRight w:val="0"/>
          <w:marTop w:val="0"/>
          <w:marBottom w:val="0"/>
          <w:divBdr>
            <w:top w:val="none" w:sz="0" w:space="0" w:color="auto"/>
            <w:left w:val="none" w:sz="0" w:space="0" w:color="auto"/>
            <w:bottom w:val="none" w:sz="0" w:space="0" w:color="auto"/>
            <w:right w:val="none" w:sz="0" w:space="0" w:color="auto"/>
          </w:divBdr>
        </w:div>
        <w:div w:id="352419214">
          <w:marLeft w:val="0"/>
          <w:marRight w:val="0"/>
          <w:marTop w:val="0"/>
          <w:marBottom w:val="0"/>
          <w:divBdr>
            <w:top w:val="none" w:sz="0" w:space="0" w:color="auto"/>
            <w:left w:val="none" w:sz="0" w:space="0" w:color="auto"/>
            <w:bottom w:val="none" w:sz="0" w:space="0" w:color="auto"/>
            <w:right w:val="none" w:sz="0" w:space="0" w:color="auto"/>
          </w:divBdr>
        </w:div>
        <w:div w:id="869338084">
          <w:marLeft w:val="0"/>
          <w:marRight w:val="0"/>
          <w:marTop w:val="0"/>
          <w:marBottom w:val="0"/>
          <w:divBdr>
            <w:top w:val="none" w:sz="0" w:space="0" w:color="auto"/>
            <w:left w:val="none" w:sz="0" w:space="0" w:color="auto"/>
            <w:bottom w:val="none" w:sz="0" w:space="0" w:color="auto"/>
            <w:right w:val="none" w:sz="0" w:space="0" w:color="auto"/>
          </w:divBdr>
        </w:div>
        <w:div w:id="930510375">
          <w:marLeft w:val="0"/>
          <w:marRight w:val="0"/>
          <w:marTop w:val="0"/>
          <w:marBottom w:val="0"/>
          <w:divBdr>
            <w:top w:val="none" w:sz="0" w:space="0" w:color="auto"/>
            <w:left w:val="none" w:sz="0" w:space="0" w:color="auto"/>
            <w:bottom w:val="none" w:sz="0" w:space="0" w:color="auto"/>
            <w:right w:val="none" w:sz="0" w:space="0" w:color="auto"/>
          </w:divBdr>
        </w:div>
        <w:div w:id="961767933">
          <w:marLeft w:val="0"/>
          <w:marRight w:val="0"/>
          <w:marTop w:val="0"/>
          <w:marBottom w:val="0"/>
          <w:divBdr>
            <w:top w:val="none" w:sz="0" w:space="0" w:color="auto"/>
            <w:left w:val="none" w:sz="0" w:space="0" w:color="auto"/>
            <w:bottom w:val="none" w:sz="0" w:space="0" w:color="auto"/>
            <w:right w:val="none" w:sz="0" w:space="0" w:color="auto"/>
          </w:divBdr>
        </w:div>
        <w:div w:id="1152020137">
          <w:marLeft w:val="0"/>
          <w:marRight w:val="0"/>
          <w:marTop w:val="0"/>
          <w:marBottom w:val="0"/>
          <w:divBdr>
            <w:top w:val="none" w:sz="0" w:space="0" w:color="auto"/>
            <w:left w:val="none" w:sz="0" w:space="0" w:color="auto"/>
            <w:bottom w:val="none" w:sz="0" w:space="0" w:color="auto"/>
            <w:right w:val="none" w:sz="0" w:space="0" w:color="auto"/>
          </w:divBdr>
        </w:div>
        <w:div w:id="1177886501">
          <w:marLeft w:val="0"/>
          <w:marRight w:val="0"/>
          <w:marTop w:val="0"/>
          <w:marBottom w:val="0"/>
          <w:divBdr>
            <w:top w:val="none" w:sz="0" w:space="0" w:color="auto"/>
            <w:left w:val="none" w:sz="0" w:space="0" w:color="auto"/>
            <w:bottom w:val="none" w:sz="0" w:space="0" w:color="auto"/>
            <w:right w:val="none" w:sz="0" w:space="0" w:color="auto"/>
          </w:divBdr>
        </w:div>
        <w:div w:id="1512522394">
          <w:marLeft w:val="0"/>
          <w:marRight w:val="0"/>
          <w:marTop w:val="0"/>
          <w:marBottom w:val="0"/>
          <w:divBdr>
            <w:top w:val="none" w:sz="0" w:space="0" w:color="auto"/>
            <w:left w:val="none" w:sz="0" w:space="0" w:color="auto"/>
            <w:bottom w:val="none" w:sz="0" w:space="0" w:color="auto"/>
            <w:right w:val="none" w:sz="0" w:space="0" w:color="auto"/>
          </w:divBdr>
        </w:div>
        <w:div w:id="1696999678">
          <w:marLeft w:val="0"/>
          <w:marRight w:val="0"/>
          <w:marTop w:val="0"/>
          <w:marBottom w:val="0"/>
          <w:divBdr>
            <w:top w:val="none" w:sz="0" w:space="0" w:color="auto"/>
            <w:left w:val="none" w:sz="0" w:space="0" w:color="auto"/>
            <w:bottom w:val="none" w:sz="0" w:space="0" w:color="auto"/>
            <w:right w:val="none" w:sz="0" w:space="0" w:color="auto"/>
          </w:divBdr>
        </w:div>
      </w:divsChild>
    </w:div>
    <w:div w:id="444152703">
      <w:bodyDiv w:val="1"/>
      <w:marLeft w:val="0"/>
      <w:marRight w:val="0"/>
      <w:marTop w:val="0"/>
      <w:marBottom w:val="0"/>
      <w:divBdr>
        <w:top w:val="none" w:sz="0" w:space="0" w:color="auto"/>
        <w:left w:val="none" w:sz="0" w:space="0" w:color="auto"/>
        <w:bottom w:val="none" w:sz="0" w:space="0" w:color="auto"/>
        <w:right w:val="none" w:sz="0" w:space="0" w:color="auto"/>
      </w:divBdr>
      <w:divsChild>
        <w:div w:id="123238328">
          <w:marLeft w:val="0"/>
          <w:marRight w:val="0"/>
          <w:marTop w:val="0"/>
          <w:marBottom w:val="0"/>
          <w:divBdr>
            <w:top w:val="none" w:sz="0" w:space="0" w:color="auto"/>
            <w:left w:val="none" w:sz="0" w:space="0" w:color="auto"/>
            <w:bottom w:val="none" w:sz="0" w:space="0" w:color="auto"/>
            <w:right w:val="none" w:sz="0" w:space="0" w:color="auto"/>
          </w:divBdr>
          <w:divsChild>
            <w:div w:id="971593858">
              <w:marLeft w:val="0"/>
              <w:marRight w:val="0"/>
              <w:marTop w:val="0"/>
              <w:marBottom w:val="0"/>
              <w:divBdr>
                <w:top w:val="none" w:sz="0" w:space="0" w:color="auto"/>
                <w:left w:val="none" w:sz="0" w:space="0" w:color="auto"/>
                <w:bottom w:val="none" w:sz="0" w:space="0" w:color="auto"/>
                <w:right w:val="none" w:sz="0" w:space="0" w:color="auto"/>
              </w:divBdr>
            </w:div>
          </w:divsChild>
        </w:div>
        <w:div w:id="770316644">
          <w:marLeft w:val="0"/>
          <w:marRight w:val="0"/>
          <w:marTop w:val="0"/>
          <w:marBottom w:val="0"/>
          <w:divBdr>
            <w:top w:val="none" w:sz="0" w:space="0" w:color="auto"/>
            <w:left w:val="none" w:sz="0" w:space="0" w:color="auto"/>
            <w:bottom w:val="none" w:sz="0" w:space="0" w:color="auto"/>
            <w:right w:val="none" w:sz="0" w:space="0" w:color="auto"/>
          </w:divBdr>
          <w:divsChild>
            <w:div w:id="188034695">
              <w:marLeft w:val="0"/>
              <w:marRight w:val="0"/>
              <w:marTop w:val="0"/>
              <w:marBottom w:val="0"/>
              <w:divBdr>
                <w:top w:val="none" w:sz="0" w:space="0" w:color="auto"/>
                <w:left w:val="none" w:sz="0" w:space="0" w:color="auto"/>
                <w:bottom w:val="none" w:sz="0" w:space="0" w:color="auto"/>
                <w:right w:val="none" w:sz="0" w:space="0" w:color="auto"/>
              </w:divBdr>
            </w:div>
            <w:div w:id="344213003">
              <w:marLeft w:val="0"/>
              <w:marRight w:val="0"/>
              <w:marTop w:val="0"/>
              <w:marBottom w:val="0"/>
              <w:divBdr>
                <w:top w:val="none" w:sz="0" w:space="0" w:color="auto"/>
                <w:left w:val="none" w:sz="0" w:space="0" w:color="auto"/>
                <w:bottom w:val="none" w:sz="0" w:space="0" w:color="auto"/>
                <w:right w:val="none" w:sz="0" w:space="0" w:color="auto"/>
              </w:divBdr>
            </w:div>
          </w:divsChild>
        </w:div>
        <w:div w:id="1127971903">
          <w:marLeft w:val="0"/>
          <w:marRight w:val="0"/>
          <w:marTop w:val="0"/>
          <w:marBottom w:val="0"/>
          <w:divBdr>
            <w:top w:val="none" w:sz="0" w:space="0" w:color="auto"/>
            <w:left w:val="none" w:sz="0" w:space="0" w:color="auto"/>
            <w:bottom w:val="none" w:sz="0" w:space="0" w:color="auto"/>
            <w:right w:val="none" w:sz="0" w:space="0" w:color="auto"/>
          </w:divBdr>
          <w:divsChild>
            <w:div w:id="1722048430">
              <w:marLeft w:val="0"/>
              <w:marRight w:val="0"/>
              <w:marTop w:val="0"/>
              <w:marBottom w:val="0"/>
              <w:divBdr>
                <w:top w:val="none" w:sz="0" w:space="0" w:color="auto"/>
                <w:left w:val="none" w:sz="0" w:space="0" w:color="auto"/>
                <w:bottom w:val="none" w:sz="0" w:space="0" w:color="auto"/>
                <w:right w:val="none" w:sz="0" w:space="0" w:color="auto"/>
              </w:divBdr>
            </w:div>
          </w:divsChild>
        </w:div>
        <w:div w:id="1188063282">
          <w:marLeft w:val="0"/>
          <w:marRight w:val="0"/>
          <w:marTop w:val="0"/>
          <w:marBottom w:val="0"/>
          <w:divBdr>
            <w:top w:val="none" w:sz="0" w:space="0" w:color="auto"/>
            <w:left w:val="none" w:sz="0" w:space="0" w:color="auto"/>
            <w:bottom w:val="none" w:sz="0" w:space="0" w:color="auto"/>
            <w:right w:val="none" w:sz="0" w:space="0" w:color="auto"/>
          </w:divBdr>
          <w:divsChild>
            <w:div w:id="735980782">
              <w:marLeft w:val="0"/>
              <w:marRight w:val="0"/>
              <w:marTop w:val="0"/>
              <w:marBottom w:val="0"/>
              <w:divBdr>
                <w:top w:val="none" w:sz="0" w:space="0" w:color="auto"/>
                <w:left w:val="none" w:sz="0" w:space="0" w:color="auto"/>
                <w:bottom w:val="none" w:sz="0" w:space="0" w:color="auto"/>
                <w:right w:val="none" w:sz="0" w:space="0" w:color="auto"/>
              </w:divBdr>
            </w:div>
          </w:divsChild>
        </w:div>
        <w:div w:id="1252855784">
          <w:marLeft w:val="0"/>
          <w:marRight w:val="0"/>
          <w:marTop w:val="0"/>
          <w:marBottom w:val="0"/>
          <w:divBdr>
            <w:top w:val="none" w:sz="0" w:space="0" w:color="auto"/>
            <w:left w:val="none" w:sz="0" w:space="0" w:color="auto"/>
            <w:bottom w:val="none" w:sz="0" w:space="0" w:color="auto"/>
            <w:right w:val="none" w:sz="0" w:space="0" w:color="auto"/>
          </w:divBdr>
          <w:divsChild>
            <w:div w:id="884635371">
              <w:marLeft w:val="0"/>
              <w:marRight w:val="0"/>
              <w:marTop w:val="0"/>
              <w:marBottom w:val="0"/>
              <w:divBdr>
                <w:top w:val="none" w:sz="0" w:space="0" w:color="auto"/>
                <w:left w:val="none" w:sz="0" w:space="0" w:color="auto"/>
                <w:bottom w:val="none" w:sz="0" w:space="0" w:color="auto"/>
                <w:right w:val="none" w:sz="0" w:space="0" w:color="auto"/>
              </w:divBdr>
            </w:div>
          </w:divsChild>
        </w:div>
        <w:div w:id="1734810923">
          <w:marLeft w:val="0"/>
          <w:marRight w:val="0"/>
          <w:marTop w:val="0"/>
          <w:marBottom w:val="0"/>
          <w:divBdr>
            <w:top w:val="none" w:sz="0" w:space="0" w:color="auto"/>
            <w:left w:val="none" w:sz="0" w:space="0" w:color="auto"/>
            <w:bottom w:val="none" w:sz="0" w:space="0" w:color="auto"/>
            <w:right w:val="none" w:sz="0" w:space="0" w:color="auto"/>
          </w:divBdr>
          <w:divsChild>
            <w:div w:id="1832721296">
              <w:marLeft w:val="0"/>
              <w:marRight w:val="0"/>
              <w:marTop w:val="0"/>
              <w:marBottom w:val="0"/>
              <w:divBdr>
                <w:top w:val="none" w:sz="0" w:space="0" w:color="auto"/>
                <w:left w:val="none" w:sz="0" w:space="0" w:color="auto"/>
                <w:bottom w:val="none" w:sz="0" w:space="0" w:color="auto"/>
                <w:right w:val="none" w:sz="0" w:space="0" w:color="auto"/>
              </w:divBdr>
            </w:div>
          </w:divsChild>
        </w:div>
        <w:div w:id="1853032940">
          <w:marLeft w:val="0"/>
          <w:marRight w:val="0"/>
          <w:marTop w:val="0"/>
          <w:marBottom w:val="0"/>
          <w:divBdr>
            <w:top w:val="none" w:sz="0" w:space="0" w:color="auto"/>
            <w:left w:val="none" w:sz="0" w:space="0" w:color="auto"/>
            <w:bottom w:val="none" w:sz="0" w:space="0" w:color="auto"/>
            <w:right w:val="none" w:sz="0" w:space="0" w:color="auto"/>
          </w:divBdr>
          <w:divsChild>
            <w:div w:id="1189829858">
              <w:marLeft w:val="0"/>
              <w:marRight w:val="0"/>
              <w:marTop w:val="0"/>
              <w:marBottom w:val="0"/>
              <w:divBdr>
                <w:top w:val="none" w:sz="0" w:space="0" w:color="auto"/>
                <w:left w:val="none" w:sz="0" w:space="0" w:color="auto"/>
                <w:bottom w:val="none" w:sz="0" w:space="0" w:color="auto"/>
                <w:right w:val="none" w:sz="0" w:space="0" w:color="auto"/>
              </w:divBdr>
            </w:div>
            <w:div w:id="1866821331">
              <w:marLeft w:val="0"/>
              <w:marRight w:val="0"/>
              <w:marTop w:val="0"/>
              <w:marBottom w:val="0"/>
              <w:divBdr>
                <w:top w:val="none" w:sz="0" w:space="0" w:color="auto"/>
                <w:left w:val="none" w:sz="0" w:space="0" w:color="auto"/>
                <w:bottom w:val="none" w:sz="0" w:space="0" w:color="auto"/>
                <w:right w:val="none" w:sz="0" w:space="0" w:color="auto"/>
              </w:divBdr>
            </w:div>
          </w:divsChild>
        </w:div>
        <w:div w:id="1951357686">
          <w:marLeft w:val="0"/>
          <w:marRight w:val="0"/>
          <w:marTop w:val="0"/>
          <w:marBottom w:val="0"/>
          <w:divBdr>
            <w:top w:val="none" w:sz="0" w:space="0" w:color="auto"/>
            <w:left w:val="none" w:sz="0" w:space="0" w:color="auto"/>
            <w:bottom w:val="none" w:sz="0" w:space="0" w:color="auto"/>
            <w:right w:val="none" w:sz="0" w:space="0" w:color="auto"/>
          </w:divBdr>
          <w:divsChild>
            <w:div w:id="320544046">
              <w:marLeft w:val="0"/>
              <w:marRight w:val="0"/>
              <w:marTop w:val="0"/>
              <w:marBottom w:val="0"/>
              <w:divBdr>
                <w:top w:val="none" w:sz="0" w:space="0" w:color="auto"/>
                <w:left w:val="none" w:sz="0" w:space="0" w:color="auto"/>
                <w:bottom w:val="none" w:sz="0" w:space="0" w:color="auto"/>
                <w:right w:val="none" w:sz="0" w:space="0" w:color="auto"/>
              </w:divBdr>
            </w:div>
            <w:div w:id="7922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363688">
      <w:bodyDiv w:val="1"/>
      <w:marLeft w:val="0"/>
      <w:marRight w:val="0"/>
      <w:marTop w:val="0"/>
      <w:marBottom w:val="0"/>
      <w:divBdr>
        <w:top w:val="none" w:sz="0" w:space="0" w:color="auto"/>
        <w:left w:val="none" w:sz="0" w:space="0" w:color="auto"/>
        <w:bottom w:val="none" w:sz="0" w:space="0" w:color="auto"/>
        <w:right w:val="none" w:sz="0" w:space="0" w:color="auto"/>
      </w:divBdr>
      <w:divsChild>
        <w:div w:id="4675478">
          <w:marLeft w:val="0"/>
          <w:marRight w:val="0"/>
          <w:marTop w:val="0"/>
          <w:marBottom w:val="0"/>
          <w:divBdr>
            <w:top w:val="none" w:sz="0" w:space="0" w:color="auto"/>
            <w:left w:val="none" w:sz="0" w:space="0" w:color="auto"/>
            <w:bottom w:val="none" w:sz="0" w:space="0" w:color="auto"/>
            <w:right w:val="none" w:sz="0" w:space="0" w:color="auto"/>
          </w:divBdr>
          <w:divsChild>
            <w:div w:id="1042485979">
              <w:marLeft w:val="0"/>
              <w:marRight w:val="0"/>
              <w:marTop w:val="0"/>
              <w:marBottom w:val="0"/>
              <w:divBdr>
                <w:top w:val="none" w:sz="0" w:space="0" w:color="auto"/>
                <w:left w:val="none" w:sz="0" w:space="0" w:color="auto"/>
                <w:bottom w:val="none" w:sz="0" w:space="0" w:color="auto"/>
                <w:right w:val="none" w:sz="0" w:space="0" w:color="auto"/>
              </w:divBdr>
            </w:div>
            <w:div w:id="1199775871">
              <w:marLeft w:val="0"/>
              <w:marRight w:val="0"/>
              <w:marTop w:val="0"/>
              <w:marBottom w:val="0"/>
              <w:divBdr>
                <w:top w:val="none" w:sz="0" w:space="0" w:color="auto"/>
                <w:left w:val="none" w:sz="0" w:space="0" w:color="auto"/>
                <w:bottom w:val="none" w:sz="0" w:space="0" w:color="auto"/>
                <w:right w:val="none" w:sz="0" w:space="0" w:color="auto"/>
              </w:divBdr>
            </w:div>
            <w:div w:id="1740902493">
              <w:marLeft w:val="0"/>
              <w:marRight w:val="0"/>
              <w:marTop w:val="0"/>
              <w:marBottom w:val="0"/>
              <w:divBdr>
                <w:top w:val="none" w:sz="0" w:space="0" w:color="auto"/>
                <w:left w:val="none" w:sz="0" w:space="0" w:color="auto"/>
                <w:bottom w:val="none" w:sz="0" w:space="0" w:color="auto"/>
                <w:right w:val="none" w:sz="0" w:space="0" w:color="auto"/>
              </w:divBdr>
            </w:div>
            <w:div w:id="1765421379">
              <w:marLeft w:val="0"/>
              <w:marRight w:val="0"/>
              <w:marTop w:val="0"/>
              <w:marBottom w:val="0"/>
              <w:divBdr>
                <w:top w:val="none" w:sz="0" w:space="0" w:color="auto"/>
                <w:left w:val="none" w:sz="0" w:space="0" w:color="auto"/>
                <w:bottom w:val="none" w:sz="0" w:space="0" w:color="auto"/>
                <w:right w:val="none" w:sz="0" w:space="0" w:color="auto"/>
              </w:divBdr>
            </w:div>
          </w:divsChild>
        </w:div>
        <w:div w:id="179707775">
          <w:marLeft w:val="0"/>
          <w:marRight w:val="0"/>
          <w:marTop w:val="0"/>
          <w:marBottom w:val="0"/>
          <w:divBdr>
            <w:top w:val="none" w:sz="0" w:space="0" w:color="auto"/>
            <w:left w:val="none" w:sz="0" w:space="0" w:color="auto"/>
            <w:bottom w:val="none" w:sz="0" w:space="0" w:color="auto"/>
            <w:right w:val="none" w:sz="0" w:space="0" w:color="auto"/>
          </w:divBdr>
          <w:divsChild>
            <w:div w:id="467209754">
              <w:marLeft w:val="0"/>
              <w:marRight w:val="0"/>
              <w:marTop w:val="0"/>
              <w:marBottom w:val="0"/>
              <w:divBdr>
                <w:top w:val="none" w:sz="0" w:space="0" w:color="auto"/>
                <w:left w:val="none" w:sz="0" w:space="0" w:color="auto"/>
                <w:bottom w:val="none" w:sz="0" w:space="0" w:color="auto"/>
                <w:right w:val="none" w:sz="0" w:space="0" w:color="auto"/>
              </w:divBdr>
            </w:div>
          </w:divsChild>
        </w:div>
        <w:div w:id="677318916">
          <w:marLeft w:val="0"/>
          <w:marRight w:val="0"/>
          <w:marTop w:val="0"/>
          <w:marBottom w:val="0"/>
          <w:divBdr>
            <w:top w:val="none" w:sz="0" w:space="0" w:color="auto"/>
            <w:left w:val="none" w:sz="0" w:space="0" w:color="auto"/>
            <w:bottom w:val="none" w:sz="0" w:space="0" w:color="auto"/>
            <w:right w:val="none" w:sz="0" w:space="0" w:color="auto"/>
          </w:divBdr>
          <w:divsChild>
            <w:div w:id="667175165">
              <w:marLeft w:val="0"/>
              <w:marRight w:val="0"/>
              <w:marTop w:val="0"/>
              <w:marBottom w:val="0"/>
              <w:divBdr>
                <w:top w:val="none" w:sz="0" w:space="0" w:color="auto"/>
                <w:left w:val="none" w:sz="0" w:space="0" w:color="auto"/>
                <w:bottom w:val="none" w:sz="0" w:space="0" w:color="auto"/>
                <w:right w:val="none" w:sz="0" w:space="0" w:color="auto"/>
              </w:divBdr>
            </w:div>
          </w:divsChild>
        </w:div>
        <w:div w:id="980840146">
          <w:marLeft w:val="0"/>
          <w:marRight w:val="0"/>
          <w:marTop w:val="0"/>
          <w:marBottom w:val="0"/>
          <w:divBdr>
            <w:top w:val="none" w:sz="0" w:space="0" w:color="auto"/>
            <w:left w:val="none" w:sz="0" w:space="0" w:color="auto"/>
            <w:bottom w:val="none" w:sz="0" w:space="0" w:color="auto"/>
            <w:right w:val="none" w:sz="0" w:space="0" w:color="auto"/>
          </w:divBdr>
          <w:divsChild>
            <w:div w:id="1270549203">
              <w:marLeft w:val="0"/>
              <w:marRight w:val="0"/>
              <w:marTop w:val="0"/>
              <w:marBottom w:val="0"/>
              <w:divBdr>
                <w:top w:val="none" w:sz="0" w:space="0" w:color="auto"/>
                <w:left w:val="none" w:sz="0" w:space="0" w:color="auto"/>
                <w:bottom w:val="none" w:sz="0" w:space="0" w:color="auto"/>
                <w:right w:val="none" w:sz="0" w:space="0" w:color="auto"/>
              </w:divBdr>
            </w:div>
          </w:divsChild>
        </w:div>
        <w:div w:id="1544095365">
          <w:marLeft w:val="0"/>
          <w:marRight w:val="0"/>
          <w:marTop w:val="0"/>
          <w:marBottom w:val="0"/>
          <w:divBdr>
            <w:top w:val="none" w:sz="0" w:space="0" w:color="auto"/>
            <w:left w:val="none" w:sz="0" w:space="0" w:color="auto"/>
            <w:bottom w:val="none" w:sz="0" w:space="0" w:color="auto"/>
            <w:right w:val="none" w:sz="0" w:space="0" w:color="auto"/>
          </w:divBdr>
          <w:divsChild>
            <w:div w:id="1643846003">
              <w:marLeft w:val="0"/>
              <w:marRight w:val="0"/>
              <w:marTop w:val="0"/>
              <w:marBottom w:val="0"/>
              <w:divBdr>
                <w:top w:val="none" w:sz="0" w:space="0" w:color="auto"/>
                <w:left w:val="none" w:sz="0" w:space="0" w:color="auto"/>
                <w:bottom w:val="none" w:sz="0" w:space="0" w:color="auto"/>
                <w:right w:val="none" w:sz="0" w:space="0" w:color="auto"/>
              </w:divBdr>
            </w:div>
          </w:divsChild>
        </w:div>
        <w:div w:id="1800800766">
          <w:marLeft w:val="0"/>
          <w:marRight w:val="0"/>
          <w:marTop w:val="0"/>
          <w:marBottom w:val="0"/>
          <w:divBdr>
            <w:top w:val="none" w:sz="0" w:space="0" w:color="auto"/>
            <w:left w:val="none" w:sz="0" w:space="0" w:color="auto"/>
            <w:bottom w:val="none" w:sz="0" w:space="0" w:color="auto"/>
            <w:right w:val="none" w:sz="0" w:space="0" w:color="auto"/>
          </w:divBdr>
          <w:divsChild>
            <w:div w:id="31916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06029">
      <w:bodyDiv w:val="1"/>
      <w:marLeft w:val="0"/>
      <w:marRight w:val="0"/>
      <w:marTop w:val="0"/>
      <w:marBottom w:val="0"/>
      <w:divBdr>
        <w:top w:val="none" w:sz="0" w:space="0" w:color="auto"/>
        <w:left w:val="none" w:sz="0" w:space="0" w:color="auto"/>
        <w:bottom w:val="none" w:sz="0" w:space="0" w:color="auto"/>
        <w:right w:val="none" w:sz="0" w:space="0" w:color="auto"/>
      </w:divBdr>
      <w:divsChild>
        <w:div w:id="311520497">
          <w:marLeft w:val="0"/>
          <w:marRight w:val="0"/>
          <w:marTop w:val="0"/>
          <w:marBottom w:val="0"/>
          <w:divBdr>
            <w:top w:val="none" w:sz="0" w:space="0" w:color="auto"/>
            <w:left w:val="none" w:sz="0" w:space="0" w:color="auto"/>
            <w:bottom w:val="none" w:sz="0" w:space="0" w:color="auto"/>
            <w:right w:val="none" w:sz="0" w:space="0" w:color="auto"/>
          </w:divBdr>
          <w:divsChild>
            <w:div w:id="977882481">
              <w:marLeft w:val="0"/>
              <w:marRight w:val="0"/>
              <w:marTop w:val="0"/>
              <w:marBottom w:val="0"/>
              <w:divBdr>
                <w:top w:val="none" w:sz="0" w:space="0" w:color="auto"/>
                <w:left w:val="none" w:sz="0" w:space="0" w:color="auto"/>
                <w:bottom w:val="none" w:sz="0" w:space="0" w:color="auto"/>
                <w:right w:val="none" w:sz="0" w:space="0" w:color="auto"/>
              </w:divBdr>
            </w:div>
          </w:divsChild>
        </w:div>
        <w:div w:id="501091391">
          <w:marLeft w:val="0"/>
          <w:marRight w:val="0"/>
          <w:marTop w:val="0"/>
          <w:marBottom w:val="0"/>
          <w:divBdr>
            <w:top w:val="none" w:sz="0" w:space="0" w:color="auto"/>
            <w:left w:val="none" w:sz="0" w:space="0" w:color="auto"/>
            <w:bottom w:val="none" w:sz="0" w:space="0" w:color="auto"/>
            <w:right w:val="none" w:sz="0" w:space="0" w:color="auto"/>
          </w:divBdr>
          <w:divsChild>
            <w:div w:id="372850920">
              <w:marLeft w:val="0"/>
              <w:marRight w:val="0"/>
              <w:marTop w:val="0"/>
              <w:marBottom w:val="0"/>
              <w:divBdr>
                <w:top w:val="none" w:sz="0" w:space="0" w:color="auto"/>
                <w:left w:val="none" w:sz="0" w:space="0" w:color="auto"/>
                <w:bottom w:val="none" w:sz="0" w:space="0" w:color="auto"/>
                <w:right w:val="none" w:sz="0" w:space="0" w:color="auto"/>
              </w:divBdr>
            </w:div>
          </w:divsChild>
        </w:div>
        <w:div w:id="662662637">
          <w:marLeft w:val="0"/>
          <w:marRight w:val="0"/>
          <w:marTop w:val="0"/>
          <w:marBottom w:val="0"/>
          <w:divBdr>
            <w:top w:val="none" w:sz="0" w:space="0" w:color="auto"/>
            <w:left w:val="none" w:sz="0" w:space="0" w:color="auto"/>
            <w:bottom w:val="none" w:sz="0" w:space="0" w:color="auto"/>
            <w:right w:val="none" w:sz="0" w:space="0" w:color="auto"/>
          </w:divBdr>
          <w:divsChild>
            <w:div w:id="1751346972">
              <w:marLeft w:val="0"/>
              <w:marRight w:val="0"/>
              <w:marTop w:val="0"/>
              <w:marBottom w:val="0"/>
              <w:divBdr>
                <w:top w:val="none" w:sz="0" w:space="0" w:color="auto"/>
                <w:left w:val="none" w:sz="0" w:space="0" w:color="auto"/>
                <w:bottom w:val="none" w:sz="0" w:space="0" w:color="auto"/>
                <w:right w:val="none" w:sz="0" w:space="0" w:color="auto"/>
              </w:divBdr>
            </w:div>
          </w:divsChild>
        </w:div>
        <w:div w:id="1042634221">
          <w:marLeft w:val="0"/>
          <w:marRight w:val="0"/>
          <w:marTop w:val="0"/>
          <w:marBottom w:val="0"/>
          <w:divBdr>
            <w:top w:val="none" w:sz="0" w:space="0" w:color="auto"/>
            <w:left w:val="none" w:sz="0" w:space="0" w:color="auto"/>
            <w:bottom w:val="none" w:sz="0" w:space="0" w:color="auto"/>
            <w:right w:val="none" w:sz="0" w:space="0" w:color="auto"/>
          </w:divBdr>
          <w:divsChild>
            <w:div w:id="209927064">
              <w:marLeft w:val="0"/>
              <w:marRight w:val="0"/>
              <w:marTop w:val="0"/>
              <w:marBottom w:val="0"/>
              <w:divBdr>
                <w:top w:val="none" w:sz="0" w:space="0" w:color="auto"/>
                <w:left w:val="none" w:sz="0" w:space="0" w:color="auto"/>
                <w:bottom w:val="none" w:sz="0" w:space="0" w:color="auto"/>
                <w:right w:val="none" w:sz="0" w:space="0" w:color="auto"/>
              </w:divBdr>
            </w:div>
            <w:div w:id="722876475">
              <w:marLeft w:val="0"/>
              <w:marRight w:val="0"/>
              <w:marTop w:val="0"/>
              <w:marBottom w:val="0"/>
              <w:divBdr>
                <w:top w:val="none" w:sz="0" w:space="0" w:color="auto"/>
                <w:left w:val="none" w:sz="0" w:space="0" w:color="auto"/>
                <w:bottom w:val="none" w:sz="0" w:space="0" w:color="auto"/>
                <w:right w:val="none" w:sz="0" w:space="0" w:color="auto"/>
              </w:divBdr>
            </w:div>
            <w:div w:id="1653833651">
              <w:marLeft w:val="0"/>
              <w:marRight w:val="0"/>
              <w:marTop w:val="0"/>
              <w:marBottom w:val="0"/>
              <w:divBdr>
                <w:top w:val="none" w:sz="0" w:space="0" w:color="auto"/>
                <w:left w:val="none" w:sz="0" w:space="0" w:color="auto"/>
                <w:bottom w:val="none" w:sz="0" w:space="0" w:color="auto"/>
                <w:right w:val="none" w:sz="0" w:space="0" w:color="auto"/>
              </w:divBdr>
            </w:div>
            <w:div w:id="1909798833">
              <w:marLeft w:val="0"/>
              <w:marRight w:val="0"/>
              <w:marTop w:val="0"/>
              <w:marBottom w:val="0"/>
              <w:divBdr>
                <w:top w:val="none" w:sz="0" w:space="0" w:color="auto"/>
                <w:left w:val="none" w:sz="0" w:space="0" w:color="auto"/>
                <w:bottom w:val="none" w:sz="0" w:space="0" w:color="auto"/>
                <w:right w:val="none" w:sz="0" w:space="0" w:color="auto"/>
              </w:divBdr>
            </w:div>
          </w:divsChild>
        </w:div>
        <w:div w:id="1125268196">
          <w:marLeft w:val="0"/>
          <w:marRight w:val="0"/>
          <w:marTop w:val="0"/>
          <w:marBottom w:val="0"/>
          <w:divBdr>
            <w:top w:val="none" w:sz="0" w:space="0" w:color="auto"/>
            <w:left w:val="none" w:sz="0" w:space="0" w:color="auto"/>
            <w:bottom w:val="none" w:sz="0" w:space="0" w:color="auto"/>
            <w:right w:val="none" w:sz="0" w:space="0" w:color="auto"/>
          </w:divBdr>
          <w:divsChild>
            <w:div w:id="1348605572">
              <w:marLeft w:val="0"/>
              <w:marRight w:val="0"/>
              <w:marTop w:val="0"/>
              <w:marBottom w:val="0"/>
              <w:divBdr>
                <w:top w:val="none" w:sz="0" w:space="0" w:color="auto"/>
                <w:left w:val="none" w:sz="0" w:space="0" w:color="auto"/>
                <w:bottom w:val="none" w:sz="0" w:space="0" w:color="auto"/>
                <w:right w:val="none" w:sz="0" w:space="0" w:color="auto"/>
              </w:divBdr>
            </w:div>
          </w:divsChild>
        </w:div>
        <w:div w:id="1181777730">
          <w:marLeft w:val="0"/>
          <w:marRight w:val="0"/>
          <w:marTop w:val="0"/>
          <w:marBottom w:val="0"/>
          <w:divBdr>
            <w:top w:val="none" w:sz="0" w:space="0" w:color="auto"/>
            <w:left w:val="none" w:sz="0" w:space="0" w:color="auto"/>
            <w:bottom w:val="none" w:sz="0" w:space="0" w:color="auto"/>
            <w:right w:val="none" w:sz="0" w:space="0" w:color="auto"/>
          </w:divBdr>
          <w:divsChild>
            <w:div w:id="149791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352068">
      <w:bodyDiv w:val="1"/>
      <w:marLeft w:val="0"/>
      <w:marRight w:val="0"/>
      <w:marTop w:val="0"/>
      <w:marBottom w:val="0"/>
      <w:divBdr>
        <w:top w:val="none" w:sz="0" w:space="0" w:color="auto"/>
        <w:left w:val="none" w:sz="0" w:space="0" w:color="auto"/>
        <w:bottom w:val="none" w:sz="0" w:space="0" w:color="auto"/>
        <w:right w:val="none" w:sz="0" w:space="0" w:color="auto"/>
      </w:divBdr>
      <w:divsChild>
        <w:div w:id="267665287">
          <w:marLeft w:val="0"/>
          <w:marRight w:val="0"/>
          <w:marTop w:val="0"/>
          <w:marBottom w:val="0"/>
          <w:divBdr>
            <w:top w:val="none" w:sz="0" w:space="0" w:color="auto"/>
            <w:left w:val="none" w:sz="0" w:space="0" w:color="auto"/>
            <w:bottom w:val="none" w:sz="0" w:space="0" w:color="auto"/>
            <w:right w:val="none" w:sz="0" w:space="0" w:color="auto"/>
          </w:divBdr>
        </w:div>
        <w:div w:id="297565041">
          <w:marLeft w:val="0"/>
          <w:marRight w:val="0"/>
          <w:marTop w:val="0"/>
          <w:marBottom w:val="0"/>
          <w:divBdr>
            <w:top w:val="none" w:sz="0" w:space="0" w:color="auto"/>
            <w:left w:val="none" w:sz="0" w:space="0" w:color="auto"/>
            <w:bottom w:val="none" w:sz="0" w:space="0" w:color="auto"/>
            <w:right w:val="none" w:sz="0" w:space="0" w:color="auto"/>
          </w:divBdr>
        </w:div>
        <w:div w:id="351078909">
          <w:marLeft w:val="0"/>
          <w:marRight w:val="0"/>
          <w:marTop w:val="0"/>
          <w:marBottom w:val="0"/>
          <w:divBdr>
            <w:top w:val="none" w:sz="0" w:space="0" w:color="auto"/>
            <w:left w:val="none" w:sz="0" w:space="0" w:color="auto"/>
            <w:bottom w:val="none" w:sz="0" w:space="0" w:color="auto"/>
            <w:right w:val="none" w:sz="0" w:space="0" w:color="auto"/>
          </w:divBdr>
        </w:div>
        <w:div w:id="423650323">
          <w:marLeft w:val="0"/>
          <w:marRight w:val="0"/>
          <w:marTop w:val="0"/>
          <w:marBottom w:val="0"/>
          <w:divBdr>
            <w:top w:val="none" w:sz="0" w:space="0" w:color="auto"/>
            <w:left w:val="none" w:sz="0" w:space="0" w:color="auto"/>
            <w:bottom w:val="none" w:sz="0" w:space="0" w:color="auto"/>
            <w:right w:val="none" w:sz="0" w:space="0" w:color="auto"/>
          </w:divBdr>
        </w:div>
        <w:div w:id="817961643">
          <w:marLeft w:val="0"/>
          <w:marRight w:val="0"/>
          <w:marTop w:val="0"/>
          <w:marBottom w:val="0"/>
          <w:divBdr>
            <w:top w:val="none" w:sz="0" w:space="0" w:color="auto"/>
            <w:left w:val="none" w:sz="0" w:space="0" w:color="auto"/>
            <w:bottom w:val="none" w:sz="0" w:space="0" w:color="auto"/>
            <w:right w:val="none" w:sz="0" w:space="0" w:color="auto"/>
          </w:divBdr>
        </w:div>
        <w:div w:id="1138455347">
          <w:marLeft w:val="0"/>
          <w:marRight w:val="0"/>
          <w:marTop w:val="0"/>
          <w:marBottom w:val="0"/>
          <w:divBdr>
            <w:top w:val="none" w:sz="0" w:space="0" w:color="auto"/>
            <w:left w:val="none" w:sz="0" w:space="0" w:color="auto"/>
            <w:bottom w:val="none" w:sz="0" w:space="0" w:color="auto"/>
            <w:right w:val="none" w:sz="0" w:space="0" w:color="auto"/>
          </w:divBdr>
        </w:div>
        <w:div w:id="1505823638">
          <w:marLeft w:val="0"/>
          <w:marRight w:val="0"/>
          <w:marTop w:val="0"/>
          <w:marBottom w:val="0"/>
          <w:divBdr>
            <w:top w:val="none" w:sz="0" w:space="0" w:color="auto"/>
            <w:left w:val="none" w:sz="0" w:space="0" w:color="auto"/>
            <w:bottom w:val="none" w:sz="0" w:space="0" w:color="auto"/>
            <w:right w:val="none" w:sz="0" w:space="0" w:color="auto"/>
          </w:divBdr>
        </w:div>
        <w:div w:id="2082364396">
          <w:marLeft w:val="0"/>
          <w:marRight w:val="0"/>
          <w:marTop w:val="0"/>
          <w:marBottom w:val="0"/>
          <w:divBdr>
            <w:top w:val="none" w:sz="0" w:space="0" w:color="auto"/>
            <w:left w:val="none" w:sz="0" w:space="0" w:color="auto"/>
            <w:bottom w:val="none" w:sz="0" w:space="0" w:color="auto"/>
            <w:right w:val="none" w:sz="0" w:space="0" w:color="auto"/>
          </w:divBdr>
        </w:div>
      </w:divsChild>
    </w:div>
    <w:div w:id="803354418">
      <w:bodyDiv w:val="1"/>
      <w:marLeft w:val="0"/>
      <w:marRight w:val="0"/>
      <w:marTop w:val="0"/>
      <w:marBottom w:val="0"/>
      <w:divBdr>
        <w:top w:val="none" w:sz="0" w:space="0" w:color="auto"/>
        <w:left w:val="none" w:sz="0" w:space="0" w:color="auto"/>
        <w:bottom w:val="none" w:sz="0" w:space="0" w:color="auto"/>
        <w:right w:val="none" w:sz="0" w:space="0" w:color="auto"/>
      </w:divBdr>
      <w:divsChild>
        <w:div w:id="80419123">
          <w:marLeft w:val="0"/>
          <w:marRight w:val="0"/>
          <w:marTop w:val="0"/>
          <w:marBottom w:val="0"/>
          <w:divBdr>
            <w:top w:val="none" w:sz="0" w:space="0" w:color="auto"/>
            <w:left w:val="none" w:sz="0" w:space="0" w:color="auto"/>
            <w:bottom w:val="none" w:sz="0" w:space="0" w:color="auto"/>
            <w:right w:val="none" w:sz="0" w:space="0" w:color="auto"/>
          </w:divBdr>
        </w:div>
        <w:div w:id="163907630">
          <w:marLeft w:val="0"/>
          <w:marRight w:val="0"/>
          <w:marTop w:val="0"/>
          <w:marBottom w:val="0"/>
          <w:divBdr>
            <w:top w:val="none" w:sz="0" w:space="0" w:color="auto"/>
            <w:left w:val="none" w:sz="0" w:space="0" w:color="auto"/>
            <w:bottom w:val="none" w:sz="0" w:space="0" w:color="auto"/>
            <w:right w:val="none" w:sz="0" w:space="0" w:color="auto"/>
          </w:divBdr>
        </w:div>
        <w:div w:id="359933291">
          <w:marLeft w:val="0"/>
          <w:marRight w:val="0"/>
          <w:marTop w:val="0"/>
          <w:marBottom w:val="0"/>
          <w:divBdr>
            <w:top w:val="none" w:sz="0" w:space="0" w:color="auto"/>
            <w:left w:val="none" w:sz="0" w:space="0" w:color="auto"/>
            <w:bottom w:val="none" w:sz="0" w:space="0" w:color="auto"/>
            <w:right w:val="none" w:sz="0" w:space="0" w:color="auto"/>
          </w:divBdr>
        </w:div>
        <w:div w:id="543830100">
          <w:marLeft w:val="0"/>
          <w:marRight w:val="0"/>
          <w:marTop w:val="0"/>
          <w:marBottom w:val="0"/>
          <w:divBdr>
            <w:top w:val="none" w:sz="0" w:space="0" w:color="auto"/>
            <w:left w:val="none" w:sz="0" w:space="0" w:color="auto"/>
            <w:bottom w:val="none" w:sz="0" w:space="0" w:color="auto"/>
            <w:right w:val="none" w:sz="0" w:space="0" w:color="auto"/>
          </w:divBdr>
        </w:div>
        <w:div w:id="1316648548">
          <w:marLeft w:val="0"/>
          <w:marRight w:val="0"/>
          <w:marTop w:val="0"/>
          <w:marBottom w:val="0"/>
          <w:divBdr>
            <w:top w:val="none" w:sz="0" w:space="0" w:color="auto"/>
            <w:left w:val="none" w:sz="0" w:space="0" w:color="auto"/>
            <w:bottom w:val="none" w:sz="0" w:space="0" w:color="auto"/>
            <w:right w:val="none" w:sz="0" w:space="0" w:color="auto"/>
          </w:divBdr>
        </w:div>
        <w:div w:id="1464927356">
          <w:marLeft w:val="0"/>
          <w:marRight w:val="0"/>
          <w:marTop w:val="0"/>
          <w:marBottom w:val="0"/>
          <w:divBdr>
            <w:top w:val="none" w:sz="0" w:space="0" w:color="auto"/>
            <w:left w:val="none" w:sz="0" w:space="0" w:color="auto"/>
            <w:bottom w:val="none" w:sz="0" w:space="0" w:color="auto"/>
            <w:right w:val="none" w:sz="0" w:space="0" w:color="auto"/>
          </w:divBdr>
        </w:div>
        <w:div w:id="2044210294">
          <w:marLeft w:val="0"/>
          <w:marRight w:val="0"/>
          <w:marTop w:val="0"/>
          <w:marBottom w:val="0"/>
          <w:divBdr>
            <w:top w:val="none" w:sz="0" w:space="0" w:color="auto"/>
            <w:left w:val="none" w:sz="0" w:space="0" w:color="auto"/>
            <w:bottom w:val="none" w:sz="0" w:space="0" w:color="auto"/>
            <w:right w:val="none" w:sz="0" w:space="0" w:color="auto"/>
          </w:divBdr>
        </w:div>
        <w:div w:id="2047872145">
          <w:marLeft w:val="0"/>
          <w:marRight w:val="0"/>
          <w:marTop w:val="0"/>
          <w:marBottom w:val="0"/>
          <w:divBdr>
            <w:top w:val="none" w:sz="0" w:space="0" w:color="auto"/>
            <w:left w:val="none" w:sz="0" w:space="0" w:color="auto"/>
            <w:bottom w:val="none" w:sz="0" w:space="0" w:color="auto"/>
            <w:right w:val="none" w:sz="0" w:space="0" w:color="auto"/>
          </w:divBdr>
        </w:div>
      </w:divsChild>
    </w:div>
    <w:div w:id="819886231">
      <w:bodyDiv w:val="1"/>
      <w:marLeft w:val="0"/>
      <w:marRight w:val="0"/>
      <w:marTop w:val="0"/>
      <w:marBottom w:val="0"/>
      <w:divBdr>
        <w:top w:val="none" w:sz="0" w:space="0" w:color="auto"/>
        <w:left w:val="none" w:sz="0" w:space="0" w:color="auto"/>
        <w:bottom w:val="none" w:sz="0" w:space="0" w:color="auto"/>
        <w:right w:val="none" w:sz="0" w:space="0" w:color="auto"/>
      </w:divBdr>
      <w:divsChild>
        <w:div w:id="71777112">
          <w:marLeft w:val="0"/>
          <w:marRight w:val="0"/>
          <w:marTop w:val="0"/>
          <w:marBottom w:val="0"/>
          <w:divBdr>
            <w:top w:val="none" w:sz="0" w:space="0" w:color="auto"/>
            <w:left w:val="none" w:sz="0" w:space="0" w:color="auto"/>
            <w:bottom w:val="none" w:sz="0" w:space="0" w:color="auto"/>
            <w:right w:val="none" w:sz="0" w:space="0" w:color="auto"/>
          </w:divBdr>
          <w:divsChild>
            <w:div w:id="570434919">
              <w:marLeft w:val="0"/>
              <w:marRight w:val="0"/>
              <w:marTop w:val="0"/>
              <w:marBottom w:val="0"/>
              <w:divBdr>
                <w:top w:val="none" w:sz="0" w:space="0" w:color="auto"/>
                <w:left w:val="none" w:sz="0" w:space="0" w:color="auto"/>
                <w:bottom w:val="none" w:sz="0" w:space="0" w:color="auto"/>
                <w:right w:val="none" w:sz="0" w:space="0" w:color="auto"/>
              </w:divBdr>
            </w:div>
          </w:divsChild>
        </w:div>
        <w:div w:id="231434051">
          <w:marLeft w:val="0"/>
          <w:marRight w:val="0"/>
          <w:marTop w:val="0"/>
          <w:marBottom w:val="0"/>
          <w:divBdr>
            <w:top w:val="none" w:sz="0" w:space="0" w:color="auto"/>
            <w:left w:val="none" w:sz="0" w:space="0" w:color="auto"/>
            <w:bottom w:val="none" w:sz="0" w:space="0" w:color="auto"/>
            <w:right w:val="none" w:sz="0" w:space="0" w:color="auto"/>
          </w:divBdr>
          <w:divsChild>
            <w:div w:id="2125808855">
              <w:marLeft w:val="0"/>
              <w:marRight w:val="0"/>
              <w:marTop w:val="0"/>
              <w:marBottom w:val="0"/>
              <w:divBdr>
                <w:top w:val="none" w:sz="0" w:space="0" w:color="auto"/>
                <w:left w:val="none" w:sz="0" w:space="0" w:color="auto"/>
                <w:bottom w:val="none" w:sz="0" w:space="0" w:color="auto"/>
                <w:right w:val="none" w:sz="0" w:space="0" w:color="auto"/>
              </w:divBdr>
            </w:div>
          </w:divsChild>
        </w:div>
        <w:div w:id="266743702">
          <w:marLeft w:val="0"/>
          <w:marRight w:val="0"/>
          <w:marTop w:val="0"/>
          <w:marBottom w:val="0"/>
          <w:divBdr>
            <w:top w:val="none" w:sz="0" w:space="0" w:color="auto"/>
            <w:left w:val="none" w:sz="0" w:space="0" w:color="auto"/>
            <w:bottom w:val="none" w:sz="0" w:space="0" w:color="auto"/>
            <w:right w:val="none" w:sz="0" w:space="0" w:color="auto"/>
          </w:divBdr>
          <w:divsChild>
            <w:div w:id="1695423400">
              <w:marLeft w:val="0"/>
              <w:marRight w:val="0"/>
              <w:marTop w:val="0"/>
              <w:marBottom w:val="0"/>
              <w:divBdr>
                <w:top w:val="none" w:sz="0" w:space="0" w:color="auto"/>
                <w:left w:val="none" w:sz="0" w:space="0" w:color="auto"/>
                <w:bottom w:val="none" w:sz="0" w:space="0" w:color="auto"/>
                <w:right w:val="none" w:sz="0" w:space="0" w:color="auto"/>
              </w:divBdr>
            </w:div>
          </w:divsChild>
        </w:div>
        <w:div w:id="267348707">
          <w:marLeft w:val="0"/>
          <w:marRight w:val="0"/>
          <w:marTop w:val="0"/>
          <w:marBottom w:val="0"/>
          <w:divBdr>
            <w:top w:val="none" w:sz="0" w:space="0" w:color="auto"/>
            <w:left w:val="none" w:sz="0" w:space="0" w:color="auto"/>
            <w:bottom w:val="none" w:sz="0" w:space="0" w:color="auto"/>
            <w:right w:val="none" w:sz="0" w:space="0" w:color="auto"/>
          </w:divBdr>
          <w:divsChild>
            <w:div w:id="744031326">
              <w:marLeft w:val="0"/>
              <w:marRight w:val="0"/>
              <w:marTop w:val="0"/>
              <w:marBottom w:val="0"/>
              <w:divBdr>
                <w:top w:val="none" w:sz="0" w:space="0" w:color="auto"/>
                <w:left w:val="none" w:sz="0" w:space="0" w:color="auto"/>
                <w:bottom w:val="none" w:sz="0" w:space="0" w:color="auto"/>
                <w:right w:val="none" w:sz="0" w:space="0" w:color="auto"/>
              </w:divBdr>
            </w:div>
          </w:divsChild>
        </w:div>
        <w:div w:id="352340931">
          <w:marLeft w:val="0"/>
          <w:marRight w:val="0"/>
          <w:marTop w:val="0"/>
          <w:marBottom w:val="0"/>
          <w:divBdr>
            <w:top w:val="none" w:sz="0" w:space="0" w:color="auto"/>
            <w:left w:val="none" w:sz="0" w:space="0" w:color="auto"/>
            <w:bottom w:val="none" w:sz="0" w:space="0" w:color="auto"/>
            <w:right w:val="none" w:sz="0" w:space="0" w:color="auto"/>
          </w:divBdr>
          <w:divsChild>
            <w:div w:id="24984477">
              <w:marLeft w:val="0"/>
              <w:marRight w:val="0"/>
              <w:marTop w:val="0"/>
              <w:marBottom w:val="0"/>
              <w:divBdr>
                <w:top w:val="none" w:sz="0" w:space="0" w:color="auto"/>
                <w:left w:val="none" w:sz="0" w:space="0" w:color="auto"/>
                <w:bottom w:val="none" w:sz="0" w:space="0" w:color="auto"/>
                <w:right w:val="none" w:sz="0" w:space="0" w:color="auto"/>
              </w:divBdr>
            </w:div>
          </w:divsChild>
        </w:div>
        <w:div w:id="430246032">
          <w:marLeft w:val="0"/>
          <w:marRight w:val="0"/>
          <w:marTop w:val="0"/>
          <w:marBottom w:val="0"/>
          <w:divBdr>
            <w:top w:val="none" w:sz="0" w:space="0" w:color="auto"/>
            <w:left w:val="none" w:sz="0" w:space="0" w:color="auto"/>
            <w:bottom w:val="none" w:sz="0" w:space="0" w:color="auto"/>
            <w:right w:val="none" w:sz="0" w:space="0" w:color="auto"/>
          </w:divBdr>
          <w:divsChild>
            <w:div w:id="373165741">
              <w:marLeft w:val="0"/>
              <w:marRight w:val="0"/>
              <w:marTop w:val="0"/>
              <w:marBottom w:val="0"/>
              <w:divBdr>
                <w:top w:val="none" w:sz="0" w:space="0" w:color="auto"/>
                <w:left w:val="none" w:sz="0" w:space="0" w:color="auto"/>
                <w:bottom w:val="none" w:sz="0" w:space="0" w:color="auto"/>
                <w:right w:val="none" w:sz="0" w:space="0" w:color="auto"/>
              </w:divBdr>
            </w:div>
          </w:divsChild>
        </w:div>
        <w:div w:id="451174990">
          <w:marLeft w:val="0"/>
          <w:marRight w:val="0"/>
          <w:marTop w:val="0"/>
          <w:marBottom w:val="0"/>
          <w:divBdr>
            <w:top w:val="none" w:sz="0" w:space="0" w:color="auto"/>
            <w:left w:val="none" w:sz="0" w:space="0" w:color="auto"/>
            <w:bottom w:val="none" w:sz="0" w:space="0" w:color="auto"/>
            <w:right w:val="none" w:sz="0" w:space="0" w:color="auto"/>
          </w:divBdr>
          <w:divsChild>
            <w:div w:id="1991976269">
              <w:marLeft w:val="0"/>
              <w:marRight w:val="0"/>
              <w:marTop w:val="0"/>
              <w:marBottom w:val="0"/>
              <w:divBdr>
                <w:top w:val="none" w:sz="0" w:space="0" w:color="auto"/>
                <w:left w:val="none" w:sz="0" w:space="0" w:color="auto"/>
                <w:bottom w:val="none" w:sz="0" w:space="0" w:color="auto"/>
                <w:right w:val="none" w:sz="0" w:space="0" w:color="auto"/>
              </w:divBdr>
            </w:div>
          </w:divsChild>
        </w:div>
        <w:div w:id="465513328">
          <w:marLeft w:val="0"/>
          <w:marRight w:val="0"/>
          <w:marTop w:val="0"/>
          <w:marBottom w:val="0"/>
          <w:divBdr>
            <w:top w:val="none" w:sz="0" w:space="0" w:color="auto"/>
            <w:left w:val="none" w:sz="0" w:space="0" w:color="auto"/>
            <w:bottom w:val="none" w:sz="0" w:space="0" w:color="auto"/>
            <w:right w:val="none" w:sz="0" w:space="0" w:color="auto"/>
          </w:divBdr>
          <w:divsChild>
            <w:div w:id="1010253842">
              <w:marLeft w:val="0"/>
              <w:marRight w:val="0"/>
              <w:marTop w:val="0"/>
              <w:marBottom w:val="0"/>
              <w:divBdr>
                <w:top w:val="none" w:sz="0" w:space="0" w:color="auto"/>
                <w:left w:val="none" w:sz="0" w:space="0" w:color="auto"/>
                <w:bottom w:val="none" w:sz="0" w:space="0" w:color="auto"/>
                <w:right w:val="none" w:sz="0" w:space="0" w:color="auto"/>
              </w:divBdr>
            </w:div>
          </w:divsChild>
        </w:div>
        <w:div w:id="473136356">
          <w:marLeft w:val="0"/>
          <w:marRight w:val="0"/>
          <w:marTop w:val="0"/>
          <w:marBottom w:val="0"/>
          <w:divBdr>
            <w:top w:val="none" w:sz="0" w:space="0" w:color="auto"/>
            <w:left w:val="none" w:sz="0" w:space="0" w:color="auto"/>
            <w:bottom w:val="none" w:sz="0" w:space="0" w:color="auto"/>
            <w:right w:val="none" w:sz="0" w:space="0" w:color="auto"/>
          </w:divBdr>
          <w:divsChild>
            <w:div w:id="104081355">
              <w:marLeft w:val="0"/>
              <w:marRight w:val="0"/>
              <w:marTop w:val="0"/>
              <w:marBottom w:val="0"/>
              <w:divBdr>
                <w:top w:val="none" w:sz="0" w:space="0" w:color="auto"/>
                <w:left w:val="none" w:sz="0" w:space="0" w:color="auto"/>
                <w:bottom w:val="none" w:sz="0" w:space="0" w:color="auto"/>
                <w:right w:val="none" w:sz="0" w:space="0" w:color="auto"/>
              </w:divBdr>
            </w:div>
          </w:divsChild>
        </w:div>
        <w:div w:id="476453118">
          <w:marLeft w:val="0"/>
          <w:marRight w:val="0"/>
          <w:marTop w:val="0"/>
          <w:marBottom w:val="0"/>
          <w:divBdr>
            <w:top w:val="none" w:sz="0" w:space="0" w:color="auto"/>
            <w:left w:val="none" w:sz="0" w:space="0" w:color="auto"/>
            <w:bottom w:val="none" w:sz="0" w:space="0" w:color="auto"/>
            <w:right w:val="none" w:sz="0" w:space="0" w:color="auto"/>
          </w:divBdr>
          <w:divsChild>
            <w:div w:id="654335564">
              <w:marLeft w:val="0"/>
              <w:marRight w:val="0"/>
              <w:marTop w:val="0"/>
              <w:marBottom w:val="0"/>
              <w:divBdr>
                <w:top w:val="none" w:sz="0" w:space="0" w:color="auto"/>
                <w:left w:val="none" w:sz="0" w:space="0" w:color="auto"/>
                <w:bottom w:val="none" w:sz="0" w:space="0" w:color="auto"/>
                <w:right w:val="none" w:sz="0" w:space="0" w:color="auto"/>
              </w:divBdr>
            </w:div>
          </w:divsChild>
        </w:div>
        <w:div w:id="497382598">
          <w:marLeft w:val="0"/>
          <w:marRight w:val="0"/>
          <w:marTop w:val="0"/>
          <w:marBottom w:val="0"/>
          <w:divBdr>
            <w:top w:val="none" w:sz="0" w:space="0" w:color="auto"/>
            <w:left w:val="none" w:sz="0" w:space="0" w:color="auto"/>
            <w:bottom w:val="none" w:sz="0" w:space="0" w:color="auto"/>
            <w:right w:val="none" w:sz="0" w:space="0" w:color="auto"/>
          </w:divBdr>
          <w:divsChild>
            <w:div w:id="2095976590">
              <w:marLeft w:val="0"/>
              <w:marRight w:val="0"/>
              <w:marTop w:val="0"/>
              <w:marBottom w:val="0"/>
              <w:divBdr>
                <w:top w:val="none" w:sz="0" w:space="0" w:color="auto"/>
                <w:left w:val="none" w:sz="0" w:space="0" w:color="auto"/>
                <w:bottom w:val="none" w:sz="0" w:space="0" w:color="auto"/>
                <w:right w:val="none" w:sz="0" w:space="0" w:color="auto"/>
              </w:divBdr>
            </w:div>
          </w:divsChild>
        </w:div>
        <w:div w:id="500857866">
          <w:marLeft w:val="0"/>
          <w:marRight w:val="0"/>
          <w:marTop w:val="0"/>
          <w:marBottom w:val="0"/>
          <w:divBdr>
            <w:top w:val="none" w:sz="0" w:space="0" w:color="auto"/>
            <w:left w:val="none" w:sz="0" w:space="0" w:color="auto"/>
            <w:bottom w:val="none" w:sz="0" w:space="0" w:color="auto"/>
            <w:right w:val="none" w:sz="0" w:space="0" w:color="auto"/>
          </w:divBdr>
          <w:divsChild>
            <w:div w:id="178542689">
              <w:marLeft w:val="0"/>
              <w:marRight w:val="0"/>
              <w:marTop w:val="0"/>
              <w:marBottom w:val="0"/>
              <w:divBdr>
                <w:top w:val="none" w:sz="0" w:space="0" w:color="auto"/>
                <w:left w:val="none" w:sz="0" w:space="0" w:color="auto"/>
                <w:bottom w:val="none" w:sz="0" w:space="0" w:color="auto"/>
                <w:right w:val="none" w:sz="0" w:space="0" w:color="auto"/>
              </w:divBdr>
            </w:div>
          </w:divsChild>
        </w:div>
        <w:div w:id="554857818">
          <w:marLeft w:val="0"/>
          <w:marRight w:val="0"/>
          <w:marTop w:val="0"/>
          <w:marBottom w:val="0"/>
          <w:divBdr>
            <w:top w:val="none" w:sz="0" w:space="0" w:color="auto"/>
            <w:left w:val="none" w:sz="0" w:space="0" w:color="auto"/>
            <w:bottom w:val="none" w:sz="0" w:space="0" w:color="auto"/>
            <w:right w:val="none" w:sz="0" w:space="0" w:color="auto"/>
          </w:divBdr>
          <w:divsChild>
            <w:div w:id="1850632947">
              <w:marLeft w:val="0"/>
              <w:marRight w:val="0"/>
              <w:marTop w:val="0"/>
              <w:marBottom w:val="0"/>
              <w:divBdr>
                <w:top w:val="none" w:sz="0" w:space="0" w:color="auto"/>
                <w:left w:val="none" w:sz="0" w:space="0" w:color="auto"/>
                <w:bottom w:val="none" w:sz="0" w:space="0" w:color="auto"/>
                <w:right w:val="none" w:sz="0" w:space="0" w:color="auto"/>
              </w:divBdr>
            </w:div>
          </w:divsChild>
        </w:div>
        <w:div w:id="646937647">
          <w:marLeft w:val="0"/>
          <w:marRight w:val="0"/>
          <w:marTop w:val="0"/>
          <w:marBottom w:val="0"/>
          <w:divBdr>
            <w:top w:val="none" w:sz="0" w:space="0" w:color="auto"/>
            <w:left w:val="none" w:sz="0" w:space="0" w:color="auto"/>
            <w:bottom w:val="none" w:sz="0" w:space="0" w:color="auto"/>
            <w:right w:val="none" w:sz="0" w:space="0" w:color="auto"/>
          </w:divBdr>
          <w:divsChild>
            <w:div w:id="14504359">
              <w:marLeft w:val="0"/>
              <w:marRight w:val="0"/>
              <w:marTop w:val="0"/>
              <w:marBottom w:val="0"/>
              <w:divBdr>
                <w:top w:val="none" w:sz="0" w:space="0" w:color="auto"/>
                <w:left w:val="none" w:sz="0" w:space="0" w:color="auto"/>
                <w:bottom w:val="none" w:sz="0" w:space="0" w:color="auto"/>
                <w:right w:val="none" w:sz="0" w:space="0" w:color="auto"/>
              </w:divBdr>
            </w:div>
          </w:divsChild>
        </w:div>
        <w:div w:id="697967331">
          <w:marLeft w:val="0"/>
          <w:marRight w:val="0"/>
          <w:marTop w:val="0"/>
          <w:marBottom w:val="0"/>
          <w:divBdr>
            <w:top w:val="none" w:sz="0" w:space="0" w:color="auto"/>
            <w:left w:val="none" w:sz="0" w:space="0" w:color="auto"/>
            <w:bottom w:val="none" w:sz="0" w:space="0" w:color="auto"/>
            <w:right w:val="none" w:sz="0" w:space="0" w:color="auto"/>
          </w:divBdr>
          <w:divsChild>
            <w:div w:id="605694249">
              <w:marLeft w:val="0"/>
              <w:marRight w:val="0"/>
              <w:marTop w:val="0"/>
              <w:marBottom w:val="0"/>
              <w:divBdr>
                <w:top w:val="none" w:sz="0" w:space="0" w:color="auto"/>
                <w:left w:val="none" w:sz="0" w:space="0" w:color="auto"/>
                <w:bottom w:val="none" w:sz="0" w:space="0" w:color="auto"/>
                <w:right w:val="none" w:sz="0" w:space="0" w:color="auto"/>
              </w:divBdr>
            </w:div>
          </w:divsChild>
        </w:div>
        <w:div w:id="699935024">
          <w:marLeft w:val="0"/>
          <w:marRight w:val="0"/>
          <w:marTop w:val="0"/>
          <w:marBottom w:val="0"/>
          <w:divBdr>
            <w:top w:val="none" w:sz="0" w:space="0" w:color="auto"/>
            <w:left w:val="none" w:sz="0" w:space="0" w:color="auto"/>
            <w:bottom w:val="none" w:sz="0" w:space="0" w:color="auto"/>
            <w:right w:val="none" w:sz="0" w:space="0" w:color="auto"/>
          </w:divBdr>
          <w:divsChild>
            <w:div w:id="132187618">
              <w:marLeft w:val="0"/>
              <w:marRight w:val="0"/>
              <w:marTop w:val="0"/>
              <w:marBottom w:val="0"/>
              <w:divBdr>
                <w:top w:val="none" w:sz="0" w:space="0" w:color="auto"/>
                <w:left w:val="none" w:sz="0" w:space="0" w:color="auto"/>
                <w:bottom w:val="none" w:sz="0" w:space="0" w:color="auto"/>
                <w:right w:val="none" w:sz="0" w:space="0" w:color="auto"/>
              </w:divBdr>
            </w:div>
          </w:divsChild>
        </w:div>
        <w:div w:id="814839195">
          <w:marLeft w:val="0"/>
          <w:marRight w:val="0"/>
          <w:marTop w:val="0"/>
          <w:marBottom w:val="0"/>
          <w:divBdr>
            <w:top w:val="none" w:sz="0" w:space="0" w:color="auto"/>
            <w:left w:val="none" w:sz="0" w:space="0" w:color="auto"/>
            <w:bottom w:val="none" w:sz="0" w:space="0" w:color="auto"/>
            <w:right w:val="none" w:sz="0" w:space="0" w:color="auto"/>
          </w:divBdr>
          <w:divsChild>
            <w:div w:id="1687172341">
              <w:marLeft w:val="0"/>
              <w:marRight w:val="0"/>
              <w:marTop w:val="0"/>
              <w:marBottom w:val="0"/>
              <w:divBdr>
                <w:top w:val="none" w:sz="0" w:space="0" w:color="auto"/>
                <w:left w:val="none" w:sz="0" w:space="0" w:color="auto"/>
                <w:bottom w:val="none" w:sz="0" w:space="0" w:color="auto"/>
                <w:right w:val="none" w:sz="0" w:space="0" w:color="auto"/>
              </w:divBdr>
            </w:div>
          </w:divsChild>
        </w:div>
        <w:div w:id="819080452">
          <w:marLeft w:val="0"/>
          <w:marRight w:val="0"/>
          <w:marTop w:val="0"/>
          <w:marBottom w:val="0"/>
          <w:divBdr>
            <w:top w:val="none" w:sz="0" w:space="0" w:color="auto"/>
            <w:left w:val="none" w:sz="0" w:space="0" w:color="auto"/>
            <w:bottom w:val="none" w:sz="0" w:space="0" w:color="auto"/>
            <w:right w:val="none" w:sz="0" w:space="0" w:color="auto"/>
          </w:divBdr>
          <w:divsChild>
            <w:div w:id="736054682">
              <w:marLeft w:val="0"/>
              <w:marRight w:val="0"/>
              <w:marTop w:val="0"/>
              <w:marBottom w:val="0"/>
              <w:divBdr>
                <w:top w:val="none" w:sz="0" w:space="0" w:color="auto"/>
                <w:left w:val="none" w:sz="0" w:space="0" w:color="auto"/>
                <w:bottom w:val="none" w:sz="0" w:space="0" w:color="auto"/>
                <w:right w:val="none" w:sz="0" w:space="0" w:color="auto"/>
              </w:divBdr>
            </w:div>
          </w:divsChild>
        </w:div>
        <w:div w:id="835532712">
          <w:marLeft w:val="0"/>
          <w:marRight w:val="0"/>
          <w:marTop w:val="0"/>
          <w:marBottom w:val="0"/>
          <w:divBdr>
            <w:top w:val="none" w:sz="0" w:space="0" w:color="auto"/>
            <w:left w:val="none" w:sz="0" w:space="0" w:color="auto"/>
            <w:bottom w:val="none" w:sz="0" w:space="0" w:color="auto"/>
            <w:right w:val="none" w:sz="0" w:space="0" w:color="auto"/>
          </w:divBdr>
          <w:divsChild>
            <w:div w:id="957877577">
              <w:marLeft w:val="0"/>
              <w:marRight w:val="0"/>
              <w:marTop w:val="0"/>
              <w:marBottom w:val="0"/>
              <w:divBdr>
                <w:top w:val="none" w:sz="0" w:space="0" w:color="auto"/>
                <w:left w:val="none" w:sz="0" w:space="0" w:color="auto"/>
                <w:bottom w:val="none" w:sz="0" w:space="0" w:color="auto"/>
                <w:right w:val="none" w:sz="0" w:space="0" w:color="auto"/>
              </w:divBdr>
            </w:div>
          </w:divsChild>
        </w:div>
        <w:div w:id="844397858">
          <w:marLeft w:val="0"/>
          <w:marRight w:val="0"/>
          <w:marTop w:val="0"/>
          <w:marBottom w:val="0"/>
          <w:divBdr>
            <w:top w:val="none" w:sz="0" w:space="0" w:color="auto"/>
            <w:left w:val="none" w:sz="0" w:space="0" w:color="auto"/>
            <w:bottom w:val="none" w:sz="0" w:space="0" w:color="auto"/>
            <w:right w:val="none" w:sz="0" w:space="0" w:color="auto"/>
          </w:divBdr>
          <w:divsChild>
            <w:div w:id="1767723789">
              <w:marLeft w:val="0"/>
              <w:marRight w:val="0"/>
              <w:marTop w:val="0"/>
              <w:marBottom w:val="0"/>
              <w:divBdr>
                <w:top w:val="none" w:sz="0" w:space="0" w:color="auto"/>
                <w:left w:val="none" w:sz="0" w:space="0" w:color="auto"/>
                <w:bottom w:val="none" w:sz="0" w:space="0" w:color="auto"/>
                <w:right w:val="none" w:sz="0" w:space="0" w:color="auto"/>
              </w:divBdr>
            </w:div>
          </w:divsChild>
        </w:div>
        <w:div w:id="941957504">
          <w:marLeft w:val="0"/>
          <w:marRight w:val="0"/>
          <w:marTop w:val="0"/>
          <w:marBottom w:val="0"/>
          <w:divBdr>
            <w:top w:val="none" w:sz="0" w:space="0" w:color="auto"/>
            <w:left w:val="none" w:sz="0" w:space="0" w:color="auto"/>
            <w:bottom w:val="none" w:sz="0" w:space="0" w:color="auto"/>
            <w:right w:val="none" w:sz="0" w:space="0" w:color="auto"/>
          </w:divBdr>
          <w:divsChild>
            <w:div w:id="158278249">
              <w:marLeft w:val="0"/>
              <w:marRight w:val="0"/>
              <w:marTop w:val="0"/>
              <w:marBottom w:val="0"/>
              <w:divBdr>
                <w:top w:val="none" w:sz="0" w:space="0" w:color="auto"/>
                <w:left w:val="none" w:sz="0" w:space="0" w:color="auto"/>
                <w:bottom w:val="none" w:sz="0" w:space="0" w:color="auto"/>
                <w:right w:val="none" w:sz="0" w:space="0" w:color="auto"/>
              </w:divBdr>
            </w:div>
          </w:divsChild>
        </w:div>
        <w:div w:id="1020860135">
          <w:marLeft w:val="0"/>
          <w:marRight w:val="0"/>
          <w:marTop w:val="0"/>
          <w:marBottom w:val="0"/>
          <w:divBdr>
            <w:top w:val="none" w:sz="0" w:space="0" w:color="auto"/>
            <w:left w:val="none" w:sz="0" w:space="0" w:color="auto"/>
            <w:bottom w:val="none" w:sz="0" w:space="0" w:color="auto"/>
            <w:right w:val="none" w:sz="0" w:space="0" w:color="auto"/>
          </w:divBdr>
          <w:divsChild>
            <w:div w:id="2019379493">
              <w:marLeft w:val="0"/>
              <w:marRight w:val="0"/>
              <w:marTop w:val="0"/>
              <w:marBottom w:val="0"/>
              <w:divBdr>
                <w:top w:val="none" w:sz="0" w:space="0" w:color="auto"/>
                <w:left w:val="none" w:sz="0" w:space="0" w:color="auto"/>
                <w:bottom w:val="none" w:sz="0" w:space="0" w:color="auto"/>
                <w:right w:val="none" w:sz="0" w:space="0" w:color="auto"/>
              </w:divBdr>
            </w:div>
          </w:divsChild>
        </w:div>
        <w:div w:id="1043212444">
          <w:marLeft w:val="0"/>
          <w:marRight w:val="0"/>
          <w:marTop w:val="0"/>
          <w:marBottom w:val="0"/>
          <w:divBdr>
            <w:top w:val="none" w:sz="0" w:space="0" w:color="auto"/>
            <w:left w:val="none" w:sz="0" w:space="0" w:color="auto"/>
            <w:bottom w:val="none" w:sz="0" w:space="0" w:color="auto"/>
            <w:right w:val="none" w:sz="0" w:space="0" w:color="auto"/>
          </w:divBdr>
          <w:divsChild>
            <w:div w:id="1955164099">
              <w:marLeft w:val="0"/>
              <w:marRight w:val="0"/>
              <w:marTop w:val="0"/>
              <w:marBottom w:val="0"/>
              <w:divBdr>
                <w:top w:val="none" w:sz="0" w:space="0" w:color="auto"/>
                <w:left w:val="none" w:sz="0" w:space="0" w:color="auto"/>
                <w:bottom w:val="none" w:sz="0" w:space="0" w:color="auto"/>
                <w:right w:val="none" w:sz="0" w:space="0" w:color="auto"/>
              </w:divBdr>
            </w:div>
          </w:divsChild>
        </w:div>
        <w:div w:id="1111894580">
          <w:marLeft w:val="0"/>
          <w:marRight w:val="0"/>
          <w:marTop w:val="0"/>
          <w:marBottom w:val="0"/>
          <w:divBdr>
            <w:top w:val="none" w:sz="0" w:space="0" w:color="auto"/>
            <w:left w:val="none" w:sz="0" w:space="0" w:color="auto"/>
            <w:bottom w:val="none" w:sz="0" w:space="0" w:color="auto"/>
            <w:right w:val="none" w:sz="0" w:space="0" w:color="auto"/>
          </w:divBdr>
          <w:divsChild>
            <w:div w:id="834107542">
              <w:marLeft w:val="0"/>
              <w:marRight w:val="0"/>
              <w:marTop w:val="0"/>
              <w:marBottom w:val="0"/>
              <w:divBdr>
                <w:top w:val="none" w:sz="0" w:space="0" w:color="auto"/>
                <w:left w:val="none" w:sz="0" w:space="0" w:color="auto"/>
                <w:bottom w:val="none" w:sz="0" w:space="0" w:color="auto"/>
                <w:right w:val="none" w:sz="0" w:space="0" w:color="auto"/>
              </w:divBdr>
            </w:div>
          </w:divsChild>
        </w:div>
        <w:div w:id="1126125919">
          <w:marLeft w:val="0"/>
          <w:marRight w:val="0"/>
          <w:marTop w:val="0"/>
          <w:marBottom w:val="0"/>
          <w:divBdr>
            <w:top w:val="none" w:sz="0" w:space="0" w:color="auto"/>
            <w:left w:val="none" w:sz="0" w:space="0" w:color="auto"/>
            <w:bottom w:val="none" w:sz="0" w:space="0" w:color="auto"/>
            <w:right w:val="none" w:sz="0" w:space="0" w:color="auto"/>
          </w:divBdr>
          <w:divsChild>
            <w:div w:id="1606619265">
              <w:marLeft w:val="0"/>
              <w:marRight w:val="0"/>
              <w:marTop w:val="0"/>
              <w:marBottom w:val="0"/>
              <w:divBdr>
                <w:top w:val="none" w:sz="0" w:space="0" w:color="auto"/>
                <w:left w:val="none" w:sz="0" w:space="0" w:color="auto"/>
                <w:bottom w:val="none" w:sz="0" w:space="0" w:color="auto"/>
                <w:right w:val="none" w:sz="0" w:space="0" w:color="auto"/>
              </w:divBdr>
            </w:div>
          </w:divsChild>
        </w:div>
        <w:div w:id="1165897325">
          <w:marLeft w:val="0"/>
          <w:marRight w:val="0"/>
          <w:marTop w:val="0"/>
          <w:marBottom w:val="0"/>
          <w:divBdr>
            <w:top w:val="none" w:sz="0" w:space="0" w:color="auto"/>
            <w:left w:val="none" w:sz="0" w:space="0" w:color="auto"/>
            <w:bottom w:val="none" w:sz="0" w:space="0" w:color="auto"/>
            <w:right w:val="none" w:sz="0" w:space="0" w:color="auto"/>
          </w:divBdr>
          <w:divsChild>
            <w:div w:id="1094666727">
              <w:marLeft w:val="0"/>
              <w:marRight w:val="0"/>
              <w:marTop w:val="0"/>
              <w:marBottom w:val="0"/>
              <w:divBdr>
                <w:top w:val="none" w:sz="0" w:space="0" w:color="auto"/>
                <w:left w:val="none" w:sz="0" w:space="0" w:color="auto"/>
                <w:bottom w:val="none" w:sz="0" w:space="0" w:color="auto"/>
                <w:right w:val="none" w:sz="0" w:space="0" w:color="auto"/>
              </w:divBdr>
            </w:div>
          </w:divsChild>
        </w:div>
        <w:div w:id="1276866471">
          <w:marLeft w:val="0"/>
          <w:marRight w:val="0"/>
          <w:marTop w:val="0"/>
          <w:marBottom w:val="0"/>
          <w:divBdr>
            <w:top w:val="none" w:sz="0" w:space="0" w:color="auto"/>
            <w:left w:val="none" w:sz="0" w:space="0" w:color="auto"/>
            <w:bottom w:val="none" w:sz="0" w:space="0" w:color="auto"/>
            <w:right w:val="none" w:sz="0" w:space="0" w:color="auto"/>
          </w:divBdr>
          <w:divsChild>
            <w:div w:id="1991901840">
              <w:marLeft w:val="0"/>
              <w:marRight w:val="0"/>
              <w:marTop w:val="0"/>
              <w:marBottom w:val="0"/>
              <w:divBdr>
                <w:top w:val="none" w:sz="0" w:space="0" w:color="auto"/>
                <w:left w:val="none" w:sz="0" w:space="0" w:color="auto"/>
                <w:bottom w:val="none" w:sz="0" w:space="0" w:color="auto"/>
                <w:right w:val="none" w:sz="0" w:space="0" w:color="auto"/>
              </w:divBdr>
            </w:div>
          </w:divsChild>
        </w:div>
        <w:div w:id="1356035819">
          <w:marLeft w:val="0"/>
          <w:marRight w:val="0"/>
          <w:marTop w:val="0"/>
          <w:marBottom w:val="0"/>
          <w:divBdr>
            <w:top w:val="none" w:sz="0" w:space="0" w:color="auto"/>
            <w:left w:val="none" w:sz="0" w:space="0" w:color="auto"/>
            <w:bottom w:val="none" w:sz="0" w:space="0" w:color="auto"/>
            <w:right w:val="none" w:sz="0" w:space="0" w:color="auto"/>
          </w:divBdr>
          <w:divsChild>
            <w:div w:id="1833712356">
              <w:marLeft w:val="0"/>
              <w:marRight w:val="0"/>
              <w:marTop w:val="0"/>
              <w:marBottom w:val="0"/>
              <w:divBdr>
                <w:top w:val="none" w:sz="0" w:space="0" w:color="auto"/>
                <w:left w:val="none" w:sz="0" w:space="0" w:color="auto"/>
                <w:bottom w:val="none" w:sz="0" w:space="0" w:color="auto"/>
                <w:right w:val="none" w:sz="0" w:space="0" w:color="auto"/>
              </w:divBdr>
            </w:div>
          </w:divsChild>
        </w:div>
        <w:div w:id="1362583782">
          <w:marLeft w:val="0"/>
          <w:marRight w:val="0"/>
          <w:marTop w:val="0"/>
          <w:marBottom w:val="0"/>
          <w:divBdr>
            <w:top w:val="none" w:sz="0" w:space="0" w:color="auto"/>
            <w:left w:val="none" w:sz="0" w:space="0" w:color="auto"/>
            <w:bottom w:val="none" w:sz="0" w:space="0" w:color="auto"/>
            <w:right w:val="none" w:sz="0" w:space="0" w:color="auto"/>
          </w:divBdr>
          <w:divsChild>
            <w:div w:id="498892067">
              <w:marLeft w:val="0"/>
              <w:marRight w:val="0"/>
              <w:marTop w:val="0"/>
              <w:marBottom w:val="0"/>
              <w:divBdr>
                <w:top w:val="none" w:sz="0" w:space="0" w:color="auto"/>
                <w:left w:val="none" w:sz="0" w:space="0" w:color="auto"/>
                <w:bottom w:val="none" w:sz="0" w:space="0" w:color="auto"/>
                <w:right w:val="none" w:sz="0" w:space="0" w:color="auto"/>
              </w:divBdr>
            </w:div>
          </w:divsChild>
        </w:div>
        <w:div w:id="1366444867">
          <w:marLeft w:val="0"/>
          <w:marRight w:val="0"/>
          <w:marTop w:val="0"/>
          <w:marBottom w:val="0"/>
          <w:divBdr>
            <w:top w:val="none" w:sz="0" w:space="0" w:color="auto"/>
            <w:left w:val="none" w:sz="0" w:space="0" w:color="auto"/>
            <w:bottom w:val="none" w:sz="0" w:space="0" w:color="auto"/>
            <w:right w:val="none" w:sz="0" w:space="0" w:color="auto"/>
          </w:divBdr>
          <w:divsChild>
            <w:div w:id="1233661677">
              <w:marLeft w:val="0"/>
              <w:marRight w:val="0"/>
              <w:marTop w:val="0"/>
              <w:marBottom w:val="0"/>
              <w:divBdr>
                <w:top w:val="none" w:sz="0" w:space="0" w:color="auto"/>
                <w:left w:val="none" w:sz="0" w:space="0" w:color="auto"/>
                <w:bottom w:val="none" w:sz="0" w:space="0" w:color="auto"/>
                <w:right w:val="none" w:sz="0" w:space="0" w:color="auto"/>
              </w:divBdr>
            </w:div>
          </w:divsChild>
        </w:div>
        <w:div w:id="1374500230">
          <w:marLeft w:val="0"/>
          <w:marRight w:val="0"/>
          <w:marTop w:val="0"/>
          <w:marBottom w:val="0"/>
          <w:divBdr>
            <w:top w:val="none" w:sz="0" w:space="0" w:color="auto"/>
            <w:left w:val="none" w:sz="0" w:space="0" w:color="auto"/>
            <w:bottom w:val="none" w:sz="0" w:space="0" w:color="auto"/>
            <w:right w:val="none" w:sz="0" w:space="0" w:color="auto"/>
          </w:divBdr>
          <w:divsChild>
            <w:div w:id="1755319796">
              <w:marLeft w:val="0"/>
              <w:marRight w:val="0"/>
              <w:marTop w:val="0"/>
              <w:marBottom w:val="0"/>
              <w:divBdr>
                <w:top w:val="none" w:sz="0" w:space="0" w:color="auto"/>
                <w:left w:val="none" w:sz="0" w:space="0" w:color="auto"/>
                <w:bottom w:val="none" w:sz="0" w:space="0" w:color="auto"/>
                <w:right w:val="none" w:sz="0" w:space="0" w:color="auto"/>
              </w:divBdr>
            </w:div>
          </w:divsChild>
        </w:div>
        <w:div w:id="1386490067">
          <w:marLeft w:val="0"/>
          <w:marRight w:val="0"/>
          <w:marTop w:val="0"/>
          <w:marBottom w:val="0"/>
          <w:divBdr>
            <w:top w:val="none" w:sz="0" w:space="0" w:color="auto"/>
            <w:left w:val="none" w:sz="0" w:space="0" w:color="auto"/>
            <w:bottom w:val="none" w:sz="0" w:space="0" w:color="auto"/>
            <w:right w:val="none" w:sz="0" w:space="0" w:color="auto"/>
          </w:divBdr>
          <w:divsChild>
            <w:div w:id="1259405404">
              <w:marLeft w:val="0"/>
              <w:marRight w:val="0"/>
              <w:marTop w:val="0"/>
              <w:marBottom w:val="0"/>
              <w:divBdr>
                <w:top w:val="none" w:sz="0" w:space="0" w:color="auto"/>
                <w:left w:val="none" w:sz="0" w:space="0" w:color="auto"/>
                <w:bottom w:val="none" w:sz="0" w:space="0" w:color="auto"/>
                <w:right w:val="none" w:sz="0" w:space="0" w:color="auto"/>
              </w:divBdr>
            </w:div>
          </w:divsChild>
        </w:div>
        <w:div w:id="1408188209">
          <w:marLeft w:val="0"/>
          <w:marRight w:val="0"/>
          <w:marTop w:val="0"/>
          <w:marBottom w:val="0"/>
          <w:divBdr>
            <w:top w:val="none" w:sz="0" w:space="0" w:color="auto"/>
            <w:left w:val="none" w:sz="0" w:space="0" w:color="auto"/>
            <w:bottom w:val="none" w:sz="0" w:space="0" w:color="auto"/>
            <w:right w:val="none" w:sz="0" w:space="0" w:color="auto"/>
          </w:divBdr>
          <w:divsChild>
            <w:div w:id="469786920">
              <w:marLeft w:val="0"/>
              <w:marRight w:val="0"/>
              <w:marTop w:val="0"/>
              <w:marBottom w:val="0"/>
              <w:divBdr>
                <w:top w:val="none" w:sz="0" w:space="0" w:color="auto"/>
                <w:left w:val="none" w:sz="0" w:space="0" w:color="auto"/>
                <w:bottom w:val="none" w:sz="0" w:space="0" w:color="auto"/>
                <w:right w:val="none" w:sz="0" w:space="0" w:color="auto"/>
              </w:divBdr>
            </w:div>
          </w:divsChild>
        </w:div>
        <w:div w:id="1420984240">
          <w:marLeft w:val="0"/>
          <w:marRight w:val="0"/>
          <w:marTop w:val="0"/>
          <w:marBottom w:val="0"/>
          <w:divBdr>
            <w:top w:val="none" w:sz="0" w:space="0" w:color="auto"/>
            <w:left w:val="none" w:sz="0" w:space="0" w:color="auto"/>
            <w:bottom w:val="none" w:sz="0" w:space="0" w:color="auto"/>
            <w:right w:val="none" w:sz="0" w:space="0" w:color="auto"/>
          </w:divBdr>
          <w:divsChild>
            <w:div w:id="1174421681">
              <w:marLeft w:val="0"/>
              <w:marRight w:val="0"/>
              <w:marTop w:val="0"/>
              <w:marBottom w:val="0"/>
              <w:divBdr>
                <w:top w:val="none" w:sz="0" w:space="0" w:color="auto"/>
                <w:left w:val="none" w:sz="0" w:space="0" w:color="auto"/>
                <w:bottom w:val="none" w:sz="0" w:space="0" w:color="auto"/>
                <w:right w:val="none" w:sz="0" w:space="0" w:color="auto"/>
              </w:divBdr>
            </w:div>
          </w:divsChild>
        </w:div>
        <w:div w:id="1527525286">
          <w:marLeft w:val="0"/>
          <w:marRight w:val="0"/>
          <w:marTop w:val="0"/>
          <w:marBottom w:val="0"/>
          <w:divBdr>
            <w:top w:val="none" w:sz="0" w:space="0" w:color="auto"/>
            <w:left w:val="none" w:sz="0" w:space="0" w:color="auto"/>
            <w:bottom w:val="none" w:sz="0" w:space="0" w:color="auto"/>
            <w:right w:val="none" w:sz="0" w:space="0" w:color="auto"/>
          </w:divBdr>
          <w:divsChild>
            <w:div w:id="1389761313">
              <w:marLeft w:val="0"/>
              <w:marRight w:val="0"/>
              <w:marTop w:val="0"/>
              <w:marBottom w:val="0"/>
              <w:divBdr>
                <w:top w:val="none" w:sz="0" w:space="0" w:color="auto"/>
                <w:left w:val="none" w:sz="0" w:space="0" w:color="auto"/>
                <w:bottom w:val="none" w:sz="0" w:space="0" w:color="auto"/>
                <w:right w:val="none" w:sz="0" w:space="0" w:color="auto"/>
              </w:divBdr>
            </w:div>
          </w:divsChild>
        </w:div>
        <w:div w:id="1529027921">
          <w:marLeft w:val="0"/>
          <w:marRight w:val="0"/>
          <w:marTop w:val="0"/>
          <w:marBottom w:val="0"/>
          <w:divBdr>
            <w:top w:val="none" w:sz="0" w:space="0" w:color="auto"/>
            <w:left w:val="none" w:sz="0" w:space="0" w:color="auto"/>
            <w:bottom w:val="none" w:sz="0" w:space="0" w:color="auto"/>
            <w:right w:val="none" w:sz="0" w:space="0" w:color="auto"/>
          </w:divBdr>
          <w:divsChild>
            <w:div w:id="1364939804">
              <w:marLeft w:val="0"/>
              <w:marRight w:val="0"/>
              <w:marTop w:val="0"/>
              <w:marBottom w:val="0"/>
              <w:divBdr>
                <w:top w:val="none" w:sz="0" w:space="0" w:color="auto"/>
                <w:left w:val="none" w:sz="0" w:space="0" w:color="auto"/>
                <w:bottom w:val="none" w:sz="0" w:space="0" w:color="auto"/>
                <w:right w:val="none" w:sz="0" w:space="0" w:color="auto"/>
              </w:divBdr>
            </w:div>
          </w:divsChild>
        </w:div>
        <w:div w:id="1590113125">
          <w:marLeft w:val="0"/>
          <w:marRight w:val="0"/>
          <w:marTop w:val="0"/>
          <w:marBottom w:val="0"/>
          <w:divBdr>
            <w:top w:val="none" w:sz="0" w:space="0" w:color="auto"/>
            <w:left w:val="none" w:sz="0" w:space="0" w:color="auto"/>
            <w:bottom w:val="none" w:sz="0" w:space="0" w:color="auto"/>
            <w:right w:val="none" w:sz="0" w:space="0" w:color="auto"/>
          </w:divBdr>
          <w:divsChild>
            <w:div w:id="907955751">
              <w:marLeft w:val="0"/>
              <w:marRight w:val="0"/>
              <w:marTop w:val="0"/>
              <w:marBottom w:val="0"/>
              <w:divBdr>
                <w:top w:val="none" w:sz="0" w:space="0" w:color="auto"/>
                <w:left w:val="none" w:sz="0" w:space="0" w:color="auto"/>
                <w:bottom w:val="none" w:sz="0" w:space="0" w:color="auto"/>
                <w:right w:val="none" w:sz="0" w:space="0" w:color="auto"/>
              </w:divBdr>
            </w:div>
          </w:divsChild>
        </w:div>
        <w:div w:id="1610579377">
          <w:marLeft w:val="0"/>
          <w:marRight w:val="0"/>
          <w:marTop w:val="0"/>
          <w:marBottom w:val="0"/>
          <w:divBdr>
            <w:top w:val="none" w:sz="0" w:space="0" w:color="auto"/>
            <w:left w:val="none" w:sz="0" w:space="0" w:color="auto"/>
            <w:bottom w:val="none" w:sz="0" w:space="0" w:color="auto"/>
            <w:right w:val="none" w:sz="0" w:space="0" w:color="auto"/>
          </w:divBdr>
          <w:divsChild>
            <w:div w:id="700934290">
              <w:marLeft w:val="0"/>
              <w:marRight w:val="0"/>
              <w:marTop w:val="0"/>
              <w:marBottom w:val="0"/>
              <w:divBdr>
                <w:top w:val="none" w:sz="0" w:space="0" w:color="auto"/>
                <w:left w:val="none" w:sz="0" w:space="0" w:color="auto"/>
                <w:bottom w:val="none" w:sz="0" w:space="0" w:color="auto"/>
                <w:right w:val="none" w:sz="0" w:space="0" w:color="auto"/>
              </w:divBdr>
            </w:div>
          </w:divsChild>
        </w:div>
        <w:div w:id="1646623146">
          <w:marLeft w:val="0"/>
          <w:marRight w:val="0"/>
          <w:marTop w:val="0"/>
          <w:marBottom w:val="0"/>
          <w:divBdr>
            <w:top w:val="none" w:sz="0" w:space="0" w:color="auto"/>
            <w:left w:val="none" w:sz="0" w:space="0" w:color="auto"/>
            <w:bottom w:val="none" w:sz="0" w:space="0" w:color="auto"/>
            <w:right w:val="none" w:sz="0" w:space="0" w:color="auto"/>
          </w:divBdr>
          <w:divsChild>
            <w:div w:id="144012062">
              <w:marLeft w:val="0"/>
              <w:marRight w:val="0"/>
              <w:marTop w:val="0"/>
              <w:marBottom w:val="0"/>
              <w:divBdr>
                <w:top w:val="none" w:sz="0" w:space="0" w:color="auto"/>
                <w:left w:val="none" w:sz="0" w:space="0" w:color="auto"/>
                <w:bottom w:val="none" w:sz="0" w:space="0" w:color="auto"/>
                <w:right w:val="none" w:sz="0" w:space="0" w:color="auto"/>
              </w:divBdr>
            </w:div>
          </w:divsChild>
        </w:div>
        <w:div w:id="1709601296">
          <w:marLeft w:val="0"/>
          <w:marRight w:val="0"/>
          <w:marTop w:val="0"/>
          <w:marBottom w:val="0"/>
          <w:divBdr>
            <w:top w:val="none" w:sz="0" w:space="0" w:color="auto"/>
            <w:left w:val="none" w:sz="0" w:space="0" w:color="auto"/>
            <w:bottom w:val="none" w:sz="0" w:space="0" w:color="auto"/>
            <w:right w:val="none" w:sz="0" w:space="0" w:color="auto"/>
          </w:divBdr>
          <w:divsChild>
            <w:div w:id="1549300223">
              <w:marLeft w:val="0"/>
              <w:marRight w:val="0"/>
              <w:marTop w:val="0"/>
              <w:marBottom w:val="0"/>
              <w:divBdr>
                <w:top w:val="none" w:sz="0" w:space="0" w:color="auto"/>
                <w:left w:val="none" w:sz="0" w:space="0" w:color="auto"/>
                <w:bottom w:val="none" w:sz="0" w:space="0" w:color="auto"/>
                <w:right w:val="none" w:sz="0" w:space="0" w:color="auto"/>
              </w:divBdr>
            </w:div>
          </w:divsChild>
        </w:div>
        <w:div w:id="1785342777">
          <w:marLeft w:val="0"/>
          <w:marRight w:val="0"/>
          <w:marTop w:val="0"/>
          <w:marBottom w:val="0"/>
          <w:divBdr>
            <w:top w:val="none" w:sz="0" w:space="0" w:color="auto"/>
            <w:left w:val="none" w:sz="0" w:space="0" w:color="auto"/>
            <w:bottom w:val="none" w:sz="0" w:space="0" w:color="auto"/>
            <w:right w:val="none" w:sz="0" w:space="0" w:color="auto"/>
          </w:divBdr>
          <w:divsChild>
            <w:div w:id="490144717">
              <w:marLeft w:val="0"/>
              <w:marRight w:val="0"/>
              <w:marTop w:val="0"/>
              <w:marBottom w:val="0"/>
              <w:divBdr>
                <w:top w:val="none" w:sz="0" w:space="0" w:color="auto"/>
                <w:left w:val="none" w:sz="0" w:space="0" w:color="auto"/>
                <w:bottom w:val="none" w:sz="0" w:space="0" w:color="auto"/>
                <w:right w:val="none" w:sz="0" w:space="0" w:color="auto"/>
              </w:divBdr>
            </w:div>
          </w:divsChild>
        </w:div>
        <w:div w:id="1802652120">
          <w:marLeft w:val="0"/>
          <w:marRight w:val="0"/>
          <w:marTop w:val="0"/>
          <w:marBottom w:val="0"/>
          <w:divBdr>
            <w:top w:val="none" w:sz="0" w:space="0" w:color="auto"/>
            <w:left w:val="none" w:sz="0" w:space="0" w:color="auto"/>
            <w:bottom w:val="none" w:sz="0" w:space="0" w:color="auto"/>
            <w:right w:val="none" w:sz="0" w:space="0" w:color="auto"/>
          </w:divBdr>
          <w:divsChild>
            <w:div w:id="1179540966">
              <w:marLeft w:val="0"/>
              <w:marRight w:val="0"/>
              <w:marTop w:val="0"/>
              <w:marBottom w:val="0"/>
              <w:divBdr>
                <w:top w:val="none" w:sz="0" w:space="0" w:color="auto"/>
                <w:left w:val="none" w:sz="0" w:space="0" w:color="auto"/>
                <w:bottom w:val="none" w:sz="0" w:space="0" w:color="auto"/>
                <w:right w:val="none" w:sz="0" w:space="0" w:color="auto"/>
              </w:divBdr>
            </w:div>
          </w:divsChild>
        </w:div>
        <w:div w:id="1869486358">
          <w:marLeft w:val="0"/>
          <w:marRight w:val="0"/>
          <w:marTop w:val="0"/>
          <w:marBottom w:val="0"/>
          <w:divBdr>
            <w:top w:val="none" w:sz="0" w:space="0" w:color="auto"/>
            <w:left w:val="none" w:sz="0" w:space="0" w:color="auto"/>
            <w:bottom w:val="none" w:sz="0" w:space="0" w:color="auto"/>
            <w:right w:val="none" w:sz="0" w:space="0" w:color="auto"/>
          </w:divBdr>
          <w:divsChild>
            <w:div w:id="456292276">
              <w:marLeft w:val="0"/>
              <w:marRight w:val="0"/>
              <w:marTop w:val="0"/>
              <w:marBottom w:val="0"/>
              <w:divBdr>
                <w:top w:val="none" w:sz="0" w:space="0" w:color="auto"/>
                <w:left w:val="none" w:sz="0" w:space="0" w:color="auto"/>
                <w:bottom w:val="none" w:sz="0" w:space="0" w:color="auto"/>
                <w:right w:val="none" w:sz="0" w:space="0" w:color="auto"/>
              </w:divBdr>
            </w:div>
          </w:divsChild>
        </w:div>
        <w:div w:id="1910841351">
          <w:marLeft w:val="0"/>
          <w:marRight w:val="0"/>
          <w:marTop w:val="0"/>
          <w:marBottom w:val="0"/>
          <w:divBdr>
            <w:top w:val="none" w:sz="0" w:space="0" w:color="auto"/>
            <w:left w:val="none" w:sz="0" w:space="0" w:color="auto"/>
            <w:bottom w:val="none" w:sz="0" w:space="0" w:color="auto"/>
            <w:right w:val="none" w:sz="0" w:space="0" w:color="auto"/>
          </w:divBdr>
          <w:divsChild>
            <w:div w:id="894312700">
              <w:marLeft w:val="0"/>
              <w:marRight w:val="0"/>
              <w:marTop w:val="0"/>
              <w:marBottom w:val="0"/>
              <w:divBdr>
                <w:top w:val="none" w:sz="0" w:space="0" w:color="auto"/>
                <w:left w:val="none" w:sz="0" w:space="0" w:color="auto"/>
                <w:bottom w:val="none" w:sz="0" w:space="0" w:color="auto"/>
                <w:right w:val="none" w:sz="0" w:space="0" w:color="auto"/>
              </w:divBdr>
            </w:div>
          </w:divsChild>
        </w:div>
        <w:div w:id="1974751514">
          <w:marLeft w:val="0"/>
          <w:marRight w:val="0"/>
          <w:marTop w:val="0"/>
          <w:marBottom w:val="0"/>
          <w:divBdr>
            <w:top w:val="none" w:sz="0" w:space="0" w:color="auto"/>
            <w:left w:val="none" w:sz="0" w:space="0" w:color="auto"/>
            <w:bottom w:val="none" w:sz="0" w:space="0" w:color="auto"/>
            <w:right w:val="none" w:sz="0" w:space="0" w:color="auto"/>
          </w:divBdr>
          <w:divsChild>
            <w:div w:id="723063248">
              <w:marLeft w:val="0"/>
              <w:marRight w:val="0"/>
              <w:marTop w:val="0"/>
              <w:marBottom w:val="0"/>
              <w:divBdr>
                <w:top w:val="none" w:sz="0" w:space="0" w:color="auto"/>
                <w:left w:val="none" w:sz="0" w:space="0" w:color="auto"/>
                <w:bottom w:val="none" w:sz="0" w:space="0" w:color="auto"/>
                <w:right w:val="none" w:sz="0" w:space="0" w:color="auto"/>
              </w:divBdr>
            </w:div>
          </w:divsChild>
        </w:div>
        <w:div w:id="1990740924">
          <w:marLeft w:val="0"/>
          <w:marRight w:val="0"/>
          <w:marTop w:val="0"/>
          <w:marBottom w:val="0"/>
          <w:divBdr>
            <w:top w:val="none" w:sz="0" w:space="0" w:color="auto"/>
            <w:left w:val="none" w:sz="0" w:space="0" w:color="auto"/>
            <w:bottom w:val="none" w:sz="0" w:space="0" w:color="auto"/>
            <w:right w:val="none" w:sz="0" w:space="0" w:color="auto"/>
          </w:divBdr>
          <w:divsChild>
            <w:div w:id="1238050084">
              <w:marLeft w:val="0"/>
              <w:marRight w:val="0"/>
              <w:marTop w:val="0"/>
              <w:marBottom w:val="0"/>
              <w:divBdr>
                <w:top w:val="none" w:sz="0" w:space="0" w:color="auto"/>
                <w:left w:val="none" w:sz="0" w:space="0" w:color="auto"/>
                <w:bottom w:val="none" w:sz="0" w:space="0" w:color="auto"/>
                <w:right w:val="none" w:sz="0" w:space="0" w:color="auto"/>
              </w:divBdr>
            </w:div>
          </w:divsChild>
        </w:div>
        <w:div w:id="2009746108">
          <w:marLeft w:val="0"/>
          <w:marRight w:val="0"/>
          <w:marTop w:val="0"/>
          <w:marBottom w:val="0"/>
          <w:divBdr>
            <w:top w:val="none" w:sz="0" w:space="0" w:color="auto"/>
            <w:left w:val="none" w:sz="0" w:space="0" w:color="auto"/>
            <w:bottom w:val="none" w:sz="0" w:space="0" w:color="auto"/>
            <w:right w:val="none" w:sz="0" w:space="0" w:color="auto"/>
          </w:divBdr>
          <w:divsChild>
            <w:div w:id="973827686">
              <w:marLeft w:val="0"/>
              <w:marRight w:val="0"/>
              <w:marTop w:val="0"/>
              <w:marBottom w:val="0"/>
              <w:divBdr>
                <w:top w:val="none" w:sz="0" w:space="0" w:color="auto"/>
                <w:left w:val="none" w:sz="0" w:space="0" w:color="auto"/>
                <w:bottom w:val="none" w:sz="0" w:space="0" w:color="auto"/>
                <w:right w:val="none" w:sz="0" w:space="0" w:color="auto"/>
              </w:divBdr>
            </w:div>
          </w:divsChild>
        </w:div>
        <w:div w:id="2031177533">
          <w:marLeft w:val="0"/>
          <w:marRight w:val="0"/>
          <w:marTop w:val="0"/>
          <w:marBottom w:val="0"/>
          <w:divBdr>
            <w:top w:val="none" w:sz="0" w:space="0" w:color="auto"/>
            <w:left w:val="none" w:sz="0" w:space="0" w:color="auto"/>
            <w:bottom w:val="none" w:sz="0" w:space="0" w:color="auto"/>
            <w:right w:val="none" w:sz="0" w:space="0" w:color="auto"/>
          </w:divBdr>
          <w:divsChild>
            <w:div w:id="1353607842">
              <w:marLeft w:val="0"/>
              <w:marRight w:val="0"/>
              <w:marTop w:val="0"/>
              <w:marBottom w:val="0"/>
              <w:divBdr>
                <w:top w:val="none" w:sz="0" w:space="0" w:color="auto"/>
                <w:left w:val="none" w:sz="0" w:space="0" w:color="auto"/>
                <w:bottom w:val="none" w:sz="0" w:space="0" w:color="auto"/>
                <w:right w:val="none" w:sz="0" w:space="0" w:color="auto"/>
              </w:divBdr>
            </w:div>
          </w:divsChild>
        </w:div>
        <w:div w:id="2041202046">
          <w:marLeft w:val="0"/>
          <w:marRight w:val="0"/>
          <w:marTop w:val="0"/>
          <w:marBottom w:val="0"/>
          <w:divBdr>
            <w:top w:val="none" w:sz="0" w:space="0" w:color="auto"/>
            <w:left w:val="none" w:sz="0" w:space="0" w:color="auto"/>
            <w:bottom w:val="none" w:sz="0" w:space="0" w:color="auto"/>
            <w:right w:val="none" w:sz="0" w:space="0" w:color="auto"/>
          </w:divBdr>
          <w:divsChild>
            <w:div w:id="2109737511">
              <w:marLeft w:val="0"/>
              <w:marRight w:val="0"/>
              <w:marTop w:val="0"/>
              <w:marBottom w:val="0"/>
              <w:divBdr>
                <w:top w:val="none" w:sz="0" w:space="0" w:color="auto"/>
                <w:left w:val="none" w:sz="0" w:space="0" w:color="auto"/>
                <w:bottom w:val="none" w:sz="0" w:space="0" w:color="auto"/>
                <w:right w:val="none" w:sz="0" w:space="0" w:color="auto"/>
              </w:divBdr>
            </w:div>
          </w:divsChild>
        </w:div>
        <w:div w:id="2087801544">
          <w:marLeft w:val="0"/>
          <w:marRight w:val="0"/>
          <w:marTop w:val="0"/>
          <w:marBottom w:val="0"/>
          <w:divBdr>
            <w:top w:val="none" w:sz="0" w:space="0" w:color="auto"/>
            <w:left w:val="none" w:sz="0" w:space="0" w:color="auto"/>
            <w:bottom w:val="none" w:sz="0" w:space="0" w:color="auto"/>
            <w:right w:val="none" w:sz="0" w:space="0" w:color="auto"/>
          </w:divBdr>
          <w:divsChild>
            <w:div w:id="1598247208">
              <w:marLeft w:val="0"/>
              <w:marRight w:val="0"/>
              <w:marTop w:val="0"/>
              <w:marBottom w:val="0"/>
              <w:divBdr>
                <w:top w:val="none" w:sz="0" w:space="0" w:color="auto"/>
                <w:left w:val="none" w:sz="0" w:space="0" w:color="auto"/>
                <w:bottom w:val="none" w:sz="0" w:space="0" w:color="auto"/>
                <w:right w:val="none" w:sz="0" w:space="0" w:color="auto"/>
              </w:divBdr>
            </w:div>
          </w:divsChild>
        </w:div>
        <w:div w:id="2109884817">
          <w:marLeft w:val="0"/>
          <w:marRight w:val="0"/>
          <w:marTop w:val="0"/>
          <w:marBottom w:val="0"/>
          <w:divBdr>
            <w:top w:val="none" w:sz="0" w:space="0" w:color="auto"/>
            <w:left w:val="none" w:sz="0" w:space="0" w:color="auto"/>
            <w:bottom w:val="none" w:sz="0" w:space="0" w:color="auto"/>
            <w:right w:val="none" w:sz="0" w:space="0" w:color="auto"/>
          </w:divBdr>
          <w:divsChild>
            <w:div w:id="192152830">
              <w:marLeft w:val="0"/>
              <w:marRight w:val="0"/>
              <w:marTop w:val="0"/>
              <w:marBottom w:val="0"/>
              <w:divBdr>
                <w:top w:val="none" w:sz="0" w:space="0" w:color="auto"/>
                <w:left w:val="none" w:sz="0" w:space="0" w:color="auto"/>
                <w:bottom w:val="none" w:sz="0" w:space="0" w:color="auto"/>
                <w:right w:val="none" w:sz="0" w:space="0" w:color="auto"/>
              </w:divBdr>
            </w:div>
          </w:divsChild>
        </w:div>
        <w:div w:id="2126071144">
          <w:marLeft w:val="0"/>
          <w:marRight w:val="0"/>
          <w:marTop w:val="0"/>
          <w:marBottom w:val="0"/>
          <w:divBdr>
            <w:top w:val="none" w:sz="0" w:space="0" w:color="auto"/>
            <w:left w:val="none" w:sz="0" w:space="0" w:color="auto"/>
            <w:bottom w:val="none" w:sz="0" w:space="0" w:color="auto"/>
            <w:right w:val="none" w:sz="0" w:space="0" w:color="auto"/>
          </w:divBdr>
          <w:divsChild>
            <w:div w:id="9372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245641">
      <w:bodyDiv w:val="1"/>
      <w:marLeft w:val="0"/>
      <w:marRight w:val="0"/>
      <w:marTop w:val="0"/>
      <w:marBottom w:val="0"/>
      <w:divBdr>
        <w:top w:val="none" w:sz="0" w:space="0" w:color="auto"/>
        <w:left w:val="none" w:sz="0" w:space="0" w:color="auto"/>
        <w:bottom w:val="none" w:sz="0" w:space="0" w:color="auto"/>
        <w:right w:val="none" w:sz="0" w:space="0" w:color="auto"/>
      </w:divBdr>
      <w:divsChild>
        <w:div w:id="1008559401">
          <w:marLeft w:val="0"/>
          <w:marRight w:val="0"/>
          <w:marTop w:val="0"/>
          <w:marBottom w:val="0"/>
          <w:divBdr>
            <w:top w:val="none" w:sz="0" w:space="0" w:color="auto"/>
            <w:left w:val="none" w:sz="0" w:space="0" w:color="auto"/>
            <w:bottom w:val="none" w:sz="0" w:space="0" w:color="auto"/>
            <w:right w:val="none" w:sz="0" w:space="0" w:color="auto"/>
          </w:divBdr>
        </w:div>
        <w:div w:id="1126192828">
          <w:marLeft w:val="0"/>
          <w:marRight w:val="0"/>
          <w:marTop w:val="0"/>
          <w:marBottom w:val="0"/>
          <w:divBdr>
            <w:top w:val="none" w:sz="0" w:space="0" w:color="auto"/>
            <w:left w:val="none" w:sz="0" w:space="0" w:color="auto"/>
            <w:bottom w:val="none" w:sz="0" w:space="0" w:color="auto"/>
            <w:right w:val="none" w:sz="0" w:space="0" w:color="auto"/>
          </w:divBdr>
        </w:div>
        <w:div w:id="1488937749">
          <w:marLeft w:val="0"/>
          <w:marRight w:val="0"/>
          <w:marTop w:val="0"/>
          <w:marBottom w:val="0"/>
          <w:divBdr>
            <w:top w:val="none" w:sz="0" w:space="0" w:color="auto"/>
            <w:left w:val="none" w:sz="0" w:space="0" w:color="auto"/>
            <w:bottom w:val="none" w:sz="0" w:space="0" w:color="auto"/>
            <w:right w:val="none" w:sz="0" w:space="0" w:color="auto"/>
          </w:divBdr>
        </w:div>
        <w:div w:id="1637754062">
          <w:marLeft w:val="0"/>
          <w:marRight w:val="0"/>
          <w:marTop w:val="0"/>
          <w:marBottom w:val="0"/>
          <w:divBdr>
            <w:top w:val="none" w:sz="0" w:space="0" w:color="auto"/>
            <w:left w:val="none" w:sz="0" w:space="0" w:color="auto"/>
            <w:bottom w:val="none" w:sz="0" w:space="0" w:color="auto"/>
            <w:right w:val="none" w:sz="0" w:space="0" w:color="auto"/>
          </w:divBdr>
        </w:div>
        <w:div w:id="1767726599">
          <w:marLeft w:val="0"/>
          <w:marRight w:val="0"/>
          <w:marTop w:val="0"/>
          <w:marBottom w:val="0"/>
          <w:divBdr>
            <w:top w:val="none" w:sz="0" w:space="0" w:color="auto"/>
            <w:left w:val="none" w:sz="0" w:space="0" w:color="auto"/>
            <w:bottom w:val="none" w:sz="0" w:space="0" w:color="auto"/>
            <w:right w:val="none" w:sz="0" w:space="0" w:color="auto"/>
          </w:divBdr>
        </w:div>
        <w:div w:id="1978299662">
          <w:marLeft w:val="0"/>
          <w:marRight w:val="0"/>
          <w:marTop w:val="0"/>
          <w:marBottom w:val="0"/>
          <w:divBdr>
            <w:top w:val="none" w:sz="0" w:space="0" w:color="auto"/>
            <w:left w:val="none" w:sz="0" w:space="0" w:color="auto"/>
            <w:bottom w:val="none" w:sz="0" w:space="0" w:color="auto"/>
            <w:right w:val="none" w:sz="0" w:space="0" w:color="auto"/>
          </w:divBdr>
        </w:div>
        <w:div w:id="2084715306">
          <w:marLeft w:val="0"/>
          <w:marRight w:val="0"/>
          <w:marTop w:val="0"/>
          <w:marBottom w:val="0"/>
          <w:divBdr>
            <w:top w:val="none" w:sz="0" w:space="0" w:color="auto"/>
            <w:left w:val="none" w:sz="0" w:space="0" w:color="auto"/>
            <w:bottom w:val="none" w:sz="0" w:space="0" w:color="auto"/>
            <w:right w:val="none" w:sz="0" w:space="0" w:color="auto"/>
          </w:divBdr>
        </w:div>
        <w:div w:id="2120760192">
          <w:marLeft w:val="0"/>
          <w:marRight w:val="0"/>
          <w:marTop w:val="0"/>
          <w:marBottom w:val="0"/>
          <w:divBdr>
            <w:top w:val="none" w:sz="0" w:space="0" w:color="auto"/>
            <w:left w:val="none" w:sz="0" w:space="0" w:color="auto"/>
            <w:bottom w:val="none" w:sz="0" w:space="0" w:color="auto"/>
            <w:right w:val="none" w:sz="0" w:space="0" w:color="auto"/>
          </w:divBdr>
        </w:div>
      </w:divsChild>
    </w:div>
    <w:div w:id="907493622">
      <w:bodyDiv w:val="1"/>
      <w:marLeft w:val="0"/>
      <w:marRight w:val="0"/>
      <w:marTop w:val="0"/>
      <w:marBottom w:val="0"/>
      <w:divBdr>
        <w:top w:val="none" w:sz="0" w:space="0" w:color="auto"/>
        <w:left w:val="none" w:sz="0" w:space="0" w:color="auto"/>
        <w:bottom w:val="none" w:sz="0" w:space="0" w:color="auto"/>
        <w:right w:val="none" w:sz="0" w:space="0" w:color="auto"/>
      </w:divBdr>
      <w:divsChild>
        <w:div w:id="8023022">
          <w:marLeft w:val="0"/>
          <w:marRight w:val="0"/>
          <w:marTop w:val="0"/>
          <w:marBottom w:val="0"/>
          <w:divBdr>
            <w:top w:val="none" w:sz="0" w:space="0" w:color="auto"/>
            <w:left w:val="none" w:sz="0" w:space="0" w:color="auto"/>
            <w:bottom w:val="none" w:sz="0" w:space="0" w:color="auto"/>
            <w:right w:val="none" w:sz="0" w:space="0" w:color="auto"/>
          </w:divBdr>
          <w:divsChild>
            <w:div w:id="382146285">
              <w:marLeft w:val="0"/>
              <w:marRight w:val="0"/>
              <w:marTop w:val="0"/>
              <w:marBottom w:val="0"/>
              <w:divBdr>
                <w:top w:val="none" w:sz="0" w:space="0" w:color="auto"/>
                <w:left w:val="none" w:sz="0" w:space="0" w:color="auto"/>
                <w:bottom w:val="none" w:sz="0" w:space="0" w:color="auto"/>
                <w:right w:val="none" w:sz="0" w:space="0" w:color="auto"/>
              </w:divBdr>
            </w:div>
          </w:divsChild>
        </w:div>
        <w:div w:id="42994672">
          <w:marLeft w:val="0"/>
          <w:marRight w:val="0"/>
          <w:marTop w:val="0"/>
          <w:marBottom w:val="0"/>
          <w:divBdr>
            <w:top w:val="none" w:sz="0" w:space="0" w:color="auto"/>
            <w:left w:val="none" w:sz="0" w:space="0" w:color="auto"/>
            <w:bottom w:val="none" w:sz="0" w:space="0" w:color="auto"/>
            <w:right w:val="none" w:sz="0" w:space="0" w:color="auto"/>
          </w:divBdr>
          <w:divsChild>
            <w:div w:id="1455175787">
              <w:marLeft w:val="0"/>
              <w:marRight w:val="0"/>
              <w:marTop w:val="0"/>
              <w:marBottom w:val="0"/>
              <w:divBdr>
                <w:top w:val="none" w:sz="0" w:space="0" w:color="auto"/>
                <w:left w:val="none" w:sz="0" w:space="0" w:color="auto"/>
                <w:bottom w:val="none" w:sz="0" w:space="0" w:color="auto"/>
                <w:right w:val="none" w:sz="0" w:space="0" w:color="auto"/>
              </w:divBdr>
            </w:div>
          </w:divsChild>
        </w:div>
        <w:div w:id="43993172">
          <w:marLeft w:val="0"/>
          <w:marRight w:val="0"/>
          <w:marTop w:val="0"/>
          <w:marBottom w:val="0"/>
          <w:divBdr>
            <w:top w:val="none" w:sz="0" w:space="0" w:color="auto"/>
            <w:left w:val="none" w:sz="0" w:space="0" w:color="auto"/>
            <w:bottom w:val="none" w:sz="0" w:space="0" w:color="auto"/>
            <w:right w:val="none" w:sz="0" w:space="0" w:color="auto"/>
          </w:divBdr>
          <w:divsChild>
            <w:div w:id="1696616110">
              <w:marLeft w:val="0"/>
              <w:marRight w:val="0"/>
              <w:marTop w:val="0"/>
              <w:marBottom w:val="0"/>
              <w:divBdr>
                <w:top w:val="none" w:sz="0" w:space="0" w:color="auto"/>
                <w:left w:val="none" w:sz="0" w:space="0" w:color="auto"/>
                <w:bottom w:val="none" w:sz="0" w:space="0" w:color="auto"/>
                <w:right w:val="none" w:sz="0" w:space="0" w:color="auto"/>
              </w:divBdr>
            </w:div>
          </w:divsChild>
        </w:div>
        <w:div w:id="105543876">
          <w:marLeft w:val="0"/>
          <w:marRight w:val="0"/>
          <w:marTop w:val="0"/>
          <w:marBottom w:val="0"/>
          <w:divBdr>
            <w:top w:val="none" w:sz="0" w:space="0" w:color="auto"/>
            <w:left w:val="none" w:sz="0" w:space="0" w:color="auto"/>
            <w:bottom w:val="none" w:sz="0" w:space="0" w:color="auto"/>
            <w:right w:val="none" w:sz="0" w:space="0" w:color="auto"/>
          </w:divBdr>
          <w:divsChild>
            <w:div w:id="1491289173">
              <w:marLeft w:val="0"/>
              <w:marRight w:val="0"/>
              <w:marTop w:val="0"/>
              <w:marBottom w:val="0"/>
              <w:divBdr>
                <w:top w:val="none" w:sz="0" w:space="0" w:color="auto"/>
                <w:left w:val="none" w:sz="0" w:space="0" w:color="auto"/>
                <w:bottom w:val="none" w:sz="0" w:space="0" w:color="auto"/>
                <w:right w:val="none" w:sz="0" w:space="0" w:color="auto"/>
              </w:divBdr>
            </w:div>
          </w:divsChild>
        </w:div>
        <w:div w:id="172959324">
          <w:marLeft w:val="0"/>
          <w:marRight w:val="0"/>
          <w:marTop w:val="0"/>
          <w:marBottom w:val="0"/>
          <w:divBdr>
            <w:top w:val="none" w:sz="0" w:space="0" w:color="auto"/>
            <w:left w:val="none" w:sz="0" w:space="0" w:color="auto"/>
            <w:bottom w:val="none" w:sz="0" w:space="0" w:color="auto"/>
            <w:right w:val="none" w:sz="0" w:space="0" w:color="auto"/>
          </w:divBdr>
          <w:divsChild>
            <w:div w:id="983005139">
              <w:marLeft w:val="0"/>
              <w:marRight w:val="0"/>
              <w:marTop w:val="0"/>
              <w:marBottom w:val="0"/>
              <w:divBdr>
                <w:top w:val="none" w:sz="0" w:space="0" w:color="auto"/>
                <w:left w:val="none" w:sz="0" w:space="0" w:color="auto"/>
                <w:bottom w:val="none" w:sz="0" w:space="0" w:color="auto"/>
                <w:right w:val="none" w:sz="0" w:space="0" w:color="auto"/>
              </w:divBdr>
            </w:div>
          </w:divsChild>
        </w:div>
        <w:div w:id="242683431">
          <w:marLeft w:val="0"/>
          <w:marRight w:val="0"/>
          <w:marTop w:val="0"/>
          <w:marBottom w:val="0"/>
          <w:divBdr>
            <w:top w:val="none" w:sz="0" w:space="0" w:color="auto"/>
            <w:left w:val="none" w:sz="0" w:space="0" w:color="auto"/>
            <w:bottom w:val="none" w:sz="0" w:space="0" w:color="auto"/>
            <w:right w:val="none" w:sz="0" w:space="0" w:color="auto"/>
          </w:divBdr>
          <w:divsChild>
            <w:div w:id="716465082">
              <w:marLeft w:val="0"/>
              <w:marRight w:val="0"/>
              <w:marTop w:val="0"/>
              <w:marBottom w:val="0"/>
              <w:divBdr>
                <w:top w:val="none" w:sz="0" w:space="0" w:color="auto"/>
                <w:left w:val="none" w:sz="0" w:space="0" w:color="auto"/>
                <w:bottom w:val="none" w:sz="0" w:space="0" w:color="auto"/>
                <w:right w:val="none" w:sz="0" w:space="0" w:color="auto"/>
              </w:divBdr>
            </w:div>
          </w:divsChild>
        </w:div>
        <w:div w:id="286855312">
          <w:marLeft w:val="0"/>
          <w:marRight w:val="0"/>
          <w:marTop w:val="0"/>
          <w:marBottom w:val="0"/>
          <w:divBdr>
            <w:top w:val="none" w:sz="0" w:space="0" w:color="auto"/>
            <w:left w:val="none" w:sz="0" w:space="0" w:color="auto"/>
            <w:bottom w:val="none" w:sz="0" w:space="0" w:color="auto"/>
            <w:right w:val="none" w:sz="0" w:space="0" w:color="auto"/>
          </w:divBdr>
          <w:divsChild>
            <w:div w:id="1224826920">
              <w:marLeft w:val="0"/>
              <w:marRight w:val="0"/>
              <w:marTop w:val="0"/>
              <w:marBottom w:val="0"/>
              <w:divBdr>
                <w:top w:val="none" w:sz="0" w:space="0" w:color="auto"/>
                <w:left w:val="none" w:sz="0" w:space="0" w:color="auto"/>
                <w:bottom w:val="none" w:sz="0" w:space="0" w:color="auto"/>
                <w:right w:val="none" w:sz="0" w:space="0" w:color="auto"/>
              </w:divBdr>
            </w:div>
          </w:divsChild>
        </w:div>
        <w:div w:id="288363631">
          <w:marLeft w:val="0"/>
          <w:marRight w:val="0"/>
          <w:marTop w:val="0"/>
          <w:marBottom w:val="0"/>
          <w:divBdr>
            <w:top w:val="none" w:sz="0" w:space="0" w:color="auto"/>
            <w:left w:val="none" w:sz="0" w:space="0" w:color="auto"/>
            <w:bottom w:val="none" w:sz="0" w:space="0" w:color="auto"/>
            <w:right w:val="none" w:sz="0" w:space="0" w:color="auto"/>
          </w:divBdr>
          <w:divsChild>
            <w:div w:id="359622083">
              <w:marLeft w:val="0"/>
              <w:marRight w:val="0"/>
              <w:marTop w:val="0"/>
              <w:marBottom w:val="0"/>
              <w:divBdr>
                <w:top w:val="none" w:sz="0" w:space="0" w:color="auto"/>
                <w:left w:val="none" w:sz="0" w:space="0" w:color="auto"/>
                <w:bottom w:val="none" w:sz="0" w:space="0" w:color="auto"/>
                <w:right w:val="none" w:sz="0" w:space="0" w:color="auto"/>
              </w:divBdr>
            </w:div>
          </w:divsChild>
        </w:div>
        <w:div w:id="294720429">
          <w:marLeft w:val="0"/>
          <w:marRight w:val="0"/>
          <w:marTop w:val="0"/>
          <w:marBottom w:val="0"/>
          <w:divBdr>
            <w:top w:val="none" w:sz="0" w:space="0" w:color="auto"/>
            <w:left w:val="none" w:sz="0" w:space="0" w:color="auto"/>
            <w:bottom w:val="none" w:sz="0" w:space="0" w:color="auto"/>
            <w:right w:val="none" w:sz="0" w:space="0" w:color="auto"/>
          </w:divBdr>
          <w:divsChild>
            <w:div w:id="994649311">
              <w:marLeft w:val="0"/>
              <w:marRight w:val="0"/>
              <w:marTop w:val="0"/>
              <w:marBottom w:val="0"/>
              <w:divBdr>
                <w:top w:val="none" w:sz="0" w:space="0" w:color="auto"/>
                <w:left w:val="none" w:sz="0" w:space="0" w:color="auto"/>
                <w:bottom w:val="none" w:sz="0" w:space="0" w:color="auto"/>
                <w:right w:val="none" w:sz="0" w:space="0" w:color="auto"/>
              </w:divBdr>
            </w:div>
          </w:divsChild>
        </w:div>
        <w:div w:id="295794108">
          <w:marLeft w:val="0"/>
          <w:marRight w:val="0"/>
          <w:marTop w:val="0"/>
          <w:marBottom w:val="0"/>
          <w:divBdr>
            <w:top w:val="none" w:sz="0" w:space="0" w:color="auto"/>
            <w:left w:val="none" w:sz="0" w:space="0" w:color="auto"/>
            <w:bottom w:val="none" w:sz="0" w:space="0" w:color="auto"/>
            <w:right w:val="none" w:sz="0" w:space="0" w:color="auto"/>
          </w:divBdr>
          <w:divsChild>
            <w:div w:id="474225913">
              <w:marLeft w:val="0"/>
              <w:marRight w:val="0"/>
              <w:marTop w:val="0"/>
              <w:marBottom w:val="0"/>
              <w:divBdr>
                <w:top w:val="none" w:sz="0" w:space="0" w:color="auto"/>
                <w:left w:val="none" w:sz="0" w:space="0" w:color="auto"/>
                <w:bottom w:val="none" w:sz="0" w:space="0" w:color="auto"/>
                <w:right w:val="none" w:sz="0" w:space="0" w:color="auto"/>
              </w:divBdr>
            </w:div>
          </w:divsChild>
        </w:div>
        <w:div w:id="317609434">
          <w:marLeft w:val="0"/>
          <w:marRight w:val="0"/>
          <w:marTop w:val="0"/>
          <w:marBottom w:val="0"/>
          <w:divBdr>
            <w:top w:val="none" w:sz="0" w:space="0" w:color="auto"/>
            <w:left w:val="none" w:sz="0" w:space="0" w:color="auto"/>
            <w:bottom w:val="none" w:sz="0" w:space="0" w:color="auto"/>
            <w:right w:val="none" w:sz="0" w:space="0" w:color="auto"/>
          </w:divBdr>
          <w:divsChild>
            <w:div w:id="1709405179">
              <w:marLeft w:val="0"/>
              <w:marRight w:val="0"/>
              <w:marTop w:val="0"/>
              <w:marBottom w:val="0"/>
              <w:divBdr>
                <w:top w:val="none" w:sz="0" w:space="0" w:color="auto"/>
                <w:left w:val="none" w:sz="0" w:space="0" w:color="auto"/>
                <w:bottom w:val="none" w:sz="0" w:space="0" w:color="auto"/>
                <w:right w:val="none" w:sz="0" w:space="0" w:color="auto"/>
              </w:divBdr>
            </w:div>
          </w:divsChild>
        </w:div>
        <w:div w:id="334459115">
          <w:marLeft w:val="0"/>
          <w:marRight w:val="0"/>
          <w:marTop w:val="0"/>
          <w:marBottom w:val="0"/>
          <w:divBdr>
            <w:top w:val="none" w:sz="0" w:space="0" w:color="auto"/>
            <w:left w:val="none" w:sz="0" w:space="0" w:color="auto"/>
            <w:bottom w:val="none" w:sz="0" w:space="0" w:color="auto"/>
            <w:right w:val="none" w:sz="0" w:space="0" w:color="auto"/>
          </w:divBdr>
          <w:divsChild>
            <w:div w:id="525296511">
              <w:marLeft w:val="0"/>
              <w:marRight w:val="0"/>
              <w:marTop w:val="0"/>
              <w:marBottom w:val="0"/>
              <w:divBdr>
                <w:top w:val="none" w:sz="0" w:space="0" w:color="auto"/>
                <w:left w:val="none" w:sz="0" w:space="0" w:color="auto"/>
                <w:bottom w:val="none" w:sz="0" w:space="0" w:color="auto"/>
                <w:right w:val="none" w:sz="0" w:space="0" w:color="auto"/>
              </w:divBdr>
            </w:div>
          </w:divsChild>
        </w:div>
        <w:div w:id="446392827">
          <w:marLeft w:val="0"/>
          <w:marRight w:val="0"/>
          <w:marTop w:val="0"/>
          <w:marBottom w:val="0"/>
          <w:divBdr>
            <w:top w:val="none" w:sz="0" w:space="0" w:color="auto"/>
            <w:left w:val="none" w:sz="0" w:space="0" w:color="auto"/>
            <w:bottom w:val="none" w:sz="0" w:space="0" w:color="auto"/>
            <w:right w:val="none" w:sz="0" w:space="0" w:color="auto"/>
          </w:divBdr>
          <w:divsChild>
            <w:div w:id="908542221">
              <w:marLeft w:val="0"/>
              <w:marRight w:val="0"/>
              <w:marTop w:val="0"/>
              <w:marBottom w:val="0"/>
              <w:divBdr>
                <w:top w:val="none" w:sz="0" w:space="0" w:color="auto"/>
                <w:left w:val="none" w:sz="0" w:space="0" w:color="auto"/>
                <w:bottom w:val="none" w:sz="0" w:space="0" w:color="auto"/>
                <w:right w:val="none" w:sz="0" w:space="0" w:color="auto"/>
              </w:divBdr>
            </w:div>
          </w:divsChild>
        </w:div>
        <w:div w:id="472530580">
          <w:marLeft w:val="0"/>
          <w:marRight w:val="0"/>
          <w:marTop w:val="0"/>
          <w:marBottom w:val="0"/>
          <w:divBdr>
            <w:top w:val="none" w:sz="0" w:space="0" w:color="auto"/>
            <w:left w:val="none" w:sz="0" w:space="0" w:color="auto"/>
            <w:bottom w:val="none" w:sz="0" w:space="0" w:color="auto"/>
            <w:right w:val="none" w:sz="0" w:space="0" w:color="auto"/>
          </w:divBdr>
          <w:divsChild>
            <w:div w:id="55979866">
              <w:marLeft w:val="0"/>
              <w:marRight w:val="0"/>
              <w:marTop w:val="0"/>
              <w:marBottom w:val="0"/>
              <w:divBdr>
                <w:top w:val="none" w:sz="0" w:space="0" w:color="auto"/>
                <w:left w:val="none" w:sz="0" w:space="0" w:color="auto"/>
                <w:bottom w:val="none" w:sz="0" w:space="0" w:color="auto"/>
                <w:right w:val="none" w:sz="0" w:space="0" w:color="auto"/>
              </w:divBdr>
            </w:div>
          </w:divsChild>
        </w:div>
        <w:div w:id="479658015">
          <w:marLeft w:val="0"/>
          <w:marRight w:val="0"/>
          <w:marTop w:val="0"/>
          <w:marBottom w:val="0"/>
          <w:divBdr>
            <w:top w:val="none" w:sz="0" w:space="0" w:color="auto"/>
            <w:left w:val="none" w:sz="0" w:space="0" w:color="auto"/>
            <w:bottom w:val="none" w:sz="0" w:space="0" w:color="auto"/>
            <w:right w:val="none" w:sz="0" w:space="0" w:color="auto"/>
          </w:divBdr>
          <w:divsChild>
            <w:div w:id="1118449678">
              <w:marLeft w:val="0"/>
              <w:marRight w:val="0"/>
              <w:marTop w:val="0"/>
              <w:marBottom w:val="0"/>
              <w:divBdr>
                <w:top w:val="none" w:sz="0" w:space="0" w:color="auto"/>
                <w:left w:val="none" w:sz="0" w:space="0" w:color="auto"/>
                <w:bottom w:val="none" w:sz="0" w:space="0" w:color="auto"/>
                <w:right w:val="none" w:sz="0" w:space="0" w:color="auto"/>
              </w:divBdr>
            </w:div>
          </w:divsChild>
        </w:div>
        <w:div w:id="517233290">
          <w:marLeft w:val="0"/>
          <w:marRight w:val="0"/>
          <w:marTop w:val="0"/>
          <w:marBottom w:val="0"/>
          <w:divBdr>
            <w:top w:val="none" w:sz="0" w:space="0" w:color="auto"/>
            <w:left w:val="none" w:sz="0" w:space="0" w:color="auto"/>
            <w:bottom w:val="none" w:sz="0" w:space="0" w:color="auto"/>
            <w:right w:val="none" w:sz="0" w:space="0" w:color="auto"/>
          </w:divBdr>
          <w:divsChild>
            <w:div w:id="508906215">
              <w:marLeft w:val="0"/>
              <w:marRight w:val="0"/>
              <w:marTop w:val="0"/>
              <w:marBottom w:val="0"/>
              <w:divBdr>
                <w:top w:val="none" w:sz="0" w:space="0" w:color="auto"/>
                <w:left w:val="none" w:sz="0" w:space="0" w:color="auto"/>
                <w:bottom w:val="none" w:sz="0" w:space="0" w:color="auto"/>
                <w:right w:val="none" w:sz="0" w:space="0" w:color="auto"/>
              </w:divBdr>
            </w:div>
          </w:divsChild>
        </w:div>
        <w:div w:id="570309076">
          <w:marLeft w:val="0"/>
          <w:marRight w:val="0"/>
          <w:marTop w:val="0"/>
          <w:marBottom w:val="0"/>
          <w:divBdr>
            <w:top w:val="none" w:sz="0" w:space="0" w:color="auto"/>
            <w:left w:val="none" w:sz="0" w:space="0" w:color="auto"/>
            <w:bottom w:val="none" w:sz="0" w:space="0" w:color="auto"/>
            <w:right w:val="none" w:sz="0" w:space="0" w:color="auto"/>
          </w:divBdr>
          <w:divsChild>
            <w:div w:id="307784849">
              <w:marLeft w:val="0"/>
              <w:marRight w:val="0"/>
              <w:marTop w:val="0"/>
              <w:marBottom w:val="0"/>
              <w:divBdr>
                <w:top w:val="none" w:sz="0" w:space="0" w:color="auto"/>
                <w:left w:val="none" w:sz="0" w:space="0" w:color="auto"/>
                <w:bottom w:val="none" w:sz="0" w:space="0" w:color="auto"/>
                <w:right w:val="none" w:sz="0" w:space="0" w:color="auto"/>
              </w:divBdr>
            </w:div>
          </w:divsChild>
        </w:div>
        <w:div w:id="612712627">
          <w:marLeft w:val="0"/>
          <w:marRight w:val="0"/>
          <w:marTop w:val="0"/>
          <w:marBottom w:val="0"/>
          <w:divBdr>
            <w:top w:val="none" w:sz="0" w:space="0" w:color="auto"/>
            <w:left w:val="none" w:sz="0" w:space="0" w:color="auto"/>
            <w:bottom w:val="none" w:sz="0" w:space="0" w:color="auto"/>
            <w:right w:val="none" w:sz="0" w:space="0" w:color="auto"/>
          </w:divBdr>
          <w:divsChild>
            <w:div w:id="1894846643">
              <w:marLeft w:val="0"/>
              <w:marRight w:val="0"/>
              <w:marTop w:val="0"/>
              <w:marBottom w:val="0"/>
              <w:divBdr>
                <w:top w:val="none" w:sz="0" w:space="0" w:color="auto"/>
                <w:left w:val="none" w:sz="0" w:space="0" w:color="auto"/>
                <w:bottom w:val="none" w:sz="0" w:space="0" w:color="auto"/>
                <w:right w:val="none" w:sz="0" w:space="0" w:color="auto"/>
              </w:divBdr>
            </w:div>
          </w:divsChild>
        </w:div>
        <w:div w:id="637344817">
          <w:marLeft w:val="0"/>
          <w:marRight w:val="0"/>
          <w:marTop w:val="0"/>
          <w:marBottom w:val="0"/>
          <w:divBdr>
            <w:top w:val="none" w:sz="0" w:space="0" w:color="auto"/>
            <w:left w:val="none" w:sz="0" w:space="0" w:color="auto"/>
            <w:bottom w:val="none" w:sz="0" w:space="0" w:color="auto"/>
            <w:right w:val="none" w:sz="0" w:space="0" w:color="auto"/>
          </w:divBdr>
          <w:divsChild>
            <w:div w:id="1918972969">
              <w:marLeft w:val="0"/>
              <w:marRight w:val="0"/>
              <w:marTop w:val="0"/>
              <w:marBottom w:val="0"/>
              <w:divBdr>
                <w:top w:val="none" w:sz="0" w:space="0" w:color="auto"/>
                <w:left w:val="none" w:sz="0" w:space="0" w:color="auto"/>
                <w:bottom w:val="none" w:sz="0" w:space="0" w:color="auto"/>
                <w:right w:val="none" w:sz="0" w:space="0" w:color="auto"/>
              </w:divBdr>
            </w:div>
          </w:divsChild>
        </w:div>
        <w:div w:id="754399329">
          <w:marLeft w:val="0"/>
          <w:marRight w:val="0"/>
          <w:marTop w:val="0"/>
          <w:marBottom w:val="0"/>
          <w:divBdr>
            <w:top w:val="none" w:sz="0" w:space="0" w:color="auto"/>
            <w:left w:val="none" w:sz="0" w:space="0" w:color="auto"/>
            <w:bottom w:val="none" w:sz="0" w:space="0" w:color="auto"/>
            <w:right w:val="none" w:sz="0" w:space="0" w:color="auto"/>
          </w:divBdr>
          <w:divsChild>
            <w:div w:id="1700349951">
              <w:marLeft w:val="0"/>
              <w:marRight w:val="0"/>
              <w:marTop w:val="0"/>
              <w:marBottom w:val="0"/>
              <w:divBdr>
                <w:top w:val="none" w:sz="0" w:space="0" w:color="auto"/>
                <w:left w:val="none" w:sz="0" w:space="0" w:color="auto"/>
                <w:bottom w:val="none" w:sz="0" w:space="0" w:color="auto"/>
                <w:right w:val="none" w:sz="0" w:space="0" w:color="auto"/>
              </w:divBdr>
            </w:div>
          </w:divsChild>
        </w:div>
        <w:div w:id="809520922">
          <w:marLeft w:val="0"/>
          <w:marRight w:val="0"/>
          <w:marTop w:val="0"/>
          <w:marBottom w:val="0"/>
          <w:divBdr>
            <w:top w:val="none" w:sz="0" w:space="0" w:color="auto"/>
            <w:left w:val="none" w:sz="0" w:space="0" w:color="auto"/>
            <w:bottom w:val="none" w:sz="0" w:space="0" w:color="auto"/>
            <w:right w:val="none" w:sz="0" w:space="0" w:color="auto"/>
          </w:divBdr>
          <w:divsChild>
            <w:div w:id="1336179225">
              <w:marLeft w:val="0"/>
              <w:marRight w:val="0"/>
              <w:marTop w:val="0"/>
              <w:marBottom w:val="0"/>
              <w:divBdr>
                <w:top w:val="none" w:sz="0" w:space="0" w:color="auto"/>
                <w:left w:val="none" w:sz="0" w:space="0" w:color="auto"/>
                <w:bottom w:val="none" w:sz="0" w:space="0" w:color="auto"/>
                <w:right w:val="none" w:sz="0" w:space="0" w:color="auto"/>
              </w:divBdr>
            </w:div>
          </w:divsChild>
        </w:div>
        <w:div w:id="918639809">
          <w:marLeft w:val="0"/>
          <w:marRight w:val="0"/>
          <w:marTop w:val="0"/>
          <w:marBottom w:val="0"/>
          <w:divBdr>
            <w:top w:val="none" w:sz="0" w:space="0" w:color="auto"/>
            <w:left w:val="none" w:sz="0" w:space="0" w:color="auto"/>
            <w:bottom w:val="none" w:sz="0" w:space="0" w:color="auto"/>
            <w:right w:val="none" w:sz="0" w:space="0" w:color="auto"/>
          </w:divBdr>
          <w:divsChild>
            <w:div w:id="1878542386">
              <w:marLeft w:val="0"/>
              <w:marRight w:val="0"/>
              <w:marTop w:val="0"/>
              <w:marBottom w:val="0"/>
              <w:divBdr>
                <w:top w:val="none" w:sz="0" w:space="0" w:color="auto"/>
                <w:left w:val="none" w:sz="0" w:space="0" w:color="auto"/>
                <w:bottom w:val="none" w:sz="0" w:space="0" w:color="auto"/>
                <w:right w:val="none" w:sz="0" w:space="0" w:color="auto"/>
              </w:divBdr>
            </w:div>
          </w:divsChild>
        </w:div>
        <w:div w:id="939876725">
          <w:marLeft w:val="0"/>
          <w:marRight w:val="0"/>
          <w:marTop w:val="0"/>
          <w:marBottom w:val="0"/>
          <w:divBdr>
            <w:top w:val="none" w:sz="0" w:space="0" w:color="auto"/>
            <w:left w:val="none" w:sz="0" w:space="0" w:color="auto"/>
            <w:bottom w:val="none" w:sz="0" w:space="0" w:color="auto"/>
            <w:right w:val="none" w:sz="0" w:space="0" w:color="auto"/>
          </w:divBdr>
          <w:divsChild>
            <w:div w:id="1571111935">
              <w:marLeft w:val="0"/>
              <w:marRight w:val="0"/>
              <w:marTop w:val="0"/>
              <w:marBottom w:val="0"/>
              <w:divBdr>
                <w:top w:val="none" w:sz="0" w:space="0" w:color="auto"/>
                <w:left w:val="none" w:sz="0" w:space="0" w:color="auto"/>
                <w:bottom w:val="none" w:sz="0" w:space="0" w:color="auto"/>
                <w:right w:val="none" w:sz="0" w:space="0" w:color="auto"/>
              </w:divBdr>
            </w:div>
          </w:divsChild>
        </w:div>
        <w:div w:id="959730191">
          <w:marLeft w:val="0"/>
          <w:marRight w:val="0"/>
          <w:marTop w:val="0"/>
          <w:marBottom w:val="0"/>
          <w:divBdr>
            <w:top w:val="none" w:sz="0" w:space="0" w:color="auto"/>
            <w:left w:val="none" w:sz="0" w:space="0" w:color="auto"/>
            <w:bottom w:val="none" w:sz="0" w:space="0" w:color="auto"/>
            <w:right w:val="none" w:sz="0" w:space="0" w:color="auto"/>
          </w:divBdr>
          <w:divsChild>
            <w:div w:id="553589880">
              <w:marLeft w:val="0"/>
              <w:marRight w:val="0"/>
              <w:marTop w:val="0"/>
              <w:marBottom w:val="0"/>
              <w:divBdr>
                <w:top w:val="none" w:sz="0" w:space="0" w:color="auto"/>
                <w:left w:val="none" w:sz="0" w:space="0" w:color="auto"/>
                <w:bottom w:val="none" w:sz="0" w:space="0" w:color="auto"/>
                <w:right w:val="none" w:sz="0" w:space="0" w:color="auto"/>
              </w:divBdr>
            </w:div>
          </w:divsChild>
        </w:div>
        <w:div w:id="1083186629">
          <w:marLeft w:val="0"/>
          <w:marRight w:val="0"/>
          <w:marTop w:val="0"/>
          <w:marBottom w:val="0"/>
          <w:divBdr>
            <w:top w:val="none" w:sz="0" w:space="0" w:color="auto"/>
            <w:left w:val="none" w:sz="0" w:space="0" w:color="auto"/>
            <w:bottom w:val="none" w:sz="0" w:space="0" w:color="auto"/>
            <w:right w:val="none" w:sz="0" w:space="0" w:color="auto"/>
          </w:divBdr>
          <w:divsChild>
            <w:div w:id="1575319282">
              <w:marLeft w:val="0"/>
              <w:marRight w:val="0"/>
              <w:marTop w:val="0"/>
              <w:marBottom w:val="0"/>
              <w:divBdr>
                <w:top w:val="none" w:sz="0" w:space="0" w:color="auto"/>
                <w:left w:val="none" w:sz="0" w:space="0" w:color="auto"/>
                <w:bottom w:val="none" w:sz="0" w:space="0" w:color="auto"/>
                <w:right w:val="none" w:sz="0" w:space="0" w:color="auto"/>
              </w:divBdr>
            </w:div>
          </w:divsChild>
        </w:div>
        <w:div w:id="1119764502">
          <w:marLeft w:val="0"/>
          <w:marRight w:val="0"/>
          <w:marTop w:val="0"/>
          <w:marBottom w:val="0"/>
          <w:divBdr>
            <w:top w:val="none" w:sz="0" w:space="0" w:color="auto"/>
            <w:left w:val="none" w:sz="0" w:space="0" w:color="auto"/>
            <w:bottom w:val="none" w:sz="0" w:space="0" w:color="auto"/>
            <w:right w:val="none" w:sz="0" w:space="0" w:color="auto"/>
          </w:divBdr>
          <w:divsChild>
            <w:div w:id="798576470">
              <w:marLeft w:val="0"/>
              <w:marRight w:val="0"/>
              <w:marTop w:val="0"/>
              <w:marBottom w:val="0"/>
              <w:divBdr>
                <w:top w:val="none" w:sz="0" w:space="0" w:color="auto"/>
                <w:left w:val="none" w:sz="0" w:space="0" w:color="auto"/>
                <w:bottom w:val="none" w:sz="0" w:space="0" w:color="auto"/>
                <w:right w:val="none" w:sz="0" w:space="0" w:color="auto"/>
              </w:divBdr>
            </w:div>
          </w:divsChild>
        </w:div>
        <w:div w:id="1131364455">
          <w:marLeft w:val="0"/>
          <w:marRight w:val="0"/>
          <w:marTop w:val="0"/>
          <w:marBottom w:val="0"/>
          <w:divBdr>
            <w:top w:val="none" w:sz="0" w:space="0" w:color="auto"/>
            <w:left w:val="none" w:sz="0" w:space="0" w:color="auto"/>
            <w:bottom w:val="none" w:sz="0" w:space="0" w:color="auto"/>
            <w:right w:val="none" w:sz="0" w:space="0" w:color="auto"/>
          </w:divBdr>
          <w:divsChild>
            <w:div w:id="1207835895">
              <w:marLeft w:val="0"/>
              <w:marRight w:val="0"/>
              <w:marTop w:val="0"/>
              <w:marBottom w:val="0"/>
              <w:divBdr>
                <w:top w:val="none" w:sz="0" w:space="0" w:color="auto"/>
                <w:left w:val="none" w:sz="0" w:space="0" w:color="auto"/>
                <w:bottom w:val="none" w:sz="0" w:space="0" w:color="auto"/>
                <w:right w:val="none" w:sz="0" w:space="0" w:color="auto"/>
              </w:divBdr>
            </w:div>
          </w:divsChild>
        </w:div>
        <w:div w:id="1161777171">
          <w:marLeft w:val="0"/>
          <w:marRight w:val="0"/>
          <w:marTop w:val="0"/>
          <w:marBottom w:val="0"/>
          <w:divBdr>
            <w:top w:val="none" w:sz="0" w:space="0" w:color="auto"/>
            <w:left w:val="none" w:sz="0" w:space="0" w:color="auto"/>
            <w:bottom w:val="none" w:sz="0" w:space="0" w:color="auto"/>
            <w:right w:val="none" w:sz="0" w:space="0" w:color="auto"/>
          </w:divBdr>
          <w:divsChild>
            <w:div w:id="342898553">
              <w:marLeft w:val="0"/>
              <w:marRight w:val="0"/>
              <w:marTop w:val="0"/>
              <w:marBottom w:val="0"/>
              <w:divBdr>
                <w:top w:val="none" w:sz="0" w:space="0" w:color="auto"/>
                <w:left w:val="none" w:sz="0" w:space="0" w:color="auto"/>
                <w:bottom w:val="none" w:sz="0" w:space="0" w:color="auto"/>
                <w:right w:val="none" w:sz="0" w:space="0" w:color="auto"/>
              </w:divBdr>
            </w:div>
          </w:divsChild>
        </w:div>
        <w:div w:id="1221283281">
          <w:marLeft w:val="0"/>
          <w:marRight w:val="0"/>
          <w:marTop w:val="0"/>
          <w:marBottom w:val="0"/>
          <w:divBdr>
            <w:top w:val="none" w:sz="0" w:space="0" w:color="auto"/>
            <w:left w:val="none" w:sz="0" w:space="0" w:color="auto"/>
            <w:bottom w:val="none" w:sz="0" w:space="0" w:color="auto"/>
            <w:right w:val="none" w:sz="0" w:space="0" w:color="auto"/>
          </w:divBdr>
          <w:divsChild>
            <w:div w:id="809202311">
              <w:marLeft w:val="0"/>
              <w:marRight w:val="0"/>
              <w:marTop w:val="0"/>
              <w:marBottom w:val="0"/>
              <w:divBdr>
                <w:top w:val="none" w:sz="0" w:space="0" w:color="auto"/>
                <w:left w:val="none" w:sz="0" w:space="0" w:color="auto"/>
                <w:bottom w:val="none" w:sz="0" w:space="0" w:color="auto"/>
                <w:right w:val="none" w:sz="0" w:space="0" w:color="auto"/>
              </w:divBdr>
            </w:div>
          </w:divsChild>
        </w:div>
        <w:div w:id="1242712319">
          <w:marLeft w:val="0"/>
          <w:marRight w:val="0"/>
          <w:marTop w:val="0"/>
          <w:marBottom w:val="0"/>
          <w:divBdr>
            <w:top w:val="none" w:sz="0" w:space="0" w:color="auto"/>
            <w:left w:val="none" w:sz="0" w:space="0" w:color="auto"/>
            <w:bottom w:val="none" w:sz="0" w:space="0" w:color="auto"/>
            <w:right w:val="none" w:sz="0" w:space="0" w:color="auto"/>
          </w:divBdr>
          <w:divsChild>
            <w:div w:id="413669219">
              <w:marLeft w:val="0"/>
              <w:marRight w:val="0"/>
              <w:marTop w:val="0"/>
              <w:marBottom w:val="0"/>
              <w:divBdr>
                <w:top w:val="none" w:sz="0" w:space="0" w:color="auto"/>
                <w:left w:val="none" w:sz="0" w:space="0" w:color="auto"/>
                <w:bottom w:val="none" w:sz="0" w:space="0" w:color="auto"/>
                <w:right w:val="none" w:sz="0" w:space="0" w:color="auto"/>
              </w:divBdr>
            </w:div>
          </w:divsChild>
        </w:div>
        <w:div w:id="1260212561">
          <w:marLeft w:val="0"/>
          <w:marRight w:val="0"/>
          <w:marTop w:val="0"/>
          <w:marBottom w:val="0"/>
          <w:divBdr>
            <w:top w:val="none" w:sz="0" w:space="0" w:color="auto"/>
            <w:left w:val="none" w:sz="0" w:space="0" w:color="auto"/>
            <w:bottom w:val="none" w:sz="0" w:space="0" w:color="auto"/>
            <w:right w:val="none" w:sz="0" w:space="0" w:color="auto"/>
          </w:divBdr>
          <w:divsChild>
            <w:div w:id="681661044">
              <w:marLeft w:val="0"/>
              <w:marRight w:val="0"/>
              <w:marTop w:val="0"/>
              <w:marBottom w:val="0"/>
              <w:divBdr>
                <w:top w:val="none" w:sz="0" w:space="0" w:color="auto"/>
                <w:left w:val="none" w:sz="0" w:space="0" w:color="auto"/>
                <w:bottom w:val="none" w:sz="0" w:space="0" w:color="auto"/>
                <w:right w:val="none" w:sz="0" w:space="0" w:color="auto"/>
              </w:divBdr>
            </w:div>
          </w:divsChild>
        </w:div>
        <w:div w:id="1328703471">
          <w:marLeft w:val="0"/>
          <w:marRight w:val="0"/>
          <w:marTop w:val="0"/>
          <w:marBottom w:val="0"/>
          <w:divBdr>
            <w:top w:val="none" w:sz="0" w:space="0" w:color="auto"/>
            <w:left w:val="none" w:sz="0" w:space="0" w:color="auto"/>
            <w:bottom w:val="none" w:sz="0" w:space="0" w:color="auto"/>
            <w:right w:val="none" w:sz="0" w:space="0" w:color="auto"/>
          </w:divBdr>
          <w:divsChild>
            <w:div w:id="1707828633">
              <w:marLeft w:val="0"/>
              <w:marRight w:val="0"/>
              <w:marTop w:val="0"/>
              <w:marBottom w:val="0"/>
              <w:divBdr>
                <w:top w:val="none" w:sz="0" w:space="0" w:color="auto"/>
                <w:left w:val="none" w:sz="0" w:space="0" w:color="auto"/>
                <w:bottom w:val="none" w:sz="0" w:space="0" w:color="auto"/>
                <w:right w:val="none" w:sz="0" w:space="0" w:color="auto"/>
              </w:divBdr>
            </w:div>
          </w:divsChild>
        </w:div>
        <w:div w:id="1370180198">
          <w:marLeft w:val="0"/>
          <w:marRight w:val="0"/>
          <w:marTop w:val="0"/>
          <w:marBottom w:val="0"/>
          <w:divBdr>
            <w:top w:val="none" w:sz="0" w:space="0" w:color="auto"/>
            <w:left w:val="none" w:sz="0" w:space="0" w:color="auto"/>
            <w:bottom w:val="none" w:sz="0" w:space="0" w:color="auto"/>
            <w:right w:val="none" w:sz="0" w:space="0" w:color="auto"/>
          </w:divBdr>
          <w:divsChild>
            <w:div w:id="1626542066">
              <w:marLeft w:val="0"/>
              <w:marRight w:val="0"/>
              <w:marTop w:val="0"/>
              <w:marBottom w:val="0"/>
              <w:divBdr>
                <w:top w:val="none" w:sz="0" w:space="0" w:color="auto"/>
                <w:left w:val="none" w:sz="0" w:space="0" w:color="auto"/>
                <w:bottom w:val="none" w:sz="0" w:space="0" w:color="auto"/>
                <w:right w:val="none" w:sz="0" w:space="0" w:color="auto"/>
              </w:divBdr>
            </w:div>
          </w:divsChild>
        </w:div>
        <w:div w:id="1442916681">
          <w:marLeft w:val="0"/>
          <w:marRight w:val="0"/>
          <w:marTop w:val="0"/>
          <w:marBottom w:val="0"/>
          <w:divBdr>
            <w:top w:val="none" w:sz="0" w:space="0" w:color="auto"/>
            <w:left w:val="none" w:sz="0" w:space="0" w:color="auto"/>
            <w:bottom w:val="none" w:sz="0" w:space="0" w:color="auto"/>
            <w:right w:val="none" w:sz="0" w:space="0" w:color="auto"/>
          </w:divBdr>
          <w:divsChild>
            <w:div w:id="1997567954">
              <w:marLeft w:val="0"/>
              <w:marRight w:val="0"/>
              <w:marTop w:val="0"/>
              <w:marBottom w:val="0"/>
              <w:divBdr>
                <w:top w:val="none" w:sz="0" w:space="0" w:color="auto"/>
                <w:left w:val="none" w:sz="0" w:space="0" w:color="auto"/>
                <w:bottom w:val="none" w:sz="0" w:space="0" w:color="auto"/>
                <w:right w:val="none" w:sz="0" w:space="0" w:color="auto"/>
              </w:divBdr>
            </w:div>
          </w:divsChild>
        </w:div>
        <w:div w:id="1476723728">
          <w:marLeft w:val="0"/>
          <w:marRight w:val="0"/>
          <w:marTop w:val="0"/>
          <w:marBottom w:val="0"/>
          <w:divBdr>
            <w:top w:val="none" w:sz="0" w:space="0" w:color="auto"/>
            <w:left w:val="none" w:sz="0" w:space="0" w:color="auto"/>
            <w:bottom w:val="none" w:sz="0" w:space="0" w:color="auto"/>
            <w:right w:val="none" w:sz="0" w:space="0" w:color="auto"/>
          </w:divBdr>
          <w:divsChild>
            <w:div w:id="1853644365">
              <w:marLeft w:val="0"/>
              <w:marRight w:val="0"/>
              <w:marTop w:val="0"/>
              <w:marBottom w:val="0"/>
              <w:divBdr>
                <w:top w:val="none" w:sz="0" w:space="0" w:color="auto"/>
                <w:left w:val="none" w:sz="0" w:space="0" w:color="auto"/>
                <w:bottom w:val="none" w:sz="0" w:space="0" w:color="auto"/>
                <w:right w:val="none" w:sz="0" w:space="0" w:color="auto"/>
              </w:divBdr>
            </w:div>
          </w:divsChild>
        </w:div>
        <w:div w:id="1481535063">
          <w:marLeft w:val="0"/>
          <w:marRight w:val="0"/>
          <w:marTop w:val="0"/>
          <w:marBottom w:val="0"/>
          <w:divBdr>
            <w:top w:val="none" w:sz="0" w:space="0" w:color="auto"/>
            <w:left w:val="none" w:sz="0" w:space="0" w:color="auto"/>
            <w:bottom w:val="none" w:sz="0" w:space="0" w:color="auto"/>
            <w:right w:val="none" w:sz="0" w:space="0" w:color="auto"/>
          </w:divBdr>
          <w:divsChild>
            <w:div w:id="861939103">
              <w:marLeft w:val="0"/>
              <w:marRight w:val="0"/>
              <w:marTop w:val="0"/>
              <w:marBottom w:val="0"/>
              <w:divBdr>
                <w:top w:val="none" w:sz="0" w:space="0" w:color="auto"/>
                <w:left w:val="none" w:sz="0" w:space="0" w:color="auto"/>
                <w:bottom w:val="none" w:sz="0" w:space="0" w:color="auto"/>
                <w:right w:val="none" w:sz="0" w:space="0" w:color="auto"/>
              </w:divBdr>
            </w:div>
          </w:divsChild>
        </w:div>
        <w:div w:id="1493061620">
          <w:marLeft w:val="0"/>
          <w:marRight w:val="0"/>
          <w:marTop w:val="0"/>
          <w:marBottom w:val="0"/>
          <w:divBdr>
            <w:top w:val="none" w:sz="0" w:space="0" w:color="auto"/>
            <w:left w:val="none" w:sz="0" w:space="0" w:color="auto"/>
            <w:bottom w:val="none" w:sz="0" w:space="0" w:color="auto"/>
            <w:right w:val="none" w:sz="0" w:space="0" w:color="auto"/>
          </w:divBdr>
          <w:divsChild>
            <w:div w:id="1690721592">
              <w:marLeft w:val="0"/>
              <w:marRight w:val="0"/>
              <w:marTop w:val="0"/>
              <w:marBottom w:val="0"/>
              <w:divBdr>
                <w:top w:val="none" w:sz="0" w:space="0" w:color="auto"/>
                <w:left w:val="none" w:sz="0" w:space="0" w:color="auto"/>
                <w:bottom w:val="none" w:sz="0" w:space="0" w:color="auto"/>
                <w:right w:val="none" w:sz="0" w:space="0" w:color="auto"/>
              </w:divBdr>
            </w:div>
          </w:divsChild>
        </w:div>
        <w:div w:id="1571429470">
          <w:marLeft w:val="0"/>
          <w:marRight w:val="0"/>
          <w:marTop w:val="0"/>
          <w:marBottom w:val="0"/>
          <w:divBdr>
            <w:top w:val="none" w:sz="0" w:space="0" w:color="auto"/>
            <w:left w:val="none" w:sz="0" w:space="0" w:color="auto"/>
            <w:bottom w:val="none" w:sz="0" w:space="0" w:color="auto"/>
            <w:right w:val="none" w:sz="0" w:space="0" w:color="auto"/>
          </w:divBdr>
          <w:divsChild>
            <w:div w:id="1904363597">
              <w:marLeft w:val="0"/>
              <w:marRight w:val="0"/>
              <w:marTop w:val="0"/>
              <w:marBottom w:val="0"/>
              <w:divBdr>
                <w:top w:val="none" w:sz="0" w:space="0" w:color="auto"/>
                <w:left w:val="none" w:sz="0" w:space="0" w:color="auto"/>
                <w:bottom w:val="none" w:sz="0" w:space="0" w:color="auto"/>
                <w:right w:val="none" w:sz="0" w:space="0" w:color="auto"/>
              </w:divBdr>
            </w:div>
          </w:divsChild>
        </w:div>
        <w:div w:id="1572807178">
          <w:marLeft w:val="0"/>
          <w:marRight w:val="0"/>
          <w:marTop w:val="0"/>
          <w:marBottom w:val="0"/>
          <w:divBdr>
            <w:top w:val="none" w:sz="0" w:space="0" w:color="auto"/>
            <w:left w:val="none" w:sz="0" w:space="0" w:color="auto"/>
            <w:bottom w:val="none" w:sz="0" w:space="0" w:color="auto"/>
            <w:right w:val="none" w:sz="0" w:space="0" w:color="auto"/>
          </w:divBdr>
          <w:divsChild>
            <w:div w:id="1971082422">
              <w:marLeft w:val="0"/>
              <w:marRight w:val="0"/>
              <w:marTop w:val="0"/>
              <w:marBottom w:val="0"/>
              <w:divBdr>
                <w:top w:val="none" w:sz="0" w:space="0" w:color="auto"/>
                <w:left w:val="none" w:sz="0" w:space="0" w:color="auto"/>
                <w:bottom w:val="none" w:sz="0" w:space="0" w:color="auto"/>
                <w:right w:val="none" w:sz="0" w:space="0" w:color="auto"/>
              </w:divBdr>
            </w:div>
          </w:divsChild>
        </w:div>
        <w:div w:id="1582519803">
          <w:marLeft w:val="0"/>
          <w:marRight w:val="0"/>
          <w:marTop w:val="0"/>
          <w:marBottom w:val="0"/>
          <w:divBdr>
            <w:top w:val="none" w:sz="0" w:space="0" w:color="auto"/>
            <w:left w:val="none" w:sz="0" w:space="0" w:color="auto"/>
            <w:bottom w:val="none" w:sz="0" w:space="0" w:color="auto"/>
            <w:right w:val="none" w:sz="0" w:space="0" w:color="auto"/>
          </w:divBdr>
          <w:divsChild>
            <w:div w:id="1969042268">
              <w:marLeft w:val="0"/>
              <w:marRight w:val="0"/>
              <w:marTop w:val="0"/>
              <w:marBottom w:val="0"/>
              <w:divBdr>
                <w:top w:val="none" w:sz="0" w:space="0" w:color="auto"/>
                <w:left w:val="none" w:sz="0" w:space="0" w:color="auto"/>
                <w:bottom w:val="none" w:sz="0" w:space="0" w:color="auto"/>
                <w:right w:val="none" w:sz="0" w:space="0" w:color="auto"/>
              </w:divBdr>
            </w:div>
          </w:divsChild>
        </w:div>
        <w:div w:id="1612976758">
          <w:marLeft w:val="0"/>
          <w:marRight w:val="0"/>
          <w:marTop w:val="0"/>
          <w:marBottom w:val="0"/>
          <w:divBdr>
            <w:top w:val="none" w:sz="0" w:space="0" w:color="auto"/>
            <w:left w:val="none" w:sz="0" w:space="0" w:color="auto"/>
            <w:bottom w:val="none" w:sz="0" w:space="0" w:color="auto"/>
            <w:right w:val="none" w:sz="0" w:space="0" w:color="auto"/>
          </w:divBdr>
          <w:divsChild>
            <w:div w:id="122115187">
              <w:marLeft w:val="0"/>
              <w:marRight w:val="0"/>
              <w:marTop w:val="0"/>
              <w:marBottom w:val="0"/>
              <w:divBdr>
                <w:top w:val="none" w:sz="0" w:space="0" w:color="auto"/>
                <w:left w:val="none" w:sz="0" w:space="0" w:color="auto"/>
                <w:bottom w:val="none" w:sz="0" w:space="0" w:color="auto"/>
                <w:right w:val="none" w:sz="0" w:space="0" w:color="auto"/>
              </w:divBdr>
            </w:div>
          </w:divsChild>
        </w:div>
        <w:div w:id="1657489708">
          <w:marLeft w:val="0"/>
          <w:marRight w:val="0"/>
          <w:marTop w:val="0"/>
          <w:marBottom w:val="0"/>
          <w:divBdr>
            <w:top w:val="none" w:sz="0" w:space="0" w:color="auto"/>
            <w:left w:val="none" w:sz="0" w:space="0" w:color="auto"/>
            <w:bottom w:val="none" w:sz="0" w:space="0" w:color="auto"/>
            <w:right w:val="none" w:sz="0" w:space="0" w:color="auto"/>
          </w:divBdr>
          <w:divsChild>
            <w:div w:id="472719265">
              <w:marLeft w:val="0"/>
              <w:marRight w:val="0"/>
              <w:marTop w:val="0"/>
              <w:marBottom w:val="0"/>
              <w:divBdr>
                <w:top w:val="none" w:sz="0" w:space="0" w:color="auto"/>
                <w:left w:val="none" w:sz="0" w:space="0" w:color="auto"/>
                <w:bottom w:val="none" w:sz="0" w:space="0" w:color="auto"/>
                <w:right w:val="none" w:sz="0" w:space="0" w:color="auto"/>
              </w:divBdr>
            </w:div>
          </w:divsChild>
        </w:div>
        <w:div w:id="1720739328">
          <w:marLeft w:val="0"/>
          <w:marRight w:val="0"/>
          <w:marTop w:val="0"/>
          <w:marBottom w:val="0"/>
          <w:divBdr>
            <w:top w:val="none" w:sz="0" w:space="0" w:color="auto"/>
            <w:left w:val="none" w:sz="0" w:space="0" w:color="auto"/>
            <w:bottom w:val="none" w:sz="0" w:space="0" w:color="auto"/>
            <w:right w:val="none" w:sz="0" w:space="0" w:color="auto"/>
          </w:divBdr>
          <w:divsChild>
            <w:div w:id="1012295163">
              <w:marLeft w:val="0"/>
              <w:marRight w:val="0"/>
              <w:marTop w:val="0"/>
              <w:marBottom w:val="0"/>
              <w:divBdr>
                <w:top w:val="none" w:sz="0" w:space="0" w:color="auto"/>
                <w:left w:val="none" w:sz="0" w:space="0" w:color="auto"/>
                <w:bottom w:val="none" w:sz="0" w:space="0" w:color="auto"/>
                <w:right w:val="none" w:sz="0" w:space="0" w:color="auto"/>
              </w:divBdr>
            </w:div>
          </w:divsChild>
        </w:div>
        <w:div w:id="1741950179">
          <w:marLeft w:val="0"/>
          <w:marRight w:val="0"/>
          <w:marTop w:val="0"/>
          <w:marBottom w:val="0"/>
          <w:divBdr>
            <w:top w:val="none" w:sz="0" w:space="0" w:color="auto"/>
            <w:left w:val="none" w:sz="0" w:space="0" w:color="auto"/>
            <w:bottom w:val="none" w:sz="0" w:space="0" w:color="auto"/>
            <w:right w:val="none" w:sz="0" w:space="0" w:color="auto"/>
          </w:divBdr>
          <w:divsChild>
            <w:div w:id="1446119534">
              <w:marLeft w:val="0"/>
              <w:marRight w:val="0"/>
              <w:marTop w:val="0"/>
              <w:marBottom w:val="0"/>
              <w:divBdr>
                <w:top w:val="none" w:sz="0" w:space="0" w:color="auto"/>
                <w:left w:val="none" w:sz="0" w:space="0" w:color="auto"/>
                <w:bottom w:val="none" w:sz="0" w:space="0" w:color="auto"/>
                <w:right w:val="none" w:sz="0" w:space="0" w:color="auto"/>
              </w:divBdr>
            </w:div>
          </w:divsChild>
        </w:div>
        <w:div w:id="1783962597">
          <w:marLeft w:val="0"/>
          <w:marRight w:val="0"/>
          <w:marTop w:val="0"/>
          <w:marBottom w:val="0"/>
          <w:divBdr>
            <w:top w:val="none" w:sz="0" w:space="0" w:color="auto"/>
            <w:left w:val="none" w:sz="0" w:space="0" w:color="auto"/>
            <w:bottom w:val="none" w:sz="0" w:space="0" w:color="auto"/>
            <w:right w:val="none" w:sz="0" w:space="0" w:color="auto"/>
          </w:divBdr>
          <w:divsChild>
            <w:div w:id="322783854">
              <w:marLeft w:val="0"/>
              <w:marRight w:val="0"/>
              <w:marTop w:val="0"/>
              <w:marBottom w:val="0"/>
              <w:divBdr>
                <w:top w:val="none" w:sz="0" w:space="0" w:color="auto"/>
                <w:left w:val="none" w:sz="0" w:space="0" w:color="auto"/>
                <w:bottom w:val="none" w:sz="0" w:space="0" w:color="auto"/>
                <w:right w:val="none" w:sz="0" w:space="0" w:color="auto"/>
              </w:divBdr>
            </w:div>
          </w:divsChild>
        </w:div>
        <w:div w:id="1786609504">
          <w:marLeft w:val="0"/>
          <w:marRight w:val="0"/>
          <w:marTop w:val="0"/>
          <w:marBottom w:val="0"/>
          <w:divBdr>
            <w:top w:val="none" w:sz="0" w:space="0" w:color="auto"/>
            <w:left w:val="none" w:sz="0" w:space="0" w:color="auto"/>
            <w:bottom w:val="none" w:sz="0" w:space="0" w:color="auto"/>
            <w:right w:val="none" w:sz="0" w:space="0" w:color="auto"/>
          </w:divBdr>
          <w:divsChild>
            <w:div w:id="1745058711">
              <w:marLeft w:val="0"/>
              <w:marRight w:val="0"/>
              <w:marTop w:val="0"/>
              <w:marBottom w:val="0"/>
              <w:divBdr>
                <w:top w:val="none" w:sz="0" w:space="0" w:color="auto"/>
                <w:left w:val="none" w:sz="0" w:space="0" w:color="auto"/>
                <w:bottom w:val="none" w:sz="0" w:space="0" w:color="auto"/>
                <w:right w:val="none" w:sz="0" w:space="0" w:color="auto"/>
              </w:divBdr>
            </w:div>
          </w:divsChild>
        </w:div>
        <w:div w:id="1812402893">
          <w:marLeft w:val="0"/>
          <w:marRight w:val="0"/>
          <w:marTop w:val="0"/>
          <w:marBottom w:val="0"/>
          <w:divBdr>
            <w:top w:val="none" w:sz="0" w:space="0" w:color="auto"/>
            <w:left w:val="none" w:sz="0" w:space="0" w:color="auto"/>
            <w:bottom w:val="none" w:sz="0" w:space="0" w:color="auto"/>
            <w:right w:val="none" w:sz="0" w:space="0" w:color="auto"/>
          </w:divBdr>
          <w:divsChild>
            <w:div w:id="212617537">
              <w:marLeft w:val="0"/>
              <w:marRight w:val="0"/>
              <w:marTop w:val="0"/>
              <w:marBottom w:val="0"/>
              <w:divBdr>
                <w:top w:val="none" w:sz="0" w:space="0" w:color="auto"/>
                <w:left w:val="none" w:sz="0" w:space="0" w:color="auto"/>
                <w:bottom w:val="none" w:sz="0" w:space="0" w:color="auto"/>
                <w:right w:val="none" w:sz="0" w:space="0" w:color="auto"/>
              </w:divBdr>
            </w:div>
          </w:divsChild>
        </w:div>
        <w:div w:id="1834494604">
          <w:marLeft w:val="0"/>
          <w:marRight w:val="0"/>
          <w:marTop w:val="0"/>
          <w:marBottom w:val="0"/>
          <w:divBdr>
            <w:top w:val="none" w:sz="0" w:space="0" w:color="auto"/>
            <w:left w:val="none" w:sz="0" w:space="0" w:color="auto"/>
            <w:bottom w:val="none" w:sz="0" w:space="0" w:color="auto"/>
            <w:right w:val="none" w:sz="0" w:space="0" w:color="auto"/>
          </w:divBdr>
          <w:divsChild>
            <w:div w:id="605119738">
              <w:marLeft w:val="0"/>
              <w:marRight w:val="0"/>
              <w:marTop w:val="0"/>
              <w:marBottom w:val="0"/>
              <w:divBdr>
                <w:top w:val="none" w:sz="0" w:space="0" w:color="auto"/>
                <w:left w:val="none" w:sz="0" w:space="0" w:color="auto"/>
                <w:bottom w:val="none" w:sz="0" w:space="0" w:color="auto"/>
                <w:right w:val="none" w:sz="0" w:space="0" w:color="auto"/>
              </w:divBdr>
            </w:div>
          </w:divsChild>
        </w:div>
        <w:div w:id="1876967216">
          <w:marLeft w:val="0"/>
          <w:marRight w:val="0"/>
          <w:marTop w:val="0"/>
          <w:marBottom w:val="0"/>
          <w:divBdr>
            <w:top w:val="none" w:sz="0" w:space="0" w:color="auto"/>
            <w:left w:val="none" w:sz="0" w:space="0" w:color="auto"/>
            <w:bottom w:val="none" w:sz="0" w:space="0" w:color="auto"/>
            <w:right w:val="none" w:sz="0" w:space="0" w:color="auto"/>
          </w:divBdr>
          <w:divsChild>
            <w:div w:id="1636328438">
              <w:marLeft w:val="0"/>
              <w:marRight w:val="0"/>
              <w:marTop w:val="0"/>
              <w:marBottom w:val="0"/>
              <w:divBdr>
                <w:top w:val="none" w:sz="0" w:space="0" w:color="auto"/>
                <w:left w:val="none" w:sz="0" w:space="0" w:color="auto"/>
                <w:bottom w:val="none" w:sz="0" w:space="0" w:color="auto"/>
                <w:right w:val="none" w:sz="0" w:space="0" w:color="auto"/>
              </w:divBdr>
            </w:div>
          </w:divsChild>
        </w:div>
        <w:div w:id="1951427180">
          <w:marLeft w:val="0"/>
          <w:marRight w:val="0"/>
          <w:marTop w:val="0"/>
          <w:marBottom w:val="0"/>
          <w:divBdr>
            <w:top w:val="none" w:sz="0" w:space="0" w:color="auto"/>
            <w:left w:val="none" w:sz="0" w:space="0" w:color="auto"/>
            <w:bottom w:val="none" w:sz="0" w:space="0" w:color="auto"/>
            <w:right w:val="none" w:sz="0" w:space="0" w:color="auto"/>
          </w:divBdr>
          <w:divsChild>
            <w:div w:id="952394789">
              <w:marLeft w:val="0"/>
              <w:marRight w:val="0"/>
              <w:marTop w:val="0"/>
              <w:marBottom w:val="0"/>
              <w:divBdr>
                <w:top w:val="none" w:sz="0" w:space="0" w:color="auto"/>
                <w:left w:val="none" w:sz="0" w:space="0" w:color="auto"/>
                <w:bottom w:val="none" w:sz="0" w:space="0" w:color="auto"/>
                <w:right w:val="none" w:sz="0" w:space="0" w:color="auto"/>
              </w:divBdr>
            </w:div>
          </w:divsChild>
        </w:div>
        <w:div w:id="2040743833">
          <w:marLeft w:val="0"/>
          <w:marRight w:val="0"/>
          <w:marTop w:val="0"/>
          <w:marBottom w:val="0"/>
          <w:divBdr>
            <w:top w:val="none" w:sz="0" w:space="0" w:color="auto"/>
            <w:left w:val="none" w:sz="0" w:space="0" w:color="auto"/>
            <w:bottom w:val="none" w:sz="0" w:space="0" w:color="auto"/>
            <w:right w:val="none" w:sz="0" w:space="0" w:color="auto"/>
          </w:divBdr>
          <w:divsChild>
            <w:div w:id="82460232">
              <w:marLeft w:val="0"/>
              <w:marRight w:val="0"/>
              <w:marTop w:val="0"/>
              <w:marBottom w:val="0"/>
              <w:divBdr>
                <w:top w:val="none" w:sz="0" w:space="0" w:color="auto"/>
                <w:left w:val="none" w:sz="0" w:space="0" w:color="auto"/>
                <w:bottom w:val="none" w:sz="0" w:space="0" w:color="auto"/>
                <w:right w:val="none" w:sz="0" w:space="0" w:color="auto"/>
              </w:divBdr>
            </w:div>
          </w:divsChild>
        </w:div>
        <w:div w:id="2125036008">
          <w:marLeft w:val="0"/>
          <w:marRight w:val="0"/>
          <w:marTop w:val="0"/>
          <w:marBottom w:val="0"/>
          <w:divBdr>
            <w:top w:val="none" w:sz="0" w:space="0" w:color="auto"/>
            <w:left w:val="none" w:sz="0" w:space="0" w:color="auto"/>
            <w:bottom w:val="none" w:sz="0" w:space="0" w:color="auto"/>
            <w:right w:val="none" w:sz="0" w:space="0" w:color="auto"/>
          </w:divBdr>
          <w:divsChild>
            <w:div w:id="108468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06981">
      <w:bodyDiv w:val="1"/>
      <w:marLeft w:val="0"/>
      <w:marRight w:val="0"/>
      <w:marTop w:val="0"/>
      <w:marBottom w:val="0"/>
      <w:divBdr>
        <w:top w:val="none" w:sz="0" w:space="0" w:color="auto"/>
        <w:left w:val="none" w:sz="0" w:space="0" w:color="auto"/>
        <w:bottom w:val="none" w:sz="0" w:space="0" w:color="auto"/>
        <w:right w:val="none" w:sz="0" w:space="0" w:color="auto"/>
      </w:divBdr>
      <w:divsChild>
        <w:div w:id="636884372">
          <w:marLeft w:val="0"/>
          <w:marRight w:val="0"/>
          <w:marTop w:val="0"/>
          <w:marBottom w:val="0"/>
          <w:divBdr>
            <w:top w:val="none" w:sz="0" w:space="0" w:color="auto"/>
            <w:left w:val="none" w:sz="0" w:space="0" w:color="auto"/>
            <w:bottom w:val="none" w:sz="0" w:space="0" w:color="auto"/>
            <w:right w:val="none" w:sz="0" w:space="0" w:color="auto"/>
          </w:divBdr>
          <w:divsChild>
            <w:div w:id="1189610450">
              <w:marLeft w:val="0"/>
              <w:marRight w:val="0"/>
              <w:marTop w:val="0"/>
              <w:marBottom w:val="0"/>
              <w:divBdr>
                <w:top w:val="none" w:sz="0" w:space="0" w:color="auto"/>
                <w:left w:val="none" w:sz="0" w:space="0" w:color="auto"/>
                <w:bottom w:val="none" w:sz="0" w:space="0" w:color="auto"/>
                <w:right w:val="none" w:sz="0" w:space="0" w:color="auto"/>
              </w:divBdr>
            </w:div>
            <w:div w:id="1881239852">
              <w:marLeft w:val="0"/>
              <w:marRight w:val="0"/>
              <w:marTop w:val="0"/>
              <w:marBottom w:val="0"/>
              <w:divBdr>
                <w:top w:val="none" w:sz="0" w:space="0" w:color="auto"/>
                <w:left w:val="none" w:sz="0" w:space="0" w:color="auto"/>
                <w:bottom w:val="none" w:sz="0" w:space="0" w:color="auto"/>
                <w:right w:val="none" w:sz="0" w:space="0" w:color="auto"/>
              </w:divBdr>
            </w:div>
          </w:divsChild>
        </w:div>
        <w:div w:id="642927071">
          <w:marLeft w:val="0"/>
          <w:marRight w:val="0"/>
          <w:marTop w:val="0"/>
          <w:marBottom w:val="0"/>
          <w:divBdr>
            <w:top w:val="none" w:sz="0" w:space="0" w:color="auto"/>
            <w:left w:val="none" w:sz="0" w:space="0" w:color="auto"/>
            <w:bottom w:val="none" w:sz="0" w:space="0" w:color="auto"/>
            <w:right w:val="none" w:sz="0" w:space="0" w:color="auto"/>
          </w:divBdr>
          <w:divsChild>
            <w:div w:id="2052461714">
              <w:marLeft w:val="0"/>
              <w:marRight w:val="0"/>
              <w:marTop w:val="0"/>
              <w:marBottom w:val="0"/>
              <w:divBdr>
                <w:top w:val="none" w:sz="0" w:space="0" w:color="auto"/>
                <w:left w:val="none" w:sz="0" w:space="0" w:color="auto"/>
                <w:bottom w:val="none" w:sz="0" w:space="0" w:color="auto"/>
                <w:right w:val="none" w:sz="0" w:space="0" w:color="auto"/>
              </w:divBdr>
            </w:div>
          </w:divsChild>
        </w:div>
        <w:div w:id="656810618">
          <w:marLeft w:val="0"/>
          <w:marRight w:val="0"/>
          <w:marTop w:val="0"/>
          <w:marBottom w:val="0"/>
          <w:divBdr>
            <w:top w:val="none" w:sz="0" w:space="0" w:color="auto"/>
            <w:left w:val="none" w:sz="0" w:space="0" w:color="auto"/>
            <w:bottom w:val="none" w:sz="0" w:space="0" w:color="auto"/>
            <w:right w:val="none" w:sz="0" w:space="0" w:color="auto"/>
          </w:divBdr>
          <w:divsChild>
            <w:div w:id="164830811">
              <w:marLeft w:val="0"/>
              <w:marRight w:val="0"/>
              <w:marTop w:val="0"/>
              <w:marBottom w:val="0"/>
              <w:divBdr>
                <w:top w:val="none" w:sz="0" w:space="0" w:color="auto"/>
                <w:left w:val="none" w:sz="0" w:space="0" w:color="auto"/>
                <w:bottom w:val="none" w:sz="0" w:space="0" w:color="auto"/>
                <w:right w:val="none" w:sz="0" w:space="0" w:color="auto"/>
              </w:divBdr>
            </w:div>
          </w:divsChild>
        </w:div>
        <w:div w:id="688029287">
          <w:marLeft w:val="0"/>
          <w:marRight w:val="0"/>
          <w:marTop w:val="0"/>
          <w:marBottom w:val="0"/>
          <w:divBdr>
            <w:top w:val="none" w:sz="0" w:space="0" w:color="auto"/>
            <w:left w:val="none" w:sz="0" w:space="0" w:color="auto"/>
            <w:bottom w:val="none" w:sz="0" w:space="0" w:color="auto"/>
            <w:right w:val="none" w:sz="0" w:space="0" w:color="auto"/>
          </w:divBdr>
          <w:divsChild>
            <w:div w:id="836263255">
              <w:marLeft w:val="0"/>
              <w:marRight w:val="0"/>
              <w:marTop w:val="0"/>
              <w:marBottom w:val="0"/>
              <w:divBdr>
                <w:top w:val="none" w:sz="0" w:space="0" w:color="auto"/>
                <w:left w:val="none" w:sz="0" w:space="0" w:color="auto"/>
                <w:bottom w:val="none" w:sz="0" w:space="0" w:color="auto"/>
                <w:right w:val="none" w:sz="0" w:space="0" w:color="auto"/>
              </w:divBdr>
            </w:div>
            <w:div w:id="1878735600">
              <w:marLeft w:val="0"/>
              <w:marRight w:val="0"/>
              <w:marTop w:val="0"/>
              <w:marBottom w:val="0"/>
              <w:divBdr>
                <w:top w:val="none" w:sz="0" w:space="0" w:color="auto"/>
                <w:left w:val="none" w:sz="0" w:space="0" w:color="auto"/>
                <w:bottom w:val="none" w:sz="0" w:space="0" w:color="auto"/>
                <w:right w:val="none" w:sz="0" w:space="0" w:color="auto"/>
              </w:divBdr>
            </w:div>
          </w:divsChild>
        </w:div>
        <w:div w:id="987827160">
          <w:marLeft w:val="0"/>
          <w:marRight w:val="0"/>
          <w:marTop w:val="0"/>
          <w:marBottom w:val="0"/>
          <w:divBdr>
            <w:top w:val="none" w:sz="0" w:space="0" w:color="auto"/>
            <w:left w:val="none" w:sz="0" w:space="0" w:color="auto"/>
            <w:bottom w:val="none" w:sz="0" w:space="0" w:color="auto"/>
            <w:right w:val="none" w:sz="0" w:space="0" w:color="auto"/>
          </w:divBdr>
          <w:divsChild>
            <w:div w:id="1020427151">
              <w:marLeft w:val="0"/>
              <w:marRight w:val="0"/>
              <w:marTop w:val="0"/>
              <w:marBottom w:val="0"/>
              <w:divBdr>
                <w:top w:val="none" w:sz="0" w:space="0" w:color="auto"/>
                <w:left w:val="none" w:sz="0" w:space="0" w:color="auto"/>
                <w:bottom w:val="none" w:sz="0" w:space="0" w:color="auto"/>
                <w:right w:val="none" w:sz="0" w:space="0" w:color="auto"/>
              </w:divBdr>
            </w:div>
          </w:divsChild>
        </w:div>
        <w:div w:id="1342467152">
          <w:marLeft w:val="0"/>
          <w:marRight w:val="0"/>
          <w:marTop w:val="0"/>
          <w:marBottom w:val="0"/>
          <w:divBdr>
            <w:top w:val="none" w:sz="0" w:space="0" w:color="auto"/>
            <w:left w:val="none" w:sz="0" w:space="0" w:color="auto"/>
            <w:bottom w:val="none" w:sz="0" w:space="0" w:color="auto"/>
            <w:right w:val="none" w:sz="0" w:space="0" w:color="auto"/>
          </w:divBdr>
          <w:divsChild>
            <w:div w:id="624847184">
              <w:marLeft w:val="0"/>
              <w:marRight w:val="0"/>
              <w:marTop w:val="0"/>
              <w:marBottom w:val="0"/>
              <w:divBdr>
                <w:top w:val="none" w:sz="0" w:space="0" w:color="auto"/>
                <w:left w:val="none" w:sz="0" w:space="0" w:color="auto"/>
                <w:bottom w:val="none" w:sz="0" w:space="0" w:color="auto"/>
                <w:right w:val="none" w:sz="0" w:space="0" w:color="auto"/>
              </w:divBdr>
            </w:div>
          </w:divsChild>
        </w:div>
        <w:div w:id="1476946933">
          <w:marLeft w:val="0"/>
          <w:marRight w:val="0"/>
          <w:marTop w:val="0"/>
          <w:marBottom w:val="0"/>
          <w:divBdr>
            <w:top w:val="none" w:sz="0" w:space="0" w:color="auto"/>
            <w:left w:val="none" w:sz="0" w:space="0" w:color="auto"/>
            <w:bottom w:val="none" w:sz="0" w:space="0" w:color="auto"/>
            <w:right w:val="none" w:sz="0" w:space="0" w:color="auto"/>
          </w:divBdr>
          <w:divsChild>
            <w:div w:id="1351686745">
              <w:marLeft w:val="0"/>
              <w:marRight w:val="0"/>
              <w:marTop w:val="0"/>
              <w:marBottom w:val="0"/>
              <w:divBdr>
                <w:top w:val="none" w:sz="0" w:space="0" w:color="auto"/>
                <w:left w:val="none" w:sz="0" w:space="0" w:color="auto"/>
                <w:bottom w:val="none" w:sz="0" w:space="0" w:color="auto"/>
                <w:right w:val="none" w:sz="0" w:space="0" w:color="auto"/>
              </w:divBdr>
            </w:div>
          </w:divsChild>
        </w:div>
        <w:div w:id="1802578990">
          <w:marLeft w:val="0"/>
          <w:marRight w:val="0"/>
          <w:marTop w:val="0"/>
          <w:marBottom w:val="0"/>
          <w:divBdr>
            <w:top w:val="none" w:sz="0" w:space="0" w:color="auto"/>
            <w:left w:val="none" w:sz="0" w:space="0" w:color="auto"/>
            <w:bottom w:val="none" w:sz="0" w:space="0" w:color="auto"/>
            <w:right w:val="none" w:sz="0" w:space="0" w:color="auto"/>
          </w:divBdr>
          <w:divsChild>
            <w:div w:id="1472210586">
              <w:marLeft w:val="0"/>
              <w:marRight w:val="0"/>
              <w:marTop w:val="0"/>
              <w:marBottom w:val="0"/>
              <w:divBdr>
                <w:top w:val="none" w:sz="0" w:space="0" w:color="auto"/>
                <w:left w:val="none" w:sz="0" w:space="0" w:color="auto"/>
                <w:bottom w:val="none" w:sz="0" w:space="0" w:color="auto"/>
                <w:right w:val="none" w:sz="0" w:space="0" w:color="auto"/>
              </w:divBdr>
            </w:div>
            <w:div w:id="17316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1338">
      <w:bodyDiv w:val="1"/>
      <w:marLeft w:val="0"/>
      <w:marRight w:val="0"/>
      <w:marTop w:val="0"/>
      <w:marBottom w:val="0"/>
      <w:divBdr>
        <w:top w:val="none" w:sz="0" w:space="0" w:color="auto"/>
        <w:left w:val="none" w:sz="0" w:space="0" w:color="auto"/>
        <w:bottom w:val="none" w:sz="0" w:space="0" w:color="auto"/>
        <w:right w:val="none" w:sz="0" w:space="0" w:color="auto"/>
      </w:divBdr>
      <w:divsChild>
        <w:div w:id="264312009">
          <w:marLeft w:val="0"/>
          <w:marRight w:val="0"/>
          <w:marTop w:val="0"/>
          <w:marBottom w:val="0"/>
          <w:divBdr>
            <w:top w:val="none" w:sz="0" w:space="0" w:color="auto"/>
            <w:left w:val="none" w:sz="0" w:space="0" w:color="auto"/>
            <w:bottom w:val="none" w:sz="0" w:space="0" w:color="auto"/>
            <w:right w:val="none" w:sz="0" w:space="0" w:color="auto"/>
          </w:divBdr>
        </w:div>
        <w:div w:id="302348907">
          <w:marLeft w:val="0"/>
          <w:marRight w:val="0"/>
          <w:marTop w:val="0"/>
          <w:marBottom w:val="0"/>
          <w:divBdr>
            <w:top w:val="none" w:sz="0" w:space="0" w:color="auto"/>
            <w:left w:val="none" w:sz="0" w:space="0" w:color="auto"/>
            <w:bottom w:val="none" w:sz="0" w:space="0" w:color="auto"/>
            <w:right w:val="none" w:sz="0" w:space="0" w:color="auto"/>
          </w:divBdr>
        </w:div>
        <w:div w:id="869881736">
          <w:marLeft w:val="0"/>
          <w:marRight w:val="0"/>
          <w:marTop w:val="0"/>
          <w:marBottom w:val="0"/>
          <w:divBdr>
            <w:top w:val="none" w:sz="0" w:space="0" w:color="auto"/>
            <w:left w:val="none" w:sz="0" w:space="0" w:color="auto"/>
            <w:bottom w:val="none" w:sz="0" w:space="0" w:color="auto"/>
            <w:right w:val="none" w:sz="0" w:space="0" w:color="auto"/>
          </w:divBdr>
        </w:div>
        <w:div w:id="1312783947">
          <w:marLeft w:val="0"/>
          <w:marRight w:val="0"/>
          <w:marTop w:val="0"/>
          <w:marBottom w:val="0"/>
          <w:divBdr>
            <w:top w:val="none" w:sz="0" w:space="0" w:color="auto"/>
            <w:left w:val="none" w:sz="0" w:space="0" w:color="auto"/>
            <w:bottom w:val="none" w:sz="0" w:space="0" w:color="auto"/>
            <w:right w:val="none" w:sz="0" w:space="0" w:color="auto"/>
          </w:divBdr>
        </w:div>
        <w:div w:id="1885411873">
          <w:marLeft w:val="0"/>
          <w:marRight w:val="0"/>
          <w:marTop w:val="0"/>
          <w:marBottom w:val="0"/>
          <w:divBdr>
            <w:top w:val="none" w:sz="0" w:space="0" w:color="auto"/>
            <w:left w:val="none" w:sz="0" w:space="0" w:color="auto"/>
            <w:bottom w:val="none" w:sz="0" w:space="0" w:color="auto"/>
            <w:right w:val="none" w:sz="0" w:space="0" w:color="auto"/>
          </w:divBdr>
        </w:div>
        <w:div w:id="2045129339">
          <w:marLeft w:val="0"/>
          <w:marRight w:val="0"/>
          <w:marTop w:val="0"/>
          <w:marBottom w:val="0"/>
          <w:divBdr>
            <w:top w:val="none" w:sz="0" w:space="0" w:color="auto"/>
            <w:left w:val="none" w:sz="0" w:space="0" w:color="auto"/>
            <w:bottom w:val="none" w:sz="0" w:space="0" w:color="auto"/>
            <w:right w:val="none" w:sz="0" w:space="0" w:color="auto"/>
          </w:divBdr>
        </w:div>
        <w:div w:id="2105107428">
          <w:marLeft w:val="0"/>
          <w:marRight w:val="0"/>
          <w:marTop w:val="0"/>
          <w:marBottom w:val="0"/>
          <w:divBdr>
            <w:top w:val="none" w:sz="0" w:space="0" w:color="auto"/>
            <w:left w:val="none" w:sz="0" w:space="0" w:color="auto"/>
            <w:bottom w:val="none" w:sz="0" w:space="0" w:color="auto"/>
            <w:right w:val="none" w:sz="0" w:space="0" w:color="auto"/>
          </w:divBdr>
        </w:div>
        <w:div w:id="2127851962">
          <w:marLeft w:val="0"/>
          <w:marRight w:val="0"/>
          <w:marTop w:val="0"/>
          <w:marBottom w:val="0"/>
          <w:divBdr>
            <w:top w:val="none" w:sz="0" w:space="0" w:color="auto"/>
            <w:left w:val="none" w:sz="0" w:space="0" w:color="auto"/>
            <w:bottom w:val="none" w:sz="0" w:space="0" w:color="auto"/>
            <w:right w:val="none" w:sz="0" w:space="0" w:color="auto"/>
          </w:divBdr>
        </w:div>
      </w:divsChild>
    </w:div>
    <w:div w:id="1121532092">
      <w:bodyDiv w:val="1"/>
      <w:marLeft w:val="0"/>
      <w:marRight w:val="0"/>
      <w:marTop w:val="0"/>
      <w:marBottom w:val="0"/>
      <w:divBdr>
        <w:top w:val="none" w:sz="0" w:space="0" w:color="auto"/>
        <w:left w:val="none" w:sz="0" w:space="0" w:color="auto"/>
        <w:bottom w:val="none" w:sz="0" w:space="0" w:color="auto"/>
        <w:right w:val="none" w:sz="0" w:space="0" w:color="auto"/>
      </w:divBdr>
      <w:divsChild>
        <w:div w:id="27223606">
          <w:marLeft w:val="0"/>
          <w:marRight w:val="0"/>
          <w:marTop w:val="0"/>
          <w:marBottom w:val="0"/>
          <w:divBdr>
            <w:top w:val="none" w:sz="0" w:space="0" w:color="auto"/>
            <w:left w:val="none" w:sz="0" w:space="0" w:color="auto"/>
            <w:bottom w:val="none" w:sz="0" w:space="0" w:color="auto"/>
            <w:right w:val="none" w:sz="0" w:space="0" w:color="auto"/>
          </w:divBdr>
        </w:div>
        <w:div w:id="269289403">
          <w:marLeft w:val="0"/>
          <w:marRight w:val="0"/>
          <w:marTop w:val="0"/>
          <w:marBottom w:val="0"/>
          <w:divBdr>
            <w:top w:val="none" w:sz="0" w:space="0" w:color="auto"/>
            <w:left w:val="none" w:sz="0" w:space="0" w:color="auto"/>
            <w:bottom w:val="none" w:sz="0" w:space="0" w:color="auto"/>
            <w:right w:val="none" w:sz="0" w:space="0" w:color="auto"/>
          </w:divBdr>
        </w:div>
        <w:div w:id="274948558">
          <w:marLeft w:val="0"/>
          <w:marRight w:val="0"/>
          <w:marTop w:val="0"/>
          <w:marBottom w:val="0"/>
          <w:divBdr>
            <w:top w:val="none" w:sz="0" w:space="0" w:color="auto"/>
            <w:left w:val="none" w:sz="0" w:space="0" w:color="auto"/>
            <w:bottom w:val="none" w:sz="0" w:space="0" w:color="auto"/>
            <w:right w:val="none" w:sz="0" w:space="0" w:color="auto"/>
          </w:divBdr>
        </w:div>
        <w:div w:id="404913538">
          <w:marLeft w:val="0"/>
          <w:marRight w:val="0"/>
          <w:marTop w:val="0"/>
          <w:marBottom w:val="0"/>
          <w:divBdr>
            <w:top w:val="none" w:sz="0" w:space="0" w:color="auto"/>
            <w:left w:val="none" w:sz="0" w:space="0" w:color="auto"/>
            <w:bottom w:val="none" w:sz="0" w:space="0" w:color="auto"/>
            <w:right w:val="none" w:sz="0" w:space="0" w:color="auto"/>
          </w:divBdr>
        </w:div>
        <w:div w:id="733545341">
          <w:marLeft w:val="0"/>
          <w:marRight w:val="0"/>
          <w:marTop w:val="0"/>
          <w:marBottom w:val="0"/>
          <w:divBdr>
            <w:top w:val="none" w:sz="0" w:space="0" w:color="auto"/>
            <w:left w:val="none" w:sz="0" w:space="0" w:color="auto"/>
            <w:bottom w:val="none" w:sz="0" w:space="0" w:color="auto"/>
            <w:right w:val="none" w:sz="0" w:space="0" w:color="auto"/>
          </w:divBdr>
        </w:div>
        <w:div w:id="1053114832">
          <w:marLeft w:val="0"/>
          <w:marRight w:val="0"/>
          <w:marTop w:val="0"/>
          <w:marBottom w:val="0"/>
          <w:divBdr>
            <w:top w:val="none" w:sz="0" w:space="0" w:color="auto"/>
            <w:left w:val="none" w:sz="0" w:space="0" w:color="auto"/>
            <w:bottom w:val="none" w:sz="0" w:space="0" w:color="auto"/>
            <w:right w:val="none" w:sz="0" w:space="0" w:color="auto"/>
          </w:divBdr>
        </w:div>
        <w:div w:id="1372148733">
          <w:marLeft w:val="0"/>
          <w:marRight w:val="0"/>
          <w:marTop w:val="0"/>
          <w:marBottom w:val="0"/>
          <w:divBdr>
            <w:top w:val="none" w:sz="0" w:space="0" w:color="auto"/>
            <w:left w:val="none" w:sz="0" w:space="0" w:color="auto"/>
            <w:bottom w:val="none" w:sz="0" w:space="0" w:color="auto"/>
            <w:right w:val="none" w:sz="0" w:space="0" w:color="auto"/>
          </w:divBdr>
        </w:div>
        <w:div w:id="1483351358">
          <w:marLeft w:val="0"/>
          <w:marRight w:val="0"/>
          <w:marTop w:val="0"/>
          <w:marBottom w:val="0"/>
          <w:divBdr>
            <w:top w:val="none" w:sz="0" w:space="0" w:color="auto"/>
            <w:left w:val="none" w:sz="0" w:space="0" w:color="auto"/>
            <w:bottom w:val="none" w:sz="0" w:space="0" w:color="auto"/>
            <w:right w:val="none" w:sz="0" w:space="0" w:color="auto"/>
          </w:divBdr>
        </w:div>
        <w:div w:id="1493789619">
          <w:marLeft w:val="0"/>
          <w:marRight w:val="0"/>
          <w:marTop w:val="0"/>
          <w:marBottom w:val="0"/>
          <w:divBdr>
            <w:top w:val="none" w:sz="0" w:space="0" w:color="auto"/>
            <w:left w:val="none" w:sz="0" w:space="0" w:color="auto"/>
            <w:bottom w:val="none" w:sz="0" w:space="0" w:color="auto"/>
            <w:right w:val="none" w:sz="0" w:space="0" w:color="auto"/>
          </w:divBdr>
        </w:div>
        <w:div w:id="1979916816">
          <w:marLeft w:val="0"/>
          <w:marRight w:val="0"/>
          <w:marTop w:val="0"/>
          <w:marBottom w:val="0"/>
          <w:divBdr>
            <w:top w:val="none" w:sz="0" w:space="0" w:color="auto"/>
            <w:left w:val="none" w:sz="0" w:space="0" w:color="auto"/>
            <w:bottom w:val="none" w:sz="0" w:space="0" w:color="auto"/>
            <w:right w:val="none" w:sz="0" w:space="0" w:color="auto"/>
          </w:divBdr>
        </w:div>
      </w:divsChild>
    </w:div>
    <w:div w:id="1447849972">
      <w:bodyDiv w:val="1"/>
      <w:marLeft w:val="0"/>
      <w:marRight w:val="0"/>
      <w:marTop w:val="0"/>
      <w:marBottom w:val="0"/>
      <w:divBdr>
        <w:top w:val="none" w:sz="0" w:space="0" w:color="auto"/>
        <w:left w:val="none" w:sz="0" w:space="0" w:color="auto"/>
        <w:bottom w:val="none" w:sz="0" w:space="0" w:color="auto"/>
        <w:right w:val="none" w:sz="0" w:space="0" w:color="auto"/>
      </w:divBdr>
      <w:divsChild>
        <w:div w:id="206993092">
          <w:marLeft w:val="0"/>
          <w:marRight w:val="0"/>
          <w:marTop w:val="0"/>
          <w:marBottom w:val="0"/>
          <w:divBdr>
            <w:top w:val="none" w:sz="0" w:space="0" w:color="auto"/>
            <w:left w:val="none" w:sz="0" w:space="0" w:color="auto"/>
            <w:bottom w:val="none" w:sz="0" w:space="0" w:color="auto"/>
            <w:right w:val="none" w:sz="0" w:space="0" w:color="auto"/>
          </w:divBdr>
        </w:div>
        <w:div w:id="390424894">
          <w:marLeft w:val="0"/>
          <w:marRight w:val="0"/>
          <w:marTop w:val="0"/>
          <w:marBottom w:val="0"/>
          <w:divBdr>
            <w:top w:val="none" w:sz="0" w:space="0" w:color="auto"/>
            <w:left w:val="none" w:sz="0" w:space="0" w:color="auto"/>
            <w:bottom w:val="none" w:sz="0" w:space="0" w:color="auto"/>
            <w:right w:val="none" w:sz="0" w:space="0" w:color="auto"/>
          </w:divBdr>
        </w:div>
        <w:div w:id="479078550">
          <w:marLeft w:val="0"/>
          <w:marRight w:val="0"/>
          <w:marTop w:val="0"/>
          <w:marBottom w:val="0"/>
          <w:divBdr>
            <w:top w:val="none" w:sz="0" w:space="0" w:color="auto"/>
            <w:left w:val="none" w:sz="0" w:space="0" w:color="auto"/>
            <w:bottom w:val="none" w:sz="0" w:space="0" w:color="auto"/>
            <w:right w:val="none" w:sz="0" w:space="0" w:color="auto"/>
          </w:divBdr>
        </w:div>
        <w:div w:id="758058193">
          <w:marLeft w:val="0"/>
          <w:marRight w:val="0"/>
          <w:marTop w:val="0"/>
          <w:marBottom w:val="0"/>
          <w:divBdr>
            <w:top w:val="none" w:sz="0" w:space="0" w:color="auto"/>
            <w:left w:val="none" w:sz="0" w:space="0" w:color="auto"/>
            <w:bottom w:val="none" w:sz="0" w:space="0" w:color="auto"/>
            <w:right w:val="none" w:sz="0" w:space="0" w:color="auto"/>
          </w:divBdr>
        </w:div>
        <w:div w:id="761027221">
          <w:marLeft w:val="0"/>
          <w:marRight w:val="0"/>
          <w:marTop w:val="0"/>
          <w:marBottom w:val="0"/>
          <w:divBdr>
            <w:top w:val="none" w:sz="0" w:space="0" w:color="auto"/>
            <w:left w:val="none" w:sz="0" w:space="0" w:color="auto"/>
            <w:bottom w:val="none" w:sz="0" w:space="0" w:color="auto"/>
            <w:right w:val="none" w:sz="0" w:space="0" w:color="auto"/>
          </w:divBdr>
        </w:div>
        <w:div w:id="832255863">
          <w:marLeft w:val="0"/>
          <w:marRight w:val="0"/>
          <w:marTop w:val="0"/>
          <w:marBottom w:val="0"/>
          <w:divBdr>
            <w:top w:val="none" w:sz="0" w:space="0" w:color="auto"/>
            <w:left w:val="none" w:sz="0" w:space="0" w:color="auto"/>
            <w:bottom w:val="none" w:sz="0" w:space="0" w:color="auto"/>
            <w:right w:val="none" w:sz="0" w:space="0" w:color="auto"/>
          </w:divBdr>
        </w:div>
        <w:div w:id="993070632">
          <w:marLeft w:val="0"/>
          <w:marRight w:val="0"/>
          <w:marTop w:val="0"/>
          <w:marBottom w:val="0"/>
          <w:divBdr>
            <w:top w:val="none" w:sz="0" w:space="0" w:color="auto"/>
            <w:left w:val="none" w:sz="0" w:space="0" w:color="auto"/>
            <w:bottom w:val="none" w:sz="0" w:space="0" w:color="auto"/>
            <w:right w:val="none" w:sz="0" w:space="0" w:color="auto"/>
          </w:divBdr>
        </w:div>
        <w:div w:id="1032262994">
          <w:marLeft w:val="0"/>
          <w:marRight w:val="0"/>
          <w:marTop w:val="0"/>
          <w:marBottom w:val="0"/>
          <w:divBdr>
            <w:top w:val="none" w:sz="0" w:space="0" w:color="auto"/>
            <w:left w:val="none" w:sz="0" w:space="0" w:color="auto"/>
            <w:bottom w:val="none" w:sz="0" w:space="0" w:color="auto"/>
            <w:right w:val="none" w:sz="0" w:space="0" w:color="auto"/>
          </w:divBdr>
        </w:div>
        <w:div w:id="1068575826">
          <w:marLeft w:val="0"/>
          <w:marRight w:val="0"/>
          <w:marTop w:val="0"/>
          <w:marBottom w:val="0"/>
          <w:divBdr>
            <w:top w:val="none" w:sz="0" w:space="0" w:color="auto"/>
            <w:left w:val="none" w:sz="0" w:space="0" w:color="auto"/>
            <w:bottom w:val="none" w:sz="0" w:space="0" w:color="auto"/>
            <w:right w:val="none" w:sz="0" w:space="0" w:color="auto"/>
          </w:divBdr>
        </w:div>
        <w:div w:id="1743138230">
          <w:marLeft w:val="0"/>
          <w:marRight w:val="0"/>
          <w:marTop w:val="0"/>
          <w:marBottom w:val="0"/>
          <w:divBdr>
            <w:top w:val="none" w:sz="0" w:space="0" w:color="auto"/>
            <w:left w:val="none" w:sz="0" w:space="0" w:color="auto"/>
            <w:bottom w:val="none" w:sz="0" w:space="0" w:color="auto"/>
            <w:right w:val="none" w:sz="0" w:space="0" w:color="auto"/>
          </w:divBdr>
        </w:div>
        <w:div w:id="1789081312">
          <w:marLeft w:val="0"/>
          <w:marRight w:val="0"/>
          <w:marTop w:val="0"/>
          <w:marBottom w:val="0"/>
          <w:divBdr>
            <w:top w:val="none" w:sz="0" w:space="0" w:color="auto"/>
            <w:left w:val="none" w:sz="0" w:space="0" w:color="auto"/>
            <w:bottom w:val="none" w:sz="0" w:space="0" w:color="auto"/>
            <w:right w:val="none" w:sz="0" w:space="0" w:color="auto"/>
          </w:divBdr>
        </w:div>
        <w:div w:id="1790008171">
          <w:marLeft w:val="0"/>
          <w:marRight w:val="0"/>
          <w:marTop w:val="0"/>
          <w:marBottom w:val="0"/>
          <w:divBdr>
            <w:top w:val="none" w:sz="0" w:space="0" w:color="auto"/>
            <w:left w:val="none" w:sz="0" w:space="0" w:color="auto"/>
            <w:bottom w:val="none" w:sz="0" w:space="0" w:color="auto"/>
            <w:right w:val="none" w:sz="0" w:space="0" w:color="auto"/>
          </w:divBdr>
        </w:div>
        <w:div w:id="2008484075">
          <w:marLeft w:val="0"/>
          <w:marRight w:val="0"/>
          <w:marTop w:val="0"/>
          <w:marBottom w:val="0"/>
          <w:divBdr>
            <w:top w:val="none" w:sz="0" w:space="0" w:color="auto"/>
            <w:left w:val="none" w:sz="0" w:space="0" w:color="auto"/>
            <w:bottom w:val="none" w:sz="0" w:space="0" w:color="auto"/>
            <w:right w:val="none" w:sz="0" w:space="0" w:color="auto"/>
          </w:divBdr>
        </w:div>
      </w:divsChild>
    </w:div>
    <w:div w:id="1730954113">
      <w:bodyDiv w:val="1"/>
      <w:marLeft w:val="0"/>
      <w:marRight w:val="0"/>
      <w:marTop w:val="0"/>
      <w:marBottom w:val="0"/>
      <w:divBdr>
        <w:top w:val="none" w:sz="0" w:space="0" w:color="auto"/>
        <w:left w:val="none" w:sz="0" w:space="0" w:color="auto"/>
        <w:bottom w:val="none" w:sz="0" w:space="0" w:color="auto"/>
        <w:right w:val="none" w:sz="0" w:space="0" w:color="auto"/>
      </w:divBdr>
    </w:div>
    <w:div w:id="1776555945">
      <w:bodyDiv w:val="1"/>
      <w:marLeft w:val="0"/>
      <w:marRight w:val="0"/>
      <w:marTop w:val="0"/>
      <w:marBottom w:val="0"/>
      <w:divBdr>
        <w:top w:val="none" w:sz="0" w:space="0" w:color="auto"/>
        <w:left w:val="none" w:sz="0" w:space="0" w:color="auto"/>
        <w:bottom w:val="none" w:sz="0" w:space="0" w:color="auto"/>
        <w:right w:val="none" w:sz="0" w:space="0" w:color="auto"/>
      </w:divBdr>
      <w:divsChild>
        <w:div w:id="3022303">
          <w:marLeft w:val="0"/>
          <w:marRight w:val="0"/>
          <w:marTop w:val="0"/>
          <w:marBottom w:val="0"/>
          <w:divBdr>
            <w:top w:val="none" w:sz="0" w:space="0" w:color="auto"/>
            <w:left w:val="none" w:sz="0" w:space="0" w:color="auto"/>
            <w:bottom w:val="none" w:sz="0" w:space="0" w:color="auto"/>
            <w:right w:val="none" w:sz="0" w:space="0" w:color="auto"/>
          </w:divBdr>
        </w:div>
        <w:div w:id="17657955">
          <w:marLeft w:val="0"/>
          <w:marRight w:val="0"/>
          <w:marTop w:val="0"/>
          <w:marBottom w:val="0"/>
          <w:divBdr>
            <w:top w:val="none" w:sz="0" w:space="0" w:color="auto"/>
            <w:left w:val="none" w:sz="0" w:space="0" w:color="auto"/>
            <w:bottom w:val="none" w:sz="0" w:space="0" w:color="auto"/>
            <w:right w:val="none" w:sz="0" w:space="0" w:color="auto"/>
          </w:divBdr>
        </w:div>
        <w:div w:id="74711455">
          <w:marLeft w:val="0"/>
          <w:marRight w:val="0"/>
          <w:marTop w:val="0"/>
          <w:marBottom w:val="0"/>
          <w:divBdr>
            <w:top w:val="none" w:sz="0" w:space="0" w:color="auto"/>
            <w:left w:val="none" w:sz="0" w:space="0" w:color="auto"/>
            <w:bottom w:val="none" w:sz="0" w:space="0" w:color="auto"/>
            <w:right w:val="none" w:sz="0" w:space="0" w:color="auto"/>
          </w:divBdr>
        </w:div>
        <w:div w:id="234515526">
          <w:marLeft w:val="0"/>
          <w:marRight w:val="0"/>
          <w:marTop w:val="0"/>
          <w:marBottom w:val="0"/>
          <w:divBdr>
            <w:top w:val="none" w:sz="0" w:space="0" w:color="auto"/>
            <w:left w:val="none" w:sz="0" w:space="0" w:color="auto"/>
            <w:bottom w:val="none" w:sz="0" w:space="0" w:color="auto"/>
            <w:right w:val="none" w:sz="0" w:space="0" w:color="auto"/>
          </w:divBdr>
        </w:div>
        <w:div w:id="456686024">
          <w:marLeft w:val="0"/>
          <w:marRight w:val="0"/>
          <w:marTop w:val="0"/>
          <w:marBottom w:val="0"/>
          <w:divBdr>
            <w:top w:val="none" w:sz="0" w:space="0" w:color="auto"/>
            <w:left w:val="none" w:sz="0" w:space="0" w:color="auto"/>
            <w:bottom w:val="none" w:sz="0" w:space="0" w:color="auto"/>
            <w:right w:val="none" w:sz="0" w:space="0" w:color="auto"/>
          </w:divBdr>
        </w:div>
        <w:div w:id="485048072">
          <w:marLeft w:val="0"/>
          <w:marRight w:val="0"/>
          <w:marTop w:val="0"/>
          <w:marBottom w:val="0"/>
          <w:divBdr>
            <w:top w:val="none" w:sz="0" w:space="0" w:color="auto"/>
            <w:left w:val="none" w:sz="0" w:space="0" w:color="auto"/>
            <w:bottom w:val="none" w:sz="0" w:space="0" w:color="auto"/>
            <w:right w:val="none" w:sz="0" w:space="0" w:color="auto"/>
          </w:divBdr>
        </w:div>
        <w:div w:id="739986977">
          <w:marLeft w:val="0"/>
          <w:marRight w:val="0"/>
          <w:marTop w:val="0"/>
          <w:marBottom w:val="0"/>
          <w:divBdr>
            <w:top w:val="none" w:sz="0" w:space="0" w:color="auto"/>
            <w:left w:val="none" w:sz="0" w:space="0" w:color="auto"/>
            <w:bottom w:val="none" w:sz="0" w:space="0" w:color="auto"/>
            <w:right w:val="none" w:sz="0" w:space="0" w:color="auto"/>
          </w:divBdr>
        </w:div>
        <w:div w:id="915361247">
          <w:marLeft w:val="0"/>
          <w:marRight w:val="0"/>
          <w:marTop w:val="0"/>
          <w:marBottom w:val="0"/>
          <w:divBdr>
            <w:top w:val="none" w:sz="0" w:space="0" w:color="auto"/>
            <w:left w:val="none" w:sz="0" w:space="0" w:color="auto"/>
            <w:bottom w:val="none" w:sz="0" w:space="0" w:color="auto"/>
            <w:right w:val="none" w:sz="0" w:space="0" w:color="auto"/>
          </w:divBdr>
        </w:div>
        <w:div w:id="1035275819">
          <w:marLeft w:val="0"/>
          <w:marRight w:val="0"/>
          <w:marTop w:val="0"/>
          <w:marBottom w:val="0"/>
          <w:divBdr>
            <w:top w:val="none" w:sz="0" w:space="0" w:color="auto"/>
            <w:left w:val="none" w:sz="0" w:space="0" w:color="auto"/>
            <w:bottom w:val="none" w:sz="0" w:space="0" w:color="auto"/>
            <w:right w:val="none" w:sz="0" w:space="0" w:color="auto"/>
          </w:divBdr>
        </w:div>
        <w:div w:id="1083181994">
          <w:marLeft w:val="0"/>
          <w:marRight w:val="0"/>
          <w:marTop w:val="0"/>
          <w:marBottom w:val="0"/>
          <w:divBdr>
            <w:top w:val="none" w:sz="0" w:space="0" w:color="auto"/>
            <w:left w:val="none" w:sz="0" w:space="0" w:color="auto"/>
            <w:bottom w:val="none" w:sz="0" w:space="0" w:color="auto"/>
            <w:right w:val="none" w:sz="0" w:space="0" w:color="auto"/>
          </w:divBdr>
        </w:div>
        <w:div w:id="1412584069">
          <w:marLeft w:val="0"/>
          <w:marRight w:val="0"/>
          <w:marTop w:val="0"/>
          <w:marBottom w:val="0"/>
          <w:divBdr>
            <w:top w:val="none" w:sz="0" w:space="0" w:color="auto"/>
            <w:left w:val="none" w:sz="0" w:space="0" w:color="auto"/>
            <w:bottom w:val="none" w:sz="0" w:space="0" w:color="auto"/>
            <w:right w:val="none" w:sz="0" w:space="0" w:color="auto"/>
          </w:divBdr>
        </w:div>
        <w:div w:id="1867524520">
          <w:marLeft w:val="0"/>
          <w:marRight w:val="0"/>
          <w:marTop w:val="0"/>
          <w:marBottom w:val="0"/>
          <w:divBdr>
            <w:top w:val="none" w:sz="0" w:space="0" w:color="auto"/>
            <w:left w:val="none" w:sz="0" w:space="0" w:color="auto"/>
            <w:bottom w:val="none" w:sz="0" w:space="0" w:color="auto"/>
            <w:right w:val="none" w:sz="0" w:space="0" w:color="auto"/>
          </w:divBdr>
        </w:div>
        <w:div w:id="199992059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2.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neso.energy/industry-information/codes/cusc/modifications/cmp446-increasing-lower-threshold-england-and-wales-evaluation-transmission-impact-assessment-tia"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1.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cusc.team@nationalenergyso.com" TargetMode="External"/><Relationship Id="rId20" Type="http://schemas.openxmlformats.org/officeDocument/2006/relationships/hyperlink" Target="mailto:cusc.team@nationalenergyso.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catia.gomes@nationalenergyso.co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Cahill1@nationalenergyso.com"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ssets.publishing.service.gov.uk/media/6581730523b70a000d234bb0/connections-action-plan-desnz-ofgem.pdf" TargetMode="External"/><Relationship Id="rId7" Type="http://schemas.openxmlformats.org/officeDocument/2006/relationships/hyperlink" Target="https://www.neso.energy/industry-information/codes/cusc/modifications/cmp435-application-gate-2-criteria-existing-contracted-background" TargetMode="External"/><Relationship Id="rId2" Type="http://schemas.openxmlformats.org/officeDocument/2006/relationships/hyperlink" Target="https://www.neso.energy/document/300876/download" TargetMode="External"/><Relationship Id="rId1" Type="http://schemas.openxmlformats.org/officeDocument/2006/relationships/hyperlink" Target="https://www.ofgem.gov.uk/sites/default/files/2024-11/Connections_Reform_TMO4%2B_Licence_Changes_Policy_Consultation.pdf" TargetMode="External"/><Relationship Id="rId6" Type="http://schemas.openxmlformats.org/officeDocument/2006/relationships/hyperlink" Target="https://www.neso.energy/industry-information/codes/cusc/modifications/cmp434-implementing-connections-reform" TargetMode="External"/><Relationship Id="rId5" Type="http://schemas.openxmlformats.org/officeDocument/2006/relationships/hyperlink" Target="https://www.neso.energy/document/349396/download" TargetMode="External"/><Relationship Id="rId4" Type="http://schemas.openxmlformats.org/officeDocument/2006/relationships/hyperlink" Target="https://www.energynetworks.org/assets/images/Publications/2024/241128-cdb-october-minutes.pdf?173624468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88B3932-05F6-4EDB-8725-391EEF03C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5ABF42-1E45-42BA-9ECB-8E623F58C3AC}">
  <ds:schemaRefs>
    <ds:schemaRef ds:uri="http://schemas.openxmlformats.org/officeDocument/2006/bibliography"/>
  </ds:schemaRefs>
</ds:datastoreItem>
</file>

<file path=customXml/itemProps3.xml><?xml version="1.0" encoding="utf-8"?>
<ds:datastoreItem xmlns:ds="http://schemas.openxmlformats.org/officeDocument/2006/customXml" ds:itemID="{6890AF8D-05F9-421D-B827-8448583491A7}">
  <ds:schemaRefs>
    <ds:schemaRef ds:uri="http://schemas.microsoft.com/sharepoint/v3/contenttype/forms"/>
  </ds:schemaRefs>
</ds:datastoreItem>
</file>

<file path=customXml/itemProps4.xml><?xml version="1.0" encoding="utf-8"?>
<ds:datastoreItem xmlns:ds="http://schemas.openxmlformats.org/officeDocument/2006/customXml" ds:itemID="{FD7862ED-8650-42E9-AFD3-9E2B7BDDD82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2894</TotalTime>
  <Pages>17</Pages>
  <Words>3711</Words>
  <Characters>21158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Shakespeare Martineau LLP</Company>
  <LinksUpToDate>false</LinksUpToDate>
  <CharactersWithSpaces>24820</CharactersWithSpaces>
  <SharedDoc>false</SharedDoc>
  <HLinks>
    <vt:vector size="174" baseType="variant">
      <vt:variant>
        <vt:i4>7209001</vt:i4>
      </vt:variant>
      <vt:variant>
        <vt:i4>105</vt:i4>
      </vt:variant>
      <vt:variant>
        <vt:i4>0</vt:i4>
      </vt:variant>
      <vt:variant>
        <vt:i4>5</vt:i4>
      </vt:variant>
      <vt:variant>
        <vt:lpwstr>https://www.neso.energy/industry-information/codes/cusc/modifications/cmp446-increasing-lower-threshold-england-and-wales-evaluation-transmission-impact-assessment-tia</vt:lpwstr>
      </vt:variant>
      <vt:variant>
        <vt:lpwstr/>
      </vt:variant>
      <vt:variant>
        <vt:i4>1376362</vt:i4>
      </vt:variant>
      <vt:variant>
        <vt:i4>102</vt:i4>
      </vt:variant>
      <vt:variant>
        <vt:i4>0</vt:i4>
      </vt:variant>
      <vt:variant>
        <vt:i4>5</vt:i4>
      </vt:variant>
      <vt:variant>
        <vt:lpwstr>mailto:cusc.team@nationalenergyso.com</vt:lpwstr>
      </vt:variant>
      <vt:variant>
        <vt:lpwstr/>
      </vt:variant>
      <vt:variant>
        <vt:i4>2031664</vt:i4>
      </vt:variant>
      <vt:variant>
        <vt:i4>95</vt:i4>
      </vt:variant>
      <vt:variant>
        <vt:i4>0</vt:i4>
      </vt:variant>
      <vt:variant>
        <vt:i4>5</vt:i4>
      </vt:variant>
      <vt:variant>
        <vt:lpwstr/>
      </vt:variant>
      <vt:variant>
        <vt:lpwstr>_Toc187415714</vt:lpwstr>
      </vt:variant>
      <vt:variant>
        <vt:i4>2031664</vt:i4>
      </vt:variant>
      <vt:variant>
        <vt:i4>89</vt:i4>
      </vt:variant>
      <vt:variant>
        <vt:i4>0</vt:i4>
      </vt:variant>
      <vt:variant>
        <vt:i4>5</vt:i4>
      </vt:variant>
      <vt:variant>
        <vt:lpwstr/>
      </vt:variant>
      <vt:variant>
        <vt:lpwstr>_Toc187415713</vt:lpwstr>
      </vt:variant>
      <vt:variant>
        <vt:i4>2031664</vt:i4>
      </vt:variant>
      <vt:variant>
        <vt:i4>83</vt:i4>
      </vt:variant>
      <vt:variant>
        <vt:i4>0</vt:i4>
      </vt:variant>
      <vt:variant>
        <vt:i4>5</vt:i4>
      </vt:variant>
      <vt:variant>
        <vt:lpwstr/>
      </vt:variant>
      <vt:variant>
        <vt:lpwstr>_Toc187415712</vt:lpwstr>
      </vt:variant>
      <vt:variant>
        <vt:i4>2031664</vt:i4>
      </vt:variant>
      <vt:variant>
        <vt:i4>77</vt:i4>
      </vt:variant>
      <vt:variant>
        <vt:i4>0</vt:i4>
      </vt:variant>
      <vt:variant>
        <vt:i4>5</vt:i4>
      </vt:variant>
      <vt:variant>
        <vt:lpwstr/>
      </vt:variant>
      <vt:variant>
        <vt:lpwstr>_Toc187415711</vt:lpwstr>
      </vt:variant>
      <vt:variant>
        <vt:i4>2031664</vt:i4>
      </vt:variant>
      <vt:variant>
        <vt:i4>71</vt:i4>
      </vt:variant>
      <vt:variant>
        <vt:i4>0</vt:i4>
      </vt:variant>
      <vt:variant>
        <vt:i4>5</vt:i4>
      </vt:variant>
      <vt:variant>
        <vt:lpwstr/>
      </vt:variant>
      <vt:variant>
        <vt:lpwstr>_Toc187415710</vt:lpwstr>
      </vt:variant>
      <vt:variant>
        <vt:i4>1966128</vt:i4>
      </vt:variant>
      <vt:variant>
        <vt:i4>65</vt:i4>
      </vt:variant>
      <vt:variant>
        <vt:i4>0</vt:i4>
      </vt:variant>
      <vt:variant>
        <vt:i4>5</vt:i4>
      </vt:variant>
      <vt:variant>
        <vt:lpwstr/>
      </vt:variant>
      <vt:variant>
        <vt:lpwstr>_Toc187415709</vt:lpwstr>
      </vt:variant>
      <vt:variant>
        <vt:i4>1966128</vt:i4>
      </vt:variant>
      <vt:variant>
        <vt:i4>59</vt:i4>
      </vt:variant>
      <vt:variant>
        <vt:i4>0</vt:i4>
      </vt:variant>
      <vt:variant>
        <vt:i4>5</vt:i4>
      </vt:variant>
      <vt:variant>
        <vt:lpwstr/>
      </vt:variant>
      <vt:variant>
        <vt:lpwstr>_Toc187415708</vt:lpwstr>
      </vt:variant>
      <vt:variant>
        <vt:i4>1966128</vt:i4>
      </vt:variant>
      <vt:variant>
        <vt:i4>53</vt:i4>
      </vt:variant>
      <vt:variant>
        <vt:i4>0</vt:i4>
      </vt:variant>
      <vt:variant>
        <vt:i4>5</vt:i4>
      </vt:variant>
      <vt:variant>
        <vt:lpwstr/>
      </vt:variant>
      <vt:variant>
        <vt:lpwstr>_Toc187415707</vt:lpwstr>
      </vt:variant>
      <vt:variant>
        <vt:i4>1966128</vt:i4>
      </vt:variant>
      <vt:variant>
        <vt:i4>47</vt:i4>
      </vt:variant>
      <vt:variant>
        <vt:i4>0</vt:i4>
      </vt:variant>
      <vt:variant>
        <vt:i4>5</vt:i4>
      </vt:variant>
      <vt:variant>
        <vt:lpwstr/>
      </vt:variant>
      <vt:variant>
        <vt:lpwstr>_Toc187415706</vt:lpwstr>
      </vt:variant>
      <vt:variant>
        <vt:i4>1966128</vt:i4>
      </vt:variant>
      <vt:variant>
        <vt:i4>41</vt:i4>
      </vt:variant>
      <vt:variant>
        <vt:i4>0</vt:i4>
      </vt:variant>
      <vt:variant>
        <vt:i4>5</vt:i4>
      </vt:variant>
      <vt:variant>
        <vt:lpwstr/>
      </vt:variant>
      <vt:variant>
        <vt:lpwstr>_Toc187415705</vt:lpwstr>
      </vt:variant>
      <vt:variant>
        <vt:i4>1966128</vt:i4>
      </vt:variant>
      <vt:variant>
        <vt:i4>35</vt:i4>
      </vt:variant>
      <vt:variant>
        <vt:i4>0</vt:i4>
      </vt:variant>
      <vt:variant>
        <vt:i4>5</vt:i4>
      </vt:variant>
      <vt:variant>
        <vt:lpwstr/>
      </vt:variant>
      <vt:variant>
        <vt:lpwstr>_Toc187415704</vt:lpwstr>
      </vt:variant>
      <vt:variant>
        <vt:i4>1966128</vt:i4>
      </vt:variant>
      <vt:variant>
        <vt:i4>29</vt:i4>
      </vt:variant>
      <vt:variant>
        <vt:i4>0</vt:i4>
      </vt:variant>
      <vt:variant>
        <vt:i4>5</vt:i4>
      </vt:variant>
      <vt:variant>
        <vt:lpwstr/>
      </vt:variant>
      <vt:variant>
        <vt:lpwstr>_Toc187415703</vt:lpwstr>
      </vt:variant>
      <vt:variant>
        <vt:i4>1966128</vt:i4>
      </vt:variant>
      <vt:variant>
        <vt:i4>23</vt:i4>
      </vt:variant>
      <vt:variant>
        <vt:i4>0</vt:i4>
      </vt:variant>
      <vt:variant>
        <vt:i4>5</vt:i4>
      </vt:variant>
      <vt:variant>
        <vt:lpwstr/>
      </vt:variant>
      <vt:variant>
        <vt:lpwstr>_Toc187415702</vt:lpwstr>
      </vt:variant>
      <vt:variant>
        <vt:i4>1966128</vt:i4>
      </vt:variant>
      <vt:variant>
        <vt:i4>17</vt:i4>
      </vt:variant>
      <vt:variant>
        <vt:i4>0</vt:i4>
      </vt:variant>
      <vt:variant>
        <vt:i4>5</vt:i4>
      </vt:variant>
      <vt:variant>
        <vt:lpwstr/>
      </vt:variant>
      <vt:variant>
        <vt:lpwstr>_Toc187415701</vt:lpwstr>
      </vt:variant>
      <vt:variant>
        <vt:i4>1376362</vt:i4>
      </vt:variant>
      <vt:variant>
        <vt:i4>12</vt:i4>
      </vt:variant>
      <vt:variant>
        <vt:i4>0</vt:i4>
      </vt:variant>
      <vt:variant>
        <vt:i4>5</vt:i4>
      </vt:variant>
      <vt:variant>
        <vt:lpwstr>mailto:cusc.team@nationalenergyso.com</vt:lpwstr>
      </vt:variant>
      <vt:variant>
        <vt:lpwstr/>
      </vt:variant>
      <vt:variant>
        <vt:i4>2883653</vt:i4>
      </vt:variant>
      <vt:variant>
        <vt:i4>9</vt:i4>
      </vt:variant>
      <vt:variant>
        <vt:i4>0</vt:i4>
      </vt:variant>
      <vt:variant>
        <vt:i4>5</vt:i4>
      </vt:variant>
      <vt:variant>
        <vt:lpwstr>mailto:catia.gomes@nationalenergyso.com</vt:lpwstr>
      </vt:variant>
      <vt:variant>
        <vt:lpwstr/>
      </vt:variant>
      <vt:variant>
        <vt:i4>1048614</vt:i4>
      </vt:variant>
      <vt:variant>
        <vt:i4>6</vt:i4>
      </vt:variant>
      <vt:variant>
        <vt:i4>0</vt:i4>
      </vt:variant>
      <vt:variant>
        <vt:i4>5</vt:i4>
      </vt:variant>
      <vt:variant>
        <vt:lpwstr>mailto:Martin.Cahill1@nationalenergyso.com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2621501</vt:i4>
      </vt:variant>
      <vt:variant>
        <vt:i4>21</vt:i4>
      </vt:variant>
      <vt:variant>
        <vt:i4>0</vt:i4>
      </vt:variant>
      <vt:variant>
        <vt:i4>5</vt:i4>
      </vt:variant>
      <vt:variant>
        <vt:lpwstr>https://www.neso.energy/industry-information/codes/cusc/modifications/cmp435-application-gate-2-criteria-existing-contracted-background</vt:lpwstr>
      </vt:variant>
      <vt:variant>
        <vt:lpwstr/>
      </vt:variant>
      <vt:variant>
        <vt:i4>393311</vt:i4>
      </vt:variant>
      <vt:variant>
        <vt:i4>18</vt:i4>
      </vt:variant>
      <vt:variant>
        <vt:i4>0</vt:i4>
      </vt:variant>
      <vt:variant>
        <vt:i4>5</vt:i4>
      </vt:variant>
      <vt:variant>
        <vt:lpwstr>https://www.neso.energy/industry-information/codes/cusc/modifications/cmp434-implementing-connections-reform</vt:lpwstr>
      </vt:variant>
      <vt:variant>
        <vt:lpwstr/>
      </vt:variant>
      <vt:variant>
        <vt:i4>1507346</vt:i4>
      </vt:variant>
      <vt:variant>
        <vt:i4>15</vt:i4>
      </vt:variant>
      <vt:variant>
        <vt:i4>0</vt:i4>
      </vt:variant>
      <vt:variant>
        <vt:i4>5</vt:i4>
      </vt:variant>
      <vt:variant>
        <vt:lpwstr>https://www.neso.energy/document/349396/download</vt:lpwstr>
      </vt:variant>
      <vt:variant>
        <vt:lpwstr/>
      </vt:variant>
      <vt:variant>
        <vt:i4>2031689</vt:i4>
      </vt:variant>
      <vt:variant>
        <vt:i4>12</vt:i4>
      </vt:variant>
      <vt:variant>
        <vt:i4>0</vt:i4>
      </vt:variant>
      <vt:variant>
        <vt:i4>5</vt:i4>
      </vt:variant>
      <vt:variant>
        <vt:lpwstr>https://www.energynetworks.org/assets/images/Publications/2024/241128-cdb-october-minutes.pdf?1736244681</vt:lpwstr>
      </vt:variant>
      <vt:variant>
        <vt:lpwstr/>
      </vt:variant>
      <vt:variant>
        <vt:i4>6684790</vt:i4>
      </vt:variant>
      <vt:variant>
        <vt:i4>9</vt:i4>
      </vt:variant>
      <vt:variant>
        <vt:i4>0</vt:i4>
      </vt:variant>
      <vt:variant>
        <vt:i4>5</vt:i4>
      </vt:variant>
      <vt:variant>
        <vt:lpwstr>https://assets.publishing.service.gov.uk/media/6581730523b70a000d234bb0/connections-action-plan-desnz-ofgem.pdf</vt:lpwstr>
      </vt:variant>
      <vt:variant>
        <vt:lpwstr/>
      </vt:variant>
      <vt:variant>
        <vt:i4>6684790</vt:i4>
      </vt:variant>
      <vt:variant>
        <vt:i4>6</vt:i4>
      </vt:variant>
      <vt:variant>
        <vt:i4>0</vt:i4>
      </vt:variant>
      <vt:variant>
        <vt:i4>5</vt:i4>
      </vt:variant>
      <vt:variant>
        <vt:lpwstr>https://assets.publishing.service.gov.uk/media/6581730523b70a000d234bb0/connections-action-plan-desnz-ofgem.pdf</vt:lpwstr>
      </vt:variant>
      <vt:variant>
        <vt:lpwstr/>
      </vt:variant>
      <vt:variant>
        <vt:i4>1048605</vt:i4>
      </vt:variant>
      <vt:variant>
        <vt:i4>3</vt:i4>
      </vt:variant>
      <vt:variant>
        <vt:i4>0</vt:i4>
      </vt:variant>
      <vt:variant>
        <vt:i4>5</vt:i4>
      </vt:variant>
      <vt:variant>
        <vt:lpwstr>https://www.neso.energy/document/300876/download</vt:lpwstr>
      </vt:variant>
      <vt:variant>
        <vt:lpwstr/>
      </vt:variant>
      <vt:variant>
        <vt:i4>8257638</vt:i4>
      </vt:variant>
      <vt:variant>
        <vt:i4>0</vt:i4>
      </vt:variant>
      <vt:variant>
        <vt:i4>0</vt:i4>
      </vt:variant>
      <vt:variant>
        <vt:i4>5</vt:i4>
      </vt:variant>
      <vt:variant>
        <vt:lpwstr>https://www.ofgem.gov.uk/sites/default/files/2024-11/Connections_Reform_TMO4%2B_Licence_Changes_Policy_Consultation.pdf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Guidance Note</cp:lastModifiedBy>
  <cp:revision>301</cp:revision>
  <cp:lastPrinted>2020-06-02T06:47:00Z</cp:lastPrinted>
  <dcterms:created xsi:type="dcterms:W3CDTF">2024-10-04T07:06:00Z</dcterms:created>
  <dcterms:modified xsi:type="dcterms:W3CDTF">2025-01-30T10:43:00Z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351fd16961aeddf5fc8a65e6365e327b6ed195e017f1ae5f66df60201c03bf99</vt:lpwstr>
  </property>
</Properties>
</file>