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2C396FE4">
        <w:trPr>
          <w:cantSplit/>
          <w:trHeight w:val="2332"/>
        </w:trPr>
        <w:tc>
          <w:tcPr>
            <w:tcW w:w="2884" w:type="dxa"/>
          </w:tcPr>
          <w:p w14:paraId="7B89EE24" w14:textId="7920D8EB" w:rsidR="00C9274C" w:rsidRPr="007E0B31" w:rsidRDefault="00C9274C" w:rsidP="00510F5E">
            <w:pPr>
              <w:pStyle w:val="Arial11Bold"/>
              <w:rPr>
                <w:rFonts w:cs="Arial"/>
              </w:rPr>
            </w:pPr>
            <w:r w:rsidRPr="59D618CD">
              <w:rPr>
                <w:rFonts w:cs="Arial"/>
              </w:rPr>
              <w:t xml:space="preserve">Access </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2C396FE4">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2C396FE4">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2C396FE4">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DE7EF8A" w14:textId="57E792DE" w:rsidR="009E636C" w:rsidRPr="009E636C" w:rsidRDefault="009E636C" w:rsidP="009E636C">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2C396FE4">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2C396FE4">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2C396FE4">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2C396FE4">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2C396FE4">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2C396FE4">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2C396FE4">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2C396FE4">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2C396FE4">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2C396FE4">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2C396FE4">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2C396FE4">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2C396FE4">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2C396FE4">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2C396FE4">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2C396FE4">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2C396FE4">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2C396FE4">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2C396FE4">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2C396FE4">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2C396FE4">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2C396FE4">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2C396FE4">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2C396FE4">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2C396FE4">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2C396FE4">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2C396FE4">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2C396FE4">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2C396FE4">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2C396FE4">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2C396FE4">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2C396FE4">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2C396FE4">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2C396FE4">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2C396FE4">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2C396FE4">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2C396FE4">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2C396FE4">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2C396FE4">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2C396FE4">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2C396FE4">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2C396FE4">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2C396FE4">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2C396FE4">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2C396FE4">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2C396FE4">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2C396FE4">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2C396FE4">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2C396FE4">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2C396FE4">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2C396FE4">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2C396FE4">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15371F" w:rsidRPr="007E0B31" w14:paraId="3FE192DB" w14:textId="77777777" w:rsidTr="2C396FE4">
        <w:trPr>
          <w:cantSplit/>
          <w:ins w:id="0" w:author="Steve Baker (NESO)" w:date="2024-10-30T10:00:00Z"/>
        </w:trPr>
        <w:tc>
          <w:tcPr>
            <w:tcW w:w="2884" w:type="dxa"/>
          </w:tcPr>
          <w:p w14:paraId="7F290E93" w14:textId="1C9F1C6B" w:rsidR="0015371F" w:rsidRPr="007E0B31" w:rsidRDefault="0015371F" w:rsidP="00ED5885">
            <w:pPr>
              <w:pStyle w:val="Arial11Bold"/>
              <w:rPr>
                <w:ins w:id="1" w:author="Steve Baker (NESO)" w:date="2024-10-30T10:00:00Z"/>
                <w:rFonts w:cs="Arial"/>
              </w:rPr>
            </w:pPr>
            <w:ins w:id="2" w:author="Steve Baker (NESO)" w:date="2024-10-30T10:01:00Z">
              <w:r w:rsidRPr="0015371F">
                <w:rPr>
                  <w:rFonts w:cs="Arial"/>
                  <w:bCs/>
                </w:rPr>
                <w:t>Balancing Mechanism Window Period</w:t>
              </w:r>
            </w:ins>
          </w:p>
        </w:tc>
        <w:tc>
          <w:tcPr>
            <w:tcW w:w="6634" w:type="dxa"/>
          </w:tcPr>
          <w:p w14:paraId="65210C4B" w14:textId="1113AC91" w:rsidR="0015371F" w:rsidRPr="329F1AB0" w:rsidRDefault="0015371F" w:rsidP="00B24D5F">
            <w:pPr>
              <w:pStyle w:val="TableArial11"/>
              <w:rPr>
                <w:ins w:id="3" w:author="Steve Baker (NESO)" w:date="2024-10-30T10:00:00Z"/>
                <w:rFonts w:cs="Arial"/>
              </w:rPr>
            </w:pPr>
            <w:ins w:id="4" w:author="Steve Baker (NESO)" w:date="2024-10-30T10:01:00Z">
              <w:r>
                <w:rPr>
                  <w:rFonts w:cs="Arial"/>
                </w:rPr>
                <w:t>H</w:t>
              </w:r>
            </w:ins>
            <w:ins w:id="5" w:author="Steve Baker (NESO)" w:date="2024-10-30T10:00:00Z">
              <w:r w:rsidRPr="0015371F">
                <w:rPr>
                  <w:rFonts w:cs="Arial"/>
                </w:rPr>
                <w:t xml:space="preserve">as </w:t>
              </w:r>
            </w:ins>
            <w:ins w:id="6" w:author="Steve Baker (NESO)" w:date="2024-10-30T10:01:00Z">
              <w:r>
                <w:rPr>
                  <w:rFonts w:cs="Arial"/>
                </w:rPr>
                <w:t xml:space="preserve">the meaning set out </w:t>
              </w:r>
            </w:ins>
            <w:ins w:id="7" w:author="Steve Baker (NESO)" w:date="2024-10-30T10:00:00Z">
              <w:r w:rsidRPr="0015371F">
                <w:rPr>
                  <w:rFonts w:cs="Arial"/>
                </w:rPr>
                <w:t xml:space="preserve">in the </w:t>
              </w:r>
              <w:r w:rsidRPr="0015371F">
                <w:rPr>
                  <w:rFonts w:cs="Arial"/>
                  <w:b/>
                  <w:bCs/>
                </w:rPr>
                <w:t>BSC</w:t>
              </w:r>
            </w:ins>
            <w:ins w:id="8" w:author="Steve Baker (NESO)" w:date="2024-10-30T10:01:00Z">
              <w:r>
                <w:rPr>
                  <w:rFonts w:cs="Arial"/>
                  <w:b/>
                  <w:bCs/>
                </w:rPr>
                <w:t>.</w:t>
              </w:r>
            </w:ins>
          </w:p>
        </w:tc>
      </w:tr>
      <w:tr w:rsidR="00046274" w:rsidRPr="007E0B31" w14:paraId="48A454A3" w14:textId="77777777" w:rsidTr="2C396FE4">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2C396FE4">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964D87" w:rsidRPr="007E0B31" w14:paraId="75C14D04" w14:textId="77777777" w:rsidTr="2C396FE4">
        <w:trPr>
          <w:cantSplit/>
        </w:trPr>
        <w:tc>
          <w:tcPr>
            <w:tcW w:w="2884" w:type="dxa"/>
          </w:tcPr>
          <w:p w14:paraId="787640F4" w14:textId="07EFA22C" w:rsidR="00964D87" w:rsidRPr="007E0B31" w:rsidRDefault="00743032" w:rsidP="006A6681">
            <w:pPr>
              <w:pStyle w:val="Arial11Bold"/>
              <w:rPr>
                <w:rFonts w:cs="Arial"/>
              </w:rPr>
            </w:pPr>
            <w:ins w:id="9" w:author="Steve Baker (NESO)" w:date="2024-10-30T10:13:00Z">
              <w:r>
                <w:rPr>
                  <w:rFonts w:cs="Arial"/>
                </w:rPr>
                <w:t>Bid Acceptance</w:t>
              </w:r>
            </w:ins>
          </w:p>
        </w:tc>
        <w:tc>
          <w:tcPr>
            <w:tcW w:w="6634" w:type="dxa"/>
          </w:tcPr>
          <w:p w14:paraId="6BA6B6D7" w14:textId="4B2C1E11" w:rsidR="00D6503A" w:rsidRPr="024814CE" w:rsidRDefault="00D6503A" w:rsidP="00811825">
            <w:pPr>
              <w:pStyle w:val="TableArial11"/>
              <w:rPr>
                <w:rFonts w:cs="Arial"/>
              </w:rPr>
            </w:pPr>
            <w:ins w:id="10" w:author="Steve Baker (NESO)" w:date="2024-10-30T10:15:00Z">
              <w:r w:rsidRPr="3DE7ED2B">
                <w:rPr>
                  <w:rFonts w:cs="Arial"/>
                  <w:color w:val="221F1F"/>
                </w:rPr>
                <w:t xml:space="preserve">An acceptance by a </w:t>
              </w:r>
              <w:r w:rsidRPr="3DE7ED2B">
                <w:rPr>
                  <w:rFonts w:cs="Arial"/>
                  <w:b/>
                  <w:bCs/>
                  <w:color w:val="221F1F"/>
                </w:rPr>
                <w:t>BM Unit</w:t>
              </w:r>
              <w:r w:rsidRPr="3DE7ED2B">
                <w:rPr>
                  <w:rFonts w:cs="Arial"/>
                  <w:color w:val="221F1F"/>
                </w:rPr>
                <w:t xml:space="preserve"> </w:t>
              </w:r>
            </w:ins>
            <w:ins w:id="11" w:author="Steve Baker (NESO)" w:date="2024-11-15T12:47:00Z">
              <w:r w:rsidR="00DC75D4">
                <w:rPr>
                  <w:rFonts w:cs="Arial"/>
                  <w:color w:val="221F1F"/>
                </w:rPr>
                <w:t xml:space="preserve">of a </w:t>
              </w:r>
              <w:r w:rsidR="005D32CD" w:rsidRPr="00185F48">
                <w:rPr>
                  <w:rFonts w:cs="Arial"/>
                  <w:b/>
                  <w:bCs/>
                  <w:color w:val="221F1F"/>
                </w:rPr>
                <w:t>Bid-Offer Acceptance</w:t>
              </w:r>
              <w:r w:rsidR="00185F48">
                <w:rPr>
                  <w:rFonts w:cs="Arial"/>
                  <w:color w:val="221F1F"/>
                </w:rPr>
                <w:t xml:space="preserve"> </w:t>
              </w:r>
            </w:ins>
            <w:ins w:id="12" w:author="Steve Baker (NESO)" w:date="2024-10-30T10:15:00Z">
              <w:r w:rsidRPr="3DE7ED2B">
                <w:rPr>
                  <w:rFonts w:cs="Arial"/>
                  <w:color w:val="221F1F"/>
                </w:rPr>
                <w:t xml:space="preserve">to decrease its </w:t>
              </w:r>
            </w:ins>
            <w:ins w:id="13" w:author="Steve Baker (NESO)" w:date="2024-11-18T12:51:00Z">
              <w:r w:rsidR="00F76FFE" w:rsidRPr="00F76FFE">
                <w:rPr>
                  <w:rFonts w:cs="Arial"/>
                  <w:b/>
                  <w:bCs/>
                  <w:color w:val="221F1F"/>
                </w:rPr>
                <w:t>E</w:t>
              </w:r>
            </w:ins>
            <w:ins w:id="14" w:author="Steve Baker (NESO)" w:date="2024-10-30T10:15:00Z">
              <w:r w:rsidRPr="00F76FFE">
                <w:rPr>
                  <w:rFonts w:cs="Arial"/>
                  <w:b/>
                  <w:bCs/>
                  <w:color w:val="221F1F"/>
                </w:rPr>
                <w:t>xport</w:t>
              </w:r>
              <w:r w:rsidRPr="3DE7ED2B">
                <w:rPr>
                  <w:rFonts w:cs="Arial"/>
                  <w:color w:val="221F1F"/>
                </w:rPr>
                <w:t xml:space="preserve"> </w:t>
              </w:r>
              <w:proofErr w:type="gramStart"/>
              <w:r w:rsidRPr="3DE7ED2B">
                <w:rPr>
                  <w:rFonts w:cs="Arial"/>
                  <w:color w:val="221F1F"/>
                </w:rPr>
                <w:t>onto</w:t>
              </w:r>
            </w:ins>
            <w:ins w:id="15" w:author="Steve Baker (NESO)" w:date="2024-11-15T12:47:00Z">
              <w:r w:rsidR="00F96BF3">
                <w:rPr>
                  <w:rFonts w:cs="Arial"/>
                  <w:color w:val="221F1F"/>
                </w:rPr>
                <w:t>,</w:t>
              </w:r>
            </w:ins>
            <w:ins w:id="16" w:author="Steve Baker (NESO)" w:date="2024-11-18T12:42:00Z">
              <w:r w:rsidR="00AD7ED9">
                <w:rPr>
                  <w:rFonts w:cs="Arial"/>
                  <w:color w:val="221F1F"/>
                </w:rPr>
                <w:t xml:space="preserve"> </w:t>
              </w:r>
            </w:ins>
            <w:ins w:id="17" w:author="Steve Baker (NESO)" w:date="2024-10-30T10:15:00Z">
              <w:r w:rsidRPr="3DE7ED2B">
                <w:rPr>
                  <w:rFonts w:cs="Arial"/>
                  <w:color w:val="221F1F"/>
                </w:rPr>
                <w:t>or</w:t>
              </w:r>
              <w:proofErr w:type="gramEnd"/>
              <w:r w:rsidRPr="3DE7ED2B">
                <w:rPr>
                  <w:rFonts w:cs="Arial"/>
                  <w:color w:val="221F1F"/>
                </w:rPr>
                <w:t xml:space="preserve"> increase its </w:t>
              </w:r>
            </w:ins>
            <w:ins w:id="18" w:author="Steve Baker (NESO)" w:date="2024-11-18T12:51:00Z">
              <w:r w:rsidR="00F76FFE">
                <w:rPr>
                  <w:rFonts w:cs="Arial"/>
                  <w:b/>
                  <w:bCs/>
                  <w:color w:val="221F1F"/>
                </w:rPr>
                <w:t>I</w:t>
              </w:r>
            </w:ins>
            <w:ins w:id="19" w:author="Steve Baker (NESO)" w:date="2024-10-30T10:15:00Z">
              <w:r w:rsidRPr="00F76FFE">
                <w:rPr>
                  <w:rFonts w:cs="Arial"/>
                  <w:b/>
                  <w:bCs/>
                  <w:color w:val="221F1F"/>
                </w:rPr>
                <w:t>mport</w:t>
              </w:r>
              <w:r w:rsidRPr="3DE7ED2B">
                <w:rPr>
                  <w:rFonts w:cs="Arial"/>
                  <w:color w:val="221F1F"/>
                </w:rPr>
                <w:t xml:space="preserve"> from the </w:t>
              </w:r>
              <w:r w:rsidRPr="3DE7ED2B">
                <w:rPr>
                  <w:rFonts w:cs="Arial"/>
                  <w:b/>
                  <w:bCs/>
                  <w:color w:val="221F1F"/>
                </w:rPr>
                <w:t>National Electricity Transmission System.</w:t>
              </w:r>
            </w:ins>
          </w:p>
        </w:tc>
      </w:tr>
      <w:tr w:rsidR="00046274" w:rsidRPr="007E0B31" w14:paraId="7BDFEB77" w14:textId="77777777" w:rsidTr="2C396FE4">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2C396FE4">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2C396FE4">
        <w:trPr>
          <w:cantSplit/>
        </w:trPr>
        <w:tc>
          <w:tcPr>
            <w:tcW w:w="2884" w:type="dxa"/>
          </w:tcPr>
          <w:p w14:paraId="576EAFC9" w14:textId="77777777" w:rsidR="00CB3A44" w:rsidRPr="007E0B31" w:rsidRDefault="00CB3A44" w:rsidP="00ED5885">
            <w:pPr>
              <w:pStyle w:val="Arial11Bold"/>
              <w:rPr>
                <w:rFonts w:cs="Arial"/>
              </w:rPr>
            </w:pPr>
            <w:r w:rsidRPr="007E0B31">
              <w:rPr>
                <w:rFonts w:cs="Arial"/>
              </w:rPr>
              <w:lastRenderedPageBreak/>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2C396FE4">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2C396FE4">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2C396FE4">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2C396FE4">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2C396FE4">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2C396FE4">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2C396FE4">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2C396FE4">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2C396FE4">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2C396FE4">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2C396FE4">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2C396FE4">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2C396FE4">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2C396FE4">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2C396FE4">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2C396FE4">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2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20"/>
            <w:r w:rsidRPr="007E0B31">
              <w:rPr>
                <w:rFonts w:cs="Arial"/>
              </w:rPr>
              <w:t>.</w:t>
            </w:r>
          </w:p>
        </w:tc>
      </w:tr>
      <w:tr w:rsidR="00046274" w:rsidRPr="007E0B31" w14:paraId="4F54E2D5" w14:textId="77777777" w:rsidTr="2C396FE4">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21" w:name="_DV_C123"/>
            <w:r w:rsidRPr="007E0B31">
              <w:rPr>
                <w:rFonts w:cs="Arial"/>
              </w:rPr>
              <w:t>A System to Generator Operational Intertripping Scheme which is:-</w:t>
            </w:r>
            <w:bookmarkEnd w:id="21"/>
          </w:p>
          <w:p w14:paraId="3C1DF7DA" w14:textId="77777777" w:rsidR="00CB3A44" w:rsidRPr="007E0B31" w:rsidRDefault="00CB3A44" w:rsidP="00D94463">
            <w:pPr>
              <w:pStyle w:val="TableArial11"/>
              <w:ind w:left="567" w:hanging="567"/>
              <w:rPr>
                <w:rFonts w:cs="Arial"/>
              </w:rPr>
            </w:pPr>
            <w:bookmarkStart w:id="2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2"/>
          </w:p>
          <w:p w14:paraId="64BA401B" w14:textId="77777777" w:rsidR="00CB3A44" w:rsidRPr="007E0B31" w:rsidRDefault="00CB3A44" w:rsidP="00D94463">
            <w:pPr>
              <w:pStyle w:val="TableArial11"/>
              <w:ind w:left="567" w:hanging="567"/>
              <w:rPr>
                <w:rFonts w:cs="Arial"/>
              </w:rPr>
            </w:pPr>
            <w:bookmarkStart w:id="2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23"/>
          </w:p>
          <w:p w14:paraId="583A4AD0" w14:textId="77777777" w:rsidR="00CB3A44" w:rsidRPr="007E0B31" w:rsidRDefault="00CB3A44" w:rsidP="00D82AFC">
            <w:pPr>
              <w:pStyle w:val="TableArial11"/>
              <w:rPr>
                <w:rFonts w:cs="Arial"/>
              </w:rPr>
            </w:pPr>
            <w:bookmarkStart w:id="2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24"/>
            <w:r w:rsidRPr="007E0B31">
              <w:rPr>
                <w:rFonts w:cs="Arial"/>
              </w:rPr>
              <w:t>.</w:t>
            </w:r>
          </w:p>
        </w:tc>
      </w:tr>
      <w:tr w:rsidR="00046274" w:rsidRPr="007E0B31" w14:paraId="7C541C3D" w14:textId="77777777" w:rsidTr="2C396FE4">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2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25"/>
            <w:r w:rsidRPr="007E0B31">
              <w:rPr>
                <w:rFonts w:cs="Arial"/>
              </w:rPr>
              <w:t>.</w:t>
            </w:r>
          </w:p>
        </w:tc>
      </w:tr>
      <w:tr w:rsidR="00046274" w:rsidRPr="007E0B31" w14:paraId="5FB8479F" w14:textId="77777777" w:rsidTr="2C396FE4">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2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26"/>
            <w:r w:rsidRPr="007E0B31">
              <w:rPr>
                <w:rFonts w:cs="Arial"/>
              </w:rPr>
              <w:t>.</w:t>
            </w:r>
          </w:p>
        </w:tc>
      </w:tr>
      <w:tr w:rsidR="00091D8D" w:rsidRPr="0079139F" w14:paraId="691ECA40" w14:textId="77777777" w:rsidTr="2C396FE4">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2C396FE4">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27" w:name="OLE_LINK2"/>
            <w:bookmarkStart w:id="28" w:name="OLE_LINK3"/>
            <w:r w:rsidRPr="007E0B31">
              <w:rPr>
                <w:rFonts w:cs="Arial"/>
              </w:rPr>
              <w:t>uropean Committee for Electrotechnical Standardisation.</w:t>
            </w:r>
            <w:bookmarkEnd w:id="27"/>
            <w:bookmarkEnd w:id="28"/>
          </w:p>
        </w:tc>
      </w:tr>
      <w:tr w:rsidR="00046274" w:rsidRPr="007E0B31" w14:paraId="693DA241" w14:textId="77777777" w:rsidTr="2C396FE4">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2C396FE4">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2C396FE4">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2C396FE4">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2C396FE4">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2C396FE4">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2C396FE4">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2C396FE4">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2C396FE4">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2C396FE4">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2C396FE4">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2C396FE4">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2C396FE4">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2C396FE4">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2C396FE4">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2C396FE4">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2C396FE4">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2C396FE4">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2C396FE4">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2C396FE4">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2C396FE4">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2C396FE4">
        <w:trPr>
          <w:cantSplit/>
        </w:trPr>
        <w:tc>
          <w:tcPr>
            <w:tcW w:w="2884" w:type="dxa"/>
          </w:tcPr>
          <w:p w14:paraId="2BADB393" w14:textId="77777777" w:rsidR="00C40DC8" w:rsidRPr="007E0B31" w:rsidRDefault="00C40DC8" w:rsidP="00ED5885">
            <w:pPr>
              <w:pStyle w:val="Arial11Bold"/>
              <w:rPr>
                <w:rFonts w:cs="Arial"/>
              </w:rPr>
            </w:pPr>
            <w:r w:rsidRPr="007E0B31">
              <w:rPr>
                <w:rFonts w:cs="Arial"/>
              </w:rPr>
              <w:lastRenderedPageBreak/>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2C396FE4">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2C396FE4">
        <w:trPr>
          <w:cantSplit/>
        </w:trPr>
        <w:tc>
          <w:tcPr>
            <w:tcW w:w="2884" w:type="dxa"/>
          </w:tcPr>
          <w:p w14:paraId="20BD27CC" w14:textId="5B7DE624" w:rsidR="00C40DC8" w:rsidRPr="007E0B31" w:rsidRDefault="00C40DC8" w:rsidP="00ED5885">
            <w:pPr>
              <w:pStyle w:val="Arial11Bold"/>
              <w:rPr>
                <w:rFonts w:cs="Arial"/>
              </w:rPr>
            </w:pPr>
            <w:bookmarkStart w:id="29" w:name="_DV_C9"/>
            <w:r w:rsidRPr="007E0B31">
              <w:rPr>
                <w:rFonts w:cs="Arial"/>
              </w:rPr>
              <w:t>Compliance Statement</w:t>
            </w:r>
            <w:bookmarkEnd w:id="29"/>
          </w:p>
        </w:tc>
        <w:tc>
          <w:tcPr>
            <w:tcW w:w="6634" w:type="dxa"/>
          </w:tcPr>
          <w:p w14:paraId="13AC6FB0" w14:textId="77777777" w:rsidR="00C40DC8" w:rsidRPr="00E61A96" w:rsidRDefault="00C40DC8" w:rsidP="00BB3C86">
            <w:pPr>
              <w:pStyle w:val="TableArial11"/>
              <w:rPr>
                <w:rFonts w:cs="Arial"/>
              </w:rPr>
            </w:pPr>
            <w:bookmarkStart w:id="3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30"/>
          </w:p>
          <w:p w14:paraId="59457DB7" w14:textId="77777777" w:rsidR="00C40DC8" w:rsidRPr="00E61A96" w:rsidRDefault="00C40DC8" w:rsidP="00BB3C86">
            <w:pPr>
              <w:pStyle w:val="TableArial11"/>
              <w:rPr>
                <w:rFonts w:cs="Arial"/>
              </w:rPr>
            </w:pPr>
            <w:bookmarkStart w:id="31" w:name="_DV_C11"/>
            <w:r w:rsidRPr="00E61A96">
              <w:rPr>
                <w:rFonts w:cs="Arial"/>
                <w:b/>
              </w:rPr>
              <w:t>Generating Unit(s)</w:t>
            </w:r>
            <w:r w:rsidRPr="00E61A96">
              <w:rPr>
                <w:rFonts w:cs="Arial"/>
              </w:rPr>
              <w:t xml:space="preserve">; or, </w:t>
            </w:r>
            <w:bookmarkEnd w:id="3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32" w:name="_DV_C12"/>
            <w:r w:rsidRPr="00E61A96">
              <w:rPr>
                <w:rFonts w:cs="Arial"/>
                <w:b/>
              </w:rPr>
              <w:t>CCGT Module(s)</w:t>
            </w:r>
            <w:r w:rsidRPr="00E61A96">
              <w:rPr>
                <w:rFonts w:cs="Arial"/>
              </w:rPr>
              <w:t xml:space="preserve">; or, </w:t>
            </w:r>
            <w:bookmarkEnd w:id="32"/>
          </w:p>
          <w:p w14:paraId="2F9E7ABB" w14:textId="77777777" w:rsidR="00C40DC8" w:rsidRPr="00E61A96" w:rsidRDefault="00C40DC8" w:rsidP="00BB3C86">
            <w:pPr>
              <w:pStyle w:val="TableArial11"/>
              <w:rPr>
                <w:rFonts w:cs="Arial"/>
              </w:rPr>
            </w:pPr>
            <w:bookmarkStart w:id="33" w:name="_DV_C13"/>
            <w:r w:rsidRPr="00E61A96">
              <w:rPr>
                <w:rFonts w:cs="Arial"/>
                <w:b/>
              </w:rPr>
              <w:t>Power Park Module(s)</w:t>
            </w:r>
            <w:r w:rsidRPr="00E61A96">
              <w:rPr>
                <w:rFonts w:cs="Arial"/>
              </w:rPr>
              <w:t xml:space="preserve">; or, </w:t>
            </w:r>
            <w:bookmarkEnd w:id="33"/>
          </w:p>
          <w:p w14:paraId="6DD734FE" w14:textId="77777777" w:rsidR="00C40DC8" w:rsidRPr="00E61A96" w:rsidRDefault="00C40DC8" w:rsidP="00BB3C86">
            <w:pPr>
              <w:pStyle w:val="TableArial11"/>
              <w:rPr>
                <w:rFonts w:cs="Arial"/>
                <w:b/>
              </w:rPr>
            </w:pPr>
            <w:bookmarkStart w:id="3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35" w:name="_DV_C15"/>
            <w:bookmarkEnd w:id="3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35"/>
          </w:p>
        </w:tc>
      </w:tr>
      <w:tr w:rsidR="00C40DC8" w:rsidRPr="007E0B31" w14:paraId="06D87C8F" w14:textId="77777777" w:rsidTr="2C396FE4">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2C396FE4">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2C396FE4">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2C396FE4">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2C396FE4">
        <w:trPr>
          <w:cantSplit/>
        </w:trPr>
        <w:tc>
          <w:tcPr>
            <w:tcW w:w="2884" w:type="dxa"/>
          </w:tcPr>
          <w:p w14:paraId="501E731D" w14:textId="77777777" w:rsidR="009E0D93" w:rsidRPr="007E0B31" w:rsidRDefault="009E0D93" w:rsidP="00ED5885">
            <w:pPr>
              <w:pStyle w:val="Arial11Bold"/>
              <w:rPr>
                <w:rFonts w:cs="Arial"/>
              </w:rPr>
            </w:pPr>
            <w:r w:rsidRPr="007E0B31">
              <w:rPr>
                <w:rFonts w:cs="Arial"/>
              </w:rPr>
              <w:lastRenderedPageBreak/>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2C396FE4">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2C396FE4">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2C396FE4">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2C396FE4">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2C396FE4">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2C396FE4">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2C396FE4">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5B725F" w:rsidRPr="007E0B31" w14:paraId="5AF82D96" w14:textId="77777777" w:rsidTr="2C396FE4">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2C396FE4">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2C396FE4">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2C396FE4">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2C396FE4">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2C396FE4">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2C396FE4">
        <w:trPr>
          <w:cantSplit/>
        </w:trPr>
        <w:tc>
          <w:tcPr>
            <w:tcW w:w="2884" w:type="dxa"/>
          </w:tcPr>
          <w:p w14:paraId="61E04235" w14:textId="77777777" w:rsidR="005B725F" w:rsidRPr="007E0B31" w:rsidRDefault="005B725F" w:rsidP="005B725F">
            <w:pPr>
              <w:pStyle w:val="Arial11Bold"/>
              <w:rPr>
                <w:rFonts w:cs="Arial"/>
              </w:rPr>
            </w:pPr>
            <w:r w:rsidRPr="007E0B31">
              <w:rPr>
                <w:rFonts w:cs="Arial"/>
              </w:rPr>
              <w:lastRenderedPageBreak/>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2C396FE4">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2C396FE4">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2C396FE4">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2C396FE4">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2C396FE4">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2C396FE4">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2C396FE4">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2C396FE4">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2C396FE4">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2C396FE4">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2C396FE4">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2C396FE4">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2C396FE4">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2C396FE4">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2C396FE4">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2C396FE4">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2C396FE4">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2C396FE4">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2C396FE4">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2C396FE4">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2C396FE4">
        <w:trPr>
          <w:cantSplit/>
        </w:trPr>
        <w:tc>
          <w:tcPr>
            <w:tcW w:w="2884" w:type="dxa"/>
          </w:tcPr>
          <w:p w14:paraId="28B46EC0" w14:textId="6EB233EA" w:rsidR="00213EC2" w:rsidRPr="007E0B31" w:rsidRDefault="00213EC2" w:rsidP="00213EC2">
            <w:pPr>
              <w:pStyle w:val="Arial11Bold"/>
              <w:rPr>
                <w:rFonts w:cs="Arial"/>
              </w:rPr>
            </w:pPr>
            <w:bookmarkStart w:id="36" w:name="_DV_C16"/>
            <w:r w:rsidRPr="007E0B31">
              <w:rPr>
                <w:rFonts w:cs="Arial"/>
              </w:rPr>
              <w:t>DCUSA</w:t>
            </w:r>
            <w:bookmarkEnd w:id="36"/>
          </w:p>
        </w:tc>
        <w:tc>
          <w:tcPr>
            <w:tcW w:w="6634" w:type="dxa"/>
          </w:tcPr>
          <w:p w14:paraId="2D09966A" w14:textId="77777777" w:rsidR="00213EC2" w:rsidRPr="007E0B31" w:rsidRDefault="00213EC2" w:rsidP="00213EC2">
            <w:pPr>
              <w:pStyle w:val="TableArial11"/>
              <w:rPr>
                <w:rFonts w:cs="Arial"/>
              </w:rPr>
            </w:pPr>
            <w:bookmarkStart w:id="3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37"/>
          </w:p>
        </w:tc>
      </w:tr>
      <w:tr w:rsidR="00213EC2" w:rsidRPr="007E0B31" w14:paraId="1606AF94" w14:textId="77777777" w:rsidTr="2C396FE4">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2C396FE4">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2C396FE4">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2C396FE4">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2C396FE4">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2C396FE4">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2C396FE4">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2C396FE4">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2C396FE4">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2C396FE4">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2C396FE4">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2C396FE4">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2C396FE4">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2C396FE4">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2C396FE4">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2C396FE4">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2C396FE4">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2C396FE4">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2C396FE4">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2C396FE4">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2C396FE4">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2C396FE4">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2C396FE4">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2C396FE4">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2C396FE4">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2C396FE4">
        <w:trPr>
          <w:cantSplit/>
        </w:trPr>
        <w:tc>
          <w:tcPr>
            <w:tcW w:w="2884" w:type="dxa"/>
          </w:tcPr>
          <w:p w14:paraId="7C6CFC2E" w14:textId="77777777" w:rsidR="00213EC2" w:rsidRPr="007E0B31" w:rsidRDefault="00213EC2" w:rsidP="00213EC2">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2C396FE4">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2C396FE4">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2C396FE4">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2C396FE4">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2C396FE4">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2C396FE4">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2C396FE4">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2C396FE4">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2C396FE4">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2C396FE4">
        <w:trPr>
          <w:cantSplit/>
        </w:trPr>
        <w:tc>
          <w:tcPr>
            <w:tcW w:w="2884" w:type="dxa"/>
          </w:tcPr>
          <w:p w14:paraId="54987465" w14:textId="77777777" w:rsidR="009871B0" w:rsidRPr="007E0B31" w:rsidRDefault="009871B0" w:rsidP="009871B0">
            <w:pPr>
              <w:pStyle w:val="Arial11Bold"/>
              <w:rPr>
                <w:rFonts w:cs="Arial"/>
              </w:rPr>
            </w:pPr>
            <w:r w:rsidRPr="007E0B31">
              <w:rPr>
                <w:rFonts w:cs="Arial"/>
              </w:rPr>
              <w:lastRenderedPageBreak/>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2C396FE4">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2C396FE4">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2C396FE4">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2C396FE4">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2C396FE4">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2C396FE4">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2C396FE4">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2C396FE4">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2C396FE4">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2C396FE4">
        <w:trPr>
          <w:cantSplit/>
        </w:trPr>
        <w:tc>
          <w:tcPr>
            <w:tcW w:w="2884" w:type="dxa"/>
          </w:tcPr>
          <w:p w14:paraId="5F411AEF" w14:textId="77777777" w:rsidR="009871B0" w:rsidRPr="007E0B31" w:rsidRDefault="009871B0" w:rsidP="009871B0">
            <w:pPr>
              <w:pStyle w:val="Arial11Bold"/>
              <w:rPr>
                <w:rFonts w:cs="Arial"/>
              </w:rPr>
            </w:pPr>
            <w:r w:rsidRPr="007E0B31">
              <w:rPr>
                <w:rFonts w:cs="Arial"/>
              </w:rPr>
              <w:lastRenderedPageBreak/>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2C396FE4">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2C396FE4">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2C396FE4">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2C396FE4">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2C396FE4">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2C396FE4">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2C396FE4">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2C396FE4">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2C396FE4">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2C396FE4">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2C396FE4">
        <w:trPr>
          <w:cantSplit/>
          <w:trHeight w:val="300"/>
        </w:trPr>
        <w:tc>
          <w:tcPr>
            <w:tcW w:w="2884"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2C396FE4">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2C396FE4">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2C396FE4">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2C396FE4">
        <w:trPr>
          <w:cantSplit/>
        </w:trPr>
        <w:tc>
          <w:tcPr>
            <w:tcW w:w="2884" w:type="dxa"/>
          </w:tcPr>
          <w:p w14:paraId="20946F4B" w14:textId="4E1A3AC5" w:rsidR="009871B0" w:rsidRPr="00045E74" w:rsidRDefault="009871B0" w:rsidP="009871B0">
            <w:pPr>
              <w:pStyle w:val="Arial11Bold"/>
              <w:rPr>
                <w:rFonts w:cs="Arial"/>
              </w:rPr>
            </w:pPr>
            <w:r w:rsidRPr="002510FF">
              <w:rPr>
                <w:rFonts w:cs="Arial"/>
              </w:rPr>
              <w:lastRenderedPageBreak/>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2C396FE4">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2C396FE4">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2C396FE4">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2C396FE4">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2C396FE4">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2C396FE4">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2C396FE4">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2C396FE4">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2C396FE4">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2C396FE4">
        <w:trPr>
          <w:cantSplit/>
        </w:trPr>
        <w:tc>
          <w:tcPr>
            <w:tcW w:w="2884" w:type="dxa"/>
          </w:tcPr>
          <w:p w14:paraId="0158BF8D" w14:textId="77777777" w:rsidR="009871B0" w:rsidRPr="007E0B31" w:rsidRDefault="009871B0" w:rsidP="009871B0">
            <w:pPr>
              <w:pStyle w:val="Arial11Bold"/>
              <w:rPr>
                <w:rFonts w:cs="Arial"/>
              </w:rPr>
            </w:pPr>
            <w:r w:rsidRPr="007E0B31">
              <w:rPr>
                <w:rFonts w:cs="Arial"/>
              </w:rPr>
              <w:lastRenderedPageBreak/>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2C396FE4">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2C396FE4">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2C396FE4">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2C396FE4">
        <w:trPr>
          <w:cantSplit/>
        </w:trPr>
        <w:tc>
          <w:tcPr>
            <w:tcW w:w="2884" w:type="dxa"/>
          </w:tcPr>
          <w:p w14:paraId="5B18CA36" w14:textId="4AA74331" w:rsidR="009871B0" w:rsidRPr="007E0B31" w:rsidRDefault="009871B0" w:rsidP="009871B0">
            <w:pPr>
              <w:pStyle w:val="Arial11Bold"/>
              <w:rPr>
                <w:rFonts w:cs="Arial"/>
              </w:rPr>
            </w:pPr>
            <w:bookmarkStart w:id="3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38"/>
          </w:p>
        </w:tc>
        <w:tc>
          <w:tcPr>
            <w:tcW w:w="6634" w:type="dxa"/>
          </w:tcPr>
          <w:p w14:paraId="611268A9" w14:textId="49E96478" w:rsidR="009871B0" w:rsidRPr="007E0B31" w:rsidRDefault="009871B0" w:rsidP="009871B0">
            <w:pPr>
              <w:pStyle w:val="TableArial11"/>
              <w:rPr>
                <w:rFonts w:cs="Arial"/>
                <w:i/>
              </w:rPr>
            </w:pPr>
            <w:bookmarkStart w:id="3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39"/>
          </w:p>
        </w:tc>
      </w:tr>
      <w:tr w:rsidR="009871B0" w:rsidRPr="007E0B31" w14:paraId="2950C7E5" w14:textId="77777777" w:rsidTr="2C396FE4">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2C396FE4">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w:t>
            </w:r>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2C396FE4">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2C396FE4">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2C396FE4">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2C396FE4">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2C396FE4">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2C396FE4">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2C396FE4">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2C396FE4">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2C396FE4">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2C396FE4">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2C396FE4">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2C396FE4">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2C396FE4">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2C396FE4">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2C396FE4">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2C396FE4">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2C396FE4">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2C396FE4">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2C396FE4">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4362DF" w:rsidRPr="007E0B31" w14:paraId="1ED35F52" w14:textId="77777777" w:rsidTr="2C396FE4">
        <w:trPr>
          <w:cantSplit/>
          <w:ins w:id="40" w:author="Steve Baker (NESO)" w:date="2024-10-30T19:06:00Z"/>
        </w:trPr>
        <w:tc>
          <w:tcPr>
            <w:tcW w:w="2884" w:type="dxa"/>
          </w:tcPr>
          <w:p w14:paraId="0224A3DD" w14:textId="5AECCE1C" w:rsidR="004362DF" w:rsidRPr="007E0B31" w:rsidRDefault="004362DF" w:rsidP="009871B0">
            <w:pPr>
              <w:pStyle w:val="Arial11Bold"/>
              <w:rPr>
                <w:ins w:id="41" w:author="Steve Baker (NESO)" w:date="2024-10-30T19:06:00Z"/>
                <w:rFonts w:cs="Arial"/>
              </w:rPr>
            </w:pPr>
            <w:ins w:id="42" w:author="Steve Baker (NESO)" w:date="2024-10-30T19:06:00Z">
              <w:r>
                <w:rPr>
                  <w:rFonts w:cs="Arial"/>
                </w:rPr>
                <w:t>Export</w:t>
              </w:r>
            </w:ins>
          </w:p>
        </w:tc>
        <w:tc>
          <w:tcPr>
            <w:tcW w:w="6634" w:type="dxa"/>
          </w:tcPr>
          <w:p w14:paraId="52AF0158" w14:textId="04CF50A1" w:rsidR="004362DF" w:rsidRPr="007E0B31" w:rsidRDefault="004362DF" w:rsidP="009871B0">
            <w:pPr>
              <w:pStyle w:val="TableArial11"/>
              <w:rPr>
                <w:ins w:id="43" w:author="Steve Baker (NESO)" w:date="2024-10-30T19:06:00Z"/>
                <w:rFonts w:cs="Arial"/>
              </w:rPr>
            </w:pPr>
            <w:ins w:id="44" w:author="Steve Baker (NESO)" w:date="2024-10-30T19:06:00Z">
              <w:r>
                <w:rPr>
                  <w:rFonts w:cs="Arial"/>
                </w:rPr>
                <w:t>H</w:t>
              </w:r>
              <w:r w:rsidRPr="0015371F">
                <w:rPr>
                  <w:rFonts w:cs="Arial"/>
                </w:rPr>
                <w:t xml:space="preserve">as </w:t>
              </w:r>
              <w:r>
                <w:rPr>
                  <w:rFonts w:cs="Arial"/>
                </w:rPr>
                <w:t xml:space="preserve">the meaning set out </w:t>
              </w:r>
              <w:r w:rsidRPr="0015371F">
                <w:rPr>
                  <w:rFonts w:cs="Arial"/>
                </w:rPr>
                <w:t xml:space="preserve">in the </w:t>
              </w:r>
              <w:r w:rsidRPr="0015371F">
                <w:rPr>
                  <w:rFonts w:cs="Arial"/>
                  <w:b/>
                  <w:bCs/>
                </w:rPr>
                <w:t>BSC</w:t>
              </w:r>
              <w:r>
                <w:rPr>
                  <w:rFonts w:cs="Arial"/>
                  <w:b/>
                  <w:bCs/>
                </w:rPr>
                <w:t>.</w:t>
              </w:r>
            </w:ins>
          </w:p>
        </w:tc>
      </w:tr>
      <w:tr w:rsidR="009871B0" w:rsidRPr="007E0B31" w14:paraId="7B53BE74" w14:textId="77777777" w:rsidTr="2C396FE4">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2C396FE4">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2C396FE4">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2C396FE4">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2C396FE4">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2C396FE4">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2C396FE4">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2C396FE4">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2C396FE4">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2C396FE4">
        <w:trPr>
          <w:cantSplit/>
        </w:trPr>
        <w:tc>
          <w:tcPr>
            <w:tcW w:w="2884" w:type="dxa"/>
          </w:tcPr>
          <w:p w14:paraId="6CA06E96" w14:textId="77777777" w:rsidR="009871B0" w:rsidRPr="007E0B31" w:rsidRDefault="009871B0" w:rsidP="009871B0">
            <w:pPr>
              <w:pStyle w:val="Arial11Bold"/>
              <w:rPr>
                <w:rFonts w:cs="Arial"/>
              </w:rPr>
            </w:pPr>
            <w:r w:rsidRPr="007E0B31">
              <w:rPr>
                <w:rFonts w:cs="Arial"/>
              </w:rPr>
              <w:lastRenderedPageBreak/>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2C396FE4">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2C396FE4">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2C396FE4">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2C396FE4">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2C396FE4">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2C396FE4">
        <w:trPr>
          <w:cantSplit/>
        </w:trPr>
        <w:tc>
          <w:tcPr>
            <w:tcW w:w="2884" w:type="dxa"/>
          </w:tcPr>
          <w:p w14:paraId="24A46B59" w14:textId="6EF2404B" w:rsidR="00F81D7C" w:rsidRPr="007E0B31" w:rsidRDefault="00F81D7C" w:rsidP="00F81D7C">
            <w:pPr>
              <w:pStyle w:val="Arial11Bold"/>
              <w:rPr>
                <w:rFonts w:cs="Arial"/>
              </w:rPr>
            </w:pPr>
            <w:bookmarkStart w:id="45" w:name="_DV_C20"/>
            <w:r w:rsidRPr="007E0B31">
              <w:rPr>
                <w:rFonts w:cs="Arial"/>
              </w:rPr>
              <w:lastRenderedPageBreak/>
              <w:t xml:space="preserve">Final Operational Notification </w:t>
            </w:r>
            <w:r w:rsidRPr="007E0B31">
              <w:rPr>
                <w:rFonts w:cs="Arial"/>
                <w:b w:val="0"/>
              </w:rPr>
              <w:t>or</w:t>
            </w:r>
            <w:r w:rsidRPr="007E0B31">
              <w:rPr>
                <w:rFonts w:cs="Arial"/>
              </w:rPr>
              <w:t xml:space="preserve"> FON </w:t>
            </w:r>
            <w:bookmarkEnd w:id="45"/>
          </w:p>
        </w:tc>
        <w:tc>
          <w:tcPr>
            <w:tcW w:w="6634" w:type="dxa"/>
          </w:tcPr>
          <w:p w14:paraId="52B70B80" w14:textId="1AE703F3" w:rsidR="00F81D7C" w:rsidRPr="007E0B31" w:rsidRDefault="00F81D7C" w:rsidP="00F81D7C">
            <w:pPr>
              <w:pStyle w:val="TableArial11"/>
              <w:rPr>
                <w:rFonts w:cs="Arial"/>
              </w:rPr>
            </w:pPr>
            <w:bookmarkStart w:id="46"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46"/>
          </w:p>
          <w:p w14:paraId="534102FE" w14:textId="77777777" w:rsidR="00F81D7C" w:rsidRPr="007E0B31" w:rsidRDefault="00F81D7C" w:rsidP="00F81D7C">
            <w:pPr>
              <w:pStyle w:val="TableArial11"/>
              <w:ind w:left="567" w:hanging="567"/>
              <w:rPr>
                <w:rFonts w:cs="Arial"/>
              </w:rPr>
            </w:pPr>
            <w:bookmarkStart w:id="47" w:name="_DV_C22"/>
            <w:r w:rsidRPr="007E0B31">
              <w:rPr>
                <w:rFonts w:cs="Arial"/>
              </w:rPr>
              <w:t>(a)</w:t>
            </w:r>
            <w:r w:rsidRPr="007E0B31">
              <w:rPr>
                <w:rFonts w:cs="Arial"/>
              </w:rPr>
              <w:tab/>
              <w:t>with the Grid Code, (or where they apply, that relevant derogations have been granted), and</w:t>
            </w:r>
            <w:bookmarkEnd w:id="47"/>
          </w:p>
          <w:p w14:paraId="001CADC8" w14:textId="77777777" w:rsidR="00F81D7C" w:rsidRPr="007E0B31" w:rsidRDefault="00F81D7C" w:rsidP="00F81D7C">
            <w:pPr>
              <w:pStyle w:val="TableArial11"/>
              <w:ind w:left="567" w:hanging="567"/>
              <w:rPr>
                <w:rFonts w:cs="Arial"/>
              </w:rPr>
            </w:pPr>
            <w:bookmarkStart w:id="48"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8"/>
          </w:p>
          <w:p w14:paraId="67438D86" w14:textId="77777777" w:rsidR="00F81D7C" w:rsidRPr="007E0B31" w:rsidRDefault="00F81D7C" w:rsidP="00F81D7C">
            <w:pPr>
              <w:pStyle w:val="TableArial11"/>
              <w:rPr>
                <w:rFonts w:cs="Arial"/>
                <w:u w:val="single"/>
              </w:rPr>
            </w:pPr>
            <w:bookmarkStart w:id="49"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49"/>
          </w:p>
        </w:tc>
      </w:tr>
      <w:tr w:rsidR="00F81D7C" w:rsidRPr="007E0B31" w14:paraId="197251CB" w14:textId="77777777" w:rsidTr="2C396FE4">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2C396FE4">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2C396FE4">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2C396FE4">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2C396FE4">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2C396FE4">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2C396FE4">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2C396FE4">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2C396FE4">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2C396FE4">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2C396FE4">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lastRenderedPageBreak/>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2C396FE4">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2C396FE4">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2C396FE4">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2C396FE4">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2C396FE4">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E242F1" w14:paraId="18D8530B" w14:textId="77777777" w:rsidTr="2C396FE4">
        <w:trPr>
          <w:cantSplit/>
          <w:trHeight w:val="300"/>
        </w:trPr>
        <w:tc>
          <w:tcPr>
            <w:tcW w:w="2884" w:type="dxa"/>
          </w:tcPr>
          <w:p w14:paraId="527312FB" w14:textId="0CEBDF63" w:rsidR="00E242F1" w:rsidRPr="38E6A229" w:rsidRDefault="00E81A74" w:rsidP="004E64E8">
            <w:pPr>
              <w:pStyle w:val="Arial11Bold"/>
              <w:rPr>
                <w:rFonts w:cs="Arial"/>
              </w:rPr>
            </w:pPr>
            <w:ins w:id="50" w:author="Steve Baker (NESO)" w:date="2024-10-24T12:25:00Z">
              <w:r>
                <w:rPr>
                  <w:rFonts w:cs="Arial"/>
                </w:rPr>
                <w:t>Future State of Energy (</w:t>
              </w:r>
              <w:proofErr w:type="spellStart"/>
              <w:r>
                <w:rPr>
                  <w:rFonts w:cs="Arial"/>
                </w:rPr>
                <w:t>FSoE</w:t>
              </w:r>
              <w:proofErr w:type="spellEnd"/>
              <w:r>
                <w:rPr>
                  <w:rFonts w:cs="Arial"/>
                </w:rPr>
                <w:t>)</w:t>
              </w:r>
            </w:ins>
          </w:p>
        </w:tc>
        <w:tc>
          <w:tcPr>
            <w:tcW w:w="6634" w:type="dxa"/>
          </w:tcPr>
          <w:p w14:paraId="23AC0213" w14:textId="19CF1E72" w:rsidR="00E242F1" w:rsidRPr="38E6A229" w:rsidRDefault="00DD6BD9" w:rsidP="004E64E8">
            <w:pPr>
              <w:pStyle w:val="TableArial11"/>
              <w:rPr>
                <w:rFonts w:cs="Arial"/>
              </w:rPr>
            </w:pPr>
            <w:ins w:id="51" w:author="Steve Baker (NESO)" w:date="2024-10-24T12:26:00Z">
              <w:r>
                <w:t xml:space="preserve">For a given point in time, a forecast of the total quantity of energy (measured in </w:t>
              </w:r>
              <w:r w:rsidRPr="00CE0C0C">
                <w:rPr>
                  <w:b/>
                  <w:bCs/>
                </w:rPr>
                <w:t>MWh</w:t>
              </w:r>
              <w:r>
                <w:t xml:space="preserve">) </w:t>
              </w:r>
              <w:r w:rsidRPr="2C396FE4">
                <w:rPr>
                  <w:color w:val="FF0000"/>
                </w:rPr>
                <w:t xml:space="preserve">which is stored </w:t>
              </w:r>
              <w:r>
                <w:t xml:space="preserve">in an </w:t>
              </w:r>
              <w:r w:rsidRPr="2C396FE4">
                <w:rPr>
                  <w:b/>
                  <w:bCs/>
                </w:rPr>
                <w:t xml:space="preserve">Electricity Storage </w:t>
              </w:r>
              <w:commentRangeStart w:id="52"/>
              <w:r w:rsidRPr="2C396FE4">
                <w:rPr>
                  <w:b/>
                  <w:bCs/>
                </w:rPr>
                <w:t>Module</w:t>
              </w:r>
            </w:ins>
            <w:commentRangeEnd w:id="52"/>
            <w:ins w:id="53" w:author="Steve Baker (NESO)" w:date="2025-01-13T15:37:00Z" w16du:dateUtc="2025-01-13T15:37:00Z">
              <w:r w:rsidR="00767970">
                <w:rPr>
                  <w:rStyle w:val="CommentReference"/>
                </w:rPr>
                <w:commentReference w:id="52"/>
              </w:r>
            </w:ins>
            <w:ins w:id="54" w:author="Steve Baker (NESO)" w:date="2024-10-24T12:26:00Z">
              <w:r>
                <w:t>.</w:t>
              </w:r>
            </w:ins>
          </w:p>
        </w:tc>
      </w:tr>
      <w:tr w:rsidR="0006122C" w14:paraId="6FC7B87C" w14:textId="77777777" w:rsidTr="2C396FE4">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2C396FE4">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2C396FE4">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2C396FE4">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2C396FE4">
        <w:trPr>
          <w:cantSplit/>
        </w:trPr>
        <w:tc>
          <w:tcPr>
            <w:tcW w:w="2884"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2C396FE4">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2C396FE4">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2C396FE4">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2C396FE4">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2C396FE4">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2C396FE4">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2C396FE4">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2C396FE4">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2C396FE4">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2C396FE4">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2C396FE4">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2C396FE4">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2C396FE4">
        <w:trPr>
          <w:cantSplit/>
        </w:trPr>
        <w:tc>
          <w:tcPr>
            <w:tcW w:w="2884"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2C396FE4">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2C396FE4">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2C396FE4">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2C396FE4">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2C396FE4">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2C396FE4">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2C396FE4">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2C396FE4">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2C396FE4">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2C396FE4">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2C396FE4">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2C396FE4">
        <w:trPr>
          <w:cantSplit/>
        </w:trPr>
        <w:tc>
          <w:tcPr>
            <w:tcW w:w="2884"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2C396FE4">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2C396FE4">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2C396FE4">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2C396FE4">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2C396FE4">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2C396FE4">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2C396FE4">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2C396FE4">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2C396FE4">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2C396FE4">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2C396FE4">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2C396FE4">
        <w:trPr>
          <w:cantSplit/>
        </w:trPr>
        <w:tc>
          <w:tcPr>
            <w:tcW w:w="2884"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2C396FE4">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2C396FE4">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2C396FE4">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2C396FE4">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2C396FE4">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2C396FE4">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2C396FE4">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5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55"/>
          </w:p>
        </w:tc>
      </w:tr>
      <w:tr w:rsidR="00F81D7C" w:rsidRPr="0079139F" w14:paraId="5A25DA6A" w14:textId="77777777" w:rsidTr="2C396FE4">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2C396FE4">
        <w:trPr>
          <w:cantSplit/>
        </w:trPr>
        <w:tc>
          <w:tcPr>
            <w:tcW w:w="2884"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2C396FE4">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2C396FE4">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2C396FE4">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2C396FE4">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2C396FE4">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2C396FE4">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2C396FE4">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2C396FE4">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2C396FE4">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2C396FE4">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2C396FE4">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2C396FE4">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2C396FE4">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2C396FE4">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2C396FE4">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2C396FE4">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AF15E9" w:rsidRPr="007E0B31" w14:paraId="2EBF8E84" w14:textId="77777777" w:rsidTr="2C396FE4">
        <w:trPr>
          <w:cantSplit/>
          <w:ins w:id="56" w:author="Steve Baker (NESO)" w:date="2024-10-30T19:04:00Z"/>
        </w:trPr>
        <w:tc>
          <w:tcPr>
            <w:tcW w:w="2884" w:type="dxa"/>
          </w:tcPr>
          <w:p w14:paraId="26B17298" w14:textId="187CFE16" w:rsidR="00AF15E9" w:rsidRPr="007E0B31" w:rsidRDefault="00AF15E9" w:rsidP="00F81D7C">
            <w:pPr>
              <w:pStyle w:val="Arial11Bold"/>
              <w:rPr>
                <w:ins w:id="57" w:author="Steve Baker (NESO)" w:date="2024-10-30T19:04:00Z"/>
                <w:rFonts w:cs="Arial"/>
              </w:rPr>
            </w:pPr>
            <w:ins w:id="58" w:author="Steve Baker (NESO)" w:date="2024-10-30T19:04:00Z">
              <w:r>
                <w:rPr>
                  <w:rFonts w:cs="Arial"/>
                </w:rPr>
                <w:t>Import</w:t>
              </w:r>
            </w:ins>
          </w:p>
        </w:tc>
        <w:tc>
          <w:tcPr>
            <w:tcW w:w="6634" w:type="dxa"/>
          </w:tcPr>
          <w:p w14:paraId="0085F974" w14:textId="4D1D65F4" w:rsidR="00AF15E9" w:rsidRPr="007E0B31" w:rsidRDefault="002D3002" w:rsidP="00F81D7C">
            <w:pPr>
              <w:pStyle w:val="TableArial11"/>
              <w:rPr>
                <w:ins w:id="59" w:author="Steve Baker (NESO)" w:date="2024-10-30T19:04:00Z"/>
                <w:rFonts w:cs="Arial"/>
              </w:rPr>
            </w:pPr>
            <w:ins w:id="60" w:author="Steve Baker (NESO)" w:date="2024-10-30T19:04:00Z">
              <w:r>
                <w:rPr>
                  <w:rFonts w:cs="Arial"/>
                </w:rPr>
                <w:t>H</w:t>
              </w:r>
              <w:r w:rsidRPr="0015371F">
                <w:rPr>
                  <w:rFonts w:cs="Arial"/>
                </w:rPr>
                <w:t xml:space="preserve">as </w:t>
              </w:r>
              <w:r>
                <w:rPr>
                  <w:rFonts w:cs="Arial"/>
                </w:rPr>
                <w:t xml:space="preserve">the meaning set out </w:t>
              </w:r>
              <w:r w:rsidRPr="0015371F">
                <w:rPr>
                  <w:rFonts w:cs="Arial"/>
                </w:rPr>
                <w:t xml:space="preserve">in the </w:t>
              </w:r>
              <w:r w:rsidRPr="0015371F">
                <w:rPr>
                  <w:rFonts w:cs="Arial"/>
                  <w:b/>
                  <w:bCs/>
                </w:rPr>
                <w:t>BSC</w:t>
              </w:r>
              <w:r>
                <w:rPr>
                  <w:rFonts w:cs="Arial"/>
                  <w:b/>
                  <w:bCs/>
                </w:rPr>
                <w:t>.</w:t>
              </w:r>
            </w:ins>
          </w:p>
        </w:tc>
      </w:tr>
      <w:tr w:rsidR="00F81D7C" w:rsidRPr="007E0B31" w14:paraId="26018E72" w14:textId="77777777" w:rsidTr="2C396FE4">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F81D7C" w:rsidRPr="007E0B31" w14:paraId="4287BA38" w14:textId="77777777" w:rsidTr="2C396FE4">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2C396FE4">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2C396FE4">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2C396FE4">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2C396FE4">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2C396FE4">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2C396FE4">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2C396FE4">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2C396FE4">
        <w:trPr>
          <w:cantSplit/>
          <w:trHeight w:val="300"/>
        </w:trPr>
        <w:tc>
          <w:tcPr>
            <w:tcW w:w="2884" w:type="dxa"/>
          </w:tcPr>
          <w:p w14:paraId="3312F34D" w14:textId="5F857A9C" w:rsidR="55EF09DB" w:rsidRDefault="55EF09DB" w:rsidP="004E64E8">
            <w:pPr>
              <w:pStyle w:val="Arial11Bold"/>
              <w:rPr>
                <w:rFonts w:cs="Arial"/>
              </w:rPr>
            </w:pPr>
            <w:r w:rsidRPr="38E6A229">
              <w:rPr>
                <w:rFonts w:cs="Arial"/>
              </w:rPr>
              <w:lastRenderedPageBreak/>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2C396FE4">
        <w:trPr>
          <w:cantSplit/>
          <w:trHeight w:val="300"/>
        </w:trPr>
        <w:tc>
          <w:tcPr>
            <w:tcW w:w="2884" w:type="dxa"/>
          </w:tcPr>
          <w:p w14:paraId="1362A4BC" w14:textId="758E48D1" w:rsidR="2B0C7085" w:rsidRDefault="2B0C7085" w:rsidP="004E64E8">
            <w:pPr>
              <w:pStyle w:val="Arial11Bold"/>
              <w:rPr>
                <w:rFonts w:cs="Arial"/>
              </w:rPr>
            </w:pPr>
            <w:r w:rsidRPr="38E6A229">
              <w:rPr>
                <w:rFonts w:cs="Arial"/>
              </w:rPr>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2C396FE4">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2C396FE4">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2C396FE4">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2C396FE4">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2C396FE4">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2C396FE4">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2C396FE4">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2C396FE4">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2C396FE4">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2C396FE4">
        <w:trPr>
          <w:cantSplit/>
        </w:trPr>
        <w:tc>
          <w:tcPr>
            <w:tcW w:w="2884" w:type="dxa"/>
          </w:tcPr>
          <w:p w14:paraId="15B5C003" w14:textId="0D8C61F6" w:rsidR="00F81D7C" w:rsidRPr="007E0B31" w:rsidRDefault="00F81D7C" w:rsidP="00F81D7C">
            <w:pPr>
              <w:pStyle w:val="Arial11Bold"/>
              <w:rPr>
                <w:rFonts w:cs="Arial"/>
              </w:rPr>
            </w:pPr>
            <w:r w:rsidRPr="007E0B31">
              <w:rPr>
                <w:rFonts w:cs="Arial"/>
              </w:rPr>
              <w:lastRenderedPageBreak/>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2C396FE4">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2C396FE4">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2C396FE4">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2C396FE4">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2C396FE4">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2C396FE4">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2C396FE4">
        <w:trPr>
          <w:cantSplit/>
        </w:trPr>
        <w:tc>
          <w:tcPr>
            <w:tcW w:w="2884" w:type="dxa"/>
          </w:tcPr>
          <w:p w14:paraId="133A5B7C" w14:textId="36D70465" w:rsidR="00F81D7C" w:rsidRPr="007E0B31" w:rsidRDefault="00F81D7C" w:rsidP="00F81D7C">
            <w:pPr>
              <w:pStyle w:val="Arial11Bold"/>
              <w:rPr>
                <w:rFonts w:cs="Arial"/>
              </w:rPr>
            </w:pPr>
            <w:bookmarkStart w:id="61" w:name="_DV_C25"/>
            <w:r w:rsidRPr="007E0B31">
              <w:rPr>
                <w:rFonts w:cs="Arial"/>
              </w:rPr>
              <w:t xml:space="preserve">Interim Operational Notification </w:t>
            </w:r>
            <w:r w:rsidRPr="007E0B31">
              <w:rPr>
                <w:rFonts w:cs="Arial"/>
                <w:b w:val="0"/>
              </w:rPr>
              <w:t>or</w:t>
            </w:r>
            <w:r w:rsidRPr="007E0B31">
              <w:rPr>
                <w:rFonts w:cs="Arial"/>
              </w:rPr>
              <w:t xml:space="preserve"> ION </w:t>
            </w:r>
            <w:bookmarkEnd w:id="61"/>
          </w:p>
        </w:tc>
        <w:tc>
          <w:tcPr>
            <w:tcW w:w="6634" w:type="dxa"/>
          </w:tcPr>
          <w:p w14:paraId="40D45ABF" w14:textId="409DC57C" w:rsidR="00F81D7C" w:rsidRPr="007E0B31" w:rsidRDefault="00F81D7C" w:rsidP="00F81D7C">
            <w:pPr>
              <w:pStyle w:val="TableArial11"/>
              <w:rPr>
                <w:rFonts w:cs="Arial"/>
              </w:rPr>
            </w:pPr>
            <w:bookmarkStart w:id="62"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62"/>
          </w:p>
          <w:p w14:paraId="2DAA1BCB" w14:textId="77777777" w:rsidR="00F81D7C" w:rsidRPr="007E0B31" w:rsidRDefault="00F81D7C" w:rsidP="00F81D7C">
            <w:pPr>
              <w:pStyle w:val="TableArial11"/>
              <w:ind w:left="567" w:hanging="567"/>
              <w:rPr>
                <w:rFonts w:cs="Arial"/>
              </w:rPr>
            </w:pPr>
            <w:bookmarkStart w:id="63" w:name="_DV_C27"/>
            <w:r w:rsidRPr="007E0B31">
              <w:rPr>
                <w:rFonts w:cs="Arial"/>
              </w:rPr>
              <w:t>(a)</w:t>
            </w:r>
            <w:r w:rsidRPr="007E0B31">
              <w:rPr>
                <w:rFonts w:cs="Arial"/>
              </w:rPr>
              <w:tab/>
              <w:t xml:space="preserve">with the Grid Code, and </w:t>
            </w:r>
            <w:bookmarkEnd w:id="63"/>
          </w:p>
          <w:p w14:paraId="71F8FC61" w14:textId="77777777" w:rsidR="00F81D7C" w:rsidRPr="007E0B31" w:rsidRDefault="00F81D7C" w:rsidP="00F81D7C">
            <w:pPr>
              <w:pStyle w:val="TableArial11"/>
              <w:ind w:left="567" w:hanging="567"/>
              <w:rPr>
                <w:rFonts w:cs="Arial"/>
              </w:rPr>
            </w:pPr>
            <w:bookmarkStart w:id="64"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64"/>
          </w:p>
          <w:p w14:paraId="77F719EF" w14:textId="77777777" w:rsidR="00F81D7C" w:rsidRPr="007E0B31" w:rsidRDefault="00F81D7C" w:rsidP="00F81D7C">
            <w:pPr>
              <w:pStyle w:val="TableArial11"/>
              <w:rPr>
                <w:rFonts w:cs="Arial"/>
                <w:u w:val="single"/>
              </w:rPr>
            </w:pPr>
            <w:bookmarkStart w:id="65"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65"/>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2C396FE4">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2C396FE4">
        <w:trPr>
          <w:cantSplit/>
        </w:trPr>
        <w:tc>
          <w:tcPr>
            <w:tcW w:w="2884"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2C396FE4">
        <w:trPr>
          <w:cantSplit/>
        </w:trPr>
        <w:tc>
          <w:tcPr>
            <w:tcW w:w="2884" w:type="dxa"/>
          </w:tcPr>
          <w:p w14:paraId="26926052" w14:textId="77777777" w:rsidR="00F81D7C" w:rsidRPr="007E0B31" w:rsidRDefault="00F81D7C" w:rsidP="00F81D7C">
            <w:pPr>
              <w:pStyle w:val="Arial11Bold"/>
              <w:rPr>
                <w:rFonts w:cs="Arial"/>
              </w:rPr>
            </w:pPr>
            <w:r w:rsidRPr="007E0B31">
              <w:rPr>
                <w:rFonts w:cs="Arial"/>
              </w:rPr>
              <w:t>Intertripping</w:t>
            </w:r>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2C396FE4">
        <w:trPr>
          <w:cantSplit/>
        </w:trPr>
        <w:tc>
          <w:tcPr>
            <w:tcW w:w="2884"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2C396FE4">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2C396FE4">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2C396FE4">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2C396FE4">
        <w:trPr>
          <w:cantSplit/>
        </w:trPr>
        <w:tc>
          <w:tcPr>
            <w:tcW w:w="2884"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2C396FE4">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2C396FE4">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2C396FE4">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2C396FE4">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2C396FE4">
        <w:trPr>
          <w:cantSplit/>
        </w:trPr>
        <w:tc>
          <w:tcPr>
            <w:tcW w:w="2884"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2C396FE4">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2C396FE4">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2C396FE4">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2C396FE4">
        <w:trPr>
          <w:cantSplit/>
        </w:trPr>
        <w:tc>
          <w:tcPr>
            <w:tcW w:w="2884"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2C396FE4">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2C396FE4">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2C396FE4">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2C396FE4">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2C396FE4">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2C396FE4">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2C396FE4">
        <w:trPr>
          <w:cantSplit/>
        </w:trPr>
        <w:tc>
          <w:tcPr>
            <w:tcW w:w="2884" w:type="dxa"/>
          </w:tcPr>
          <w:p w14:paraId="2347B7F7" w14:textId="702E5CB5" w:rsidR="00F81D7C" w:rsidRPr="007E0B31" w:rsidRDefault="00F81D7C" w:rsidP="00F81D7C">
            <w:pPr>
              <w:pStyle w:val="Arial11Bold"/>
              <w:rPr>
                <w:rFonts w:cs="Arial"/>
              </w:rPr>
            </w:pPr>
            <w:bookmarkStart w:id="66"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66"/>
          </w:p>
        </w:tc>
        <w:tc>
          <w:tcPr>
            <w:tcW w:w="6634" w:type="dxa"/>
          </w:tcPr>
          <w:p w14:paraId="116937FB" w14:textId="55A25BAD" w:rsidR="00F81D7C" w:rsidRPr="007E0B31" w:rsidRDefault="00F81D7C" w:rsidP="00F81D7C">
            <w:pPr>
              <w:pStyle w:val="TableArial11"/>
              <w:rPr>
                <w:rFonts w:cs="Arial"/>
              </w:rPr>
            </w:pPr>
            <w:bookmarkStart w:id="67"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67"/>
          </w:p>
          <w:p w14:paraId="0C9542F9" w14:textId="77777777" w:rsidR="00F81D7C" w:rsidRPr="007E0B31" w:rsidRDefault="00F81D7C" w:rsidP="00F81D7C">
            <w:pPr>
              <w:pStyle w:val="TableArial11"/>
              <w:ind w:left="567" w:hanging="567"/>
              <w:rPr>
                <w:rFonts w:cs="Arial"/>
              </w:rPr>
            </w:pPr>
            <w:bookmarkStart w:id="68" w:name="_DV_C36"/>
            <w:r w:rsidRPr="007E0B31">
              <w:rPr>
                <w:rFonts w:cs="Arial"/>
              </w:rPr>
              <w:t>(a)</w:t>
            </w:r>
            <w:r w:rsidRPr="007E0B31">
              <w:rPr>
                <w:rFonts w:cs="Arial"/>
              </w:rPr>
              <w:tab/>
              <w:t xml:space="preserve">with the provisions of the Grid Code specified in the notice, and </w:t>
            </w:r>
            <w:bookmarkEnd w:id="68"/>
          </w:p>
          <w:p w14:paraId="5536F311" w14:textId="77777777" w:rsidR="00F81D7C" w:rsidRPr="007E0B31" w:rsidRDefault="00F81D7C" w:rsidP="00F81D7C">
            <w:pPr>
              <w:pStyle w:val="TableArial11"/>
              <w:ind w:left="567" w:hanging="567"/>
              <w:rPr>
                <w:rFonts w:cs="Arial"/>
              </w:rPr>
            </w:pPr>
            <w:bookmarkStart w:id="69"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69"/>
          </w:p>
          <w:p w14:paraId="3817BE40" w14:textId="77777777" w:rsidR="00F81D7C" w:rsidRPr="007E0B31" w:rsidRDefault="00F81D7C" w:rsidP="00F81D7C">
            <w:pPr>
              <w:pStyle w:val="TableArial11"/>
              <w:rPr>
                <w:rFonts w:cs="Arial"/>
              </w:rPr>
            </w:pPr>
            <w:bookmarkStart w:id="70" w:name="_DV_C38"/>
            <w:r w:rsidRPr="007E0B31">
              <w:rPr>
                <w:rFonts w:cs="Arial"/>
              </w:rPr>
              <w:t xml:space="preserve">and specifying the </w:t>
            </w:r>
            <w:r w:rsidRPr="007E0B31">
              <w:rPr>
                <w:rFonts w:cs="Arial"/>
                <w:b/>
              </w:rPr>
              <w:t>Unresolved Issues</w:t>
            </w:r>
            <w:r w:rsidRPr="007E0B31">
              <w:rPr>
                <w:rFonts w:cs="Arial"/>
              </w:rPr>
              <w:t xml:space="preserve">. </w:t>
            </w:r>
            <w:bookmarkEnd w:id="70"/>
          </w:p>
        </w:tc>
      </w:tr>
      <w:tr w:rsidR="00F81D7C" w:rsidRPr="007E0B31" w14:paraId="6946C0D5" w14:textId="77777777" w:rsidTr="2C396FE4">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2C396FE4">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2C396FE4">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2C396FE4">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2C396FE4">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2C396FE4">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2C396FE4">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1F7D937B" w:rsidR="00F81D7C" w:rsidRPr="007E0B31" w:rsidRDefault="00F81D7C" w:rsidP="00F81D7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2C396FE4">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2C396FE4">
        <w:trPr>
          <w:cantSplit/>
        </w:trPr>
        <w:tc>
          <w:tcPr>
            <w:tcW w:w="2884"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2C396FE4">
        <w:trPr>
          <w:cantSplit/>
        </w:trPr>
        <w:tc>
          <w:tcPr>
            <w:tcW w:w="2884" w:type="dxa"/>
          </w:tcPr>
          <w:p w14:paraId="539D52FC" w14:textId="77777777" w:rsidR="00F81D7C" w:rsidRPr="007E0B31" w:rsidRDefault="00F81D7C" w:rsidP="00F81D7C">
            <w:pPr>
              <w:pStyle w:val="Arial11Bold"/>
              <w:rPr>
                <w:rFonts w:cs="Arial"/>
              </w:rPr>
            </w:pPr>
            <w:r w:rsidRPr="007E0B31">
              <w:rPr>
                <w:rFonts w:cs="Arial"/>
              </w:rPr>
              <w:lastRenderedPageBreak/>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2C396FE4">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2C396FE4">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2C396FE4">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2C396FE4">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2C396FE4">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2C396FE4">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2C396FE4">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2C396FE4">
        <w:trPr>
          <w:cantSplit/>
        </w:trPr>
        <w:tc>
          <w:tcPr>
            <w:tcW w:w="2884" w:type="dxa"/>
          </w:tcPr>
          <w:p w14:paraId="331C7E14" w14:textId="380252E6" w:rsidR="00F81D7C" w:rsidRPr="007E0B31" w:rsidRDefault="00F81D7C" w:rsidP="00F81D7C">
            <w:pPr>
              <w:pStyle w:val="Arial11Bold"/>
              <w:rPr>
                <w:rFonts w:cs="Arial"/>
              </w:rPr>
            </w:pPr>
            <w:bookmarkStart w:id="71" w:name="_DV_C39"/>
            <w:r w:rsidRPr="007E0B31">
              <w:rPr>
                <w:rFonts w:cs="Arial"/>
              </w:rPr>
              <w:t>Manufacturer’s Data &amp; Performance Report</w:t>
            </w:r>
            <w:bookmarkEnd w:id="71"/>
          </w:p>
        </w:tc>
        <w:tc>
          <w:tcPr>
            <w:tcW w:w="6634" w:type="dxa"/>
          </w:tcPr>
          <w:p w14:paraId="671DA193" w14:textId="02EFD935" w:rsidR="00F81D7C" w:rsidRPr="007E0B31" w:rsidRDefault="00F81D7C" w:rsidP="00F81D7C">
            <w:pPr>
              <w:pStyle w:val="TableArial11"/>
              <w:rPr>
                <w:rFonts w:cs="Arial"/>
              </w:rPr>
            </w:pPr>
            <w:bookmarkStart w:id="72"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72"/>
          </w:p>
        </w:tc>
      </w:tr>
      <w:tr w:rsidR="00F81D7C" w:rsidRPr="007E0B31" w14:paraId="0E2893AA" w14:textId="77777777" w:rsidTr="2C396FE4">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2C396FE4">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2C396FE4">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2C396FE4">
        <w:trPr>
          <w:cantSplit/>
        </w:trPr>
        <w:tc>
          <w:tcPr>
            <w:tcW w:w="2884" w:type="dxa"/>
          </w:tcPr>
          <w:p w14:paraId="4BAFAA51" w14:textId="77777777" w:rsidR="00F81D7C" w:rsidRPr="007E0B31" w:rsidRDefault="00F81D7C" w:rsidP="00F81D7C">
            <w:pPr>
              <w:pStyle w:val="Arial11Bold"/>
              <w:rPr>
                <w:rFonts w:cs="Arial"/>
              </w:rPr>
            </w:pPr>
            <w:r w:rsidRPr="007E0B31">
              <w:rPr>
                <w:rFonts w:cs="Arial"/>
              </w:rPr>
              <w:lastRenderedPageBreak/>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2C396FE4">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24975" w:rsidRPr="007E0B31" w14:paraId="42B0543F" w14:textId="77777777" w:rsidTr="2C396FE4">
        <w:trPr>
          <w:cantSplit/>
          <w:ins w:id="73" w:author="Steve Baker (NESO)" w:date="2024-10-24T12:27:00Z"/>
        </w:trPr>
        <w:tc>
          <w:tcPr>
            <w:tcW w:w="2884" w:type="dxa"/>
          </w:tcPr>
          <w:p w14:paraId="7861FACA" w14:textId="546332CC" w:rsidR="00E24975" w:rsidRPr="005C20E3" w:rsidRDefault="00E24975" w:rsidP="00E24975">
            <w:pPr>
              <w:pStyle w:val="Arial11Bold"/>
              <w:rPr>
                <w:ins w:id="74" w:author="Steve Baker (NESO)" w:date="2024-10-24T12:27:00Z"/>
                <w:color w:val="000000" w:themeColor="text1"/>
              </w:rPr>
            </w:pPr>
            <w:ins w:id="75" w:author="Steve Baker (NESO)" w:date="2024-10-24T12:27:00Z">
              <w:r>
                <w:t>Maximum Delivery Offer (MDO)</w:t>
              </w:r>
            </w:ins>
          </w:p>
        </w:tc>
        <w:tc>
          <w:tcPr>
            <w:tcW w:w="6634" w:type="dxa"/>
          </w:tcPr>
          <w:p w14:paraId="61DEFD82" w14:textId="7FE86552" w:rsidR="00E24975" w:rsidRPr="005C20E3" w:rsidRDefault="00E24975" w:rsidP="00E24975">
            <w:pPr>
              <w:pStyle w:val="TableArial11"/>
              <w:rPr>
                <w:ins w:id="76" w:author="Steve Baker (NESO)" w:date="2024-10-24T12:27:00Z"/>
                <w:color w:val="000000" w:themeColor="text1"/>
              </w:rPr>
            </w:pPr>
            <w:ins w:id="77" w:author="Steve Baker (NESO)" w:date="2024-10-24T12:28:00Z">
              <w:r w:rsidRPr="00AD0440">
                <w:rPr>
                  <w:rFonts w:cs="Arial"/>
                </w:rPr>
                <w:t>As defined in</w:t>
              </w:r>
              <w:r>
                <w:rPr>
                  <w:rFonts w:cs="Arial"/>
                </w:rPr>
                <w:t xml:space="preserve"> B</w:t>
              </w:r>
              <w:r w:rsidRPr="00AD0440">
                <w:rPr>
                  <w:rFonts w:cs="Arial"/>
                </w:rPr>
                <w:t>C1.A.1.5</w:t>
              </w:r>
              <w:r>
                <w:rPr>
                  <w:rFonts w:cs="Arial"/>
                </w:rPr>
                <w:t xml:space="preserve"> </w:t>
              </w:r>
              <w:r w:rsidRPr="004B6BCD">
                <w:rPr>
                  <w:rFonts w:cs="Arial"/>
                  <w:b/>
                  <w:bCs/>
                  <w:u w:val="single"/>
                </w:rPr>
                <w:t>Dynamic Parameters</w:t>
              </w:r>
            </w:ins>
            <w:ins w:id="78" w:author="Steve Baker (NESO)" w:date="2024-10-30T19:37:00Z">
              <w:r w:rsidR="00984769" w:rsidRPr="00984769">
                <w:rPr>
                  <w:rFonts w:cs="Arial"/>
                  <w:u w:val="single"/>
                </w:rPr>
                <w:t>.</w:t>
              </w:r>
            </w:ins>
          </w:p>
        </w:tc>
      </w:tr>
      <w:tr w:rsidR="00E24975" w:rsidRPr="007E0B31" w14:paraId="00942173" w14:textId="77777777" w:rsidTr="2C396FE4">
        <w:trPr>
          <w:cantSplit/>
          <w:ins w:id="79" w:author="Steve Baker (NESO)" w:date="2024-10-24T12:27:00Z"/>
        </w:trPr>
        <w:tc>
          <w:tcPr>
            <w:tcW w:w="2884" w:type="dxa"/>
          </w:tcPr>
          <w:p w14:paraId="60C96469" w14:textId="2F6523F4" w:rsidR="00E24975" w:rsidRPr="005C20E3" w:rsidRDefault="00E24975" w:rsidP="00E24975">
            <w:pPr>
              <w:pStyle w:val="Arial11Bold"/>
              <w:rPr>
                <w:ins w:id="80" w:author="Steve Baker (NESO)" w:date="2024-10-24T12:27:00Z"/>
                <w:color w:val="000000" w:themeColor="text1"/>
              </w:rPr>
            </w:pPr>
            <w:ins w:id="81" w:author="Steve Baker (NESO)" w:date="2024-10-24T12:28:00Z">
              <w:r>
                <w:t>Maximum Delivery Bid (MDB)</w:t>
              </w:r>
            </w:ins>
          </w:p>
        </w:tc>
        <w:tc>
          <w:tcPr>
            <w:tcW w:w="6634" w:type="dxa"/>
          </w:tcPr>
          <w:p w14:paraId="291E0AE1" w14:textId="2B190FD3" w:rsidR="00E24975" w:rsidRPr="005C20E3" w:rsidRDefault="00E24975" w:rsidP="00E24975">
            <w:pPr>
              <w:pStyle w:val="TableArial11"/>
              <w:rPr>
                <w:ins w:id="82" w:author="Steve Baker (NESO)" w:date="2024-10-24T12:27:00Z"/>
                <w:color w:val="000000" w:themeColor="text1"/>
              </w:rPr>
            </w:pPr>
            <w:ins w:id="83" w:author="Steve Baker (NESO)" w:date="2024-10-24T12:28:00Z">
              <w:r w:rsidRPr="00AD0440">
                <w:rPr>
                  <w:rFonts w:cs="Arial"/>
                </w:rPr>
                <w:t>As defined in</w:t>
              </w:r>
              <w:r>
                <w:rPr>
                  <w:rFonts w:cs="Arial"/>
                </w:rPr>
                <w:t xml:space="preserve"> B</w:t>
              </w:r>
              <w:r w:rsidRPr="00AD0440">
                <w:rPr>
                  <w:rFonts w:cs="Arial"/>
                </w:rPr>
                <w:t>C1.A.1.5</w:t>
              </w:r>
              <w:r>
                <w:rPr>
                  <w:rFonts w:cs="Arial"/>
                </w:rPr>
                <w:t xml:space="preserve"> </w:t>
              </w:r>
              <w:r w:rsidRPr="004B6BCD">
                <w:rPr>
                  <w:rFonts w:cs="Arial"/>
                  <w:b/>
                  <w:bCs/>
                  <w:u w:val="single"/>
                </w:rPr>
                <w:t>Dynamic Parameters</w:t>
              </w:r>
            </w:ins>
            <w:ins w:id="84" w:author="Steve Baker (NESO)" w:date="2024-10-30T19:37:00Z">
              <w:r w:rsidR="00984769" w:rsidRPr="00984769">
                <w:rPr>
                  <w:rFonts w:cs="Arial"/>
                  <w:u w:val="single"/>
                </w:rPr>
                <w:t>.</w:t>
              </w:r>
            </w:ins>
          </w:p>
        </w:tc>
      </w:tr>
      <w:tr w:rsidR="00E24975" w:rsidRPr="007E0B31" w14:paraId="21849F19" w14:textId="77777777" w:rsidTr="2C396FE4">
        <w:trPr>
          <w:cantSplit/>
        </w:trPr>
        <w:tc>
          <w:tcPr>
            <w:tcW w:w="2884" w:type="dxa"/>
          </w:tcPr>
          <w:p w14:paraId="3DA54DDA" w14:textId="1AE4917A" w:rsidR="00E24975" w:rsidRPr="007E0B31" w:rsidRDefault="00E24975" w:rsidP="00E24975">
            <w:pPr>
              <w:pStyle w:val="Arial11Bold"/>
              <w:rPr>
                <w:rFonts w:cs="Arial"/>
              </w:rPr>
            </w:pPr>
            <w:r w:rsidRPr="005C20E3">
              <w:rPr>
                <w:color w:val="000000" w:themeColor="text1"/>
              </w:rPr>
              <w:t>Maximum Export Capability</w:t>
            </w:r>
          </w:p>
        </w:tc>
        <w:tc>
          <w:tcPr>
            <w:tcW w:w="6634" w:type="dxa"/>
          </w:tcPr>
          <w:p w14:paraId="09A88861" w14:textId="6FF8BD00" w:rsidR="00E24975" w:rsidRPr="007E0B31" w:rsidRDefault="00E24975" w:rsidP="00E24975">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24975" w:rsidRPr="007E0B31" w14:paraId="08244F89" w14:textId="77777777" w:rsidTr="2C396FE4">
        <w:trPr>
          <w:cantSplit/>
        </w:trPr>
        <w:tc>
          <w:tcPr>
            <w:tcW w:w="2884" w:type="dxa"/>
          </w:tcPr>
          <w:p w14:paraId="0D6EE1DC" w14:textId="77777777" w:rsidR="00E24975" w:rsidRPr="007E0B31" w:rsidRDefault="00E24975" w:rsidP="00E24975">
            <w:pPr>
              <w:pStyle w:val="Arial11Bold"/>
              <w:rPr>
                <w:rFonts w:cs="Arial"/>
                <w:highlight w:val="green"/>
              </w:rPr>
            </w:pPr>
            <w:r w:rsidRPr="007E0B31">
              <w:rPr>
                <w:rFonts w:cs="Arial"/>
              </w:rPr>
              <w:t>Maximum Export Capacity</w:t>
            </w:r>
          </w:p>
        </w:tc>
        <w:tc>
          <w:tcPr>
            <w:tcW w:w="6634" w:type="dxa"/>
          </w:tcPr>
          <w:p w14:paraId="71DB60FA" w14:textId="77777777" w:rsidR="00E24975" w:rsidRPr="007E0B31" w:rsidRDefault="00E24975" w:rsidP="00E24975">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24975" w:rsidRPr="007E0B31" w14:paraId="0948B47C" w14:textId="77777777" w:rsidTr="2C396FE4">
        <w:trPr>
          <w:cantSplit/>
        </w:trPr>
        <w:tc>
          <w:tcPr>
            <w:tcW w:w="2884" w:type="dxa"/>
          </w:tcPr>
          <w:p w14:paraId="740BDFDB" w14:textId="77777777" w:rsidR="00E24975" w:rsidRPr="007E0B31" w:rsidRDefault="00E24975" w:rsidP="00E24975">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24975" w:rsidRPr="007E0B31" w14:paraId="37163BB3" w14:textId="77777777" w:rsidTr="2C396FE4">
        <w:trPr>
          <w:cantSplit/>
        </w:trPr>
        <w:tc>
          <w:tcPr>
            <w:tcW w:w="2884" w:type="dxa"/>
          </w:tcPr>
          <w:p w14:paraId="4540B3A4" w14:textId="77777777" w:rsidR="00E24975" w:rsidRPr="007E0B31" w:rsidRDefault="00E24975" w:rsidP="00E24975">
            <w:pPr>
              <w:pStyle w:val="Arial11Bold"/>
              <w:rPr>
                <w:rFonts w:cs="Arial"/>
              </w:rPr>
            </w:pPr>
            <w:r w:rsidRPr="007E0B31">
              <w:rPr>
                <w:rFonts w:cs="Arial"/>
              </w:rPr>
              <w:t>Maximum Generation Service or MGS</w:t>
            </w:r>
          </w:p>
        </w:tc>
        <w:tc>
          <w:tcPr>
            <w:tcW w:w="6634" w:type="dxa"/>
          </w:tcPr>
          <w:p w14:paraId="5E387610" w14:textId="7EFCA426" w:rsidR="00E24975" w:rsidRPr="007E0B31" w:rsidRDefault="00E24975" w:rsidP="00E24975">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24975" w:rsidRPr="007E0B31" w14:paraId="1FF4E953" w14:textId="77777777" w:rsidTr="2C396FE4">
        <w:trPr>
          <w:cantSplit/>
        </w:trPr>
        <w:tc>
          <w:tcPr>
            <w:tcW w:w="2884" w:type="dxa"/>
          </w:tcPr>
          <w:p w14:paraId="6AFD0D7A" w14:textId="77777777" w:rsidR="00E24975" w:rsidRPr="007E0B31" w:rsidRDefault="00E24975" w:rsidP="00E24975">
            <w:pPr>
              <w:pStyle w:val="Arial11Bold"/>
              <w:rPr>
                <w:rFonts w:cs="Arial"/>
              </w:rPr>
            </w:pPr>
            <w:r w:rsidRPr="007E0B31">
              <w:rPr>
                <w:rFonts w:cs="Arial"/>
              </w:rPr>
              <w:t>Maximum Generation Service Agreement</w:t>
            </w:r>
          </w:p>
        </w:tc>
        <w:tc>
          <w:tcPr>
            <w:tcW w:w="6634" w:type="dxa"/>
          </w:tcPr>
          <w:p w14:paraId="08FAFE28" w14:textId="4B8999EC" w:rsidR="00E24975" w:rsidRPr="007E0B31" w:rsidRDefault="00E24975" w:rsidP="00E24975">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24975" w:rsidRPr="007E0B31" w14:paraId="52F03BE5" w14:textId="77777777" w:rsidTr="2C396FE4">
        <w:trPr>
          <w:cantSplit/>
        </w:trPr>
        <w:tc>
          <w:tcPr>
            <w:tcW w:w="2884" w:type="dxa"/>
          </w:tcPr>
          <w:p w14:paraId="11A7CFC0" w14:textId="77777777" w:rsidR="00E24975" w:rsidRPr="007E0B31" w:rsidRDefault="00E24975" w:rsidP="00E24975">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E24975" w:rsidRPr="007E0B31" w:rsidRDefault="00E24975" w:rsidP="00E24975">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24975" w:rsidRPr="007E0B31" w14:paraId="11D155E9" w14:textId="77777777" w:rsidTr="2C396FE4">
        <w:trPr>
          <w:cantSplit/>
        </w:trPr>
        <w:tc>
          <w:tcPr>
            <w:tcW w:w="2884" w:type="dxa"/>
          </w:tcPr>
          <w:p w14:paraId="62C8C8BB" w14:textId="217F8DC3" w:rsidR="00E24975" w:rsidRPr="007E0B31" w:rsidRDefault="00E24975" w:rsidP="00E24975">
            <w:pPr>
              <w:pStyle w:val="Arial11Bold"/>
              <w:rPr>
                <w:rFonts w:cs="Arial"/>
              </w:rPr>
            </w:pPr>
            <w:r w:rsidRPr="005C20E3">
              <w:rPr>
                <w:color w:val="000000" w:themeColor="text1"/>
              </w:rPr>
              <w:t>Maximum Import Capability</w:t>
            </w:r>
          </w:p>
        </w:tc>
        <w:tc>
          <w:tcPr>
            <w:tcW w:w="6634" w:type="dxa"/>
          </w:tcPr>
          <w:p w14:paraId="4BC9A525" w14:textId="34778CF5" w:rsidR="00E24975" w:rsidRPr="007E0B31" w:rsidRDefault="00E24975" w:rsidP="00E24975">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24975" w:rsidRPr="007E0B31" w14:paraId="0967C22C" w14:textId="77777777" w:rsidTr="2C396FE4">
        <w:trPr>
          <w:cantSplit/>
        </w:trPr>
        <w:tc>
          <w:tcPr>
            <w:tcW w:w="2884" w:type="dxa"/>
          </w:tcPr>
          <w:p w14:paraId="6536B201" w14:textId="77777777" w:rsidR="00E24975" w:rsidRPr="007E0B31" w:rsidRDefault="00E24975" w:rsidP="00E24975">
            <w:pPr>
              <w:pStyle w:val="Arial11Bold"/>
              <w:rPr>
                <w:rFonts w:cs="Arial"/>
                <w:highlight w:val="green"/>
              </w:rPr>
            </w:pPr>
            <w:r w:rsidRPr="007E0B31">
              <w:rPr>
                <w:rFonts w:cs="Arial"/>
              </w:rPr>
              <w:lastRenderedPageBreak/>
              <w:t>Maximum Import Capacity</w:t>
            </w:r>
          </w:p>
        </w:tc>
        <w:tc>
          <w:tcPr>
            <w:tcW w:w="6634" w:type="dxa"/>
          </w:tcPr>
          <w:p w14:paraId="7E57CD31" w14:textId="77777777" w:rsidR="00E24975" w:rsidRPr="007E0B31" w:rsidRDefault="00E24975" w:rsidP="00E24975">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24975" w:rsidRPr="007E0B31" w14:paraId="03CA429B" w14:textId="77777777" w:rsidTr="2C396FE4">
        <w:trPr>
          <w:cantSplit/>
        </w:trPr>
        <w:tc>
          <w:tcPr>
            <w:tcW w:w="2884" w:type="dxa"/>
          </w:tcPr>
          <w:p w14:paraId="2ED59A0E" w14:textId="77777777" w:rsidR="00E24975" w:rsidRPr="007E0B31" w:rsidRDefault="00E24975" w:rsidP="00E24975">
            <w:pPr>
              <w:pStyle w:val="Arial11Bold"/>
              <w:rPr>
                <w:rFonts w:cs="Arial"/>
              </w:rPr>
            </w:pPr>
            <w:r w:rsidRPr="00373816">
              <w:t xml:space="preserve">Maximum Import Power </w:t>
            </w:r>
          </w:p>
        </w:tc>
        <w:tc>
          <w:tcPr>
            <w:tcW w:w="6634" w:type="dxa"/>
          </w:tcPr>
          <w:p w14:paraId="5383D68A" w14:textId="77777777" w:rsidR="00E24975" w:rsidRPr="007E0B31" w:rsidRDefault="00E24975" w:rsidP="00E24975">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24975" w:rsidRPr="007E0B31" w14:paraId="3B0FB9D5" w14:textId="77777777" w:rsidTr="2C396FE4">
        <w:trPr>
          <w:cantSplit/>
        </w:trPr>
        <w:tc>
          <w:tcPr>
            <w:tcW w:w="2884" w:type="dxa"/>
          </w:tcPr>
          <w:p w14:paraId="6C90BEB7" w14:textId="77777777" w:rsidR="00E24975" w:rsidRPr="007E0B31" w:rsidRDefault="00E24975" w:rsidP="00E24975">
            <w:pPr>
              <w:pStyle w:val="Arial11Bold"/>
              <w:rPr>
                <w:rFonts w:cs="Arial"/>
              </w:rPr>
            </w:pPr>
            <w:r w:rsidRPr="007E0B31">
              <w:rPr>
                <w:rFonts w:cs="Arial"/>
              </w:rPr>
              <w:t>Medium Power Station</w:t>
            </w:r>
          </w:p>
        </w:tc>
        <w:tc>
          <w:tcPr>
            <w:tcW w:w="6634" w:type="dxa"/>
          </w:tcPr>
          <w:p w14:paraId="07F15D2F" w14:textId="77777777" w:rsidR="00E24975" w:rsidRPr="007E0B31" w:rsidRDefault="00E24975" w:rsidP="00E24975">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24975" w:rsidRPr="007E0B31" w:rsidRDefault="00E24975" w:rsidP="00E24975">
            <w:pPr>
              <w:pStyle w:val="TableArial11"/>
              <w:ind w:left="567" w:hanging="567"/>
              <w:rPr>
                <w:rFonts w:cs="Arial"/>
              </w:rPr>
            </w:pPr>
            <w:r w:rsidRPr="007E0B31">
              <w:rPr>
                <w:rFonts w:cs="Arial"/>
              </w:rPr>
              <w:t>or,</w:t>
            </w:r>
          </w:p>
          <w:p w14:paraId="272C46D3" w14:textId="1BE214D3" w:rsidR="00E24975" w:rsidRPr="007E0B31" w:rsidRDefault="00E24975" w:rsidP="00E24975">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24975" w:rsidRPr="007E0B31" w:rsidRDefault="00E24975" w:rsidP="00E24975">
            <w:pPr>
              <w:pStyle w:val="TableArial11"/>
              <w:ind w:left="567" w:hanging="567"/>
              <w:rPr>
                <w:rFonts w:cs="Arial"/>
              </w:rPr>
            </w:pPr>
            <w:r w:rsidRPr="007E0B31">
              <w:rPr>
                <w:rFonts w:cs="Arial"/>
              </w:rPr>
              <w:t>or,</w:t>
            </w:r>
          </w:p>
          <w:p w14:paraId="3F68A2DE" w14:textId="2934E072" w:rsidR="00E24975" w:rsidRPr="007E0B31" w:rsidRDefault="00E24975" w:rsidP="00E24975">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24975" w:rsidRPr="007E0B31" w:rsidRDefault="00E24975" w:rsidP="00E24975">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24975" w:rsidRPr="007E0B31" w14:paraId="0CDEA8DB" w14:textId="77777777" w:rsidTr="2C396FE4">
        <w:trPr>
          <w:cantSplit/>
        </w:trPr>
        <w:tc>
          <w:tcPr>
            <w:tcW w:w="2884" w:type="dxa"/>
          </w:tcPr>
          <w:p w14:paraId="6558EC81" w14:textId="77777777" w:rsidR="00E24975" w:rsidRPr="007E0B31" w:rsidRDefault="00E24975" w:rsidP="00E24975">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24975" w:rsidRPr="007E0B31" w:rsidRDefault="00E24975" w:rsidP="00E24975">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24975" w:rsidRPr="007E0B31" w14:paraId="1172E6F9" w14:textId="77777777" w:rsidTr="2C396FE4">
        <w:trPr>
          <w:cantSplit/>
        </w:trPr>
        <w:tc>
          <w:tcPr>
            <w:tcW w:w="2884" w:type="dxa"/>
          </w:tcPr>
          <w:p w14:paraId="55008996" w14:textId="77777777" w:rsidR="00E24975" w:rsidRPr="007E0B31" w:rsidRDefault="00E24975" w:rsidP="00E24975">
            <w:pPr>
              <w:pStyle w:val="Arial11Bold"/>
              <w:rPr>
                <w:rFonts w:cs="Arial"/>
              </w:rPr>
            </w:pPr>
            <w:r w:rsidRPr="007E0B31">
              <w:rPr>
                <w:rFonts w:cs="Arial"/>
              </w:rPr>
              <w:t>Mills</w:t>
            </w:r>
          </w:p>
        </w:tc>
        <w:tc>
          <w:tcPr>
            <w:tcW w:w="6634" w:type="dxa"/>
          </w:tcPr>
          <w:p w14:paraId="10AB29E5" w14:textId="77777777" w:rsidR="00E24975" w:rsidRPr="007E0B31" w:rsidRDefault="00E24975" w:rsidP="00E24975">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24975" w:rsidRPr="007E0B31" w14:paraId="192F1CA5" w14:textId="77777777" w:rsidTr="2C396FE4">
        <w:trPr>
          <w:cantSplit/>
        </w:trPr>
        <w:tc>
          <w:tcPr>
            <w:tcW w:w="2884" w:type="dxa"/>
          </w:tcPr>
          <w:p w14:paraId="00139B74" w14:textId="77777777" w:rsidR="00E24975" w:rsidRPr="007E0B31" w:rsidRDefault="00E24975" w:rsidP="00E24975">
            <w:pPr>
              <w:pStyle w:val="Arial11Bold"/>
              <w:rPr>
                <w:rFonts w:cs="Arial"/>
              </w:rPr>
            </w:pPr>
            <w:r w:rsidRPr="007E0B31">
              <w:rPr>
                <w:rFonts w:cs="Arial"/>
              </w:rPr>
              <w:t>Minimum Generation</w:t>
            </w:r>
          </w:p>
        </w:tc>
        <w:tc>
          <w:tcPr>
            <w:tcW w:w="6634" w:type="dxa"/>
          </w:tcPr>
          <w:p w14:paraId="0B3F5F13" w14:textId="0EA4BB3C" w:rsidR="00E24975" w:rsidRPr="007E0B31" w:rsidRDefault="00E24975" w:rsidP="00E24975">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E24975" w:rsidRPr="007E0B31" w14:paraId="1A73A6F1" w14:textId="77777777" w:rsidTr="2C396FE4">
        <w:trPr>
          <w:cantSplit/>
        </w:trPr>
        <w:tc>
          <w:tcPr>
            <w:tcW w:w="2884" w:type="dxa"/>
          </w:tcPr>
          <w:p w14:paraId="3F6AA4AD" w14:textId="77777777" w:rsidR="00E24975" w:rsidRPr="007E0B31" w:rsidRDefault="00E24975" w:rsidP="00E24975">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E24975" w:rsidRPr="007E0B31" w:rsidRDefault="00E24975" w:rsidP="00E24975">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24975" w:rsidRPr="007E0B31" w14:paraId="58E8AB98" w14:textId="77777777" w:rsidTr="2C396FE4">
        <w:trPr>
          <w:cantSplit/>
        </w:trPr>
        <w:tc>
          <w:tcPr>
            <w:tcW w:w="2884" w:type="dxa"/>
          </w:tcPr>
          <w:p w14:paraId="61D82D43" w14:textId="66177675" w:rsidR="00E24975" w:rsidRPr="007E0B31" w:rsidRDefault="00E24975" w:rsidP="00E24975">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24975" w:rsidRPr="007E0B31" w:rsidRDefault="00E24975" w:rsidP="00E24975">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24975" w:rsidRPr="007E0B31" w14:paraId="42E17AC9" w14:textId="77777777" w:rsidTr="2C396FE4">
        <w:trPr>
          <w:cantSplit/>
        </w:trPr>
        <w:tc>
          <w:tcPr>
            <w:tcW w:w="2884" w:type="dxa"/>
          </w:tcPr>
          <w:p w14:paraId="710BD543" w14:textId="77777777" w:rsidR="00E24975" w:rsidRPr="007E0B31" w:rsidRDefault="00E24975" w:rsidP="00E24975">
            <w:pPr>
              <w:pStyle w:val="Arial11Bold"/>
              <w:rPr>
                <w:rFonts w:cs="Arial"/>
              </w:rPr>
            </w:pPr>
            <w:r w:rsidRPr="007E0B31">
              <w:rPr>
                <w:rFonts w:cs="Arial"/>
              </w:rPr>
              <w:lastRenderedPageBreak/>
              <w:t>Minimum Regulating Level</w:t>
            </w:r>
          </w:p>
        </w:tc>
        <w:tc>
          <w:tcPr>
            <w:tcW w:w="6634" w:type="dxa"/>
          </w:tcPr>
          <w:p w14:paraId="6E014C85" w14:textId="69675277" w:rsidR="00E24975" w:rsidRPr="007E0B31" w:rsidRDefault="00E24975" w:rsidP="00E24975">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24975" w:rsidRPr="007E0B31" w14:paraId="7A187781" w14:textId="77777777" w:rsidTr="2C396FE4">
        <w:trPr>
          <w:cantSplit/>
        </w:trPr>
        <w:tc>
          <w:tcPr>
            <w:tcW w:w="2884" w:type="dxa"/>
          </w:tcPr>
          <w:p w14:paraId="5F303D38" w14:textId="77777777" w:rsidR="00E24975" w:rsidRPr="007E0B31" w:rsidRDefault="00E24975" w:rsidP="00E24975">
            <w:pPr>
              <w:pStyle w:val="Arial11Bold"/>
              <w:rPr>
                <w:rFonts w:cs="Arial"/>
              </w:rPr>
            </w:pPr>
            <w:r w:rsidRPr="007E0B31">
              <w:rPr>
                <w:rFonts w:cs="Arial"/>
              </w:rPr>
              <w:t>Minimum Stable Operating Level</w:t>
            </w:r>
          </w:p>
        </w:tc>
        <w:tc>
          <w:tcPr>
            <w:tcW w:w="6634" w:type="dxa"/>
          </w:tcPr>
          <w:p w14:paraId="58A98321" w14:textId="5FFA4BA5" w:rsidR="00E24975" w:rsidRPr="007E0B31" w:rsidRDefault="00E24975" w:rsidP="00E24975">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24975" w14:paraId="35870440" w14:textId="77777777" w:rsidTr="2C396FE4">
        <w:trPr>
          <w:cantSplit/>
          <w:trHeight w:val="300"/>
        </w:trPr>
        <w:tc>
          <w:tcPr>
            <w:tcW w:w="2884" w:type="dxa"/>
          </w:tcPr>
          <w:p w14:paraId="7BA7B8C0" w14:textId="7A279A7A" w:rsidR="00E24975" w:rsidRDefault="00E24975" w:rsidP="00E24975">
            <w:pPr>
              <w:pStyle w:val="Arial11Bold"/>
              <w:rPr>
                <w:rFonts w:cs="Arial"/>
              </w:rPr>
            </w:pPr>
            <w:r w:rsidRPr="38E6A229">
              <w:rPr>
                <w:rFonts w:cs="Arial"/>
              </w:rPr>
              <w:t>Minister of the Crown</w:t>
            </w:r>
          </w:p>
        </w:tc>
        <w:tc>
          <w:tcPr>
            <w:tcW w:w="6634" w:type="dxa"/>
          </w:tcPr>
          <w:p w14:paraId="54AFA4C3" w14:textId="411CDF0D" w:rsidR="00E24975" w:rsidRDefault="00E24975" w:rsidP="00E24975">
            <w:pPr>
              <w:pStyle w:val="TableArial11"/>
              <w:rPr>
                <w:rFonts w:cs="Arial"/>
                <w:b/>
                <w:bCs/>
              </w:rPr>
            </w:pPr>
            <w:r w:rsidRPr="38E6A229">
              <w:rPr>
                <w:rFonts w:cs="Arial"/>
              </w:rPr>
              <w:t xml:space="preserve">As defined in the </w:t>
            </w:r>
            <w:r w:rsidRPr="38E6A229">
              <w:rPr>
                <w:rFonts w:cs="Arial"/>
                <w:b/>
                <w:bCs/>
              </w:rPr>
              <w:t>ESO Licence.</w:t>
            </w:r>
          </w:p>
        </w:tc>
      </w:tr>
      <w:tr w:rsidR="00E24975" w:rsidRPr="007E0B31" w14:paraId="38E50172" w14:textId="77777777" w:rsidTr="2C396FE4">
        <w:trPr>
          <w:cantSplit/>
        </w:trPr>
        <w:tc>
          <w:tcPr>
            <w:tcW w:w="2884" w:type="dxa"/>
          </w:tcPr>
          <w:p w14:paraId="17AD8CFF" w14:textId="77777777" w:rsidR="00E24975" w:rsidRPr="007E0B31" w:rsidRDefault="00E24975" w:rsidP="00E24975">
            <w:pPr>
              <w:pStyle w:val="Arial11Bold"/>
              <w:rPr>
                <w:rFonts w:cs="Arial"/>
              </w:rPr>
            </w:pPr>
            <w:r w:rsidRPr="007E0B31">
              <w:rPr>
                <w:rFonts w:cs="Arial"/>
              </w:rPr>
              <w:t>Modification</w:t>
            </w:r>
          </w:p>
        </w:tc>
        <w:tc>
          <w:tcPr>
            <w:tcW w:w="6634" w:type="dxa"/>
          </w:tcPr>
          <w:p w14:paraId="7806D34C" w14:textId="2A977A01" w:rsidR="00E24975" w:rsidRPr="007E0B31" w:rsidRDefault="00E24975" w:rsidP="00E24975">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24975" w:rsidRPr="007E0B31" w14:paraId="4CD29C19" w14:textId="77777777" w:rsidTr="2C396FE4">
        <w:trPr>
          <w:cantSplit/>
        </w:trPr>
        <w:tc>
          <w:tcPr>
            <w:tcW w:w="2884" w:type="dxa"/>
          </w:tcPr>
          <w:p w14:paraId="44754F8D" w14:textId="77777777" w:rsidR="00E24975" w:rsidRPr="007E0B31" w:rsidRDefault="00E24975" w:rsidP="00E24975">
            <w:pPr>
              <w:pStyle w:val="Arial11Bold"/>
              <w:rPr>
                <w:rFonts w:cs="Arial"/>
              </w:rPr>
            </w:pPr>
            <w:r w:rsidRPr="007E0B31">
              <w:rPr>
                <w:rFonts w:cs="Arial"/>
              </w:rPr>
              <w:t>Mothballed DC Connected Power Park Module</w:t>
            </w:r>
          </w:p>
        </w:tc>
        <w:tc>
          <w:tcPr>
            <w:tcW w:w="6634" w:type="dxa"/>
          </w:tcPr>
          <w:p w14:paraId="6379A598" w14:textId="77777777" w:rsidR="00E24975" w:rsidRPr="007E0B31" w:rsidRDefault="00E24975" w:rsidP="00E24975">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24975" w:rsidRPr="007E0B31" w14:paraId="28B4C911" w14:textId="77777777" w:rsidTr="2C396FE4">
        <w:trPr>
          <w:cantSplit/>
        </w:trPr>
        <w:tc>
          <w:tcPr>
            <w:tcW w:w="2884" w:type="dxa"/>
          </w:tcPr>
          <w:p w14:paraId="46BB49CB" w14:textId="77777777" w:rsidR="00E24975" w:rsidRPr="007E0B31" w:rsidRDefault="00E24975" w:rsidP="00E24975">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24975" w:rsidRPr="007E0B31" w:rsidRDefault="00E24975" w:rsidP="00E24975">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24975" w:rsidRPr="007E0B31" w14:paraId="05B71069" w14:textId="77777777" w:rsidTr="2C396FE4">
        <w:trPr>
          <w:cantSplit/>
        </w:trPr>
        <w:tc>
          <w:tcPr>
            <w:tcW w:w="2884" w:type="dxa"/>
          </w:tcPr>
          <w:p w14:paraId="3A925164" w14:textId="77777777" w:rsidR="00E24975" w:rsidRPr="007E0B31" w:rsidRDefault="00E24975" w:rsidP="00E24975">
            <w:pPr>
              <w:pStyle w:val="Arial11Bold"/>
              <w:rPr>
                <w:rFonts w:cs="Arial"/>
              </w:rPr>
            </w:pPr>
            <w:r w:rsidRPr="007E0B31">
              <w:rPr>
                <w:rFonts w:cs="Arial"/>
              </w:rPr>
              <w:t>Mothballed HVDC System</w:t>
            </w:r>
          </w:p>
        </w:tc>
        <w:tc>
          <w:tcPr>
            <w:tcW w:w="6634" w:type="dxa"/>
          </w:tcPr>
          <w:p w14:paraId="1A49365B" w14:textId="77777777" w:rsidR="00E24975" w:rsidRPr="007E0B31" w:rsidRDefault="00E24975" w:rsidP="00E24975">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24975" w:rsidRPr="007E0B31" w14:paraId="259A95B5" w14:textId="77777777" w:rsidTr="2C396FE4">
        <w:trPr>
          <w:cantSplit/>
        </w:trPr>
        <w:tc>
          <w:tcPr>
            <w:tcW w:w="2884" w:type="dxa"/>
          </w:tcPr>
          <w:p w14:paraId="5AFD4D55" w14:textId="77777777" w:rsidR="00E24975" w:rsidRPr="007E0B31" w:rsidRDefault="00E24975" w:rsidP="00E24975">
            <w:pPr>
              <w:pStyle w:val="Arial11Bold"/>
              <w:rPr>
                <w:rFonts w:cs="Arial"/>
              </w:rPr>
            </w:pPr>
            <w:r w:rsidRPr="007E0B31">
              <w:rPr>
                <w:rFonts w:cs="Arial"/>
              </w:rPr>
              <w:t xml:space="preserve">Mothballed HVDC Converter </w:t>
            </w:r>
          </w:p>
        </w:tc>
        <w:tc>
          <w:tcPr>
            <w:tcW w:w="6634" w:type="dxa"/>
          </w:tcPr>
          <w:p w14:paraId="428C90C4" w14:textId="633A5BA8" w:rsidR="00E24975" w:rsidRPr="007E0B31" w:rsidRDefault="00E24975" w:rsidP="00E24975">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24975" w:rsidRPr="007E0B31" w14:paraId="72B47314" w14:textId="77777777" w:rsidTr="2C396FE4">
        <w:trPr>
          <w:cantSplit/>
        </w:trPr>
        <w:tc>
          <w:tcPr>
            <w:tcW w:w="2884" w:type="dxa"/>
          </w:tcPr>
          <w:p w14:paraId="366E06D0" w14:textId="77777777" w:rsidR="00E24975" w:rsidRPr="007E0B31" w:rsidRDefault="00E24975" w:rsidP="00E24975">
            <w:pPr>
              <w:pStyle w:val="Arial11Bold"/>
              <w:rPr>
                <w:rFonts w:cs="Arial"/>
              </w:rPr>
            </w:pPr>
            <w:r w:rsidRPr="007E0B31">
              <w:rPr>
                <w:rFonts w:cs="Arial"/>
              </w:rPr>
              <w:t>Mothballed Generating Unit</w:t>
            </w:r>
          </w:p>
        </w:tc>
        <w:tc>
          <w:tcPr>
            <w:tcW w:w="6634" w:type="dxa"/>
          </w:tcPr>
          <w:p w14:paraId="36082D09" w14:textId="77777777" w:rsidR="00E24975" w:rsidRPr="007E0B31" w:rsidRDefault="00E24975" w:rsidP="00E24975">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24975" w:rsidRPr="007E0B31" w14:paraId="1EAD346D" w14:textId="77777777" w:rsidTr="2C396FE4">
        <w:trPr>
          <w:cantSplit/>
        </w:trPr>
        <w:tc>
          <w:tcPr>
            <w:tcW w:w="2884" w:type="dxa"/>
          </w:tcPr>
          <w:p w14:paraId="0FAFCB0B" w14:textId="77777777" w:rsidR="00E24975" w:rsidRPr="007E0B31" w:rsidRDefault="00E24975" w:rsidP="00E24975">
            <w:pPr>
              <w:pStyle w:val="Arial11Bold"/>
              <w:rPr>
                <w:rFonts w:cs="Arial"/>
              </w:rPr>
            </w:pPr>
            <w:r w:rsidRPr="007E0B31">
              <w:rPr>
                <w:rFonts w:cs="Arial"/>
              </w:rPr>
              <w:t>Mothballed Power Generating Module</w:t>
            </w:r>
          </w:p>
        </w:tc>
        <w:tc>
          <w:tcPr>
            <w:tcW w:w="6634" w:type="dxa"/>
          </w:tcPr>
          <w:p w14:paraId="660D1360" w14:textId="77777777" w:rsidR="00E24975" w:rsidRPr="007E0B31" w:rsidRDefault="00E24975" w:rsidP="00E24975">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24975" w:rsidRPr="007E0B31" w14:paraId="16C4C365" w14:textId="77777777" w:rsidTr="2C396FE4">
        <w:trPr>
          <w:cantSplit/>
        </w:trPr>
        <w:tc>
          <w:tcPr>
            <w:tcW w:w="2884" w:type="dxa"/>
          </w:tcPr>
          <w:p w14:paraId="75C0F84F" w14:textId="77777777" w:rsidR="00E24975" w:rsidRPr="007E0B31" w:rsidRDefault="00E24975" w:rsidP="00E24975">
            <w:pPr>
              <w:pStyle w:val="Arial11Bold"/>
              <w:rPr>
                <w:rFonts w:cs="Arial"/>
              </w:rPr>
            </w:pPr>
            <w:r w:rsidRPr="007E0B31">
              <w:rPr>
                <w:rFonts w:cs="Arial"/>
              </w:rPr>
              <w:t>Mothballed Power Park Module</w:t>
            </w:r>
          </w:p>
        </w:tc>
        <w:tc>
          <w:tcPr>
            <w:tcW w:w="6634" w:type="dxa"/>
          </w:tcPr>
          <w:p w14:paraId="0702F02E" w14:textId="77777777" w:rsidR="00E24975" w:rsidRPr="007E0B31" w:rsidRDefault="00E24975" w:rsidP="00E24975">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24975" w:rsidRPr="007E0B31" w14:paraId="70E6978F" w14:textId="77777777" w:rsidTr="2C396FE4">
        <w:trPr>
          <w:cantSplit/>
        </w:trPr>
        <w:tc>
          <w:tcPr>
            <w:tcW w:w="2884" w:type="dxa"/>
          </w:tcPr>
          <w:p w14:paraId="1588B364" w14:textId="77777777" w:rsidR="00E24975" w:rsidRPr="007E0B31" w:rsidRDefault="00E24975" w:rsidP="00E24975">
            <w:pPr>
              <w:pStyle w:val="Arial11Bold"/>
              <w:rPr>
                <w:rFonts w:cs="Arial"/>
              </w:rPr>
            </w:pPr>
            <w:r w:rsidRPr="007E0B31">
              <w:rPr>
                <w:rFonts w:cs="Arial"/>
              </w:rPr>
              <w:t>Multiple Point of Connection</w:t>
            </w:r>
          </w:p>
        </w:tc>
        <w:tc>
          <w:tcPr>
            <w:tcW w:w="6634" w:type="dxa"/>
          </w:tcPr>
          <w:p w14:paraId="3856B18F" w14:textId="77777777" w:rsidR="00E24975" w:rsidRPr="007E0B31" w:rsidRDefault="00E24975" w:rsidP="00E24975">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24975" w:rsidRPr="007E0B31" w14:paraId="121449C6" w14:textId="77777777" w:rsidTr="2C396FE4">
        <w:trPr>
          <w:cantSplit/>
        </w:trPr>
        <w:tc>
          <w:tcPr>
            <w:tcW w:w="2884" w:type="dxa"/>
          </w:tcPr>
          <w:p w14:paraId="3F92EF01" w14:textId="472B5B92" w:rsidR="00E24975" w:rsidRPr="007E0B31" w:rsidRDefault="00E24975" w:rsidP="00E24975">
            <w:pPr>
              <w:pStyle w:val="Arial11Bold"/>
              <w:rPr>
                <w:rFonts w:cs="Arial"/>
              </w:rPr>
            </w:pPr>
            <w:r>
              <w:rPr>
                <w:rFonts w:cs="Arial"/>
              </w:rPr>
              <w:t>MSID</w:t>
            </w:r>
          </w:p>
        </w:tc>
        <w:tc>
          <w:tcPr>
            <w:tcW w:w="6634" w:type="dxa"/>
          </w:tcPr>
          <w:p w14:paraId="02E7CF9C" w14:textId="66BD8694" w:rsidR="00E24975" w:rsidRPr="007E0B31" w:rsidRDefault="00E24975" w:rsidP="00E24975">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24975" w:rsidRPr="007E0B31" w14:paraId="270F25D3" w14:textId="77777777" w:rsidTr="2C396FE4">
        <w:trPr>
          <w:cantSplit/>
        </w:trPr>
        <w:tc>
          <w:tcPr>
            <w:tcW w:w="2884" w:type="dxa"/>
          </w:tcPr>
          <w:p w14:paraId="59513645" w14:textId="77777777" w:rsidR="00E24975" w:rsidRPr="007E0B31" w:rsidRDefault="00E24975" w:rsidP="00E24975">
            <w:pPr>
              <w:pStyle w:val="Arial11Bold"/>
              <w:rPr>
                <w:rFonts w:cs="Arial"/>
              </w:rPr>
            </w:pPr>
            <w:r w:rsidRPr="007E0B31">
              <w:rPr>
                <w:rFonts w:cs="Arial"/>
              </w:rPr>
              <w:lastRenderedPageBreak/>
              <w:t>National Demand</w:t>
            </w:r>
          </w:p>
        </w:tc>
        <w:tc>
          <w:tcPr>
            <w:tcW w:w="6634" w:type="dxa"/>
          </w:tcPr>
          <w:p w14:paraId="1B9BCF82" w14:textId="77777777" w:rsidR="00E24975" w:rsidRPr="007E0B31" w:rsidRDefault="00E24975" w:rsidP="00E24975">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E24975" w:rsidRPr="007E0B31" w:rsidRDefault="00E24975" w:rsidP="00E24975">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24975" w:rsidRPr="007E0B31" w:rsidRDefault="00E24975" w:rsidP="00E24975">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24975" w:rsidRPr="007E0B31" w:rsidRDefault="00E24975" w:rsidP="00E24975">
            <w:pPr>
              <w:pStyle w:val="TableArial11"/>
              <w:ind w:left="567" w:hanging="567"/>
              <w:rPr>
                <w:rFonts w:cs="Arial"/>
              </w:rPr>
            </w:pPr>
            <w:r w:rsidRPr="007E0B31">
              <w:rPr>
                <w:rFonts w:cs="Arial"/>
              </w:rPr>
              <w:t>minus:-</w:t>
            </w:r>
          </w:p>
          <w:p w14:paraId="20CE4D0F" w14:textId="099874B8" w:rsidR="00E24975" w:rsidRPr="007E0B31" w:rsidRDefault="00E24975" w:rsidP="00E24975">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24975" w:rsidRPr="007E0B31" w:rsidRDefault="00E24975" w:rsidP="00E24975">
            <w:pPr>
              <w:pStyle w:val="TableArial11"/>
              <w:ind w:left="567" w:hanging="567"/>
              <w:rPr>
                <w:rFonts w:cs="Arial"/>
              </w:rPr>
            </w:pPr>
            <w:r w:rsidRPr="007E0B31">
              <w:rPr>
                <w:rFonts w:cs="Arial"/>
              </w:rPr>
              <w:t>and, for the purposes of this definition, does not include:-</w:t>
            </w:r>
          </w:p>
          <w:p w14:paraId="2D54BE24" w14:textId="77777777" w:rsidR="00E24975" w:rsidRPr="007E0B31" w:rsidRDefault="00E24975" w:rsidP="00E24975">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24975" w:rsidRPr="007E0B31" w14:paraId="004C280C" w14:textId="77777777" w:rsidTr="2C396FE4">
        <w:trPr>
          <w:cantSplit/>
        </w:trPr>
        <w:tc>
          <w:tcPr>
            <w:tcW w:w="2884" w:type="dxa"/>
          </w:tcPr>
          <w:p w14:paraId="0B2AD2B7" w14:textId="77777777" w:rsidR="00E24975" w:rsidRPr="007E0B31" w:rsidRDefault="00E24975" w:rsidP="00E24975">
            <w:pPr>
              <w:pStyle w:val="Arial11Bold"/>
              <w:rPr>
                <w:rFonts w:cs="Arial"/>
              </w:rPr>
            </w:pPr>
            <w:r w:rsidRPr="007E0B31">
              <w:rPr>
                <w:rFonts w:cs="Arial"/>
              </w:rPr>
              <w:t>National Electricity Transmission System</w:t>
            </w:r>
          </w:p>
        </w:tc>
        <w:tc>
          <w:tcPr>
            <w:tcW w:w="6634" w:type="dxa"/>
          </w:tcPr>
          <w:p w14:paraId="04E27FC4" w14:textId="77777777" w:rsidR="00E24975" w:rsidRPr="007E0B31" w:rsidRDefault="00E24975" w:rsidP="00E24975">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24975" w:rsidRPr="007E0B31" w14:paraId="76C1171A" w14:textId="77777777" w:rsidTr="2C396FE4">
        <w:trPr>
          <w:cantSplit/>
        </w:trPr>
        <w:tc>
          <w:tcPr>
            <w:tcW w:w="2884" w:type="dxa"/>
          </w:tcPr>
          <w:p w14:paraId="04A8FD6D" w14:textId="77777777" w:rsidR="00E24975" w:rsidRPr="007E0B31" w:rsidRDefault="00E24975" w:rsidP="00E24975">
            <w:pPr>
              <w:pStyle w:val="Arial11Bold"/>
              <w:rPr>
                <w:rFonts w:cs="Arial"/>
              </w:rPr>
            </w:pPr>
            <w:r w:rsidRPr="007E0B31">
              <w:rPr>
                <w:rFonts w:cs="Arial"/>
              </w:rPr>
              <w:t>National Electricity Transmission System Demand</w:t>
            </w:r>
          </w:p>
        </w:tc>
        <w:tc>
          <w:tcPr>
            <w:tcW w:w="6634" w:type="dxa"/>
          </w:tcPr>
          <w:p w14:paraId="620EE064" w14:textId="77777777" w:rsidR="00E24975" w:rsidRPr="007E0B31" w:rsidRDefault="00E24975" w:rsidP="00E24975">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E24975" w:rsidRPr="007E0B31" w:rsidRDefault="00E24975" w:rsidP="00E24975">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24975" w:rsidRPr="007E0B31" w:rsidRDefault="00E24975" w:rsidP="00E24975">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24975" w:rsidRPr="007E0B31" w:rsidRDefault="00E24975" w:rsidP="00E24975">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24975" w:rsidRPr="007E0B31" w:rsidRDefault="00E24975" w:rsidP="00E24975">
            <w:pPr>
              <w:pStyle w:val="TableArial11"/>
              <w:ind w:left="567" w:hanging="567"/>
              <w:rPr>
                <w:rFonts w:cs="Arial"/>
              </w:rPr>
            </w:pPr>
            <w:r w:rsidRPr="007E0B31">
              <w:rPr>
                <w:rFonts w:cs="Arial"/>
              </w:rPr>
              <w:t>and, for the purposes of this definition, includes:-</w:t>
            </w:r>
          </w:p>
          <w:p w14:paraId="7D711860" w14:textId="2BFE9E03" w:rsidR="00E24975" w:rsidRPr="007E0B31" w:rsidRDefault="00E24975" w:rsidP="00E24975">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24975" w:rsidRPr="007E0B31" w14:paraId="74597BE5" w14:textId="77777777" w:rsidTr="2C396FE4">
        <w:trPr>
          <w:cantSplit/>
        </w:trPr>
        <w:tc>
          <w:tcPr>
            <w:tcW w:w="2884" w:type="dxa"/>
          </w:tcPr>
          <w:p w14:paraId="68A046F0" w14:textId="77777777" w:rsidR="00E24975" w:rsidRPr="007E0B31" w:rsidRDefault="00E24975" w:rsidP="00E24975">
            <w:pPr>
              <w:pStyle w:val="Arial11Bold"/>
              <w:rPr>
                <w:rFonts w:cs="Arial"/>
              </w:rPr>
            </w:pPr>
            <w:r w:rsidRPr="007E0B31">
              <w:rPr>
                <w:rFonts w:cs="Arial"/>
              </w:rPr>
              <w:t xml:space="preserve">National Electricity Transmission System Losses </w:t>
            </w:r>
          </w:p>
        </w:tc>
        <w:tc>
          <w:tcPr>
            <w:tcW w:w="6634" w:type="dxa"/>
          </w:tcPr>
          <w:p w14:paraId="67CE6730" w14:textId="77777777" w:rsidR="00E24975" w:rsidRPr="007E0B31" w:rsidRDefault="00E24975" w:rsidP="00E24975">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24975" w:rsidRPr="007E0B31" w14:paraId="48376211" w14:textId="77777777" w:rsidTr="2C396FE4">
        <w:trPr>
          <w:cantSplit/>
        </w:trPr>
        <w:tc>
          <w:tcPr>
            <w:tcW w:w="2884" w:type="dxa"/>
          </w:tcPr>
          <w:p w14:paraId="27F2E9C4" w14:textId="77777777" w:rsidR="00E24975" w:rsidRPr="007E0B31" w:rsidDel="00E0556C" w:rsidRDefault="00E24975" w:rsidP="00E24975">
            <w:pPr>
              <w:pStyle w:val="Arial11Bold"/>
              <w:rPr>
                <w:rFonts w:cs="Arial"/>
              </w:rPr>
            </w:pPr>
            <w:r w:rsidRPr="007E0B31">
              <w:rPr>
                <w:rFonts w:cs="Arial"/>
              </w:rPr>
              <w:t>National Electricity Transmission System Operator Area</w:t>
            </w:r>
          </w:p>
        </w:tc>
        <w:tc>
          <w:tcPr>
            <w:tcW w:w="6634" w:type="dxa"/>
          </w:tcPr>
          <w:p w14:paraId="2CFEDB7F" w14:textId="7B04A088" w:rsidR="00E24975" w:rsidRPr="007E0B31" w:rsidRDefault="00E24975" w:rsidP="00E24975">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E24975" w:rsidRPr="007E0B31" w14:paraId="55416822" w14:textId="77777777" w:rsidTr="2C396FE4">
        <w:trPr>
          <w:cantSplit/>
        </w:trPr>
        <w:tc>
          <w:tcPr>
            <w:tcW w:w="2884" w:type="dxa"/>
          </w:tcPr>
          <w:p w14:paraId="0FB9F23B" w14:textId="77777777" w:rsidR="00E24975" w:rsidRPr="007E0B31" w:rsidRDefault="00E24975" w:rsidP="00E24975">
            <w:pPr>
              <w:pStyle w:val="Arial11Bold"/>
              <w:rPr>
                <w:rFonts w:cs="Arial"/>
              </w:rPr>
            </w:pPr>
            <w:r w:rsidRPr="007E0B31">
              <w:rPr>
                <w:rFonts w:cs="Arial"/>
              </w:rPr>
              <w:t>National Electricity Transmission System Study Network Data File</w:t>
            </w:r>
          </w:p>
        </w:tc>
        <w:tc>
          <w:tcPr>
            <w:tcW w:w="6634" w:type="dxa"/>
          </w:tcPr>
          <w:p w14:paraId="6B8E82EB" w14:textId="1125D6F8" w:rsidR="00E24975" w:rsidRPr="007E0B31" w:rsidRDefault="00E24975" w:rsidP="00E24975">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24975" w:rsidRPr="007E0B31" w14:paraId="59CB3966" w14:textId="77777777" w:rsidTr="2C396FE4">
        <w:trPr>
          <w:cantSplit/>
        </w:trPr>
        <w:tc>
          <w:tcPr>
            <w:tcW w:w="2884" w:type="dxa"/>
          </w:tcPr>
          <w:p w14:paraId="4944B672" w14:textId="77777777" w:rsidR="00E24975" w:rsidRPr="007E0B31" w:rsidRDefault="00E24975" w:rsidP="00E24975">
            <w:pPr>
              <w:pStyle w:val="Arial11Bold"/>
              <w:rPr>
                <w:rFonts w:cs="Arial"/>
              </w:rPr>
            </w:pPr>
            <w:r w:rsidRPr="007E0B31">
              <w:rPr>
                <w:rFonts w:cs="Arial"/>
              </w:rPr>
              <w:t>National Electricity Transmission System Warning</w:t>
            </w:r>
          </w:p>
        </w:tc>
        <w:tc>
          <w:tcPr>
            <w:tcW w:w="6634" w:type="dxa"/>
          </w:tcPr>
          <w:p w14:paraId="6C1801F0" w14:textId="3FBAE0F4" w:rsidR="00E24975" w:rsidRPr="007E0B31" w:rsidRDefault="00E24975" w:rsidP="00E24975">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24975" w:rsidRPr="007E0B31" w:rsidRDefault="00E24975" w:rsidP="00E24975">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24975" w:rsidRPr="007E0B31" w14:paraId="01E8D3C9" w14:textId="77777777" w:rsidTr="2C396FE4">
        <w:trPr>
          <w:cantSplit/>
        </w:trPr>
        <w:tc>
          <w:tcPr>
            <w:tcW w:w="2884" w:type="dxa"/>
          </w:tcPr>
          <w:p w14:paraId="6465F3EA" w14:textId="77777777" w:rsidR="00E24975" w:rsidRPr="007E0B31" w:rsidRDefault="00E24975" w:rsidP="00E24975">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E24975" w:rsidRPr="007E0B31" w:rsidRDefault="00E24975" w:rsidP="00E2497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24975" w:rsidRPr="007E0B31" w14:paraId="5619AA14" w14:textId="77777777" w:rsidTr="2C396FE4">
        <w:trPr>
          <w:cantSplit/>
        </w:trPr>
        <w:tc>
          <w:tcPr>
            <w:tcW w:w="2884" w:type="dxa"/>
          </w:tcPr>
          <w:p w14:paraId="32EB5FAD" w14:textId="77777777" w:rsidR="00E24975" w:rsidRPr="007E0B31" w:rsidRDefault="00E24975" w:rsidP="00E24975">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24975" w:rsidRPr="007E0B31" w:rsidRDefault="00E24975" w:rsidP="00E24975">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24975" w:rsidRPr="00333F56" w14:paraId="63F60E1D" w14:textId="77777777" w:rsidTr="2C396FE4">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24975" w:rsidRPr="00333F56" w:rsidRDefault="00E24975" w:rsidP="00E24975">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24975" w:rsidRPr="00333F56" w:rsidRDefault="00E24975" w:rsidP="00E24975">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24975" w:rsidRPr="007E0B31" w14:paraId="799F5D77" w14:textId="77777777" w:rsidTr="2C396FE4">
        <w:trPr>
          <w:cantSplit/>
        </w:trPr>
        <w:tc>
          <w:tcPr>
            <w:tcW w:w="2884" w:type="dxa"/>
          </w:tcPr>
          <w:p w14:paraId="77FD5C8F" w14:textId="77777777" w:rsidR="00E24975" w:rsidRPr="007E0B31" w:rsidRDefault="00E24975" w:rsidP="00E24975">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24975" w:rsidRPr="007E0B31" w:rsidRDefault="00E24975" w:rsidP="00E2497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24975" w:rsidRPr="005C32A6" w14:paraId="11604B47" w14:textId="77777777" w:rsidTr="2C396FE4">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24975" w:rsidRPr="005C32A6" w:rsidRDefault="00E24975" w:rsidP="00E24975">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24975" w:rsidRPr="005C32A6" w:rsidRDefault="00E24975" w:rsidP="00E24975">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24975" w:rsidRPr="007E0B31" w14:paraId="363916FF" w14:textId="77777777" w:rsidTr="2C396FE4">
        <w:trPr>
          <w:cantSplit/>
        </w:trPr>
        <w:tc>
          <w:tcPr>
            <w:tcW w:w="2884" w:type="dxa"/>
          </w:tcPr>
          <w:p w14:paraId="79FD6F69" w14:textId="291AFEB3" w:rsidR="00E24975" w:rsidRPr="00F82697" w:rsidRDefault="00E24975" w:rsidP="00E24975">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24975" w:rsidRPr="007E0B31" w:rsidRDefault="00E24975" w:rsidP="00E24975">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24975" w:rsidRPr="007E0B31" w:rsidRDefault="00E24975" w:rsidP="00E24975">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24975" w:rsidRPr="007E0B31" w14:paraId="54897286" w14:textId="77777777" w:rsidTr="2C396FE4">
        <w:trPr>
          <w:cantSplit/>
        </w:trPr>
        <w:tc>
          <w:tcPr>
            <w:tcW w:w="2884" w:type="dxa"/>
          </w:tcPr>
          <w:p w14:paraId="319EB794" w14:textId="77777777" w:rsidR="00E24975" w:rsidRPr="007E0B31" w:rsidRDefault="00E24975" w:rsidP="00E24975">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24975" w:rsidRPr="007E0B31" w:rsidRDefault="00E24975" w:rsidP="00E2497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24975" w:rsidRPr="007E0B31" w14:paraId="41B7C8BE" w14:textId="77777777" w:rsidTr="2C396FE4">
        <w:trPr>
          <w:cantSplit/>
        </w:trPr>
        <w:tc>
          <w:tcPr>
            <w:tcW w:w="2884" w:type="dxa"/>
          </w:tcPr>
          <w:p w14:paraId="6202E479" w14:textId="7629FE16" w:rsidR="00E24975" w:rsidRPr="007E0B31" w:rsidRDefault="00E24975" w:rsidP="00E24975">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24975" w:rsidRPr="007E0B31" w:rsidRDefault="00E24975" w:rsidP="00E24975">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24975" w14:paraId="1E7B1355" w14:textId="77777777" w:rsidTr="2C396FE4">
        <w:trPr>
          <w:cantSplit/>
          <w:trHeight w:val="300"/>
        </w:trPr>
        <w:tc>
          <w:tcPr>
            <w:tcW w:w="2884" w:type="dxa"/>
          </w:tcPr>
          <w:p w14:paraId="47723749" w14:textId="1AEEBE51" w:rsidR="00E24975" w:rsidRDefault="00E24975" w:rsidP="00E24975">
            <w:pPr>
              <w:pStyle w:val="Arial11Bold"/>
              <w:rPr>
                <w:rFonts w:cs="Arial"/>
              </w:rPr>
            </w:pPr>
            <w:r w:rsidRPr="38E6A229">
              <w:rPr>
                <w:rFonts w:cs="Arial"/>
              </w:rPr>
              <w:t>National Energy System Operator or NESO</w:t>
            </w:r>
          </w:p>
        </w:tc>
        <w:tc>
          <w:tcPr>
            <w:tcW w:w="6634" w:type="dxa"/>
          </w:tcPr>
          <w:p w14:paraId="69C47B60" w14:textId="6E6B8941" w:rsidR="00E24975" w:rsidRDefault="00E24975" w:rsidP="00E24975">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E24975" w:rsidRPr="007E0B31" w14:paraId="063EB174" w14:textId="77777777" w:rsidTr="2C396FE4">
        <w:trPr>
          <w:cantSplit/>
        </w:trPr>
        <w:tc>
          <w:tcPr>
            <w:tcW w:w="2884" w:type="dxa"/>
          </w:tcPr>
          <w:p w14:paraId="37FB682E" w14:textId="77777777" w:rsidR="00E24975" w:rsidRPr="007E0B31" w:rsidRDefault="00E24975" w:rsidP="00E24975">
            <w:pPr>
              <w:pStyle w:val="Arial11Bold"/>
              <w:rPr>
                <w:rFonts w:cs="Arial"/>
              </w:rPr>
            </w:pPr>
            <w:r w:rsidRPr="007E0B31">
              <w:rPr>
                <w:rFonts w:cs="Arial"/>
              </w:rPr>
              <w:t>Network Data</w:t>
            </w:r>
          </w:p>
        </w:tc>
        <w:tc>
          <w:tcPr>
            <w:tcW w:w="6634" w:type="dxa"/>
          </w:tcPr>
          <w:p w14:paraId="42D87CF6" w14:textId="57380595" w:rsidR="00E24975" w:rsidRPr="007E0B31" w:rsidRDefault="00E24975" w:rsidP="00E24975">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24975" w:rsidRPr="007E0B31" w14:paraId="5CCE23CF" w14:textId="77777777" w:rsidTr="2C396FE4">
        <w:trPr>
          <w:cantSplit/>
        </w:trPr>
        <w:tc>
          <w:tcPr>
            <w:tcW w:w="2884" w:type="dxa"/>
          </w:tcPr>
          <w:p w14:paraId="32A9362E" w14:textId="66E2C1A5" w:rsidR="00E24975" w:rsidRPr="00012DF8" w:rsidRDefault="00E24975" w:rsidP="00E24975">
            <w:pPr>
              <w:pStyle w:val="Arial11Bold"/>
              <w:rPr>
                <w:rFonts w:cs="Arial"/>
              </w:rPr>
            </w:pPr>
            <w:r w:rsidRPr="002510FF">
              <w:rPr>
                <w:rFonts w:cs="Arial"/>
              </w:rPr>
              <w:lastRenderedPageBreak/>
              <w:t>Network Frequency Perturbation Plot</w:t>
            </w:r>
          </w:p>
        </w:tc>
        <w:tc>
          <w:tcPr>
            <w:tcW w:w="6634" w:type="dxa"/>
          </w:tcPr>
          <w:p w14:paraId="242BB7C1" w14:textId="77777777" w:rsidR="00E24975" w:rsidRPr="002510FF" w:rsidRDefault="00E24975" w:rsidP="00E24975">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24975" w:rsidRPr="002510FF" w:rsidRDefault="00E24975" w:rsidP="00E24975">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24975" w:rsidRPr="002510FF" w:rsidRDefault="00E24975" w:rsidP="00E24975">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24975" w:rsidRPr="00012DF8" w:rsidRDefault="00E24975" w:rsidP="00E24975">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E24975" w:rsidRPr="007E0B31" w14:paraId="110E5A97" w14:textId="77777777" w:rsidTr="2C396FE4">
        <w:trPr>
          <w:cantSplit/>
        </w:trPr>
        <w:tc>
          <w:tcPr>
            <w:tcW w:w="2884" w:type="dxa"/>
          </w:tcPr>
          <w:p w14:paraId="470DA843" w14:textId="771D09CC" w:rsidR="00E24975" w:rsidRPr="00AE104B" w:rsidRDefault="00E24975" w:rsidP="00E24975">
            <w:pPr>
              <w:pStyle w:val="Arial11Bold"/>
              <w:rPr>
                <w:rFonts w:cs="Arial"/>
              </w:rPr>
            </w:pPr>
            <w:r w:rsidRPr="00AE104B">
              <w:rPr>
                <w:rFonts w:cs="Arial"/>
              </w:rPr>
              <w:t>Network Gas Supply Emergency</w:t>
            </w:r>
          </w:p>
        </w:tc>
        <w:tc>
          <w:tcPr>
            <w:tcW w:w="6634" w:type="dxa"/>
          </w:tcPr>
          <w:p w14:paraId="71FCF9F7" w14:textId="300DD61D" w:rsidR="00E24975" w:rsidRPr="00AE104B" w:rsidRDefault="00E24975" w:rsidP="00E24975">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24975" w:rsidRPr="007E0B31" w14:paraId="50F13394" w14:textId="77777777" w:rsidTr="2C396FE4">
        <w:trPr>
          <w:cantSplit/>
        </w:trPr>
        <w:tc>
          <w:tcPr>
            <w:tcW w:w="2884" w:type="dxa"/>
          </w:tcPr>
          <w:p w14:paraId="2E2A5894" w14:textId="77777777" w:rsidR="00E24975" w:rsidRPr="007E0B31" w:rsidRDefault="00E24975" w:rsidP="00E24975">
            <w:pPr>
              <w:pStyle w:val="Arial11Bold"/>
              <w:rPr>
                <w:rFonts w:cs="Arial"/>
              </w:rPr>
            </w:pPr>
            <w:r w:rsidRPr="007E0B31">
              <w:rPr>
                <w:rFonts w:cs="Arial"/>
              </w:rPr>
              <w:t>Network Operator</w:t>
            </w:r>
          </w:p>
        </w:tc>
        <w:tc>
          <w:tcPr>
            <w:tcW w:w="6634" w:type="dxa"/>
          </w:tcPr>
          <w:p w14:paraId="2994EA67" w14:textId="77777777" w:rsidR="00E24975" w:rsidRPr="007E0B31" w:rsidRDefault="00E24975" w:rsidP="00E24975">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24975" w:rsidRPr="007E0B31" w14:paraId="7261B1B3" w14:textId="77777777" w:rsidTr="2C396FE4">
        <w:trPr>
          <w:cantSplit/>
        </w:trPr>
        <w:tc>
          <w:tcPr>
            <w:tcW w:w="2884" w:type="dxa"/>
          </w:tcPr>
          <w:p w14:paraId="6140C6D1" w14:textId="78E67F2C" w:rsidR="00E24975" w:rsidRPr="00803955" w:rsidRDefault="00E24975" w:rsidP="00E24975">
            <w:pPr>
              <w:pStyle w:val="Arial11Bold"/>
              <w:rPr>
                <w:rFonts w:cs="Arial"/>
              </w:rPr>
            </w:pPr>
            <w:r w:rsidRPr="00803955">
              <w:rPr>
                <w:rFonts w:cs="Arial"/>
              </w:rPr>
              <w:t>NGET</w:t>
            </w:r>
          </w:p>
        </w:tc>
        <w:tc>
          <w:tcPr>
            <w:tcW w:w="6634" w:type="dxa"/>
          </w:tcPr>
          <w:p w14:paraId="0D182575" w14:textId="7BBDF97A" w:rsidR="00E24975" w:rsidRPr="007E0B31" w:rsidRDefault="00E24975" w:rsidP="00E24975">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24975" w:rsidRPr="007E0B31" w14:paraId="604B5261" w14:textId="77777777" w:rsidTr="2C396FE4">
        <w:trPr>
          <w:cantSplit/>
        </w:trPr>
        <w:tc>
          <w:tcPr>
            <w:tcW w:w="2884" w:type="dxa"/>
          </w:tcPr>
          <w:p w14:paraId="2623F54E" w14:textId="01991352" w:rsidR="00E24975" w:rsidRPr="00D0602D" w:rsidRDefault="00E24975" w:rsidP="00E24975">
            <w:pPr>
              <w:pStyle w:val="Arial11Bold"/>
              <w:rPr>
                <w:rFonts w:cs="Arial"/>
              </w:rPr>
            </w:pPr>
            <w:r w:rsidRPr="002510FF">
              <w:rPr>
                <w:rFonts w:cs="Arial"/>
              </w:rPr>
              <w:t>Nichols Chart</w:t>
            </w:r>
          </w:p>
        </w:tc>
        <w:tc>
          <w:tcPr>
            <w:tcW w:w="6634" w:type="dxa"/>
          </w:tcPr>
          <w:p w14:paraId="4C86893A" w14:textId="422AF3BB" w:rsidR="00E24975" w:rsidRPr="00D0602D" w:rsidRDefault="00E24975" w:rsidP="00E24975">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24975" w:rsidRPr="007E0B31" w14:paraId="7E70E3CF" w14:textId="77777777" w:rsidTr="2C396FE4">
        <w:trPr>
          <w:cantSplit/>
        </w:trPr>
        <w:tc>
          <w:tcPr>
            <w:tcW w:w="2884" w:type="dxa"/>
          </w:tcPr>
          <w:p w14:paraId="5C3F33DF" w14:textId="77777777" w:rsidR="00E24975" w:rsidRPr="007E0B31" w:rsidRDefault="00E24975" w:rsidP="00E24975">
            <w:pPr>
              <w:pStyle w:val="Arial11Bold"/>
              <w:rPr>
                <w:rFonts w:cs="Arial"/>
              </w:rPr>
            </w:pPr>
            <w:r w:rsidRPr="007E0B31">
              <w:rPr>
                <w:rFonts w:cs="Arial"/>
              </w:rPr>
              <w:t>No-Load Field Voltage</w:t>
            </w:r>
          </w:p>
        </w:tc>
        <w:tc>
          <w:tcPr>
            <w:tcW w:w="6634" w:type="dxa"/>
          </w:tcPr>
          <w:p w14:paraId="7FB5D9C9" w14:textId="77777777" w:rsidR="00E24975" w:rsidRPr="007E0B31" w:rsidRDefault="00E24975" w:rsidP="00E2497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E24975" w:rsidRPr="007E0B31" w14:paraId="31E3CC2E" w14:textId="77777777" w:rsidTr="2C396FE4">
        <w:trPr>
          <w:cantSplit/>
        </w:trPr>
        <w:tc>
          <w:tcPr>
            <w:tcW w:w="2884" w:type="dxa"/>
          </w:tcPr>
          <w:p w14:paraId="4BE07CB3" w14:textId="77777777" w:rsidR="00E24975" w:rsidRPr="007E0B31" w:rsidRDefault="00E24975" w:rsidP="00E24975">
            <w:pPr>
              <w:pStyle w:val="Arial11Bold"/>
              <w:rPr>
                <w:rFonts w:cs="Arial"/>
              </w:rPr>
            </w:pPr>
            <w:r w:rsidRPr="007E0B31">
              <w:rPr>
                <w:rFonts w:cs="Arial"/>
              </w:rPr>
              <w:t>No System Connection</w:t>
            </w:r>
          </w:p>
        </w:tc>
        <w:tc>
          <w:tcPr>
            <w:tcW w:w="6634" w:type="dxa"/>
          </w:tcPr>
          <w:p w14:paraId="7E1CCCA5" w14:textId="77777777" w:rsidR="00E24975" w:rsidRPr="007E0B31" w:rsidRDefault="00E24975" w:rsidP="00E24975">
            <w:pPr>
              <w:pStyle w:val="TableArial11"/>
              <w:rPr>
                <w:rFonts w:cs="Arial"/>
              </w:rPr>
            </w:pPr>
            <w:r w:rsidRPr="007E0B31">
              <w:rPr>
                <w:rFonts w:cs="Arial"/>
              </w:rPr>
              <w:t>As defined in OC8A.1.6.2 and OC8B.1.7.2</w:t>
            </w:r>
            <w:r>
              <w:rPr>
                <w:rFonts w:cs="Arial"/>
              </w:rPr>
              <w:t>.</w:t>
            </w:r>
          </w:p>
        </w:tc>
      </w:tr>
      <w:tr w:rsidR="00E24975" w:rsidRPr="007E0B31" w14:paraId="19692180" w14:textId="77777777" w:rsidTr="2C396FE4">
        <w:trPr>
          <w:cantSplit/>
        </w:trPr>
        <w:tc>
          <w:tcPr>
            <w:tcW w:w="2884" w:type="dxa"/>
          </w:tcPr>
          <w:p w14:paraId="7BE22D98" w14:textId="3A2FC6EB" w:rsidR="00E24975" w:rsidRPr="00BC445E" w:rsidRDefault="00E24975" w:rsidP="00E24975">
            <w:pPr>
              <w:pStyle w:val="Arial11Bold"/>
              <w:rPr>
                <w:rFonts w:cs="Arial"/>
              </w:rPr>
            </w:pPr>
            <w:r w:rsidRPr="002510FF">
              <w:rPr>
                <w:rFonts w:cs="Arial"/>
              </w:rPr>
              <w:t>Non-CUSC Party</w:t>
            </w:r>
          </w:p>
        </w:tc>
        <w:tc>
          <w:tcPr>
            <w:tcW w:w="6634" w:type="dxa"/>
          </w:tcPr>
          <w:p w14:paraId="2EFC201F" w14:textId="55EEFEE9" w:rsidR="00E24975" w:rsidRPr="00BC445E" w:rsidRDefault="00E24975" w:rsidP="00E24975">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24975" w:rsidRPr="007E0B31" w14:paraId="1B3105BA" w14:textId="77777777" w:rsidTr="2C396FE4">
        <w:trPr>
          <w:cantSplit/>
        </w:trPr>
        <w:tc>
          <w:tcPr>
            <w:tcW w:w="2884" w:type="dxa"/>
          </w:tcPr>
          <w:p w14:paraId="1DED6A82" w14:textId="76D91D6B" w:rsidR="00E24975" w:rsidRPr="00DD7E1A" w:rsidRDefault="00E24975" w:rsidP="00E24975">
            <w:pPr>
              <w:pStyle w:val="Arial11Bold"/>
              <w:rPr>
                <w:rFonts w:cs="Arial"/>
                <w:szCs w:val="22"/>
              </w:rPr>
            </w:pPr>
            <w:r w:rsidRPr="00DB341C">
              <w:rPr>
                <w:rFonts w:cs="Arial"/>
              </w:rPr>
              <w:t>Non-Synchronous Electricity Storage Module</w:t>
            </w:r>
          </w:p>
        </w:tc>
        <w:tc>
          <w:tcPr>
            <w:tcW w:w="6634" w:type="dxa"/>
          </w:tcPr>
          <w:p w14:paraId="381BBD11" w14:textId="03B1FEAF" w:rsidR="00E24975" w:rsidRPr="00DD7E1A" w:rsidRDefault="00E24975" w:rsidP="00E24975">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24975" w:rsidRPr="007E0B31" w14:paraId="59C66FC2" w14:textId="77777777" w:rsidTr="2C396FE4">
        <w:trPr>
          <w:cantSplit/>
        </w:trPr>
        <w:tc>
          <w:tcPr>
            <w:tcW w:w="2884" w:type="dxa"/>
          </w:tcPr>
          <w:p w14:paraId="42528E88" w14:textId="2432B8B1" w:rsidR="00E24975" w:rsidRPr="00DD7E1A" w:rsidRDefault="00E24975" w:rsidP="00E24975">
            <w:pPr>
              <w:pStyle w:val="Arial11Bold"/>
              <w:rPr>
                <w:rFonts w:cs="Arial"/>
              </w:rPr>
            </w:pPr>
            <w:r w:rsidRPr="00DD7E1A">
              <w:rPr>
                <w:rFonts w:cs="Arial"/>
                <w:szCs w:val="22"/>
              </w:rPr>
              <w:t>Notification of User’s Intention to Operate</w:t>
            </w:r>
          </w:p>
        </w:tc>
        <w:tc>
          <w:tcPr>
            <w:tcW w:w="6634" w:type="dxa"/>
          </w:tcPr>
          <w:p w14:paraId="7432BE96" w14:textId="11A89A65" w:rsidR="00E24975" w:rsidRPr="00DD7E1A" w:rsidRDefault="00E24975" w:rsidP="00E24975">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24975" w:rsidRPr="007E0B31" w14:paraId="31537B23" w14:textId="77777777" w:rsidTr="2C396FE4">
        <w:trPr>
          <w:cantSplit/>
        </w:trPr>
        <w:tc>
          <w:tcPr>
            <w:tcW w:w="2884" w:type="dxa"/>
          </w:tcPr>
          <w:p w14:paraId="0B1CCC78" w14:textId="675E426A" w:rsidR="00E24975" w:rsidRPr="007E0B31" w:rsidRDefault="00E24975" w:rsidP="00E24975">
            <w:pPr>
              <w:pStyle w:val="Arial11Bold"/>
              <w:rPr>
                <w:rFonts w:cs="Arial"/>
              </w:rPr>
            </w:pPr>
            <w:bookmarkStart w:id="85" w:name="_DV_C45"/>
            <w:r w:rsidRPr="007E0B31">
              <w:rPr>
                <w:rFonts w:cs="Arial"/>
              </w:rPr>
              <w:lastRenderedPageBreak/>
              <w:t>Notification of User’s Intention to Synchronise</w:t>
            </w:r>
            <w:bookmarkEnd w:id="85"/>
          </w:p>
        </w:tc>
        <w:tc>
          <w:tcPr>
            <w:tcW w:w="6634" w:type="dxa"/>
          </w:tcPr>
          <w:p w14:paraId="6ADCBD35" w14:textId="0DA3F6C9" w:rsidR="00E24975" w:rsidRPr="007E0B31" w:rsidRDefault="00E24975" w:rsidP="00E24975">
            <w:pPr>
              <w:pStyle w:val="TableArial11"/>
              <w:rPr>
                <w:rFonts w:cs="Arial"/>
              </w:rPr>
            </w:pPr>
            <w:bookmarkStart w:id="86"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86"/>
          </w:p>
        </w:tc>
      </w:tr>
      <w:tr w:rsidR="00E24975" w:rsidRPr="007E0B31" w14:paraId="6F3AAFE1" w14:textId="77777777" w:rsidTr="2C396FE4">
        <w:trPr>
          <w:cantSplit/>
        </w:trPr>
        <w:tc>
          <w:tcPr>
            <w:tcW w:w="2884" w:type="dxa"/>
          </w:tcPr>
          <w:p w14:paraId="03F8CDD9" w14:textId="77777777" w:rsidR="00E24975" w:rsidRPr="00DD7E1A" w:rsidRDefault="00E24975" w:rsidP="00E24975">
            <w:pPr>
              <w:pStyle w:val="Arial11Bold"/>
              <w:rPr>
                <w:rFonts w:cs="Arial"/>
                <w:szCs w:val="22"/>
              </w:rPr>
            </w:pPr>
            <w:r w:rsidRPr="00B11B83">
              <w:t xml:space="preserve">Non-Controllable Electricity Storage Equipment </w:t>
            </w:r>
          </w:p>
        </w:tc>
        <w:tc>
          <w:tcPr>
            <w:tcW w:w="6634" w:type="dxa"/>
          </w:tcPr>
          <w:p w14:paraId="7AFDA1F2" w14:textId="77777777" w:rsidR="00E24975" w:rsidRPr="00DD7E1A" w:rsidRDefault="00E24975" w:rsidP="00E24975">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24975" w:rsidRPr="007E0B31" w14:paraId="6BE07DD9" w14:textId="77777777" w:rsidTr="2C396FE4">
        <w:trPr>
          <w:cantSplit/>
        </w:trPr>
        <w:tc>
          <w:tcPr>
            <w:tcW w:w="2884" w:type="dxa"/>
          </w:tcPr>
          <w:p w14:paraId="768646E5" w14:textId="36D40080" w:rsidR="00E24975" w:rsidRPr="00DD7E1A" w:rsidRDefault="00E24975" w:rsidP="00E24975">
            <w:pPr>
              <w:pStyle w:val="Arial11Bold"/>
              <w:rPr>
                <w:rFonts w:cs="Arial"/>
              </w:rPr>
            </w:pPr>
            <w:r w:rsidRPr="00DD7E1A">
              <w:rPr>
                <w:rFonts w:cs="Arial"/>
                <w:szCs w:val="22"/>
              </w:rPr>
              <w:t>Non-Dynamic Frequency Response Service</w:t>
            </w:r>
          </w:p>
        </w:tc>
        <w:tc>
          <w:tcPr>
            <w:tcW w:w="6634" w:type="dxa"/>
          </w:tcPr>
          <w:p w14:paraId="185ABBBA" w14:textId="1A0ABCC4" w:rsidR="00E24975" w:rsidRPr="00DD7E1A" w:rsidRDefault="00E24975" w:rsidP="00E24975">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24975" w:rsidRPr="007E0B31" w14:paraId="73951D04" w14:textId="77777777" w:rsidTr="2C396FE4">
        <w:trPr>
          <w:cantSplit/>
        </w:trPr>
        <w:tc>
          <w:tcPr>
            <w:tcW w:w="2884" w:type="dxa"/>
          </w:tcPr>
          <w:p w14:paraId="6AA7C24E" w14:textId="77777777" w:rsidR="00E24975" w:rsidRPr="007E0B31" w:rsidRDefault="00E24975" w:rsidP="00E24975">
            <w:pPr>
              <w:pStyle w:val="Arial11Bold"/>
              <w:rPr>
                <w:rFonts w:cs="Arial"/>
              </w:rPr>
            </w:pPr>
            <w:r w:rsidRPr="007E0B31">
              <w:rPr>
                <w:rFonts w:cs="Arial"/>
              </w:rPr>
              <w:t>Non-Embedded Customer</w:t>
            </w:r>
          </w:p>
        </w:tc>
        <w:tc>
          <w:tcPr>
            <w:tcW w:w="6634" w:type="dxa"/>
          </w:tcPr>
          <w:p w14:paraId="40D62D50" w14:textId="77777777" w:rsidR="00E24975" w:rsidRPr="007E0B31" w:rsidRDefault="00E24975" w:rsidP="00E24975">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24975" w:rsidRPr="007E0B31" w14:paraId="74A5AC4F" w14:textId="77777777" w:rsidTr="2C396FE4">
        <w:trPr>
          <w:cantSplit/>
        </w:trPr>
        <w:tc>
          <w:tcPr>
            <w:tcW w:w="2884" w:type="dxa"/>
          </w:tcPr>
          <w:p w14:paraId="397A4B64" w14:textId="77777777" w:rsidR="00E24975" w:rsidRPr="007E0B31" w:rsidRDefault="00E24975" w:rsidP="00E24975">
            <w:pPr>
              <w:pStyle w:val="Arial11Bold"/>
              <w:rPr>
                <w:rFonts w:cs="Arial"/>
              </w:rPr>
            </w:pPr>
            <w:r w:rsidRPr="00B61F80">
              <w:t>Non-Synchronous Electricity Storage Module</w:t>
            </w:r>
          </w:p>
        </w:tc>
        <w:tc>
          <w:tcPr>
            <w:tcW w:w="6634" w:type="dxa"/>
          </w:tcPr>
          <w:p w14:paraId="23AB1086" w14:textId="77777777" w:rsidR="00E24975" w:rsidRPr="007E0B31" w:rsidRDefault="00E24975" w:rsidP="00E24975">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24975" w:rsidRPr="007E0B31" w14:paraId="3C739ACC" w14:textId="77777777" w:rsidTr="2C396FE4">
        <w:trPr>
          <w:cantSplit/>
        </w:trPr>
        <w:tc>
          <w:tcPr>
            <w:tcW w:w="2884" w:type="dxa"/>
          </w:tcPr>
          <w:p w14:paraId="12D0456B" w14:textId="77777777" w:rsidR="00E24975" w:rsidRPr="007E0B31" w:rsidRDefault="00E24975" w:rsidP="00E24975">
            <w:pPr>
              <w:pStyle w:val="Arial11Bold"/>
              <w:rPr>
                <w:rFonts w:cs="Arial"/>
              </w:rPr>
            </w:pPr>
            <w:r>
              <w:t>Non-Synchronous Electricity Storage Unit</w:t>
            </w:r>
          </w:p>
        </w:tc>
        <w:tc>
          <w:tcPr>
            <w:tcW w:w="6634" w:type="dxa"/>
          </w:tcPr>
          <w:p w14:paraId="5B03D0F1" w14:textId="77777777" w:rsidR="00E24975" w:rsidRPr="007E0B31" w:rsidRDefault="00E24975" w:rsidP="00E24975">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24975" w:rsidRPr="007E0B31" w14:paraId="35CF6FC2" w14:textId="77777777" w:rsidTr="2C396FE4">
        <w:trPr>
          <w:cantSplit/>
        </w:trPr>
        <w:tc>
          <w:tcPr>
            <w:tcW w:w="2884" w:type="dxa"/>
          </w:tcPr>
          <w:p w14:paraId="3A87232E" w14:textId="77777777" w:rsidR="00E24975" w:rsidRPr="007E0B31" w:rsidRDefault="00E24975" w:rsidP="00E24975">
            <w:pPr>
              <w:pStyle w:val="Arial11Bold"/>
              <w:rPr>
                <w:rFonts w:cs="Arial"/>
              </w:rPr>
            </w:pPr>
            <w:r w:rsidRPr="007E0B31">
              <w:rPr>
                <w:rFonts w:cs="Arial"/>
              </w:rPr>
              <w:t>Non-Synchronous Generating Unit</w:t>
            </w:r>
          </w:p>
        </w:tc>
        <w:tc>
          <w:tcPr>
            <w:tcW w:w="6634" w:type="dxa"/>
          </w:tcPr>
          <w:p w14:paraId="6D5D77F2" w14:textId="77777777" w:rsidR="00E24975" w:rsidRPr="007E0B31" w:rsidRDefault="00E24975" w:rsidP="00E24975">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24975" w:rsidRPr="007E0B31" w14:paraId="64B4C18C" w14:textId="77777777" w:rsidTr="2C396FE4">
        <w:trPr>
          <w:cantSplit/>
        </w:trPr>
        <w:tc>
          <w:tcPr>
            <w:tcW w:w="2884" w:type="dxa"/>
          </w:tcPr>
          <w:p w14:paraId="71FF2E3B" w14:textId="77777777" w:rsidR="00E24975" w:rsidRPr="007E0B31" w:rsidRDefault="00E24975" w:rsidP="00E24975">
            <w:pPr>
              <w:pStyle w:val="Arial11Bold"/>
              <w:rPr>
                <w:rFonts w:cs="Arial"/>
              </w:rPr>
            </w:pPr>
            <w:r w:rsidRPr="007E0B31">
              <w:rPr>
                <w:rFonts w:cs="Arial"/>
              </w:rPr>
              <w:t>Normal CCGT Module</w:t>
            </w:r>
          </w:p>
        </w:tc>
        <w:tc>
          <w:tcPr>
            <w:tcW w:w="6634" w:type="dxa"/>
          </w:tcPr>
          <w:p w14:paraId="659D7595" w14:textId="77777777" w:rsidR="00E24975" w:rsidRPr="007E0B31" w:rsidRDefault="00E24975" w:rsidP="00E24975">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24975" w:rsidRPr="007E0B31" w14:paraId="7EBC18BA" w14:textId="77777777" w:rsidTr="2C396FE4">
        <w:trPr>
          <w:cantSplit/>
        </w:trPr>
        <w:tc>
          <w:tcPr>
            <w:tcW w:w="2884" w:type="dxa"/>
          </w:tcPr>
          <w:p w14:paraId="057211B2" w14:textId="77777777" w:rsidR="00E24975" w:rsidRPr="007E0B31" w:rsidRDefault="00E24975" w:rsidP="00E24975">
            <w:pPr>
              <w:pStyle w:val="Arial11Bold"/>
              <w:rPr>
                <w:rFonts w:cs="Arial"/>
              </w:rPr>
            </w:pPr>
            <w:r w:rsidRPr="007E0B31">
              <w:rPr>
                <w:rFonts w:cs="Arial"/>
              </w:rPr>
              <w:t>Novel Unit</w:t>
            </w:r>
          </w:p>
        </w:tc>
        <w:tc>
          <w:tcPr>
            <w:tcW w:w="6634" w:type="dxa"/>
          </w:tcPr>
          <w:p w14:paraId="041D9A7B" w14:textId="77777777" w:rsidR="00E24975" w:rsidRPr="007E0B31" w:rsidRDefault="00E24975" w:rsidP="00E24975">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24975" w:rsidRPr="007E0B31" w14:paraId="1296A4A5" w14:textId="77777777" w:rsidTr="2C396FE4">
        <w:trPr>
          <w:cantSplit/>
        </w:trPr>
        <w:tc>
          <w:tcPr>
            <w:tcW w:w="2884" w:type="dxa"/>
          </w:tcPr>
          <w:p w14:paraId="110D92AE" w14:textId="77777777" w:rsidR="00E24975" w:rsidRPr="007E0B31" w:rsidRDefault="00E24975" w:rsidP="00E24975">
            <w:pPr>
              <w:pStyle w:val="Arial11Bold"/>
              <w:rPr>
                <w:rFonts w:cs="Arial"/>
              </w:rPr>
            </w:pPr>
            <w:r w:rsidRPr="007E0B31">
              <w:rPr>
                <w:rFonts w:cs="Arial"/>
              </w:rPr>
              <w:t>OC9 De-synchronised Island Procedure</w:t>
            </w:r>
          </w:p>
        </w:tc>
        <w:tc>
          <w:tcPr>
            <w:tcW w:w="6634" w:type="dxa"/>
          </w:tcPr>
          <w:p w14:paraId="50C0E178" w14:textId="77777777" w:rsidR="00E24975" w:rsidRPr="007E0B31" w:rsidRDefault="00E24975" w:rsidP="00E24975">
            <w:pPr>
              <w:pStyle w:val="TableArial11"/>
              <w:rPr>
                <w:rFonts w:cs="Arial"/>
                <w:b/>
                <w:u w:val="single"/>
              </w:rPr>
            </w:pPr>
            <w:r w:rsidRPr="007E0B31">
              <w:rPr>
                <w:rFonts w:cs="Arial"/>
              </w:rPr>
              <w:t>Has the meaning set out in OC9.5.4.</w:t>
            </w:r>
          </w:p>
        </w:tc>
      </w:tr>
      <w:tr w:rsidR="00057346" w:rsidRPr="007E0B31" w14:paraId="09039A6E" w14:textId="77777777" w:rsidTr="2C396FE4">
        <w:trPr>
          <w:cantSplit/>
          <w:ins w:id="87" w:author="Steve Baker (NESO)" w:date="2024-10-24T12:29:00Z"/>
        </w:trPr>
        <w:tc>
          <w:tcPr>
            <w:tcW w:w="2884" w:type="dxa"/>
          </w:tcPr>
          <w:p w14:paraId="6B38484D" w14:textId="1C4DB0F0" w:rsidR="00057346" w:rsidRPr="007E0B31" w:rsidRDefault="00057346" w:rsidP="00E24975">
            <w:pPr>
              <w:pStyle w:val="Arial11Bold"/>
              <w:rPr>
                <w:ins w:id="88" w:author="Steve Baker (NESO)" w:date="2024-10-24T12:29:00Z"/>
                <w:rFonts w:cs="Arial"/>
              </w:rPr>
            </w:pPr>
            <w:ins w:id="89" w:author="Steve Baker (NESO)" w:date="2024-10-24T12:29:00Z">
              <w:r>
                <w:rPr>
                  <w:rFonts w:cs="Arial"/>
                </w:rPr>
                <w:t>Offer Acceptance</w:t>
              </w:r>
            </w:ins>
          </w:p>
        </w:tc>
        <w:tc>
          <w:tcPr>
            <w:tcW w:w="6634" w:type="dxa"/>
          </w:tcPr>
          <w:p w14:paraId="693A9F71" w14:textId="2C18667F" w:rsidR="00057346" w:rsidRPr="007E0B31" w:rsidRDefault="00FA25E0" w:rsidP="00E24975">
            <w:pPr>
              <w:pStyle w:val="TableArial11"/>
              <w:rPr>
                <w:ins w:id="90" w:author="Steve Baker (NESO)" w:date="2024-10-24T12:29:00Z"/>
                <w:rFonts w:cs="Arial"/>
              </w:rPr>
            </w:pPr>
            <w:ins w:id="91" w:author="Steve Baker (NESO)" w:date="2024-10-29T10:33:00Z">
              <w:r w:rsidRPr="3DE7ED2B">
                <w:rPr>
                  <w:rFonts w:cs="Arial"/>
                </w:rPr>
                <w:t xml:space="preserve">An acceptance by a </w:t>
              </w:r>
              <w:r w:rsidRPr="3DE7ED2B">
                <w:rPr>
                  <w:rFonts w:cs="Arial"/>
                  <w:b/>
                  <w:bCs/>
                </w:rPr>
                <w:t>BM</w:t>
              </w:r>
            </w:ins>
            <w:ins w:id="92" w:author="Alex Aristodemou (NESO)" w:date="2024-10-29T17:57:00Z">
              <w:r w:rsidR="00A82B54" w:rsidRPr="3DE7ED2B">
                <w:rPr>
                  <w:rFonts w:cs="Arial"/>
                  <w:b/>
                  <w:bCs/>
                </w:rPr>
                <w:t xml:space="preserve"> </w:t>
              </w:r>
            </w:ins>
            <w:ins w:id="93" w:author="Steve Baker (NESO)" w:date="2024-10-29T10:33:00Z">
              <w:r w:rsidRPr="3DE7ED2B">
                <w:rPr>
                  <w:rFonts w:cs="Arial"/>
                  <w:b/>
                  <w:bCs/>
                </w:rPr>
                <w:t>U</w:t>
              </w:r>
            </w:ins>
            <w:ins w:id="94" w:author="Alex Aristodemou (NESO)" w:date="2024-10-29T17:57:00Z">
              <w:r w:rsidR="00A82B54" w:rsidRPr="3DE7ED2B">
                <w:rPr>
                  <w:rFonts w:cs="Arial"/>
                  <w:b/>
                  <w:bCs/>
                </w:rPr>
                <w:t>nit</w:t>
              </w:r>
            </w:ins>
            <w:ins w:id="95" w:author="Steve Baker (NESO)" w:date="2024-10-29T10:33:00Z">
              <w:r w:rsidRPr="3DE7ED2B">
                <w:rPr>
                  <w:rFonts w:cs="Arial"/>
                </w:rPr>
                <w:t xml:space="preserve"> </w:t>
              </w:r>
            </w:ins>
            <w:ins w:id="96" w:author="Steve Baker (NESO)" w:date="2024-11-15T12:51:00Z">
              <w:r w:rsidR="00820397">
                <w:rPr>
                  <w:rFonts w:cs="Arial"/>
                </w:rPr>
                <w:t xml:space="preserve">of a </w:t>
              </w:r>
              <w:r w:rsidR="00820397" w:rsidRPr="00D6627A">
                <w:rPr>
                  <w:rFonts w:cs="Arial"/>
                  <w:b/>
                  <w:bCs/>
                </w:rPr>
                <w:t xml:space="preserve">Bid-Offer </w:t>
              </w:r>
            </w:ins>
            <w:proofErr w:type="spellStart"/>
            <w:ins w:id="97" w:author="Steve Baker (NESO)" w:date="2024-11-15T12:52:00Z">
              <w:r w:rsidR="006E592A" w:rsidRPr="00D6627A">
                <w:rPr>
                  <w:rFonts w:cs="Arial"/>
                  <w:b/>
                  <w:bCs/>
                </w:rPr>
                <w:t>Acceptence</w:t>
              </w:r>
              <w:proofErr w:type="spellEnd"/>
              <w:r w:rsidR="006E592A">
                <w:rPr>
                  <w:rFonts w:cs="Arial"/>
                </w:rPr>
                <w:t xml:space="preserve"> </w:t>
              </w:r>
            </w:ins>
            <w:ins w:id="98" w:author="Steve Baker (NESO)" w:date="2024-10-29T10:33:00Z">
              <w:r w:rsidRPr="3DE7ED2B">
                <w:rPr>
                  <w:rFonts w:cs="Arial"/>
                </w:rPr>
                <w:t xml:space="preserve">to increase its </w:t>
              </w:r>
            </w:ins>
            <w:ins w:id="99" w:author="Steve Baker (NESO)" w:date="2024-11-18T12:50:00Z">
              <w:r w:rsidR="00F76FFE" w:rsidRPr="00F76FFE">
                <w:rPr>
                  <w:rFonts w:cs="Arial"/>
                  <w:b/>
                  <w:bCs/>
                </w:rPr>
                <w:t>E</w:t>
              </w:r>
            </w:ins>
            <w:ins w:id="100" w:author="Steve Baker (NESO)" w:date="2024-10-29T10:33:00Z">
              <w:r w:rsidRPr="00F76FFE">
                <w:rPr>
                  <w:rFonts w:cs="Arial"/>
                  <w:b/>
                  <w:bCs/>
                </w:rPr>
                <w:t>xport</w:t>
              </w:r>
              <w:r w:rsidRPr="3DE7ED2B">
                <w:rPr>
                  <w:rFonts w:cs="Arial"/>
                </w:rPr>
                <w:t xml:space="preserve"> </w:t>
              </w:r>
              <w:proofErr w:type="gramStart"/>
              <w:r w:rsidRPr="3DE7ED2B">
                <w:rPr>
                  <w:rFonts w:cs="Arial"/>
                </w:rPr>
                <w:t>onto</w:t>
              </w:r>
            </w:ins>
            <w:ins w:id="101" w:author="Steve Baker (NESO)" w:date="2024-11-15T12:53:00Z">
              <w:r w:rsidR="006E592A">
                <w:rPr>
                  <w:rFonts w:cs="Arial"/>
                </w:rPr>
                <w:t>,</w:t>
              </w:r>
            </w:ins>
            <w:ins w:id="102" w:author="Alex Aristodemou (NESO)" w:date="2024-10-29T17:57:00Z">
              <w:r w:rsidR="00A82B54" w:rsidRPr="3DE7ED2B">
                <w:rPr>
                  <w:rFonts w:cs="Arial"/>
                </w:rPr>
                <w:t xml:space="preserve"> </w:t>
              </w:r>
            </w:ins>
            <w:ins w:id="103" w:author="Steve Baker (NESO)" w:date="2024-10-29T10:33:00Z">
              <w:r w:rsidRPr="3DE7ED2B">
                <w:rPr>
                  <w:rFonts w:cs="Arial"/>
                </w:rPr>
                <w:t>or</w:t>
              </w:r>
              <w:proofErr w:type="gramEnd"/>
              <w:r w:rsidRPr="3DE7ED2B">
                <w:rPr>
                  <w:rFonts w:cs="Arial"/>
                </w:rPr>
                <w:t xml:space="preserve"> decrease its </w:t>
              </w:r>
            </w:ins>
            <w:ins w:id="104" w:author="Steve Baker (NESO)" w:date="2024-11-18T12:50:00Z">
              <w:r w:rsidR="00F76FFE" w:rsidRPr="00F76FFE">
                <w:rPr>
                  <w:rFonts w:cs="Arial"/>
                  <w:b/>
                  <w:bCs/>
                </w:rPr>
                <w:t>I</w:t>
              </w:r>
            </w:ins>
            <w:ins w:id="105" w:author="Steve Baker (NESO)" w:date="2024-10-29T10:33:00Z">
              <w:r w:rsidRPr="00F76FFE">
                <w:rPr>
                  <w:rFonts w:cs="Arial"/>
                  <w:b/>
                  <w:bCs/>
                </w:rPr>
                <w:t>mport</w:t>
              </w:r>
              <w:r w:rsidRPr="3DE7ED2B">
                <w:rPr>
                  <w:rFonts w:cs="Arial"/>
                </w:rPr>
                <w:t xml:space="preserve"> from </w:t>
              </w:r>
            </w:ins>
            <w:ins w:id="106" w:author="Alex Aristodemou (NESO)" w:date="2024-10-29T17:57:00Z">
              <w:r w:rsidR="00A82B54" w:rsidRPr="3DE7ED2B">
                <w:rPr>
                  <w:rFonts w:cs="Arial"/>
                </w:rPr>
                <w:t xml:space="preserve">the </w:t>
              </w:r>
              <w:r w:rsidR="00A82B54" w:rsidRPr="3DE7ED2B">
                <w:rPr>
                  <w:rFonts w:cs="Arial"/>
                  <w:b/>
                  <w:bCs/>
                </w:rPr>
                <w:t>National Electricity Transmission Sys</w:t>
              </w:r>
            </w:ins>
            <w:ins w:id="107" w:author="Alex Aristodemou (NESO)" w:date="2024-10-29T17:58:00Z">
              <w:r w:rsidR="00A82B54" w:rsidRPr="3DE7ED2B">
                <w:rPr>
                  <w:rFonts w:cs="Arial"/>
                  <w:b/>
                  <w:bCs/>
                </w:rPr>
                <w:t>tem</w:t>
              </w:r>
            </w:ins>
            <w:ins w:id="108" w:author="Steve Baker (NESO)" w:date="2024-10-30T09:55:00Z">
              <w:r w:rsidR="004B6BCD" w:rsidRPr="3DE7ED2B">
                <w:rPr>
                  <w:rFonts w:cs="Arial"/>
                  <w:b/>
                  <w:bCs/>
                </w:rPr>
                <w:t>.</w:t>
              </w:r>
            </w:ins>
          </w:p>
        </w:tc>
      </w:tr>
      <w:tr w:rsidR="00E24975" w:rsidRPr="007E0B31" w14:paraId="5C71F10A" w14:textId="77777777" w:rsidTr="2C396FE4">
        <w:trPr>
          <w:cantSplit/>
        </w:trPr>
        <w:tc>
          <w:tcPr>
            <w:tcW w:w="2884" w:type="dxa"/>
          </w:tcPr>
          <w:p w14:paraId="3836FE92" w14:textId="77777777" w:rsidR="00E24975" w:rsidRPr="007E0B31" w:rsidRDefault="00E24975" w:rsidP="00E24975">
            <w:pPr>
              <w:pStyle w:val="Arial11Bold"/>
              <w:rPr>
                <w:rFonts w:cs="Arial"/>
              </w:rPr>
            </w:pPr>
            <w:r w:rsidRPr="007E0B31">
              <w:rPr>
                <w:rFonts w:cs="Arial"/>
              </w:rPr>
              <w:t>Offshore</w:t>
            </w:r>
          </w:p>
        </w:tc>
        <w:tc>
          <w:tcPr>
            <w:tcW w:w="6634" w:type="dxa"/>
          </w:tcPr>
          <w:p w14:paraId="30D0FC75" w14:textId="77777777" w:rsidR="00E24975" w:rsidRPr="007E0B31" w:rsidRDefault="00E24975" w:rsidP="00E24975">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24975" w:rsidRPr="007E0B31" w14:paraId="2FDEEA9F" w14:textId="77777777" w:rsidTr="2C396FE4">
        <w:trPr>
          <w:cantSplit/>
        </w:trPr>
        <w:tc>
          <w:tcPr>
            <w:tcW w:w="2884" w:type="dxa"/>
          </w:tcPr>
          <w:p w14:paraId="1A38F2FD" w14:textId="77777777" w:rsidR="00E24975" w:rsidRPr="007E0B31" w:rsidRDefault="00E24975" w:rsidP="00E24975">
            <w:pPr>
              <w:pStyle w:val="Arial11Bold"/>
              <w:rPr>
                <w:rFonts w:cs="Arial"/>
                <w:highlight w:val="yellow"/>
              </w:rPr>
            </w:pPr>
            <w:r w:rsidRPr="007E0B31">
              <w:rPr>
                <w:rFonts w:cs="Arial"/>
              </w:rPr>
              <w:t>Offshore DC Converter</w:t>
            </w:r>
          </w:p>
        </w:tc>
        <w:tc>
          <w:tcPr>
            <w:tcW w:w="6634" w:type="dxa"/>
          </w:tcPr>
          <w:p w14:paraId="15CE8C09" w14:textId="77777777" w:rsidR="00E24975" w:rsidRPr="007E0B31" w:rsidRDefault="00E24975" w:rsidP="00E24975">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24975" w:rsidRPr="007E0B31" w14:paraId="073DD467" w14:textId="77777777" w:rsidTr="2C396FE4">
        <w:trPr>
          <w:cantSplit/>
        </w:trPr>
        <w:tc>
          <w:tcPr>
            <w:tcW w:w="2884" w:type="dxa"/>
          </w:tcPr>
          <w:p w14:paraId="15DB95D4" w14:textId="77777777" w:rsidR="00E24975" w:rsidRPr="007E0B31" w:rsidRDefault="00E24975" w:rsidP="00E24975">
            <w:pPr>
              <w:pStyle w:val="Arial11Bold"/>
              <w:rPr>
                <w:rFonts w:cs="Arial"/>
                <w:highlight w:val="yellow"/>
              </w:rPr>
            </w:pPr>
            <w:r w:rsidRPr="007E0B31">
              <w:rPr>
                <w:rFonts w:cs="Arial"/>
              </w:rPr>
              <w:lastRenderedPageBreak/>
              <w:t>Offshore HVDC Converter</w:t>
            </w:r>
          </w:p>
        </w:tc>
        <w:tc>
          <w:tcPr>
            <w:tcW w:w="6634" w:type="dxa"/>
          </w:tcPr>
          <w:p w14:paraId="240FA51B" w14:textId="77777777" w:rsidR="00E24975" w:rsidRPr="007E0B31" w:rsidRDefault="00E24975" w:rsidP="00E24975">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24975" w:rsidRPr="007E0B31" w14:paraId="19F4B6C3" w14:textId="77777777" w:rsidTr="2C396FE4">
        <w:trPr>
          <w:cantSplit/>
        </w:trPr>
        <w:tc>
          <w:tcPr>
            <w:tcW w:w="2884" w:type="dxa"/>
          </w:tcPr>
          <w:p w14:paraId="6A0A33DB" w14:textId="77777777" w:rsidR="00E24975" w:rsidRPr="007E0B31" w:rsidRDefault="00E24975" w:rsidP="00E24975">
            <w:pPr>
              <w:pStyle w:val="Arial11Bold"/>
              <w:rPr>
                <w:rFonts w:cs="Arial"/>
              </w:rPr>
            </w:pPr>
            <w:r w:rsidRPr="007E0B31">
              <w:rPr>
                <w:rFonts w:cs="Arial"/>
              </w:rPr>
              <w:t>Offshore Development Information Statement</w:t>
            </w:r>
          </w:p>
        </w:tc>
        <w:tc>
          <w:tcPr>
            <w:tcW w:w="6634" w:type="dxa"/>
          </w:tcPr>
          <w:p w14:paraId="24743A7E" w14:textId="69CDD9EF" w:rsidR="00E24975" w:rsidRPr="007E0B31" w:rsidRDefault="00E24975" w:rsidP="00E24975">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E24975" w:rsidRPr="007E0B31" w14:paraId="7F1359D2" w14:textId="77777777" w:rsidTr="2C396FE4">
        <w:trPr>
          <w:cantSplit/>
        </w:trPr>
        <w:tc>
          <w:tcPr>
            <w:tcW w:w="2884" w:type="dxa"/>
          </w:tcPr>
          <w:p w14:paraId="5C141926" w14:textId="77777777" w:rsidR="00E24975" w:rsidRPr="007E0B31" w:rsidRDefault="00E24975" w:rsidP="00E24975">
            <w:pPr>
              <w:pStyle w:val="Arial11Bold"/>
              <w:rPr>
                <w:rFonts w:cs="Arial"/>
              </w:rPr>
            </w:pPr>
            <w:r w:rsidRPr="007E0B31">
              <w:rPr>
                <w:rFonts w:cs="Arial"/>
              </w:rPr>
              <w:t>Offshore Generating Unit</w:t>
            </w:r>
          </w:p>
        </w:tc>
        <w:tc>
          <w:tcPr>
            <w:tcW w:w="6634" w:type="dxa"/>
          </w:tcPr>
          <w:p w14:paraId="0A15BD7F" w14:textId="7F54D471" w:rsidR="00E24975" w:rsidRPr="007E0B31" w:rsidRDefault="00E24975" w:rsidP="00E24975">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24975" w:rsidRPr="007E0B31" w14:paraId="099E0414" w14:textId="77777777" w:rsidTr="2C396FE4">
        <w:trPr>
          <w:cantSplit/>
        </w:trPr>
        <w:tc>
          <w:tcPr>
            <w:tcW w:w="2884" w:type="dxa"/>
          </w:tcPr>
          <w:p w14:paraId="2469BF55" w14:textId="77777777" w:rsidR="00E24975" w:rsidRPr="007E0B31" w:rsidRDefault="00E24975" w:rsidP="00E24975">
            <w:pPr>
              <w:pStyle w:val="Arial11Bold"/>
              <w:rPr>
                <w:rFonts w:cs="Arial"/>
              </w:rPr>
            </w:pPr>
            <w:r w:rsidRPr="007E0B31">
              <w:rPr>
                <w:rFonts w:cs="Arial"/>
              </w:rPr>
              <w:t>Offshore Grid Entry Point</w:t>
            </w:r>
          </w:p>
        </w:tc>
        <w:tc>
          <w:tcPr>
            <w:tcW w:w="6634" w:type="dxa"/>
          </w:tcPr>
          <w:p w14:paraId="07DDE50B" w14:textId="77777777" w:rsidR="00E24975" w:rsidRPr="007E0B31" w:rsidRDefault="00E24975" w:rsidP="00E24975">
            <w:pPr>
              <w:pStyle w:val="TableArial11"/>
              <w:rPr>
                <w:rFonts w:cs="Arial"/>
              </w:rPr>
            </w:pPr>
            <w:r w:rsidRPr="007E0B31">
              <w:rPr>
                <w:rFonts w:cs="Arial"/>
              </w:rPr>
              <w:t>In the case of:-</w:t>
            </w:r>
          </w:p>
          <w:p w14:paraId="66A87D35" w14:textId="7466F12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E24975" w:rsidRPr="007E0B31" w14:paraId="7B9B7031" w14:textId="77777777" w:rsidTr="2C396FE4">
        <w:trPr>
          <w:cantSplit/>
        </w:trPr>
        <w:tc>
          <w:tcPr>
            <w:tcW w:w="2884" w:type="dxa"/>
          </w:tcPr>
          <w:p w14:paraId="20A69062" w14:textId="6974D298" w:rsidR="00E24975" w:rsidRPr="007E0B31" w:rsidRDefault="00E24975" w:rsidP="00E24975">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E24975" w:rsidRPr="00785E5F" w:rsidRDefault="00E24975" w:rsidP="00E24975">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E24975" w:rsidRPr="00785E5F" w:rsidRDefault="00E24975" w:rsidP="00E24975">
            <w:pPr>
              <w:pStyle w:val="Default"/>
              <w:jc w:val="both"/>
              <w:rPr>
                <w:sz w:val="20"/>
                <w:szCs w:val="20"/>
              </w:rPr>
            </w:pPr>
          </w:p>
          <w:p w14:paraId="30FDBA32" w14:textId="585B9D16" w:rsidR="00E24975" w:rsidRPr="00BA1BD4" w:rsidRDefault="00E24975" w:rsidP="00E24975">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E24975" w:rsidRPr="007E0B31" w14:paraId="664F02B9" w14:textId="77777777" w:rsidTr="2C396FE4">
        <w:trPr>
          <w:cantSplit/>
        </w:trPr>
        <w:tc>
          <w:tcPr>
            <w:tcW w:w="2884" w:type="dxa"/>
          </w:tcPr>
          <w:p w14:paraId="0E0F222D" w14:textId="77777777" w:rsidR="00E24975" w:rsidRPr="007E0B31" w:rsidRDefault="00E24975" w:rsidP="00E24975">
            <w:pPr>
              <w:pStyle w:val="Arial11Bold"/>
              <w:rPr>
                <w:rFonts w:cs="Arial"/>
              </w:rPr>
            </w:pPr>
            <w:r w:rsidRPr="007E0B31">
              <w:rPr>
                <w:rFonts w:cs="Arial"/>
              </w:rPr>
              <w:t>Offshore Non-Synchronous Generating Unit</w:t>
            </w:r>
          </w:p>
        </w:tc>
        <w:tc>
          <w:tcPr>
            <w:tcW w:w="6634" w:type="dxa"/>
          </w:tcPr>
          <w:p w14:paraId="759EC095" w14:textId="12A9D85E" w:rsidR="00E24975" w:rsidRPr="007E0B31" w:rsidRDefault="00E24975" w:rsidP="00E24975">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24975" w:rsidRPr="007E0B31" w14:paraId="549C699C" w14:textId="77777777" w:rsidTr="2C396FE4">
        <w:trPr>
          <w:cantSplit/>
        </w:trPr>
        <w:tc>
          <w:tcPr>
            <w:tcW w:w="2884" w:type="dxa"/>
          </w:tcPr>
          <w:p w14:paraId="002850F2" w14:textId="77777777" w:rsidR="00E24975" w:rsidRPr="007E0B31" w:rsidRDefault="00E24975" w:rsidP="00E24975">
            <w:pPr>
              <w:pStyle w:val="Arial11Bold"/>
              <w:rPr>
                <w:rFonts w:cs="Arial"/>
              </w:rPr>
            </w:pPr>
            <w:r w:rsidRPr="007E0B31">
              <w:rPr>
                <w:rFonts w:cs="Arial"/>
              </w:rPr>
              <w:t>Offshore Platform</w:t>
            </w:r>
          </w:p>
        </w:tc>
        <w:tc>
          <w:tcPr>
            <w:tcW w:w="6634" w:type="dxa"/>
          </w:tcPr>
          <w:p w14:paraId="25B6104F" w14:textId="77777777" w:rsidR="00E24975" w:rsidRPr="007E0B31" w:rsidRDefault="00E24975" w:rsidP="00E24975">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24975" w:rsidRPr="007E0B31" w14:paraId="76D5DA50" w14:textId="77777777" w:rsidTr="2C396FE4">
        <w:trPr>
          <w:cantSplit/>
        </w:trPr>
        <w:tc>
          <w:tcPr>
            <w:tcW w:w="2884" w:type="dxa"/>
          </w:tcPr>
          <w:p w14:paraId="0F8C75C5" w14:textId="77777777" w:rsidR="00E24975" w:rsidRPr="007E0B31" w:rsidRDefault="00E24975" w:rsidP="00E24975">
            <w:pPr>
              <w:pStyle w:val="Arial11Bold"/>
              <w:rPr>
                <w:rFonts w:cs="Arial"/>
              </w:rPr>
            </w:pPr>
            <w:r w:rsidRPr="007E0B31">
              <w:rPr>
                <w:rFonts w:cs="Arial"/>
              </w:rPr>
              <w:lastRenderedPageBreak/>
              <w:t>Offshore Power Park Module</w:t>
            </w:r>
          </w:p>
        </w:tc>
        <w:tc>
          <w:tcPr>
            <w:tcW w:w="6634" w:type="dxa"/>
          </w:tcPr>
          <w:p w14:paraId="1A8EAFDB" w14:textId="77777777" w:rsidR="00E24975" w:rsidRPr="007E0B31" w:rsidRDefault="00E24975" w:rsidP="00E24975">
            <w:pPr>
              <w:pStyle w:val="TableArial11"/>
              <w:rPr>
                <w:rFonts w:cs="Arial"/>
              </w:rPr>
            </w:pPr>
            <w:bookmarkStart w:id="109"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109"/>
          </w:p>
        </w:tc>
      </w:tr>
      <w:tr w:rsidR="00E24975" w:rsidRPr="007E0B31" w14:paraId="3532A847" w14:textId="77777777" w:rsidTr="2C396FE4">
        <w:trPr>
          <w:cantSplit/>
        </w:trPr>
        <w:tc>
          <w:tcPr>
            <w:tcW w:w="2884" w:type="dxa"/>
          </w:tcPr>
          <w:p w14:paraId="05251472" w14:textId="77777777" w:rsidR="00E24975" w:rsidRPr="007E0B31" w:rsidRDefault="00E24975" w:rsidP="00E24975">
            <w:pPr>
              <w:pStyle w:val="Arial11Bold"/>
              <w:rPr>
                <w:rFonts w:cs="Arial"/>
              </w:rPr>
            </w:pPr>
            <w:r w:rsidRPr="007E0B31">
              <w:rPr>
                <w:rFonts w:cs="Arial"/>
              </w:rPr>
              <w:t>Offshore Power Park String</w:t>
            </w:r>
          </w:p>
        </w:tc>
        <w:tc>
          <w:tcPr>
            <w:tcW w:w="6634" w:type="dxa"/>
          </w:tcPr>
          <w:p w14:paraId="7A8E03BF" w14:textId="4A4B8989" w:rsidR="00E24975" w:rsidRPr="007E0B31" w:rsidRDefault="00E24975" w:rsidP="00E24975">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24975" w:rsidRPr="007E0B31" w14:paraId="1B55EDF9" w14:textId="77777777" w:rsidTr="2C396FE4">
        <w:trPr>
          <w:cantSplit/>
        </w:trPr>
        <w:tc>
          <w:tcPr>
            <w:tcW w:w="2884" w:type="dxa"/>
          </w:tcPr>
          <w:p w14:paraId="736E893A" w14:textId="77777777" w:rsidR="00E24975" w:rsidRPr="007E0B31" w:rsidRDefault="00E24975" w:rsidP="00E24975">
            <w:pPr>
              <w:pStyle w:val="Arial11Bold"/>
              <w:rPr>
                <w:rFonts w:cs="Arial"/>
              </w:rPr>
            </w:pPr>
            <w:r w:rsidRPr="007E0B31">
              <w:rPr>
                <w:rFonts w:cs="Arial"/>
              </w:rPr>
              <w:t>Offshore Synchronous Generating Unit</w:t>
            </w:r>
          </w:p>
        </w:tc>
        <w:tc>
          <w:tcPr>
            <w:tcW w:w="6634" w:type="dxa"/>
          </w:tcPr>
          <w:p w14:paraId="72936350" w14:textId="1BEFFF2B" w:rsidR="00E24975" w:rsidRPr="007E0B31" w:rsidRDefault="00E24975" w:rsidP="00E24975">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24975" w:rsidRPr="007E0B31" w14:paraId="62F839C9" w14:textId="77777777" w:rsidTr="2C396FE4">
        <w:trPr>
          <w:cantSplit/>
        </w:trPr>
        <w:tc>
          <w:tcPr>
            <w:tcW w:w="2884" w:type="dxa"/>
          </w:tcPr>
          <w:p w14:paraId="4A973150" w14:textId="77777777" w:rsidR="00E24975" w:rsidRPr="007E0B31" w:rsidRDefault="00E24975" w:rsidP="00E24975">
            <w:pPr>
              <w:pStyle w:val="Arial11Bold"/>
              <w:spacing w:before="0"/>
              <w:rPr>
                <w:rFonts w:cs="Arial"/>
              </w:rPr>
            </w:pPr>
            <w:r w:rsidRPr="007E0B31">
              <w:rPr>
                <w:rFonts w:cs="Arial"/>
              </w:rPr>
              <w:t>Offshore Synchronous Power Generating Module</w:t>
            </w:r>
          </w:p>
        </w:tc>
        <w:tc>
          <w:tcPr>
            <w:tcW w:w="6634" w:type="dxa"/>
          </w:tcPr>
          <w:p w14:paraId="3E6A84C6" w14:textId="77777777" w:rsidR="00E24975" w:rsidRDefault="00E24975" w:rsidP="00E24975">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24975" w:rsidRPr="007E0B31" w:rsidDel="004B6FBB" w:rsidRDefault="00E24975" w:rsidP="00E24975">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24975" w:rsidRPr="007E0B31" w14:paraId="2A9A58D2" w14:textId="77777777" w:rsidTr="2C396FE4">
        <w:trPr>
          <w:cantSplit/>
        </w:trPr>
        <w:tc>
          <w:tcPr>
            <w:tcW w:w="2884" w:type="dxa"/>
          </w:tcPr>
          <w:p w14:paraId="67CDBB6B" w14:textId="77777777" w:rsidR="00E24975" w:rsidRPr="007E0B31" w:rsidRDefault="00E24975" w:rsidP="00E24975">
            <w:pPr>
              <w:pStyle w:val="Arial11Bold"/>
              <w:rPr>
                <w:rFonts w:cs="Arial"/>
              </w:rPr>
            </w:pPr>
            <w:r w:rsidRPr="007E0B31">
              <w:rPr>
                <w:rFonts w:cs="Arial"/>
              </w:rPr>
              <w:t>Offshore Tender Process</w:t>
            </w:r>
          </w:p>
        </w:tc>
        <w:tc>
          <w:tcPr>
            <w:tcW w:w="6634" w:type="dxa"/>
          </w:tcPr>
          <w:p w14:paraId="5A9BEB2F" w14:textId="77777777" w:rsidR="00E24975" w:rsidRPr="007E0B31" w:rsidRDefault="00E24975" w:rsidP="00E24975">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24975" w:rsidRPr="007E0B31" w14:paraId="3A48C7BE" w14:textId="77777777" w:rsidTr="2C396FE4">
        <w:trPr>
          <w:cantSplit/>
        </w:trPr>
        <w:tc>
          <w:tcPr>
            <w:tcW w:w="2884" w:type="dxa"/>
          </w:tcPr>
          <w:p w14:paraId="7E4E3598" w14:textId="77777777" w:rsidR="00E24975" w:rsidRPr="007E0B31" w:rsidRDefault="00E24975" w:rsidP="00E24975">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24975" w:rsidRPr="007E0B31" w:rsidRDefault="00E24975" w:rsidP="00E24975">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24975" w:rsidRPr="007E0B31" w14:paraId="10413532" w14:textId="77777777" w:rsidTr="2C396FE4">
        <w:trPr>
          <w:cantSplit/>
        </w:trPr>
        <w:tc>
          <w:tcPr>
            <w:tcW w:w="2884" w:type="dxa"/>
          </w:tcPr>
          <w:p w14:paraId="15239EB1" w14:textId="77777777" w:rsidR="00E24975" w:rsidRPr="007E0B31" w:rsidRDefault="00E24975" w:rsidP="00E24975">
            <w:pPr>
              <w:pStyle w:val="Arial11Bold"/>
              <w:rPr>
                <w:rFonts w:cs="Arial"/>
              </w:rPr>
            </w:pPr>
            <w:r w:rsidRPr="007E0B31">
              <w:rPr>
                <w:rFonts w:cs="Arial"/>
              </w:rPr>
              <w:t>Offshore Transmission Licensee</w:t>
            </w:r>
          </w:p>
        </w:tc>
        <w:tc>
          <w:tcPr>
            <w:tcW w:w="6634" w:type="dxa"/>
          </w:tcPr>
          <w:p w14:paraId="128B978A" w14:textId="77777777" w:rsidR="00E24975" w:rsidRPr="007E0B31" w:rsidRDefault="00E24975" w:rsidP="00E24975">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24975" w:rsidRPr="007E0B31" w14:paraId="1CDE4693" w14:textId="77777777" w:rsidTr="2C396FE4">
        <w:trPr>
          <w:cantSplit/>
        </w:trPr>
        <w:tc>
          <w:tcPr>
            <w:tcW w:w="2884" w:type="dxa"/>
          </w:tcPr>
          <w:p w14:paraId="30A26B26" w14:textId="77777777" w:rsidR="00E24975" w:rsidRPr="007E0B31" w:rsidRDefault="00E24975" w:rsidP="00E24975">
            <w:pPr>
              <w:pStyle w:val="Arial11Bold"/>
              <w:rPr>
                <w:rFonts w:cs="Arial"/>
                <w:highlight w:val="yellow"/>
              </w:rPr>
            </w:pPr>
            <w:r w:rsidRPr="007E0B31">
              <w:rPr>
                <w:rFonts w:cs="Arial"/>
              </w:rPr>
              <w:t>Offshore Transmission System</w:t>
            </w:r>
          </w:p>
        </w:tc>
        <w:tc>
          <w:tcPr>
            <w:tcW w:w="6634" w:type="dxa"/>
          </w:tcPr>
          <w:p w14:paraId="61F55C2E" w14:textId="77777777" w:rsidR="00E24975" w:rsidRPr="007E0B31" w:rsidRDefault="00E24975" w:rsidP="00E24975">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24975" w:rsidRPr="007E0B31" w14:paraId="77766430" w14:textId="77777777" w:rsidTr="2C396FE4">
        <w:trPr>
          <w:cantSplit/>
        </w:trPr>
        <w:tc>
          <w:tcPr>
            <w:tcW w:w="2884" w:type="dxa"/>
          </w:tcPr>
          <w:p w14:paraId="16464488" w14:textId="77777777" w:rsidR="00E24975" w:rsidRPr="007E0B31" w:rsidRDefault="00E24975" w:rsidP="00E24975">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24975" w:rsidRPr="007E0B31" w:rsidRDefault="00E24975" w:rsidP="00E24975">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24975" w:rsidRPr="007E0B31" w14:paraId="47AC59A7" w14:textId="77777777" w:rsidTr="2C396FE4">
        <w:trPr>
          <w:cantSplit/>
        </w:trPr>
        <w:tc>
          <w:tcPr>
            <w:tcW w:w="2884" w:type="dxa"/>
          </w:tcPr>
          <w:p w14:paraId="13EE6AD2" w14:textId="77777777" w:rsidR="00E24975" w:rsidRPr="007E0B31" w:rsidRDefault="00E24975" w:rsidP="00E24975">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24975" w:rsidRPr="007E0B31" w:rsidRDefault="00E24975" w:rsidP="00E24975">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24975" w:rsidRPr="007E0B31" w14:paraId="3C6964B2" w14:textId="77777777" w:rsidTr="2C396FE4">
        <w:trPr>
          <w:cantSplit/>
        </w:trPr>
        <w:tc>
          <w:tcPr>
            <w:tcW w:w="2884" w:type="dxa"/>
          </w:tcPr>
          <w:p w14:paraId="39F8391B" w14:textId="77777777" w:rsidR="00E24975" w:rsidRPr="007E0B31" w:rsidRDefault="00E24975" w:rsidP="00E24975">
            <w:pPr>
              <w:pStyle w:val="Arial11Bold"/>
              <w:rPr>
                <w:rFonts w:cs="Arial"/>
                <w:highlight w:val="yellow"/>
              </w:rPr>
            </w:pPr>
            <w:r w:rsidRPr="007E0B31">
              <w:rPr>
                <w:rFonts w:cs="Arial"/>
              </w:rPr>
              <w:t>Offshore Waters</w:t>
            </w:r>
          </w:p>
        </w:tc>
        <w:tc>
          <w:tcPr>
            <w:tcW w:w="6634" w:type="dxa"/>
          </w:tcPr>
          <w:p w14:paraId="02B387B2" w14:textId="77777777" w:rsidR="00E24975" w:rsidRPr="007E0B31" w:rsidRDefault="00E24975" w:rsidP="00E24975">
            <w:pPr>
              <w:pStyle w:val="TableArial11"/>
              <w:rPr>
                <w:rFonts w:cs="Arial"/>
              </w:rPr>
            </w:pPr>
            <w:r w:rsidRPr="007E0B31">
              <w:rPr>
                <w:rFonts w:cs="Arial"/>
              </w:rPr>
              <w:t>Has the meaning given to “offshore waters” in Section 90(9) of the Energy Act 2004.</w:t>
            </w:r>
          </w:p>
        </w:tc>
      </w:tr>
      <w:tr w:rsidR="00E24975" w:rsidRPr="007E0B31" w14:paraId="466BFA2A" w14:textId="77777777" w:rsidTr="2C396FE4">
        <w:trPr>
          <w:cantSplit/>
        </w:trPr>
        <w:tc>
          <w:tcPr>
            <w:tcW w:w="2884" w:type="dxa"/>
          </w:tcPr>
          <w:p w14:paraId="3248E0E0" w14:textId="77777777" w:rsidR="00E24975" w:rsidRPr="007E0B31" w:rsidRDefault="00E24975" w:rsidP="00E24975">
            <w:pPr>
              <w:pStyle w:val="Arial11Bold"/>
              <w:rPr>
                <w:rFonts w:cs="Arial"/>
              </w:rPr>
            </w:pPr>
            <w:r w:rsidRPr="007E0B31">
              <w:rPr>
                <w:rFonts w:cs="Arial"/>
              </w:rPr>
              <w:t>Offshore Works Assumptions</w:t>
            </w:r>
          </w:p>
        </w:tc>
        <w:tc>
          <w:tcPr>
            <w:tcW w:w="6634" w:type="dxa"/>
          </w:tcPr>
          <w:p w14:paraId="30E7C48C" w14:textId="77777777" w:rsidR="00E24975" w:rsidRPr="007E0B31" w:rsidRDefault="00E24975" w:rsidP="00E24975">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24975" w:rsidRPr="007E0B31" w14:paraId="2CC977C3" w14:textId="77777777" w:rsidTr="2C396FE4">
        <w:trPr>
          <w:cantSplit/>
        </w:trPr>
        <w:tc>
          <w:tcPr>
            <w:tcW w:w="2884" w:type="dxa"/>
          </w:tcPr>
          <w:p w14:paraId="3768E5CA" w14:textId="77777777" w:rsidR="00E24975" w:rsidRPr="007E0B31" w:rsidRDefault="00E24975" w:rsidP="00E24975">
            <w:pPr>
              <w:pStyle w:val="Arial11Bold"/>
              <w:rPr>
                <w:rFonts w:cs="Arial"/>
                <w:highlight w:val="yellow"/>
              </w:rPr>
            </w:pPr>
            <w:r w:rsidRPr="007E0B31">
              <w:rPr>
                <w:rFonts w:cs="Arial"/>
              </w:rPr>
              <w:t>Onshore</w:t>
            </w:r>
          </w:p>
        </w:tc>
        <w:tc>
          <w:tcPr>
            <w:tcW w:w="6634" w:type="dxa"/>
          </w:tcPr>
          <w:p w14:paraId="4E4449A1" w14:textId="77777777" w:rsidR="00E24975" w:rsidRPr="007E0B31" w:rsidRDefault="00E24975" w:rsidP="00E24975">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24975" w:rsidRPr="007E0B31" w14:paraId="36B6B3C3" w14:textId="77777777" w:rsidTr="2C396FE4">
        <w:trPr>
          <w:cantSplit/>
        </w:trPr>
        <w:tc>
          <w:tcPr>
            <w:tcW w:w="2884" w:type="dxa"/>
          </w:tcPr>
          <w:p w14:paraId="48043840" w14:textId="77777777" w:rsidR="00E24975" w:rsidRPr="007E0B31" w:rsidRDefault="00E24975" w:rsidP="00E24975">
            <w:pPr>
              <w:pStyle w:val="Arial11Bold"/>
              <w:rPr>
                <w:rFonts w:cs="Arial"/>
                <w:highlight w:val="yellow"/>
              </w:rPr>
            </w:pPr>
            <w:r w:rsidRPr="007E0B31">
              <w:rPr>
                <w:rFonts w:cs="Arial"/>
              </w:rPr>
              <w:t>Onshore DC Converter</w:t>
            </w:r>
          </w:p>
        </w:tc>
        <w:tc>
          <w:tcPr>
            <w:tcW w:w="6634" w:type="dxa"/>
          </w:tcPr>
          <w:p w14:paraId="64EEC2DE" w14:textId="77777777" w:rsidR="00E24975" w:rsidRPr="007E0B31" w:rsidRDefault="00E24975" w:rsidP="00E24975">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24975" w:rsidRPr="007E0B31" w14:paraId="4A68E7D9" w14:textId="77777777" w:rsidTr="2C396FE4">
        <w:trPr>
          <w:cantSplit/>
        </w:trPr>
        <w:tc>
          <w:tcPr>
            <w:tcW w:w="2884" w:type="dxa"/>
          </w:tcPr>
          <w:p w14:paraId="1A1B1603" w14:textId="77777777" w:rsidR="00E24975" w:rsidRPr="007E0B31" w:rsidRDefault="00E24975" w:rsidP="00E24975">
            <w:pPr>
              <w:pStyle w:val="Arial11Bold"/>
              <w:rPr>
                <w:rFonts w:cs="Arial"/>
              </w:rPr>
            </w:pPr>
            <w:r w:rsidRPr="007E0B31">
              <w:rPr>
                <w:rFonts w:cs="Arial"/>
              </w:rPr>
              <w:t>Onshore Generating Unit</w:t>
            </w:r>
          </w:p>
        </w:tc>
        <w:tc>
          <w:tcPr>
            <w:tcW w:w="6634" w:type="dxa"/>
          </w:tcPr>
          <w:p w14:paraId="1C282039" w14:textId="3958CEB1" w:rsidR="00E24975" w:rsidRPr="007E0B31" w:rsidRDefault="00E24975" w:rsidP="00E24975">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24975" w:rsidRPr="007E0B31" w14:paraId="35FFB4AD" w14:textId="77777777" w:rsidTr="2C396FE4">
        <w:trPr>
          <w:cantSplit/>
        </w:trPr>
        <w:tc>
          <w:tcPr>
            <w:tcW w:w="2884" w:type="dxa"/>
          </w:tcPr>
          <w:p w14:paraId="35935210" w14:textId="77777777" w:rsidR="00E24975" w:rsidRPr="007E0B31" w:rsidRDefault="00E24975" w:rsidP="00E24975">
            <w:pPr>
              <w:pStyle w:val="Arial11Bold"/>
              <w:rPr>
                <w:rFonts w:cs="Arial"/>
              </w:rPr>
            </w:pPr>
            <w:r w:rsidRPr="007E0B31">
              <w:rPr>
                <w:rFonts w:cs="Arial"/>
              </w:rPr>
              <w:t>Onshore Grid Entry Point</w:t>
            </w:r>
          </w:p>
        </w:tc>
        <w:tc>
          <w:tcPr>
            <w:tcW w:w="6634" w:type="dxa"/>
          </w:tcPr>
          <w:p w14:paraId="6FC00EAB" w14:textId="6552310D" w:rsidR="00E24975" w:rsidRPr="007E0B31" w:rsidRDefault="00E24975" w:rsidP="00E24975">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24975" w:rsidRPr="007E0B31" w14:paraId="7ABD28A6" w14:textId="77777777" w:rsidTr="2C396FE4">
        <w:trPr>
          <w:cantSplit/>
        </w:trPr>
        <w:tc>
          <w:tcPr>
            <w:tcW w:w="2884" w:type="dxa"/>
          </w:tcPr>
          <w:p w14:paraId="2DC322BF" w14:textId="77777777" w:rsidR="00E24975" w:rsidRPr="007E0B31" w:rsidRDefault="00E24975" w:rsidP="00E24975">
            <w:pPr>
              <w:pStyle w:val="Arial11Bold"/>
              <w:rPr>
                <w:rFonts w:cs="Arial"/>
                <w:highlight w:val="yellow"/>
              </w:rPr>
            </w:pPr>
            <w:r w:rsidRPr="007E0B31">
              <w:rPr>
                <w:rFonts w:cs="Arial"/>
              </w:rPr>
              <w:t>Onshore HVDC Converter</w:t>
            </w:r>
          </w:p>
        </w:tc>
        <w:tc>
          <w:tcPr>
            <w:tcW w:w="6634" w:type="dxa"/>
          </w:tcPr>
          <w:p w14:paraId="3218C152" w14:textId="77777777" w:rsidR="00E24975" w:rsidRPr="007E0B31" w:rsidRDefault="00E24975" w:rsidP="00E24975">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24975" w:rsidRPr="007E0B31" w14:paraId="47B1C59A" w14:textId="77777777" w:rsidTr="2C396FE4">
        <w:trPr>
          <w:cantSplit/>
        </w:trPr>
        <w:tc>
          <w:tcPr>
            <w:tcW w:w="2884" w:type="dxa"/>
          </w:tcPr>
          <w:p w14:paraId="45CD5B8B" w14:textId="77777777" w:rsidR="00E24975" w:rsidRPr="007E0B31" w:rsidRDefault="00E24975" w:rsidP="00E24975">
            <w:pPr>
              <w:pStyle w:val="Arial11Bold"/>
              <w:rPr>
                <w:rFonts w:cs="Arial"/>
              </w:rPr>
            </w:pPr>
            <w:r w:rsidRPr="007E0B31">
              <w:rPr>
                <w:rFonts w:cs="Arial"/>
              </w:rPr>
              <w:lastRenderedPageBreak/>
              <w:t>Onshore Non-Synchronous Generating Unit</w:t>
            </w:r>
          </w:p>
        </w:tc>
        <w:tc>
          <w:tcPr>
            <w:tcW w:w="6634" w:type="dxa"/>
          </w:tcPr>
          <w:p w14:paraId="723DCB6B" w14:textId="4724C80E" w:rsidR="00E24975" w:rsidRPr="007E0B31" w:rsidRDefault="00E24975" w:rsidP="00E24975">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24975" w:rsidRPr="007E0B31" w14:paraId="5C54790F" w14:textId="77777777" w:rsidTr="2C396FE4">
        <w:trPr>
          <w:cantSplit/>
        </w:trPr>
        <w:tc>
          <w:tcPr>
            <w:tcW w:w="2884" w:type="dxa"/>
          </w:tcPr>
          <w:p w14:paraId="09F676FF" w14:textId="77777777" w:rsidR="00E24975" w:rsidRPr="007E0B31" w:rsidRDefault="00E24975" w:rsidP="00E24975">
            <w:pPr>
              <w:pStyle w:val="Arial11Bold"/>
              <w:rPr>
                <w:rFonts w:cs="Arial"/>
              </w:rPr>
            </w:pPr>
            <w:r w:rsidRPr="007E0B31">
              <w:rPr>
                <w:rFonts w:cs="Arial"/>
              </w:rPr>
              <w:t>Onshore Power Park Module</w:t>
            </w:r>
          </w:p>
        </w:tc>
        <w:tc>
          <w:tcPr>
            <w:tcW w:w="6634" w:type="dxa"/>
          </w:tcPr>
          <w:p w14:paraId="4F3FC424" w14:textId="4AD18E75" w:rsidR="00E24975" w:rsidRPr="007E0B31" w:rsidRDefault="00E24975" w:rsidP="00E24975">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24975" w:rsidRPr="007E0B31" w14:paraId="67BDC2D1" w14:textId="77777777" w:rsidTr="2C396FE4">
        <w:trPr>
          <w:cantSplit/>
        </w:trPr>
        <w:tc>
          <w:tcPr>
            <w:tcW w:w="2884" w:type="dxa"/>
          </w:tcPr>
          <w:p w14:paraId="2FB52871" w14:textId="77777777" w:rsidR="00E24975" w:rsidRPr="007E0B31" w:rsidRDefault="00E24975" w:rsidP="00E24975">
            <w:pPr>
              <w:pStyle w:val="Arial11Bold"/>
              <w:rPr>
                <w:rFonts w:cs="Arial"/>
              </w:rPr>
            </w:pPr>
            <w:r w:rsidRPr="007E0B31">
              <w:rPr>
                <w:rFonts w:cs="Arial"/>
              </w:rPr>
              <w:t>Onshore Synchronous Generating Unit</w:t>
            </w:r>
          </w:p>
        </w:tc>
        <w:tc>
          <w:tcPr>
            <w:tcW w:w="6634" w:type="dxa"/>
          </w:tcPr>
          <w:p w14:paraId="53DD316B" w14:textId="296089E4" w:rsidR="00E24975" w:rsidRPr="007E0B31" w:rsidRDefault="00E24975" w:rsidP="00E24975">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24975" w:rsidRPr="007E0B31" w14:paraId="322DBDDD" w14:textId="77777777" w:rsidTr="2C396FE4">
        <w:trPr>
          <w:cantSplit/>
        </w:trPr>
        <w:tc>
          <w:tcPr>
            <w:tcW w:w="2884" w:type="dxa"/>
          </w:tcPr>
          <w:p w14:paraId="75E7A9CF" w14:textId="77777777" w:rsidR="00E24975" w:rsidRPr="007E0B31" w:rsidDel="004B6FBB" w:rsidRDefault="00E24975" w:rsidP="00E24975">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24975" w:rsidRDefault="00E24975" w:rsidP="00E24975">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24975" w:rsidRPr="00A87826" w:rsidDel="004B6FBB" w:rsidRDefault="00E24975" w:rsidP="00E24975">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24975" w:rsidRPr="007E0B31" w14:paraId="57567868" w14:textId="77777777" w:rsidTr="2C396FE4">
        <w:trPr>
          <w:cantSplit/>
        </w:trPr>
        <w:tc>
          <w:tcPr>
            <w:tcW w:w="2884" w:type="dxa"/>
          </w:tcPr>
          <w:p w14:paraId="1FD98361" w14:textId="77777777" w:rsidR="00E24975" w:rsidRPr="007E0B31" w:rsidRDefault="00E24975" w:rsidP="00E24975">
            <w:pPr>
              <w:pStyle w:val="Arial11Bold"/>
              <w:rPr>
                <w:rFonts w:cs="Arial"/>
              </w:rPr>
            </w:pPr>
            <w:r w:rsidRPr="007E0B31">
              <w:rPr>
                <w:rFonts w:cs="Arial"/>
              </w:rPr>
              <w:t>Onshore Transmission Licensee</w:t>
            </w:r>
          </w:p>
        </w:tc>
        <w:tc>
          <w:tcPr>
            <w:tcW w:w="6634" w:type="dxa"/>
          </w:tcPr>
          <w:p w14:paraId="7691EDA3" w14:textId="1AA2E84A" w:rsidR="00E24975" w:rsidRPr="007E0B31" w:rsidRDefault="00E24975" w:rsidP="00E24975">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24975" w:rsidRPr="007E0B31" w14:paraId="0953DDC7" w14:textId="77777777" w:rsidTr="2C396FE4">
        <w:trPr>
          <w:cantSplit/>
        </w:trPr>
        <w:tc>
          <w:tcPr>
            <w:tcW w:w="2884" w:type="dxa"/>
          </w:tcPr>
          <w:p w14:paraId="2B5600BA" w14:textId="77777777" w:rsidR="00E24975" w:rsidRPr="007E0B31" w:rsidRDefault="00E24975" w:rsidP="00E24975">
            <w:pPr>
              <w:pStyle w:val="Arial11Bold"/>
              <w:rPr>
                <w:rFonts w:cs="Arial"/>
              </w:rPr>
            </w:pPr>
            <w:r w:rsidRPr="007E0B31">
              <w:rPr>
                <w:rFonts w:cs="Arial"/>
              </w:rPr>
              <w:t>Onshore Transmission System</w:t>
            </w:r>
          </w:p>
        </w:tc>
        <w:tc>
          <w:tcPr>
            <w:tcW w:w="6634" w:type="dxa"/>
          </w:tcPr>
          <w:p w14:paraId="1D66BC55" w14:textId="3B198D30" w:rsidR="00E24975" w:rsidRPr="007E0B31" w:rsidRDefault="00E24975" w:rsidP="00E24975">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24975" w:rsidRPr="007E0B31" w14:paraId="31EBBBE3" w14:textId="77777777" w:rsidTr="2C396FE4">
        <w:trPr>
          <w:cantSplit/>
        </w:trPr>
        <w:tc>
          <w:tcPr>
            <w:tcW w:w="2884" w:type="dxa"/>
          </w:tcPr>
          <w:p w14:paraId="716FC70C" w14:textId="77777777" w:rsidR="00E24975" w:rsidRPr="007E0B31" w:rsidRDefault="00E24975" w:rsidP="00E24975">
            <w:pPr>
              <w:pStyle w:val="Arial11Bold"/>
              <w:rPr>
                <w:rFonts w:cs="Arial"/>
              </w:rPr>
            </w:pPr>
            <w:r w:rsidRPr="007E0B31">
              <w:rPr>
                <w:rFonts w:cs="Arial"/>
              </w:rPr>
              <w:t>On-Site Generator Site</w:t>
            </w:r>
          </w:p>
        </w:tc>
        <w:tc>
          <w:tcPr>
            <w:tcW w:w="6634" w:type="dxa"/>
          </w:tcPr>
          <w:p w14:paraId="68341A8F" w14:textId="77777777" w:rsidR="00E24975" w:rsidRPr="007E0B31" w:rsidRDefault="00E24975" w:rsidP="00E24975">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24975" w:rsidRPr="007E0B31" w14:paraId="6EC47238" w14:textId="77777777" w:rsidTr="2C396FE4">
        <w:trPr>
          <w:cantSplit/>
        </w:trPr>
        <w:tc>
          <w:tcPr>
            <w:tcW w:w="2884" w:type="dxa"/>
          </w:tcPr>
          <w:p w14:paraId="3B93C86F" w14:textId="77777777" w:rsidR="00E24975" w:rsidRPr="007E0B31" w:rsidRDefault="00E24975" w:rsidP="00E24975">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24975" w:rsidRPr="007E0B31" w:rsidRDefault="00E24975" w:rsidP="00E24975">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24975" w:rsidRPr="007E0B31" w14:paraId="0706312C" w14:textId="77777777" w:rsidTr="2C396FE4">
        <w:trPr>
          <w:cantSplit/>
        </w:trPr>
        <w:tc>
          <w:tcPr>
            <w:tcW w:w="2884" w:type="dxa"/>
          </w:tcPr>
          <w:p w14:paraId="015ED0F3" w14:textId="77777777" w:rsidR="00E24975" w:rsidRPr="007E0B31" w:rsidRDefault="00E24975" w:rsidP="00E24975">
            <w:pPr>
              <w:pStyle w:val="Arial11Bold"/>
              <w:rPr>
                <w:rFonts w:cs="Arial"/>
              </w:rPr>
            </w:pPr>
            <w:r w:rsidRPr="007E0B31">
              <w:rPr>
                <w:rFonts w:cs="Arial"/>
              </w:rPr>
              <w:t>Operating Margin</w:t>
            </w:r>
          </w:p>
        </w:tc>
        <w:tc>
          <w:tcPr>
            <w:tcW w:w="6634" w:type="dxa"/>
          </w:tcPr>
          <w:p w14:paraId="2D829E78" w14:textId="77777777" w:rsidR="00E24975" w:rsidRPr="007E0B31" w:rsidRDefault="00E24975" w:rsidP="00E24975">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24975" w:rsidRPr="007E0B31" w14:paraId="6399AF34" w14:textId="77777777" w:rsidTr="2C396FE4">
        <w:trPr>
          <w:cantSplit/>
        </w:trPr>
        <w:tc>
          <w:tcPr>
            <w:tcW w:w="2884" w:type="dxa"/>
          </w:tcPr>
          <w:p w14:paraId="13992038" w14:textId="77777777" w:rsidR="00E24975" w:rsidRPr="007E0B31" w:rsidRDefault="00E24975" w:rsidP="00E24975">
            <w:pPr>
              <w:pStyle w:val="Arial11Bold"/>
              <w:rPr>
                <w:rFonts w:cs="Arial"/>
              </w:rPr>
            </w:pPr>
            <w:r w:rsidRPr="007E0B31">
              <w:rPr>
                <w:rFonts w:cs="Arial"/>
              </w:rPr>
              <w:t>Operating Reserve</w:t>
            </w:r>
          </w:p>
        </w:tc>
        <w:tc>
          <w:tcPr>
            <w:tcW w:w="6634" w:type="dxa"/>
          </w:tcPr>
          <w:p w14:paraId="7475BB27" w14:textId="77777777" w:rsidR="00E24975" w:rsidRPr="007E0B31" w:rsidRDefault="00E24975" w:rsidP="00E24975">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24975" w:rsidRPr="007E0B31" w14:paraId="7103EDE6" w14:textId="77777777" w:rsidTr="2C396FE4">
        <w:trPr>
          <w:cantSplit/>
        </w:trPr>
        <w:tc>
          <w:tcPr>
            <w:tcW w:w="2884" w:type="dxa"/>
          </w:tcPr>
          <w:p w14:paraId="19E35302" w14:textId="77777777" w:rsidR="00E24975" w:rsidRPr="007E0B31" w:rsidRDefault="00E24975" w:rsidP="00E24975">
            <w:pPr>
              <w:pStyle w:val="Arial11Bold"/>
              <w:rPr>
                <w:rFonts w:cs="Arial"/>
              </w:rPr>
            </w:pPr>
            <w:r w:rsidRPr="007E0B31">
              <w:rPr>
                <w:rFonts w:cs="Arial"/>
              </w:rPr>
              <w:t>Operation</w:t>
            </w:r>
          </w:p>
        </w:tc>
        <w:tc>
          <w:tcPr>
            <w:tcW w:w="6634" w:type="dxa"/>
          </w:tcPr>
          <w:p w14:paraId="40F42388" w14:textId="77777777" w:rsidR="00E24975" w:rsidRPr="007E0B31" w:rsidRDefault="00E24975" w:rsidP="00E24975">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24975" w:rsidRPr="007E0B31" w14:paraId="7F250311" w14:textId="77777777" w:rsidTr="2C396FE4">
        <w:trPr>
          <w:cantSplit/>
        </w:trPr>
        <w:tc>
          <w:tcPr>
            <w:tcW w:w="2884" w:type="dxa"/>
          </w:tcPr>
          <w:p w14:paraId="3ECA740F" w14:textId="77777777" w:rsidR="00E24975" w:rsidRPr="007E0B31" w:rsidRDefault="00E24975" w:rsidP="00E24975">
            <w:pPr>
              <w:pStyle w:val="Arial11Bold"/>
              <w:rPr>
                <w:rFonts w:cs="Arial"/>
              </w:rPr>
            </w:pPr>
            <w:r w:rsidRPr="007E0B31">
              <w:rPr>
                <w:rFonts w:cs="Arial"/>
              </w:rPr>
              <w:lastRenderedPageBreak/>
              <w:t>Operational Data</w:t>
            </w:r>
          </w:p>
        </w:tc>
        <w:tc>
          <w:tcPr>
            <w:tcW w:w="6634" w:type="dxa"/>
          </w:tcPr>
          <w:p w14:paraId="77D345AD" w14:textId="77777777" w:rsidR="00E24975" w:rsidRPr="007E0B31" w:rsidRDefault="00E24975" w:rsidP="00E24975">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24975" w:rsidRPr="007E0B31" w14:paraId="72A00B17" w14:textId="77777777" w:rsidTr="2C396FE4">
        <w:trPr>
          <w:cantSplit/>
        </w:trPr>
        <w:tc>
          <w:tcPr>
            <w:tcW w:w="2884" w:type="dxa"/>
          </w:tcPr>
          <w:p w14:paraId="49F3A1E1" w14:textId="77777777" w:rsidR="00E24975" w:rsidRPr="007E0B31" w:rsidRDefault="00E24975" w:rsidP="00E24975">
            <w:pPr>
              <w:pStyle w:val="Arial11Bold"/>
              <w:rPr>
                <w:rFonts w:cs="Arial"/>
              </w:rPr>
            </w:pPr>
            <w:r w:rsidRPr="007E0B31">
              <w:rPr>
                <w:rFonts w:cs="Arial"/>
              </w:rPr>
              <w:t>Operational Day</w:t>
            </w:r>
          </w:p>
        </w:tc>
        <w:tc>
          <w:tcPr>
            <w:tcW w:w="6634" w:type="dxa"/>
          </w:tcPr>
          <w:p w14:paraId="22961493" w14:textId="77777777" w:rsidR="00E24975" w:rsidRPr="007E0B31" w:rsidRDefault="00E24975" w:rsidP="00E24975">
            <w:pPr>
              <w:pStyle w:val="TableArial11"/>
              <w:rPr>
                <w:rFonts w:cs="Arial"/>
              </w:rPr>
            </w:pPr>
            <w:r w:rsidRPr="007E0B31">
              <w:rPr>
                <w:rFonts w:cs="Arial"/>
              </w:rPr>
              <w:t>The period from 0500 hours on one day to 0500 on the following day.</w:t>
            </w:r>
          </w:p>
        </w:tc>
      </w:tr>
      <w:tr w:rsidR="00E24975" w:rsidRPr="007E0B31" w14:paraId="4B79EEEB" w14:textId="77777777" w:rsidTr="2C396FE4">
        <w:trPr>
          <w:cantSplit/>
        </w:trPr>
        <w:tc>
          <w:tcPr>
            <w:tcW w:w="2884" w:type="dxa"/>
          </w:tcPr>
          <w:p w14:paraId="00D65A56" w14:textId="77777777" w:rsidR="00E24975" w:rsidRPr="007E0B31" w:rsidRDefault="00E24975" w:rsidP="00E24975">
            <w:pPr>
              <w:pStyle w:val="Arial11Bold"/>
              <w:rPr>
                <w:rFonts w:cs="Arial"/>
              </w:rPr>
            </w:pPr>
            <w:r w:rsidRPr="007E0B31">
              <w:rPr>
                <w:rFonts w:cs="Arial"/>
              </w:rPr>
              <w:t>Operation Diagrams</w:t>
            </w:r>
          </w:p>
        </w:tc>
        <w:tc>
          <w:tcPr>
            <w:tcW w:w="6634" w:type="dxa"/>
          </w:tcPr>
          <w:p w14:paraId="3A5434CA" w14:textId="77777777" w:rsidR="00E24975" w:rsidRPr="007E0B31" w:rsidRDefault="00E24975" w:rsidP="00E24975">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E24975" w:rsidRPr="007E0B31" w14:paraId="605B3609" w14:textId="77777777" w:rsidTr="2C396FE4">
        <w:trPr>
          <w:cantSplit/>
        </w:trPr>
        <w:tc>
          <w:tcPr>
            <w:tcW w:w="2884" w:type="dxa"/>
          </w:tcPr>
          <w:p w14:paraId="1FCF81E4" w14:textId="77777777" w:rsidR="00E24975" w:rsidRPr="007E0B31" w:rsidRDefault="00E24975" w:rsidP="00E24975">
            <w:pPr>
              <w:pStyle w:val="Arial11Bold"/>
              <w:rPr>
                <w:rFonts w:cs="Arial"/>
              </w:rPr>
            </w:pPr>
            <w:r w:rsidRPr="007E0B31">
              <w:rPr>
                <w:rFonts w:cs="Arial"/>
              </w:rPr>
              <w:t>Operational Effect</w:t>
            </w:r>
          </w:p>
        </w:tc>
        <w:tc>
          <w:tcPr>
            <w:tcW w:w="6634" w:type="dxa"/>
          </w:tcPr>
          <w:p w14:paraId="76B6DD78" w14:textId="77777777" w:rsidR="00E24975" w:rsidRPr="007E0B31" w:rsidRDefault="00E24975" w:rsidP="00E24975">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E24975" w:rsidRPr="007E0B31" w14:paraId="1CAC0F6C" w14:textId="77777777" w:rsidTr="2C396FE4">
        <w:trPr>
          <w:cantSplit/>
        </w:trPr>
        <w:tc>
          <w:tcPr>
            <w:tcW w:w="2884" w:type="dxa"/>
          </w:tcPr>
          <w:p w14:paraId="2634D169" w14:textId="77777777" w:rsidR="00E24975" w:rsidRPr="007E0B31" w:rsidRDefault="00E24975" w:rsidP="00E24975">
            <w:pPr>
              <w:pStyle w:val="Arial11Bold"/>
              <w:rPr>
                <w:rFonts w:cs="Arial"/>
              </w:rPr>
            </w:pPr>
            <w:r w:rsidRPr="007E0B31">
              <w:rPr>
                <w:rFonts w:cs="Arial"/>
              </w:rPr>
              <w:t>Operational Intertripping</w:t>
            </w:r>
          </w:p>
        </w:tc>
        <w:tc>
          <w:tcPr>
            <w:tcW w:w="6634" w:type="dxa"/>
          </w:tcPr>
          <w:p w14:paraId="53527053" w14:textId="59F2C50B" w:rsidR="00E24975" w:rsidRPr="007E0B31" w:rsidRDefault="00E24975" w:rsidP="00E24975">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E24975" w:rsidRPr="007E0B31" w14:paraId="6473278D" w14:textId="77777777" w:rsidTr="2C396FE4">
        <w:trPr>
          <w:cantSplit/>
        </w:trPr>
        <w:tc>
          <w:tcPr>
            <w:tcW w:w="2884" w:type="dxa"/>
          </w:tcPr>
          <w:p w14:paraId="0FD871F6" w14:textId="5FABA3D0" w:rsidR="00E24975" w:rsidRPr="007E0B31" w:rsidRDefault="00E24975" w:rsidP="00E24975">
            <w:pPr>
              <w:pStyle w:val="Arial11Bold"/>
              <w:rPr>
                <w:rFonts w:cs="Arial"/>
              </w:rPr>
            </w:pPr>
            <w:bookmarkStart w:id="110" w:name="_DV_C41"/>
            <w:r w:rsidRPr="007E0B31">
              <w:rPr>
                <w:rFonts w:cs="Arial"/>
              </w:rPr>
              <w:t>Operational Notifications</w:t>
            </w:r>
            <w:bookmarkEnd w:id="110"/>
          </w:p>
        </w:tc>
        <w:tc>
          <w:tcPr>
            <w:tcW w:w="6634" w:type="dxa"/>
          </w:tcPr>
          <w:p w14:paraId="7D98A808" w14:textId="07D64618" w:rsidR="00E24975" w:rsidRPr="007E0B31" w:rsidRDefault="00E24975" w:rsidP="00E24975">
            <w:pPr>
              <w:pStyle w:val="TableArial11"/>
              <w:rPr>
                <w:rFonts w:cs="Arial"/>
              </w:rPr>
            </w:pPr>
            <w:bookmarkStart w:id="111"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111"/>
          </w:p>
        </w:tc>
      </w:tr>
      <w:tr w:rsidR="00E24975" w:rsidRPr="007E0B31" w14:paraId="5A6E5201" w14:textId="77777777" w:rsidTr="2C396FE4">
        <w:trPr>
          <w:cantSplit/>
        </w:trPr>
        <w:tc>
          <w:tcPr>
            <w:tcW w:w="2884" w:type="dxa"/>
          </w:tcPr>
          <w:p w14:paraId="30C134C0" w14:textId="77777777" w:rsidR="00E24975" w:rsidRPr="007E0B31" w:rsidRDefault="00E24975" w:rsidP="00E24975">
            <w:pPr>
              <w:pStyle w:val="Arial11Bold"/>
              <w:rPr>
                <w:rFonts w:cs="Arial"/>
              </w:rPr>
            </w:pPr>
            <w:r w:rsidRPr="007E0B31">
              <w:rPr>
                <w:rFonts w:cs="Arial"/>
              </w:rPr>
              <w:t>Operational Planning</w:t>
            </w:r>
          </w:p>
        </w:tc>
        <w:tc>
          <w:tcPr>
            <w:tcW w:w="6634" w:type="dxa"/>
          </w:tcPr>
          <w:p w14:paraId="7F116C22" w14:textId="65769247" w:rsidR="00E24975" w:rsidRPr="007E0B31" w:rsidRDefault="00E24975" w:rsidP="00E24975">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E24975" w:rsidRPr="007E0B31" w14:paraId="2391955F" w14:textId="77777777" w:rsidTr="2C396FE4">
        <w:trPr>
          <w:cantSplit/>
        </w:trPr>
        <w:tc>
          <w:tcPr>
            <w:tcW w:w="2884" w:type="dxa"/>
          </w:tcPr>
          <w:p w14:paraId="554CE1BB" w14:textId="77777777" w:rsidR="00E24975" w:rsidRPr="007E0B31" w:rsidRDefault="00E24975" w:rsidP="00E24975">
            <w:pPr>
              <w:pStyle w:val="Arial11Bold"/>
              <w:rPr>
                <w:rFonts w:cs="Arial"/>
              </w:rPr>
            </w:pPr>
            <w:r w:rsidRPr="007E0B31">
              <w:rPr>
                <w:rFonts w:cs="Arial"/>
              </w:rPr>
              <w:t xml:space="preserve">Operational Planning Margin </w:t>
            </w:r>
          </w:p>
        </w:tc>
        <w:tc>
          <w:tcPr>
            <w:tcW w:w="6634" w:type="dxa"/>
          </w:tcPr>
          <w:p w14:paraId="017C95F5" w14:textId="0ABFFC9A" w:rsidR="00E24975" w:rsidRPr="007E0B31" w:rsidRDefault="00E24975" w:rsidP="00E24975">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24975" w:rsidRPr="007E0B31" w14:paraId="2C70A3EB" w14:textId="77777777" w:rsidTr="2C396FE4">
        <w:trPr>
          <w:cantSplit/>
        </w:trPr>
        <w:tc>
          <w:tcPr>
            <w:tcW w:w="2884" w:type="dxa"/>
          </w:tcPr>
          <w:p w14:paraId="231C2E4A" w14:textId="77777777" w:rsidR="00E24975" w:rsidRPr="007E0B31" w:rsidRDefault="00E24975" w:rsidP="00E24975">
            <w:pPr>
              <w:pStyle w:val="Arial11Bold"/>
              <w:rPr>
                <w:rFonts w:cs="Arial"/>
              </w:rPr>
            </w:pPr>
            <w:r w:rsidRPr="007E0B31">
              <w:rPr>
                <w:rFonts w:cs="Arial"/>
              </w:rPr>
              <w:t>Operational Planning Phase</w:t>
            </w:r>
          </w:p>
        </w:tc>
        <w:tc>
          <w:tcPr>
            <w:tcW w:w="6634" w:type="dxa"/>
          </w:tcPr>
          <w:p w14:paraId="0B288485" w14:textId="77777777" w:rsidR="00E24975" w:rsidRPr="007E0B31" w:rsidRDefault="00E24975" w:rsidP="00E24975">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24975" w:rsidRPr="007E0B31" w14:paraId="5168CED3" w14:textId="77777777" w:rsidTr="2C396FE4">
        <w:trPr>
          <w:cantSplit/>
        </w:trPr>
        <w:tc>
          <w:tcPr>
            <w:tcW w:w="2884" w:type="dxa"/>
          </w:tcPr>
          <w:p w14:paraId="784D3609" w14:textId="77777777" w:rsidR="00E24975" w:rsidRPr="007E0B31" w:rsidRDefault="00E24975" w:rsidP="00E24975">
            <w:pPr>
              <w:pStyle w:val="Arial11Bold"/>
              <w:rPr>
                <w:rFonts w:cs="Arial"/>
              </w:rPr>
            </w:pPr>
            <w:r w:rsidRPr="007E0B31">
              <w:rPr>
                <w:rFonts w:cs="Arial"/>
              </w:rPr>
              <w:t>Operational Procedures</w:t>
            </w:r>
          </w:p>
        </w:tc>
        <w:tc>
          <w:tcPr>
            <w:tcW w:w="6634" w:type="dxa"/>
          </w:tcPr>
          <w:p w14:paraId="451F00A7" w14:textId="77777777" w:rsidR="00E24975" w:rsidRPr="007E0B31" w:rsidRDefault="00E24975" w:rsidP="00E24975">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24975" w:rsidRPr="007E0B31" w14:paraId="756B3E49" w14:textId="77777777" w:rsidTr="2C396FE4">
        <w:trPr>
          <w:cantSplit/>
        </w:trPr>
        <w:tc>
          <w:tcPr>
            <w:tcW w:w="2884" w:type="dxa"/>
          </w:tcPr>
          <w:p w14:paraId="3CD34B6B" w14:textId="77777777" w:rsidR="00E24975" w:rsidRPr="007E0B31" w:rsidRDefault="00E24975" w:rsidP="00E24975">
            <w:pPr>
              <w:pStyle w:val="Arial11Bold"/>
              <w:rPr>
                <w:rFonts w:cs="Arial"/>
              </w:rPr>
            </w:pPr>
            <w:r w:rsidRPr="007E0B31">
              <w:rPr>
                <w:rFonts w:cs="Arial"/>
              </w:rPr>
              <w:t>Operational Switching</w:t>
            </w:r>
          </w:p>
        </w:tc>
        <w:tc>
          <w:tcPr>
            <w:tcW w:w="6634" w:type="dxa"/>
          </w:tcPr>
          <w:p w14:paraId="11012EC0" w14:textId="782A13A7" w:rsidR="00E24975" w:rsidRPr="007E0B31" w:rsidRDefault="00E24975" w:rsidP="00E24975">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24975" w:rsidRPr="007E0B31" w14:paraId="19E6505D" w14:textId="77777777" w:rsidTr="2C396FE4">
        <w:trPr>
          <w:cantSplit/>
        </w:trPr>
        <w:tc>
          <w:tcPr>
            <w:tcW w:w="2884" w:type="dxa"/>
          </w:tcPr>
          <w:p w14:paraId="2E415BC0" w14:textId="77777777" w:rsidR="00E24975" w:rsidRPr="007E0B31" w:rsidRDefault="00E24975" w:rsidP="00E24975">
            <w:pPr>
              <w:pStyle w:val="Arial11Bold"/>
              <w:rPr>
                <w:rFonts w:cs="Arial"/>
              </w:rPr>
            </w:pPr>
            <w:r w:rsidRPr="007E0B31">
              <w:rPr>
                <w:rFonts w:cs="Arial"/>
              </w:rPr>
              <w:lastRenderedPageBreak/>
              <w:t>Other Relevant Data</w:t>
            </w:r>
          </w:p>
        </w:tc>
        <w:tc>
          <w:tcPr>
            <w:tcW w:w="6634" w:type="dxa"/>
          </w:tcPr>
          <w:p w14:paraId="1C699783" w14:textId="77777777" w:rsidR="00E24975" w:rsidRPr="007E0B31" w:rsidRDefault="00E24975" w:rsidP="00E24975">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24975" w:rsidRPr="007E0B31" w14:paraId="24B77B54" w14:textId="77777777" w:rsidTr="2C396FE4">
        <w:trPr>
          <w:cantSplit/>
        </w:trPr>
        <w:tc>
          <w:tcPr>
            <w:tcW w:w="2884" w:type="dxa"/>
          </w:tcPr>
          <w:p w14:paraId="33A5B61C" w14:textId="77777777" w:rsidR="00E24975" w:rsidRPr="007E0B31" w:rsidRDefault="00E24975" w:rsidP="00E24975">
            <w:pPr>
              <w:pStyle w:val="Arial11Bold"/>
              <w:rPr>
                <w:rFonts w:cs="Arial"/>
              </w:rPr>
            </w:pPr>
            <w:r w:rsidRPr="007E0B31">
              <w:rPr>
                <w:rFonts w:cs="Arial"/>
              </w:rPr>
              <w:t>OTSDUW Arrangements</w:t>
            </w:r>
          </w:p>
        </w:tc>
        <w:tc>
          <w:tcPr>
            <w:tcW w:w="6634" w:type="dxa"/>
          </w:tcPr>
          <w:p w14:paraId="77481E18" w14:textId="77777777" w:rsidR="00E24975" w:rsidRPr="007E0B31" w:rsidRDefault="00E24975" w:rsidP="00E24975">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24975" w:rsidRPr="007E0B31" w14:paraId="6566765E" w14:textId="77777777" w:rsidTr="2C396FE4">
        <w:trPr>
          <w:cantSplit/>
        </w:trPr>
        <w:tc>
          <w:tcPr>
            <w:tcW w:w="2884" w:type="dxa"/>
          </w:tcPr>
          <w:p w14:paraId="2E02FBB1" w14:textId="77777777" w:rsidR="00E24975" w:rsidRPr="007E0B31" w:rsidRDefault="00E24975" w:rsidP="00E24975">
            <w:pPr>
              <w:pStyle w:val="Arial11Bold"/>
              <w:rPr>
                <w:rFonts w:cs="Arial"/>
              </w:rPr>
            </w:pPr>
            <w:r w:rsidRPr="007E0B31">
              <w:rPr>
                <w:rFonts w:cs="Arial"/>
              </w:rPr>
              <w:t>OTSDUW Data and Information</w:t>
            </w:r>
          </w:p>
        </w:tc>
        <w:tc>
          <w:tcPr>
            <w:tcW w:w="6634" w:type="dxa"/>
          </w:tcPr>
          <w:p w14:paraId="437E754A" w14:textId="7B9123D2" w:rsidR="00E24975" w:rsidRPr="007E0B31" w:rsidRDefault="00E24975" w:rsidP="00E24975">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24975" w:rsidRPr="007E0B31" w14:paraId="0DFC68CA" w14:textId="77777777" w:rsidTr="2C396FE4">
        <w:trPr>
          <w:cantSplit/>
        </w:trPr>
        <w:tc>
          <w:tcPr>
            <w:tcW w:w="2884" w:type="dxa"/>
          </w:tcPr>
          <w:p w14:paraId="26D7CFDD" w14:textId="77777777" w:rsidR="00E24975" w:rsidRPr="007E0B31" w:rsidRDefault="00E24975" w:rsidP="00E24975">
            <w:pPr>
              <w:pStyle w:val="Arial11Bold"/>
              <w:rPr>
                <w:rFonts w:cs="Arial"/>
              </w:rPr>
            </w:pPr>
            <w:r w:rsidRPr="007E0B31">
              <w:rPr>
                <w:rFonts w:cs="Arial"/>
              </w:rPr>
              <w:t>OTSDUW DC Converter</w:t>
            </w:r>
          </w:p>
        </w:tc>
        <w:tc>
          <w:tcPr>
            <w:tcW w:w="6634" w:type="dxa"/>
          </w:tcPr>
          <w:p w14:paraId="404E1159" w14:textId="77777777" w:rsidR="00E24975" w:rsidRPr="007E0B31" w:rsidRDefault="00E24975" w:rsidP="00E24975">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24975" w:rsidRPr="007E0B31" w14:paraId="1F5DFCE4" w14:textId="77777777" w:rsidTr="2C396FE4">
        <w:trPr>
          <w:cantSplit/>
        </w:trPr>
        <w:tc>
          <w:tcPr>
            <w:tcW w:w="2884" w:type="dxa"/>
          </w:tcPr>
          <w:p w14:paraId="274CBE9D" w14:textId="77777777" w:rsidR="00E24975" w:rsidRPr="007E0B31" w:rsidRDefault="00E24975" w:rsidP="00E24975">
            <w:pPr>
              <w:pStyle w:val="Arial11Bold"/>
              <w:rPr>
                <w:rFonts w:cs="Arial"/>
              </w:rPr>
            </w:pPr>
            <w:r w:rsidRPr="007E0B31">
              <w:rPr>
                <w:rFonts w:cs="Arial"/>
              </w:rPr>
              <w:t>OTSDUW Development and Data Timetable</w:t>
            </w:r>
          </w:p>
        </w:tc>
        <w:tc>
          <w:tcPr>
            <w:tcW w:w="6634" w:type="dxa"/>
          </w:tcPr>
          <w:p w14:paraId="46394D79" w14:textId="77777777" w:rsidR="00E24975" w:rsidRPr="007E0B31" w:rsidRDefault="00E24975" w:rsidP="00E24975">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24975" w:rsidRPr="007E0B31" w14:paraId="12983990" w14:textId="77777777" w:rsidTr="2C396FE4">
        <w:trPr>
          <w:cantSplit/>
        </w:trPr>
        <w:tc>
          <w:tcPr>
            <w:tcW w:w="2884" w:type="dxa"/>
          </w:tcPr>
          <w:p w14:paraId="73BB79D0" w14:textId="77777777" w:rsidR="00E24975" w:rsidRPr="007E0B31" w:rsidRDefault="00E24975" w:rsidP="00E24975">
            <w:pPr>
              <w:pStyle w:val="Arial11Bold"/>
              <w:rPr>
                <w:rFonts w:cs="Arial"/>
              </w:rPr>
            </w:pPr>
            <w:r w:rsidRPr="007E0B31">
              <w:rPr>
                <w:rFonts w:cs="Arial"/>
              </w:rPr>
              <w:t xml:space="preserve">OTSDUW Network Data and Information </w:t>
            </w:r>
          </w:p>
        </w:tc>
        <w:tc>
          <w:tcPr>
            <w:tcW w:w="6634" w:type="dxa"/>
          </w:tcPr>
          <w:p w14:paraId="7A3D093C" w14:textId="0A18302C" w:rsidR="00E24975" w:rsidRPr="007E0B31" w:rsidRDefault="00E24975" w:rsidP="00E24975">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24975" w:rsidRPr="007E0B31" w14:paraId="2F357AF2" w14:textId="77777777" w:rsidTr="2C396FE4">
        <w:trPr>
          <w:cantSplit/>
        </w:trPr>
        <w:tc>
          <w:tcPr>
            <w:tcW w:w="2884" w:type="dxa"/>
          </w:tcPr>
          <w:p w14:paraId="74E4F90A" w14:textId="77777777" w:rsidR="00E24975" w:rsidRPr="007E0B31" w:rsidRDefault="00E24975" w:rsidP="00E24975">
            <w:pPr>
              <w:pStyle w:val="Arial11Bold"/>
              <w:rPr>
                <w:rFonts w:cs="Arial"/>
              </w:rPr>
            </w:pPr>
            <w:r w:rsidRPr="007E0B31">
              <w:rPr>
                <w:rFonts w:cs="Arial"/>
              </w:rPr>
              <w:t>OTSDUW Plant and Apparatus</w:t>
            </w:r>
          </w:p>
        </w:tc>
        <w:tc>
          <w:tcPr>
            <w:tcW w:w="6634" w:type="dxa"/>
          </w:tcPr>
          <w:p w14:paraId="0F32E986" w14:textId="77777777" w:rsidR="00E24975" w:rsidRPr="007E0B31" w:rsidRDefault="00E24975" w:rsidP="00E24975">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24975" w:rsidRPr="007E0B31" w14:paraId="365142B1" w14:textId="77777777" w:rsidTr="2C396FE4">
        <w:trPr>
          <w:cantSplit/>
        </w:trPr>
        <w:tc>
          <w:tcPr>
            <w:tcW w:w="2884" w:type="dxa"/>
          </w:tcPr>
          <w:p w14:paraId="31BA5169" w14:textId="77777777" w:rsidR="00E24975" w:rsidRPr="007E0B31" w:rsidRDefault="00E24975" w:rsidP="00E24975">
            <w:pPr>
              <w:pStyle w:val="Arial11Bold"/>
              <w:rPr>
                <w:rFonts w:cs="Arial"/>
              </w:rPr>
            </w:pPr>
            <w:r w:rsidRPr="007E0B31">
              <w:rPr>
                <w:rFonts w:cs="Arial"/>
              </w:rPr>
              <w:t>OTSUA Transfer Time</w:t>
            </w:r>
          </w:p>
        </w:tc>
        <w:tc>
          <w:tcPr>
            <w:tcW w:w="6634" w:type="dxa"/>
          </w:tcPr>
          <w:p w14:paraId="53D1E529" w14:textId="77777777" w:rsidR="00E24975" w:rsidRPr="007E0B31" w:rsidRDefault="00E24975" w:rsidP="00E24975">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24975" w:rsidRPr="007E0B31" w14:paraId="3D6D4D93" w14:textId="77777777" w:rsidTr="2C396FE4">
        <w:trPr>
          <w:cantSplit/>
        </w:trPr>
        <w:tc>
          <w:tcPr>
            <w:tcW w:w="2884" w:type="dxa"/>
          </w:tcPr>
          <w:p w14:paraId="6678503F" w14:textId="77777777" w:rsidR="00E24975" w:rsidRPr="007E0B31" w:rsidRDefault="00E24975" w:rsidP="00E24975">
            <w:pPr>
              <w:pStyle w:val="Arial11Bold"/>
              <w:rPr>
                <w:rFonts w:cs="Arial"/>
              </w:rPr>
            </w:pPr>
            <w:r w:rsidRPr="007E0B31">
              <w:rPr>
                <w:rFonts w:cs="Arial"/>
              </w:rPr>
              <w:t>Out of Synchronism</w:t>
            </w:r>
          </w:p>
        </w:tc>
        <w:tc>
          <w:tcPr>
            <w:tcW w:w="6634" w:type="dxa"/>
          </w:tcPr>
          <w:p w14:paraId="30AB79D2" w14:textId="77777777" w:rsidR="00E24975" w:rsidRPr="007E0B31" w:rsidRDefault="00E24975" w:rsidP="00E24975">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24975" w:rsidRPr="007E0B31" w14:paraId="04D20161" w14:textId="77777777" w:rsidTr="2C396FE4">
        <w:trPr>
          <w:cantSplit/>
        </w:trPr>
        <w:tc>
          <w:tcPr>
            <w:tcW w:w="2884" w:type="dxa"/>
          </w:tcPr>
          <w:p w14:paraId="2545C38A" w14:textId="77777777" w:rsidR="00E24975" w:rsidRPr="007E0B31" w:rsidRDefault="00E24975" w:rsidP="00E24975">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24975" w:rsidRPr="007E0B31" w:rsidRDefault="00E24975" w:rsidP="00E24975">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24975" w:rsidRPr="007E0B31" w:rsidRDefault="00E24975" w:rsidP="00E24975">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24975" w:rsidRPr="007E0B31" w14:paraId="4CD6C7B7" w14:textId="77777777" w:rsidTr="2C396FE4">
        <w:trPr>
          <w:cantSplit/>
        </w:trPr>
        <w:tc>
          <w:tcPr>
            <w:tcW w:w="2884" w:type="dxa"/>
          </w:tcPr>
          <w:p w14:paraId="078B9004" w14:textId="77777777" w:rsidR="00E24975" w:rsidRPr="007E0B31" w:rsidRDefault="00E24975" w:rsidP="00E24975">
            <w:pPr>
              <w:pStyle w:val="Arial11Bold"/>
              <w:rPr>
                <w:rFonts w:cs="Arial"/>
              </w:rPr>
            </w:pPr>
            <w:r w:rsidRPr="007E0B31">
              <w:rPr>
                <w:rFonts w:cs="Arial"/>
              </w:rPr>
              <w:t>Over-excitation Limiter</w:t>
            </w:r>
          </w:p>
        </w:tc>
        <w:tc>
          <w:tcPr>
            <w:tcW w:w="6634" w:type="dxa"/>
          </w:tcPr>
          <w:p w14:paraId="102093E7" w14:textId="2C3E59FC" w:rsidR="00E24975" w:rsidRPr="007E0B31" w:rsidRDefault="00E24975" w:rsidP="00E2497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24975" w:rsidRPr="007E0B31" w14:paraId="30243EFA" w14:textId="77777777" w:rsidTr="2C396FE4">
        <w:trPr>
          <w:cantSplit/>
        </w:trPr>
        <w:tc>
          <w:tcPr>
            <w:tcW w:w="2884" w:type="dxa"/>
          </w:tcPr>
          <w:p w14:paraId="66B8A1EA" w14:textId="0810689B" w:rsidR="00E24975" w:rsidRPr="007E0B31" w:rsidRDefault="00E24975" w:rsidP="00E24975">
            <w:pPr>
              <w:pStyle w:val="Arial11Bold"/>
              <w:rPr>
                <w:rFonts w:cs="Arial"/>
              </w:rPr>
            </w:pPr>
            <w:r w:rsidRPr="007E0B31">
              <w:rPr>
                <w:rFonts w:cs="Arial"/>
              </w:rPr>
              <w:t>Panel Chair</w:t>
            </w:r>
            <w:r>
              <w:rPr>
                <w:rFonts w:cs="Arial"/>
              </w:rPr>
              <w:t>person</w:t>
            </w:r>
          </w:p>
        </w:tc>
        <w:tc>
          <w:tcPr>
            <w:tcW w:w="6634" w:type="dxa"/>
          </w:tcPr>
          <w:p w14:paraId="54287BDA" w14:textId="77777777" w:rsidR="00E24975" w:rsidRPr="007E0B31" w:rsidRDefault="00E24975" w:rsidP="00E24975">
            <w:pPr>
              <w:pStyle w:val="TableArial11"/>
              <w:rPr>
                <w:rFonts w:cs="Arial"/>
              </w:rPr>
            </w:pPr>
            <w:r w:rsidRPr="007E0B31">
              <w:rPr>
                <w:rFonts w:cs="Arial"/>
              </w:rPr>
              <w:t>A person appointed as such in accordance with GR.4.1.</w:t>
            </w:r>
          </w:p>
        </w:tc>
      </w:tr>
      <w:tr w:rsidR="00E24975" w:rsidRPr="007E0B31" w14:paraId="407A0574" w14:textId="77777777" w:rsidTr="2C396FE4">
        <w:trPr>
          <w:cantSplit/>
        </w:trPr>
        <w:tc>
          <w:tcPr>
            <w:tcW w:w="2884" w:type="dxa"/>
          </w:tcPr>
          <w:p w14:paraId="7990BC0E" w14:textId="77777777" w:rsidR="00E24975" w:rsidRPr="007E0B31" w:rsidRDefault="00E24975" w:rsidP="00E24975">
            <w:pPr>
              <w:pStyle w:val="Arial11Bold"/>
              <w:rPr>
                <w:rFonts w:cs="Arial"/>
              </w:rPr>
            </w:pPr>
            <w:r w:rsidRPr="007E0B31">
              <w:rPr>
                <w:rFonts w:cs="Arial"/>
              </w:rPr>
              <w:t>Panel Member</w:t>
            </w:r>
          </w:p>
        </w:tc>
        <w:tc>
          <w:tcPr>
            <w:tcW w:w="6634" w:type="dxa"/>
          </w:tcPr>
          <w:p w14:paraId="408B70FA" w14:textId="77777777" w:rsidR="00E24975" w:rsidRPr="007E0B31" w:rsidRDefault="00E24975" w:rsidP="00E24975">
            <w:pPr>
              <w:pStyle w:val="TableArial11"/>
              <w:rPr>
                <w:rFonts w:cs="Arial"/>
              </w:rPr>
            </w:pPr>
            <w:r w:rsidRPr="007E0B31">
              <w:rPr>
                <w:rFonts w:cs="Arial"/>
              </w:rPr>
              <w:t>Any of the persons identified as such in GR.4.</w:t>
            </w:r>
          </w:p>
        </w:tc>
      </w:tr>
      <w:tr w:rsidR="00E24975" w:rsidRPr="007E0B31" w14:paraId="4408AF49" w14:textId="77777777" w:rsidTr="2C396FE4">
        <w:trPr>
          <w:cantSplit/>
        </w:trPr>
        <w:tc>
          <w:tcPr>
            <w:tcW w:w="2884" w:type="dxa"/>
          </w:tcPr>
          <w:p w14:paraId="24301CCB" w14:textId="77777777" w:rsidR="00E24975" w:rsidRPr="007E0B31" w:rsidRDefault="00E24975" w:rsidP="00E24975">
            <w:pPr>
              <w:pStyle w:val="Arial11Bold"/>
              <w:rPr>
                <w:rFonts w:cs="Arial"/>
              </w:rPr>
            </w:pPr>
            <w:r w:rsidRPr="007E0B31">
              <w:rPr>
                <w:rFonts w:cs="Arial"/>
              </w:rPr>
              <w:t>Panel Members’</w:t>
            </w:r>
          </w:p>
          <w:p w14:paraId="64CD4F91" w14:textId="77777777" w:rsidR="00E24975" w:rsidRPr="007E0B31" w:rsidRDefault="00E24975" w:rsidP="00E24975">
            <w:pPr>
              <w:pStyle w:val="Arial11Bold"/>
              <w:rPr>
                <w:rFonts w:cs="Arial"/>
              </w:rPr>
            </w:pPr>
            <w:r w:rsidRPr="007E0B31">
              <w:rPr>
                <w:rFonts w:cs="Arial"/>
              </w:rPr>
              <w:t>Recommendation</w:t>
            </w:r>
          </w:p>
        </w:tc>
        <w:tc>
          <w:tcPr>
            <w:tcW w:w="6634" w:type="dxa"/>
          </w:tcPr>
          <w:p w14:paraId="337253E1" w14:textId="33E0395A" w:rsidR="00E24975" w:rsidRPr="007E0B31" w:rsidRDefault="00E24975" w:rsidP="00E24975">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24975" w:rsidRPr="007E0B31" w14:paraId="73919D58" w14:textId="77777777" w:rsidTr="2C396FE4">
        <w:trPr>
          <w:cantSplit/>
        </w:trPr>
        <w:tc>
          <w:tcPr>
            <w:tcW w:w="2884" w:type="dxa"/>
          </w:tcPr>
          <w:p w14:paraId="1C39677A" w14:textId="77777777" w:rsidR="00E24975" w:rsidRPr="007E0B31" w:rsidRDefault="00E24975" w:rsidP="00E24975">
            <w:pPr>
              <w:pStyle w:val="Arial11Bold"/>
              <w:rPr>
                <w:rFonts w:cs="Arial"/>
              </w:rPr>
            </w:pPr>
            <w:r w:rsidRPr="007E0B31">
              <w:rPr>
                <w:rFonts w:cs="Arial"/>
              </w:rPr>
              <w:lastRenderedPageBreak/>
              <w:t>Panel Secretary</w:t>
            </w:r>
          </w:p>
        </w:tc>
        <w:tc>
          <w:tcPr>
            <w:tcW w:w="6634" w:type="dxa"/>
          </w:tcPr>
          <w:p w14:paraId="614372A2" w14:textId="77777777" w:rsidR="00E24975" w:rsidRPr="007E0B31" w:rsidRDefault="00E24975" w:rsidP="00E24975">
            <w:pPr>
              <w:pStyle w:val="TableArial11"/>
              <w:rPr>
                <w:rFonts w:cs="Arial"/>
              </w:rPr>
            </w:pPr>
            <w:r w:rsidRPr="007E0B31">
              <w:rPr>
                <w:rFonts w:cs="Arial"/>
              </w:rPr>
              <w:t>A person appointed as such in accordance with GR.3.1.2(d).</w:t>
            </w:r>
          </w:p>
        </w:tc>
      </w:tr>
      <w:tr w:rsidR="00E24975" w:rsidRPr="007E0B31" w14:paraId="1D7F1B6B" w14:textId="77777777" w:rsidTr="2C396FE4">
        <w:trPr>
          <w:cantSplit/>
        </w:trPr>
        <w:tc>
          <w:tcPr>
            <w:tcW w:w="2884" w:type="dxa"/>
          </w:tcPr>
          <w:p w14:paraId="344E39C6" w14:textId="77777777" w:rsidR="00E24975" w:rsidRPr="007E0B31" w:rsidRDefault="00E24975" w:rsidP="00E24975">
            <w:pPr>
              <w:pStyle w:val="Arial11Bold"/>
              <w:rPr>
                <w:rFonts w:cs="Arial"/>
              </w:rPr>
            </w:pPr>
            <w:r w:rsidRPr="007E0B31">
              <w:rPr>
                <w:rFonts w:cs="Arial"/>
              </w:rPr>
              <w:t>Part 1 System Ancillary Services</w:t>
            </w:r>
          </w:p>
        </w:tc>
        <w:tc>
          <w:tcPr>
            <w:tcW w:w="6634" w:type="dxa"/>
          </w:tcPr>
          <w:p w14:paraId="380B1DB3" w14:textId="09F84F33" w:rsidR="00E24975" w:rsidRPr="007E0B31" w:rsidRDefault="00E24975" w:rsidP="00E24975">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24975" w:rsidRPr="007E0B31" w14:paraId="0D7E215D" w14:textId="77777777" w:rsidTr="2C396FE4">
        <w:trPr>
          <w:cantSplit/>
        </w:trPr>
        <w:tc>
          <w:tcPr>
            <w:tcW w:w="2884" w:type="dxa"/>
          </w:tcPr>
          <w:p w14:paraId="304BA4F9" w14:textId="77777777" w:rsidR="00E24975" w:rsidRPr="007E0B31" w:rsidRDefault="00E24975" w:rsidP="00E24975">
            <w:pPr>
              <w:pStyle w:val="Arial11Bold"/>
              <w:rPr>
                <w:rFonts w:cs="Arial"/>
              </w:rPr>
            </w:pPr>
            <w:r w:rsidRPr="007E0B31">
              <w:rPr>
                <w:rFonts w:cs="Arial"/>
              </w:rPr>
              <w:t>Part 2 System Ancillary Services</w:t>
            </w:r>
          </w:p>
        </w:tc>
        <w:tc>
          <w:tcPr>
            <w:tcW w:w="6634" w:type="dxa"/>
          </w:tcPr>
          <w:p w14:paraId="6104BAC6" w14:textId="77777777" w:rsidR="00E24975" w:rsidRPr="007E0B31" w:rsidRDefault="00E24975" w:rsidP="00E24975">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24975" w:rsidRPr="007E0B31" w14:paraId="15BCB468" w14:textId="77777777" w:rsidTr="2C396FE4">
        <w:trPr>
          <w:cantSplit/>
        </w:trPr>
        <w:tc>
          <w:tcPr>
            <w:tcW w:w="2884" w:type="dxa"/>
          </w:tcPr>
          <w:p w14:paraId="3AD2A1AF" w14:textId="77777777" w:rsidR="00E24975" w:rsidRPr="007E0B31" w:rsidRDefault="00E24975" w:rsidP="00E24975">
            <w:pPr>
              <w:pStyle w:val="Arial11Bold"/>
              <w:rPr>
                <w:rFonts w:cs="Arial"/>
              </w:rPr>
            </w:pPr>
            <w:r w:rsidRPr="007E0B31">
              <w:rPr>
                <w:rFonts w:cs="Arial"/>
              </w:rPr>
              <w:t>Part Load</w:t>
            </w:r>
          </w:p>
        </w:tc>
        <w:tc>
          <w:tcPr>
            <w:tcW w:w="6634" w:type="dxa"/>
          </w:tcPr>
          <w:p w14:paraId="3D91998E" w14:textId="77777777" w:rsidR="00E24975" w:rsidRPr="007E0B31" w:rsidRDefault="00E24975" w:rsidP="00E24975">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24975" w:rsidRPr="007E0B31" w14:paraId="2651AA6E" w14:textId="77777777" w:rsidTr="2C396FE4">
        <w:trPr>
          <w:cantSplit/>
        </w:trPr>
        <w:tc>
          <w:tcPr>
            <w:tcW w:w="2884" w:type="dxa"/>
          </w:tcPr>
          <w:p w14:paraId="18C02C4B" w14:textId="05548110" w:rsidR="00E24975" w:rsidRPr="0053170A" w:rsidRDefault="00E24975" w:rsidP="00E24975">
            <w:pPr>
              <w:pStyle w:val="Arial11Bold"/>
              <w:rPr>
                <w:rFonts w:cs="Arial"/>
              </w:rPr>
            </w:pPr>
            <w:r w:rsidRPr="002510FF">
              <w:rPr>
                <w:rFonts w:cs="Arial"/>
              </w:rPr>
              <w:t>Peak Current Rating</w:t>
            </w:r>
          </w:p>
        </w:tc>
        <w:tc>
          <w:tcPr>
            <w:tcW w:w="6634" w:type="dxa"/>
          </w:tcPr>
          <w:p w14:paraId="15E7F46B" w14:textId="77777777" w:rsidR="00E24975" w:rsidRPr="002510FF" w:rsidRDefault="00E24975" w:rsidP="00E24975">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24975" w:rsidRPr="002510FF" w:rsidRDefault="00E24975" w:rsidP="00E24975">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24975" w:rsidRPr="002510FF" w:rsidRDefault="00E24975" w:rsidP="00E24975">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24975" w:rsidRPr="0053170A" w:rsidRDefault="00E24975" w:rsidP="00E24975">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24975" w:rsidRPr="007E0B31" w14:paraId="55F461B9" w14:textId="77777777" w:rsidTr="2C396FE4">
        <w:trPr>
          <w:cantSplit/>
        </w:trPr>
        <w:tc>
          <w:tcPr>
            <w:tcW w:w="2884" w:type="dxa"/>
          </w:tcPr>
          <w:p w14:paraId="0361A8C4" w14:textId="77777777" w:rsidR="00E24975" w:rsidRPr="007E0B31" w:rsidRDefault="00E24975" w:rsidP="00E24975">
            <w:pPr>
              <w:pStyle w:val="Arial11Bold"/>
              <w:rPr>
                <w:rFonts w:cs="Arial"/>
              </w:rPr>
            </w:pPr>
            <w:r w:rsidRPr="007E0B31">
              <w:rPr>
                <w:rFonts w:cs="Arial"/>
              </w:rPr>
              <w:t>Permit for Work for proximity work</w:t>
            </w:r>
          </w:p>
        </w:tc>
        <w:tc>
          <w:tcPr>
            <w:tcW w:w="6634" w:type="dxa"/>
          </w:tcPr>
          <w:p w14:paraId="54941668" w14:textId="77777777" w:rsidR="00E24975" w:rsidRPr="007E0B31" w:rsidRDefault="00E24975" w:rsidP="00E24975">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24975" w:rsidRPr="007E0B31" w:rsidRDefault="00E24975" w:rsidP="00E24975">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w:t>
            </w:r>
            <w:proofErr w:type="gramStart"/>
            <w:r w:rsidRPr="007E0B31">
              <w:rPr>
                <w:rFonts w:cs="Arial"/>
              </w:rPr>
              <w:t>permits</w:t>
            </w:r>
            <w:proofErr w:type="gramEnd"/>
            <w:r w:rsidRPr="007E0B31">
              <w:rPr>
                <w:rFonts w:cs="Arial"/>
              </w:rPr>
              <w:t xml:space="preserve"> for work are attached as Appendix E to </w:t>
            </w:r>
            <w:r w:rsidRPr="007E0B31">
              <w:rPr>
                <w:rFonts w:cs="Arial"/>
                <w:b/>
              </w:rPr>
              <w:t>OC8B</w:t>
            </w:r>
            <w:r w:rsidRPr="007E0B31">
              <w:rPr>
                <w:rFonts w:cs="Arial"/>
              </w:rPr>
              <w:t>.</w:t>
            </w:r>
          </w:p>
        </w:tc>
      </w:tr>
      <w:tr w:rsidR="00E24975" w:rsidRPr="007E0B31" w14:paraId="1F8F8A6D" w14:textId="77777777" w:rsidTr="2C396FE4">
        <w:trPr>
          <w:cantSplit/>
        </w:trPr>
        <w:tc>
          <w:tcPr>
            <w:tcW w:w="2884" w:type="dxa"/>
          </w:tcPr>
          <w:p w14:paraId="1B55D572" w14:textId="77777777" w:rsidR="00E24975" w:rsidRPr="007E0B31" w:rsidRDefault="00E24975" w:rsidP="00E24975">
            <w:pPr>
              <w:pStyle w:val="Arial11Bold"/>
              <w:rPr>
                <w:rFonts w:cs="Arial"/>
              </w:rPr>
            </w:pPr>
            <w:r w:rsidRPr="007E0B31">
              <w:rPr>
                <w:rFonts w:cs="Arial"/>
              </w:rPr>
              <w:t>Partial Shutdown</w:t>
            </w:r>
          </w:p>
        </w:tc>
        <w:tc>
          <w:tcPr>
            <w:tcW w:w="6634" w:type="dxa"/>
          </w:tcPr>
          <w:p w14:paraId="46EA24B8" w14:textId="50C4B317" w:rsidR="00E24975" w:rsidRPr="007E0B31" w:rsidRDefault="00E24975" w:rsidP="00E24975">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24975" w:rsidRPr="007E0B31" w14:paraId="01813162" w14:textId="77777777" w:rsidTr="2C396FE4">
        <w:trPr>
          <w:cantSplit/>
        </w:trPr>
        <w:tc>
          <w:tcPr>
            <w:tcW w:w="2884" w:type="dxa"/>
          </w:tcPr>
          <w:p w14:paraId="60BE3A6F" w14:textId="77777777" w:rsidR="00E24975" w:rsidRPr="007E0B31" w:rsidRDefault="00E24975" w:rsidP="00E24975">
            <w:pPr>
              <w:pStyle w:val="Arial11Bold"/>
              <w:rPr>
                <w:rFonts w:cs="Arial"/>
              </w:rPr>
            </w:pPr>
            <w:r w:rsidRPr="007E0B31">
              <w:rPr>
                <w:rFonts w:cs="Arial"/>
              </w:rPr>
              <w:lastRenderedPageBreak/>
              <w:t>Pending Grid Code Modification Proposal</w:t>
            </w:r>
          </w:p>
        </w:tc>
        <w:tc>
          <w:tcPr>
            <w:tcW w:w="6634" w:type="dxa"/>
          </w:tcPr>
          <w:p w14:paraId="7CD48F0F" w14:textId="10D6A4B5" w:rsidR="00E24975" w:rsidRPr="007E0B31" w:rsidRDefault="00E24975" w:rsidP="00E24975">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E24975" w:rsidRPr="007E0B31" w14:paraId="6FD50AA9" w14:textId="77777777" w:rsidTr="2C396FE4">
        <w:trPr>
          <w:cantSplit/>
        </w:trPr>
        <w:tc>
          <w:tcPr>
            <w:tcW w:w="2884" w:type="dxa"/>
          </w:tcPr>
          <w:p w14:paraId="18519627" w14:textId="64385BF6" w:rsidR="00E24975" w:rsidRPr="00247DBF" w:rsidRDefault="00E24975" w:rsidP="00E24975">
            <w:pPr>
              <w:pStyle w:val="Arial11Bold"/>
              <w:rPr>
                <w:rFonts w:cs="Arial"/>
              </w:rPr>
            </w:pPr>
            <w:r w:rsidRPr="002510FF">
              <w:rPr>
                <w:rFonts w:cs="Arial"/>
              </w:rPr>
              <w:t>Phase Jump Angle</w:t>
            </w:r>
          </w:p>
        </w:tc>
        <w:tc>
          <w:tcPr>
            <w:tcW w:w="6634" w:type="dxa"/>
          </w:tcPr>
          <w:p w14:paraId="0CFA0D18" w14:textId="612CCA40" w:rsidR="00E24975" w:rsidRPr="00247DBF" w:rsidRDefault="00E24975" w:rsidP="00E24975">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24975" w:rsidRPr="007E0B31" w14:paraId="4A36544F" w14:textId="77777777" w:rsidTr="2C396FE4">
        <w:trPr>
          <w:cantSplit/>
        </w:trPr>
        <w:tc>
          <w:tcPr>
            <w:tcW w:w="2884" w:type="dxa"/>
          </w:tcPr>
          <w:p w14:paraId="4B64D01C" w14:textId="0E57E9F2" w:rsidR="00E24975" w:rsidRPr="00247DBF" w:rsidRDefault="00E24975" w:rsidP="00E24975">
            <w:pPr>
              <w:pStyle w:val="Arial11Bold"/>
              <w:rPr>
                <w:rFonts w:cs="Arial"/>
              </w:rPr>
            </w:pPr>
            <w:r w:rsidRPr="002510FF">
              <w:rPr>
                <w:rFonts w:cs="Arial"/>
              </w:rPr>
              <w:t xml:space="preserve">Phase Jump Angle Limit </w:t>
            </w:r>
          </w:p>
        </w:tc>
        <w:tc>
          <w:tcPr>
            <w:tcW w:w="6634" w:type="dxa"/>
          </w:tcPr>
          <w:p w14:paraId="7590AC7E" w14:textId="5DB6A395" w:rsidR="00E24975" w:rsidRPr="00247DBF" w:rsidRDefault="00E24975" w:rsidP="00E24975">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24975" w:rsidRPr="007E0B31" w14:paraId="6A5A8541" w14:textId="77777777" w:rsidTr="2C396FE4">
        <w:trPr>
          <w:cantSplit/>
        </w:trPr>
        <w:tc>
          <w:tcPr>
            <w:tcW w:w="2884" w:type="dxa"/>
          </w:tcPr>
          <w:p w14:paraId="22CECB1C" w14:textId="42AE6D96" w:rsidR="00E24975" w:rsidRPr="00247DBF" w:rsidRDefault="00E24975" w:rsidP="00E24975">
            <w:pPr>
              <w:pStyle w:val="Arial11Bold"/>
              <w:rPr>
                <w:rFonts w:cs="Arial"/>
              </w:rPr>
            </w:pPr>
            <w:r w:rsidRPr="002510FF">
              <w:rPr>
                <w:rFonts w:cs="Arial"/>
              </w:rPr>
              <w:t>Phase Jump Angle Withstand</w:t>
            </w:r>
          </w:p>
        </w:tc>
        <w:tc>
          <w:tcPr>
            <w:tcW w:w="6634" w:type="dxa"/>
          </w:tcPr>
          <w:p w14:paraId="7252B79A" w14:textId="38AEE0E5" w:rsidR="00E24975" w:rsidRPr="00247DBF" w:rsidRDefault="00E24975" w:rsidP="00E24975">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24975" w:rsidRPr="007E0B31" w14:paraId="05663CAA" w14:textId="77777777" w:rsidTr="2C396FE4">
        <w:trPr>
          <w:cantSplit/>
        </w:trPr>
        <w:tc>
          <w:tcPr>
            <w:tcW w:w="2884" w:type="dxa"/>
          </w:tcPr>
          <w:p w14:paraId="545024B0" w14:textId="77777777" w:rsidR="00E24975" w:rsidRPr="007E0B31" w:rsidRDefault="00E24975" w:rsidP="00E24975">
            <w:pPr>
              <w:pStyle w:val="Arial11Bold"/>
              <w:rPr>
                <w:rFonts w:cs="Arial"/>
              </w:rPr>
            </w:pPr>
            <w:r w:rsidRPr="007E0B31">
              <w:rPr>
                <w:rFonts w:cs="Arial"/>
              </w:rPr>
              <w:t>Phase (Voltage) Unbalance</w:t>
            </w:r>
          </w:p>
        </w:tc>
        <w:tc>
          <w:tcPr>
            <w:tcW w:w="6634" w:type="dxa"/>
          </w:tcPr>
          <w:p w14:paraId="219C5499" w14:textId="77777777" w:rsidR="00E24975" w:rsidRPr="007E0B31" w:rsidRDefault="00E24975" w:rsidP="00E24975">
            <w:pPr>
              <w:pStyle w:val="TableArial11"/>
              <w:rPr>
                <w:rFonts w:cs="Arial"/>
              </w:rPr>
            </w:pPr>
            <w:r w:rsidRPr="007E0B31">
              <w:rPr>
                <w:rFonts w:cs="Arial"/>
              </w:rPr>
              <w:t>The ratio (in percent) between the rms values of the negative sequence component and the positive sequence component of the voltage.</w:t>
            </w:r>
          </w:p>
        </w:tc>
      </w:tr>
      <w:tr w:rsidR="00E24975" w:rsidRPr="007E0B31" w14:paraId="0C635CC5" w14:textId="77777777" w:rsidTr="2C396FE4">
        <w:trPr>
          <w:cantSplit/>
        </w:trPr>
        <w:tc>
          <w:tcPr>
            <w:tcW w:w="2884" w:type="dxa"/>
          </w:tcPr>
          <w:p w14:paraId="3E31F962" w14:textId="77777777" w:rsidR="00E24975" w:rsidRPr="007E0B31" w:rsidRDefault="00E24975" w:rsidP="00E24975">
            <w:pPr>
              <w:pStyle w:val="Arial11Bold"/>
              <w:rPr>
                <w:rFonts w:cs="Arial"/>
              </w:rPr>
            </w:pPr>
            <w:r w:rsidRPr="007E0B31">
              <w:rPr>
                <w:rFonts w:cs="Arial"/>
              </w:rPr>
              <w:t>Physical Notification</w:t>
            </w:r>
          </w:p>
        </w:tc>
        <w:tc>
          <w:tcPr>
            <w:tcW w:w="6634" w:type="dxa"/>
          </w:tcPr>
          <w:p w14:paraId="1E390436" w14:textId="77777777" w:rsidR="00E24975" w:rsidRPr="007E0B31" w:rsidRDefault="00E24975" w:rsidP="00E24975">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24975" w:rsidRPr="007E0B31" w14:paraId="583C475D" w14:textId="77777777" w:rsidTr="2C396FE4">
        <w:trPr>
          <w:cantSplit/>
        </w:trPr>
        <w:tc>
          <w:tcPr>
            <w:tcW w:w="2884" w:type="dxa"/>
          </w:tcPr>
          <w:p w14:paraId="5AEA9A2D" w14:textId="77777777" w:rsidR="00E24975" w:rsidRPr="007E0B31" w:rsidRDefault="00E24975" w:rsidP="00E24975">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24975" w:rsidRPr="007E0B31" w:rsidRDefault="00E24975" w:rsidP="00E24975">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24975" w:rsidRPr="007E0B31" w14:paraId="5058EEC1" w14:textId="77777777" w:rsidTr="2C396FE4">
        <w:trPr>
          <w:cantSplit/>
        </w:trPr>
        <w:tc>
          <w:tcPr>
            <w:tcW w:w="2884" w:type="dxa"/>
          </w:tcPr>
          <w:p w14:paraId="1B8A9F6B" w14:textId="77777777" w:rsidR="00E24975" w:rsidRPr="007E0B31" w:rsidRDefault="00E24975" w:rsidP="00E24975">
            <w:pPr>
              <w:pStyle w:val="Arial11Bold"/>
              <w:rPr>
                <w:rFonts w:cs="Arial"/>
              </w:rPr>
            </w:pPr>
            <w:r w:rsidRPr="007E0B31">
              <w:rPr>
                <w:rFonts w:cs="Arial"/>
              </w:rPr>
              <w:t>Planned Maintenance Outage</w:t>
            </w:r>
          </w:p>
        </w:tc>
        <w:tc>
          <w:tcPr>
            <w:tcW w:w="6634" w:type="dxa"/>
          </w:tcPr>
          <w:p w14:paraId="30127D2D" w14:textId="435FEC76" w:rsidR="00E24975" w:rsidRPr="007E0B31" w:rsidRDefault="00E24975" w:rsidP="00E24975">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24975" w:rsidRPr="007E0B31" w14:paraId="0012AFBC" w14:textId="77777777" w:rsidTr="2C396FE4">
        <w:trPr>
          <w:cantSplit/>
        </w:trPr>
        <w:tc>
          <w:tcPr>
            <w:tcW w:w="2884" w:type="dxa"/>
          </w:tcPr>
          <w:p w14:paraId="7ECC3FEC" w14:textId="77777777" w:rsidR="00E24975" w:rsidRPr="007E0B31" w:rsidRDefault="00E24975" w:rsidP="00E24975">
            <w:pPr>
              <w:pStyle w:val="Arial11Bold"/>
              <w:rPr>
                <w:rFonts w:cs="Arial"/>
              </w:rPr>
            </w:pPr>
            <w:r w:rsidRPr="007E0B31">
              <w:rPr>
                <w:rFonts w:cs="Arial"/>
              </w:rPr>
              <w:t>Planned Outage</w:t>
            </w:r>
          </w:p>
        </w:tc>
        <w:tc>
          <w:tcPr>
            <w:tcW w:w="6634" w:type="dxa"/>
          </w:tcPr>
          <w:p w14:paraId="7CBD2A74" w14:textId="51FF4C20" w:rsidR="00E24975" w:rsidRPr="007E0B31" w:rsidRDefault="00E24975" w:rsidP="00E24975">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24975" w:rsidRPr="007E0B31" w14:paraId="5F0D47AA" w14:textId="77777777" w:rsidTr="2C396FE4">
        <w:trPr>
          <w:cantSplit/>
        </w:trPr>
        <w:tc>
          <w:tcPr>
            <w:tcW w:w="2884" w:type="dxa"/>
          </w:tcPr>
          <w:p w14:paraId="67EC820E" w14:textId="77777777" w:rsidR="00E24975" w:rsidRPr="007E0B31" w:rsidRDefault="00E24975" w:rsidP="00E24975">
            <w:pPr>
              <w:pStyle w:val="Arial11Bold"/>
              <w:rPr>
                <w:rFonts w:cs="Arial"/>
              </w:rPr>
            </w:pPr>
            <w:r w:rsidRPr="007E0B31">
              <w:rPr>
                <w:rFonts w:cs="Arial"/>
              </w:rPr>
              <w:t>Plant</w:t>
            </w:r>
          </w:p>
        </w:tc>
        <w:tc>
          <w:tcPr>
            <w:tcW w:w="6634" w:type="dxa"/>
          </w:tcPr>
          <w:p w14:paraId="77464D38" w14:textId="77777777" w:rsidR="00E24975" w:rsidRPr="007E0B31" w:rsidRDefault="00E24975" w:rsidP="00E24975">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24975" w:rsidRPr="007E0B31" w14:paraId="78245E04" w14:textId="77777777" w:rsidTr="2C396FE4">
        <w:trPr>
          <w:cantSplit/>
        </w:trPr>
        <w:tc>
          <w:tcPr>
            <w:tcW w:w="2884" w:type="dxa"/>
          </w:tcPr>
          <w:p w14:paraId="1B833B5F" w14:textId="77777777" w:rsidR="00E24975" w:rsidRPr="007E0B31" w:rsidRDefault="00E24975" w:rsidP="00E24975">
            <w:pPr>
              <w:pStyle w:val="Arial11Bold"/>
              <w:rPr>
                <w:rFonts w:cs="Arial"/>
              </w:rPr>
            </w:pPr>
            <w:r w:rsidRPr="007E0B31">
              <w:rPr>
                <w:rFonts w:cs="Arial"/>
              </w:rPr>
              <w:lastRenderedPageBreak/>
              <w:t>Point of Common Coupling</w:t>
            </w:r>
          </w:p>
        </w:tc>
        <w:tc>
          <w:tcPr>
            <w:tcW w:w="6634" w:type="dxa"/>
          </w:tcPr>
          <w:p w14:paraId="14897399" w14:textId="77777777" w:rsidR="00E24975" w:rsidRPr="007E0B31" w:rsidRDefault="00E24975" w:rsidP="00E24975">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24975" w:rsidRPr="007E0B31" w14:paraId="5E9A00B9" w14:textId="77777777" w:rsidTr="2C396FE4">
        <w:trPr>
          <w:cantSplit/>
        </w:trPr>
        <w:tc>
          <w:tcPr>
            <w:tcW w:w="2884" w:type="dxa"/>
          </w:tcPr>
          <w:p w14:paraId="2637AA74" w14:textId="77777777" w:rsidR="00E24975" w:rsidRPr="007E0B31" w:rsidRDefault="00E24975" w:rsidP="00E24975">
            <w:pPr>
              <w:pStyle w:val="Arial11Bold"/>
              <w:rPr>
                <w:rFonts w:cs="Arial"/>
              </w:rPr>
            </w:pPr>
            <w:r w:rsidRPr="007E0B31">
              <w:rPr>
                <w:rFonts w:cs="Arial"/>
              </w:rPr>
              <w:t>Point of Connection</w:t>
            </w:r>
          </w:p>
        </w:tc>
        <w:tc>
          <w:tcPr>
            <w:tcW w:w="6634" w:type="dxa"/>
          </w:tcPr>
          <w:p w14:paraId="4092E64D" w14:textId="77777777" w:rsidR="00E24975" w:rsidRPr="007E0B31" w:rsidRDefault="00E24975" w:rsidP="00E24975">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24975" w:rsidRPr="007E0B31" w14:paraId="12DBCD04" w14:textId="77777777" w:rsidTr="2C396FE4">
        <w:trPr>
          <w:cantSplit/>
        </w:trPr>
        <w:tc>
          <w:tcPr>
            <w:tcW w:w="2884" w:type="dxa"/>
          </w:tcPr>
          <w:p w14:paraId="551A907F" w14:textId="77777777" w:rsidR="00E24975" w:rsidRPr="007E0B31" w:rsidRDefault="00E24975" w:rsidP="00E24975">
            <w:pPr>
              <w:pStyle w:val="Arial11Bold"/>
              <w:rPr>
                <w:rFonts w:cs="Arial"/>
              </w:rPr>
            </w:pPr>
            <w:r w:rsidRPr="007E0B31">
              <w:rPr>
                <w:rFonts w:cs="Arial"/>
              </w:rPr>
              <w:t>Point of Isolation</w:t>
            </w:r>
          </w:p>
        </w:tc>
        <w:tc>
          <w:tcPr>
            <w:tcW w:w="6634" w:type="dxa"/>
          </w:tcPr>
          <w:p w14:paraId="7726496D" w14:textId="77777777" w:rsidR="00E24975" w:rsidRPr="007E0B31" w:rsidRDefault="00E24975" w:rsidP="00E24975">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24975" w:rsidRPr="007E0B31" w14:paraId="79CC6E2F" w14:textId="77777777" w:rsidTr="2C396FE4">
        <w:trPr>
          <w:cantSplit/>
        </w:trPr>
        <w:tc>
          <w:tcPr>
            <w:tcW w:w="2884" w:type="dxa"/>
          </w:tcPr>
          <w:p w14:paraId="1554D405" w14:textId="77777777" w:rsidR="00E24975" w:rsidRPr="007E0B31" w:rsidRDefault="00E24975" w:rsidP="00E24975">
            <w:pPr>
              <w:pStyle w:val="Arial11Bold"/>
              <w:rPr>
                <w:rFonts w:cs="Arial"/>
              </w:rPr>
            </w:pPr>
            <w:r w:rsidRPr="007E0B31">
              <w:rPr>
                <w:rFonts w:cs="Arial"/>
              </w:rPr>
              <w:t>Post-Control Phase</w:t>
            </w:r>
          </w:p>
        </w:tc>
        <w:tc>
          <w:tcPr>
            <w:tcW w:w="6634" w:type="dxa"/>
          </w:tcPr>
          <w:p w14:paraId="725674D1" w14:textId="77777777" w:rsidR="00E24975" w:rsidRPr="007E0B31" w:rsidRDefault="00E24975" w:rsidP="00E24975">
            <w:pPr>
              <w:pStyle w:val="TableArial11"/>
              <w:rPr>
                <w:rFonts w:cs="Arial"/>
              </w:rPr>
            </w:pPr>
            <w:r w:rsidRPr="007E0B31">
              <w:rPr>
                <w:rFonts w:cs="Arial"/>
              </w:rPr>
              <w:t>The period following real time operation.</w:t>
            </w:r>
          </w:p>
        </w:tc>
      </w:tr>
      <w:tr w:rsidR="00E24975" w:rsidRPr="007E0B31" w14:paraId="6D586683" w14:textId="77777777" w:rsidTr="2C396FE4">
        <w:trPr>
          <w:cantSplit/>
        </w:trPr>
        <w:tc>
          <w:tcPr>
            <w:tcW w:w="2884" w:type="dxa"/>
          </w:tcPr>
          <w:p w14:paraId="32ABEF72" w14:textId="77777777" w:rsidR="00E24975" w:rsidRPr="007E0B31" w:rsidRDefault="00E24975" w:rsidP="00E24975">
            <w:pPr>
              <w:pStyle w:val="Arial11Bold"/>
              <w:rPr>
                <w:rFonts w:cs="Arial"/>
              </w:rPr>
            </w:pPr>
            <w:r w:rsidRPr="007E0B31">
              <w:rPr>
                <w:rFonts w:cs="Arial"/>
              </w:rPr>
              <w:t>Power Available</w:t>
            </w:r>
          </w:p>
        </w:tc>
        <w:tc>
          <w:tcPr>
            <w:tcW w:w="6634" w:type="dxa"/>
          </w:tcPr>
          <w:p w14:paraId="090DB153" w14:textId="783F911A" w:rsidR="00E24975" w:rsidRPr="007E0B31" w:rsidRDefault="00E24975" w:rsidP="00E24975">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24975" w:rsidRPr="007E0B31" w14:paraId="345CCB51" w14:textId="77777777" w:rsidTr="2C396FE4">
        <w:trPr>
          <w:cantSplit/>
        </w:trPr>
        <w:tc>
          <w:tcPr>
            <w:tcW w:w="2884" w:type="dxa"/>
          </w:tcPr>
          <w:p w14:paraId="7361939E" w14:textId="77777777" w:rsidR="00E24975" w:rsidRPr="007E0B31" w:rsidRDefault="00E24975" w:rsidP="00E24975">
            <w:pPr>
              <w:pStyle w:val="Arial11Bold"/>
              <w:rPr>
                <w:rFonts w:cs="Arial"/>
              </w:rPr>
            </w:pPr>
            <w:r w:rsidRPr="007E0B31">
              <w:rPr>
                <w:rFonts w:cs="Arial"/>
              </w:rPr>
              <w:t>Power Factor</w:t>
            </w:r>
          </w:p>
        </w:tc>
        <w:tc>
          <w:tcPr>
            <w:tcW w:w="6634" w:type="dxa"/>
          </w:tcPr>
          <w:p w14:paraId="01690120" w14:textId="77777777" w:rsidR="00E24975" w:rsidRPr="007E0B31" w:rsidRDefault="00E24975" w:rsidP="00E24975">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24975" w:rsidRPr="007E0B31" w14:paraId="2852E6E0" w14:textId="77777777" w:rsidTr="2C396FE4">
        <w:trPr>
          <w:cantSplit/>
        </w:trPr>
        <w:tc>
          <w:tcPr>
            <w:tcW w:w="2884" w:type="dxa"/>
          </w:tcPr>
          <w:p w14:paraId="66F0C016" w14:textId="77777777" w:rsidR="00E24975" w:rsidRPr="007E0B31" w:rsidRDefault="00E24975" w:rsidP="00E24975">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24975" w:rsidRPr="007E0B31" w:rsidRDefault="00E24975" w:rsidP="00E24975">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24975" w:rsidRPr="007E0B31" w14:paraId="562ACF6D" w14:textId="77777777" w:rsidTr="2C396FE4">
        <w:trPr>
          <w:cantSplit/>
        </w:trPr>
        <w:tc>
          <w:tcPr>
            <w:tcW w:w="2884" w:type="dxa"/>
          </w:tcPr>
          <w:p w14:paraId="0F6FF16D"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24975" w:rsidRPr="007E0B31" w14:paraId="53E0E2A7" w14:textId="77777777" w:rsidTr="2C396FE4">
        <w:trPr>
          <w:cantSplit/>
        </w:trPr>
        <w:tc>
          <w:tcPr>
            <w:tcW w:w="2884" w:type="dxa"/>
          </w:tcPr>
          <w:p w14:paraId="43647C96"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24975" w:rsidRPr="007E0B31" w14:paraId="06D65955" w14:textId="77777777" w:rsidTr="2C396FE4">
        <w:trPr>
          <w:cantSplit/>
        </w:trPr>
        <w:tc>
          <w:tcPr>
            <w:tcW w:w="2884" w:type="dxa"/>
          </w:tcPr>
          <w:p w14:paraId="7563FE8D" w14:textId="77777777" w:rsidR="00E24975" w:rsidRPr="007E0B31" w:rsidRDefault="00E24975" w:rsidP="00E24975">
            <w:pPr>
              <w:pStyle w:val="Arial11Bold"/>
              <w:rPr>
                <w:rFonts w:cs="Arial"/>
              </w:rPr>
            </w:pPr>
            <w:r w:rsidRPr="007E0B31">
              <w:rPr>
                <w:rFonts w:cs="Arial"/>
              </w:rPr>
              <w:t>Power Island</w:t>
            </w:r>
          </w:p>
        </w:tc>
        <w:tc>
          <w:tcPr>
            <w:tcW w:w="6634" w:type="dxa"/>
          </w:tcPr>
          <w:p w14:paraId="18296362" w14:textId="0B558EC0" w:rsidR="00E24975" w:rsidRPr="007E0B31" w:rsidRDefault="00E24975" w:rsidP="00E24975">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24975" w:rsidRPr="007E0B31" w14:paraId="7C3D7BF6" w14:textId="77777777" w:rsidTr="2C396FE4">
        <w:trPr>
          <w:cantSplit/>
        </w:trPr>
        <w:tc>
          <w:tcPr>
            <w:tcW w:w="2884" w:type="dxa"/>
          </w:tcPr>
          <w:p w14:paraId="682DC43B" w14:textId="77777777" w:rsidR="00E24975" w:rsidRPr="007E0B31" w:rsidRDefault="00E24975" w:rsidP="00E24975">
            <w:pPr>
              <w:pStyle w:val="Arial11Bold"/>
              <w:rPr>
                <w:rFonts w:cs="Arial"/>
              </w:rPr>
            </w:pPr>
            <w:r w:rsidRPr="007E0B31">
              <w:rPr>
                <w:rFonts w:cs="Arial"/>
              </w:rPr>
              <w:t>Power Park Module</w:t>
            </w:r>
          </w:p>
        </w:tc>
        <w:tc>
          <w:tcPr>
            <w:tcW w:w="6634" w:type="dxa"/>
          </w:tcPr>
          <w:p w14:paraId="3ECDE7AC" w14:textId="77777777" w:rsidR="00E24975" w:rsidRPr="007E0B31" w:rsidRDefault="00E24975" w:rsidP="00E24975">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24975" w:rsidRPr="007E0B31" w14:paraId="6D897286" w14:textId="77777777" w:rsidTr="2C396FE4">
        <w:trPr>
          <w:cantSplit/>
        </w:trPr>
        <w:tc>
          <w:tcPr>
            <w:tcW w:w="2884" w:type="dxa"/>
          </w:tcPr>
          <w:p w14:paraId="5DC97B56" w14:textId="77777777" w:rsidR="00E24975" w:rsidRPr="007E0B31" w:rsidRDefault="00E24975" w:rsidP="00E24975">
            <w:pPr>
              <w:pStyle w:val="Arial11Bold"/>
              <w:rPr>
                <w:rFonts w:cs="Arial"/>
              </w:rPr>
            </w:pPr>
            <w:r w:rsidRPr="007E0B31">
              <w:rPr>
                <w:rFonts w:cs="Arial"/>
              </w:rPr>
              <w:t>Power Park Module Availability Matrix</w:t>
            </w:r>
          </w:p>
        </w:tc>
        <w:tc>
          <w:tcPr>
            <w:tcW w:w="6634" w:type="dxa"/>
          </w:tcPr>
          <w:p w14:paraId="158D6C89" w14:textId="77777777" w:rsidR="00E24975" w:rsidRPr="007E0B31" w:rsidRDefault="00E24975" w:rsidP="00E24975">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24975" w:rsidRPr="007E0B31" w14:paraId="4C2DEAED" w14:textId="77777777" w:rsidTr="2C396FE4">
        <w:trPr>
          <w:cantSplit/>
        </w:trPr>
        <w:tc>
          <w:tcPr>
            <w:tcW w:w="2884" w:type="dxa"/>
          </w:tcPr>
          <w:p w14:paraId="4CFB65B5" w14:textId="77777777" w:rsidR="00E24975" w:rsidRPr="007E0B31" w:rsidRDefault="00E24975" w:rsidP="00E24975">
            <w:pPr>
              <w:pStyle w:val="Arial11Bold"/>
              <w:rPr>
                <w:rFonts w:cs="Arial"/>
              </w:rPr>
            </w:pPr>
            <w:r w:rsidRPr="007E0B31">
              <w:rPr>
                <w:rFonts w:cs="Arial"/>
              </w:rPr>
              <w:lastRenderedPageBreak/>
              <w:t>Power Park Module Planning Matrix</w:t>
            </w:r>
          </w:p>
        </w:tc>
        <w:tc>
          <w:tcPr>
            <w:tcW w:w="6634" w:type="dxa"/>
          </w:tcPr>
          <w:p w14:paraId="6379A14D" w14:textId="77777777" w:rsidR="00E24975" w:rsidRPr="007E0B31" w:rsidRDefault="00E24975" w:rsidP="00E24975">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24975" w:rsidRPr="007E0B31" w14:paraId="73636B09" w14:textId="77777777" w:rsidTr="2C396FE4">
        <w:trPr>
          <w:cantSplit/>
        </w:trPr>
        <w:tc>
          <w:tcPr>
            <w:tcW w:w="2884" w:type="dxa"/>
          </w:tcPr>
          <w:p w14:paraId="189A6BC7" w14:textId="77777777" w:rsidR="00E24975" w:rsidRPr="007E0B31" w:rsidRDefault="00E24975" w:rsidP="00E24975">
            <w:pPr>
              <w:pStyle w:val="Arial11Bold"/>
              <w:rPr>
                <w:rFonts w:cs="Arial"/>
              </w:rPr>
            </w:pPr>
            <w:r w:rsidRPr="007E0B31">
              <w:rPr>
                <w:rFonts w:cs="Arial"/>
              </w:rPr>
              <w:t>Power Park Unit</w:t>
            </w:r>
          </w:p>
        </w:tc>
        <w:tc>
          <w:tcPr>
            <w:tcW w:w="6634" w:type="dxa"/>
          </w:tcPr>
          <w:p w14:paraId="7725776C" w14:textId="77777777" w:rsidR="00E24975" w:rsidRPr="007E0B31" w:rsidRDefault="00E24975" w:rsidP="00E24975">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24975" w:rsidRPr="007E0B31" w14:paraId="45419B2C" w14:textId="77777777" w:rsidTr="2C396FE4">
        <w:trPr>
          <w:cantSplit/>
        </w:trPr>
        <w:tc>
          <w:tcPr>
            <w:tcW w:w="2884" w:type="dxa"/>
          </w:tcPr>
          <w:p w14:paraId="480E1B66" w14:textId="77777777" w:rsidR="00E24975" w:rsidRPr="007E0B31" w:rsidRDefault="00E24975" w:rsidP="00E24975">
            <w:pPr>
              <w:pStyle w:val="Arial11Bold"/>
              <w:rPr>
                <w:rFonts w:cs="Arial"/>
              </w:rPr>
            </w:pPr>
            <w:r w:rsidRPr="007E0B31">
              <w:rPr>
                <w:rFonts w:cs="Arial"/>
              </w:rPr>
              <w:t xml:space="preserve">Power Station </w:t>
            </w:r>
          </w:p>
        </w:tc>
        <w:tc>
          <w:tcPr>
            <w:tcW w:w="6634" w:type="dxa"/>
          </w:tcPr>
          <w:p w14:paraId="603DFDE1" w14:textId="32880D9B" w:rsidR="00E24975" w:rsidRPr="007E0B31" w:rsidRDefault="00E24975" w:rsidP="00E24975">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24975" w:rsidRPr="007E0B31" w14:paraId="6AE088B1" w14:textId="77777777" w:rsidTr="2C396FE4">
        <w:trPr>
          <w:cantSplit/>
        </w:trPr>
        <w:tc>
          <w:tcPr>
            <w:tcW w:w="2884" w:type="dxa"/>
          </w:tcPr>
          <w:p w14:paraId="00EAB92F" w14:textId="77777777" w:rsidR="00E24975" w:rsidRPr="007E0B31" w:rsidRDefault="00E24975" w:rsidP="00E24975">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24975" w:rsidRPr="007E0B31" w:rsidRDefault="00E24975" w:rsidP="00E24975">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E24975" w:rsidRPr="007E0B31" w14:paraId="4E0EED07" w14:textId="77777777" w:rsidTr="2C396FE4">
        <w:trPr>
          <w:cantSplit/>
        </w:trPr>
        <w:tc>
          <w:tcPr>
            <w:tcW w:w="2884" w:type="dxa"/>
          </w:tcPr>
          <w:p w14:paraId="42E8EE81" w14:textId="77777777" w:rsidR="00E24975" w:rsidRPr="007E0B31" w:rsidRDefault="00E24975" w:rsidP="00E24975">
            <w:pPr>
              <w:pStyle w:val="Arial11Bold"/>
              <w:rPr>
                <w:rFonts w:cs="Arial"/>
              </w:rPr>
            </w:pPr>
            <w:r w:rsidRPr="007E0B31">
              <w:rPr>
                <w:rFonts w:cs="Arial"/>
              </w:rPr>
              <w:t>Preface</w:t>
            </w:r>
          </w:p>
        </w:tc>
        <w:tc>
          <w:tcPr>
            <w:tcW w:w="6634" w:type="dxa"/>
          </w:tcPr>
          <w:p w14:paraId="7D129C9B" w14:textId="77777777" w:rsidR="00E24975" w:rsidRPr="007E0B31" w:rsidRDefault="00E24975" w:rsidP="00E24975">
            <w:pPr>
              <w:pStyle w:val="TableArial11"/>
              <w:rPr>
                <w:rFonts w:cs="Arial"/>
              </w:rPr>
            </w:pPr>
            <w:r w:rsidRPr="007E0B31">
              <w:rPr>
                <w:rFonts w:cs="Arial"/>
              </w:rPr>
              <w:t>The preface to the Grid Code (which does not form part of the Grid Code and therefore is not binding).</w:t>
            </w:r>
          </w:p>
        </w:tc>
      </w:tr>
      <w:tr w:rsidR="00E24975" w:rsidRPr="007E0B31" w14:paraId="1E032995" w14:textId="77777777" w:rsidTr="2C396FE4">
        <w:trPr>
          <w:cantSplit/>
        </w:trPr>
        <w:tc>
          <w:tcPr>
            <w:tcW w:w="2884" w:type="dxa"/>
          </w:tcPr>
          <w:p w14:paraId="2DA81629" w14:textId="77777777" w:rsidR="00E24975" w:rsidRPr="007E0B31" w:rsidRDefault="00E24975" w:rsidP="00E24975">
            <w:pPr>
              <w:pStyle w:val="Arial11Bold"/>
              <w:rPr>
                <w:rFonts w:cs="Arial"/>
              </w:rPr>
            </w:pPr>
            <w:r w:rsidRPr="007E0B31">
              <w:rPr>
                <w:rFonts w:cs="Arial"/>
              </w:rPr>
              <w:t>Preliminary Notice</w:t>
            </w:r>
          </w:p>
        </w:tc>
        <w:tc>
          <w:tcPr>
            <w:tcW w:w="6634" w:type="dxa"/>
          </w:tcPr>
          <w:p w14:paraId="2466FCF6" w14:textId="4188FF36" w:rsidR="00E24975" w:rsidRPr="007E0B31" w:rsidRDefault="00E24975" w:rsidP="00E24975">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24975" w:rsidRPr="007E0B31" w14:paraId="717ACE5D" w14:textId="77777777" w:rsidTr="2C396FE4">
        <w:trPr>
          <w:cantSplit/>
        </w:trPr>
        <w:tc>
          <w:tcPr>
            <w:tcW w:w="2884" w:type="dxa"/>
          </w:tcPr>
          <w:p w14:paraId="7A5F0627" w14:textId="77777777" w:rsidR="00E24975" w:rsidRPr="007E0B31" w:rsidRDefault="00E24975" w:rsidP="00E24975">
            <w:pPr>
              <w:pStyle w:val="Arial11Bold"/>
              <w:rPr>
                <w:rFonts w:cs="Arial"/>
              </w:rPr>
            </w:pPr>
            <w:r w:rsidRPr="007E0B31">
              <w:rPr>
                <w:rFonts w:cs="Arial"/>
              </w:rPr>
              <w:t>Preliminary Project Planning Data</w:t>
            </w:r>
          </w:p>
        </w:tc>
        <w:tc>
          <w:tcPr>
            <w:tcW w:w="6634" w:type="dxa"/>
          </w:tcPr>
          <w:p w14:paraId="2A7BFBE2" w14:textId="77777777" w:rsidR="00E24975" w:rsidRPr="007E0B31" w:rsidRDefault="00E24975" w:rsidP="00E24975">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24975" w:rsidRPr="007E0B31" w14:paraId="3A69BCE4" w14:textId="77777777" w:rsidTr="2C396FE4">
        <w:trPr>
          <w:cantSplit/>
        </w:trPr>
        <w:tc>
          <w:tcPr>
            <w:tcW w:w="2884" w:type="dxa"/>
          </w:tcPr>
          <w:p w14:paraId="7E5AC1B9" w14:textId="77777777" w:rsidR="00E24975" w:rsidRPr="007E0B31" w:rsidRDefault="00E24975" w:rsidP="00E24975">
            <w:pPr>
              <w:pStyle w:val="Arial11Bold"/>
              <w:rPr>
                <w:rFonts w:cs="Arial"/>
              </w:rPr>
            </w:pPr>
            <w:r w:rsidRPr="007E0B31">
              <w:rPr>
                <w:rFonts w:cs="Arial"/>
              </w:rPr>
              <w:t>Primary Response</w:t>
            </w:r>
          </w:p>
        </w:tc>
        <w:tc>
          <w:tcPr>
            <w:tcW w:w="6634" w:type="dxa"/>
          </w:tcPr>
          <w:p w14:paraId="7AC6DF19" w14:textId="77777777" w:rsidR="00E24975" w:rsidRPr="007E0B31" w:rsidRDefault="00E24975" w:rsidP="00E24975">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24975" w:rsidRPr="007E0B31" w14:paraId="2901EA52" w14:textId="77777777" w:rsidTr="2C396FE4">
        <w:trPr>
          <w:cantSplit/>
        </w:trPr>
        <w:tc>
          <w:tcPr>
            <w:tcW w:w="2884" w:type="dxa"/>
          </w:tcPr>
          <w:p w14:paraId="05804595" w14:textId="77777777" w:rsidR="00E24975" w:rsidRPr="007E0B31" w:rsidRDefault="00E24975" w:rsidP="00E24975">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24975" w:rsidRPr="007E0B31" w:rsidRDefault="00E24975" w:rsidP="00E24975">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24975" w:rsidRPr="007E0B31" w14:paraId="147F892A" w14:textId="77777777" w:rsidTr="2C396FE4">
        <w:trPr>
          <w:cantSplit/>
        </w:trPr>
        <w:tc>
          <w:tcPr>
            <w:tcW w:w="2884" w:type="dxa"/>
          </w:tcPr>
          <w:p w14:paraId="498708EE" w14:textId="77777777" w:rsidR="00E24975" w:rsidRPr="007E0B31" w:rsidRDefault="00E24975" w:rsidP="00E24975">
            <w:pPr>
              <w:pStyle w:val="Arial11Bold"/>
              <w:rPr>
                <w:rFonts w:cs="Arial"/>
              </w:rPr>
            </w:pPr>
            <w:r w:rsidRPr="007E0B31">
              <w:rPr>
                <w:rFonts w:cs="Arial"/>
              </w:rPr>
              <w:t>Programming Phase</w:t>
            </w:r>
          </w:p>
        </w:tc>
        <w:tc>
          <w:tcPr>
            <w:tcW w:w="6634" w:type="dxa"/>
          </w:tcPr>
          <w:p w14:paraId="5C6E74B1" w14:textId="77777777" w:rsidR="00E24975" w:rsidRPr="007E0B31" w:rsidRDefault="00E24975" w:rsidP="00E24975">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24975" w:rsidRPr="007E0B31" w14:paraId="528BEDE3" w14:textId="77777777" w:rsidTr="2C396FE4">
        <w:trPr>
          <w:cantSplit/>
        </w:trPr>
        <w:tc>
          <w:tcPr>
            <w:tcW w:w="2884" w:type="dxa"/>
          </w:tcPr>
          <w:p w14:paraId="7BBDC215" w14:textId="77777777" w:rsidR="00E24975" w:rsidRPr="007E0B31" w:rsidRDefault="00E24975" w:rsidP="00E24975">
            <w:pPr>
              <w:pStyle w:val="Arial11Bold"/>
              <w:rPr>
                <w:rFonts w:cs="Arial"/>
              </w:rPr>
            </w:pPr>
            <w:r w:rsidRPr="007E0B31">
              <w:rPr>
                <w:rFonts w:cs="Arial"/>
              </w:rPr>
              <w:t>Proposal Notice</w:t>
            </w:r>
          </w:p>
        </w:tc>
        <w:tc>
          <w:tcPr>
            <w:tcW w:w="6634" w:type="dxa"/>
          </w:tcPr>
          <w:p w14:paraId="39CB97D1" w14:textId="64B55C4F" w:rsidR="00E24975" w:rsidRPr="007E0B31" w:rsidRDefault="00E24975" w:rsidP="00E24975">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24975" w:rsidRPr="007E0B31" w14:paraId="432EF504" w14:textId="77777777" w:rsidTr="2C396FE4">
        <w:trPr>
          <w:cantSplit/>
        </w:trPr>
        <w:tc>
          <w:tcPr>
            <w:tcW w:w="2884" w:type="dxa"/>
          </w:tcPr>
          <w:p w14:paraId="5D3209CF" w14:textId="77777777" w:rsidR="00E24975" w:rsidRPr="007E0B31" w:rsidRDefault="00E24975" w:rsidP="00E24975">
            <w:pPr>
              <w:pStyle w:val="Arial11Bold"/>
              <w:rPr>
                <w:rFonts w:cs="Arial"/>
              </w:rPr>
            </w:pPr>
            <w:r w:rsidRPr="007E0B31">
              <w:rPr>
                <w:rFonts w:cs="Arial"/>
              </w:rPr>
              <w:lastRenderedPageBreak/>
              <w:t>Proposal Report</w:t>
            </w:r>
          </w:p>
        </w:tc>
        <w:tc>
          <w:tcPr>
            <w:tcW w:w="6634" w:type="dxa"/>
          </w:tcPr>
          <w:p w14:paraId="63AF3D10" w14:textId="77777777" w:rsidR="00E24975" w:rsidRPr="007E0B31" w:rsidRDefault="00E24975" w:rsidP="00E24975">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24975" w:rsidRPr="007E0B31" w:rsidRDefault="00E24975" w:rsidP="00E24975">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24975" w:rsidRPr="007E0B31" w14:paraId="6C46AF56" w14:textId="77777777" w:rsidTr="2C396FE4">
        <w:trPr>
          <w:cantSplit/>
        </w:trPr>
        <w:tc>
          <w:tcPr>
            <w:tcW w:w="2884" w:type="dxa"/>
          </w:tcPr>
          <w:p w14:paraId="7B7A60CF" w14:textId="77777777" w:rsidR="00E24975" w:rsidRPr="007E0B31" w:rsidRDefault="00E24975" w:rsidP="00E24975">
            <w:pPr>
              <w:pStyle w:val="Arial11Bold"/>
              <w:rPr>
                <w:rFonts w:cs="Arial"/>
              </w:rPr>
            </w:pPr>
            <w:r w:rsidRPr="007E0B31">
              <w:rPr>
                <w:rFonts w:cs="Arial"/>
              </w:rPr>
              <w:t>Proposed Implementation Date</w:t>
            </w:r>
          </w:p>
        </w:tc>
        <w:tc>
          <w:tcPr>
            <w:tcW w:w="6634" w:type="dxa"/>
          </w:tcPr>
          <w:p w14:paraId="20E0D48B" w14:textId="77777777" w:rsidR="00E24975" w:rsidRPr="007E0B31" w:rsidRDefault="00E24975" w:rsidP="00E24975">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24975" w:rsidRPr="007E0B31" w14:paraId="600FA7E2" w14:textId="77777777" w:rsidTr="2C396FE4">
        <w:trPr>
          <w:cantSplit/>
        </w:trPr>
        <w:tc>
          <w:tcPr>
            <w:tcW w:w="2884" w:type="dxa"/>
          </w:tcPr>
          <w:p w14:paraId="2EF9FB68" w14:textId="57079F41" w:rsidR="00E24975" w:rsidRPr="007E0B31" w:rsidRDefault="00E24975" w:rsidP="00E24975">
            <w:pPr>
              <w:pStyle w:val="Arial11Bold"/>
              <w:rPr>
                <w:rFonts w:cs="Arial"/>
              </w:rPr>
            </w:pPr>
            <w:r w:rsidRPr="00090EF5">
              <w:rPr>
                <w:rFonts w:eastAsia="Calibri" w:cs="Arial"/>
                <w:lang w:val="en-US"/>
              </w:rPr>
              <w:t>Proposer</w:t>
            </w:r>
          </w:p>
        </w:tc>
        <w:tc>
          <w:tcPr>
            <w:tcW w:w="6634" w:type="dxa"/>
          </w:tcPr>
          <w:p w14:paraId="472E8E23" w14:textId="5A7572BA" w:rsidR="00E24975" w:rsidRPr="007E0B31" w:rsidRDefault="00E24975" w:rsidP="00E24975">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24975" w:rsidRPr="007E0B31" w14:paraId="2FDD1EFD" w14:textId="77777777" w:rsidTr="2C396FE4">
        <w:trPr>
          <w:cantSplit/>
        </w:trPr>
        <w:tc>
          <w:tcPr>
            <w:tcW w:w="2884" w:type="dxa"/>
          </w:tcPr>
          <w:p w14:paraId="6EC16416" w14:textId="77777777" w:rsidR="00E24975" w:rsidRPr="007E0B31" w:rsidRDefault="00E24975" w:rsidP="00E24975">
            <w:pPr>
              <w:pStyle w:val="Arial11Bold"/>
              <w:rPr>
                <w:rFonts w:cs="Arial"/>
              </w:rPr>
            </w:pPr>
            <w:r w:rsidRPr="007E0B31">
              <w:rPr>
                <w:rFonts w:cs="Arial"/>
              </w:rPr>
              <w:t>Protection</w:t>
            </w:r>
          </w:p>
        </w:tc>
        <w:tc>
          <w:tcPr>
            <w:tcW w:w="6634" w:type="dxa"/>
          </w:tcPr>
          <w:p w14:paraId="0C2984ED" w14:textId="77777777" w:rsidR="00E24975" w:rsidRPr="007E0B31" w:rsidRDefault="00E24975" w:rsidP="00E24975">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24975" w:rsidRPr="007E0B31" w14:paraId="339E4B68" w14:textId="77777777" w:rsidTr="2C396FE4">
        <w:trPr>
          <w:cantSplit/>
        </w:trPr>
        <w:tc>
          <w:tcPr>
            <w:tcW w:w="2884" w:type="dxa"/>
          </w:tcPr>
          <w:p w14:paraId="50FA8DCD" w14:textId="77777777" w:rsidR="00E24975" w:rsidRPr="007E0B31" w:rsidRDefault="00E24975" w:rsidP="00E24975">
            <w:pPr>
              <w:pStyle w:val="Arial11Bold"/>
              <w:rPr>
                <w:rFonts w:cs="Arial"/>
              </w:rPr>
            </w:pPr>
            <w:r w:rsidRPr="007E0B31">
              <w:rPr>
                <w:rFonts w:cs="Arial"/>
              </w:rPr>
              <w:t>Protection Apparatus</w:t>
            </w:r>
          </w:p>
        </w:tc>
        <w:tc>
          <w:tcPr>
            <w:tcW w:w="6634" w:type="dxa"/>
          </w:tcPr>
          <w:p w14:paraId="371ECCA9" w14:textId="77777777" w:rsidR="00E24975" w:rsidRPr="007E0B31" w:rsidRDefault="00E24975" w:rsidP="00E24975">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24975" w:rsidRPr="007E0B31" w14:paraId="0D949FA8" w14:textId="77777777" w:rsidTr="2C396FE4">
        <w:trPr>
          <w:cantSplit/>
        </w:trPr>
        <w:tc>
          <w:tcPr>
            <w:tcW w:w="2884" w:type="dxa"/>
          </w:tcPr>
          <w:p w14:paraId="5ABFB0B8" w14:textId="1B073C6D" w:rsidR="00E24975" w:rsidRPr="007E0B31" w:rsidRDefault="00E24975" w:rsidP="00E24975">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24975" w:rsidRPr="007E0B31" w:rsidRDefault="00E24975" w:rsidP="00E24975">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24975" w:rsidRPr="007E0B31" w14:paraId="763F95A9" w14:textId="77777777" w:rsidTr="2C396FE4">
        <w:trPr>
          <w:cantSplit/>
        </w:trPr>
        <w:tc>
          <w:tcPr>
            <w:tcW w:w="2884" w:type="dxa"/>
          </w:tcPr>
          <w:p w14:paraId="3489E2F3" w14:textId="4937B4CF" w:rsidR="00E24975" w:rsidRPr="007E0B31" w:rsidRDefault="00E24975" w:rsidP="00E24975">
            <w:pPr>
              <w:pStyle w:val="Arial11Bold"/>
              <w:rPr>
                <w:rFonts w:cs="Arial"/>
              </w:rPr>
            </w:pPr>
            <w:r>
              <w:t>Pumped Storage Generating Unit</w:t>
            </w:r>
          </w:p>
        </w:tc>
        <w:tc>
          <w:tcPr>
            <w:tcW w:w="6634" w:type="dxa"/>
          </w:tcPr>
          <w:p w14:paraId="28D45EA5" w14:textId="78281C6F" w:rsidR="00E24975" w:rsidRPr="007E0B31" w:rsidRDefault="00E24975" w:rsidP="00E24975">
            <w:pPr>
              <w:pStyle w:val="TableArial11"/>
              <w:rPr>
                <w:rFonts w:cs="Arial"/>
              </w:rPr>
            </w:pPr>
            <w:r>
              <w:t xml:space="preserve">A </w:t>
            </w:r>
            <w:r w:rsidRPr="00C67361">
              <w:rPr>
                <w:b/>
              </w:rPr>
              <w:t>Generating Unit</w:t>
            </w:r>
            <w:r>
              <w:t xml:space="preserve"> at a </w:t>
            </w:r>
            <w:r w:rsidRPr="00C67361">
              <w:rPr>
                <w:b/>
              </w:rPr>
              <w:t>Pumped Storage Plant</w:t>
            </w:r>
          </w:p>
        </w:tc>
      </w:tr>
      <w:tr w:rsidR="00E24975" w:rsidRPr="007E0B31" w14:paraId="1F4EB396" w14:textId="77777777" w:rsidTr="2C396FE4">
        <w:trPr>
          <w:cantSplit/>
        </w:trPr>
        <w:tc>
          <w:tcPr>
            <w:tcW w:w="2884" w:type="dxa"/>
          </w:tcPr>
          <w:p w14:paraId="19BDA263" w14:textId="77777777" w:rsidR="00E24975" w:rsidRPr="007E0B31" w:rsidRDefault="00E24975" w:rsidP="00E24975">
            <w:pPr>
              <w:pStyle w:val="Arial11Bold"/>
              <w:rPr>
                <w:rFonts w:cs="Arial"/>
              </w:rPr>
            </w:pPr>
            <w:r w:rsidRPr="007E0B31">
              <w:rPr>
                <w:rFonts w:cs="Arial"/>
              </w:rPr>
              <w:t>Pumped Storage Generator</w:t>
            </w:r>
          </w:p>
        </w:tc>
        <w:tc>
          <w:tcPr>
            <w:tcW w:w="6634" w:type="dxa"/>
          </w:tcPr>
          <w:p w14:paraId="1B0B65D7" w14:textId="77777777" w:rsidR="00E24975" w:rsidRPr="007E0B31" w:rsidRDefault="00E24975" w:rsidP="00E24975">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24975" w:rsidRPr="007E0B31" w14:paraId="5C5DE0C2" w14:textId="77777777" w:rsidTr="2C396FE4">
        <w:trPr>
          <w:cantSplit/>
        </w:trPr>
        <w:tc>
          <w:tcPr>
            <w:tcW w:w="2884" w:type="dxa"/>
          </w:tcPr>
          <w:p w14:paraId="294C4A19" w14:textId="77777777" w:rsidR="00E24975" w:rsidRPr="007E0B31" w:rsidRDefault="00E24975" w:rsidP="00E24975">
            <w:pPr>
              <w:pStyle w:val="Arial11Bold"/>
              <w:rPr>
                <w:rFonts w:cs="Arial"/>
              </w:rPr>
            </w:pPr>
            <w:r w:rsidRPr="007E0B31">
              <w:rPr>
                <w:rFonts w:cs="Arial"/>
              </w:rPr>
              <w:t>Pumped Storage Plant</w:t>
            </w:r>
          </w:p>
        </w:tc>
        <w:tc>
          <w:tcPr>
            <w:tcW w:w="6634" w:type="dxa"/>
          </w:tcPr>
          <w:p w14:paraId="6EC37B4B" w14:textId="3205A98B" w:rsidR="00E24975" w:rsidRPr="007E0B31" w:rsidRDefault="00E24975" w:rsidP="00E24975">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24975" w:rsidRPr="007E0B31" w14:paraId="374B3C1B" w14:textId="77777777" w:rsidTr="2C396FE4">
        <w:trPr>
          <w:cantSplit/>
        </w:trPr>
        <w:tc>
          <w:tcPr>
            <w:tcW w:w="2884" w:type="dxa"/>
          </w:tcPr>
          <w:p w14:paraId="18845DB4" w14:textId="77777777" w:rsidR="00E24975" w:rsidRPr="007E0B31" w:rsidRDefault="00E24975" w:rsidP="00E24975">
            <w:pPr>
              <w:pStyle w:val="Arial11Bold"/>
              <w:rPr>
                <w:rFonts w:cs="Arial"/>
              </w:rPr>
            </w:pPr>
            <w:r w:rsidRPr="007E0B31">
              <w:rPr>
                <w:rFonts w:cs="Arial"/>
              </w:rPr>
              <w:t>Pumped Storage Unit</w:t>
            </w:r>
          </w:p>
        </w:tc>
        <w:tc>
          <w:tcPr>
            <w:tcW w:w="6634" w:type="dxa"/>
          </w:tcPr>
          <w:p w14:paraId="290B7319" w14:textId="7CE3B4C0" w:rsidR="00E24975" w:rsidRPr="007E0B31" w:rsidRDefault="00E24975" w:rsidP="00E24975">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24975" w:rsidRPr="007E0B31" w14:paraId="449CBA4A" w14:textId="77777777" w:rsidTr="2C396FE4">
        <w:trPr>
          <w:cantSplit/>
        </w:trPr>
        <w:tc>
          <w:tcPr>
            <w:tcW w:w="2884" w:type="dxa"/>
          </w:tcPr>
          <w:p w14:paraId="5C4DB039" w14:textId="77777777" w:rsidR="00E24975" w:rsidRPr="007E0B31" w:rsidRDefault="00E24975" w:rsidP="00E24975">
            <w:pPr>
              <w:pStyle w:val="Arial11Bold"/>
              <w:rPr>
                <w:rFonts w:cs="Arial"/>
              </w:rPr>
            </w:pPr>
            <w:r w:rsidRPr="007E0B31">
              <w:rPr>
                <w:rFonts w:cs="Arial"/>
              </w:rPr>
              <w:t>Purchase Contracts</w:t>
            </w:r>
          </w:p>
        </w:tc>
        <w:tc>
          <w:tcPr>
            <w:tcW w:w="6634" w:type="dxa"/>
          </w:tcPr>
          <w:p w14:paraId="2B6E616F" w14:textId="77777777" w:rsidR="00E24975" w:rsidRPr="007E0B31" w:rsidRDefault="00E24975" w:rsidP="00E24975">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24975" w:rsidRPr="007E0B31" w14:paraId="169C7FAB" w14:textId="77777777" w:rsidTr="2C396FE4">
        <w:trPr>
          <w:cantSplit/>
        </w:trPr>
        <w:tc>
          <w:tcPr>
            <w:tcW w:w="2884" w:type="dxa"/>
          </w:tcPr>
          <w:p w14:paraId="4BA36FFD" w14:textId="77777777" w:rsidR="00E24975" w:rsidRPr="007E0B31" w:rsidRDefault="00E24975" w:rsidP="00E24975">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24975" w:rsidRPr="007E0B31" w:rsidRDefault="00E24975" w:rsidP="00E24975">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E24975" w:rsidRPr="007E0B31" w:rsidRDefault="00E24975" w:rsidP="00E24975">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24975" w:rsidRPr="007E0B31" w:rsidRDefault="00E24975" w:rsidP="00E24975">
            <w:pPr>
              <w:pStyle w:val="Level1Text"/>
              <w:tabs>
                <w:tab w:val="left" w:pos="0"/>
              </w:tabs>
              <w:ind w:left="0" w:firstLine="0"/>
              <w:rPr>
                <w:rFonts w:cs="Arial"/>
                <w:color w:val="auto"/>
              </w:rPr>
            </w:pPr>
          </w:p>
          <w:p w14:paraId="3CF8247C" w14:textId="77777777" w:rsidR="00E24975" w:rsidRPr="007E0B31" w:rsidDel="00FD6436" w:rsidRDefault="00E24975" w:rsidP="00E24975">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24975" w:rsidRPr="007E0B31" w14:paraId="7C2E6242" w14:textId="77777777" w:rsidTr="2C396FE4">
        <w:trPr>
          <w:cantSplit/>
        </w:trPr>
        <w:tc>
          <w:tcPr>
            <w:tcW w:w="2884" w:type="dxa"/>
          </w:tcPr>
          <w:p w14:paraId="68D71726" w14:textId="238986E0" w:rsidR="00E24975" w:rsidRPr="000B675D" w:rsidRDefault="00E24975" w:rsidP="00E24975">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E24975" w:rsidRPr="000B675D" w:rsidRDefault="00E24975" w:rsidP="00E24975">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24975" w:rsidRPr="007E0B31" w14:paraId="2E8D30AC" w14:textId="77777777" w:rsidTr="2C396FE4">
        <w:trPr>
          <w:cantSplit/>
        </w:trPr>
        <w:tc>
          <w:tcPr>
            <w:tcW w:w="2884" w:type="dxa"/>
          </w:tcPr>
          <w:p w14:paraId="2AB6F035" w14:textId="5D123789" w:rsidR="00E24975" w:rsidRPr="000B675D" w:rsidRDefault="00E24975" w:rsidP="00E24975">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E24975" w:rsidRPr="000B675D" w:rsidRDefault="00E24975" w:rsidP="00E24975">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24975" w:rsidRPr="007E0B31" w14:paraId="42E6F9C6" w14:textId="77777777" w:rsidTr="2C396FE4">
        <w:trPr>
          <w:cantSplit/>
        </w:trPr>
        <w:tc>
          <w:tcPr>
            <w:tcW w:w="2884" w:type="dxa"/>
          </w:tcPr>
          <w:p w14:paraId="07A05229" w14:textId="77777777" w:rsidR="00E24975" w:rsidRPr="007E0B31" w:rsidRDefault="00E24975" w:rsidP="00E24975">
            <w:pPr>
              <w:pStyle w:val="Arial11Bold"/>
              <w:rPr>
                <w:rFonts w:cs="Arial"/>
              </w:rPr>
            </w:pPr>
            <w:r w:rsidRPr="007E0B31">
              <w:rPr>
                <w:rFonts w:cs="Arial"/>
              </w:rPr>
              <w:t>Range CCGT Module</w:t>
            </w:r>
          </w:p>
        </w:tc>
        <w:tc>
          <w:tcPr>
            <w:tcW w:w="6634" w:type="dxa"/>
          </w:tcPr>
          <w:p w14:paraId="2C7C982E" w14:textId="77777777" w:rsidR="00E24975" w:rsidRPr="007E0B31" w:rsidRDefault="00E24975" w:rsidP="00E24975">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24975" w:rsidRPr="007E0B31" w14:paraId="7556AD12" w14:textId="77777777" w:rsidTr="2C396FE4">
        <w:trPr>
          <w:cantSplit/>
        </w:trPr>
        <w:tc>
          <w:tcPr>
            <w:tcW w:w="2884" w:type="dxa"/>
          </w:tcPr>
          <w:p w14:paraId="3208EB56" w14:textId="77777777" w:rsidR="00E24975" w:rsidRPr="007E0B31" w:rsidRDefault="00E24975" w:rsidP="00E24975">
            <w:pPr>
              <w:pStyle w:val="Arial11Bold"/>
              <w:rPr>
                <w:rFonts w:cs="Arial"/>
              </w:rPr>
            </w:pPr>
            <w:r w:rsidRPr="007E0B31">
              <w:rPr>
                <w:rFonts w:cs="Arial"/>
              </w:rPr>
              <w:t>Rated Field Voltage</w:t>
            </w:r>
          </w:p>
        </w:tc>
        <w:tc>
          <w:tcPr>
            <w:tcW w:w="6634" w:type="dxa"/>
          </w:tcPr>
          <w:p w14:paraId="1B3903E2" w14:textId="26BE47F5" w:rsidR="00E24975" w:rsidRPr="007E0B31" w:rsidRDefault="00E24975" w:rsidP="00E24975">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24975" w:rsidRPr="007E0B31" w14:paraId="51D42A6E" w14:textId="77777777" w:rsidTr="2C396FE4">
        <w:trPr>
          <w:cantSplit/>
        </w:trPr>
        <w:tc>
          <w:tcPr>
            <w:tcW w:w="2884" w:type="dxa"/>
          </w:tcPr>
          <w:p w14:paraId="193A7FAE" w14:textId="77777777" w:rsidR="00E24975" w:rsidRPr="007E0B31" w:rsidRDefault="00E24975" w:rsidP="00E24975">
            <w:pPr>
              <w:pStyle w:val="Arial11Bold"/>
              <w:rPr>
                <w:rFonts w:cs="Arial"/>
              </w:rPr>
            </w:pPr>
            <w:r w:rsidRPr="007E0B31">
              <w:rPr>
                <w:rFonts w:cs="Arial"/>
              </w:rPr>
              <w:t>Rated MW</w:t>
            </w:r>
          </w:p>
        </w:tc>
        <w:tc>
          <w:tcPr>
            <w:tcW w:w="6634" w:type="dxa"/>
          </w:tcPr>
          <w:p w14:paraId="7440FEAA" w14:textId="5AE0AD7F" w:rsidR="00E24975" w:rsidRPr="007E0B31" w:rsidRDefault="00E24975" w:rsidP="00E24975">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24975" w:rsidRDefault="00E24975" w:rsidP="00E24975">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24975" w:rsidRDefault="00E24975" w:rsidP="00E24975">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E24975" w:rsidRDefault="00E24975" w:rsidP="00E24975">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24975" w:rsidRPr="007E0B31" w:rsidRDefault="00E24975" w:rsidP="00E24975">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24975" w:rsidRPr="007E0B31" w14:paraId="273F78B3" w14:textId="77777777" w:rsidTr="2C396FE4">
        <w:trPr>
          <w:cantSplit/>
        </w:trPr>
        <w:tc>
          <w:tcPr>
            <w:tcW w:w="2884" w:type="dxa"/>
          </w:tcPr>
          <w:p w14:paraId="536CA4E9" w14:textId="77777777" w:rsidR="00E24975" w:rsidRPr="007E0B31" w:rsidRDefault="00E24975" w:rsidP="00E24975">
            <w:pPr>
              <w:pStyle w:val="Arial11Bold"/>
              <w:rPr>
                <w:rFonts w:cs="Arial"/>
              </w:rPr>
            </w:pPr>
            <w:r w:rsidRPr="007E0B31">
              <w:rPr>
                <w:rFonts w:cs="Arial"/>
              </w:rPr>
              <w:t>Reactive Despatch Instruction</w:t>
            </w:r>
          </w:p>
        </w:tc>
        <w:tc>
          <w:tcPr>
            <w:tcW w:w="6634" w:type="dxa"/>
          </w:tcPr>
          <w:p w14:paraId="09FF6E84" w14:textId="77777777" w:rsidR="00E24975" w:rsidRPr="007E0B31" w:rsidRDefault="00E24975" w:rsidP="00E24975">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24975" w:rsidRPr="007E0B31" w14:paraId="109CC66C" w14:textId="77777777" w:rsidTr="2C396FE4">
        <w:trPr>
          <w:cantSplit/>
        </w:trPr>
        <w:tc>
          <w:tcPr>
            <w:tcW w:w="2884" w:type="dxa"/>
          </w:tcPr>
          <w:p w14:paraId="49062E17" w14:textId="77777777" w:rsidR="00E24975" w:rsidRPr="007E0B31" w:rsidRDefault="00E24975" w:rsidP="00E24975">
            <w:pPr>
              <w:pStyle w:val="Arial11Bold"/>
              <w:rPr>
                <w:rFonts w:cs="Arial"/>
              </w:rPr>
            </w:pPr>
            <w:r w:rsidRPr="007E0B31">
              <w:rPr>
                <w:rFonts w:cs="Arial"/>
              </w:rPr>
              <w:lastRenderedPageBreak/>
              <w:t>Reactive Despatch Network Restriction</w:t>
            </w:r>
          </w:p>
        </w:tc>
        <w:tc>
          <w:tcPr>
            <w:tcW w:w="6634" w:type="dxa"/>
          </w:tcPr>
          <w:p w14:paraId="0D22F1A4" w14:textId="6CDB39AC" w:rsidR="00E24975" w:rsidRPr="007E0B31" w:rsidRDefault="00E24975" w:rsidP="00E24975">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E24975" w:rsidRPr="0079139F" w14:paraId="41F1D243" w14:textId="77777777" w:rsidTr="2C396FE4">
        <w:trPr>
          <w:cantSplit/>
        </w:trPr>
        <w:tc>
          <w:tcPr>
            <w:tcW w:w="2884" w:type="dxa"/>
          </w:tcPr>
          <w:p w14:paraId="09E990EB" w14:textId="53E66CB7" w:rsidR="00E24975" w:rsidRPr="0079139F" w:rsidRDefault="00E24975" w:rsidP="00E24975">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E24975" w:rsidRPr="0079139F" w:rsidRDefault="00E24975" w:rsidP="00E24975">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24975" w:rsidRPr="007E0B31" w14:paraId="46314AF8" w14:textId="77777777" w:rsidTr="2C396FE4">
        <w:trPr>
          <w:cantSplit/>
        </w:trPr>
        <w:tc>
          <w:tcPr>
            <w:tcW w:w="2884" w:type="dxa"/>
          </w:tcPr>
          <w:p w14:paraId="6974C64B" w14:textId="77777777" w:rsidR="00E24975" w:rsidRPr="007E0B31" w:rsidRDefault="00E24975" w:rsidP="00E24975">
            <w:pPr>
              <w:pStyle w:val="Arial11Bold"/>
              <w:rPr>
                <w:rFonts w:cs="Arial"/>
              </w:rPr>
            </w:pPr>
            <w:r w:rsidRPr="007E0B31">
              <w:rPr>
                <w:rFonts w:cs="Arial"/>
              </w:rPr>
              <w:t>Reactive Energy</w:t>
            </w:r>
          </w:p>
        </w:tc>
        <w:tc>
          <w:tcPr>
            <w:tcW w:w="6634" w:type="dxa"/>
          </w:tcPr>
          <w:p w14:paraId="3FE819C4" w14:textId="77777777" w:rsidR="00E24975" w:rsidRPr="007E0B31" w:rsidRDefault="00E24975" w:rsidP="00E24975">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24975" w:rsidRPr="007E0B31" w14:paraId="4C6A9206" w14:textId="77777777" w:rsidTr="2C396FE4">
        <w:trPr>
          <w:cantSplit/>
        </w:trPr>
        <w:tc>
          <w:tcPr>
            <w:tcW w:w="2884" w:type="dxa"/>
          </w:tcPr>
          <w:p w14:paraId="6C15F2F8" w14:textId="77777777" w:rsidR="00E24975" w:rsidRPr="007E0B31" w:rsidRDefault="00E24975" w:rsidP="00E24975">
            <w:pPr>
              <w:pStyle w:val="Arial11Bold"/>
              <w:rPr>
                <w:rFonts w:cs="Arial"/>
              </w:rPr>
            </w:pPr>
            <w:r w:rsidRPr="007E0B31">
              <w:rPr>
                <w:rFonts w:cs="Arial"/>
              </w:rPr>
              <w:t>Reactive Power</w:t>
            </w:r>
          </w:p>
        </w:tc>
        <w:tc>
          <w:tcPr>
            <w:tcW w:w="6634" w:type="dxa"/>
          </w:tcPr>
          <w:p w14:paraId="2116FCFF" w14:textId="77777777" w:rsidR="00E24975" w:rsidRPr="007E0B31" w:rsidRDefault="00E24975" w:rsidP="00E24975">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24975" w:rsidRPr="007E0B31" w:rsidRDefault="00E24975" w:rsidP="00E24975">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24975" w:rsidRPr="007E0B31" w:rsidRDefault="00E24975" w:rsidP="00E24975">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24975" w:rsidRPr="007E0B31" w14:paraId="3CD853A2" w14:textId="77777777" w:rsidTr="2C396FE4">
        <w:trPr>
          <w:cantSplit/>
        </w:trPr>
        <w:tc>
          <w:tcPr>
            <w:tcW w:w="2884" w:type="dxa"/>
          </w:tcPr>
          <w:p w14:paraId="2F70D0FD" w14:textId="77777777" w:rsidR="00E24975" w:rsidRPr="007E0B31" w:rsidRDefault="00E24975" w:rsidP="00E24975">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24975" w:rsidRPr="007E0B31" w:rsidRDefault="00E24975" w:rsidP="00E24975">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24975" w:rsidRPr="007E0B31" w14:paraId="0FE2CCF3" w14:textId="77777777" w:rsidTr="2C396FE4">
        <w:trPr>
          <w:cantSplit/>
        </w:trPr>
        <w:tc>
          <w:tcPr>
            <w:tcW w:w="2884" w:type="dxa"/>
          </w:tcPr>
          <w:p w14:paraId="4CA01335" w14:textId="11F1E4DD" w:rsidR="00E24975" w:rsidRPr="007E0B31" w:rsidRDefault="00E24975" w:rsidP="00E24975">
            <w:pPr>
              <w:pStyle w:val="Arial11Bold"/>
              <w:rPr>
                <w:rFonts w:cs="Arial"/>
              </w:rPr>
            </w:pPr>
            <w:r>
              <w:t>Regenerative Braking</w:t>
            </w:r>
          </w:p>
        </w:tc>
        <w:tc>
          <w:tcPr>
            <w:tcW w:w="6634" w:type="dxa"/>
          </w:tcPr>
          <w:p w14:paraId="340DC8F2" w14:textId="18ACDBC8" w:rsidR="00E24975" w:rsidRPr="007E0B31" w:rsidRDefault="00E24975" w:rsidP="00E24975">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24975" w:rsidRPr="007E0B31" w14:paraId="02810D1E" w14:textId="77777777" w:rsidTr="2C396FE4">
        <w:trPr>
          <w:cantSplit/>
        </w:trPr>
        <w:tc>
          <w:tcPr>
            <w:tcW w:w="2884" w:type="dxa"/>
          </w:tcPr>
          <w:p w14:paraId="520D388E" w14:textId="77777777" w:rsidR="00E24975" w:rsidRPr="007E0B31" w:rsidRDefault="00E24975" w:rsidP="00E24975">
            <w:pPr>
              <w:pStyle w:val="Arial11Bold"/>
              <w:rPr>
                <w:rFonts w:cs="Arial"/>
              </w:rPr>
            </w:pPr>
            <w:r w:rsidRPr="007E0B31">
              <w:rPr>
                <w:rFonts w:cs="Arial"/>
              </w:rPr>
              <w:lastRenderedPageBreak/>
              <w:t>Registered Capacity</w:t>
            </w:r>
          </w:p>
        </w:tc>
        <w:tc>
          <w:tcPr>
            <w:tcW w:w="6634" w:type="dxa"/>
          </w:tcPr>
          <w:p w14:paraId="603F7D18"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24975" w:rsidRPr="007E0B31" w:rsidRDefault="00E24975" w:rsidP="00E24975">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24975" w:rsidRDefault="00E24975" w:rsidP="00E24975">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24975" w:rsidRPr="007E0B31" w:rsidRDefault="00E24975" w:rsidP="00E24975">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24975" w:rsidRPr="007E0B31" w14:paraId="28E3B2E3" w14:textId="77777777" w:rsidTr="2C396FE4">
        <w:trPr>
          <w:cantSplit/>
        </w:trPr>
        <w:tc>
          <w:tcPr>
            <w:tcW w:w="2884" w:type="dxa"/>
          </w:tcPr>
          <w:p w14:paraId="2BE0DBDE" w14:textId="77777777" w:rsidR="00E24975" w:rsidRPr="007E0B31" w:rsidRDefault="00E24975" w:rsidP="00E24975">
            <w:pPr>
              <w:pStyle w:val="Arial11Bold"/>
              <w:rPr>
                <w:rFonts w:cs="Arial"/>
              </w:rPr>
            </w:pPr>
            <w:r w:rsidRPr="007E0B31">
              <w:rPr>
                <w:rFonts w:cs="Arial"/>
              </w:rPr>
              <w:lastRenderedPageBreak/>
              <w:t>Registered Data</w:t>
            </w:r>
          </w:p>
        </w:tc>
        <w:tc>
          <w:tcPr>
            <w:tcW w:w="6634" w:type="dxa"/>
          </w:tcPr>
          <w:p w14:paraId="6C5F8E51" w14:textId="77777777" w:rsidR="00E24975" w:rsidRPr="007E0B31" w:rsidRDefault="00E24975" w:rsidP="00E24975">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24975" w:rsidRPr="007E0B31" w14:paraId="6D4F3B34" w14:textId="77777777" w:rsidTr="2C396FE4">
        <w:trPr>
          <w:cantSplit/>
        </w:trPr>
        <w:tc>
          <w:tcPr>
            <w:tcW w:w="2884" w:type="dxa"/>
          </w:tcPr>
          <w:p w14:paraId="425272E0" w14:textId="77777777" w:rsidR="00E24975" w:rsidRPr="007E0B31" w:rsidRDefault="00E24975" w:rsidP="00E24975">
            <w:pPr>
              <w:pStyle w:val="Arial11Bold"/>
              <w:rPr>
                <w:rFonts w:cs="Arial"/>
              </w:rPr>
            </w:pPr>
            <w:r w:rsidRPr="007E0B31">
              <w:rPr>
                <w:rFonts w:cs="Arial"/>
              </w:rPr>
              <w:t>Registered Import Capability</w:t>
            </w:r>
          </w:p>
        </w:tc>
        <w:tc>
          <w:tcPr>
            <w:tcW w:w="6634" w:type="dxa"/>
          </w:tcPr>
          <w:p w14:paraId="700DCEFE" w14:textId="77777777" w:rsidR="00E24975" w:rsidRPr="007E0B31" w:rsidRDefault="00E24975" w:rsidP="00E24975">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24975" w:rsidRDefault="00E24975" w:rsidP="00E24975">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24975" w:rsidRPr="007E0B31" w:rsidRDefault="00E24975" w:rsidP="00E24975">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24975" w:rsidRPr="007E0B31" w14:paraId="2F4B1BA2" w14:textId="77777777" w:rsidTr="2C396FE4">
        <w:trPr>
          <w:cantSplit/>
        </w:trPr>
        <w:tc>
          <w:tcPr>
            <w:tcW w:w="2884" w:type="dxa"/>
          </w:tcPr>
          <w:p w14:paraId="139F3CB8" w14:textId="77777777" w:rsidR="00E24975" w:rsidRPr="007E0B31" w:rsidRDefault="00E24975" w:rsidP="00E24975">
            <w:pPr>
              <w:pStyle w:val="Arial11Bold"/>
              <w:rPr>
                <w:rFonts w:cs="Arial"/>
              </w:rPr>
            </w:pPr>
            <w:r w:rsidRPr="007E0B31">
              <w:rPr>
                <w:rFonts w:cs="Arial"/>
              </w:rPr>
              <w:t>Regulations</w:t>
            </w:r>
          </w:p>
        </w:tc>
        <w:tc>
          <w:tcPr>
            <w:tcW w:w="6634" w:type="dxa"/>
          </w:tcPr>
          <w:p w14:paraId="5EE91803" w14:textId="77777777" w:rsidR="00E24975" w:rsidRPr="007E0B31" w:rsidRDefault="00E24975" w:rsidP="00E24975">
            <w:pPr>
              <w:pStyle w:val="TableArial11"/>
              <w:rPr>
                <w:rFonts w:cs="Arial"/>
              </w:rPr>
            </w:pPr>
            <w:r w:rsidRPr="007E0B31">
              <w:rPr>
                <w:rFonts w:cs="Arial"/>
              </w:rPr>
              <w:t>The Utilities Contracts Regulations 1996, as amended from time to time.</w:t>
            </w:r>
          </w:p>
        </w:tc>
      </w:tr>
      <w:tr w:rsidR="00E24975" w:rsidRPr="00DE788D" w14:paraId="2B2A16BA" w14:textId="77777777" w:rsidTr="2C396FE4">
        <w:trPr>
          <w:cantSplit/>
        </w:trPr>
        <w:tc>
          <w:tcPr>
            <w:tcW w:w="2884" w:type="dxa"/>
          </w:tcPr>
          <w:p w14:paraId="07E0207E" w14:textId="00F1704F" w:rsidR="00E24975" w:rsidRPr="00845BD2" w:rsidRDefault="00E24975" w:rsidP="00E24975">
            <w:pPr>
              <w:pStyle w:val="Arial11Bold"/>
              <w:rPr>
                <w:rFonts w:cs="Arial"/>
              </w:rPr>
            </w:pPr>
            <w:r w:rsidRPr="00845BD2">
              <w:rPr>
                <w:rFonts w:cs="Arial"/>
                <w:snapToGrid/>
                <w:lang w:val="x-none" w:eastAsia="en-GB"/>
              </w:rPr>
              <w:t>Regulated Sections</w:t>
            </w:r>
          </w:p>
        </w:tc>
        <w:tc>
          <w:tcPr>
            <w:tcW w:w="6634" w:type="dxa"/>
          </w:tcPr>
          <w:p w14:paraId="198AE7F5" w14:textId="77777777" w:rsidR="00E24975" w:rsidRPr="00845BD2" w:rsidRDefault="00E24975" w:rsidP="00E24975">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24975" w:rsidRPr="00845BD2" w:rsidRDefault="00E24975" w:rsidP="00E24975">
            <w:pPr>
              <w:widowControl/>
              <w:autoSpaceDE w:val="0"/>
              <w:autoSpaceDN w:val="0"/>
              <w:adjustRightInd w:val="0"/>
              <w:snapToGrid w:val="0"/>
              <w:rPr>
                <w:rFonts w:cs="Arial"/>
              </w:rPr>
            </w:pPr>
          </w:p>
        </w:tc>
      </w:tr>
      <w:tr w:rsidR="00E24975" w:rsidRPr="00DE788D" w14:paraId="7DFB31AF" w14:textId="77777777" w:rsidTr="2C396FE4">
        <w:trPr>
          <w:cantSplit/>
        </w:trPr>
        <w:tc>
          <w:tcPr>
            <w:tcW w:w="2884" w:type="dxa"/>
          </w:tcPr>
          <w:p w14:paraId="6F6FE8F2" w14:textId="77777777" w:rsidR="00E24975" w:rsidRPr="00DE788D" w:rsidRDefault="00E24975" w:rsidP="00E24975">
            <w:pPr>
              <w:pStyle w:val="Arial11Bold"/>
              <w:rPr>
                <w:rFonts w:cs="Arial"/>
              </w:rPr>
            </w:pPr>
            <w:r w:rsidRPr="00DE788D">
              <w:rPr>
                <w:rFonts w:cs="Arial"/>
              </w:rPr>
              <w:t>Reheater Time Constant</w:t>
            </w:r>
          </w:p>
        </w:tc>
        <w:tc>
          <w:tcPr>
            <w:tcW w:w="6634" w:type="dxa"/>
          </w:tcPr>
          <w:p w14:paraId="3348769D" w14:textId="77777777" w:rsidR="00E24975" w:rsidRPr="00DE788D" w:rsidRDefault="00E24975" w:rsidP="00E24975">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24975" w:rsidRPr="007E0B31" w14:paraId="23631208" w14:textId="77777777" w:rsidTr="2C396FE4">
        <w:trPr>
          <w:cantSplit/>
        </w:trPr>
        <w:tc>
          <w:tcPr>
            <w:tcW w:w="2884" w:type="dxa"/>
          </w:tcPr>
          <w:p w14:paraId="28ADFFCF" w14:textId="77777777" w:rsidR="00E24975" w:rsidRPr="007E0B31" w:rsidRDefault="00E24975" w:rsidP="00E24975">
            <w:pPr>
              <w:pStyle w:val="Arial11Bold"/>
              <w:rPr>
                <w:rFonts w:cs="Arial"/>
              </w:rPr>
            </w:pPr>
            <w:r w:rsidRPr="007E0B31">
              <w:rPr>
                <w:rFonts w:cs="Arial"/>
              </w:rPr>
              <w:t>Rejected Grid Code Modification Proposal</w:t>
            </w:r>
          </w:p>
        </w:tc>
        <w:tc>
          <w:tcPr>
            <w:tcW w:w="6634" w:type="dxa"/>
          </w:tcPr>
          <w:p w14:paraId="363B7E25" w14:textId="0CABE5AF" w:rsidR="00E24975" w:rsidRPr="007E0B31" w:rsidRDefault="00E24975" w:rsidP="00E24975">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E24975" w:rsidRPr="007E0B31" w14:paraId="35CFBFAD" w14:textId="77777777" w:rsidTr="2C396FE4">
        <w:trPr>
          <w:cantSplit/>
        </w:trPr>
        <w:tc>
          <w:tcPr>
            <w:tcW w:w="2884" w:type="dxa"/>
          </w:tcPr>
          <w:p w14:paraId="2AB7866A" w14:textId="77777777" w:rsidR="00E24975" w:rsidRPr="007E0B31" w:rsidRDefault="00E24975" w:rsidP="00E24975">
            <w:pPr>
              <w:pStyle w:val="Arial11Bold"/>
              <w:rPr>
                <w:rFonts w:cs="Arial"/>
              </w:rPr>
            </w:pPr>
            <w:r w:rsidRPr="007E0B31">
              <w:rPr>
                <w:rFonts w:cs="Arial"/>
              </w:rPr>
              <w:t>Related Person</w:t>
            </w:r>
          </w:p>
        </w:tc>
        <w:tc>
          <w:tcPr>
            <w:tcW w:w="6634" w:type="dxa"/>
          </w:tcPr>
          <w:p w14:paraId="5DAC4B40" w14:textId="088FFBC5" w:rsidR="00E24975" w:rsidRPr="007E0B31" w:rsidRDefault="00E24975" w:rsidP="00E24975">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24975" w:rsidRPr="007E0B31" w14:paraId="09C3CE4E" w14:textId="77777777" w:rsidTr="2C396FE4">
        <w:trPr>
          <w:cantSplit/>
        </w:trPr>
        <w:tc>
          <w:tcPr>
            <w:tcW w:w="2884" w:type="dxa"/>
          </w:tcPr>
          <w:p w14:paraId="7DF91920" w14:textId="77777777" w:rsidR="00E24975" w:rsidRPr="007E0B31" w:rsidRDefault="00E24975" w:rsidP="00E24975">
            <w:pPr>
              <w:pStyle w:val="Arial11Bold"/>
              <w:rPr>
                <w:rFonts w:cs="Arial"/>
              </w:rPr>
            </w:pPr>
            <w:r w:rsidRPr="007E0B31">
              <w:rPr>
                <w:rFonts w:cs="Arial"/>
              </w:rPr>
              <w:t>Relevant E&amp;W Transmission Licensee</w:t>
            </w:r>
          </w:p>
        </w:tc>
        <w:tc>
          <w:tcPr>
            <w:tcW w:w="6634" w:type="dxa"/>
          </w:tcPr>
          <w:p w14:paraId="5845D330" w14:textId="29A6343A" w:rsidR="00E24975" w:rsidRPr="007E0B31" w:rsidRDefault="00E24975" w:rsidP="00E24975">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24975" w:rsidRPr="007E0B31" w14:paraId="00495AD3" w14:textId="77777777" w:rsidTr="2C396FE4">
        <w:trPr>
          <w:cantSplit/>
        </w:trPr>
        <w:tc>
          <w:tcPr>
            <w:tcW w:w="2884" w:type="dxa"/>
          </w:tcPr>
          <w:p w14:paraId="37CE2F19" w14:textId="77777777" w:rsidR="00E24975" w:rsidRPr="007E0B31" w:rsidRDefault="00E24975" w:rsidP="00E24975">
            <w:pPr>
              <w:pStyle w:val="Arial11Bold"/>
              <w:rPr>
                <w:rFonts w:cs="Arial"/>
              </w:rPr>
            </w:pPr>
            <w:r w:rsidRPr="007E0B31">
              <w:rPr>
                <w:rFonts w:cs="Arial"/>
              </w:rPr>
              <w:t>Relevant Party</w:t>
            </w:r>
          </w:p>
        </w:tc>
        <w:tc>
          <w:tcPr>
            <w:tcW w:w="6634" w:type="dxa"/>
          </w:tcPr>
          <w:p w14:paraId="7BF1A4B9" w14:textId="77777777" w:rsidR="00E24975" w:rsidRPr="007E0B31" w:rsidRDefault="00E24975" w:rsidP="00E24975">
            <w:pPr>
              <w:pStyle w:val="TableArial11"/>
              <w:rPr>
                <w:rFonts w:cs="Arial"/>
              </w:rPr>
            </w:pPr>
            <w:r w:rsidRPr="007E0B31">
              <w:rPr>
                <w:rFonts w:cs="Arial"/>
              </w:rPr>
              <w:t>Has the meaning given in GR15.10(a).</w:t>
            </w:r>
          </w:p>
        </w:tc>
      </w:tr>
      <w:tr w:rsidR="00E24975" w:rsidRPr="007E0B31" w14:paraId="0089BD19" w14:textId="77777777" w:rsidTr="2C396FE4">
        <w:trPr>
          <w:cantSplit/>
        </w:trPr>
        <w:tc>
          <w:tcPr>
            <w:tcW w:w="2884" w:type="dxa"/>
          </w:tcPr>
          <w:p w14:paraId="192E0FD2" w14:textId="77777777" w:rsidR="00E24975" w:rsidRPr="007E0B31" w:rsidRDefault="00E24975" w:rsidP="00E24975">
            <w:pPr>
              <w:pStyle w:val="Arial11Bold"/>
              <w:rPr>
                <w:rFonts w:cs="Arial"/>
              </w:rPr>
            </w:pPr>
            <w:r w:rsidRPr="007E0B31">
              <w:rPr>
                <w:rFonts w:cs="Arial"/>
              </w:rPr>
              <w:t>Relevant Scottish Transmission Licensee</w:t>
            </w:r>
          </w:p>
        </w:tc>
        <w:tc>
          <w:tcPr>
            <w:tcW w:w="6634" w:type="dxa"/>
          </w:tcPr>
          <w:p w14:paraId="1721A37D" w14:textId="77777777" w:rsidR="00E24975" w:rsidRPr="007E0B31" w:rsidRDefault="00E24975" w:rsidP="00E24975">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24975" w:rsidRPr="007E0B31" w14:paraId="1E25E753" w14:textId="77777777" w:rsidTr="2C396FE4">
        <w:trPr>
          <w:cantSplit/>
        </w:trPr>
        <w:tc>
          <w:tcPr>
            <w:tcW w:w="2884" w:type="dxa"/>
          </w:tcPr>
          <w:p w14:paraId="3F282714" w14:textId="77777777" w:rsidR="00E24975" w:rsidRPr="007E0B31" w:rsidRDefault="00E24975" w:rsidP="00E24975">
            <w:pPr>
              <w:pStyle w:val="Arial11Bold"/>
              <w:rPr>
                <w:rFonts w:cs="Arial"/>
              </w:rPr>
            </w:pPr>
            <w:r w:rsidRPr="007E0B31">
              <w:rPr>
                <w:rFonts w:cs="Arial"/>
              </w:rPr>
              <w:lastRenderedPageBreak/>
              <w:t>Relevant Transmission Licensee</w:t>
            </w:r>
          </w:p>
        </w:tc>
        <w:tc>
          <w:tcPr>
            <w:tcW w:w="6634" w:type="dxa"/>
          </w:tcPr>
          <w:p w14:paraId="027002BE" w14:textId="766B658F" w:rsidR="00E24975" w:rsidRPr="007E0B31" w:rsidRDefault="00E24975" w:rsidP="00E24975">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24975" w:rsidRPr="007E0B31" w14:paraId="2C38A6A1" w14:textId="77777777" w:rsidTr="2C396FE4">
        <w:trPr>
          <w:cantSplit/>
        </w:trPr>
        <w:tc>
          <w:tcPr>
            <w:tcW w:w="2884" w:type="dxa"/>
          </w:tcPr>
          <w:p w14:paraId="2F282CC1" w14:textId="77777777" w:rsidR="00E24975" w:rsidRPr="007E0B31" w:rsidRDefault="00E24975" w:rsidP="00E24975">
            <w:pPr>
              <w:pStyle w:val="Arial11Bold"/>
              <w:rPr>
                <w:rFonts w:cs="Arial"/>
              </w:rPr>
            </w:pPr>
            <w:r w:rsidRPr="007E0B31">
              <w:rPr>
                <w:rFonts w:cs="Arial"/>
              </w:rPr>
              <w:t>Relevant Unit</w:t>
            </w:r>
          </w:p>
        </w:tc>
        <w:tc>
          <w:tcPr>
            <w:tcW w:w="6634" w:type="dxa"/>
          </w:tcPr>
          <w:p w14:paraId="3349AB2D" w14:textId="77777777" w:rsidR="00E24975" w:rsidRPr="007E0B31" w:rsidRDefault="00E24975" w:rsidP="00E24975">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24975" w:rsidRPr="007E0B31" w14:paraId="661512B9" w14:textId="77777777" w:rsidTr="2C396FE4">
        <w:trPr>
          <w:cantSplit/>
        </w:trPr>
        <w:tc>
          <w:tcPr>
            <w:tcW w:w="2884" w:type="dxa"/>
          </w:tcPr>
          <w:p w14:paraId="145D3AB1" w14:textId="77777777" w:rsidR="00E24975" w:rsidRPr="007E0B31" w:rsidRDefault="00E24975" w:rsidP="00E24975">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24975" w:rsidRPr="007E0B31" w:rsidRDefault="00E24975" w:rsidP="00E24975">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24975" w:rsidRPr="007E0B31" w14:paraId="0FC4184C" w14:textId="77777777" w:rsidTr="2C396FE4">
        <w:trPr>
          <w:cantSplit/>
        </w:trPr>
        <w:tc>
          <w:tcPr>
            <w:tcW w:w="2884" w:type="dxa"/>
          </w:tcPr>
          <w:p w14:paraId="517C4056" w14:textId="77777777" w:rsidR="00E24975" w:rsidRPr="007E0B31" w:rsidRDefault="00E24975" w:rsidP="00E24975">
            <w:pPr>
              <w:pStyle w:val="Arial11Bold"/>
              <w:rPr>
                <w:rFonts w:cs="Arial"/>
              </w:rPr>
            </w:pPr>
            <w:r w:rsidRPr="007E0B31">
              <w:rPr>
                <w:rFonts w:cs="Arial"/>
              </w:rPr>
              <w:t>Remote Transmission Assets</w:t>
            </w:r>
          </w:p>
        </w:tc>
        <w:tc>
          <w:tcPr>
            <w:tcW w:w="6634" w:type="dxa"/>
          </w:tcPr>
          <w:p w14:paraId="26BD0A1F" w14:textId="402ED181" w:rsidR="00E24975" w:rsidRPr="007E0B31" w:rsidRDefault="00E24975" w:rsidP="00E24975">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24975" w:rsidRPr="007E0B31" w:rsidRDefault="00E24975" w:rsidP="00E24975">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24975" w:rsidRPr="007E0B31" w14:paraId="4A5E7BA6" w14:textId="77777777" w:rsidTr="2C396FE4">
        <w:trPr>
          <w:cantSplit/>
        </w:trPr>
        <w:tc>
          <w:tcPr>
            <w:tcW w:w="2884" w:type="dxa"/>
          </w:tcPr>
          <w:p w14:paraId="57C0BDFF" w14:textId="339174F7" w:rsidR="00E24975" w:rsidRPr="007E0B31" w:rsidRDefault="00E24975" w:rsidP="00E24975">
            <w:pPr>
              <w:pStyle w:val="Arial11Bold"/>
              <w:rPr>
                <w:rFonts w:cs="Arial"/>
              </w:rPr>
            </w:pPr>
            <w:r>
              <w:rPr>
                <w:rFonts w:cs="Arial"/>
              </w:rPr>
              <w:t>Replacement Reserves (RR)</w:t>
            </w:r>
          </w:p>
        </w:tc>
        <w:tc>
          <w:tcPr>
            <w:tcW w:w="6634" w:type="dxa"/>
          </w:tcPr>
          <w:p w14:paraId="1845D73A" w14:textId="2F61E8A5" w:rsidR="00E24975" w:rsidRPr="007E0B31" w:rsidRDefault="00E24975" w:rsidP="00E24975">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24975" w:rsidRPr="007E0B31" w14:paraId="3E793E1A" w14:textId="77777777" w:rsidTr="2C396FE4">
        <w:trPr>
          <w:cantSplit/>
        </w:trPr>
        <w:tc>
          <w:tcPr>
            <w:tcW w:w="2884" w:type="dxa"/>
          </w:tcPr>
          <w:p w14:paraId="70E4C232" w14:textId="77777777" w:rsidR="00E24975" w:rsidRPr="007E0B31" w:rsidRDefault="00E24975" w:rsidP="00E24975">
            <w:pPr>
              <w:pStyle w:val="Arial11Bold"/>
              <w:rPr>
                <w:rFonts w:cs="Arial"/>
              </w:rPr>
            </w:pPr>
            <w:r w:rsidRPr="007E0B31">
              <w:rPr>
                <w:rFonts w:cs="Arial"/>
              </w:rPr>
              <w:t>Requesting Safety Co-ordinator</w:t>
            </w:r>
          </w:p>
        </w:tc>
        <w:tc>
          <w:tcPr>
            <w:tcW w:w="6634" w:type="dxa"/>
          </w:tcPr>
          <w:p w14:paraId="12FAE6E9" w14:textId="77777777" w:rsidR="00E24975" w:rsidRPr="007E0B31" w:rsidRDefault="00E24975" w:rsidP="00E24975">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24975" w:rsidRPr="007E0B31" w14:paraId="221B80DF" w14:textId="77777777" w:rsidTr="2C396FE4">
        <w:trPr>
          <w:cantSplit/>
        </w:trPr>
        <w:tc>
          <w:tcPr>
            <w:tcW w:w="2884" w:type="dxa"/>
          </w:tcPr>
          <w:p w14:paraId="4C5053E5" w14:textId="77777777" w:rsidR="00E24975" w:rsidRPr="007E0B31" w:rsidRDefault="00E24975" w:rsidP="00E24975">
            <w:pPr>
              <w:pStyle w:val="Arial11Bold"/>
              <w:rPr>
                <w:rFonts w:cs="Arial"/>
              </w:rPr>
            </w:pPr>
            <w:r w:rsidRPr="007E0B31">
              <w:rPr>
                <w:rFonts w:cs="Arial"/>
              </w:rPr>
              <w:t>Responsible Engineer/ Operator</w:t>
            </w:r>
          </w:p>
        </w:tc>
        <w:tc>
          <w:tcPr>
            <w:tcW w:w="6634" w:type="dxa"/>
          </w:tcPr>
          <w:p w14:paraId="40AF59F9" w14:textId="77777777" w:rsidR="00E24975" w:rsidRPr="007E0B31" w:rsidRDefault="00E24975" w:rsidP="00E24975">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24975" w:rsidRPr="007E0B31" w14:paraId="43B07A92" w14:textId="77777777" w:rsidTr="2C396FE4">
        <w:trPr>
          <w:cantSplit/>
        </w:trPr>
        <w:tc>
          <w:tcPr>
            <w:tcW w:w="2884" w:type="dxa"/>
          </w:tcPr>
          <w:p w14:paraId="142BB592" w14:textId="77777777" w:rsidR="00E24975" w:rsidRPr="007E0B31" w:rsidRDefault="00E24975" w:rsidP="00E24975">
            <w:pPr>
              <w:pStyle w:val="Arial11Bold"/>
              <w:rPr>
                <w:rFonts w:cs="Arial"/>
              </w:rPr>
            </w:pPr>
            <w:r w:rsidRPr="007E0B31">
              <w:rPr>
                <w:rFonts w:cs="Arial"/>
              </w:rPr>
              <w:t>Responsible Manager</w:t>
            </w:r>
          </w:p>
        </w:tc>
        <w:tc>
          <w:tcPr>
            <w:tcW w:w="6634" w:type="dxa"/>
          </w:tcPr>
          <w:p w14:paraId="3D10AC58" w14:textId="010E800C" w:rsidR="00E24975" w:rsidRPr="007E0B31" w:rsidRDefault="00E24975" w:rsidP="00E24975">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E24975" w:rsidRPr="007E0B31" w14:paraId="6833C556" w14:textId="77777777" w:rsidTr="2C396FE4">
        <w:trPr>
          <w:cantSplit/>
        </w:trPr>
        <w:tc>
          <w:tcPr>
            <w:tcW w:w="2884" w:type="dxa"/>
          </w:tcPr>
          <w:p w14:paraId="78C5A95A" w14:textId="03432A01" w:rsidR="00E24975" w:rsidRPr="007E0B31" w:rsidRDefault="00E24975" w:rsidP="00E24975">
            <w:pPr>
              <w:pStyle w:val="Arial11Bold"/>
              <w:rPr>
                <w:rFonts w:cs="Arial"/>
              </w:rPr>
            </w:pPr>
            <w:r>
              <w:rPr>
                <w:rFonts w:cs="Arial"/>
              </w:rPr>
              <w:t>Restoration Contractor</w:t>
            </w:r>
          </w:p>
        </w:tc>
        <w:tc>
          <w:tcPr>
            <w:tcW w:w="6634" w:type="dxa"/>
          </w:tcPr>
          <w:p w14:paraId="51FEE20C" w14:textId="73B0FBED" w:rsidR="00E24975" w:rsidRPr="007E0B31" w:rsidRDefault="00E24975" w:rsidP="00E24975">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E24975" w:rsidRPr="007E0B31" w14:paraId="06F23606" w14:textId="77777777" w:rsidTr="2C396FE4">
        <w:trPr>
          <w:cantSplit/>
        </w:trPr>
        <w:tc>
          <w:tcPr>
            <w:tcW w:w="2884" w:type="dxa"/>
          </w:tcPr>
          <w:p w14:paraId="40195733" w14:textId="7E5F900B" w:rsidR="00E24975" w:rsidRPr="007E0B31" w:rsidRDefault="00E24975" w:rsidP="00E24975">
            <w:pPr>
              <w:pStyle w:val="Arial11Bold"/>
              <w:rPr>
                <w:rFonts w:cs="Arial"/>
              </w:rPr>
            </w:pPr>
            <w:r>
              <w:rPr>
                <w:rFonts w:cs="Arial"/>
              </w:rPr>
              <w:t>Restoration Plan</w:t>
            </w:r>
          </w:p>
        </w:tc>
        <w:tc>
          <w:tcPr>
            <w:tcW w:w="6634" w:type="dxa"/>
          </w:tcPr>
          <w:p w14:paraId="27330630" w14:textId="2932C2DD" w:rsidR="00E24975" w:rsidRPr="007E0B31" w:rsidRDefault="00E24975" w:rsidP="00E24975">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E24975" w:rsidRPr="007E0B31" w14:paraId="359C52EC" w14:textId="77777777" w:rsidTr="2C396FE4">
        <w:trPr>
          <w:cantSplit/>
        </w:trPr>
        <w:tc>
          <w:tcPr>
            <w:tcW w:w="2884" w:type="dxa"/>
          </w:tcPr>
          <w:p w14:paraId="600D70C7" w14:textId="2CA36F4C" w:rsidR="00E24975" w:rsidRPr="007E0B31" w:rsidRDefault="00E24975" w:rsidP="00E24975">
            <w:pPr>
              <w:pStyle w:val="Arial11Bold"/>
              <w:rPr>
                <w:rFonts w:cs="Arial"/>
              </w:rPr>
            </w:pPr>
            <w:r w:rsidRPr="00C95F94">
              <w:rPr>
                <w:rFonts w:cs="Arial"/>
              </w:rPr>
              <w:t>Restoration Service Provider</w:t>
            </w:r>
          </w:p>
        </w:tc>
        <w:tc>
          <w:tcPr>
            <w:tcW w:w="6634" w:type="dxa"/>
          </w:tcPr>
          <w:p w14:paraId="7EAC5DED" w14:textId="41096B5E" w:rsidR="00E24975" w:rsidRPr="00A87826" w:rsidRDefault="00E24975" w:rsidP="00E24975">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E24975" w:rsidRPr="007E0B31" w14:paraId="7A57EE5C" w14:textId="77777777" w:rsidTr="2C396FE4">
        <w:trPr>
          <w:cantSplit/>
        </w:trPr>
        <w:tc>
          <w:tcPr>
            <w:tcW w:w="2884" w:type="dxa"/>
          </w:tcPr>
          <w:p w14:paraId="31F5E0E2" w14:textId="0C4C577D" w:rsidR="00E24975" w:rsidRPr="007E0B31" w:rsidRDefault="00E24975" w:rsidP="00E24975">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24975" w:rsidRPr="007E0B31" w:rsidRDefault="00E24975" w:rsidP="00E24975">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E24975" w:rsidRPr="007E0B31" w14:paraId="200F923B" w14:textId="77777777" w:rsidTr="2C396FE4">
        <w:trPr>
          <w:cantSplit/>
        </w:trPr>
        <w:tc>
          <w:tcPr>
            <w:tcW w:w="2884" w:type="dxa"/>
          </w:tcPr>
          <w:p w14:paraId="645AFB45" w14:textId="77777777" w:rsidR="00E24975" w:rsidRPr="007E0B31" w:rsidRDefault="00E24975" w:rsidP="00E24975">
            <w:pPr>
              <w:pStyle w:val="Arial11Bold"/>
              <w:rPr>
                <w:rFonts w:cs="Arial"/>
              </w:rPr>
            </w:pPr>
            <w:r w:rsidRPr="008B64D0">
              <w:rPr>
                <w:rFonts w:cs="Arial"/>
              </w:rPr>
              <w:t>Re-synchronisation</w:t>
            </w:r>
          </w:p>
        </w:tc>
        <w:tc>
          <w:tcPr>
            <w:tcW w:w="6634" w:type="dxa"/>
          </w:tcPr>
          <w:p w14:paraId="116663CE" w14:textId="77777777" w:rsidR="00E24975" w:rsidRPr="007E0B31" w:rsidRDefault="00E24975" w:rsidP="00E24975">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24975" w:rsidRPr="007E0B31" w14:paraId="5C8B475C" w14:textId="77777777" w:rsidTr="2C396FE4">
        <w:trPr>
          <w:cantSplit/>
        </w:trPr>
        <w:tc>
          <w:tcPr>
            <w:tcW w:w="2884" w:type="dxa"/>
          </w:tcPr>
          <w:p w14:paraId="7A0A7098" w14:textId="399722FF" w:rsidR="00E24975" w:rsidRPr="00A24C6C" w:rsidRDefault="00E24975" w:rsidP="00E24975">
            <w:pPr>
              <w:pStyle w:val="Arial11Bold"/>
              <w:rPr>
                <w:rFonts w:cs="Arial"/>
              </w:rPr>
            </w:pPr>
          </w:p>
        </w:tc>
        <w:tc>
          <w:tcPr>
            <w:tcW w:w="6634" w:type="dxa"/>
          </w:tcPr>
          <w:p w14:paraId="7D8E70D3" w14:textId="762661DB" w:rsidR="00E24975" w:rsidRPr="00A24C6C" w:rsidRDefault="00E24975" w:rsidP="00E24975">
            <w:pPr>
              <w:pStyle w:val="TableArial11"/>
              <w:rPr>
                <w:rFonts w:cs="Arial"/>
              </w:rPr>
            </w:pPr>
          </w:p>
        </w:tc>
      </w:tr>
      <w:tr w:rsidR="00E24975" w:rsidRPr="007E0B31" w14:paraId="6CA184A0" w14:textId="77777777" w:rsidTr="2C396FE4">
        <w:trPr>
          <w:cantSplit/>
        </w:trPr>
        <w:tc>
          <w:tcPr>
            <w:tcW w:w="2884" w:type="dxa"/>
          </w:tcPr>
          <w:p w14:paraId="0F616CE0" w14:textId="68331982" w:rsidR="00E24975" w:rsidRPr="007E0B31" w:rsidRDefault="00E24975" w:rsidP="00E24975">
            <w:pPr>
              <w:pStyle w:val="Arial11Bold"/>
              <w:rPr>
                <w:rFonts w:cs="Arial"/>
              </w:rPr>
            </w:pPr>
            <w:r>
              <w:rPr>
                <w:rFonts w:cs="Arial"/>
              </w:rPr>
              <w:t>RR Acceptance</w:t>
            </w:r>
          </w:p>
        </w:tc>
        <w:tc>
          <w:tcPr>
            <w:tcW w:w="6634" w:type="dxa"/>
          </w:tcPr>
          <w:p w14:paraId="279A7C5B" w14:textId="3CF00C6B" w:rsidR="00E24975" w:rsidRPr="007E0B31" w:rsidRDefault="00E24975" w:rsidP="00E24975">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24975" w:rsidRPr="007E0B31" w14:paraId="375C4E00" w14:textId="77777777" w:rsidTr="2C396FE4">
        <w:trPr>
          <w:cantSplit/>
        </w:trPr>
        <w:tc>
          <w:tcPr>
            <w:tcW w:w="2884" w:type="dxa"/>
          </w:tcPr>
          <w:p w14:paraId="1EAC68C5" w14:textId="2FCFB406" w:rsidR="00E24975" w:rsidRDefault="00E24975" w:rsidP="00E24975">
            <w:pPr>
              <w:pStyle w:val="Arial11Bold"/>
              <w:rPr>
                <w:rFonts w:cs="Arial"/>
              </w:rPr>
            </w:pPr>
            <w:r>
              <w:rPr>
                <w:rFonts w:cs="Arial"/>
              </w:rPr>
              <w:lastRenderedPageBreak/>
              <w:t>Restricted</w:t>
            </w:r>
          </w:p>
        </w:tc>
        <w:tc>
          <w:tcPr>
            <w:tcW w:w="6634" w:type="dxa"/>
          </w:tcPr>
          <w:p w14:paraId="573C1772" w14:textId="01CB4CF7" w:rsidR="00E24975" w:rsidRPr="008D5BEE" w:rsidRDefault="00E24975" w:rsidP="00E24975">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24975" w:rsidRPr="007E0B31" w14:paraId="43440108" w14:textId="77777777" w:rsidTr="2C396FE4">
        <w:trPr>
          <w:cantSplit/>
        </w:trPr>
        <w:tc>
          <w:tcPr>
            <w:tcW w:w="2884" w:type="dxa"/>
          </w:tcPr>
          <w:p w14:paraId="2D0B4C2D" w14:textId="026534D0" w:rsidR="00E24975" w:rsidRPr="000B7208" w:rsidRDefault="00E24975" w:rsidP="00E24975">
            <w:pPr>
              <w:pStyle w:val="Arial11Bold"/>
              <w:rPr>
                <w:rFonts w:cs="Arial"/>
              </w:rPr>
            </w:pPr>
            <w:r w:rsidRPr="002510FF">
              <w:rPr>
                <w:rFonts w:cs="Arial"/>
                <w:bCs/>
              </w:rPr>
              <w:t>ROCOF</w:t>
            </w:r>
          </w:p>
        </w:tc>
        <w:tc>
          <w:tcPr>
            <w:tcW w:w="6634" w:type="dxa"/>
          </w:tcPr>
          <w:p w14:paraId="257637B6" w14:textId="7FA7C548" w:rsidR="00E24975" w:rsidRPr="000B7208" w:rsidRDefault="00E24975" w:rsidP="00E24975">
            <w:pPr>
              <w:pStyle w:val="TableArial11"/>
              <w:rPr>
                <w:rFonts w:cs="Arial"/>
                <w:b/>
              </w:rPr>
            </w:pPr>
            <w:r w:rsidRPr="002510FF">
              <w:rPr>
                <w:rFonts w:cs="Arial"/>
                <w:b/>
              </w:rPr>
              <w:t>Rate of Change of Frequency</w:t>
            </w:r>
          </w:p>
        </w:tc>
      </w:tr>
      <w:tr w:rsidR="00E24975" w:rsidRPr="007E0B31" w14:paraId="724EBAD0" w14:textId="77777777" w:rsidTr="2C396FE4">
        <w:trPr>
          <w:cantSplit/>
        </w:trPr>
        <w:tc>
          <w:tcPr>
            <w:tcW w:w="2884" w:type="dxa"/>
          </w:tcPr>
          <w:p w14:paraId="389CD79A" w14:textId="38EDBFB4" w:rsidR="00E24975" w:rsidRDefault="00E24975" w:rsidP="00E24975">
            <w:pPr>
              <w:pStyle w:val="Arial11Bold"/>
              <w:rPr>
                <w:rFonts w:cs="Arial"/>
              </w:rPr>
            </w:pPr>
            <w:r>
              <w:rPr>
                <w:rFonts w:cs="Arial"/>
              </w:rPr>
              <w:t>RR Instruction</w:t>
            </w:r>
          </w:p>
        </w:tc>
        <w:tc>
          <w:tcPr>
            <w:tcW w:w="6634" w:type="dxa"/>
          </w:tcPr>
          <w:p w14:paraId="74080257" w14:textId="66AE87CD" w:rsidR="00E24975" w:rsidRPr="008D5BEE" w:rsidRDefault="00E24975" w:rsidP="00E24975">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24975" w:rsidRPr="007E0B31" w14:paraId="0F2AB24C" w14:textId="77777777" w:rsidTr="2C396FE4">
        <w:trPr>
          <w:cantSplit/>
        </w:trPr>
        <w:tc>
          <w:tcPr>
            <w:tcW w:w="2884" w:type="dxa"/>
          </w:tcPr>
          <w:p w14:paraId="1069A459" w14:textId="77777777" w:rsidR="00E24975" w:rsidRPr="007E0B31" w:rsidRDefault="00E24975" w:rsidP="00E24975">
            <w:pPr>
              <w:pStyle w:val="Arial11Bold"/>
              <w:rPr>
                <w:rFonts w:cs="Arial"/>
              </w:rPr>
            </w:pPr>
            <w:r w:rsidRPr="007E0B31">
              <w:rPr>
                <w:rFonts w:cs="Arial"/>
              </w:rPr>
              <w:t>Safety Co-ordinator</w:t>
            </w:r>
          </w:p>
        </w:tc>
        <w:tc>
          <w:tcPr>
            <w:tcW w:w="6634" w:type="dxa"/>
          </w:tcPr>
          <w:p w14:paraId="3FD2A5AD" w14:textId="77777777" w:rsidR="00E24975" w:rsidRPr="007E0B31" w:rsidRDefault="00E24975" w:rsidP="00E24975">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24975" w:rsidRPr="007E0B31" w14:paraId="3A1DC384" w14:textId="77777777" w:rsidTr="2C396FE4">
        <w:trPr>
          <w:cantSplit/>
        </w:trPr>
        <w:tc>
          <w:tcPr>
            <w:tcW w:w="2884" w:type="dxa"/>
          </w:tcPr>
          <w:p w14:paraId="7406B5EB" w14:textId="77777777" w:rsidR="00E24975" w:rsidRPr="007E0B31" w:rsidRDefault="00E24975" w:rsidP="00E24975">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E24975" w:rsidRPr="007E0B31" w:rsidRDefault="00E24975" w:rsidP="00E24975">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24975" w:rsidRPr="007E0B31" w14:paraId="70243D83" w14:textId="77777777" w:rsidTr="2C396FE4">
        <w:trPr>
          <w:cantSplit/>
        </w:trPr>
        <w:tc>
          <w:tcPr>
            <w:tcW w:w="2884" w:type="dxa"/>
          </w:tcPr>
          <w:p w14:paraId="22E262B1" w14:textId="77777777" w:rsidR="00E24975" w:rsidRPr="007E0B31" w:rsidRDefault="00E24975" w:rsidP="00E24975">
            <w:pPr>
              <w:pStyle w:val="Arial11Bold"/>
              <w:rPr>
                <w:rFonts w:cs="Arial"/>
              </w:rPr>
            </w:pPr>
            <w:r w:rsidRPr="007E0B31">
              <w:rPr>
                <w:rFonts w:cs="Arial"/>
              </w:rPr>
              <w:t xml:space="preserve">Safety Key </w:t>
            </w:r>
          </w:p>
        </w:tc>
        <w:tc>
          <w:tcPr>
            <w:tcW w:w="6634" w:type="dxa"/>
          </w:tcPr>
          <w:p w14:paraId="61F0DB91" w14:textId="77777777" w:rsidR="00E24975" w:rsidRPr="007E0B31" w:rsidRDefault="00E24975" w:rsidP="00E24975">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24975" w:rsidRPr="007E0B31" w14:paraId="30E0A369" w14:textId="77777777" w:rsidTr="2C396FE4">
        <w:trPr>
          <w:cantSplit/>
        </w:trPr>
        <w:tc>
          <w:tcPr>
            <w:tcW w:w="2884" w:type="dxa"/>
          </w:tcPr>
          <w:p w14:paraId="3958C3C0" w14:textId="77777777" w:rsidR="00E24975" w:rsidRPr="007E0B31" w:rsidRDefault="00E24975" w:rsidP="00E24975">
            <w:pPr>
              <w:pStyle w:val="Arial11Bold"/>
              <w:rPr>
                <w:rFonts w:cs="Arial"/>
              </w:rPr>
            </w:pPr>
            <w:r w:rsidRPr="007E0B31">
              <w:rPr>
                <w:rFonts w:cs="Arial"/>
              </w:rPr>
              <w:t>Safety Log</w:t>
            </w:r>
          </w:p>
        </w:tc>
        <w:tc>
          <w:tcPr>
            <w:tcW w:w="6634" w:type="dxa"/>
          </w:tcPr>
          <w:p w14:paraId="1D5A6BA7" w14:textId="77777777" w:rsidR="00E24975" w:rsidRPr="007E0B31" w:rsidRDefault="00E24975" w:rsidP="00E24975">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24975" w:rsidRPr="007E0B31" w14:paraId="7B8B0D19" w14:textId="77777777" w:rsidTr="2C396FE4">
        <w:trPr>
          <w:cantSplit/>
        </w:trPr>
        <w:tc>
          <w:tcPr>
            <w:tcW w:w="2884" w:type="dxa"/>
          </w:tcPr>
          <w:p w14:paraId="34E9C066" w14:textId="77777777" w:rsidR="00E24975" w:rsidRPr="007E0B31" w:rsidRDefault="00E24975" w:rsidP="00E24975">
            <w:pPr>
              <w:pStyle w:val="Arial11Bold"/>
              <w:rPr>
                <w:rFonts w:cs="Arial"/>
              </w:rPr>
            </w:pPr>
            <w:r w:rsidRPr="007E0B31">
              <w:rPr>
                <w:rFonts w:cs="Arial"/>
              </w:rPr>
              <w:t>Safety Precautions</w:t>
            </w:r>
          </w:p>
        </w:tc>
        <w:tc>
          <w:tcPr>
            <w:tcW w:w="6634" w:type="dxa"/>
          </w:tcPr>
          <w:p w14:paraId="0686C6F3" w14:textId="77777777" w:rsidR="00E24975" w:rsidRPr="007E0B31" w:rsidRDefault="00E24975" w:rsidP="00E24975">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24975" w:rsidRPr="007E0B31" w14:paraId="5883E205" w14:textId="77777777" w:rsidTr="2C396FE4">
        <w:trPr>
          <w:cantSplit/>
        </w:trPr>
        <w:tc>
          <w:tcPr>
            <w:tcW w:w="2884" w:type="dxa"/>
          </w:tcPr>
          <w:p w14:paraId="20827A76" w14:textId="77777777" w:rsidR="00E24975" w:rsidRPr="007E0B31" w:rsidRDefault="00E24975" w:rsidP="00E24975">
            <w:pPr>
              <w:pStyle w:val="Arial11Bold"/>
              <w:rPr>
                <w:rFonts w:cs="Arial"/>
              </w:rPr>
            </w:pPr>
            <w:r w:rsidRPr="007E0B31">
              <w:rPr>
                <w:rFonts w:cs="Arial"/>
              </w:rPr>
              <w:t>Safety Rules</w:t>
            </w:r>
          </w:p>
        </w:tc>
        <w:tc>
          <w:tcPr>
            <w:tcW w:w="6634" w:type="dxa"/>
          </w:tcPr>
          <w:p w14:paraId="48A0B671" w14:textId="174D5A7A" w:rsidR="00E24975" w:rsidRPr="007E0B31" w:rsidRDefault="00E24975" w:rsidP="00E24975">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24975" w:rsidRPr="007E0B31" w14:paraId="44AE80E0" w14:textId="77777777" w:rsidTr="2C396FE4">
        <w:trPr>
          <w:cantSplit/>
        </w:trPr>
        <w:tc>
          <w:tcPr>
            <w:tcW w:w="2884" w:type="dxa"/>
          </w:tcPr>
          <w:p w14:paraId="5682B2E8" w14:textId="77777777" w:rsidR="00E24975" w:rsidRPr="007E0B31" w:rsidRDefault="00E24975" w:rsidP="00E24975">
            <w:pPr>
              <w:pStyle w:val="Arial11Bold"/>
              <w:rPr>
                <w:rFonts w:cs="Arial"/>
              </w:rPr>
            </w:pPr>
            <w:r w:rsidRPr="007E0B31">
              <w:rPr>
                <w:rFonts w:cs="Arial"/>
              </w:rPr>
              <w:t>Scottish Offshore Transmission System</w:t>
            </w:r>
          </w:p>
        </w:tc>
        <w:tc>
          <w:tcPr>
            <w:tcW w:w="6634" w:type="dxa"/>
          </w:tcPr>
          <w:p w14:paraId="6F1646FE" w14:textId="77777777" w:rsidR="00E24975" w:rsidRPr="007E0B31" w:rsidRDefault="00E24975" w:rsidP="00E24975">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24975" w:rsidRPr="007E0B31" w14:paraId="4EC37483" w14:textId="77777777" w:rsidTr="2C396FE4">
        <w:trPr>
          <w:cantSplit/>
        </w:trPr>
        <w:tc>
          <w:tcPr>
            <w:tcW w:w="2884" w:type="dxa"/>
          </w:tcPr>
          <w:p w14:paraId="7592DBED" w14:textId="77777777" w:rsidR="00E24975" w:rsidRPr="007E0B31" w:rsidRDefault="00E24975" w:rsidP="00E24975">
            <w:pPr>
              <w:pStyle w:val="Arial11Bold"/>
              <w:rPr>
                <w:rFonts w:cs="Arial"/>
              </w:rPr>
            </w:pPr>
            <w:r w:rsidRPr="007E0B31">
              <w:rPr>
                <w:rFonts w:cs="Arial"/>
              </w:rPr>
              <w:t>Scottish Offshore Transmission Licensee</w:t>
            </w:r>
          </w:p>
        </w:tc>
        <w:tc>
          <w:tcPr>
            <w:tcW w:w="6634" w:type="dxa"/>
          </w:tcPr>
          <w:p w14:paraId="1E0C090A" w14:textId="77777777" w:rsidR="00E24975" w:rsidRPr="007E0B31" w:rsidRDefault="00E24975" w:rsidP="00E24975">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24975" w:rsidRPr="007E0B31" w14:paraId="46996A6A" w14:textId="77777777" w:rsidTr="2C396FE4">
        <w:trPr>
          <w:cantSplit/>
        </w:trPr>
        <w:tc>
          <w:tcPr>
            <w:tcW w:w="2884" w:type="dxa"/>
          </w:tcPr>
          <w:p w14:paraId="3B59A20D" w14:textId="77777777" w:rsidR="00E24975" w:rsidRPr="007E0B31" w:rsidRDefault="00E24975" w:rsidP="00E24975">
            <w:pPr>
              <w:pStyle w:val="Arial11Bold"/>
              <w:rPr>
                <w:rFonts w:cs="Arial"/>
              </w:rPr>
            </w:pPr>
            <w:r w:rsidRPr="007E0B31">
              <w:rPr>
                <w:rFonts w:cs="Arial"/>
              </w:rPr>
              <w:t>Scottish Transmission System</w:t>
            </w:r>
          </w:p>
        </w:tc>
        <w:tc>
          <w:tcPr>
            <w:tcW w:w="6634" w:type="dxa"/>
          </w:tcPr>
          <w:p w14:paraId="78AAAC1A" w14:textId="77777777" w:rsidR="00E24975" w:rsidRPr="007E0B31" w:rsidRDefault="00E24975" w:rsidP="00E24975">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24975" w:rsidRPr="007E0B31" w14:paraId="51287B91" w14:textId="77777777" w:rsidTr="2C396FE4">
        <w:trPr>
          <w:cantSplit/>
        </w:trPr>
        <w:tc>
          <w:tcPr>
            <w:tcW w:w="2884" w:type="dxa"/>
          </w:tcPr>
          <w:p w14:paraId="06943FD9" w14:textId="77777777" w:rsidR="00E24975" w:rsidRPr="007E0B31" w:rsidRDefault="00E24975" w:rsidP="00E24975">
            <w:pPr>
              <w:pStyle w:val="Arial11Bold"/>
              <w:rPr>
                <w:rFonts w:cs="Arial"/>
              </w:rPr>
            </w:pPr>
            <w:r w:rsidRPr="007E0B31">
              <w:rPr>
                <w:rFonts w:cs="Arial"/>
              </w:rPr>
              <w:t>Scottish User</w:t>
            </w:r>
          </w:p>
        </w:tc>
        <w:tc>
          <w:tcPr>
            <w:tcW w:w="6634" w:type="dxa"/>
          </w:tcPr>
          <w:p w14:paraId="00622B6C" w14:textId="77777777" w:rsidR="00E24975" w:rsidRPr="007E0B31" w:rsidRDefault="00E24975" w:rsidP="00E24975">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24975" w:rsidRPr="007E0B31" w14:paraId="3C0B3E03" w14:textId="77777777" w:rsidTr="2C396FE4">
        <w:trPr>
          <w:cantSplit/>
        </w:trPr>
        <w:tc>
          <w:tcPr>
            <w:tcW w:w="2884" w:type="dxa"/>
          </w:tcPr>
          <w:p w14:paraId="0790467A" w14:textId="0FEE74A2" w:rsidR="00E24975" w:rsidRPr="007E0B31" w:rsidRDefault="00E24975" w:rsidP="00E24975">
            <w:pPr>
              <w:pStyle w:val="Arial11Bold"/>
              <w:rPr>
                <w:rFonts w:cs="Arial"/>
              </w:rPr>
            </w:pPr>
            <w:r>
              <w:rPr>
                <w:rFonts w:cs="Arial"/>
              </w:rPr>
              <w:t>Secondary BM Unit</w:t>
            </w:r>
          </w:p>
        </w:tc>
        <w:tc>
          <w:tcPr>
            <w:tcW w:w="6634" w:type="dxa"/>
          </w:tcPr>
          <w:p w14:paraId="44EC65D4" w14:textId="2371A3C1" w:rsidR="00E24975" w:rsidRPr="007E0B31" w:rsidRDefault="00E24975" w:rsidP="00E24975">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24975" w:rsidRPr="007E0B31" w14:paraId="76062AB2" w14:textId="77777777" w:rsidTr="2C396FE4">
        <w:trPr>
          <w:cantSplit/>
        </w:trPr>
        <w:tc>
          <w:tcPr>
            <w:tcW w:w="2884" w:type="dxa"/>
          </w:tcPr>
          <w:p w14:paraId="19193F66" w14:textId="77777777" w:rsidR="00E24975" w:rsidRPr="007E0B31" w:rsidRDefault="00E24975" w:rsidP="00E24975">
            <w:pPr>
              <w:pStyle w:val="Arial11Bold"/>
              <w:rPr>
                <w:rFonts w:cs="Arial"/>
              </w:rPr>
            </w:pPr>
            <w:r w:rsidRPr="007E0B31">
              <w:rPr>
                <w:rFonts w:cs="Arial"/>
              </w:rPr>
              <w:lastRenderedPageBreak/>
              <w:t>Secondary Response</w:t>
            </w:r>
          </w:p>
        </w:tc>
        <w:tc>
          <w:tcPr>
            <w:tcW w:w="6634" w:type="dxa"/>
          </w:tcPr>
          <w:p w14:paraId="78A1E61F" w14:textId="77777777" w:rsidR="00E24975" w:rsidRPr="007E0B31" w:rsidRDefault="00E24975" w:rsidP="00E24975">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24975" w:rsidRPr="007E0B31" w14:paraId="564540DA" w14:textId="77777777" w:rsidTr="2C396FE4">
        <w:trPr>
          <w:cantSplit/>
        </w:trPr>
        <w:tc>
          <w:tcPr>
            <w:tcW w:w="2884" w:type="dxa"/>
          </w:tcPr>
          <w:p w14:paraId="65A0DD2E" w14:textId="77777777" w:rsidR="00E24975" w:rsidRPr="007E0B31" w:rsidRDefault="00E24975" w:rsidP="00E24975">
            <w:pPr>
              <w:pStyle w:val="Arial11Bold"/>
              <w:rPr>
                <w:rFonts w:cs="Arial"/>
              </w:rPr>
            </w:pPr>
            <w:r w:rsidRPr="007E0B31">
              <w:rPr>
                <w:rFonts w:cs="Arial"/>
              </w:rPr>
              <w:t>Secretary of State</w:t>
            </w:r>
          </w:p>
        </w:tc>
        <w:tc>
          <w:tcPr>
            <w:tcW w:w="6634" w:type="dxa"/>
          </w:tcPr>
          <w:p w14:paraId="67522AEA" w14:textId="77777777" w:rsidR="00E24975" w:rsidRPr="007E0B31" w:rsidRDefault="00E24975" w:rsidP="00E24975">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24975" w:rsidRPr="007E0B31" w14:paraId="240349FB" w14:textId="77777777" w:rsidTr="2C396FE4">
        <w:trPr>
          <w:cantSplit/>
        </w:trPr>
        <w:tc>
          <w:tcPr>
            <w:tcW w:w="2884" w:type="dxa"/>
          </w:tcPr>
          <w:p w14:paraId="39D5CFF9" w14:textId="77777777" w:rsidR="00E24975" w:rsidRPr="007E0B31" w:rsidRDefault="00E24975" w:rsidP="00E24975">
            <w:pPr>
              <w:pStyle w:val="Arial11Bold"/>
              <w:rPr>
                <w:rFonts w:cs="Arial"/>
              </w:rPr>
            </w:pPr>
            <w:r w:rsidRPr="007E0B31">
              <w:rPr>
                <w:rFonts w:cs="Arial"/>
              </w:rPr>
              <w:t>Secured Event</w:t>
            </w:r>
          </w:p>
        </w:tc>
        <w:tc>
          <w:tcPr>
            <w:tcW w:w="6634" w:type="dxa"/>
          </w:tcPr>
          <w:p w14:paraId="5A98690F" w14:textId="77777777" w:rsidR="00E24975" w:rsidRPr="007E0B31" w:rsidRDefault="00E24975" w:rsidP="00E24975">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24975" w:rsidRPr="007E0B31" w14:paraId="646622AD" w14:textId="77777777" w:rsidTr="2C396FE4">
        <w:trPr>
          <w:cantSplit/>
        </w:trPr>
        <w:tc>
          <w:tcPr>
            <w:tcW w:w="2884" w:type="dxa"/>
          </w:tcPr>
          <w:p w14:paraId="2D39DA62" w14:textId="77777777" w:rsidR="00E24975" w:rsidRPr="007E0B31" w:rsidRDefault="00E24975" w:rsidP="00E24975">
            <w:pPr>
              <w:pStyle w:val="Arial11Bold"/>
              <w:rPr>
                <w:rFonts w:cs="Arial"/>
              </w:rPr>
            </w:pPr>
            <w:r w:rsidRPr="007E0B31">
              <w:rPr>
                <w:rFonts w:cs="Arial"/>
              </w:rPr>
              <w:t>Security and Quality of Supply Standard (SQSS)</w:t>
            </w:r>
          </w:p>
        </w:tc>
        <w:tc>
          <w:tcPr>
            <w:tcW w:w="6634" w:type="dxa"/>
          </w:tcPr>
          <w:p w14:paraId="1F7B9DEC" w14:textId="31796422" w:rsidR="00E24975" w:rsidRPr="007E0B31" w:rsidRDefault="00E24975" w:rsidP="00E24975">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E24975" w:rsidRPr="007E0B31" w14:paraId="6D1F96AD" w14:textId="77777777" w:rsidTr="2C396FE4">
        <w:trPr>
          <w:cantSplit/>
        </w:trPr>
        <w:tc>
          <w:tcPr>
            <w:tcW w:w="2884" w:type="dxa"/>
          </w:tcPr>
          <w:p w14:paraId="3D4D2CAD" w14:textId="77777777" w:rsidR="00E24975" w:rsidRPr="007E0B31" w:rsidRDefault="00E24975" w:rsidP="00E24975">
            <w:pPr>
              <w:pStyle w:val="Arial11Bold"/>
              <w:rPr>
                <w:rFonts w:cs="Arial"/>
              </w:rPr>
            </w:pPr>
            <w:r w:rsidRPr="007E0B31">
              <w:rPr>
                <w:rFonts w:cs="Arial"/>
              </w:rPr>
              <w:t>Self-Governance Criteria</w:t>
            </w:r>
          </w:p>
        </w:tc>
        <w:tc>
          <w:tcPr>
            <w:tcW w:w="6634" w:type="dxa"/>
          </w:tcPr>
          <w:p w14:paraId="54B7BCEB" w14:textId="77777777" w:rsidR="00E24975" w:rsidRPr="007E0B31" w:rsidRDefault="00E24975" w:rsidP="00E24975">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24975" w:rsidRPr="007E0B31" w:rsidRDefault="00E24975" w:rsidP="00E24975">
            <w:pPr>
              <w:pStyle w:val="TableArial11"/>
              <w:numPr>
                <w:ilvl w:val="0"/>
                <w:numId w:val="8"/>
              </w:numPr>
              <w:rPr>
                <w:rFonts w:cs="Arial"/>
              </w:rPr>
            </w:pPr>
            <w:r w:rsidRPr="007E0B31">
              <w:rPr>
                <w:rFonts w:cs="Arial"/>
              </w:rPr>
              <w:t>is unlikely to have a material effect on:</w:t>
            </w:r>
          </w:p>
          <w:p w14:paraId="0AFA7F7C" w14:textId="77777777" w:rsidR="00E24975" w:rsidRPr="007E0B31" w:rsidRDefault="00E24975" w:rsidP="00E24975">
            <w:pPr>
              <w:pStyle w:val="TableArial11"/>
              <w:numPr>
                <w:ilvl w:val="0"/>
                <w:numId w:val="9"/>
              </w:numPr>
              <w:rPr>
                <w:rFonts w:cs="Arial"/>
              </w:rPr>
            </w:pPr>
            <w:r w:rsidRPr="007E0B31">
              <w:rPr>
                <w:rFonts w:cs="Arial"/>
              </w:rPr>
              <w:t>existing or future electricity consumers; and</w:t>
            </w:r>
          </w:p>
          <w:p w14:paraId="46F9696D" w14:textId="29B1C8A6" w:rsidR="00E24975" w:rsidRPr="007E0B31" w:rsidRDefault="00E24975" w:rsidP="00E24975">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E24975" w:rsidRPr="007E0B31" w:rsidRDefault="00E24975" w:rsidP="00E24975">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24975" w:rsidRPr="007E0B31" w:rsidRDefault="00E24975" w:rsidP="00E24975">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24975" w:rsidRPr="007E0B31" w:rsidRDefault="00E24975" w:rsidP="00E24975">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24975" w:rsidRPr="00612E81" w:rsidRDefault="00E24975" w:rsidP="00E24975">
            <w:pPr>
              <w:pStyle w:val="TableArial11"/>
              <w:numPr>
                <w:ilvl w:val="0"/>
                <w:numId w:val="8"/>
              </w:numPr>
              <w:rPr>
                <w:rFonts w:cs="Arial"/>
              </w:rPr>
            </w:pPr>
            <w:r w:rsidRPr="00612E81">
              <w:rPr>
                <w:rFonts w:cs="Arial"/>
              </w:rPr>
              <w:t>is unlikely to discriminate between different classes of Users.</w:t>
            </w:r>
          </w:p>
          <w:p w14:paraId="766072C3" w14:textId="0AB255AC" w:rsidR="00E24975" w:rsidRPr="007E0B31" w:rsidRDefault="00E24975" w:rsidP="00E24975">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24975" w:rsidRPr="007E0B31" w14:paraId="519D0516" w14:textId="77777777" w:rsidTr="2C396FE4">
        <w:trPr>
          <w:cantSplit/>
        </w:trPr>
        <w:tc>
          <w:tcPr>
            <w:tcW w:w="2884" w:type="dxa"/>
          </w:tcPr>
          <w:p w14:paraId="6FE46427" w14:textId="77777777" w:rsidR="00E24975" w:rsidRPr="007E0B31" w:rsidRDefault="00E24975" w:rsidP="00E24975">
            <w:pPr>
              <w:pStyle w:val="Arial11Bold"/>
              <w:rPr>
                <w:rFonts w:cs="Arial"/>
              </w:rPr>
            </w:pPr>
            <w:r w:rsidRPr="007E0B31">
              <w:rPr>
                <w:rFonts w:cs="Arial"/>
              </w:rPr>
              <w:t>Self-Governance Modifications</w:t>
            </w:r>
          </w:p>
        </w:tc>
        <w:tc>
          <w:tcPr>
            <w:tcW w:w="6634" w:type="dxa"/>
          </w:tcPr>
          <w:p w14:paraId="27E32F5F" w14:textId="77777777" w:rsidR="00E24975" w:rsidRPr="007E0B31" w:rsidRDefault="00E24975" w:rsidP="00E24975">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24975" w:rsidRPr="007E0B31" w14:paraId="6A0ED69B" w14:textId="77777777" w:rsidTr="2C396FE4">
        <w:trPr>
          <w:cantSplit/>
        </w:trPr>
        <w:tc>
          <w:tcPr>
            <w:tcW w:w="2884" w:type="dxa"/>
          </w:tcPr>
          <w:p w14:paraId="0FD8F1F7" w14:textId="77777777" w:rsidR="00E24975" w:rsidRPr="007E0B31" w:rsidRDefault="00E24975" w:rsidP="00E24975">
            <w:pPr>
              <w:pStyle w:val="Arial11Bold"/>
              <w:rPr>
                <w:rFonts w:cs="Arial"/>
              </w:rPr>
            </w:pPr>
            <w:r w:rsidRPr="007E0B31">
              <w:rPr>
                <w:rFonts w:cs="Arial"/>
              </w:rPr>
              <w:t>Self-Governance Statement</w:t>
            </w:r>
          </w:p>
        </w:tc>
        <w:tc>
          <w:tcPr>
            <w:tcW w:w="6634" w:type="dxa"/>
          </w:tcPr>
          <w:p w14:paraId="10C74376" w14:textId="77777777" w:rsidR="00E24975" w:rsidRPr="007E0B31" w:rsidRDefault="00E24975" w:rsidP="00E24975">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24975" w:rsidRPr="007E0B31" w:rsidRDefault="00E24975" w:rsidP="00E24975">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24975" w:rsidRPr="007E0B31" w:rsidRDefault="00E24975" w:rsidP="00E24975">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24975" w:rsidRPr="007E0B31" w14:paraId="136D3FE1" w14:textId="77777777" w:rsidTr="2C396FE4">
        <w:trPr>
          <w:cantSplit/>
        </w:trPr>
        <w:tc>
          <w:tcPr>
            <w:tcW w:w="2884" w:type="dxa"/>
          </w:tcPr>
          <w:p w14:paraId="564BE747" w14:textId="77777777" w:rsidR="00E24975" w:rsidRPr="007E0B31" w:rsidRDefault="00E24975" w:rsidP="00E24975">
            <w:pPr>
              <w:pStyle w:val="Arial11Bold"/>
              <w:rPr>
                <w:rFonts w:cs="Arial"/>
              </w:rPr>
            </w:pPr>
            <w:r w:rsidRPr="007E0B31">
              <w:rPr>
                <w:rFonts w:cs="Arial"/>
              </w:rPr>
              <w:lastRenderedPageBreak/>
              <w:t>Setpoint Voltage</w:t>
            </w:r>
          </w:p>
        </w:tc>
        <w:tc>
          <w:tcPr>
            <w:tcW w:w="6634" w:type="dxa"/>
          </w:tcPr>
          <w:p w14:paraId="38F46902" w14:textId="77777777" w:rsidR="00E24975" w:rsidRPr="007E0B31" w:rsidRDefault="00E24975" w:rsidP="00E24975">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24975" w:rsidRPr="007E0B31" w14:paraId="2C5B1DCD" w14:textId="77777777" w:rsidTr="2C396FE4">
        <w:trPr>
          <w:cantSplit/>
        </w:trPr>
        <w:tc>
          <w:tcPr>
            <w:tcW w:w="2884" w:type="dxa"/>
          </w:tcPr>
          <w:p w14:paraId="61385F85" w14:textId="77777777" w:rsidR="00E24975" w:rsidRPr="007E0B31" w:rsidRDefault="00E24975" w:rsidP="00E24975">
            <w:pPr>
              <w:pStyle w:val="Arial11Bold"/>
              <w:rPr>
                <w:rFonts w:cs="Arial"/>
              </w:rPr>
            </w:pPr>
            <w:r w:rsidRPr="007E0B31">
              <w:rPr>
                <w:rFonts w:cs="Arial"/>
              </w:rPr>
              <w:t>Settlement Period</w:t>
            </w:r>
          </w:p>
        </w:tc>
        <w:tc>
          <w:tcPr>
            <w:tcW w:w="6634" w:type="dxa"/>
          </w:tcPr>
          <w:p w14:paraId="4AB567C7" w14:textId="77777777" w:rsidR="00E24975" w:rsidRPr="007E0B31" w:rsidRDefault="00E24975" w:rsidP="00E24975">
            <w:pPr>
              <w:pStyle w:val="TableArial11"/>
              <w:rPr>
                <w:rFonts w:cs="Arial"/>
              </w:rPr>
            </w:pPr>
            <w:r w:rsidRPr="007E0B31">
              <w:rPr>
                <w:rFonts w:cs="Arial"/>
              </w:rPr>
              <w:t>A period of 30 minutes ending on the hour and half-hour in each hour during a day.</w:t>
            </w:r>
          </w:p>
        </w:tc>
      </w:tr>
      <w:tr w:rsidR="00E24975" w:rsidRPr="007E0B31" w14:paraId="2C952150" w14:textId="77777777" w:rsidTr="2C396FE4">
        <w:trPr>
          <w:cantSplit/>
        </w:trPr>
        <w:tc>
          <w:tcPr>
            <w:tcW w:w="2884" w:type="dxa"/>
          </w:tcPr>
          <w:p w14:paraId="3E931984" w14:textId="39850ADE" w:rsidR="00E24975" w:rsidRPr="007E0B31" w:rsidRDefault="00E24975" w:rsidP="00E24975">
            <w:pPr>
              <w:pStyle w:val="Arial11Bold"/>
              <w:rPr>
                <w:rFonts w:cs="Arial"/>
              </w:rPr>
            </w:pPr>
          </w:p>
        </w:tc>
        <w:tc>
          <w:tcPr>
            <w:tcW w:w="6634" w:type="dxa"/>
          </w:tcPr>
          <w:p w14:paraId="2C46A0D7" w14:textId="229F6998" w:rsidR="00E24975" w:rsidRPr="007E0B31" w:rsidRDefault="00E24975" w:rsidP="00E24975">
            <w:pPr>
              <w:pStyle w:val="TableArial11"/>
              <w:rPr>
                <w:rFonts w:cs="Arial"/>
              </w:rPr>
            </w:pPr>
          </w:p>
        </w:tc>
      </w:tr>
      <w:tr w:rsidR="00E24975" w:rsidRPr="007E0B31" w14:paraId="6A64B863" w14:textId="77777777" w:rsidTr="2C396FE4">
        <w:trPr>
          <w:cantSplit/>
        </w:trPr>
        <w:tc>
          <w:tcPr>
            <w:tcW w:w="2884" w:type="dxa"/>
          </w:tcPr>
          <w:p w14:paraId="702BBF4B" w14:textId="77777777" w:rsidR="00E24975" w:rsidRPr="007E0B31" w:rsidRDefault="00E24975" w:rsidP="00E24975">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24975" w:rsidRPr="007E0B31" w:rsidRDefault="00E24975" w:rsidP="00E24975">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24975" w:rsidRPr="007E0B31" w14:paraId="510136CA" w14:textId="77777777" w:rsidTr="2C396FE4">
        <w:trPr>
          <w:cantSplit/>
        </w:trPr>
        <w:tc>
          <w:tcPr>
            <w:tcW w:w="2884" w:type="dxa"/>
          </w:tcPr>
          <w:p w14:paraId="35028F39" w14:textId="77777777" w:rsidR="00E24975" w:rsidRPr="007E0B31" w:rsidRDefault="00E24975" w:rsidP="00E24975">
            <w:pPr>
              <w:pStyle w:val="Arial11Bold"/>
              <w:rPr>
                <w:rFonts w:cs="Arial"/>
                <w:lang w:val="en-US"/>
              </w:rPr>
            </w:pPr>
            <w:r w:rsidRPr="007E0B31">
              <w:rPr>
                <w:rFonts w:cs="Arial"/>
                <w:lang w:val="en-US"/>
              </w:rPr>
              <w:t>SHETL</w:t>
            </w:r>
          </w:p>
        </w:tc>
        <w:tc>
          <w:tcPr>
            <w:tcW w:w="6634" w:type="dxa"/>
          </w:tcPr>
          <w:p w14:paraId="3E3D4EB4" w14:textId="77777777" w:rsidR="00E24975" w:rsidRPr="007E0B31" w:rsidRDefault="00E24975" w:rsidP="00E24975">
            <w:pPr>
              <w:pStyle w:val="TableArial11"/>
              <w:rPr>
                <w:rFonts w:cs="Arial"/>
              </w:rPr>
            </w:pPr>
            <w:r w:rsidRPr="007E0B31">
              <w:rPr>
                <w:rFonts w:cs="Arial"/>
              </w:rPr>
              <w:t>Scottish Hydro-Electric Transmission Limited</w:t>
            </w:r>
            <w:r>
              <w:rPr>
                <w:rFonts w:cs="Arial"/>
              </w:rPr>
              <w:t>.</w:t>
            </w:r>
          </w:p>
        </w:tc>
      </w:tr>
      <w:tr w:rsidR="00E24975" w:rsidRPr="007E0B31" w14:paraId="67FED673" w14:textId="77777777" w:rsidTr="2C396FE4">
        <w:trPr>
          <w:cantSplit/>
        </w:trPr>
        <w:tc>
          <w:tcPr>
            <w:tcW w:w="2884" w:type="dxa"/>
          </w:tcPr>
          <w:p w14:paraId="369FD6B3" w14:textId="77777777" w:rsidR="00E24975" w:rsidRPr="007E0B31" w:rsidRDefault="00E24975" w:rsidP="00E24975">
            <w:pPr>
              <w:pStyle w:val="Arial11Bold"/>
              <w:rPr>
                <w:rFonts w:cs="Arial"/>
              </w:rPr>
            </w:pPr>
            <w:r w:rsidRPr="007E0B31">
              <w:rPr>
                <w:rFonts w:cs="Arial"/>
              </w:rPr>
              <w:t>Shutdown</w:t>
            </w:r>
          </w:p>
        </w:tc>
        <w:tc>
          <w:tcPr>
            <w:tcW w:w="6634" w:type="dxa"/>
          </w:tcPr>
          <w:p w14:paraId="6E389810" w14:textId="39840711" w:rsidR="00E24975" w:rsidRPr="000B675D" w:rsidRDefault="00E24975" w:rsidP="00E24975">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24975" w:rsidRPr="00105C6E" w:rsidRDefault="00E24975" w:rsidP="00E24975">
            <w:pPr>
              <w:pStyle w:val="Default"/>
              <w:jc w:val="both"/>
              <w:rPr>
                <w:sz w:val="20"/>
                <w:szCs w:val="20"/>
              </w:rPr>
            </w:pPr>
          </w:p>
          <w:p w14:paraId="15309EA0" w14:textId="77777777" w:rsidR="00E24975" w:rsidRDefault="00E24975" w:rsidP="00E24975">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24975" w:rsidRDefault="00E24975" w:rsidP="00E24975">
            <w:pPr>
              <w:pStyle w:val="Default"/>
              <w:jc w:val="both"/>
              <w:rPr>
                <w:sz w:val="20"/>
                <w:szCs w:val="20"/>
              </w:rPr>
            </w:pPr>
          </w:p>
          <w:p w14:paraId="6125EFD5" w14:textId="77777777" w:rsidR="00E24975" w:rsidRDefault="00E24975" w:rsidP="00E24975">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24975" w:rsidRPr="002A73E9" w:rsidRDefault="00E24975" w:rsidP="00E24975">
            <w:pPr>
              <w:pStyle w:val="Default"/>
              <w:jc w:val="both"/>
              <w:rPr>
                <w:sz w:val="20"/>
              </w:rPr>
            </w:pPr>
          </w:p>
        </w:tc>
      </w:tr>
      <w:tr w:rsidR="00E24975" w:rsidRPr="007E0B31" w14:paraId="7BC2DAF6" w14:textId="77777777" w:rsidTr="2C396FE4">
        <w:trPr>
          <w:cantSplit/>
        </w:trPr>
        <w:tc>
          <w:tcPr>
            <w:tcW w:w="2884" w:type="dxa"/>
          </w:tcPr>
          <w:p w14:paraId="3675FAA8" w14:textId="77777777" w:rsidR="00E24975" w:rsidRPr="007E0B31" w:rsidRDefault="00E24975" w:rsidP="00E24975">
            <w:pPr>
              <w:pStyle w:val="Arial11Bold"/>
              <w:rPr>
                <w:rFonts w:cs="Arial"/>
                <w:lang w:val="en-US"/>
              </w:rPr>
            </w:pPr>
            <w:r w:rsidRPr="007E0B31">
              <w:rPr>
                <w:rFonts w:cs="Arial"/>
                <w:lang w:val="en-US"/>
              </w:rPr>
              <w:t>Significant Code Review</w:t>
            </w:r>
          </w:p>
        </w:tc>
        <w:tc>
          <w:tcPr>
            <w:tcW w:w="6634" w:type="dxa"/>
          </w:tcPr>
          <w:p w14:paraId="671DC2B0" w14:textId="77777777" w:rsidR="00E24975" w:rsidRPr="007E0B31" w:rsidRDefault="00E24975" w:rsidP="00E24975">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E24975" w:rsidRPr="007E0B31" w14:paraId="1B5DF07B" w14:textId="77777777" w:rsidTr="2C396FE4">
        <w:trPr>
          <w:cantSplit/>
          <w:trHeight w:val="844"/>
        </w:trPr>
        <w:tc>
          <w:tcPr>
            <w:tcW w:w="2884" w:type="dxa"/>
          </w:tcPr>
          <w:p w14:paraId="7D570753" w14:textId="77777777" w:rsidR="00E24975" w:rsidRPr="007E0B31" w:rsidRDefault="00E24975" w:rsidP="00E24975">
            <w:pPr>
              <w:pStyle w:val="Arial11Bold"/>
              <w:rPr>
                <w:rFonts w:cs="Arial"/>
                <w:lang w:val="en-US"/>
              </w:rPr>
            </w:pPr>
            <w:r w:rsidRPr="007E0B31">
              <w:rPr>
                <w:rFonts w:cs="Arial"/>
                <w:lang w:val="en-US"/>
              </w:rPr>
              <w:t>Significant Code Review Phase</w:t>
            </w:r>
          </w:p>
        </w:tc>
        <w:tc>
          <w:tcPr>
            <w:tcW w:w="6634" w:type="dxa"/>
          </w:tcPr>
          <w:p w14:paraId="0EC0F404" w14:textId="77777777" w:rsidR="00E24975" w:rsidRPr="007E0B31" w:rsidRDefault="00E24975" w:rsidP="00E24975">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E24975" w:rsidRPr="007E0B31" w14:paraId="5ADB841A" w14:textId="77777777" w:rsidTr="2C396FE4">
        <w:trPr>
          <w:cantSplit/>
          <w:trHeight w:val="391"/>
        </w:trPr>
        <w:tc>
          <w:tcPr>
            <w:tcW w:w="2884" w:type="dxa"/>
          </w:tcPr>
          <w:p w14:paraId="7F34926A" w14:textId="77777777" w:rsidR="00E24975" w:rsidRPr="005A3DF9" w:rsidRDefault="00E24975" w:rsidP="00E24975">
            <w:pPr>
              <w:rPr>
                <w:b/>
                <w:bCs/>
              </w:rPr>
            </w:pPr>
            <w:r w:rsidRPr="005A3DF9">
              <w:rPr>
                <w:b/>
                <w:bCs/>
              </w:rPr>
              <w:t>Significant Event</w:t>
            </w:r>
          </w:p>
        </w:tc>
        <w:tc>
          <w:tcPr>
            <w:tcW w:w="6634" w:type="dxa"/>
          </w:tcPr>
          <w:p w14:paraId="1EE1E359" w14:textId="77777777" w:rsidR="00E24975" w:rsidRPr="005A3DF9" w:rsidRDefault="00E24975" w:rsidP="00E24975">
            <w:r w:rsidRPr="005A3DF9">
              <w:t xml:space="preserve">An </w:t>
            </w:r>
            <w:r w:rsidRPr="005A3DF9">
              <w:rPr>
                <w:b/>
                <w:bCs/>
              </w:rPr>
              <w:t>Event</w:t>
            </w:r>
            <w:r w:rsidRPr="005A3DF9">
              <w:t>, as defined in OC3.4.1.</w:t>
            </w:r>
          </w:p>
        </w:tc>
      </w:tr>
      <w:tr w:rsidR="00E24975" w:rsidRPr="007E0B31" w14:paraId="1BEA81BE" w14:textId="77777777" w:rsidTr="2C396FE4">
        <w:trPr>
          <w:cantSplit/>
        </w:trPr>
        <w:tc>
          <w:tcPr>
            <w:tcW w:w="2884" w:type="dxa"/>
          </w:tcPr>
          <w:p w14:paraId="7DDF6CE8" w14:textId="77777777" w:rsidR="00E24975" w:rsidRPr="007E0B31" w:rsidRDefault="00E24975" w:rsidP="00E24975">
            <w:pPr>
              <w:pStyle w:val="Arial11Bold"/>
              <w:rPr>
                <w:rFonts w:cs="Arial"/>
              </w:rPr>
            </w:pPr>
            <w:r w:rsidRPr="007E0B31">
              <w:rPr>
                <w:rFonts w:cs="Arial"/>
              </w:rPr>
              <w:t>Significant Incident</w:t>
            </w:r>
          </w:p>
        </w:tc>
        <w:tc>
          <w:tcPr>
            <w:tcW w:w="6634" w:type="dxa"/>
          </w:tcPr>
          <w:p w14:paraId="7F61F265" w14:textId="77777777" w:rsidR="00E24975" w:rsidRPr="007E0B31" w:rsidRDefault="00E24975" w:rsidP="00E24975">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24975" w:rsidRPr="007E0B31" w14:paraId="3E055DF2" w14:textId="77777777" w:rsidTr="2C396FE4">
        <w:trPr>
          <w:cantSplit/>
        </w:trPr>
        <w:tc>
          <w:tcPr>
            <w:tcW w:w="2884" w:type="dxa"/>
          </w:tcPr>
          <w:p w14:paraId="0E800888" w14:textId="77777777" w:rsidR="00E24975" w:rsidRPr="007E0B31" w:rsidRDefault="00E24975" w:rsidP="00E24975">
            <w:pPr>
              <w:pStyle w:val="Arial11Bold"/>
              <w:rPr>
                <w:rFonts w:cs="Arial"/>
              </w:rPr>
            </w:pPr>
            <w:r w:rsidRPr="007E0B31">
              <w:rPr>
                <w:rFonts w:cs="Arial"/>
              </w:rPr>
              <w:lastRenderedPageBreak/>
              <w:t>Simultaneous Tap Change</w:t>
            </w:r>
          </w:p>
        </w:tc>
        <w:tc>
          <w:tcPr>
            <w:tcW w:w="6634" w:type="dxa"/>
          </w:tcPr>
          <w:p w14:paraId="60D3F25A" w14:textId="2377F85E" w:rsidR="00E24975" w:rsidRPr="007E0B31" w:rsidRDefault="00E24975" w:rsidP="00E24975">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24975" w:rsidRPr="007E0B31" w14:paraId="328E6979" w14:textId="77777777" w:rsidTr="2C396FE4">
        <w:trPr>
          <w:cantSplit/>
        </w:trPr>
        <w:tc>
          <w:tcPr>
            <w:tcW w:w="2884" w:type="dxa"/>
          </w:tcPr>
          <w:p w14:paraId="7DB29454" w14:textId="260E372C" w:rsidR="00E24975" w:rsidRPr="009A551F" w:rsidRDefault="00E24975" w:rsidP="00E24975">
            <w:pPr>
              <w:pStyle w:val="Arial11Bold"/>
              <w:rPr>
                <w:rFonts w:cs="Arial"/>
              </w:rPr>
            </w:pPr>
            <w:r w:rsidRPr="009A551F">
              <w:rPr>
                <w:lang w:val="en-US"/>
              </w:rPr>
              <w:t>Single Intraday Coupling</w:t>
            </w:r>
          </w:p>
        </w:tc>
        <w:tc>
          <w:tcPr>
            <w:tcW w:w="6634" w:type="dxa"/>
          </w:tcPr>
          <w:p w14:paraId="46F14FC7" w14:textId="686B1D19" w:rsidR="00E24975" w:rsidRPr="009A551F" w:rsidRDefault="00E24975" w:rsidP="00E24975">
            <w:pPr>
              <w:pStyle w:val="TableArial11"/>
              <w:rPr>
                <w:rFonts w:cs="Arial"/>
              </w:rPr>
            </w:pPr>
            <w:r w:rsidRPr="009A551F">
              <w:t>The continuous process where collected orders are matched and cross-zonal capacity is allocated simultaneously for different bidding zones in the intraday market.</w:t>
            </w:r>
          </w:p>
        </w:tc>
      </w:tr>
      <w:tr w:rsidR="00E24975" w:rsidRPr="007E0B31" w14:paraId="5AFB48FD" w14:textId="77777777" w:rsidTr="2C396FE4">
        <w:trPr>
          <w:cantSplit/>
        </w:trPr>
        <w:tc>
          <w:tcPr>
            <w:tcW w:w="2884" w:type="dxa"/>
          </w:tcPr>
          <w:p w14:paraId="6EF1D6A4" w14:textId="77777777" w:rsidR="00E24975" w:rsidRPr="007E0B31" w:rsidRDefault="00E24975" w:rsidP="00E24975">
            <w:pPr>
              <w:pStyle w:val="Arial11Bold"/>
              <w:rPr>
                <w:rFonts w:cs="Arial"/>
              </w:rPr>
            </w:pPr>
            <w:r w:rsidRPr="007E0B31">
              <w:rPr>
                <w:rFonts w:cs="Arial"/>
              </w:rPr>
              <w:t>Single Line Diagram</w:t>
            </w:r>
          </w:p>
        </w:tc>
        <w:tc>
          <w:tcPr>
            <w:tcW w:w="6634" w:type="dxa"/>
          </w:tcPr>
          <w:p w14:paraId="4EC44797" w14:textId="77777777" w:rsidR="00E24975" w:rsidRPr="007E0B31" w:rsidRDefault="00E24975" w:rsidP="00E24975">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24975" w:rsidRPr="007E0B31" w14:paraId="465C7113" w14:textId="77777777" w:rsidTr="2C396FE4">
        <w:trPr>
          <w:cantSplit/>
        </w:trPr>
        <w:tc>
          <w:tcPr>
            <w:tcW w:w="2884" w:type="dxa"/>
          </w:tcPr>
          <w:p w14:paraId="752C09A5" w14:textId="77777777" w:rsidR="00E24975" w:rsidRPr="007E0B31" w:rsidRDefault="00E24975" w:rsidP="00E24975">
            <w:pPr>
              <w:pStyle w:val="Arial11Bold"/>
              <w:rPr>
                <w:rFonts w:cs="Arial"/>
              </w:rPr>
            </w:pPr>
            <w:r w:rsidRPr="007E0B31">
              <w:rPr>
                <w:rFonts w:cs="Arial"/>
              </w:rPr>
              <w:t>Single Point of Connection</w:t>
            </w:r>
          </w:p>
        </w:tc>
        <w:tc>
          <w:tcPr>
            <w:tcW w:w="6634" w:type="dxa"/>
          </w:tcPr>
          <w:p w14:paraId="357AE2D2" w14:textId="77777777" w:rsidR="00E24975" w:rsidRPr="007E0B31" w:rsidRDefault="00E24975" w:rsidP="00E24975">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24975" w:rsidRPr="007E0B31" w14:paraId="6F54CDA0" w14:textId="77777777" w:rsidTr="2C396FE4">
        <w:trPr>
          <w:cantSplit/>
        </w:trPr>
        <w:tc>
          <w:tcPr>
            <w:tcW w:w="2884" w:type="dxa"/>
          </w:tcPr>
          <w:p w14:paraId="636AB71F" w14:textId="77777777" w:rsidR="00E24975" w:rsidRPr="007E0B31" w:rsidRDefault="00E24975" w:rsidP="00E24975">
            <w:pPr>
              <w:pStyle w:val="Arial11Bold"/>
              <w:rPr>
                <w:rFonts w:cs="Arial"/>
              </w:rPr>
            </w:pPr>
            <w:r w:rsidRPr="007E0B31">
              <w:rPr>
                <w:rFonts w:cs="Arial"/>
              </w:rPr>
              <w:t>Site Common Drawings</w:t>
            </w:r>
          </w:p>
        </w:tc>
        <w:tc>
          <w:tcPr>
            <w:tcW w:w="6634" w:type="dxa"/>
          </w:tcPr>
          <w:p w14:paraId="10001C92" w14:textId="77777777" w:rsidR="00E24975" w:rsidRPr="007E0B31" w:rsidRDefault="00E24975" w:rsidP="00E24975">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24975" w:rsidRPr="007E0B31" w14:paraId="5735D188" w14:textId="77777777" w:rsidTr="2C396FE4">
        <w:trPr>
          <w:cantSplit/>
        </w:trPr>
        <w:tc>
          <w:tcPr>
            <w:tcW w:w="2884" w:type="dxa"/>
          </w:tcPr>
          <w:p w14:paraId="236162FF" w14:textId="77777777" w:rsidR="00E24975" w:rsidRPr="007E0B31" w:rsidRDefault="00E24975" w:rsidP="00E24975">
            <w:pPr>
              <w:pStyle w:val="Arial11Bold"/>
              <w:rPr>
                <w:rFonts w:cs="Arial"/>
              </w:rPr>
            </w:pPr>
            <w:r w:rsidRPr="007E0B31">
              <w:rPr>
                <w:rFonts w:cs="Arial"/>
              </w:rPr>
              <w:t xml:space="preserve">Site Responsibility Schedule </w:t>
            </w:r>
          </w:p>
        </w:tc>
        <w:tc>
          <w:tcPr>
            <w:tcW w:w="6634" w:type="dxa"/>
          </w:tcPr>
          <w:p w14:paraId="6A1F8B74" w14:textId="77777777" w:rsidR="00E24975" w:rsidRPr="007E0B31" w:rsidRDefault="00E24975" w:rsidP="00E24975">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24975" w:rsidRPr="007E0B31" w14:paraId="45E94789" w14:textId="77777777" w:rsidTr="2C396FE4">
        <w:trPr>
          <w:cantSplit/>
        </w:trPr>
        <w:tc>
          <w:tcPr>
            <w:tcW w:w="2884" w:type="dxa"/>
          </w:tcPr>
          <w:p w14:paraId="46B439EE" w14:textId="77777777" w:rsidR="00E24975" w:rsidRPr="007E0B31" w:rsidRDefault="00E24975" w:rsidP="00E24975">
            <w:pPr>
              <w:pStyle w:val="Arial11Bold"/>
              <w:rPr>
                <w:rFonts w:cs="Arial"/>
              </w:rPr>
            </w:pPr>
            <w:r w:rsidRPr="007E0B31">
              <w:rPr>
                <w:rFonts w:cs="Arial"/>
              </w:rPr>
              <w:t>Slope</w:t>
            </w:r>
          </w:p>
        </w:tc>
        <w:tc>
          <w:tcPr>
            <w:tcW w:w="6634" w:type="dxa"/>
          </w:tcPr>
          <w:p w14:paraId="0B1F2C0B" w14:textId="77777777" w:rsidR="00E24975" w:rsidRPr="007E0B31" w:rsidRDefault="00E24975" w:rsidP="00E24975">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24975" w:rsidRPr="007E0B31" w14:paraId="37CB2940" w14:textId="77777777" w:rsidTr="2C396FE4">
        <w:trPr>
          <w:cantSplit/>
        </w:trPr>
        <w:tc>
          <w:tcPr>
            <w:tcW w:w="2884" w:type="dxa"/>
          </w:tcPr>
          <w:p w14:paraId="216A2CB0" w14:textId="77777777" w:rsidR="00E24975" w:rsidRPr="007E0B31" w:rsidRDefault="00E24975" w:rsidP="00E24975">
            <w:pPr>
              <w:pStyle w:val="Arial11Bold"/>
              <w:rPr>
                <w:rFonts w:cs="Arial"/>
              </w:rPr>
            </w:pPr>
            <w:r w:rsidRPr="007E0B31">
              <w:rPr>
                <w:rFonts w:cs="Arial"/>
              </w:rPr>
              <w:t>Small Participant</w:t>
            </w:r>
          </w:p>
        </w:tc>
        <w:tc>
          <w:tcPr>
            <w:tcW w:w="6634" w:type="dxa"/>
          </w:tcPr>
          <w:p w14:paraId="01410E38" w14:textId="77777777" w:rsidR="00E24975" w:rsidRPr="007E0B31" w:rsidRDefault="00E24975" w:rsidP="00E24975">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24975" w:rsidRPr="007E0B31" w14:paraId="1F395979" w14:textId="77777777" w:rsidTr="2C396FE4">
        <w:trPr>
          <w:cantSplit/>
        </w:trPr>
        <w:tc>
          <w:tcPr>
            <w:tcW w:w="2884" w:type="dxa"/>
          </w:tcPr>
          <w:p w14:paraId="07FA4ADB" w14:textId="77777777" w:rsidR="00E24975" w:rsidRPr="007E0B31" w:rsidRDefault="00E24975" w:rsidP="00E24975">
            <w:pPr>
              <w:pStyle w:val="Arial11Bold"/>
              <w:rPr>
                <w:rFonts w:cs="Arial"/>
              </w:rPr>
            </w:pPr>
            <w:r w:rsidRPr="007E0B31">
              <w:rPr>
                <w:rFonts w:cs="Arial"/>
              </w:rPr>
              <w:lastRenderedPageBreak/>
              <w:t>Small Power Station</w:t>
            </w:r>
          </w:p>
        </w:tc>
        <w:tc>
          <w:tcPr>
            <w:tcW w:w="6634" w:type="dxa"/>
          </w:tcPr>
          <w:p w14:paraId="281660E4" w14:textId="77777777" w:rsidR="00E24975" w:rsidRPr="007E0B31" w:rsidRDefault="00E24975" w:rsidP="00E24975">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directly connected to:</w:t>
            </w:r>
          </w:p>
          <w:p w14:paraId="13A62CE9" w14:textId="4218E8A6" w:rsidR="00E24975" w:rsidRPr="007E0B31" w:rsidRDefault="00E24975" w:rsidP="00E24975">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24975" w:rsidRPr="007E0B31" w:rsidRDefault="00E24975" w:rsidP="00E24975">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24975" w:rsidRPr="007E0B31" w:rsidRDefault="00E24975" w:rsidP="00E24975">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24975" w:rsidRPr="007E0B31" w:rsidRDefault="00E24975" w:rsidP="00E24975">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24975" w:rsidRPr="007E0B31" w:rsidRDefault="00E24975" w:rsidP="00E24975">
            <w:pPr>
              <w:pStyle w:val="TableArial11"/>
              <w:ind w:left="567" w:hanging="567"/>
              <w:rPr>
                <w:rFonts w:cs="Arial"/>
              </w:rPr>
            </w:pPr>
            <w:r w:rsidRPr="007E0B31">
              <w:rPr>
                <w:rFonts w:cs="Arial"/>
              </w:rPr>
              <w:t>or,</w:t>
            </w:r>
          </w:p>
          <w:p w14:paraId="7EB0BBC3"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24975" w:rsidRPr="007E0B31" w:rsidRDefault="00E24975" w:rsidP="00E24975">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24975" w:rsidRPr="007E0B31" w:rsidRDefault="00E24975" w:rsidP="00E24975">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24975" w:rsidRPr="007E0B31" w:rsidRDefault="00E24975" w:rsidP="00E24975">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24975" w:rsidRPr="007E0B31" w:rsidRDefault="00E24975" w:rsidP="00E24975">
            <w:pPr>
              <w:pStyle w:val="TableArial11"/>
              <w:ind w:left="567" w:hanging="567"/>
              <w:rPr>
                <w:rFonts w:cs="Arial"/>
              </w:rPr>
            </w:pPr>
            <w:r w:rsidRPr="007E0B31">
              <w:rPr>
                <w:rFonts w:cs="Arial"/>
              </w:rPr>
              <w:t>or,</w:t>
            </w:r>
          </w:p>
          <w:p w14:paraId="6997783A"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24975" w:rsidRPr="007E0B31" w:rsidRDefault="00E24975" w:rsidP="00E24975">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24975" w:rsidRPr="007E0B31" w:rsidRDefault="00E24975" w:rsidP="00E24975">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24975" w:rsidRPr="007E0B31" w:rsidRDefault="00E24975" w:rsidP="00E24975">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E24975" w:rsidRPr="007E0B31" w:rsidRDefault="00E24975" w:rsidP="00E24975">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24975" w:rsidRPr="007E0B31" w14:paraId="7573FBB9" w14:textId="77777777" w:rsidTr="2C396FE4">
        <w:trPr>
          <w:cantSplit/>
        </w:trPr>
        <w:tc>
          <w:tcPr>
            <w:tcW w:w="2884" w:type="dxa"/>
          </w:tcPr>
          <w:p w14:paraId="762A4B06" w14:textId="77777777" w:rsidR="00E24975" w:rsidRPr="007E0B31" w:rsidRDefault="00E24975" w:rsidP="00E24975">
            <w:pPr>
              <w:pStyle w:val="Arial11Bold"/>
              <w:rPr>
                <w:rFonts w:cs="Arial"/>
              </w:rPr>
            </w:pPr>
            <w:r w:rsidRPr="007E0B31">
              <w:rPr>
                <w:rFonts w:cs="Arial"/>
              </w:rPr>
              <w:t>Speeder Motor Setting Range</w:t>
            </w:r>
          </w:p>
        </w:tc>
        <w:tc>
          <w:tcPr>
            <w:tcW w:w="6634" w:type="dxa"/>
          </w:tcPr>
          <w:p w14:paraId="4F8D293D" w14:textId="77777777" w:rsidR="00E24975" w:rsidRPr="007E0B31" w:rsidRDefault="00E24975" w:rsidP="00E24975">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24975" w:rsidRPr="007E0B31" w14:paraId="04280D98" w14:textId="77777777" w:rsidTr="2C396FE4">
        <w:trPr>
          <w:cantSplit/>
        </w:trPr>
        <w:tc>
          <w:tcPr>
            <w:tcW w:w="2884" w:type="dxa"/>
          </w:tcPr>
          <w:p w14:paraId="7D8CDDFE" w14:textId="77777777" w:rsidR="00E24975" w:rsidRPr="007E0B31" w:rsidRDefault="00E24975" w:rsidP="00E24975">
            <w:pPr>
              <w:pStyle w:val="Arial11Bold"/>
              <w:rPr>
                <w:rFonts w:cs="Arial"/>
              </w:rPr>
            </w:pPr>
            <w:r w:rsidRPr="007E0B31">
              <w:rPr>
                <w:rFonts w:cs="Arial"/>
              </w:rPr>
              <w:t>SPT</w:t>
            </w:r>
          </w:p>
        </w:tc>
        <w:tc>
          <w:tcPr>
            <w:tcW w:w="6634" w:type="dxa"/>
          </w:tcPr>
          <w:p w14:paraId="202D47CC" w14:textId="77777777" w:rsidR="00E24975" w:rsidRPr="007E0B31" w:rsidRDefault="00E24975" w:rsidP="00E24975">
            <w:pPr>
              <w:pStyle w:val="TableArial11"/>
              <w:rPr>
                <w:rFonts w:cs="Arial"/>
              </w:rPr>
            </w:pPr>
            <w:r w:rsidRPr="007E0B31">
              <w:rPr>
                <w:rFonts w:cs="Arial"/>
              </w:rPr>
              <w:t>SP Transmission Limited</w:t>
            </w:r>
            <w:r>
              <w:rPr>
                <w:rFonts w:cs="Arial"/>
              </w:rPr>
              <w:t xml:space="preserve"> plc</w:t>
            </w:r>
          </w:p>
        </w:tc>
      </w:tr>
      <w:tr w:rsidR="00E24975" w:rsidRPr="007E0B31" w14:paraId="2DA67376" w14:textId="77777777" w:rsidTr="2C396FE4">
        <w:trPr>
          <w:cantSplit/>
        </w:trPr>
        <w:tc>
          <w:tcPr>
            <w:tcW w:w="2884" w:type="dxa"/>
          </w:tcPr>
          <w:p w14:paraId="22F630E2" w14:textId="084D3F3B" w:rsidR="00E24975" w:rsidRPr="004F1DF0" w:rsidRDefault="00E24975" w:rsidP="00E24975">
            <w:pPr>
              <w:rPr>
                <w:b/>
              </w:rPr>
            </w:pPr>
            <w:r w:rsidRPr="004F1DF0">
              <w:rPr>
                <w:rFonts w:cs="Arial"/>
                <w:b/>
              </w:rPr>
              <w:t>Standard Contract Terms</w:t>
            </w:r>
          </w:p>
        </w:tc>
        <w:tc>
          <w:tcPr>
            <w:tcW w:w="6634" w:type="dxa"/>
          </w:tcPr>
          <w:p w14:paraId="5D840AFD" w14:textId="4E3A5439" w:rsidR="00E24975" w:rsidRPr="00DD7E1A" w:rsidRDefault="00E24975" w:rsidP="00E24975">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24975" w:rsidRPr="007E0B31" w14:paraId="67A0366B" w14:textId="77777777" w:rsidTr="2C396FE4">
        <w:trPr>
          <w:cantSplit/>
        </w:trPr>
        <w:tc>
          <w:tcPr>
            <w:tcW w:w="2884" w:type="dxa"/>
          </w:tcPr>
          <w:p w14:paraId="0F9E2157" w14:textId="5498E044" w:rsidR="00E24975" w:rsidRDefault="00E24975" w:rsidP="00E24975">
            <w:pPr>
              <w:pStyle w:val="Arial11Bold"/>
              <w:rPr>
                <w:rFonts w:cs="Arial"/>
              </w:rPr>
            </w:pPr>
            <w:r w:rsidRPr="007E0B31">
              <w:rPr>
                <w:rFonts w:cs="Arial"/>
              </w:rPr>
              <w:lastRenderedPageBreak/>
              <w:t>Standard Modifications</w:t>
            </w:r>
          </w:p>
          <w:p w14:paraId="07E084EC" w14:textId="7E4794BD" w:rsidR="00E24975" w:rsidRPr="00FB43E1" w:rsidRDefault="00E24975" w:rsidP="00E24975"/>
        </w:tc>
        <w:tc>
          <w:tcPr>
            <w:tcW w:w="6634" w:type="dxa"/>
          </w:tcPr>
          <w:p w14:paraId="46989946" w14:textId="77777777" w:rsidR="00E24975" w:rsidRPr="005C20E3" w:rsidRDefault="00E24975" w:rsidP="00E24975">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24975" w:rsidRPr="007E0B31" w:rsidRDefault="00E24975" w:rsidP="00E24975">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24975" w:rsidRPr="007E0B31" w14:paraId="0BE680B8" w14:textId="77777777" w:rsidTr="2C396FE4">
        <w:trPr>
          <w:cantSplit/>
        </w:trPr>
        <w:tc>
          <w:tcPr>
            <w:tcW w:w="2884" w:type="dxa"/>
          </w:tcPr>
          <w:p w14:paraId="08548C67" w14:textId="77777777" w:rsidR="00E24975" w:rsidRPr="007E0B31" w:rsidRDefault="00E24975" w:rsidP="00E24975">
            <w:pPr>
              <w:pStyle w:val="Arial11Bold"/>
              <w:rPr>
                <w:rFonts w:cs="Arial"/>
              </w:rPr>
            </w:pPr>
            <w:r w:rsidRPr="007E0B31">
              <w:rPr>
                <w:rFonts w:cs="Arial"/>
              </w:rPr>
              <w:t>Standard Planning Data</w:t>
            </w:r>
          </w:p>
        </w:tc>
        <w:tc>
          <w:tcPr>
            <w:tcW w:w="6634" w:type="dxa"/>
          </w:tcPr>
          <w:p w14:paraId="2E9B039E" w14:textId="4F20BEE7" w:rsidR="00E24975" w:rsidRPr="007E0B31" w:rsidRDefault="00E24975" w:rsidP="00E24975">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24975" w:rsidRPr="007E0B31" w14:paraId="50C48905" w14:textId="77777777" w:rsidTr="2C396FE4">
        <w:trPr>
          <w:cantSplit/>
        </w:trPr>
        <w:tc>
          <w:tcPr>
            <w:tcW w:w="2884" w:type="dxa"/>
          </w:tcPr>
          <w:p w14:paraId="2AB06ACF" w14:textId="35A4C384" w:rsidR="00E24975" w:rsidRPr="007E0B31" w:rsidRDefault="00E24975" w:rsidP="00E24975">
            <w:pPr>
              <w:pStyle w:val="Arial11Bold"/>
              <w:rPr>
                <w:rFonts w:cs="Arial"/>
              </w:rPr>
            </w:pPr>
            <w:r>
              <w:rPr>
                <w:rFonts w:cs="Arial"/>
              </w:rPr>
              <w:t>Standard Product</w:t>
            </w:r>
          </w:p>
        </w:tc>
        <w:tc>
          <w:tcPr>
            <w:tcW w:w="6634" w:type="dxa"/>
          </w:tcPr>
          <w:p w14:paraId="4CFE3F05" w14:textId="3648906A" w:rsidR="00E24975" w:rsidRPr="007E0B31" w:rsidRDefault="00E24975" w:rsidP="00E24975">
            <w:pPr>
              <w:pStyle w:val="TableArial11"/>
              <w:rPr>
                <w:rFonts w:cs="Arial"/>
              </w:rPr>
            </w:pPr>
            <w:r>
              <w:rPr>
                <w:rFonts w:cs="Arial"/>
              </w:rPr>
              <w:t>Means a harmonised balancing product defined by all EU TSOs for the exchange of balance services.</w:t>
            </w:r>
          </w:p>
        </w:tc>
      </w:tr>
      <w:tr w:rsidR="00E24975" w:rsidRPr="007E0B31" w14:paraId="4044E3F1" w14:textId="77777777" w:rsidTr="2C396FE4">
        <w:trPr>
          <w:cantSplit/>
        </w:trPr>
        <w:tc>
          <w:tcPr>
            <w:tcW w:w="2884" w:type="dxa"/>
          </w:tcPr>
          <w:p w14:paraId="1595BA77" w14:textId="0A36263B" w:rsidR="00E24975" w:rsidRPr="007E0B31" w:rsidRDefault="00E24975" w:rsidP="00E24975">
            <w:pPr>
              <w:pStyle w:val="Arial11Bold"/>
              <w:rPr>
                <w:rFonts w:cs="Arial"/>
              </w:rPr>
            </w:pPr>
            <w:r>
              <w:rPr>
                <w:rFonts w:cs="Arial"/>
              </w:rPr>
              <w:t>Specific Product</w:t>
            </w:r>
          </w:p>
        </w:tc>
        <w:tc>
          <w:tcPr>
            <w:tcW w:w="6634" w:type="dxa"/>
          </w:tcPr>
          <w:p w14:paraId="2C1F1A68" w14:textId="18D90CF3" w:rsidR="00E24975" w:rsidRPr="007E0B31" w:rsidRDefault="00E24975" w:rsidP="00E24975">
            <w:pPr>
              <w:pStyle w:val="TableArial11"/>
              <w:rPr>
                <w:rFonts w:cs="Arial"/>
              </w:rPr>
            </w:pPr>
            <w:r>
              <w:rPr>
                <w:rFonts w:cs="Arial"/>
              </w:rPr>
              <w:t>Means in the context of Balancing Services a product that is not a standard product.</w:t>
            </w:r>
          </w:p>
        </w:tc>
      </w:tr>
      <w:tr w:rsidR="00E24975" w:rsidRPr="007E0B31" w14:paraId="72218AE6" w14:textId="77777777" w:rsidTr="2C396FE4">
        <w:trPr>
          <w:cantSplit/>
        </w:trPr>
        <w:tc>
          <w:tcPr>
            <w:tcW w:w="2884" w:type="dxa"/>
          </w:tcPr>
          <w:p w14:paraId="24E4CECA" w14:textId="77777777" w:rsidR="00E24975" w:rsidRPr="007E0B31" w:rsidRDefault="00E24975" w:rsidP="00E24975">
            <w:pPr>
              <w:pStyle w:val="Arial11Bold"/>
              <w:rPr>
                <w:rFonts w:cs="Arial"/>
              </w:rPr>
            </w:pPr>
            <w:r w:rsidRPr="007E0B31">
              <w:rPr>
                <w:rFonts w:cs="Arial"/>
              </w:rPr>
              <w:t>Start Time</w:t>
            </w:r>
          </w:p>
        </w:tc>
        <w:tc>
          <w:tcPr>
            <w:tcW w:w="6634" w:type="dxa"/>
          </w:tcPr>
          <w:p w14:paraId="78DDDAD8" w14:textId="508DFE7C" w:rsidR="00E24975" w:rsidRPr="007E0B31" w:rsidRDefault="00E24975" w:rsidP="00E24975">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24975" w:rsidRPr="007E0B31" w14:paraId="763B02FF" w14:textId="77777777" w:rsidTr="2C396FE4">
        <w:trPr>
          <w:cantSplit/>
        </w:trPr>
        <w:tc>
          <w:tcPr>
            <w:tcW w:w="2884" w:type="dxa"/>
          </w:tcPr>
          <w:p w14:paraId="0BDA9245" w14:textId="77777777" w:rsidR="00E24975" w:rsidRPr="007E0B31" w:rsidRDefault="00E24975" w:rsidP="00E24975">
            <w:pPr>
              <w:pStyle w:val="Arial11Bold"/>
              <w:rPr>
                <w:rFonts w:cs="Arial"/>
              </w:rPr>
            </w:pPr>
            <w:r w:rsidRPr="007E0B31">
              <w:rPr>
                <w:rFonts w:cs="Arial"/>
              </w:rPr>
              <w:t>Start-Up</w:t>
            </w:r>
          </w:p>
        </w:tc>
        <w:tc>
          <w:tcPr>
            <w:tcW w:w="6634" w:type="dxa"/>
          </w:tcPr>
          <w:p w14:paraId="4FEE3525" w14:textId="0B945479" w:rsidR="00E24975" w:rsidRPr="000B675D" w:rsidRDefault="00E24975" w:rsidP="00E24975">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24975" w:rsidRPr="00020048" w:rsidRDefault="00E24975" w:rsidP="00E24975">
            <w:pPr>
              <w:pStyle w:val="Default"/>
              <w:jc w:val="both"/>
              <w:rPr>
                <w:sz w:val="20"/>
                <w:szCs w:val="20"/>
              </w:rPr>
            </w:pPr>
          </w:p>
          <w:p w14:paraId="5B2A0628" w14:textId="4DE42AEA" w:rsidR="00E24975" w:rsidRPr="00020048" w:rsidRDefault="00E24975" w:rsidP="00E24975">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24975" w:rsidRPr="007E0B31" w14:paraId="62345A33" w14:textId="77777777" w:rsidTr="2C396FE4">
        <w:trPr>
          <w:cantSplit/>
        </w:trPr>
        <w:tc>
          <w:tcPr>
            <w:tcW w:w="2884" w:type="dxa"/>
          </w:tcPr>
          <w:p w14:paraId="50EEE201" w14:textId="77777777" w:rsidR="00E24975" w:rsidRPr="007E0B31" w:rsidRDefault="00E24975" w:rsidP="00E24975">
            <w:pPr>
              <w:pStyle w:val="Arial11Bold"/>
              <w:rPr>
                <w:rFonts w:cs="Arial"/>
              </w:rPr>
            </w:pPr>
            <w:r w:rsidRPr="007E0B31">
              <w:rPr>
                <w:rFonts w:cs="Arial"/>
              </w:rPr>
              <w:t>Statement of Readiness</w:t>
            </w:r>
          </w:p>
        </w:tc>
        <w:tc>
          <w:tcPr>
            <w:tcW w:w="6634" w:type="dxa"/>
          </w:tcPr>
          <w:p w14:paraId="77611375" w14:textId="77777777" w:rsidR="00E24975" w:rsidRPr="007E0B31" w:rsidRDefault="00E24975" w:rsidP="00E24975">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24975" w:rsidRPr="007E0B31" w14:paraId="1419E7F2" w14:textId="77777777" w:rsidTr="2C396FE4">
        <w:trPr>
          <w:cantSplit/>
        </w:trPr>
        <w:tc>
          <w:tcPr>
            <w:tcW w:w="2884" w:type="dxa"/>
          </w:tcPr>
          <w:p w14:paraId="0D75498C" w14:textId="77777777" w:rsidR="00E24975" w:rsidRPr="007E0B31" w:rsidRDefault="00E24975" w:rsidP="00E24975">
            <w:pPr>
              <w:pStyle w:val="Arial11Bold"/>
              <w:rPr>
                <w:rFonts w:cs="Arial"/>
              </w:rPr>
            </w:pPr>
            <w:r w:rsidRPr="007E0B31">
              <w:rPr>
                <w:rFonts w:cs="Arial"/>
              </w:rPr>
              <w:t>Station Board</w:t>
            </w:r>
          </w:p>
        </w:tc>
        <w:tc>
          <w:tcPr>
            <w:tcW w:w="6634" w:type="dxa"/>
          </w:tcPr>
          <w:p w14:paraId="67932C5D" w14:textId="77777777" w:rsidR="00E24975" w:rsidRPr="007E0B31" w:rsidRDefault="00E24975" w:rsidP="00E24975">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24975" w:rsidRPr="007E0B31" w14:paraId="600D28C8" w14:textId="77777777" w:rsidTr="2C396FE4">
        <w:trPr>
          <w:cantSplit/>
        </w:trPr>
        <w:tc>
          <w:tcPr>
            <w:tcW w:w="2884" w:type="dxa"/>
          </w:tcPr>
          <w:p w14:paraId="40E3E191" w14:textId="77777777" w:rsidR="00E24975" w:rsidRPr="007E0B31" w:rsidRDefault="00E24975" w:rsidP="00E24975">
            <w:pPr>
              <w:pStyle w:val="Arial11Bold"/>
              <w:rPr>
                <w:rFonts w:cs="Arial"/>
              </w:rPr>
            </w:pPr>
            <w:r w:rsidRPr="007E0B31">
              <w:rPr>
                <w:rFonts w:cs="Arial"/>
              </w:rPr>
              <w:t>Station Transformer</w:t>
            </w:r>
          </w:p>
        </w:tc>
        <w:tc>
          <w:tcPr>
            <w:tcW w:w="6634" w:type="dxa"/>
          </w:tcPr>
          <w:p w14:paraId="0151496D" w14:textId="77777777" w:rsidR="00E24975" w:rsidRPr="007E0B31" w:rsidRDefault="00E24975" w:rsidP="00E24975">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24975" w:rsidRPr="007E0B31" w14:paraId="7EF10FB5" w14:textId="77777777" w:rsidTr="2C396FE4">
        <w:trPr>
          <w:cantSplit/>
        </w:trPr>
        <w:tc>
          <w:tcPr>
            <w:tcW w:w="2884" w:type="dxa"/>
          </w:tcPr>
          <w:p w14:paraId="73E257B8" w14:textId="77777777" w:rsidR="00E24975" w:rsidRPr="007E0B31" w:rsidRDefault="00E24975" w:rsidP="00E24975">
            <w:pPr>
              <w:pStyle w:val="Arial11Bold"/>
              <w:rPr>
                <w:rFonts w:cs="Arial"/>
              </w:rPr>
            </w:pPr>
            <w:r w:rsidRPr="007E0B31">
              <w:rPr>
                <w:rFonts w:cs="Arial"/>
              </w:rPr>
              <w:t>STC Committee</w:t>
            </w:r>
          </w:p>
        </w:tc>
        <w:tc>
          <w:tcPr>
            <w:tcW w:w="6634" w:type="dxa"/>
          </w:tcPr>
          <w:p w14:paraId="4D4C3098" w14:textId="77777777" w:rsidR="00E24975" w:rsidRPr="007E0B31" w:rsidRDefault="00E24975" w:rsidP="00E24975">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24975" w:rsidRPr="007E0B31" w14:paraId="2E35A53F" w14:textId="77777777" w:rsidTr="2C396FE4">
        <w:trPr>
          <w:cantSplit/>
        </w:trPr>
        <w:tc>
          <w:tcPr>
            <w:tcW w:w="2884" w:type="dxa"/>
          </w:tcPr>
          <w:p w14:paraId="00F48074" w14:textId="77777777" w:rsidR="00E24975" w:rsidRPr="007E0B31" w:rsidRDefault="00E24975" w:rsidP="00E24975">
            <w:pPr>
              <w:pStyle w:val="Arial11Bold"/>
              <w:rPr>
                <w:rFonts w:cs="Arial"/>
              </w:rPr>
            </w:pPr>
            <w:r w:rsidRPr="007E0B31">
              <w:rPr>
                <w:rFonts w:cs="Arial"/>
              </w:rPr>
              <w:t>Steam Unit</w:t>
            </w:r>
          </w:p>
        </w:tc>
        <w:tc>
          <w:tcPr>
            <w:tcW w:w="6634" w:type="dxa"/>
          </w:tcPr>
          <w:p w14:paraId="3EF0929F" w14:textId="77777777" w:rsidR="00E24975" w:rsidRPr="007E0B31" w:rsidRDefault="00E24975" w:rsidP="00E24975">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24975" w:rsidRPr="007E0B31" w14:paraId="79BC204A" w14:textId="77777777" w:rsidTr="2C396FE4">
        <w:trPr>
          <w:cantSplit/>
        </w:trPr>
        <w:tc>
          <w:tcPr>
            <w:tcW w:w="2884" w:type="dxa"/>
          </w:tcPr>
          <w:p w14:paraId="6442283E" w14:textId="77777777" w:rsidR="00E24975" w:rsidRPr="007E0B31" w:rsidRDefault="00E24975" w:rsidP="00E24975">
            <w:pPr>
              <w:pStyle w:val="Arial11Bold"/>
              <w:rPr>
                <w:rFonts w:cs="Arial"/>
              </w:rPr>
            </w:pPr>
            <w:r>
              <w:t>Storage User</w:t>
            </w:r>
          </w:p>
        </w:tc>
        <w:tc>
          <w:tcPr>
            <w:tcW w:w="6634" w:type="dxa"/>
          </w:tcPr>
          <w:p w14:paraId="590EC982" w14:textId="77777777" w:rsidR="00E24975" w:rsidRDefault="00E24975" w:rsidP="00E24975">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E24975" w:rsidRDefault="00E24975" w:rsidP="00E24975">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E24975" w:rsidRPr="007E0B31" w:rsidRDefault="00E24975" w:rsidP="00E24975">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24975" w:rsidRPr="007E0B31" w14:paraId="00A4A935" w14:textId="77777777" w:rsidTr="2C396FE4">
        <w:trPr>
          <w:cantSplit/>
        </w:trPr>
        <w:tc>
          <w:tcPr>
            <w:tcW w:w="2884" w:type="dxa"/>
          </w:tcPr>
          <w:p w14:paraId="5B112BC4" w14:textId="77777777" w:rsidR="00E24975" w:rsidRPr="007E0B31" w:rsidRDefault="00E24975" w:rsidP="00E24975">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6634" w:type="dxa"/>
          </w:tcPr>
          <w:p w14:paraId="3CC8DBCA" w14:textId="77777777" w:rsidR="00E24975" w:rsidRPr="007E0B31" w:rsidRDefault="00E24975" w:rsidP="00E24975">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24975" w:rsidRPr="007E0B31" w14:paraId="69833897" w14:textId="77777777" w:rsidTr="2C396FE4">
        <w:trPr>
          <w:cantSplit/>
        </w:trPr>
        <w:tc>
          <w:tcPr>
            <w:tcW w:w="2884" w:type="dxa"/>
          </w:tcPr>
          <w:p w14:paraId="47FBFB0B" w14:textId="77777777" w:rsidR="00E24975" w:rsidRPr="007E0B31" w:rsidRDefault="00E24975" w:rsidP="00E24975">
            <w:pPr>
              <w:pStyle w:val="Arial11Bold"/>
              <w:rPr>
                <w:rFonts w:cs="Arial"/>
              </w:rPr>
            </w:pPr>
            <w:r w:rsidRPr="007E0B31">
              <w:rPr>
                <w:rFonts w:cs="Arial"/>
              </w:rPr>
              <w:t>Substantial Modification</w:t>
            </w:r>
          </w:p>
        </w:tc>
        <w:tc>
          <w:tcPr>
            <w:tcW w:w="6634" w:type="dxa"/>
          </w:tcPr>
          <w:p w14:paraId="28DAB5F5" w14:textId="1B8D727B" w:rsidR="00E24975" w:rsidRPr="007E0B31" w:rsidRDefault="00E24975" w:rsidP="00E24975">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24975" w:rsidRPr="007E0B31" w14:paraId="3B41007D" w14:textId="77777777" w:rsidTr="2C396FE4">
        <w:trPr>
          <w:cantSplit/>
        </w:trPr>
        <w:tc>
          <w:tcPr>
            <w:tcW w:w="2884" w:type="dxa"/>
          </w:tcPr>
          <w:p w14:paraId="6A1EE8B9" w14:textId="77777777" w:rsidR="00E24975" w:rsidRPr="007E0B31" w:rsidRDefault="00E24975" w:rsidP="00E24975">
            <w:pPr>
              <w:pStyle w:val="Arial11Bold"/>
              <w:rPr>
                <w:rFonts w:cs="Arial"/>
              </w:rPr>
            </w:pPr>
            <w:r w:rsidRPr="007E0B31">
              <w:rPr>
                <w:rFonts w:cs="Arial"/>
              </w:rPr>
              <w:t>Supergrid Voltage</w:t>
            </w:r>
          </w:p>
        </w:tc>
        <w:tc>
          <w:tcPr>
            <w:tcW w:w="6634" w:type="dxa"/>
          </w:tcPr>
          <w:p w14:paraId="3ED2E251" w14:textId="77777777" w:rsidR="00E24975" w:rsidRPr="007E0B31" w:rsidRDefault="00E24975" w:rsidP="00E24975">
            <w:pPr>
              <w:pStyle w:val="TableArial11"/>
              <w:rPr>
                <w:rFonts w:cs="Arial"/>
              </w:rPr>
            </w:pPr>
            <w:r w:rsidRPr="007E0B31">
              <w:rPr>
                <w:rFonts w:cs="Arial"/>
              </w:rPr>
              <w:t>Any voltage greater than 200kV.</w:t>
            </w:r>
          </w:p>
        </w:tc>
      </w:tr>
      <w:tr w:rsidR="00E24975" w:rsidRPr="007E0B31" w14:paraId="207CFB67" w14:textId="77777777" w:rsidTr="2C396FE4">
        <w:trPr>
          <w:cantSplit/>
        </w:trPr>
        <w:tc>
          <w:tcPr>
            <w:tcW w:w="2884" w:type="dxa"/>
          </w:tcPr>
          <w:p w14:paraId="47BC84B1" w14:textId="77777777" w:rsidR="00E24975" w:rsidRPr="007E0B31" w:rsidRDefault="00E24975" w:rsidP="00E24975">
            <w:pPr>
              <w:pStyle w:val="Arial11Bold"/>
              <w:rPr>
                <w:rFonts w:cs="Arial"/>
              </w:rPr>
            </w:pPr>
            <w:r w:rsidRPr="007E0B31">
              <w:rPr>
                <w:rFonts w:cs="Arial"/>
              </w:rPr>
              <w:t>Supplier</w:t>
            </w:r>
          </w:p>
        </w:tc>
        <w:tc>
          <w:tcPr>
            <w:tcW w:w="6634" w:type="dxa"/>
          </w:tcPr>
          <w:p w14:paraId="263B4681"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24975" w:rsidRPr="00EE567A" w:rsidRDefault="00E24975" w:rsidP="00E24975">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24975" w:rsidRPr="007E0B31" w14:paraId="17F58A80" w14:textId="77777777" w:rsidTr="2C396FE4">
        <w:trPr>
          <w:cantSplit/>
        </w:trPr>
        <w:tc>
          <w:tcPr>
            <w:tcW w:w="2884" w:type="dxa"/>
          </w:tcPr>
          <w:p w14:paraId="75C55EEE" w14:textId="77777777" w:rsidR="00E24975" w:rsidRPr="007E0B31" w:rsidRDefault="00E24975" w:rsidP="00E24975">
            <w:pPr>
              <w:pStyle w:val="Arial11Bold"/>
              <w:rPr>
                <w:rFonts w:cs="Arial"/>
              </w:rPr>
            </w:pPr>
            <w:r w:rsidRPr="007E0B31">
              <w:rPr>
                <w:rFonts w:cs="Arial"/>
              </w:rPr>
              <w:t>Surplus</w:t>
            </w:r>
          </w:p>
        </w:tc>
        <w:tc>
          <w:tcPr>
            <w:tcW w:w="6634" w:type="dxa"/>
          </w:tcPr>
          <w:p w14:paraId="2FD7B95D" w14:textId="421BC578" w:rsidR="00E24975" w:rsidRPr="007E0B31" w:rsidRDefault="00E24975" w:rsidP="00E24975">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24975" w:rsidRPr="007E0B31" w14:paraId="7F14BA30" w14:textId="77777777" w:rsidTr="2C396FE4">
        <w:trPr>
          <w:cantSplit/>
          <w:trHeight w:val="2631"/>
        </w:trPr>
        <w:tc>
          <w:tcPr>
            <w:tcW w:w="2884" w:type="dxa"/>
          </w:tcPr>
          <w:p w14:paraId="41CEFC1C" w14:textId="77777777" w:rsidR="00E24975" w:rsidRPr="007E0B31" w:rsidRDefault="00E24975" w:rsidP="00E24975">
            <w:pPr>
              <w:pStyle w:val="Arial11Bold"/>
              <w:rPr>
                <w:rFonts w:cs="Arial"/>
              </w:rPr>
            </w:pPr>
            <w:r w:rsidRPr="007E0B31">
              <w:rPr>
                <w:rFonts w:cs="Arial"/>
              </w:rPr>
              <w:t>Synchronised</w:t>
            </w:r>
          </w:p>
        </w:tc>
        <w:tc>
          <w:tcPr>
            <w:tcW w:w="6634" w:type="dxa"/>
          </w:tcPr>
          <w:p w14:paraId="3CAA8D12"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24975" w:rsidRDefault="00E24975" w:rsidP="00E24975">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E24975" w:rsidRPr="000F734A" w:rsidRDefault="00E24975" w:rsidP="00E24975"/>
          <w:p w14:paraId="75F2CFA4" w14:textId="7AF4E47E" w:rsidR="00E24975" w:rsidRPr="000F734A" w:rsidRDefault="00E24975" w:rsidP="00E24975">
            <w:pPr>
              <w:jc w:val="center"/>
            </w:pPr>
          </w:p>
        </w:tc>
      </w:tr>
      <w:tr w:rsidR="00E24975" w:rsidRPr="007E0B31" w14:paraId="17661C2E" w14:textId="77777777" w:rsidTr="2C396FE4">
        <w:trPr>
          <w:cantSplit/>
        </w:trPr>
        <w:tc>
          <w:tcPr>
            <w:tcW w:w="2884" w:type="dxa"/>
          </w:tcPr>
          <w:p w14:paraId="36D58C8A" w14:textId="77777777" w:rsidR="00E24975" w:rsidRPr="007E0B31" w:rsidRDefault="00E24975" w:rsidP="00E24975">
            <w:pPr>
              <w:pStyle w:val="Arial11Bold"/>
              <w:rPr>
                <w:rFonts w:cs="Arial"/>
              </w:rPr>
            </w:pPr>
            <w:r w:rsidRPr="00DB341C">
              <w:rPr>
                <w:rFonts w:cs="Arial"/>
              </w:rPr>
              <w:t>Synchronous Electricity Storage Module</w:t>
            </w:r>
          </w:p>
        </w:tc>
        <w:tc>
          <w:tcPr>
            <w:tcW w:w="6634" w:type="dxa"/>
          </w:tcPr>
          <w:p w14:paraId="397D4FAB" w14:textId="77777777" w:rsidR="00E24975" w:rsidRPr="007E0B31" w:rsidRDefault="00E24975" w:rsidP="00E24975">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24975" w:rsidRPr="007E0B31" w14:paraId="52481EFC" w14:textId="77777777" w:rsidTr="2C396FE4">
        <w:trPr>
          <w:cantSplit/>
        </w:trPr>
        <w:tc>
          <w:tcPr>
            <w:tcW w:w="2884" w:type="dxa"/>
          </w:tcPr>
          <w:p w14:paraId="4353C802" w14:textId="77777777" w:rsidR="00E24975" w:rsidRPr="007E0B31" w:rsidRDefault="00E24975" w:rsidP="00E24975">
            <w:pPr>
              <w:pStyle w:val="Arial11Bold"/>
              <w:rPr>
                <w:rFonts w:cs="Arial"/>
              </w:rPr>
            </w:pPr>
            <w:r w:rsidRPr="00DB341C">
              <w:rPr>
                <w:rFonts w:cs="Arial"/>
              </w:rPr>
              <w:t>Synchronous Electricity Storage Unit</w:t>
            </w:r>
          </w:p>
        </w:tc>
        <w:tc>
          <w:tcPr>
            <w:tcW w:w="6634" w:type="dxa"/>
          </w:tcPr>
          <w:p w14:paraId="002CD085" w14:textId="77777777" w:rsidR="00E24975" w:rsidRPr="007E0B31" w:rsidRDefault="00E24975" w:rsidP="00E24975">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24975" w:rsidRPr="007E0B31" w14:paraId="07EE0535" w14:textId="77777777" w:rsidTr="2C396FE4">
        <w:trPr>
          <w:cantSplit/>
        </w:trPr>
        <w:tc>
          <w:tcPr>
            <w:tcW w:w="2884" w:type="dxa"/>
          </w:tcPr>
          <w:p w14:paraId="5937CE21" w14:textId="77777777" w:rsidR="00E24975" w:rsidRPr="007E0B31" w:rsidRDefault="00E24975" w:rsidP="00E24975">
            <w:pPr>
              <w:pStyle w:val="Arial11Bold"/>
              <w:rPr>
                <w:rFonts w:cs="Arial"/>
              </w:rPr>
            </w:pPr>
            <w:r w:rsidRPr="007E0B31">
              <w:rPr>
                <w:rFonts w:cs="Arial"/>
              </w:rPr>
              <w:t>Synchronising Generation</w:t>
            </w:r>
          </w:p>
        </w:tc>
        <w:tc>
          <w:tcPr>
            <w:tcW w:w="6634" w:type="dxa"/>
          </w:tcPr>
          <w:p w14:paraId="4CEBAA38" w14:textId="77777777" w:rsidR="00E24975" w:rsidRPr="007E0B31" w:rsidRDefault="00E24975" w:rsidP="00E24975">
            <w:pPr>
              <w:pStyle w:val="TableArial11"/>
              <w:rPr>
                <w:rFonts w:cs="Arial"/>
              </w:rPr>
            </w:pPr>
            <w:r w:rsidRPr="007E0B31">
              <w:rPr>
                <w:rFonts w:cs="Arial"/>
              </w:rPr>
              <w:t>The amount of MW (in whole MW) produced at the moment of synchronising.</w:t>
            </w:r>
          </w:p>
        </w:tc>
      </w:tr>
      <w:tr w:rsidR="00E24975" w:rsidRPr="007E0B31" w14:paraId="25ADF21B" w14:textId="77777777" w:rsidTr="2C396FE4">
        <w:trPr>
          <w:cantSplit/>
        </w:trPr>
        <w:tc>
          <w:tcPr>
            <w:tcW w:w="2884" w:type="dxa"/>
          </w:tcPr>
          <w:p w14:paraId="514A7415" w14:textId="77777777" w:rsidR="00E24975" w:rsidRPr="007E0B31" w:rsidRDefault="00E24975" w:rsidP="00E24975">
            <w:pPr>
              <w:pStyle w:val="Arial11Bold"/>
              <w:rPr>
                <w:rFonts w:cs="Arial"/>
              </w:rPr>
            </w:pPr>
            <w:r w:rsidRPr="007E0B31">
              <w:rPr>
                <w:rFonts w:cs="Arial"/>
              </w:rPr>
              <w:t>Synchronising Group</w:t>
            </w:r>
          </w:p>
        </w:tc>
        <w:tc>
          <w:tcPr>
            <w:tcW w:w="6634" w:type="dxa"/>
          </w:tcPr>
          <w:p w14:paraId="30541B74" w14:textId="77777777" w:rsidR="00E24975" w:rsidRPr="007E0B31" w:rsidRDefault="00E24975" w:rsidP="00E24975">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24975" w:rsidRPr="007E0B31" w14:paraId="15108730" w14:textId="77777777" w:rsidTr="2C396FE4">
        <w:trPr>
          <w:cantSplit/>
        </w:trPr>
        <w:tc>
          <w:tcPr>
            <w:tcW w:w="2884" w:type="dxa"/>
          </w:tcPr>
          <w:p w14:paraId="1D2DBBCB" w14:textId="77777777" w:rsidR="00E24975" w:rsidRPr="007E0B31" w:rsidRDefault="00E24975" w:rsidP="00E24975">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24975" w:rsidRPr="007E0B31" w:rsidRDefault="00E24975" w:rsidP="00E24975">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24975" w:rsidRPr="007E0B31" w14:paraId="5C3BD77A" w14:textId="77777777" w:rsidTr="2C396FE4">
        <w:trPr>
          <w:cantSplit/>
        </w:trPr>
        <w:tc>
          <w:tcPr>
            <w:tcW w:w="2884" w:type="dxa"/>
          </w:tcPr>
          <w:p w14:paraId="361EF41C" w14:textId="77777777" w:rsidR="00E24975" w:rsidRPr="007E0B31" w:rsidRDefault="00E24975" w:rsidP="00E24975">
            <w:pPr>
              <w:pStyle w:val="Arial11Bold"/>
              <w:rPr>
                <w:rFonts w:cs="Arial"/>
              </w:rPr>
            </w:pPr>
            <w:r w:rsidRPr="007E0B31">
              <w:rPr>
                <w:rFonts w:cs="Arial"/>
              </w:rPr>
              <w:lastRenderedPageBreak/>
              <w:t>Synchronous Compensation</w:t>
            </w:r>
          </w:p>
        </w:tc>
        <w:tc>
          <w:tcPr>
            <w:tcW w:w="6634" w:type="dxa"/>
          </w:tcPr>
          <w:p w14:paraId="5C87AE70" w14:textId="77777777" w:rsidR="00E24975" w:rsidRPr="007E0B31" w:rsidRDefault="00E24975" w:rsidP="00E24975">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24975" w:rsidRPr="007E0B31" w14:paraId="09E76574" w14:textId="77777777" w:rsidTr="2C396FE4">
        <w:trPr>
          <w:cantSplit/>
        </w:trPr>
        <w:tc>
          <w:tcPr>
            <w:tcW w:w="2884" w:type="dxa"/>
          </w:tcPr>
          <w:p w14:paraId="7AD1E9C5" w14:textId="20EE06FA" w:rsidR="00E24975" w:rsidRPr="007E0B31" w:rsidRDefault="00E24975" w:rsidP="00E24975">
            <w:pPr>
              <w:pStyle w:val="Arial11Bold"/>
              <w:rPr>
                <w:rFonts w:cs="Arial"/>
              </w:rPr>
            </w:pPr>
            <w:r>
              <w:t>Synchronous Compensation Equipment</w:t>
            </w:r>
          </w:p>
        </w:tc>
        <w:tc>
          <w:tcPr>
            <w:tcW w:w="6634" w:type="dxa"/>
          </w:tcPr>
          <w:p w14:paraId="6202363B" w14:textId="06D11D6B" w:rsidR="00E24975" w:rsidRPr="007E0B31" w:rsidRDefault="00E24975" w:rsidP="00E24975">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24975" w:rsidRPr="007E0B31" w14:paraId="44891D1E" w14:textId="77777777" w:rsidTr="2C396FE4">
        <w:trPr>
          <w:cantSplit/>
        </w:trPr>
        <w:tc>
          <w:tcPr>
            <w:tcW w:w="2884" w:type="dxa"/>
          </w:tcPr>
          <w:p w14:paraId="2C8F33FD" w14:textId="6717B83A" w:rsidR="00E24975" w:rsidRPr="007E0B31" w:rsidRDefault="00E24975" w:rsidP="00E24975">
            <w:pPr>
              <w:pStyle w:val="Arial11Bold"/>
              <w:rPr>
                <w:rFonts w:cs="Arial"/>
              </w:rPr>
            </w:pPr>
            <w:r>
              <w:t>Synchronous Electricity Storage Module</w:t>
            </w:r>
          </w:p>
        </w:tc>
        <w:tc>
          <w:tcPr>
            <w:tcW w:w="6634" w:type="dxa"/>
          </w:tcPr>
          <w:p w14:paraId="0CCA3613" w14:textId="3A085331" w:rsidR="00E24975" w:rsidRPr="007E0B31" w:rsidRDefault="00E24975" w:rsidP="00E24975">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24975" w:rsidRPr="007E0B31" w14:paraId="2D43A999" w14:textId="77777777" w:rsidTr="2C396FE4">
        <w:trPr>
          <w:cantSplit/>
        </w:trPr>
        <w:tc>
          <w:tcPr>
            <w:tcW w:w="2884" w:type="dxa"/>
          </w:tcPr>
          <w:p w14:paraId="4F1100D1" w14:textId="1B9A5EDA" w:rsidR="00E24975" w:rsidRPr="007E0B31" w:rsidRDefault="00E24975" w:rsidP="00E24975">
            <w:pPr>
              <w:pStyle w:val="Arial11Bold"/>
              <w:rPr>
                <w:rFonts w:cs="Arial"/>
              </w:rPr>
            </w:pPr>
            <w:r>
              <w:t>Synchronous Electricity Storage Unit</w:t>
            </w:r>
          </w:p>
        </w:tc>
        <w:tc>
          <w:tcPr>
            <w:tcW w:w="6634" w:type="dxa"/>
          </w:tcPr>
          <w:p w14:paraId="5A5941F1" w14:textId="7A431EFA" w:rsidR="00E24975" w:rsidRPr="007E0B31" w:rsidRDefault="00E24975" w:rsidP="00E24975">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24975" w:rsidRPr="007E0B31" w14:paraId="7B664425" w14:textId="77777777" w:rsidTr="2C396FE4">
        <w:trPr>
          <w:cantSplit/>
        </w:trPr>
        <w:tc>
          <w:tcPr>
            <w:tcW w:w="2884" w:type="dxa"/>
          </w:tcPr>
          <w:p w14:paraId="29B76C12" w14:textId="61773681" w:rsidR="00E24975" w:rsidRPr="007E0B31" w:rsidRDefault="00E24975" w:rsidP="00E24975">
            <w:pPr>
              <w:pStyle w:val="Arial11Bold"/>
              <w:rPr>
                <w:rFonts w:cs="Arial"/>
              </w:rPr>
            </w:pPr>
            <w:r>
              <w:t>Synchronous Flywheel</w:t>
            </w:r>
          </w:p>
        </w:tc>
        <w:tc>
          <w:tcPr>
            <w:tcW w:w="6634" w:type="dxa"/>
          </w:tcPr>
          <w:p w14:paraId="7CB9B51E" w14:textId="65FF6627" w:rsidR="00E24975" w:rsidRPr="007E0B31" w:rsidRDefault="00E24975" w:rsidP="00E24975">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24975" w:rsidRPr="007E0B31" w14:paraId="019A8B7A" w14:textId="77777777" w:rsidTr="2C396FE4">
        <w:trPr>
          <w:cantSplit/>
        </w:trPr>
        <w:tc>
          <w:tcPr>
            <w:tcW w:w="2884" w:type="dxa"/>
          </w:tcPr>
          <w:p w14:paraId="7EC64686" w14:textId="77777777" w:rsidR="00E24975" w:rsidRPr="007E0B31" w:rsidRDefault="00E24975" w:rsidP="00E24975">
            <w:pPr>
              <w:pStyle w:val="Arial11Bold"/>
              <w:rPr>
                <w:rFonts w:cs="Arial"/>
              </w:rPr>
            </w:pPr>
            <w:r w:rsidRPr="007E0B31">
              <w:rPr>
                <w:rFonts w:cs="Arial"/>
              </w:rPr>
              <w:t>Synchronous Generating Unit</w:t>
            </w:r>
          </w:p>
        </w:tc>
        <w:tc>
          <w:tcPr>
            <w:tcW w:w="6634" w:type="dxa"/>
          </w:tcPr>
          <w:p w14:paraId="178C6F67" w14:textId="77777777" w:rsidR="00E24975" w:rsidRPr="007E0B31" w:rsidRDefault="00E24975" w:rsidP="00E24975">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24975" w:rsidRPr="007E0B31" w14:paraId="27E5B6F9" w14:textId="77777777" w:rsidTr="2C396FE4">
        <w:trPr>
          <w:cantSplit/>
        </w:trPr>
        <w:tc>
          <w:tcPr>
            <w:tcW w:w="2884" w:type="dxa"/>
          </w:tcPr>
          <w:p w14:paraId="20E57E9F" w14:textId="77777777" w:rsidR="00E24975" w:rsidRPr="007E0B31" w:rsidRDefault="00E24975" w:rsidP="00E24975">
            <w:pPr>
              <w:pStyle w:val="Arial11Bold"/>
              <w:rPr>
                <w:rFonts w:cs="Arial"/>
              </w:rPr>
            </w:pPr>
            <w:r w:rsidRPr="007E0B31">
              <w:rPr>
                <w:rFonts w:cs="Arial"/>
              </w:rPr>
              <w:t>Synchronous Generating Unit Performance Chart</w:t>
            </w:r>
          </w:p>
        </w:tc>
        <w:tc>
          <w:tcPr>
            <w:tcW w:w="6634" w:type="dxa"/>
          </w:tcPr>
          <w:p w14:paraId="1F374F30" w14:textId="4EB5627D" w:rsidR="00E24975" w:rsidRPr="007E0B31" w:rsidRDefault="00E24975" w:rsidP="00E24975">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24975" w:rsidRPr="007E0B31" w14:paraId="4145DF38" w14:textId="77777777" w:rsidTr="2C396FE4">
        <w:trPr>
          <w:cantSplit/>
        </w:trPr>
        <w:tc>
          <w:tcPr>
            <w:tcW w:w="2884" w:type="dxa"/>
          </w:tcPr>
          <w:p w14:paraId="32A93813"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24975" w:rsidRPr="007E0B31" w:rsidRDefault="00E24975" w:rsidP="00E24975">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24975" w:rsidRPr="007E0B31" w14:paraId="4A56AE2F" w14:textId="77777777" w:rsidTr="2C396FE4">
        <w:trPr>
          <w:cantSplit/>
        </w:trPr>
        <w:tc>
          <w:tcPr>
            <w:tcW w:w="2884" w:type="dxa"/>
          </w:tcPr>
          <w:p w14:paraId="30913130"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24975" w:rsidRPr="007E0B31" w14:paraId="580C9961" w14:textId="77777777" w:rsidTr="2C396FE4">
        <w:trPr>
          <w:cantSplit/>
        </w:trPr>
        <w:tc>
          <w:tcPr>
            <w:tcW w:w="2884" w:type="dxa"/>
          </w:tcPr>
          <w:p w14:paraId="7A652147"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24975" w:rsidRPr="007E0B31" w14:paraId="2F063EF7" w14:textId="77777777" w:rsidTr="2C396FE4">
        <w:trPr>
          <w:cantSplit/>
        </w:trPr>
        <w:tc>
          <w:tcPr>
            <w:tcW w:w="2884" w:type="dxa"/>
          </w:tcPr>
          <w:p w14:paraId="76651346" w14:textId="77777777" w:rsidR="00E24975" w:rsidRPr="007E0B31" w:rsidRDefault="00E24975" w:rsidP="00E24975">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E24975" w:rsidRPr="007E0B31" w14:paraId="7CE97EC2" w14:textId="77777777" w:rsidTr="2C396FE4">
        <w:trPr>
          <w:cantSplit/>
        </w:trPr>
        <w:tc>
          <w:tcPr>
            <w:tcW w:w="2884" w:type="dxa"/>
          </w:tcPr>
          <w:p w14:paraId="1DAA4D78" w14:textId="77777777" w:rsidR="00E24975" w:rsidRPr="007E0B31" w:rsidRDefault="00E24975" w:rsidP="00E24975">
            <w:pPr>
              <w:pStyle w:val="Arial11Bold"/>
              <w:rPr>
                <w:rFonts w:cs="Arial"/>
              </w:rPr>
            </w:pPr>
            <w:r w:rsidRPr="007E0B31">
              <w:rPr>
                <w:rFonts w:cs="Arial"/>
              </w:rPr>
              <w:t>Synchronous Speed</w:t>
            </w:r>
          </w:p>
        </w:tc>
        <w:tc>
          <w:tcPr>
            <w:tcW w:w="6634" w:type="dxa"/>
          </w:tcPr>
          <w:p w14:paraId="296AAFDD" w14:textId="77777777" w:rsidR="00E24975" w:rsidRPr="007E0B31" w:rsidRDefault="00E24975" w:rsidP="00E24975">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24975" w:rsidRPr="007E0B31" w14:paraId="46A121A4" w14:textId="77777777" w:rsidTr="2C396FE4">
        <w:trPr>
          <w:cantSplit/>
        </w:trPr>
        <w:tc>
          <w:tcPr>
            <w:tcW w:w="2884" w:type="dxa"/>
          </w:tcPr>
          <w:p w14:paraId="24B0D1A3" w14:textId="77777777" w:rsidR="00E24975" w:rsidRPr="007E0B31" w:rsidRDefault="00E24975" w:rsidP="00E24975">
            <w:pPr>
              <w:pStyle w:val="Arial11Bold"/>
              <w:rPr>
                <w:rFonts w:cs="Arial"/>
              </w:rPr>
            </w:pPr>
            <w:r w:rsidRPr="007E0B31">
              <w:rPr>
                <w:rFonts w:cs="Arial"/>
              </w:rPr>
              <w:lastRenderedPageBreak/>
              <w:t>System</w:t>
            </w:r>
          </w:p>
        </w:tc>
        <w:tc>
          <w:tcPr>
            <w:tcW w:w="6634" w:type="dxa"/>
          </w:tcPr>
          <w:p w14:paraId="2E67291E" w14:textId="77777777" w:rsidR="00E24975" w:rsidRPr="007E0B31" w:rsidRDefault="00E24975" w:rsidP="00E24975">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24975" w:rsidRPr="007E0B31" w14:paraId="198C9C42" w14:textId="77777777" w:rsidTr="2C396FE4">
        <w:trPr>
          <w:cantSplit/>
        </w:trPr>
        <w:tc>
          <w:tcPr>
            <w:tcW w:w="2884" w:type="dxa"/>
          </w:tcPr>
          <w:p w14:paraId="2E945DD5" w14:textId="77777777" w:rsidR="00E24975" w:rsidRPr="007E0B31" w:rsidRDefault="00E24975" w:rsidP="00E24975">
            <w:pPr>
              <w:pStyle w:val="Arial11Bold"/>
              <w:rPr>
                <w:rFonts w:cs="Arial"/>
              </w:rPr>
            </w:pPr>
            <w:r w:rsidRPr="007E0B31">
              <w:rPr>
                <w:rFonts w:cs="Arial"/>
              </w:rPr>
              <w:t>System Ancillary Services</w:t>
            </w:r>
          </w:p>
        </w:tc>
        <w:tc>
          <w:tcPr>
            <w:tcW w:w="6634" w:type="dxa"/>
          </w:tcPr>
          <w:p w14:paraId="0CE07246" w14:textId="77777777" w:rsidR="00E24975" w:rsidRPr="007E0B31" w:rsidRDefault="00E24975" w:rsidP="00E24975">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24975" w:rsidRPr="007E0B31" w14:paraId="778725C7" w14:textId="77777777" w:rsidTr="2C396FE4">
        <w:trPr>
          <w:cantSplit/>
        </w:trPr>
        <w:tc>
          <w:tcPr>
            <w:tcW w:w="2884" w:type="dxa"/>
          </w:tcPr>
          <w:p w14:paraId="425345A0" w14:textId="77777777" w:rsidR="00E24975" w:rsidRPr="007E0B31" w:rsidRDefault="00E24975" w:rsidP="00E24975">
            <w:pPr>
              <w:pStyle w:val="Arial11Bold"/>
              <w:rPr>
                <w:rFonts w:cs="Arial"/>
              </w:rPr>
            </w:pPr>
            <w:r w:rsidRPr="007E0B31">
              <w:rPr>
                <w:rFonts w:cs="Arial"/>
              </w:rPr>
              <w:t>System Constraint</w:t>
            </w:r>
          </w:p>
        </w:tc>
        <w:tc>
          <w:tcPr>
            <w:tcW w:w="6634" w:type="dxa"/>
          </w:tcPr>
          <w:p w14:paraId="0FA2E711" w14:textId="77777777" w:rsidR="00E24975" w:rsidRPr="007E0B31" w:rsidRDefault="00E24975" w:rsidP="00E24975">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24975" w:rsidRPr="007E0B31" w14:paraId="6A6B0B8D" w14:textId="77777777" w:rsidTr="2C396FE4">
        <w:trPr>
          <w:cantSplit/>
        </w:trPr>
        <w:tc>
          <w:tcPr>
            <w:tcW w:w="2884" w:type="dxa"/>
          </w:tcPr>
          <w:p w14:paraId="16C142C0" w14:textId="77777777" w:rsidR="00E24975" w:rsidRPr="007E0B31" w:rsidRDefault="00E24975" w:rsidP="00E24975">
            <w:pPr>
              <w:pStyle w:val="Arial11Bold"/>
              <w:rPr>
                <w:rFonts w:cs="Arial"/>
              </w:rPr>
            </w:pPr>
            <w:r w:rsidRPr="007E0B31">
              <w:rPr>
                <w:rFonts w:cs="Arial"/>
              </w:rPr>
              <w:t>System Constrained Capacity</w:t>
            </w:r>
          </w:p>
        </w:tc>
        <w:tc>
          <w:tcPr>
            <w:tcW w:w="6634" w:type="dxa"/>
          </w:tcPr>
          <w:p w14:paraId="0F2A722E" w14:textId="77777777" w:rsidR="00E24975" w:rsidRPr="007E0B31" w:rsidRDefault="00E24975" w:rsidP="00E24975">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24975" w:rsidRPr="007E0B31" w14:paraId="2DCCEFE3" w14:textId="77777777" w:rsidTr="2C396FE4">
        <w:trPr>
          <w:cantSplit/>
        </w:trPr>
        <w:tc>
          <w:tcPr>
            <w:tcW w:w="2884" w:type="dxa"/>
          </w:tcPr>
          <w:p w14:paraId="27A70CF2" w14:textId="77777777" w:rsidR="00E24975" w:rsidRPr="007E0B31" w:rsidRDefault="00E24975" w:rsidP="00E24975">
            <w:pPr>
              <w:pStyle w:val="Arial11Bold"/>
              <w:rPr>
                <w:rFonts w:cs="Arial"/>
              </w:rPr>
            </w:pPr>
            <w:r w:rsidRPr="007E0B31">
              <w:rPr>
                <w:rFonts w:cs="Arial"/>
              </w:rPr>
              <w:t>System Constraint Group</w:t>
            </w:r>
          </w:p>
        </w:tc>
        <w:tc>
          <w:tcPr>
            <w:tcW w:w="6634" w:type="dxa"/>
          </w:tcPr>
          <w:p w14:paraId="4EA868E5" w14:textId="77777777" w:rsidR="00E24975" w:rsidRPr="007E0B31" w:rsidRDefault="00E24975" w:rsidP="00E24975">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24975" w:rsidRPr="007E0B31" w14:paraId="6A7E13AA" w14:textId="77777777" w:rsidTr="2C396FE4">
        <w:trPr>
          <w:cantSplit/>
        </w:trPr>
        <w:tc>
          <w:tcPr>
            <w:tcW w:w="2884" w:type="dxa"/>
          </w:tcPr>
          <w:p w14:paraId="58BAEEED" w14:textId="182D3352" w:rsidR="00E24975" w:rsidRPr="007E0B31" w:rsidRDefault="00E24975" w:rsidP="00E24975">
            <w:pPr>
              <w:pStyle w:val="Arial11Bold"/>
              <w:rPr>
                <w:rFonts w:cs="Arial"/>
              </w:rPr>
            </w:pPr>
            <w:r w:rsidRPr="00636020">
              <w:rPr>
                <w:bCs/>
              </w:rPr>
              <w:t>System Defence Plan</w:t>
            </w:r>
          </w:p>
        </w:tc>
        <w:tc>
          <w:tcPr>
            <w:tcW w:w="6634" w:type="dxa"/>
          </w:tcPr>
          <w:p w14:paraId="166CE446" w14:textId="74BDBFD6" w:rsidR="00E24975" w:rsidRPr="007E0B31" w:rsidRDefault="00E24975" w:rsidP="00E24975">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E24975" w:rsidRPr="007E0B31" w14:paraId="4B0C4096" w14:textId="77777777" w:rsidTr="2C396FE4">
        <w:trPr>
          <w:cantSplit/>
        </w:trPr>
        <w:tc>
          <w:tcPr>
            <w:tcW w:w="2884" w:type="dxa"/>
          </w:tcPr>
          <w:p w14:paraId="2A1B9103" w14:textId="77777777" w:rsidR="00E24975" w:rsidRPr="007E0B31" w:rsidRDefault="00E24975" w:rsidP="00E24975">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24975" w:rsidRPr="007E0B31" w:rsidRDefault="00E24975" w:rsidP="00E24975">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24975" w:rsidRPr="007E0B31" w:rsidRDefault="00E24975" w:rsidP="00E24975">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24975" w:rsidRPr="007E0B31" w:rsidRDefault="00E24975" w:rsidP="00E24975">
            <w:pPr>
              <w:pStyle w:val="TableArial11"/>
              <w:rPr>
                <w:rFonts w:cs="Arial"/>
              </w:rPr>
            </w:pPr>
            <w:r w:rsidRPr="007E0B31">
              <w:rPr>
                <w:rFonts w:cs="Arial"/>
              </w:rPr>
              <w:t>Where:</w:t>
            </w:r>
          </w:p>
          <w:p w14:paraId="1D419929" w14:textId="77777777" w:rsidR="00E24975" w:rsidRPr="007E0B31" w:rsidRDefault="00E24975" w:rsidP="00E24975">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24975" w:rsidRPr="007E0B31" w:rsidRDefault="00E24975" w:rsidP="00E24975">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24975" w:rsidRPr="007E0B31" w14:paraId="4B14F526" w14:textId="77777777" w:rsidTr="2C396FE4">
        <w:trPr>
          <w:cantSplit/>
          <w:trHeight w:val="552"/>
        </w:trPr>
        <w:tc>
          <w:tcPr>
            <w:tcW w:w="2884" w:type="dxa"/>
          </w:tcPr>
          <w:p w14:paraId="3549E3D2" w14:textId="77777777" w:rsidR="00E24975" w:rsidRPr="001231D8" w:rsidRDefault="00E24975" w:rsidP="00E24975">
            <w:pPr>
              <w:rPr>
                <w:b/>
                <w:bCs/>
              </w:rPr>
            </w:pPr>
            <w:r w:rsidRPr="001231D8">
              <w:rPr>
                <w:b/>
                <w:bCs/>
              </w:rPr>
              <w:t>System Incidents Report</w:t>
            </w:r>
          </w:p>
        </w:tc>
        <w:tc>
          <w:tcPr>
            <w:tcW w:w="6634" w:type="dxa"/>
          </w:tcPr>
          <w:p w14:paraId="6EB5AF5A" w14:textId="77777777" w:rsidR="00E24975" w:rsidRPr="001231D8" w:rsidRDefault="00E24975" w:rsidP="00E24975">
            <w:r w:rsidRPr="001231D8">
              <w:t xml:space="preserve">A report submitted to the GCRP on a monthly basis, containing, but not limited to, a list of </w:t>
            </w:r>
            <w:r w:rsidRPr="001231D8">
              <w:rPr>
                <w:b/>
                <w:bCs/>
              </w:rPr>
              <w:t>Significant Events</w:t>
            </w:r>
            <w:r w:rsidRPr="001231D8">
              <w:t>, as detailed in OC3.4.1.</w:t>
            </w:r>
          </w:p>
        </w:tc>
      </w:tr>
      <w:tr w:rsidR="00E24975" w:rsidRPr="007E0B31" w14:paraId="64E976F1" w14:textId="77777777" w:rsidTr="2C396FE4">
        <w:trPr>
          <w:cantSplit/>
        </w:trPr>
        <w:tc>
          <w:tcPr>
            <w:tcW w:w="2884" w:type="dxa"/>
          </w:tcPr>
          <w:p w14:paraId="3016A7F7" w14:textId="77777777" w:rsidR="00E24975" w:rsidRPr="007E0B31" w:rsidRDefault="00E24975" w:rsidP="00E24975">
            <w:pPr>
              <w:pStyle w:val="Arial11Bold"/>
              <w:rPr>
                <w:rFonts w:cs="Arial"/>
              </w:rPr>
            </w:pPr>
            <w:r w:rsidRPr="007E0B31">
              <w:rPr>
                <w:rFonts w:cs="Arial"/>
              </w:rPr>
              <w:t>System Margin</w:t>
            </w:r>
          </w:p>
        </w:tc>
        <w:tc>
          <w:tcPr>
            <w:tcW w:w="6634" w:type="dxa"/>
          </w:tcPr>
          <w:p w14:paraId="703670AA" w14:textId="77777777" w:rsidR="00E24975" w:rsidRPr="007E0B31" w:rsidRDefault="00E24975" w:rsidP="00E24975">
            <w:pPr>
              <w:pStyle w:val="TableArial11"/>
              <w:rPr>
                <w:rFonts w:cs="Arial"/>
              </w:rPr>
            </w:pPr>
            <w:r w:rsidRPr="007E0B31">
              <w:rPr>
                <w:rFonts w:cs="Arial"/>
              </w:rPr>
              <w:t xml:space="preserve">The margin in any period between </w:t>
            </w:r>
          </w:p>
          <w:p w14:paraId="738D23F7"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24975" w:rsidRPr="007E0B31" w:rsidRDefault="00E24975" w:rsidP="00E24975">
            <w:pPr>
              <w:pStyle w:val="TableArial11"/>
              <w:rPr>
                <w:rFonts w:cs="Arial"/>
                <w:b/>
              </w:rPr>
            </w:pPr>
            <w:r w:rsidRPr="007E0B31">
              <w:rPr>
                <w:rFonts w:cs="Arial"/>
              </w:rPr>
              <w:t>for that period.</w:t>
            </w:r>
          </w:p>
        </w:tc>
      </w:tr>
      <w:tr w:rsidR="00E24975" w:rsidRPr="007E0B31" w14:paraId="3099E31F" w14:textId="77777777" w:rsidTr="2C396FE4">
        <w:trPr>
          <w:cantSplit/>
        </w:trPr>
        <w:tc>
          <w:tcPr>
            <w:tcW w:w="2884" w:type="dxa"/>
          </w:tcPr>
          <w:p w14:paraId="6B84F741" w14:textId="77777777" w:rsidR="00E24975" w:rsidRPr="007E0B31" w:rsidRDefault="00E24975" w:rsidP="00E24975">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24975" w:rsidRPr="007E0B31" w:rsidRDefault="00E24975" w:rsidP="00E24975">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24975" w:rsidRPr="007E0B31" w14:paraId="3D29B4B3" w14:textId="77777777" w:rsidTr="2C396FE4">
        <w:trPr>
          <w:cantSplit/>
        </w:trPr>
        <w:tc>
          <w:tcPr>
            <w:tcW w:w="2884" w:type="dxa"/>
          </w:tcPr>
          <w:p w14:paraId="1AAAE1F3" w14:textId="77777777" w:rsidR="00E24975" w:rsidRPr="007E0B31" w:rsidRDefault="00E24975" w:rsidP="00E24975">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E24975" w:rsidRPr="007E0B31" w:rsidRDefault="00E24975" w:rsidP="00E24975">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E24975" w:rsidRPr="007E0B31" w14:paraId="2E61AADE" w14:textId="77777777" w:rsidTr="2C396FE4">
        <w:trPr>
          <w:cantSplit/>
        </w:trPr>
        <w:tc>
          <w:tcPr>
            <w:tcW w:w="2884" w:type="dxa"/>
          </w:tcPr>
          <w:p w14:paraId="7FAE100E" w14:textId="5C92C90A" w:rsidR="00E24975" w:rsidRPr="00636020" w:rsidRDefault="00E24975" w:rsidP="00E24975">
            <w:pPr>
              <w:pStyle w:val="Arial11Bold"/>
              <w:rPr>
                <w:bCs/>
              </w:rPr>
            </w:pPr>
            <w:r>
              <w:rPr>
                <w:rFonts w:cs="Arial"/>
              </w:rPr>
              <w:t>System Restoration</w:t>
            </w:r>
          </w:p>
        </w:tc>
        <w:tc>
          <w:tcPr>
            <w:tcW w:w="6634" w:type="dxa"/>
          </w:tcPr>
          <w:p w14:paraId="53AAEE62" w14:textId="15529814" w:rsidR="00E24975" w:rsidRPr="00E00BC7" w:rsidRDefault="00E24975" w:rsidP="00E24975">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E24975" w:rsidRPr="007E0B31" w14:paraId="2CF3A043" w14:textId="77777777" w:rsidTr="2C396FE4">
        <w:trPr>
          <w:cantSplit/>
        </w:trPr>
        <w:tc>
          <w:tcPr>
            <w:tcW w:w="2884" w:type="dxa"/>
          </w:tcPr>
          <w:p w14:paraId="0120BCB8" w14:textId="3A83B8E2" w:rsidR="00E24975" w:rsidRDefault="00E24975" w:rsidP="00E24975">
            <w:pPr>
              <w:pStyle w:val="Arial11Bold"/>
              <w:rPr>
                <w:rFonts w:cs="Arial"/>
              </w:rPr>
            </w:pPr>
            <w:r>
              <w:rPr>
                <w:rFonts w:cs="Arial"/>
              </w:rPr>
              <w:t>System Restoration Region</w:t>
            </w:r>
          </w:p>
        </w:tc>
        <w:tc>
          <w:tcPr>
            <w:tcW w:w="6634" w:type="dxa"/>
          </w:tcPr>
          <w:p w14:paraId="5FF483DB" w14:textId="1B238D87" w:rsidR="00E24975" w:rsidRPr="007E0B31" w:rsidRDefault="00E24975" w:rsidP="00E24975">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24975" w:rsidRPr="007E0B31" w14:paraId="3847C81E" w14:textId="77777777" w:rsidTr="2C396FE4">
        <w:trPr>
          <w:cantSplit/>
        </w:trPr>
        <w:tc>
          <w:tcPr>
            <w:tcW w:w="2884" w:type="dxa"/>
          </w:tcPr>
          <w:p w14:paraId="7FC4DAB5" w14:textId="7005E6F4" w:rsidR="00E24975" w:rsidRPr="007E0B31" w:rsidRDefault="00E24975" w:rsidP="00E24975">
            <w:pPr>
              <w:pStyle w:val="Arial11Bold"/>
              <w:rPr>
                <w:rFonts w:cs="Arial"/>
              </w:rPr>
            </w:pPr>
            <w:r w:rsidRPr="00636020">
              <w:rPr>
                <w:bCs/>
              </w:rPr>
              <w:lastRenderedPageBreak/>
              <w:t>System Restoration Plan</w:t>
            </w:r>
          </w:p>
        </w:tc>
        <w:tc>
          <w:tcPr>
            <w:tcW w:w="6634" w:type="dxa"/>
          </w:tcPr>
          <w:p w14:paraId="3E074751" w14:textId="4AF36860" w:rsidR="00E24975" w:rsidRPr="007E0B31" w:rsidRDefault="00E24975" w:rsidP="00E24975">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E24975" w:rsidRPr="007E0B31" w14:paraId="6694953E" w14:textId="77777777" w:rsidTr="2C396FE4">
        <w:trPr>
          <w:cantSplit/>
        </w:trPr>
        <w:tc>
          <w:tcPr>
            <w:tcW w:w="2884" w:type="dxa"/>
          </w:tcPr>
          <w:p w14:paraId="04061391" w14:textId="77777777" w:rsidR="00E24975" w:rsidRPr="007E0B31" w:rsidRDefault="00E24975" w:rsidP="00E24975">
            <w:pPr>
              <w:pStyle w:val="Arial11Bold"/>
              <w:rPr>
                <w:rFonts w:cs="Arial"/>
              </w:rPr>
            </w:pPr>
            <w:r w:rsidRPr="007E0B31">
              <w:rPr>
                <w:rFonts w:cs="Arial"/>
              </w:rPr>
              <w:t>System Telephony</w:t>
            </w:r>
          </w:p>
        </w:tc>
        <w:tc>
          <w:tcPr>
            <w:tcW w:w="6634" w:type="dxa"/>
          </w:tcPr>
          <w:p w14:paraId="782961A9" w14:textId="0DAB7FEF" w:rsidR="00E24975" w:rsidRPr="007E0B31" w:rsidRDefault="00E24975" w:rsidP="00E24975">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E24975" w:rsidRPr="007E0B31" w14:paraId="7CE86D0C" w14:textId="77777777" w:rsidTr="2C396FE4">
        <w:trPr>
          <w:cantSplit/>
        </w:trPr>
        <w:tc>
          <w:tcPr>
            <w:tcW w:w="2884" w:type="dxa"/>
          </w:tcPr>
          <w:p w14:paraId="6D2E474F" w14:textId="77777777" w:rsidR="00E24975" w:rsidRPr="007E0B31" w:rsidRDefault="00E24975" w:rsidP="00E24975">
            <w:pPr>
              <w:pStyle w:val="Arial11Bold"/>
              <w:rPr>
                <w:rFonts w:cs="Arial"/>
              </w:rPr>
            </w:pPr>
            <w:r w:rsidRPr="007E0B31">
              <w:rPr>
                <w:rFonts w:cs="Arial"/>
              </w:rPr>
              <w:t>System Tests</w:t>
            </w:r>
          </w:p>
        </w:tc>
        <w:tc>
          <w:tcPr>
            <w:tcW w:w="6634" w:type="dxa"/>
          </w:tcPr>
          <w:p w14:paraId="23728F19" w14:textId="77777777" w:rsidR="00E24975" w:rsidRPr="007E0B31" w:rsidRDefault="00E24975" w:rsidP="00E24975">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24975" w:rsidRPr="007E0B31" w14:paraId="08C1037D" w14:textId="77777777" w:rsidTr="2C396FE4">
        <w:trPr>
          <w:cantSplit/>
        </w:trPr>
        <w:tc>
          <w:tcPr>
            <w:tcW w:w="2884" w:type="dxa"/>
          </w:tcPr>
          <w:p w14:paraId="7BAC63AF" w14:textId="77777777" w:rsidR="00E24975" w:rsidRPr="007E0B31" w:rsidRDefault="00E24975" w:rsidP="00E24975">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E24975" w:rsidRPr="007E0B31" w:rsidRDefault="00E24975" w:rsidP="00E24975">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24975" w:rsidRPr="007E0B31" w14:paraId="0CFD31AD" w14:textId="77777777" w:rsidTr="2C396FE4">
        <w:trPr>
          <w:cantSplit/>
        </w:trPr>
        <w:tc>
          <w:tcPr>
            <w:tcW w:w="2884" w:type="dxa"/>
          </w:tcPr>
          <w:p w14:paraId="6FAF95FE" w14:textId="77777777" w:rsidR="00E24975" w:rsidRPr="007E0B31" w:rsidRDefault="00E24975" w:rsidP="00E24975">
            <w:pPr>
              <w:pStyle w:val="Arial11Bold"/>
              <w:rPr>
                <w:rFonts w:cs="Arial"/>
              </w:rPr>
            </w:pPr>
            <w:r w:rsidRPr="007E0B31">
              <w:rPr>
                <w:rFonts w:cs="Arial"/>
              </w:rPr>
              <w:t>System to Generator Operational Intertripping</w:t>
            </w:r>
          </w:p>
        </w:tc>
        <w:tc>
          <w:tcPr>
            <w:tcW w:w="6634" w:type="dxa"/>
          </w:tcPr>
          <w:p w14:paraId="3E1A2B55" w14:textId="61971953" w:rsidR="00E24975" w:rsidRPr="007E0B31" w:rsidRDefault="00E24975" w:rsidP="00E24975">
            <w:pPr>
              <w:pStyle w:val="TableArial11"/>
              <w:rPr>
                <w:rFonts w:cs="Arial"/>
              </w:rPr>
            </w:pPr>
            <w:bookmarkStart w:id="112"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12"/>
            <w:r w:rsidRPr="007E0B31">
              <w:rPr>
                <w:rFonts w:cs="Arial"/>
              </w:rPr>
              <w:t>.</w:t>
            </w:r>
          </w:p>
        </w:tc>
      </w:tr>
      <w:tr w:rsidR="00E24975" w:rsidRPr="007E0B31" w14:paraId="1DA61D3F" w14:textId="77777777" w:rsidTr="2C396FE4">
        <w:trPr>
          <w:cantSplit/>
        </w:trPr>
        <w:tc>
          <w:tcPr>
            <w:tcW w:w="2884" w:type="dxa"/>
          </w:tcPr>
          <w:p w14:paraId="68676C7F" w14:textId="77777777" w:rsidR="00E24975" w:rsidRPr="007E0B31" w:rsidRDefault="00E24975" w:rsidP="00E24975">
            <w:pPr>
              <w:pStyle w:val="Arial11Bold"/>
              <w:rPr>
                <w:rFonts w:cs="Arial"/>
              </w:rPr>
            </w:pPr>
            <w:r w:rsidRPr="007E0B31">
              <w:rPr>
                <w:rFonts w:cs="Arial"/>
              </w:rPr>
              <w:t>System to Generator Operational Intertripping Scheme</w:t>
            </w:r>
          </w:p>
        </w:tc>
        <w:tc>
          <w:tcPr>
            <w:tcW w:w="6634" w:type="dxa"/>
          </w:tcPr>
          <w:p w14:paraId="62BA3C3F" w14:textId="7BBA8F9D" w:rsidR="00E24975" w:rsidRPr="007E0B31" w:rsidRDefault="00E24975" w:rsidP="00E24975">
            <w:pPr>
              <w:pStyle w:val="TableArial11"/>
              <w:rPr>
                <w:rFonts w:cs="Arial"/>
              </w:rPr>
            </w:pPr>
            <w:bookmarkStart w:id="113"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113"/>
          </w:p>
        </w:tc>
      </w:tr>
      <w:tr w:rsidR="00E24975" w:rsidRPr="007E0B31" w14:paraId="5E31ADD9" w14:textId="77777777" w:rsidTr="2C396FE4">
        <w:trPr>
          <w:cantSplit/>
        </w:trPr>
        <w:tc>
          <w:tcPr>
            <w:tcW w:w="2884" w:type="dxa"/>
          </w:tcPr>
          <w:p w14:paraId="0CFAE3A8" w14:textId="77777777" w:rsidR="00E24975" w:rsidRPr="007E0B31" w:rsidRDefault="00E24975" w:rsidP="00E24975">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24975" w:rsidRPr="007E0B31" w:rsidRDefault="00E24975" w:rsidP="00E24975">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E24975" w:rsidRPr="007E0B31" w14:paraId="33638CB5" w14:textId="77777777" w:rsidTr="2C396FE4">
        <w:trPr>
          <w:cantSplit/>
        </w:trPr>
        <w:tc>
          <w:tcPr>
            <w:tcW w:w="2884" w:type="dxa"/>
          </w:tcPr>
          <w:p w14:paraId="32E734FA" w14:textId="77777777" w:rsidR="00E24975" w:rsidRPr="007E0B31" w:rsidRDefault="00E24975" w:rsidP="00E24975">
            <w:pPr>
              <w:pStyle w:val="Arial11Bold"/>
              <w:rPr>
                <w:rFonts w:cs="Arial"/>
              </w:rPr>
            </w:pPr>
            <w:r w:rsidRPr="007E0B31">
              <w:rPr>
                <w:rFonts w:cs="Arial"/>
              </w:rPr>
              <w:t>Technical Specification</w:t>
            </w:r>
          </w:p>
        </w:tc>
        <w:tc>
          <w:tcPr>
            <w:tcW w:w="6634" w:type="dxa"/>
          </w:tcPr>
          <w:p w14:paraId="6AE817CF" w14:textId="77777777" w:rsidR="00E24975" w:rsidRPr="007E0B31" w:rsidRDefault="00E24975" w:rsidP="00E24975">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24975" w:rsidRPr="007E0B31" w:rsidRDefault="00E24975" w:rsidP="00E24975">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24975" w:rsidRPr="007E0B31" w14:paraId="4A337598" w14:textId="77777777" w:rsidTr="2C396FE4">
        <w:trPr>
          <w:cantSplit/>
        </w:trPr>
        <w:tc>
          <w:tcPr>
            <w:tcW w:w="2884" w:type="dxa"/>
          </w:tcPr>
          <w:p w14:paraId="39FDCA0F" w14:textId="51FF5C89" w:rsidR="00E24975" w:rsidRPr="007E0B31" w:rsidRDefault="00E24975" w:rsidP="00E24975">
            <w:pPr>
              <w:pStyle w:val="Arial11Bold"/>
              <w:rPr>
                <w:rFonts w:cs="Arial"/>
              </w:rPr>
            </w:pPr>
            <w:r>
              <w:rPr>
                <w:rFonts w:cs="Arial"/>
              </w:rPr>
              <w:t>TERRE</w:t>
            </w:r>
          </w:p>
        </w:tc>
        <w:tc>
          <w:tcPr>
            <w:tcW w:w="6634" w:type="dxa"/>
          </w:tcPr>
          <w:p w14:paraId="583D7EB9" w14:textId="2F95AC51" w:rsidR="00E24975" w:rsidRPr="007E0B31" w:rsidRDefault="00E24975" w:rsidP="00E24975">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24975" w:rsidRPr="007E0B31" w14:paraId="5926AD32" w14:textId="77777777" w:rsidTr="2C396FE4">
        <w:trPr>
          <w:cantSplit/>
        </w:trPr>
        <w:tc>
          <w:tcPr>
            <w:tcW w:w="2884" w:type="dxa"/>
          </w:tcPr>
          <w:p w14:paraId="567E2BEF" w14:textId="695F4B81" w:rsidR="00E24975" w:rsidRDefault="00E24975" w:rsidP="00E24975">
            <w:pPr>
              <w:pStyle w:val="Arial11Bold"/>
              <w:rPr>
                <w:rFonts w:cs="Arial"/>
              </w:rPr>
            </w:pPr>
            <w:r w:rsidRPr="0081264E">
              <w:rPr>
                <w:rFonts w:cs="Arial"/>
              </w:rPr>
              <w:lastRenderedPageBreak/>
              <w:t>TERRE Activation Period</w:t>
            </w:r>
          </w:p>
        </w:tc>
        <w:tc>
          <w:tcPr>
            <w:tcW w:w="6634" w:type="dxa"/>
          </w:tcPr>
          <w:p w14:paraId="41684B89" w14:textId="1905B62B" w:rsidR="00E24975" w:rsidRPr="0081264E" w:rsidRDefault="00E24975" w:rsidP="00E24975">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24975" w:rsidRPr="007E0B31" w14:paraId="49B52FEC" w14:textId="77777777" w:rsidTr="2C396FE4">
        <w:trPr>
          <w:cantSplit/>
        </w:trPr>
        <w:tc>
          <w:tcPr>
            <w:tcW w:w="2884" w:type="dxa"/>
          </w:tcPr>
          <w:p w14:paraId="1FED211F" w14:textId="533B6423" w:rsidR="00E24975" w:rsidRPr="0081264E" w:rsidRDefault="00E24975" w:rsidP="00E24975">
            <w:pPr>
              <w:pStyle w:val="Arial11Bold"/>
              <w:rPr>
                <w:rFonts w:cs="Arial"/>
              </w:rPr>
            </w:pPr>
            <w:r w:rsidRPr="0081264E">
              <w:rPr>
                <w:rFonts w:cs="Arial"/>
              </w:rPr>
              <w:t>TERRE Auction Period</w:t>
            </w:r>
          </w:p>
        </w:tc>
        <w:tc>
          <w:tcPr>
            <w:tcW w:w="6634" w:type="dxa"/>
          </w:tcPr>
          <w:p w14:paraId="671C74AE" w14:textId="7274A881" w:rsidR="00E24975" w:rsidRPr="0081264E" w:rsidRDefault="00E24975" w:rsidP="00E24975">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24975" w:rsidRPr="007E0B31" w14:paraId="65701A2F" w14:textId="77777777" w:rsidTr="2C396FE4">
        <w:trPr>
          <w:cantSplit/>
        </w:trPr>
        <w:tc>
          <w:tcPr>
            <w:tcW w:w="2884" w:type="dxa"/>
          </w:tcPr>
          <w:p w14:paraId="7DA4E9BF" w14:textId="53EC5DBC" w:rsidR="00E24975" w:rsidRPr="0081264E" w:rsidRDefault="00E24975" w:rsidP="00E24975">
            <w:pPr>
              <w:pStyle w:val="Arial11Bold"/>
              <w:rPr>
                <w:rFonts w:cs="Arial"/>
              </w:rPr>
            </w:pPr>
            <w:r w:rsidRPr="0081264E">
              <w:rPr>
                <w:rFonts w:cs="Arial"/>
              </w:rPr>
              <w:t>TERRE Bid</w:t>
            </w:r>
          </w:p>
        </w:tc>
        <w:tc>
          <w:tcPr>
            <w:tcW w:w="6634" w:type="dxa"/>
          </w:tcPr>
          <w:p w14:paraId="3AA84BC8" w14:textId="59D282F8" w:rsidR="00E24975" w:rsidRPr="0081264E" w:rsidRDefault="00E24975" w:rsidP="00E24975">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24975" w:rsidRPr="007E0B31" w14:paraId="55062C4A" w14:textId="77777777" w:rsidTr="2C396FE4">
        <w:trPr>
          <w:cantSplit/>
        </w:trPr>
        <w:tc>
          <w:tcPr>
            <w:tcW w:w="2884" w:type="dxa"/>
          </w:tcPr>
          <w:p w14:paraId="0E3BA98F" w14:textId="3DE6A8A3" w:rsidR="00E24975" w:rsidRPr="0081264E" w:rsidRDefault="00E24975" w:rsidP="00E24975">
            <w:pPr>
              <w:pStyle w:val="Arial11Bold"/>
              <w:rPr>
                <w:rFonts w:cs="Arial"/>
              </w:rPr>
            </w:pPr>
            <w:r>
              <w:rPr>
                <w:rFonts w:cs="Arial"/>
              </w:rPr>
              <w:t>TERRE Central Platform</w:t>
            </w:r>
          </w:p>
        </w:tc>
        <w:tc>
          <w:tcPr>
            <w:tcW w:w="6634" w:type="dxa"/>
          </w:tcPr>
          <w:p w14:paraId="21E47917" w14:textId="46FA1734" w:rsidR="00E24975" w:rsidRPr="0081264E" w:rsidRDefault="00E24975" w:rsidP="00E24975">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24975" w:rsidRPr="0079139F" w14:paraId="275B43EB" w14:textId="77777777" w:rsidTr="2C396FE4">
        <w:trPr>
          <w:cantSplit/>
        </w:trPr>
        <w:tc>
          <w:tcPr>
            <w:tcW w:w="2884" w:type="dxa"/>
          </w:tcPr>
          <w:p w14:paraId="2CEC27FA" w14:textId="6D73E446" w:rsidR="00E24975" w:rsidRPr="0079139F" w:rsidRDefault="00E24975" w:rsidP="00E24975">
            <w:pPr>
              <w:pStyle w:val="Arial11Bold"/>
              <w:rPr>
                <w:rFonts w:cs="Arial"/>
              </w:rPr>
            </w:pPr>
            <w:r w:rsidRPr="0079139F">
              <w:rPr>
                <w:rFonts w:cs="Arial"/>
              </w:rPr>
              <w:t>TERRE Data Validation and Consistency Rules</w:t>
            </w:r>
          </w:p>
        </w:tc>
        <w:tc>
          <w:tcPr>
            <w:tcW w:w="6634" w:type="dxa"/>
          </w:tcPr>
          <w:p w14:paraId="7AC65FEF" w14:textId="12093011" w:rsidR="00E24975" w:rsidRDefault="00E24975" w:rsidP="00E24975">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24975" w:rsidRPr="007E0B31" w14:paraId="377F57A2" w14:textId="77777777" w:rsidTr="2C396FE4">
        <w:trPr>
          <w:cantSplit/>
        </w:trPr>
        <w:tc>
          <w:tcPr>
            <w:tcW w:w="2884" w:type="dxa"/>
          </w:tcPr>
          <w:p w14:paraId="150333DE" w14:textId="33A1157A" w:rsidR="00E24975" w:rsidRDefault="00E24975" w:rsidP="00E24975">
            <w:pPr>
              <w:pStyle w:val="Arial11Bold"/>
              <w:jc w:val="both"/>
              <w:rPr>
                <w:rFonts w:cs="Arial"/>
              </w:rPr>
            </w:pPr>
            <w:r w:rsidRPr="0081264E">
              <w:rPr>
                <w:rFonts w:cs="Arial"/>
              </w:rPr>
              <w:t>TERRE Gate Closure</w:t>
            </w:r>
          </w:p>
        </w:tc>
        <w:tc>
          <w:tcPr>
            <w:tcW w:w="6634" w:type="dxa"/>
          </w:tcPr>
          <w:p w14:paraId="36E98425" w14:textId="7BF742E0" w:rsidR="00E24975" w:rsidRPr="0081264E" w:rsidRDefault="00E24975" w:rsidP="00E24975">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24975" w:rsidRPr="007E0B31" w14:paraId="162A65B2" w14:textId="77777777" w:rsidTr="2C396FE4">
        <w:trPr>
          <w:cantSplit/>
        </w:trPr>
        <w:tc>
          <w:tcPr>
            <w:tcW w:w="2884" w:type="dxa"/>
          </w:tcPr>
          <w:p w14:paraId="1E8AEB6A" w14:textId="77777777" w:rsidR="00E24975" w:rsidRDefault="00E24975" w:rsidP="00E24975">
            <w:pPr>
              <w:pStyle w:val="Arial11Bold"/>
              <w:jc w:val="both"/>
              <w:rPr>
                <w:rFonts w:cs="Arial"/>
              </w:rPr>
            </w:pPr>
            <w:r>
              <w:rPr>
                <w:rFonts w:cs="Arial"/>
              </w:rPr>
              <w:t>TERRE Instruction</w:t>
            </w:r>
          </w:p>
          <w:p w14:paraId="6C90D26B" w14:textId="1F6FC951" w:rsidR="00E24975" w:rsidRPr="0081264E" w:rsidRDefault="00E24975" w:rsidP="00E24975">
            <w:pPr>
              <w:pStyle w:val="Arial11Bold"/>
              <w:jc w:val="both"/>
              <w:rPr>
                <w:rFonts w:cs="Arial"/>
              </w:rPr>
            </w:pPr>
            <w:r w:rsidRPr="0081264E">
              <w:rPr>
                <w:rFonts w:cs="Arial"/>
              </w:rPr>
              <w:t>Guide</w:t>
            </w:r>
          </w:p>
        </w:tc>
        <w:tc>
          <w:tcPr>
            <w:tcW w:w="6634" w:type="dxa"/>
          </w:tcPr>
          <w:p w14:paraId="0AE534E2" w14:textId="203C4D64" w:rsidR="00E24975" w:rsidRDefault="00E24975" w:rsidP="00E24975">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24975" w:rsidRPr="007E0B31" w14:paraId="3B8258A7" w14:textId="77777777" w:rsidTr="2C396FE4">
        <w:trPr>
          <w:cantSplit/>
        </w:trPr>
        <w:tc>
          <w:tcPr>
            <w:tcW w:w="2884" w:type="dxa"/>
          </w:tcPr>
          <w:p w14:paraId="0D19D080" w14:textId="77777777" w:rsidR="00E24975" w:rsidRPr="007E0B31" w:rsidRDefault="00E24975" w:rsidP="00E24975">
            <w:pPr>
              <w:pStyle w:val="Arial11Bold"/>
              <w:rPr>
                <w:rFonts w:cs="Arial"/>
              </w:rPr>
            </w:pPr>
            <w:r w:rsidRPr="007E0B31">
              <w:rPr>
                <w:rFonts w:cs="Arial"/>
              </w:rPr>
              <w:t>Test Co-ordinator</w:t>
            </w:r>
          </w:p>
        </w:tc>
        <w:tc>
          <w:tcPr>
            <w:tcW w:w="6634" w:type="dxa"/>
          </w:tcPr>
          <w:p w14:paraId="326082B0" w14:textId="77777777" w:rsidR="00E24975" w:rsidRPr="007E0B31" w:rsidRDefault="00E24975" w:rsidP="00E24975">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24975" w:rsidRPr="007E0B31" w14:paraId="01488D17" w14:textId="77777777" w:rsidTr="2C396FE4">
        <w:trPr>
          <w:cantSplit/>
        </w:trPr>
        <w:tc>
          <w:tcPr>
            <w:tcW w:w="2884" w:type="dxa"/>
          </w:tcPr>
          <w:p w14:paraId="128FD9C9" w14:textId="77777777" w:rsidR="00E24975" w:rsidRPr="007E0B31" w:rsidRDefault="00E24975" w:rsidP="00E24975">
            <w:pPr>
              <w:pStyle w:val="Arial11Bold"/>
              <w:rPr>
                <w:rFonts w:cs="Arial"/>
              </w:rPr>
            </w:pPr>
            <w:r w:rsidRPr="007E0B31">
              <w:rPr>
                <w:rFonts w:cs="Arial"/>
              </w:rPr>
              <w:t>Test Panel</w:t>
            </w:r>
          </w:p>
        </w:tc>
        <w:tc>
          <w:tcPr>
            <w:tcW w:w="6634" w:type="dxa"/>
          </w:tcPr>
          <w:p w14:paraId="33A2A2B3" w14:textId="77777777" w:rsidR="00E24975" w:rsidRPr="007E0B31" w:rsidRDefault="00E24975" w:rsidP="00E24975">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24975" w:rsidRPr="007E0B31" w14:paraId="2164A4E4" w14:textId="77777777" w:rsidTr="2C396FE4">
        <w:trPr>
          <w:cantSplit/>
        </w:trPr>
        <w:tc>
          <w:tcPr>
            <w:tcW w:w="2884" w:type="dxa"/>
          </w:tcPr>
          <w:p w14:paraId="1F60112F" w14:textId="41D5FEBC" w:rsidR="00E24975" w:rsidRPr="00875FA6" w:rsidRDefault="00E24975" w:rsidP="00E24975">
            <w:pPr>
              <w:pStyle w:val="Arial11Bold"/>
            </w:pPr>
            <w:r w:rsidRPr="00875FA6">
              <w:t>Test Plan</w:t>
            </w:r>
          </w:p>
        </w:tc>
        <w:tc>
          <w:tcPr>
            <w:tcW w:w="6634" w:type="dxa"/>
          </w:tcPr>
          <w:p w14:paraId="438005A0" w14:textId="76F7FBDF" w:rsidR="00E24975" w:rsidRPr="00875FA6" w:rsidRDefault="00E24975" w:rsidP="00E24975">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E24975" w:rsidRPr="007E0B31" w14:paraId="28AD5A3B" w14:textId="77777777" w:rsidTr="2C396FE4">
        <w:trPr>
          <w:cantSplit/>
        </w:trPr>
        <w:tc>
          <w:tcPr>
            <w:tcW w:w="2884" w:type="dxa"/>
          </w:tcPr>
          <w:p w14:paraId="57595996" w14:textId="77777777" w:rsidR="00E24975" w:rsidRPr="007E0B31" w:rsidRDefault="00E24975" w:rsidP="00E24975">
            <w:pPr>
              <w:pStyle w:val="Arial11Bold"/>
              <w:rPr>
                <w:rFonts w:cs="Arial"/>
              </w:rPr>
            </w:pPr>
            <w:r w:rsidRPr="007E0B31">
              <w:rPr>
                <w:rFonts w:cs="Arial"/>
              </w:rPr>
              <w:t>Test Programme</w:t>
            </w:r>
          </w:p>
        </w:tc>
        <w:tc>
          <w:tcPr>
            <w:tcW w:w="6634" w:type="dxa"/>
          </w:tcPr>
          <w:p w14:paraId="19CEAC1B" w14:textId="77C128C1" w:rsidR="00E24975" w:rsidRPr="007E0B31" w:rsidRDefault="00E24975" w:rsidP="00E24975">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24975" w:rsidRPr="007E0B31" w14:paraId="1328CFC6" w14:textId="77777777" w:rsidTr="2C396FE4">
        <w:trPr>
          <w:cantSplit/>
        </w:trPr>
        <w:tc>
          <w:tcPr>
            <w:tcW w:w="2884" w:type="dxa"/>
          </w:tcPr>
          <w:p w14:paraId="1D6B5BC8" w14:textId="77777777" w:rsidR="00E24975" w:rsidRPr="007E0B31" w:rsidRDefault="00E24975" w:rsidP="00E24975">
            <w:pPr>
              <w:pStyle w:val="Arial11Bold"/>
              <w:rPr>
                <w:rFonts w:cs="Arial"/>
              </w:rPr>
            </w:pPr>
            <w:r w:rsidRPr="007E0B31">
              <w:rPr>
                <w:rFonts w:cs="Arial"/>
              </w:rPr>
              <w:t>Test Proposer</w:t>
            </w:r>
          </w:p>
        </w:tc>
        <w:tc>
          <w:tcPr>
            <w:tcW w:w="6634" w:type="dxa"/>
          </w:tcPr>
          <w:p w14:paraId="3AACD309" w14:textId="77777777" w:rsidR="00E24975" w:rsidRPr="007E0B31" w:rsidRDefault="00E24975" w:rsidP="00E24975">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24975" w:rsidRPr="007E0B31" w14:paraId="316C92C8" w14:textId="77777777" w:rsidTr="2C396FE4">
        <w:trPr>
          <w:cantSplit/>
        </w:trPr>
        <w:tc>
          <w:tcPr>
            <w:tcW w:w="2884" w:type="dxa"/>
          </w:tcPr>
          <w:p w14:paraId="06874C34" w14:textId="30838C72" w:rsidR="00E24975" w:rsidRPr="004C03CD" w:rsidRDefault="00E24975" w:rsidP="00E24975">
            <w:pPr>
              <w:pStyle w:val="Arial11Bold"/>
              <w:rPr>
                <w:rFonts w:cs="Arial"/>
              </w:rPr>
            </w:pPr>
            <w:r w:rsidRPr="002510FF">
              <w:rPr>
                <w:rFonts w:cs="Arial"/>
              </w:rPr>
              <w:t>Test Signal</w:t>
            </w:r>
          </w:p>
        </w:tc>
        <w:tc>
          <w:tcPr>
            <w:tcW w:w="6634" w:type="dxa"/>
          </w:tcPr>
          <w:p w14:paraId="0F830BE9" w14:textId="5C14D1D7" w:rsidR="00E24975" w:rsidRPr="004C03CD" w:rsidRDefault="00E24975" w:rsidP="00E24975">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24975" w:rsidRPr="007E0B31" w14:paraId="1191920B" w14:textId="77777777" w:rsidTr="2C396FE4">
        <w:trPr>
          <w:cantSplit/>
        </w:trPr>
        <w:tc>
          <w:tcPr>
            <w:tcW w:w="2884" w:type="dxa"/>
          </w:tcPr>
          <w:p w14:paraId="1A32535D" w14:textId="3657B7C0" w:rsidR="00E24975" w:rsidRPr="007E0B31" w:rsidRDefault="00E24975" w:rsidP="00E24975">
            <w:pPr>
              <w:pStyle w:val="Arial11Bold"/>
              <w:rPr>
                <w:rFonts w:cs="Arial"/>
              </w:rPr>
            </w:pPr>
            <w:r>
              <w:rPr>
                <w:rFonts w:cs="Arial"/>
              </w:rPr>
              <w:t>The Company</w:t>
            </w:r>
          </w:p>
        </w:tc>
        <w:tc>
          <w:tcPr>
            <w:tcW w:w="6634" w:type="dxa"/>
          </w:tcPr>
          <w:p w14:paraId="17B4E3BD" w14:textId="70ADDF76" w:rsidR="00E24975" w:rsidRPr="007E0B31" w:rsidRDefault="00E24975" w:rsidP="00E24975">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E24975" w:rsidRPr="007E0B31" w14:paraId="100BAB28" w14:textId="77777777" w:rsidTr="2C396FE4">
        <w:trPr>
          <w:cantSplit/>
        </w:trPr>
        <w:tc>
          <w:tcPr>
            <w:tcW w:w="2884" w:type="dxa"/>
          </w:tcPr>
          <w:p w14:paraId="4F575092" w14:textId="1BAAF1FB" w:rsidR="00E24975" w:rsidRPr="007E0B31" w:rsidRDefault="00E24975" w:rsidP="00E24975">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24975" w:rsidRPr="007E0B31" w:rsidRDefault="00E24975" w:rsidP="00E24975">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24975" w:rsidRPr="007E0B31" w14:paraId="07C21332" w14:textId="77777777" w:rsidTr="2C396FE4">
        <w:trPr>
          <w:cantSplit/>
        </w:trPr>
        <w:tc>
          <w:tcPr>
            <w:tcW w:w="2884" w:type="dxa"/>
          </w:tcPr>
          <w:p w14:paraId="46DE90D6" w14:textId="315D2376" w:rsidR="00E24975" w:rsidRPr="007E0B31" w:rsidRDefault="00E24975" w:rsidP="00E24975">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E24975" w:rsidRPr="007E0B31" w:rsidRDefault="00E24975" w:rsidP="00E24975">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E24975" w:rsidRPr="007E0B31" w14:paraId="7E0C0F2F" w14:textId="77777777" w:rsidTr="2C396FE4">
        <w:trPr>
          <w:cantSplit/>
        </w:trPr>
        <w:tc>
          <w:tcPr>
            <w:tcW w:w="2884" w:type="dxa"/>
          </w:tcPr>
          <w:p w14:paraId="1E0D9CB3" w14:textId="157BEEAF" w:rsidR="00E24975" w:rsidRPr="00A438EF" w:rsidRDefault="00E24975" w:rsidP="00E24975">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E24975" w:rsidRPr="00CE4CCF" w:rsidRDefault="00E24975" w:rsidP="00E24975">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E24975" w:rsidRPr="007E0B31" w14:paraId="051B9233" w14:textId="77777777" w:rsidTr="2C396FE4">
        <w:trPr>
          <w:cantSplit/>
        </w:trPr>
        <w:tc>
          <w:tcPr>
            <w:tcW w:w="2884" w:type="dxa"/>
          </w:tcPr>
          <w:p w14:paraId="2A8B99B3" w14:textId="592766FF" w:rsidR="00E24975" w:rsidRPr="007E0B31" w:rsidRDefault="00E24975" w:rsidP="00E24975">
            <w:pPr>
              <w:pStyle w:val="Arial11Bold"/>
              <w:rPr>
                <w:rFonts w:cs="Arial"/>
              </w:rPr>
            </w:pPr>
            <w:r w:rsidRPr="0001102F">
              <w:rPr>
                <w:rFonts w:cs="Arial"/>
              </w:rPr>
              <w:t>Top Up Restoration Contract</w:t>
            </w:r>
          </w:p>
        </w:tc>
        <w:tc>
          <w:tcPr>
            <w:tcW w:w="6634" w:type="dxa"/>
          </w:tcPr>
          <w:p w14:paraId="48943893" w14:textId="224A59E7" w:rsidR="00E24975" w:rsidRPr="007E0B31" w:rsidRDefault="00E24975" w:rsidP="00E24975">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E24975" w:rsidRPr="007E0B31" w14:paraId="767E36DB" w14:textId="77777777" w:rsidTr="2C396FE4">
        <w:trPr>
          <w:cantSplit/>
        </w:trPr>
        <w:tc>
          <w:tcPr>
            <w:tcW w:w="2884" w:type="dxa"/>
          </w:tcPr>
          <w:p w14:paraId="130A2E6E" w14:textId="3CD6AF48" w:rsidR="00E24975" w:rsidRPr="007E0B31" w:rsidRDefault="00E24975" w:rsidP="00E24975">
            <w:pPr>
              <w:pStyle w:val="Arial11Bold"/>
              <w:rPr>
                <w:rFonts w:cs="Arial"/>
              </w:rPr>
            </w:pPr>
            <w:r>
              <w:rPr>
                <w:rFonts w:cs="Arial"/>
              </w:rPr>
              <w:t>Top Up Restoration Contractor</w:t>
            </w:r>
          </w:p>
        </w:tc>
        <w:tc>
          <w:tcPr>
            <w:tcW w:w="6634" w:type="dxa"/>
          </w:tcPr>
          <w:p w14:paraId="08A3E597" w14:textId="5B2259FC" w:rsidR="00E24975" w:rsidRPr="007E0B31" w:rsidRDefault="00E24975" w:rsidP="00E24975">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E24975" w:rsidRPr="007E0B31" w14:paraId="7BDEB1D1" w14:textId="77777777" w:rsidTr="2C396FE4">
        <w:trPr>
          <w:cantSplit/>
        </w:trPr>
        <w:tc>
          <w:tcPr>
            <w:tcW w:w="2884" w:type="dxa"/>
          </w:tcPr>
          <w:p w14:paraId="6AAC9811" w14:textId="3492013A" w:rsidR="00E24975" w:rsidRPr="007E0B31" w:rsidRDefault="00E24975" w:rsidP="00E24975">
            <w:pPr>
              <w:pStyle w:val="Arial11Bold"/>
              <w:rPr>
                <w:rFonts w:cs="Arial"/>
              </w:rPr>
            </w:pPr>
            <w:r>
              <w:rPr>
                <w:rFonts w:cs="Arial"/>
              </w:rPr>
              <w:t>Top Up Restoration Plant</w:t>
            </w:r>
          </w:p>
        </w:tc>
        <w:tc>
          <w:tcPr>
            <w:tcW w:w="6634" w:type="dxa"/>
          </w:tcPr>
          <w:p w14:paraId="7A52B53D" w14:textId="73F2688D" w:rsidR="00E24975" w:rsidRPr="007E0B31" w:rsidRDefault="00E24975" w:rsidP="00E24975">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E24975" w:rsidRPr="007E0B31" w14:paraId="616F93ED" w14:textId="77777777" w:rsidTr="2C396FE4">
        <w:trPr>
          <w:cantSplit/>
        </w:trPr>
        <w:tc>
          <w:tcPr>
            <w:tcW w:w="2884" w:type="dxa"/>
          </w:tcPr>
          <w:p w14:paraId="24BE8F65" w14:textId="7F0CB3AF" w:rsidR="00E24975" w:rsidRPr="007E0B31" w:rsidRDefault="00E24975" w:rsidP="00E24975">
            <w:pPr>
              <w:pStyle w:val="Arial11Bold"/>
              <w:rPr>
                <w:rFonts w:cs="Arial"/>
              </w:rPr>
            </w:pPr>
            <w:r>
              <w:rPr>
                <w:rFonts w:cs="Arial"/>
              </w:rPr>
              <w:t>Top Up Restoration Plant Test</w:t>
            </w:r>
          </w:p>
        </w:tc>
        <w:tc>
          <w:tcPr>
            <w:tcW w:w="6634" w:type="dxa"/>
          </w:tcPr>
          <w:p w14:paraId="3D8FD0F6" w14:textId="218B9E06" w:rsidR="00E24975" w:rsidRPr="007E0B31" w:rsidRDefault="00E24975" w:rsidP="00E24975">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E24975" w:rsidRPr="007E0B31" w14:paraId="6E50222A" w14:textId="77777777" w:rsidTr="2C396FE4">
        <w:trPr>
          <w:cantSplit/>
        </w:trPr>
        <w:tc>
          <w:tcPr>
            <w:tcW w:w="2884" w:type="dxa"/>
          </w:tcPr>
          <w:p w14:paraId="1FB787B1" w14:textId="77777777" w:rsidR="00E24975" w:rsidRPr="007E0B31" w:rsidRDefault="00E24975" w:rsidP="00E24975">
            <w:pPr>
              <w:pStyle w:val="Arial11Bold"/>
              <w:rPr>
                <w:rFonts w:cs="Arial"/>
              </w:rPr>
            </w:pPr>
            <w:r w:rsidRPr="007E0B31">
              <w:rPr>
                <w:rFonts w:cs="Arial"/>
              </w:rPr>
              <w:t>Total Shutdown</w:t>
            </w:r>
          </w:p>
        </w:tc>
        <w:tc>
          <w:tcPr>
            <w:tcW w:w="6634" w:type="dxa"/>
          </w:tcPr>
          <w:p w14:paraId="5EDD63F2" w14:textId="1C79CF52" w:rsidR="00E24975" w:rsidRPr="007E0B31" w:rsidRDefault="00E24975" w:rsidP="00E24975">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24975" w:rsidRPr="007E0B31" w14:paraId="03665F8A" w14:textId="77777777" w:rsidTr="2C396FE4">
        <w:trPr>
          <w:cantSplit/>
        </w:trPr>
        <w:tc>
          <w:tcPr>
            <w:tcW w:w="2884" w:type="dxa"/>
          </w:tcPr>
          <w:p w14:paraId="133B8AA4" w14:textId="77777777" w:rsidR="00E24975" w:rsidRPr="007E0B31" w:rsidRDefault="00E24975" w:rsidP="00E24975">
            <w:pPr>
              <w:pStyle w:val="Arial11Bold"/>
              <w:rPr>
                <w:rFonts w:cs="Arial"/>
              </w:rPr>
            </w:pPr>
            <w:r w:rsidRPr="007E0B31">
              <w:rPr>
                <w:rFonts w:cs="Arial"/>
              </w:rPr>
              <w:t>Total System</w:t>
            </w:r>
          </w:p>
        </w:tc>
        <w:tc>
          <w:tcPr>
            <w:tcW w:w="6634" w:type="dxa"/>
          </w:tcPr>
          <w:p w14:paraId="6E425FE9" w14:textId="77777777" w:rsidR="00E24975" w:rsidRPr="007E0B31" w:rsidRDefault="00E24975" w:rsidP="00E24975">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24975" w:rsidRPr="007E0B31" w14:paraId="2CEA121D" w14:textId="77777777" w:rsidTr="2C396FE4">
        <w:trPr>
          <w:cantSplit/>
        </w:trPr>
        <w:tc>
          <w:tcPr>
            <w:tcW w:w="2884" w:type="dxa"/>
          </w:tcPr>
          <w:p w14:paraId="096BE835" w14:textId="77777777" w:rsidR="00E24975" w:rsidRPr="007E0B31" w:rsidRDefault="00E24975" w:rsidP="00E24975">
            <w:pPr>
              <w:pStyle w:val="Arial11Bold"/>
              <w:rPr>
                <w:rFonts w:cs="Arial"/>
              </w:rPr>
            </w:pPr>
            <w:r w:rsidRPr="007E0B31">
              <w:rPr>
                <w:rFonts w:cs="Arial"/>
              </w:rPr>
              <w:t>Trading Point</w:t>
            </w:r>
          </w:p>
        </w:tc>
        <w:tc>
          <w:tcPr>
            <w:tcW w:w="6634" w:type="dxa"/>
          </w:tcPr>
          <w:p w14:paraId="0BB80024" w14:textId="6807865F" w:rsidR="00E24975" w:rsidRPr="007E0B31" w:rsidRDefault="00E24975" w:rsidP="00E24975">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24975" w:rsidRPr="007E0B31" w14:paraId="6355B4EF" w14:textId="77777777" w:rsidTr="2C396FE4">
        <w:trPr>
          <w:cantSplit/>
        </w:trPr>
        <w:tc>
          <w:tcPr>
            <w:tcW w:w="2884" w:type="dxa"/>
          </w:tcPr>
          <w:p w14:paraId="2AC59C62" w14:textId="77777777" w:rsidR="00E24975" w:rsidRPr="007E0B31" w:rsidRDefault="00E24975" w:rsidP="00E24975">
            <w:pPr>
              <w:pStyle w:val="Arial11Bold"/>
              <w:rPr>
                <w:rFonts w:cs="Arial"/>
              </w:rPr>
            </w:pPr>
            <w:r w:rsidRPr="007E0B31">
              <w:rPr>
                <w:rFonts w:cs="Arial"/>
              </w:rPr>
              <w:t>Transfer Date</w:t>
            </w:r>
          </w:p>
        </w:tc>
        <w:tc>
          <w:tcPr>
            <w:tcW w:w="6634" w:type="dxa"/>
          </w:tcPr>
          <w:p w14:paraId="7A0D17C4" w14:textId="77777777" w:rsidR="00E24975" w:rsidRPr="007E0B31" w:rsidRDefault="00E24975" w:rsidP="00E24975">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24975" w:rsidRPr="007E0B31" w14:paraId="2FFD149D" w14:textId="77777777" w:rsidTr="2C396FE4">
        <w:trPr>
          <w:cantSplit/>
        </w:trPr>
        <w:tc>
          <w:tcPr>
            <w:tcW w:w="2884" w:type="dxa"/>
          </w:tcPr>
          <w:p w14:paraId="6A0B230B" w14:textId="77777777" w:rsidR="00E24975" w:rsidRPr="007E0B31" w:rsidRDefault="00E24975" w:rsidP="00E24975">
            <w:pPr>
              <w:pStyle w:val="Arial11Bold"/>
              <w:rPr>
                <w:rFonts w:cs="Arial"/>
              </w:rPr>
            </w:pPr>
            <w:r w:rsidRPr="007E0B31">
              <w:rPr>
                <w:rFonts w:cs="Arial"/>
              </w:rPr>
              <w:lastRenderedPageBreak/>
              <w:t>Transmission</w:t>
            </w:r>
          </w:p>
        </w:tc>
        <w:tc>
          <w:tcPr>
            <w:tcW w:w="6634" w:type="dxa"/>
          </w:tcPr>
          <w:p w14:paraId="484C3E41" w14:textId="77777777" w:rsidR="00E24975" w:rsidRPr="007E0B31" w:rsidRDefault="00E24975" w:rsidP="00E24975">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24975" w:rsidRPr="007E0B31" w14:paraId="369076F1" w14:textId="77777777" w:rsidTr="2C396FE4">
        <w:trPr>
          <w:cantSplit/>
        </w:trPr>
        <w:tc>
          <w:tcPr>
            <w:tcW w:w="2884" w:type="dxa"/>
          </w:tcPr>
          <w:p w14:paraId="1B0C8C13" w14:textId="77777777" w:rsidR="00E24975" w:rsidRPr="007E0B31" w:rsidRDefault="00E24975" w:rsidP="00E24975">
            <w:pPr>
              <w:pStyle w:val="Arial11Bold"/>
              <w:rPr>
                <w:rFonts w:cs="Arial"/>
              </w:rPr>
            </w:pPr>
            <w:r w:rsidRPr="007E0B31">
              <w:rPr>
                <w:rFonts w:cs="Arial"/>
                <w:lang w:val="en-US"/>
              </w:rPr>
              <w:t>Transmission Area</w:t>
            </w:r>
          </w:p>
        </w:tc>
        <w:tc>
          <w:tcPr>
            <w:tcW w:w="6634" w:type="dxa"/>
          </w:tcPr>
          <w:p w14:paraId="4B6681DA" w14:textId="77777777" w:rsidR="00E24975" w:rsidRPr="007E0B31" w:rsidRDefault="00E24975" w:rsidP="00E24975">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24975" w:rsidRPr="007E0B31" w14:paraId="052C965A" w14:textId="77777777" w:rsidTr="2C396FE4">
        <w:trPr>
          <w:cantSplit/>
        </w:trPr>
        <w:tc>
          <w:tcPr>
            <w:tcW w:w="2884" w:type="dxa"/>
          </w:tcPr>
          <w:p w14:paraId="5F2FC0DC" w14:textId="77777777" w:rsidR="00E24975" w:rsidRPr="007E0B31" w:rsidRDefault="00E24975" w:rsidP="00E24975">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24975" w:rsidRPr="007E0B31" w:rsidRDefault="00E24975" w:rsidP="00E24975">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24975" w:rsidRPr="007E0B31" w14:paraId="0DDE5639" w14:textId="77777777" w:rsidTr="2C396FE4">
        <w:trPr>
          <w:cantSplit/>
        </w:trPr>
        <w:tc>
          <w:tcPr>
            <w:tcW w:w="2884" w:type="dxa"/>
          </w:tcPr>
          <w:p w14:paraId="1A90AEFF" w14:textId="77777777" w:rsidR="00E24975" w:rsidRPr="007E0B31" w:rsidRDefault="00E24975" w:rsidP="00E24975">
            <w:pPr>
              <w:pStyle w:val="Arial11Bold"/>
              <w:rPr>
                <w:rFonts w:cs="Arial"/>
              </w:rPr>
            </w:pPr>
            <w:r w:rsidRPr="007E0B31">
              <w:rPr>
                <w:rFonts w:cs="Arial"/>
              </w:rPr>
              <w:t>Transmission DC Converter</w:t>
            </w:r>
          </w:p>
        </w:tc>
        <w:tc>
          <w:tcPr>
            <w:tcW w:w="6634" w:type="dxa"/>
          </w:tcPr>
          <w:p w14:paraId="3B963E3C" w14:textId="77777777" w:rsidR="00E24975" w:rsidRPr="007E0B31" w:rsidRDefault="00E24975" w:rsidP="00E24975">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24975" w:rsidRPr="007E0B31" w14:paraId="5F8263B5" w14:textId="77777777" w:rsidTr="2C396FE4">
        <w:trPr>
          <w:cantSplit/>
        </w:trPr>
        <w:tc>
          <w:tcPr>
            <w:tcW w:w="2884" w:type="dxa"/>
          </w:tcPr>
          <w:p w14:paraId="259E74B1" w14:textId="77777777" w:rsidR="00E24975" w:rsidRPr="007E0B31" w:rsidRDefault="00E24975" w:rsidP="00E24975">
            <w:pPr>
              <w:pStyle w:val="Arial11Bold"/>
              <w:rPr>
                <w:rFonts w:cs="Arial"/>
              </w:rPr>
            </w:pPr>
            <w:r w:rsidRPr="007E0B31">
              <w:rPr>
                <w:rFonts w:cs="Arial"/>
              </w:rPr>
              <w:t>Transmission Entry Capacity</w:t>
            </w:r>
          </w:p>
        </w:tc>
        <w:tc>
          <w:tcPr>
            <w:tcW w:w="6634" w:type="dxa"/>
          </w:tcPr>
          <w:p w14:paraId="4AEF75AE" w14:textId="77777777" w:rsidR="00E24975" w:rsidRPr="007E0B31" w:rsidRDefault="00E24975" w:rsidP="00E24975">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24975" w:rsidRPr="007E0B31" w14:paraId="01834965" w14:textId="77777777" w:rsidTr="2C396FE4">
        <w:trPr>
          <w:cantSplit/>
        </w:trPr>
        <w:tc>
          <w:tcPr>
            <w:tcW w:w="2884" w:type="dxa"/>
          </w:tcPr>
          <w:p w14:paraId="28380C3E" w14:textId="77777777" w:rsidR="00E24975" w:rsidRPr="007E0B31" w:rsidRDefault="00E24975" w:rsidP="00E24975">
            <w:pPr>
              <w:pStyle w:val="Arial11Bold"/>
              <w:rPr>
                <w:rFonts w:cs="Arial"/>
              </w:rPr>
            </w:pPr>
            <w:r w:rsidRPr="007E0B31">
              <w:rPr>
                <w:rFonts w:cs="Arial"/>
              </w:rPr>
              <w:t>Transmission Interface Circuit</w:t>
            </w:r>
          </w:p>
        </w:tc>
        <w:tc>
          <w:tcPr>
            <w:tcW w:w="6634" w:type="dxa"/>
          </w:tcPr>
          <w:p w14:paraId="093A792C" w14:textId="73A7926F" w:rsidR="00E24975" w:rsidRPr="007E0B31" w:rsidRDefault="00E24975" w:rsidP="00E24975">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24975" w:rsidRPr="007E0B31" w:rsidRDefault="00E24975" w:rsidP="00E24975">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24975" w:rsidRPr="007E0B31" w14:paraId="14A60B97" w14:textId="77777777" w:rsidTr="2C396FE4">
        <w:trPr>
          <w:cantSplit/>
        </w:trPr>
        <w:tc>
          <w:tcPr>
            <w:tcW w:w="2884" w:type="dxa"/>
          </w:tcPr>
          <w:p w14:paraId="24A351F4" w14:textId="77777777" w:rsidR="00E24975" w:rsidRPr="007E0B31" w:rsidRDefault="00E24975" w:rsidP="00E24975">
            <w:pPr>
              <w:pStyle w:val="Arial11Bold"/>
              <w:rPr>
                <w:rFonts w:cs="Arial"/>
              </w:rPr>
            </w:pPr>
            <w:r w:rsidRPr="007E0B31">
              <w:rPr>
                <w:rFonts w:cs="Arial"/>
              </w:rPr>
              <w:t>Transmission Interface Point</w:t>
            </w:r>
          </w:p>
        </w:tc>
        <w:tc>
          <w:tcPr>
            <w:tcW w:w="6634" w:type="dxa"/>
          </w:tcPr>
          <w:p w14:paraId="288BC234" w14:textId="0940EB1B" w:rsidR="00E24975" w:rsidRPr="007E0B31" w:rsidRDefault="00E24975" w:rsidP="00E24975">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24975" w:rsidRPr="007E0B31" w14:paraId="12E4E169" w14:textId="77777777" w:rsidTr="2C396FE4">
        <w:trPr>
          <w:cantSplit/>
        </w:trPr>
        <w:tc>
          <w:tcPr>
            <w:tcW w:w="2884" w:type="dxa"/>
          </w:tcPr>
          <w:p w14:paraId="41174EA6" w14:textId="77777777" w:rsidR="00E24975" w:rsidRPr="007E0B31" w:rsidRDefault="00E24975" w:rsidP="00E24975">
            <w:pPr>
              <w:pStyle w:val="Arial11Bold"/>
              <w:rPr>
                <w:rFonts w:cs="Arial"/>
              </w:rPr>
            </w:pPr>
            <w:r w:rsidRPr="007E0B31">
              <w:rPr>
                <w:rFonts w:cs="Arial"/>
              </w:rPr>
              <w:t>Transmission Interface Site</w:t>
            </w:r>
          </w:p>
        </w:tc>
        <w:tc>
          <w:tcPr>
            <w:tcW w:w="6634" w:type="dxa"/>
          </w:tcPr>
          <w:p w14:paraId="36310DA2" w14:textId="1A88231F" w:rsidR="00E24975" w:rsidRPr="007E0B31" w:rsidRDefault="00E24975" w:rsidP="00E24975">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24975" w:rsidRPr="007E0B31" w14:paraId="0B4F08F2" w14:textId="77777777" w:rsidTr="2C396FE4">
        <w:trPr>
          <w:cantSplit/>
        </w:trPr>
        <w:tc>
          <w:tcPr>
            <w:tcW w:w="2884" w:type="dxa"/>
          </w:tcPr>
          <w:p w14:paraId="71A83FA6" w14:textId="77777777" w:rsidR="00E24975" w:rsidRPr="007E0B31" w:rsidRDefault="00E24975" w:rsidP="00E24975">
            <w:pPr>
              <w:pStyle w:val="Arial11Bold"/>
              <w:rPr>
                <w:rFonts w:cs="Arial"/>
              </w:rPr>
            </w:pPr>
            <w:r w:rsidRPr="007E0B31">
              <w:rPr>
                <w:rFonts w:cs="Arial"/>
              </w:rPr>
              <w:t>Transmission Licence</w:t>
            </w:r>
          </w:p>
        </w:tc>
        <w:tc>
          <w:tcPr>
            <w:tcW w:w="6634" w:type="dxa"/>
          </w:tcPr>
          <w:p w14:paraId="5E9EC095" w14:textId="77777777" w:rsidR="00E24975" w:rsidRPr="007E0B31" w:rsidRDefault="00E24975" w:rsidP="00E24975">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24975" w:rsidRPr="007E0B31" w14:paraId="1F5A6A84" w14:textId="77777777" w:rsidTr="2C396FE4">
        <w:trPr>
          <w:cantSplit/>
        </w:trPr>
        <w:tc>
          <w:tcPr>
            <w:tcW w:w="2884" w:type="dxa"/>
          </w:tcPr>
          <w:p w14:paraId="7216E635" w14:textId="77777777" w:rsidR="00E24975" w:rsidRPr="007E0B31" w:rsidRDefault="00E24975" w:rsidP="00E24975">
            <w:pPr>
              <w:pStyle w:val="Arial11Bold"/>
              <w:rPr>
                <w:rFonts w:cs="Arial"/>
              </w:rPr>
            </w:pPr>
            <w:r w:rsidRPr="007E0B31">
              <w:rPr>
                <w:rFonts w:cs="Arial"/>
              </w:rPr>
              <w:t>Transmission Licensee</w:t>
            </w:r>
          </w:p>
        </w:tc>
        <w:tc>
          <w:tcPr>
            <w:tcW w:w="6634" w:type="dxa"/>
          </w:tcPr>
          <w:p w14:paraId="738A653A" w14:textId="37035491" w:rsidR="00E24975" w:rsidRPr="007E0B31" w:rsidRDefault="00E24975" w:rsidP="00E24975">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E24975" w:rsidRPr="007E0B31" w14:paraId="6ED18EA3" w14:textId="77777777" w:rsidTr="2C396FE4">
        <w:trPr>
          <w:cantSplit/>
        </w:trPr>
        <w:tc>
          <w:tcPr>
            <w:tcW w:w="2884" w:type="dxa"/>
          </w:tcPr>
          <w:p w14:paraId="6AB51AF3" w14:textId="77777777" w:rsidR="00E24975" w:rsidRPr="007E0B31" w:rsidRDefault="00E24975" w:rsidP="00E24975">
            <w:pPr>
              <w:pStyle w:val="Arial11Bold"/>
              <w:rPr>
                <w:rFonts w:cs="Arial"/>
              </w:rPr>
            </w:pPr>
            <w:r w:rsidRPr="007E0B31">
              <w:rPr>
                <w:rFonts w:cs="Arial"/>
              </w:rPr>
              <w:t>Transmission Site</w:t>
            </w:r>
          </w:p>
        </w:tc>
        <w:tc>
          <w:tcPr>
            <w:tcW w:w="6634" w:type="dxa"/>
          </w:tcPr>
          <w:p w14:paraId="307AB72A" w14:textId="46F51AFD" w:rsidR="00E24975" w:rsidRPr="007E0B31" w:rsidRDefault="00E24975" w:rsidP="00E24975">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24975" w:rsidRPr="007E0B31" w14:paraId="6581C4CA" w14:textId="77777777" w:rsidTr="2C396FE4">
        <w:trPr>
          <w:cantSplit/>
        </w:trPr>
        <w:tc>
          <w:tcPr>
            <w:tcW w:w="2884" w:type="dxa"/>
          </w:tcPr>
          <w:p w14:paraId="7859EEE2" w14:textId="77777777" w:rsidR="00E24975" w:rsidRPr="007E0B31" w:rsidRDefault="00E24975" w:rsidP="00E24975">
            <w:pPr>
              <w:pStyle w:val="Arial11Bold"/>
              <w:rPr>
                <w:rFonts w:cs="Arial"/>
              </w:rPr>
            </w:pPr>
            <w:r w:rsidRPr="007E0B31">
              <w:rPr>
                <w:rFonts w:cs="Arial"/>
              </w:rPr>
              <w:t>Transmission System</w:t>
            </w:r>
          </w:p>
        </w:tc>
        <w:tc>
          <w:tcPr>
            <w:tcW w:w="6634" w:type="dxa"/>
          </w:tcPr>
          <w:p w14:paraId="2D2E550E" w14:textId="77777777" w:rsidR="00E24975" w:rsidRPr="007E0B31" w:rsidRDefault="00E24975" w:rsidP="00E24975">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24975" w:rsidRPr="007E0B31" w14:paraId="6D673E45" w14:textId="77777777" w:rsidTr="2C396FE4">
        <w:trPr>
          <w:cantSplit/>
        </w:trPr>
        <w:tc>
          <w:tcPr>
            <w:tcW w:w="2884" w:type="dxa"/>
          </w:tcPr>
          <w:p w14:paraId="3E6756E5" w14:textId="77777777" w:rsidR="00E24975" w:rsidRPr="007E0B31" w:rsidRDefault="00E24975" w:rsidP="00E24975">
            <w:pPr>
              <w:pStyle w:val="Arial11Bold"/>
              <w:rPr>
                <w:rFonts w:cs="Arial"/>
              </w:rPr>
            </w:pPr>
            <w:r w:rsidRPr="007E0B31">
              <w:rPr>
                <w:rFonts w:cs="Arial"/>
              </w:rPr>
              <w:t>Turbine Time Constant</w:t>
            </w:r>
          </w:p>
        </w:tc>
        <w:tc>
          <w:tcPr>
            <w:tcW w:w="6634" w:type="dxa"/>
          </w:tcPr>
          <w:p w14:paraId="1D7D5D0B" w14:textId="77777777" w:rsidR="00E24975" w:rsidRPr="007E0B31" w:rsidRDefault="00E24975" w:rsidP="00E24975">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24975" w:rsidRPr="007E0B31" w14:paraId="69758B0F" w14:textId="77777777" w:rsidTr="2C396FE4">
        <w:trPr>
          <w:cantSplit/>
        </w:trPr>
        <w:tc>
          <w:tcPr>
            <w:tcW w:w="2884" w:type="dxa"/>
          </w:tcPr>
          <w:p w14:paraId="2CCCBDA7" w14:textId="77777777" w:rsidR="00E24975" w:rsidRPr="007E0B31" w:rsidRDefault="00E24975" w:rsidP="00E24975">
            <w:pPr>
              <w:pStyle w:val="Level1Text"/>
              <w:tabs>
                <w:tab w:val="left" w:pos="1701"/>
              </w:tabs>
              <w:spacing w:after="0" w:line="240" w:lineRule="auto"/>
              <w:ind w:left="0" w:firstLine="0"/>
              <w:rPr>
                <w:rFonts w:cs="Arial"/>
                <w:b/>
                <w:color w:val="auto"/>
                <w:lang w:val="en-GB"/>
              </w:rPr>
            </w:pPr>
            <w:r w:rsidRPr="007E0B31">
              <w:rPr>
                <w:rFonts w:cs="Arial"/>
                <w:b/>
                <w:color w:val="auto"/>
                <w:lang w:val="en-GB"/>
              </w:rPr>
              <w:lastRenderedPageBreak/>
              <w:t>Type A Power Generating Module</w:t>
            </w:r>
          </w:p>
        </w:tc>
        <w:tc>
          <w:tcPr>
            <w:tcW w:w="6634" w:type="dxa"/>
          </w:tcPr>
          <w:p w14:paraId="45946864" w14:textId="7F6B9525" w:rsidR="00E24975" w:rsidRPr="007E0B31" w:rsidRDefault="00E24975" w:rsidP="00E24975">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24975" w:rsidRPr="007E0B31" w14:paraId="617806BC" w14:textId="77777777" w:rsidTr="2C396FE4">
        <w:trPr>
          <w:cantSplit/>
        </w:trPr>
        <w:tc>
          <w:tcPr>
            <w:tcW w:w="2884" w:type="dxa"/>
          </w:tcPr>
          <w:p w14:paraId="5D64AA45" w14:textId="77777777" w:rsidR="00E24975" w:rsidRPr="007E0B31" w:rsidRDefault="00E24975" w:rsidP="00E24975">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24975" w:rsidRPr="007E0B31" w:rsidRDefault="00E24975" w:rsidP="00E24975">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24975" w:rsidRPr="007E0B31" w14:paraId="4DC46CF3" w14:textId="77777777" w:rsidTr="2C396FE4">
        <w:trPr>
          <w:cantSplit/>
        </w:trPr>
        <w:tc>
          <w:tcPr>
            <w:tcW w:w="2884" w:type="dxa"/>
          </w:tcPr>
          <w:p w14:paraId="54A735C9" w14:textId="77777777" w:rsidR="00E24975" w:rsidRPr="007E0B31" w:rsidRDefault="00E24975" w:rsidP="00E24975">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24975" w:rsidRPr="007E0B31" w:rsidRDefault="00E24975" w:rsidP="00E24975">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24975" w:rsidRPr="007E0B31" w14:paraId="04971D97" w14:textId="77777777" w:rsidTr="2C396FE4">
        <w:trPr>
          <w:cantSplit/>
        </w:trPr>
        <w:tc>
          <w:tcPr>
            <w:tcW w:w="2884" w:type="dxa"/>
          </w:tcPr>
          <w:p w14:paraId="03947CC0" w14:textId="77777777" w:rsidR="00E24975" w:rsidRPr="007E0B31" w:rsidRDefault="00E24975" w:rsidP="00E24975">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24975" w:rsidRPr="007E0B31" w:rsidRDefault="00E24975" w:rsidP="00E24975">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24975" w:rsidRPr="007E0B31" w:rsidRDefault="00E24975" w:rsidP="00E24975">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24975" w:rsidRPr="007E0B31" w:rsidRDefault="00E24975" w:rsidP="00E24975">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24975" w:rsidRPr="007E0B31" w14:paraId="23E68C54" w14:textId="77777777" w:rsidTr="2C396FE4">
        <w:trPr>
          <w:cantSplit/>
        </w:trPr>
        <w:tc>
          <w:tcPr>
            <w:tcW w:w="2884" w:type="dxa"/>
          </w:tcPr>
          <w:p w14:paraId="3456D5FD" w14:textId="77777777" w:rsidR="00E24975" w:rsidRPr="007E0B31" w:rsidRDefault="00E24975" w:rsidP="00E24975">
            <w:pPr>
              <w:pStyle w:val="Arial11Bold"/>
              <w:rPr>
                <w:rFonts w:cs="Arial"/>
              </w:rPr>
            </w:pPr>
            <w:r w:rsidRPr="007E0B31">
              <w:rPr>
                <w:rFonts w:cs="Arial"/>
              </w:rPr>
              <w:t>Unbalanced Load</w:t>
            </w:r>
          </w:p>
        </w:tc>
        <w:tc>
          <w:tcPr>
            <w:tcW w:w="6634" w:type="dxa"/>
          </w:tcPr>
          <w:p w14:paraId="025C243B" w14:textId="77777777" w:rsidR="00E24975" w:rsidRPr="007E0B31" w:rsidRDefault="00E24975" w:rsidP="00E24975">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24975" w:rsidRPr="007E0B31" w14:paraId="6D642429" w14:textId="77777777" w:rsidTr="2C396FE4">
        <w:trPr>
          <w:cantSplit/>
        </w:trPr>
        <w:tc>
          <w:tcPr>
            <w:tcW w:w="2884" w:type="dxa"/>
          </w:tcPr>
          <w:p w14:paraId="5EA24264" w14:textId="77777777" w:rsidR="00E24975" w:rsidRPr="007E0B31" w:rsidRDefault="00E24975" w:rsidP="00E24975">
            <w:pPr>
              <w:pStyle w:val="Arial11Bold"/>
              <w:rPr>
                <w:rFonts w:cs="Arial"/>
              </w:rPr>
            </w:pPr>
            <w:r w:rsidRPr="007E0B31">
              <w:rPr>
                <w:rFonts w:cs="Arial"/>
              </w:rPr>
              <w:t>Under-excitation Limiter</w:t>
            </w:r>
          </w:p>
        </w:tc>
        <w:tc>
          <w:tcPr>
            <w:tcW w:w="6634" w:type="dxa"/>
          </w:tcPr>
          <w:p w14:paraId="11D9D8F0" w14:textId="73B80FD9" w:rsidR="00E24975" w:rsidRPr="007E0B31" w:rsidRDefault="00E24975" w:rsidP="00E2497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24975" w:rsidRPr="007E0B31" w14:paraId="0050BCB9" w14:textId="77777777" w:rsidTr="2C396FE4">
        <w:trPr>
          <w:cantSplit/>
        </w:trPr>
        <w:tc>
          <w:tcPr>
            <w:tcW w:w="2884" w:type="dxa"/>
          </w:tcPr>
          <w:p w14:paraId="35CC22D8" w14:textId="77777777" w:rsidR="00E24975" w:rsidRPr="007E0B31" w:rsidRDefault="00E24975" w:rsidP="00E24975">
            <w:pPr>
              <w:pStyle w:val="Arial11Bold"/>
              <w:rPr>
                <w:rFonts w:cs="Arial"/>
              </w:rPr>
            </w:pPr>
            <w:r w:rsidRPr="007E0B31">
              <w:rPr>
                <w:rFonts w:cs="Arial"/>
              </w:rPr>
              <w:t>Under Frequency Relay</w:t>
            </w:r>
          </w:p>
        </w:tc>
        <w:tc>
          <w:tcPr>
            <w:tcW w:w="6634" w:type="dxa"/>
          </w:tcPr>
          <w:p w14:paraId="73618C50" w14:textId="77777777" w:rsidR="00E24975" w:rsidRPr="007E0B31" w:rsidRDefault="00E24975" w:rsidP="00E24975">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24975" w:rsidRPr="007E0B31" w14:paraId="38841ED8" w14:textId="77777777" w:rsidTr="2C396FE4">
        <w:trPr>
          <w:cantSplit/>
        </w:trPr>
        <w:tc>
          <w:tcPr>
            <w:tcW w:w="2884" w:type="dxa"/>
          </w:tcPr>
          <w:p w14:paraId="3464A8CD" w14:textId="77777777" w:rsidR="00E24975" w:rsidRPr="007E0B31" w:rsidRDefault="00E24975" w:rsidP="00E24975">
            <w:pPr>
              <w:pStyle w:val="Arial11Bold"/>
              <w:rPr>
                <w:rFonts w:cs="Arial"/>
              </w:rPr>
            </w:pPr>
            <w:r w:rsidRPr="007E0B31">
              <w:rPr>
                <w:rFonts w:cs="Arial"/>
              </w:rPr>
              <w:t>Unit Board</w:t>
            </w:r>
          </w:p>
        </w:tc>
        <w:tc>
          <w:tcPr>
            <w:tcW w:w="6634" w:type="dxa"/>
          </w:tcPr>
          <w:p w14:paraId="14AC7EAB" w14:textId="77777777" w:rsidR="00E24975" w:rsidRPr="007E0B31" w:rsidRDefault="00E24975" w:rsidP="00E24975">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 xml:space="preserve">Generating </w:t>
            </w:r>
            <w:proofErr w:type="gramStart"/>
            <w:r w:rsidRPr="007E0B31">
              <w:rPr>
                <w:rFonts w:cs="Arial"/>
                <w:b/>
              </w:rPr>
              <w:t>Unit</w:t>
            </w:r>
            <w:proofErr w:type="gramEnd"/>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24975" w:rsidRPr="007E0B31" w14:paraId="50BA31C8" w14:textId="77777777" w:rsidTr="2C396FE4">
        <w:trPr>
          <w:cantSplit/>
        </w:trPr>
        <w:tc>
          <w:tcPr>
            <w:tcW w:w="2884" w:type="dxa"/>
          </w:tcPr>
          <w:p w14:paraId="3FA00B34" w14:textId="77777777" w:rsidR="00E24975" w:rsidRPr="007E0B31" w:rsidRDefault="00E24975" w:rsidP="00E24975">
            <w:pPr>
              <w:pStyle w:val="Arial11Bold"/>
              <w:rPr>
                <w:rFonts w:cs="Arial"/>
              </w:rPr>
            </w:pPr>
            <w:r w:rsidRPr="007E0B31">
              <w:rPr>
                <w:rFonts w:cs="Arial"/>
              </w:rPr>
              <w:t>Unit Transformer</w:t>
            </w:r>
          </w:p>
        </w:tc>
        <w:tc>
          <w:tcPr>
            <w:tcW w:w="6634" w:type="dxa"/>
          </w:tcPr>
          <w:p w14:paraId="79DA8F59" w14:textId="7744E723" w:rsidR="00E24975" w:rsidRPr="007E0B31" w:rsidRDefault="00E24975" w:rsidP="00E24975">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24975" w:rsidRPr="007E0B31" w14:paraId="423C36C8" w14:textId="77777777" w:rsidTr="2C396FE4">
        <w:trPr>
          <w:cantSplit/>
        </w:trPr>
        <w:tc>
          <w:tcPr>
            <w:tcW w:w="2884" w:type="dxa"/>
          </w:tcPr>
          <w:p w14:paraId="1214A797" w14:textId="77777777" w:rsidR="00E24975" w:rsidRPr="007E0B31" w:rsidRDefault="00E24975" w:rsidP="00E24975">
            <w:pPr>
              <w:pStyle w:val="Arial11Bold"/>
              <w:rPr>
                <w:rFonts w:cs="Arial"/>
              </w:rPr>
            </w:pPr>
            <w:r w:rsidRPr="007E0B31">
              <w:rPr>
                <w:rFonts w:cs="Arial"/>
              </w:rPr>
              <w:t>Unit Load Controller Response Time Constant</w:t>
            </w:r>
          </w:p>
        </w:tc>
        <w:tc>
          <w:tcPr>
            <w:tcW w:w="6634" w:type="dxa"/>
          </w:tcPr>
          <w:p w14:paraId="3D6E0ED8" w14:textId="77777777" w:rsidR="00E24975" w:rsidRPr="007E0B31" w:rsidRDefault="00E24975" w:rsidP="00E24975">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24975" w:rsidRPr="007E0B31" w14:paraId="720B1B79" w14:textId="77777777" w:rsidTr="2C396FE4">
        <w:trPr>
          <w:cantSplit/>
        </w:trPr>
        <w:tc>
          <w:tcPr>
            <w:tcW w:w="2884" w:type="dxa"/>
          </w:tcPr>
          <w:p w14:paraId="1B0E66FB" w14:textId="4F0E4CAC" w:rsidR="00E24975" w:rsidRPr="007E0B31" w:rsidRDefault="00E24975" w:rsidP="00E24975">
            <w:pPr>
              <w:pStyle w:val="Arial11Bold"/>
              <w:rPr>
                <w:rFonts w:cs="Arial"/>
              </w:rPr>
            </w:pPr>
            <w:bookmarkStart w:id="114" w:name="_DV_C47"/>
            <w:r w:rsidRPr="007E0B31">
              <w:rPr>
                <w:rFonts w:cs="Arial"/>
              </w:rPr>
              <w:t>Unresolved Issues</w:t>
            </w:r>
            <w:bookmarkEnd w:id="114"/>
          </w:p>
        </w:tc>
        <w:tc>
          <w:tcPr>
            <w:tcW w:w="6634" w:type="dxa"/>
          </w:tcPr>
          <w:p w14:paraId="12917A3C" w14:textId="564B64BE" w:rsidR="00E24975" w:rsidRPr="007E0B31" w:rsidRDefault="00E24975" w:rsidP="00E24975">
            <w:pPr>
              <w:pStyle w:val="TableArial11"/>
              <w:rPr>
                <w:rFonts w:cs="Arial"/>
              </w:rPr>
            </w:pPr>
            <w:bookmarkStart w:id="115"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15"/>
          </w:p>
        </w:tc>
      </w:tr>
      <w:tr w:rsidR="00E24975" w:rsidRPr="007E0B31" w14:paraId="4EF10D55" w14:textId="77777777" w:rsidTr="2C396FE4">
        <w:trPr>
          <w:cantSplit/>
        </w:trPr>
        <w:tc>
          <w:tcPr>
            <w:tcW w:w="2884" w:type="dxa"/>
          </w:tcPr>
          <w:p w14:paraId="2F29DC55" w14:textId="77777777" w:rsidR="00E24975" w:rsidRPr="007E0B31" w:rsidRDefault="00E24975" w:rsidP="00E24975">
            <w:pPr>
              <w:pStyle w:val="Arial11Bold"/>
              <w:rPr>
                <w:rFonts w:cs="Arial"/>
              </w:rPr>
            </w:pPr>
            <w:r w:rsidRPr="007E0B31">
              <w:rPr>
                <w:rFonts w:cs="Arial"/>
              </w:rPr>
              <w:t>Urgent Modification</w:t>
            </w:r>
          </w:p>
        </w:tc>
        <w:tc>
          <w:tcPr>
            <w:tcW w:w="6634" w:type="dxa"/>
          </w:tcPr>
          <w:p w14:paraId="73F66797" w14:textId="77777777" w:rsidR="00E24975" w:rsidRPr="007E0B31" w:rsidRDefault="00E24975" w:rsidP="00E24975">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24975" w:rsidRPr="007E0B31" w14:paraId="0EBC8358" w14:textId="77777777" w:rsidTr="2C396FE4">
        <w:trPr>
          <w:cantSplit/>
        </w:trPr>
        <w:tc>
          <w:tcPr>
            <w:tcW w:w="2884" w:type="dxa"/>
          </w:tcPr>
          <w:p w14:paraId="10994AED" w14:textId="77777777" w:rsidR="00E24975" w:rsidRPr="007E0B31" w:rsidRDefault="00E24975" w:rsidP="00E24975">
            <w:pPr>
              <w:pStyle w:val="Arial11Bold"/>
              <w:rPr>
                <w:rFonts w:cs="Arial"/>
              </w:rPr>
            </w:pPr>
            <w:r w:rsidRPr="007E0B31">
              <w:rPr>
                <w:rFonts w:cs="Arial"/>
              </w:rPr>
              <w:t>User</w:t>
            </w:r>
          </w:p>
        </w:tc>
        <w:tc>
          <w:tcPr>
            <w:tcW w:w="6634" w:type="dxa"/>
          </w:tcPr>
          <w:p w14:paraId="63DC1FCA" w14:textId="70173463" w:rsidR="00E24975" w:rsidRPr="007E0B31" w:rsidRDefault="00E24975" w:rsidP="00E24975">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24975" w:rsidRPr="007E0B31" w14:paraId="1F55286A" w14:textId="77777777" w:rsidTr="2C396FE4">
        <w:trPr>
          <w:cantSplit/>
        </w:trPr>
        <w:tc>
          <w:tcPr>
            <w:tcW w:w="2884" w:type="dxa"/>
          </w:tcPr>
          <w:p w14:paraId="71077D37" w14:textId="33CFD5CB" w:rsidR="00E24975" w:rsidRPr="007E0B31" w:rsidRDefault="00E24975" w:rsidP="00E24975">
            <w:pPr>
              <w:pStyle w:val="Arial11Bold"/>
              <w:rPr>
                <w:rFonts w:cs="Arial"/>
                <w:u w:val="single"/>
              </w:rPr>
            </w:pPr>
            <w:bookmarkStart w:id="116" w:name="_DV_C49"/>
            <w:r w:rsidRPr="007E0B31">
              <w:rPr>
                <w:rFonts w:cs="Arial"/>
              </w:rPr>
              <w:lastRenderedPageBreak/>
              <w:t>User Data File Structure</w:t>
            </w:r>
            <w:bookmarkEnd w:id="116"/>
          </w:p>
        </w:tc>
        <w:tc>
          <w:tcPr>
            <w:tcW w:w="6634" w:type="dxa"/>
          </w:tcPr>
          <w:p w14:paraId="475B944D" w14:textId="77258ADD" w:rsidR="00E24975" w:rsidRPr="007E0B31" w:rsidRDefault="00E24975" w:rsidP="00E24975">
            <w:pPr>
              <w:pStyle w:val="TableArial11"/>
              <w:rPr>
                <w:rFonts w:cs="Arial"/>
              </w:rPr>
            </w:pPr>
            <w:bookmarkStart w:id="117"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17"/>
          </w:p>
        </w:tc>
      </w:tr>
      <w:tr w:rsidR="00E24975" w:rsidRPr="007E0B31" w14:paraId="24C40449" w14:textId="77777777" w:rsidTr="2C396FE4">
        <w:trPr>
          <w:cantSplit/>
        </w:trPr>
        <w:tc>
          <w:tcPr>
            <w:tcW w:w="2884" w:type="dxa"/>
          </w:tcPr>
          <w:p w14:paraId="20FC2734" w14:textId="77777777" w:rsidR="00E24975" w:rsidRPr="007E0B31" w:rsidRDefault="00E24975" w:rsidP="00E24975">
            <w:pPr>
              <w:pStyle w:val="Arial11Bold"/>
              <w:rPr>
                <w:rFonts w:cs="Arial"/>
              </w:rPr>
            </w:pPr>
            <w:r w:rsidRPr="007E0B31">
              <w:rPr>
                <w:rFonts w:cs="Arial"/>
              </w:rPr>
              <w:t>User Development</w:t>
            </w:r>
          </w:p>
        </w:tc>
        <w:tc>
          <w:tcPr>
            <w:tcW w:w="6634" w:type="dxa"/>
          </w:tcPr>
          <w:p w14:paraId="0478AE51" w14:textId="77777777" w:rsidR="00E24975" w:rsidRPr="007E0B31" w:rsidRDefault="00E24975" w:rsidP="00E24975">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24975" w:rsidRPr="007E0B31" w14:paraId="3332ECCB" w14:textId="77777777" w:rsidTr="2C396FE4">
        <w:trPr>
          <w:cantSplit/>
        </w:trPr>
        <w:tc>
          <w:tcPr>
            <w:tcW w:w="2884" w:type="dxa"/>
          </w:tcPr>
          <w:p w14:paraId="0EE53A77" w14:textId="02AE4348" w:rsidR="00E24975" w:rsidRPr="007E0B31" w:rsidRDefault="00E24975" w:rsidP="00E24975">
            <w:pPr>
              <w:pStyle w:val="Arial11Bold"/>
              <w:rPr>
                <w:rFonts w:cs="Arial"/>
              </w:rPr>
            </w:pPr>
            <w:bookmarkStart w:id="118" w:name="_DV_C51"/>
            <w:r w:rsidRPr="007E0B31">
              <w:rPr>
                <w:rFonts w:cs="Arial"/>
              </w:rPr>
              <w:t>User Self Certification of Compliance</w:t>
            </w:r>
            <w:bookmarkEnd w:id="118"/>
          </w:p>
        </w:tc>
        <w:tc>
          <w:tcPr>
            <w:tcW w:w="6634" w:type="dxa"/>
          </w:tcPr>
          <w:p w14:paraId="0B00A7D2" w14:textId="77777777" w:rsidR="00E24975" w:rsidRPr="007E0B31" w:rsidRDefault="00E24975" w:rsidP="00E24975">
            <w:pPr>
              <w:pStyle w:val="TableArial11"/>
              <w:rPr>
                <w:rFonts w:cs="Arial"/>
              </w:rPr>
            </w:pPr>
            <w:bookmarkStart w:id="119" w:name="_DV_C52"/>
            <w:r w:rsidRPr="007E0B31">
              <w:rPr>
                <w:rFonts w:cs="Arial"/>
              </w:rPr>
              <w:t>A certificate, in the form attached at CP.A.2</w:t>
            </w:r>
            <w:bookmarkStart w:id="120" w:name="_DV_C53"/>
            <w:bookmarkEnd w:id="119"/>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21" w:name="_DV_C56"/>
            <w:bookmarkEnd w:id="120"/>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21"/>
          </w:p>
        </w:tc>
      </w:tr>
      <w:tr w:rsidR="00E24975" w:rsidRPr="007E0B31" w14:paraId="1875D733" w14:textId="77777777" w:rsidTr="2C396FE4">
        <w:trPr>
          <w:cantSplit/>
        </w:trPr>
        <w:tc>
          <w:tcPr>
            <w:tcW w:w="2884" w:type="dxa"/>
          </w:tcPr>
          <w:p w14:paraId="43B308DA" w14:textId="77777777" w:rsidR="00E24975" w:rsidRPr="007E0B31" w:rsidRDefault="00E24975" w:rsidP="00E24975">
            <w:pPr>
              <w:pStyle w:val="Arial11Bold"/>
              <w:rPr>
                <w:rFonts w:cs="Arial"/>
              </w:rPr>
            </w:pPr>
            <w:r w:rsidRPr="007E0B31">
              <w:rPr>
                <w:rFonts w:cs="Arial"/>
              </w:rPr>
              <w:t>User Site</w:t>
            </w:r>
          </w:p>
        </w:tc>
        <w:tc>
          <w:tcPr>
            <w:tcW w:w="6634" w:type="dxa"/>
          </w:tcPr>
          <w:p w14:paraId="0B24A90C" w14:textId="7ABB869F" w:rsidR="00E24975" w:rsidRPr="007E0B31" w:rsidRDefault="00E24975" w:rsidP="00E24975">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24975" w:rsidRPr="007E0B31" w14:paraId="12D3AE6B" w14:textId="77777777" w:rsidTr="2C396FE4">
        <w:trPr>
          <w:cantSplit/>
        </w:trPr>
        <w:tc>
          <w:tcPr>
            <w:tcW w:w="2884" w:type="dxa"/>
          </w:tcPr>
          <w:p w14:paraId="7BCD8EF3" w14:textId="77777777" w:rsidR="00E24975" w:rsidRPr="007E0B31" w:rsidRDefault="00E24975" w:rsidP="00E24975">
            <w:pPr>
              <w:pStyle w:val="Arial11Bold"/>
              <w:rPr>
                <w:rFonts w:cs="Arial"/>
              </w:rPr>
            </w:pPr>
            <w:r w:rsidRPr="007E0B31">
              <w:rPr>
                <w:rFonts w:cs="Arial"/>
              </w:rPr>
              <w:t>User System</w:t>
            </w:r>
          </w:p>
        </w:tc>
        <w:tc>
          <w:tcPr>
            <w:tcW w:w="6634" w:type="dxa"/>
          </w:tcPr>
          <w:p w14:paraId="17F1EECD" w14:textId="77777777" w:rsidR="00E24975" w:rsidRPr="007E0B31" w:rsidRDefault="00E24975" w:rsidP="00E24975">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E24975" w:rsidRPr="007E0B31" w:rsidRDefault="00E24975" w:rsidP="00E24975">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24975" w:rsidRPr="007E0B31" w:rsidRDefault="00E24975" w:rsidP="00E24975">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24975" w:rsidRPr="007E0B31" w:rsidRDefault="00E24975" w:rsidP="00E24975">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E24975" w:rsidRPr="007E0B31" w:rsidRDefault="00E24975" w:rsidP="00E24975">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24975" w:rsidRPr="007E0B31" w:rsidRDefault="00E24975" w:rsidP="00E24975">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24975" w:rsidRPr="007E0B31" w:rsidRDefault="00E24975" w:rsidP="00E24975">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24975" w:rsidRPr="007E0B31" w:rsidRDefault="00E24975" w:rsidP="00E24975">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24975" w:rsidRPr="007E0B31" w14:paraId="2DEDB843" w14:textId="77777777" w:rsidTr="2C396FE4">
        <w:trPr>
          <w:cantSplit/>
        </w:trPr>
        <w:tc>
          <w:tcPr>
            <w:tcW w:w="2884" w:type="dxa"/>
          </w:tcPr>
          <w:p w14:paraId="5DD6FE55" w14:textId="77777777" w:rsidR="00E24975" w:rsidRPr="007E0B31" w:rsidRDefault="00E24975" w:rsidP="00E24975">
            <w:pPr>
              <w:pStyle w:val="Arial11Bold"/>
              <w:rPr>
                <w:rFonts w:cs="Arial"/>
              </w:rPr>
            </w:pPr>
            <w:r w:rsidRPr="007E0B31">
              <w:rPr>
                <w:rFonts w:cs="Arial"/>
              </w:rPr>
              <w:lastRenderedPageBreak/>
              <w:t>User System Entry Point</w:t>
            </w:r>
          </w:p>
        </w:tc>
        <w:tc>
          <w:tcPr>
            <w:tcW w:w="6634" w:type="dxa"/>
          </w:tcPr>
          <w:p w14:paraId="6382FA56" w14:textId="266D53CF" w:rsidR="00E24975" w:rsidRDefault="00E24975" w:rsidP="00E24975">
            <w:pPr>
              <w:pStyle w:val="TableArial11"/>
              <w:rPr>
                <w:rFonts w:cs="Arial"/>
              </w:rPr>
            </w:pPr>
            <w:r w:rsidRPr="007E0B31">
              <w:rPr>
                <w:rFonts w:cs="Arial"/>
              </w:rPr>
              <w:t>A point at which</w:t>
            </w:r>
            <w:r>
              <w:rPr>
                <w:rFonts w:cs="Arial"/>
              </w:rPr>
              <w:t>;</w:t>
            </w:r>
          </w:p>
          <w:p w14:paraId="08877A38" w14:textId="4B34FA20" w:rsidR="00E24975" w:rsidRDefault="00E24975" w:rsidP="00E24975">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E24975" w:rsidRDefault="00E24975" w:rsidP="00E24975">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E24975" w:rsidRDefault="00E24975" w:rsidP="00E24975">
            <w:pPr>
              <w:pStyle w:val="TableArial11"/>
              <w:ind w:left="440"/>
              <w:rPr>
                <w:rFonts w:cs="Arial"/>
              </w:rPr>
            </w:pPr>
            <w:r w:rsidRPr="007E0B31">
              <w:rPr>
                <w:rFonts w:cs="Arial"/>
              </w:rPr>
              <w:t xml:space="preserve">a </w:t>
            </w:r>
            <w:r w:rsidRPr="007E0B31">
              <w:rPr>
                <w:rFonts w:cs="Arial"/>
                <w:b/>
              </w:rPr>
              <w:t xml:space="preserve">CCGT </w:t>
            </w:r>
            <w:proofErr w:type="spellStart"/>
            <w:r w:rsidRPr="007E0B31">
              <w:rPr>
                <w:rFonts w:cs="Arial"/>
                <w:b/>
              </w:rPr>
              <w:t>Module</w:t>
            </w:r>
            <w:r w:rsidRPr="00D9732F">
              <w:rPr>
                <w:rFonts w:cs="Arial"/>
                <w:bCs/>
              </w:rPr>
              <w:t>;</w:t>
            </w:r>
            <w:r w:rsidRPr="007E0B31">
              <w:rPr>
                <w:rFonts w:cs="Arial"/>
              </w:rPr>
              <w:t>or</w:t>
            </w:r>
            <w:proofErr w:type="spellEnd"/>
            <w:r w:rsidRPr="007E0B31">
              <w:rPr>
                <w:rFonts w:cs="Arial"/>
              </w:rPr>
              <w:t xml:space="preserve"> </w:t>
            </w:r>
          </w:p>
          <w:p w14:paraId="327A4C78" w14:textId="77777777" w:rsidR="00E24975" w:rsidRDefault="00E24975" w:rsidP="00E24975">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24975" w:rsidRDefault="00E24975" w:rsidP="00E24975">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E24975" w:rsidRDefault="00E24975" w:rsidP="00E24975">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24975" w:rsidRDefault="00E24975" w:rsidP="00E24975">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24975" w:rsidRDefault="00E24975" w:rsidP="00E24975">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24975" w:rsidRPr="002A73E9" w:rsidRDefault="00E24975" w:rsidP="00E24975">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24975" w:rsidRPr="007E0B31" w14:paraId="71382D54" w14:textId="77777777" w:rsidTr="2C396FE4">
        <w:trPr>
          <w:cantSplit/>
        </w:trPr>
        <w:tc>
          <w:tcPr>
            <w:tcW w:w="2884" w:type="dxa"/>
          </w:tcPr>
          <w:p w14:paraId="648F4727" w14:textId="0C0E36FB" w:rsidR="00E24975" w:rsidRPr="003A2637" w:rsidRDefault="00E24975" w:rsidP="00E24975">
            <w:pPr>
              <w:pStyle w:val="Arial11Bold"/>
            </w:pPr>
            <w:r w:rsidRPr="003A2637">
              <w:t>Virtual Lead Party</w:t>
            </w:r>
          </w:p>
        </w:tc>
        <w:tc>
          <w:tcPr>
            <w:tcW w:w="6634" w:type="dxa"/>
          </w:tcPr>
          <w:p w14:paraId="67A99EA6" w14:textId="583435A8" w:rsidR="00E24975" w:rsidRPr="003A2637" w:rsidRDefault="00E24975" w:rsidP="00E24975">
            <w:pPr>
              <w:pStyle w:val="TableArial11"/>
            </w:pPr>
            <w:r w:rsidRPr="003A2637">
              <w:t xml:space="preserve">As defined in the </w:t>
            </w:r>
            <w:r w:rsidRPr="003A2637">
              <w:rPr>
                <w:b/>
              </w:rPr>
              <w:t>BSC</w:t>
            </w:r>
            <w:r w:rsidRPr="003A2637">
              <w:t>.</w:t>
            </w:r>
          </w:p>
        </w:tc>
      </w:tr>
      <w:tr w:rsidR="00E24975" w:rsidRPr="00C45ED9" w14:paraId="2DBF5F7B" w14:textId="77777777" w:rsidTr="2C396FE4">
        <w:trPr>
          <w:cantSplit/>
        </w:trPr>
        <w:tc>
          <w:tcPr>
            <w:tcW w:w="2884" w:type="dxa"/>
          </w:tcPr>
          <w:p w14:paraId="70F12CA8" w14:textId="3CBA11F6" w:rsidR="00E24975" w:rsidRPr="00C45ED9" w:rsidRDefault="00E24975" w:rsidP="00E24975">
            <w:pPr>
              <w:pStyle w:val="Arial11Bold"/>
              <w:rPr>
                <w:rFonts w:cs="Arial"/>
              </w:rPr>
            </w:pPr>
            <w:r w:rsidRPr="002510FF">
              <w:rPr>
                <w:rFonts w:cs="Arial"/>
              </w:rPr>
              <w:t>Voltage Jump Reactive Power</w:t>
            </w:r>
          </w:p>
        </w:tc>
        <w:tc>
          <w:tcPr>
            <w:tcW w:w="6634" w:type="dxa"/>
          </w:tcPr>
          <w:p w14:paraId="494FF092" w14:textId="77777777" w:rsidR="00E24975" w:rsidRPr="002510FF" w:rsidRDefault="00E24975" w:rsidP="00E24975">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24975" w:rsidRPr="002510FF" w:rsidRDefault="00E24975" w:rsidP="00E24975">
            <w:pPr>
              <w:pStyle w:val="Default"/>
              <w:jc w:val="both"/>
              <w:rPr>
                <w:color w:val="auto"/>
                <w:sz w:val="20"/>
                <w:szCs w:val="20"/>
              </w:rPr>
            </w:pPr>
          </w:p>
          <w:p w14:paraId="6F4B105B" w14:textId="40F71B72" w:rsidR="00E24975" w:rsidRPr="00C45ED9" w:rsidRDefault="00E24975" w:rsidP="00E24975">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E24975" w:rsidRPr="007E0B31" w14:paraId="28BB7E6E" w14:textId="77777777" w:rsidTr="2C396FE4">
        <w:trPr>
          <w:cantSplit/>
        </w:trPr>
        <w:tc>
          <w:tcPr>
            <w:tcW w:w="2884" w:type="dxa"/>
          </w:tcPr>
          <w:p w14:paraId="13C29FC9" w14:textId="77777777" w:rsidR="00E24975" w:rsidRPr="007E0B31" w:rsidRDefault="00E24975" w:rsidP="00E24975">
            <w:pPr>
              <w:pStyle w:val="Arial11Bold"/>
              <w:rPr>
                <w:rFonts w:cs="Arial"/>
              </w:rPr>
            </w:pPr>
            <w:r w:rsidRPr="007E0B31">
              <w:rPr>
                <w:rFonts w:cs="Arial"/>
              </w:rPr>
              <w:t>Water Time Constant</w:t>
            </w:r>
          </w:p>
        </w:tc>
        <w:tc>
          <w:tcPr>
            <w:tcW w:w="6634" w:type="dxa"/>
          </w:tcPr>
          <w:p w14:paraId="2C789366" w14:textId="77777777" w:rsidR="00E24975" w:rsidRPr="007E0B31" w:rsidRDefault="00E24975" w:rsidP="00E24975">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24975" w:rsidRPr="007E0B31" w14:paraId="10B4E60E" w14:textId="77777777" w:rsidTr="2C396FE4">
        <w:trPr>
          <w:cantSplit/>
        </w:trPr>
        <w:tc>
          <w:tcPr>
            <w:tcW w:w="2884" w:type="dxa"/>
          </w:tcPr>
          <w:p w14:paraId="3BEE1BA7" w14:textId="77777777" w:rsidR="00E24975" w:rsidRPr="007E0B31" w:rsidRDefault="00E24975" w:rsidP="00E24975">
            <w:pPr>
              <w:pStyle w:val="Arial11Bold"/>
              <w:rPr>
                <w:rFonts w:cs="Arial"/>
              </w:rPr>
            </w:pPr>
            <w:r w:rsidRPr="007E0B31">
              <w:rPr>
                <w:rFonts w:cs="Arial"/>
              </w:rPr>
              <w:t>Website</w:t>
            </w:r>
          </w:p>
        </w:tc>
        <w:tc>
          <w:tcPr>
            <w:tcW w:w="6634" w:type="dxa"/>
          </w:tcPr>
          <w:p w14:paraId="38A79967" w14:textId="68B9F503" w:rsidR="00E24975" w:rsidRPr="007E0B31" w:rsidRDefault="00E24975" w:rsidP="00E24975">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24975" w:rsidRPr="007E0B31" w14:paraId="16BFB7FB" w14:textId="77777777" w:rsidTr="2C396FE4">
        <w:trPr>
          <w:cantSplit/>
        </w:trPr>
        <w:tc>
          <w:tcPr>
            <w:tcW w:w="2884" w:type="dxa"/>
          </w:tcPr>
          <w:p w14:paraId="06EA4E34" w14:textId="77777777" w:rsidR="00E24975" w:rsidRPr="007E0B31" w:rsidRDefault="00E24975" w:rsidP="00E24975">
            <w:pPr>
              <w:pStyle w:val="Arial11Bold"/>
              <w:rPr>
                <w:rFonts w:cs="Arial"/>
              </w:rPr>
            </w:pPr>
            <w:r w:rsidRPr="007E0B31">
              <w:rPr>
                <w:rFonts w:cs="Arial"/>
              </w:rPr>
              <w:t>Weekly ACS Conditions</w:t>
            </w:r>
          </w:p>
        </w:tc>
        <w:tc>
          <w:tcPr>
            <w:tcW w:w="6634" w:type="dxa"/>
          </w:tcPr>
          <w:p w14:paraId="65C6CD52" w14:textId="77777777" w:rsidR="00E24975" w:rsidRPr="007E0B31" w:rsidRDefault="00E24975" w:rsidP="00E24975">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24975" w:rsidRPr="007E0B31" w14:paraId="52CA6CC1" w14:textId="77777777" w:rsidTr="2C396FE4">
        <w:trPr>
          <w:cantSplit/>
        </w:trPr>
        <w:tc>
          <w:tcPr>
            <w:tcW w:w="2884" w:type="dxa"/>
          </w:tcPr>
          <w:p w14:paraId="5401CEF5" w14:textId="77777777" w:rsidR="00E24975" w:rsidRPr="007E0B31" w:rsidRDefault="00E24975" w:rsidP="00E24975">
            <w:pPr>
              <w:pStyle w:val="Arial11Bold"/>
              <w:rPr>
                <w:rFonts w:cs="Arial"/>
              </w:rPr>
            </w:pPr>
            <w:r w:rsidRPr="007E0B31">
              <w:rPr>
                <w:rFonts w:cs="Arial"/>
              </w:rPr>
              <w:t>WG Consultation Alternative Request</w:t>
            </w:r>
          </w:p>
        </w:tc>
        <w:tc>
          <w:tcPr>
            <w:tcW w:w="6634" w:type="dxa"/>
          </w:tcPr>
          <w:p w14:paraId="646D5E60" w14:textId="0ED4CB18" w:rsidR="00E24975" w:rsidRPr="007E0B31" w:rsidRDefault="00E24975" w:rsidP="00E24975">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24975" w:rsidRPr="007E0B31" w14:paraId="77D7428B" w14:textId="77777777" w:rsidTr="2C396FE4">
        <w:trPr>
          <w:cantSplit/>
        </w:trPr>
        <w:tc>
          <w:tcPr>
            <w:tcW w:w="2884" w:type="dxa"/>
          </w:tcPr>
          <w:p w14:paraId="3ABB06D3" w14:textId="77777777" w:rsidR="00E24975" w:rsidRPr="007E0B31" w:rsidRDefault="00E24975" w:rsidP="00E24975">
            <w:pPr>
              <w:pStyle w:val="Arial11Bold"/>
              <w:rPr>
                <w:rFonts w:cs="Arial"/>
              </w:rPr>
            </w:pPr>
            <w:r w:rsidRPr="007E0B31">
              <w:rPr>
                <w:rFonts w:cs="Arial"/>
              </w:rPr>
              <w:t>Workgroup</w:t>
            </w:r>
          </w:p>
        </w:tc>
        <w:tc>
          <w:tcPr>
            <w:tcW w:w="6634" w:type="dxa"/>
          </w:tcPr>
          <w:p w14:paraId="3C071C58" w14:textId="3E96F164" w:rsidR="00E24975" w:rsidRPr="007E0B31" w:rsidRDefault="00E24975" w:rsidP="00E24975">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24975" w:rsidRPr="007E0B31" w14:paraId="0DB5431E" w14:textId="77777777" w:rsidTr="2C396FE4">
        <w:trPr>
          <w:cantSplit/>
        </w:trPr>
        <w:tc>
          <w:tcPr>
            <w:tcW w:w="2884" w:type="dxa"/>
          </w:tcPr>
          <w:p w14:paraId="1820C1E3" w14:textId="77777777" w:rsidR="00E24975" w:rsidRPr="007E0B31" w:rsidRDefault="00E24975" w:rsidP="00E24975">
            <w:pPr>
              <w:pStyle w:val="Arial11Bold"/>
              <w:rPr>
                <w:rFonts w:cs="Arial"/>
              </w:rPr>
            </w:pPr>
            <w:r w:rsidRPr="007E0B31">
              <w:rPr>
                <w:rFonts w:cs="Arial"/>
              </w:rPr>
              <w:lastRenderedPageBreak/>
              <w:t>Workgroup Consultation</w:t>
            </w:r>
          </w:p>
        </w:tc>
        <w:tc>
          <w:tcPr>
            <w:tcW w:w="6634" w:type="dxa"/>
          </w:tcPr>
          <w:p w14:paraId="3BBAF0D1" w14:textId="4A8FF3F0" w:rsidR="00E24975" w:rsidRPr="007E0B31" w:rsidRDefault="00E24975" w:rsidP="00E24975">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24975" w:rsidRPr="007E0B31" w14:paraId="5FE213B7" w14:textId="77777777" w:rsidTr="2C396FE4">
        <w:trPr>
          <w:cantSplit/>
        </w:trPr>
        <w:tc>
          <w:tcPr>
            <w:tcW w:w="2884" w:type="dxa"/>
          </w:tcPr>
          <w:p w14:paraId="7DDC8A6B" w14:textId="77777777" w:rsidR="00E24975" w:rsidRPr="007E0B31" w:rsidRDefault="00E24975" w:rsidP="00E24975">
            <w:pPr>
              <w:pStyle w:val="Arial11Bold"/>
              <w:rPr>
                <w:rFonts w:cs="Arial"/>
              </w:rPr>
            </w:pPr>
            <w:r w:rsidRPr="007E0B31">
              <w:rPr>
                <w:rFonts w:cs="Arial"/>
              </w:rPr>
              <w:t>Workgroup Alternative Grid Code Modification</w:t>
            </w:r>
          </w:p>
        </w:tc>
        <w:tc>
          <w:tcPr>
            <w:tcW w:w="6634" w:type="dxa"/>
          </w:tcPr>
          <w:p w14:paraId="10B737BD" w14:textId="58EA8ECE" w:rsidR="00E24975" w:rsidRPr="007E0B31" w:rsidRDefault="00E24975" w:rsidP="00E24975">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24975" w:rsidRPr="007E0B31" w14:paraId="0C414BA6" w14:textId="77777777" w:rsidTr="2C396FE4">
        <w:trPr>
          <w:cantSplit/>
        </w:trPr>
        <w:tc>
          <w:tcPr>
            <w:tcW w:w="2884" w:type="dxa"/>
          </w:tcPr>
          <w:p w14:paraId="7F1B4D4F" w14:textId="77777777" w:rsidR="00E24975" w:rsidRPr="007E0B31" w:rsidRDefault="00E24975" w:rsidP="00E24975">
            <w:pPr>
              <w:pStyle w:val="Arial11Bold"/>
              <w:rPr>
                <w:rFonts w:cs="Arial"/>
              </w:rPr>
            </w:pPr>
            <w:r w:rsidRPr="007E0B31">
              <w:rPr>
                <w:rFonts w:cs="Arial"/>
              </w:rPr>
              <w:t>Zonal System Security Requirements</w:t>
            </w:r>
          </w:p>
        </w:tc>
        <w:tc>
          <w:tcPr>
            <w:tcW w:w="6634" w:type="dxa"/>
          </w:tcPr>
          <w:p w14:paraId="5571DD3D" w14:textId="77777777" w:rsidR="00E24975" w:rsidRPr="007E0B31" w:rsidRDefault="00E24975" w:rsidP="00E24975">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lastRenderedPageBreak/>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122"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122"/>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even" r:id="rId15"/>
      <w:headerReference w:type="default" r:id="rId16"/>
      <w:footerReference w:type="even" r:id="rId17"/>
      <w:footerReference w:type="default" r:id="rId18"/>
      <w:headerReference w:type="first" r:id="rId19"/>
      <w:footerReference w:type="first" r:id="rId20"/>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52" w:author="Steve Baker (NESO)" w:date="2025-01-13T15:37:00Z" w:initials="SB">
    <w:p w14:paraId="572451DD" w14:textId="77777777" w:rsidR="00767970" w:rsidRDefault="00767970" w:rsidP="00767970">
      <w:pPr>
        <w:pStyle w:val="CommentText"/>
      </w:pPr>
      <w:r>
        <w:rPr>
          <w:rStyle w:val="CommentReference"/>
        </w:rPr>
        <w:annotationRef/>
      </w:r>
      <w:r>
        <w:rPr>
          <w:highlight w:val="yellow"/>
        </w:rPr>
        <w:t>WG Consultation comment: Needs to be specified exactly what FSoE means - e.g. volume which can be imported / exported / in storage (and losses apply in and out). Exported seems the most logical.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72451D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2E01EA6" w16cex:dateUtc="2025-01-13T15: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72451DD" w16cid:durableId="72E01EA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74DF3" w14:textId="77777777" w:rsidR="00FB4BEA" w:rsidRDefault="00FB4BEA" w:rsidP="008F1F3E">
      <w:pPr>
        <w:pStyle w:val="Header"/>
      </w:pPr>
      <w:r>
        <w:separator/>
      </w:r>
    </w:p>
  </w:endnote>
  <w:endnote w:type="continuationSeparator" w:id="0">
    <w:p w14:paraId="2A628B37" w14:textId="77777777" w:rsidR="00FB4BEA" w:rsidRDefault="00FB4BEA" w:rsidP="008F1F3E">
      <w:pPr>
        <w:pStyle w:val="Header"/>
      </w:pPr>
      <w:r>
        <w:continuationSeparator/>
      </w:r>
    </w:p>
  </w:endnote>
  <w:endnote w:type="continuationNotice" w:id="1">
    <w:p w14:paraId="509CA3B1" w14:textId="77777777" w:rsidR="00FB4BEA" w:rsidRDefault="00FB4B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AF04E" w14:textId="77777777" w:rsidR="00897F09" w:rsidRDefault="00897F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90DC7" w14:textId="1AF9A698"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DA6DF3">
      <w:rPr>
        <w:rStyle w:val="PageNumber"/>
        <w:sz w:val="16"/>
        <w:szCs w:val="16"/>
      </w:rPr>
      <w:t>7</w:t>
    </w:r>
    <w:r>
      <w:rPr>
        <w:rStyle w:val="PageNumber"/>
        <w:sz w:val="16"/>
        <w:szCs w:val="16"/>
      </w:rPr>
      <w:tab/>
      <w:t>GD</w:t>
    </w:r>
    <w:r w:rsidRPr="002B5019">
      <w:rPr>
        <w:rStyle w:val="PageNumber"/>
        <w:sz w:val="16"/>
        <w:szCs w:val="16"/>
      </w:rPr>
      <w:tab/>
    </w:r>
    <w:r w:rsidR="00B827B1">
      <w:rPr>
        <w:sz w:val="16"/>
        <w:szCs w:val="16"/>
      </w:rPr>
      <w:t>0</w:t>
    </w:r>
    <w:r w:rsidR="00DA6DF3">
      <w:rPr>
        <w:sz w:val="16"/>
        <w:szCs w:val="16"/>
      </w:rPr>
      <w:t>1 October 2024</w:t>
    </w:r>
  </w:p>
  <w:p w14:paraId="60524C2E" w14:textId="66F597E6"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897F09">
      <w:rPr>
        <w:rStyle w:val="PageNumber"/>
        <w:sz w:val="16"/>
        <w:szCs w:val="16"/>
      </w:rPr>
      <w:t>7</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963EC" w14:textId="77777777" w:rsidR="00897F09" w:rsidRDefault="00897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B657A7" w14:textId="77777777" w:rsidR="00FB4BEA" w:rsidRDefault="00FB4BEA" w:rsidP="008F1F3E">
      <w:pPr>
        <w:pStyle w:val="Header"/>
      </w:pPr>
      <w:r>
        <w:separator/>
      </w:r>
    </w:p>
  </w:footnote>
  <w:footnote w:type="continuationSeparator" w:id="0">
    <w:p w14:paraId="3ADC0630" w14:textId="77777777" w:rsidR="00FB4BEA" w:rsidRDefault="00FB4BEA" w:rsidP="008F1F3E">
      <w:pPr>
        <w:pStyle w:val="Header"/>
      </w:pPr>
      <w:r>
        <w:continuationSeparator/>
      </w:r>
    </w:p>
  </w:footnote>
  <w:footnote w:type="continuationNotice" w:id="1">
    <w:p w14:paraId="0CD9C2D7" w14:textId="77777777" w:rsidR="00FB4BEA" w:rsidRDefault="00FB4B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FD85A" w14:textId="77777777" w:rsidR="00897F09" w:rsidRDefault="00897F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5462D" w14:textId="77777777" w:rsidR="00897F09" w:rsidRDefault="00897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eve Baker (NESO)">
    <w15:presenceInfo w15:providerId="AD" w15:userId="S::stephen.baker@uk.nationalgrid.com::9743341d-a617-4c2a-a18e-dd1df1776676"/>
  </w15:person>
  <w15:person w15:author="Alex Aristodemou (NESO)">
    <w15:presenceInfo w15:providerId="AD" w15:userId="S::alexander.aristod@uk.nationalgrid.com::0cb1737e-a9d3-4d94-a97f-26f0b782cd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6E15"/>
    <w:rsid w:val="00027334"/>
    <w:rsid w:val="000304F8"/>
    <w:rsid w:val="00031510"/>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141"/>
    <w:rsid w:val="0004564C"/>
    <w:rsid w:val="00045E74"/>
    <w:rsid w:val="00046274"/>
    <w:rsid w:val="000469E0"/>
    <w:rsid w:val="000519B4"/>
    <w:rsid w:val="00051CD0"/>
    <w:rsid w:val="00051DEE"/>
    <w:rsid w:val="00052110"/>
    <w:rsid w:val="0005225F"/>
    <w:rsid w:val="00052895"/>
    <w:rsid w:val="00052975"/>
    <w:rsid w:val="00053B4C"/>
    <w:rsid w:val="00054AD8"/>
    <w:rsid w:val="00054B19"/>
    <w:rsid w:val="000556C6"/>
    <w:rsid w:val="00055A38"/>
    <w:rsid w:val="00055DDE"/>
    <w:rsid w:val="00056E40"/>
    <w:rsid w:val="000571BC"/>
    <w:rsid w:val="00057346"/>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1BE"/>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4BCE"/>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97"/>
    <w:rsid w:val="00153389"/>
    <w:rsid w:val="0015371F"/>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468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5F48"/>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E7C25"/>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1B"/>
    <w:rsid w:val="00223B54"/>
    <w:rsid w:val="002242F5"/>
    <w:rsid w:val="002243D6"/>
    <w:rsid w:val="0022478A"/>
    <w:rsid w:val="00225C93"/>
    <w:rsid w:val="0022624C"/>
    <w:rsid w:val="002273E8"/>
    <w:rsid w:val="00227CDD"/>
    <w:rsid w:val="00227CFA"/>
    <w:rsid w:val="00227E58"/>
    <w:rsid w:val="00230030"/>
    <w:rsid w:val="00231D7C"/>
    <w:rsid w:val="0023253F"/>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3709"/>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B7F07"/>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002"/>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1F"/>
    <w:rsid w:val="002E55AD"/>
    <w:rsid w:val="002E55E2"/>
    <w:rsid w:val="002E5701"/>
    <w:rsid w:val="002E5B44"/>
    <w:rsid w:val="002E6C79"/>
    <w:rsid w:val="002E77C3"/>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4EE6"/>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5359"/>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46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62DF"/>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80535"/>
    <w:rsid w:val="00481EF0"/>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BCD"/>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2B0D"/>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0D5"/>
    <w:rsid w:val="005969DB"/>
    <w:rsid w:val="005A0FEC"/>
    <w:rsid w:val="005A15A1"/>
    <w:rsid w:val="005A213E"/>
    <w:rsid w:val="005A2C6C"/>
    <w:rsid w:val="005A3AE6"/>
    <w:rsid w:val="005A3DF9"/>
    <w:rsid w:val="005A443F"/>
    <w:rsid w:val="005A49DF"/>
    <w:rsid w:val="005A5BBE"/>
    <w:rsid w:val="005A74B4"/>
    <w:rsid w:val="005A7E5E"/>
    <w:rsid w:val="005A7EF8"/>
    <w:rsid w:val="005B0213"/>
    <w:rsid w:val="005B02D9"/>
    <w:rsid w:val="005B04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64BE"/>
    <w:rsid w:val="005C6D03"/>
    <w:rsid w:val="005C6FA0"/>
    <w:rsid w:val="005C724C"/>
    <w:rsid w:val="005D0388"/>
    <w:rsid w:val="005D06E1"/>
    <w:rsid w:val="005D0E4F"/>
    <w:rsid w:val="005D1F8C"/>
    <w:rsid w:val="005D259F"/>
    <w:rsid w:val="005D2D0C"/>
    <w:rsid w:val="005D32CD"/>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6F00"/>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647"/>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0E87"/>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6AE2"/>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A3C"/>
    <w:rsid w:val="006B1FC8"/>
    <w:rsid w:val="006B2966"/>
    <w:rsid w:val="006B4E11"/>
    <w:rsid w:val="006B4FED"/>
    <w:rsid w:val="006B5431"/>
    <w:rsid w:val="006B6BA0"/>
    <w:rsid w:val="006B6D57"/>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92A"/>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3032"/>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67970"/>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B7F6B"/>
    <w:rsid w:val="007C229E"/>
    <w:rsid w:val="007C2ADC"/>
    <w:rsid w:val="007C2F6F"/>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96C"/>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5AA"/>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AC0"/>
    <w:rsid w:val="008166DC"/>
    <w:rsid w:val="008167AE"/>
    <w:rsid w:val="00816AE8"/>
    <w:rsid w:val="008171E9"/>
    <w:rsid w:val="00817CBF"/>
    <w:rsid w:val="00820397"/>
    <w:rsid w:val="0082065A"/>
    <w:rsid w:val="008206C8"/>
    <w:rsid w:val="00820AC6"/>
    <w:rsid w:val="00820B8F"/>
    <w:rsid w:val="00820E7F"/>
    <w:rsid w:val="008212CB"/>
    <w:rsid w:val="00821FEB"/>
    <w:rsid w:val="0082234C"/>
    <w:rsid w:val="00822E0A"/>
    <w:rsid w:val="00822ECB"/>
    <w:rsid w:val="0082391D"/>
    <w:rsid w:val="00824A22"/>
    <w:rsid w:val="008251A9"/>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739"/>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50E"/>
    <w:rsid w:val="00923733"/>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4D87"/>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769"/>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3B05"/>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6157"/>
    <w:rsid w:val="009E636C"/>
    <w:rsid w:val="009E638B"/>
    <w:rsid w:val="009E67D1"/>
    <w:rsid w:val="009E6B3E"/>
    <w:rsid w:val="009E7F1A"/>
    <w:rsid w:val="009F013F"/>
    <w:rsid w:val="009F0C79"/>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55A"/>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57B64"/>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2B54"/>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1D0B"/>
    <w:rsid w:val="00AB27DD"/>
    <w:rsid w:val="00AB4225"/>
    <w:rsid w:val="00AB486D"/>
    <w:rsid w:val="00AB4A0C"/>
    <w:rsid w:val="00AB614E"/>
    <w:rsid w:val="00AB6BD7"/>
    <w:rsid w:val="00AB6BE3"/>
    <w:rsid w:val="00AB7297"/>
    <w:rsid w:val="00AB73F0"/>
    <w:rsid w:val="00AB7C03"/>
    <w:rsid w:val="00AC016D"/>
    <w:rsid w:val="00AC085F"/>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4C47"/>
    <w:rsid w:val="00AD531A"/>
    <w:rsid w:val="00AD5523"/>
    <w:rsid w:val="00AD5969"/>
    <w:rsid w:val="00AD5B9A"/>
    <w:rsid w:val="00AD65DE"/>
    <w:rsid w:val="00AD69D1"/>
    <w:rsid w:val="00AD6F82"/>
    <w:rsid w:val="00AD708A"/>
    <w:rsid w:val="00AD7ED9"/>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5E9"/>
    <w:rsid w:val="00AF1677"/>
    <w:rsid w:val="00AF3052"/>
    <w:rsid w:val="00AF3627"/>
    <w:rsid w:val="00AF39AE"/>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1F58"/>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077B"/>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77B90"/>
    <w:rsid w:val="00B814EF"/>
    <w:rsid w:val="00B81F4E"/>
    <w:rsid w:val="00B821F5"/>
    <w:rsid w:val="00B827B1"/>
    <w:rsid w:val="00B828B0"/>
    <w:rsid w:val="00B82A7B"/>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B1B"/>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C1D"/>
    <w:rsid w:val="00C14DED"/>
    <w:rsid w:val="00C15052"/>
    <w:rsid w:val="00C169E9"/>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417"/>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0B45"/>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6F35"/>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0C0C"/>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17359"/>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03A"/>
    <w:rsid w:val="00D65F35"/>
    <w:rsid w:val="00D6627A"/>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6B67"/>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C75D4"/>
    <w:rsid w:val="00DD000B"/>
    <w:rsid w:val="00DD029F"/>
    <w:rsid w:val="00DD0814"/>
    <w:rsid w:val="00DD131E"/>
    <w:rsid w:val="00DD25EF"/>
    <w:rsid w:val="00DD2906"/>
    <w:rsid w:val="00DD33C6"/>
    <w:rsid w:val="00DD3EB6"/>
    <w:rsid w:val="00DD4D04"/>
    <w:rsid w:val="00DD4DA6"/>
    <w:rsid w:val="00DD6243"/>
    <w:rsid w:val="00DD6954"/>
    <w:rsid w:val="00DD6BD9"/>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5FA1"/>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2F1"/>
    <w:rsid w:val="00E246CD"/>
    <w:rsid w:val="00E2482A"/>
    <w:rsid w:val="00E24975"/>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992"/>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1A74"/>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43F"/>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0DD"/>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76FFE"/>
    <w:rsid w:val="00F80D22"/>
    <w:rsid w:val="00F81395"/>
    <w:rsid w:val="00F81D7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7AE"/>
    <w:rsid w:val="00F9588C"/>
    <w:rsid w:val="00F9655A"/>
    <w:rsid w:val="00F96BF3"/>
    <w:rsid w:val="00FA0A66"/>
    <w:rsid w:val="00FA130C"/>
    <w:rsid w:val="00FA1538"/>
    <w:rsid w:val="00FA1C07"/>
    <w:rsid w:val="00FA25E0"/>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4BEA"/>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A19"/>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034ED"/>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083C5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396FE4"/>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DE7ED2B"/>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A335B3A-F500-44E6-8644-613B9B59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uiPriority w:val="99"/>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6719FC8E-560A-4740-A91D-EC85550DD5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97b6fe81-1556-4112-94ca-31043ca39b71"/>
    <ds:schemaRef ds:uri="dec74c4c-1639-4502-8f90-b4ce03410dfb"/>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87</Pages>
  <Words>33549</Words>
  <Characters>191234</Characters>
  <Application>Microsoft Office Word</Application>
  <DocSecurity>0</DocSecurity>
  <Lines>1593</Lines>
  <Paragraphs>448</Paragraphs>
  <ScaleCrop>false</ScaleCrop>
  <Company>National Grid</Company>
  <LinksUpToDate>false</LinksUpToDate>
  <CharactersWithSpaces>224335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Steve Baker (NESO)</cp:lastModifiedBy>
  <cp:revision>3</cp:revision>
  <cp:lastPrinted>2024-09-24T15:39:00Z</cp:lastPrinted>
  <dcterms:created xsi:type="dcterms:W3CDTF">2025-01-13T12:01:00Z</dcterms:created>
  <dcterms:modified xsi:type="dcterms:W3CDTF">2025-01-13T15:37:00Z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